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9E02ED" w14:textId="77777777" w:rsidR="00676EF5" w:rsidRPr="00303DD5" w:rsidRDefault="00676EF5" w:rsidP="00794C6A">
      <w:pPr>
        <w:rPr>
          <w:rFonts w:ascii="Trebuchet MS" w:hAnsi="Trebuchet MS" w:cs="Arial"/>
          <w:sz w:val="22"/>
          <w:szCs w:val="22"/>
          <w:lang w:val="lt-LT"/>
        </w:rPr>
      </w:pPr>
    </w:p>
    <w:p w14:paraId="1D68C56E" w14:textId="77777777" w:rsidR="00676EF5" w:rsidRPr="00303DD5" w:rsidRDefault="00676EF5" w:rsidP="00794C6A">
      <w:pPr>
        <w:rPr>
          <w:rFonts w:ascii="Trebuchet MS" w:hAnsi="Trebuchet MS" w:cs="Arial"/>
          <w:sz w:val="22"/>
          <w:szCs w:val="22"/>
          <w:lang w:val="lt-LT"/>
        </w:rPr>
      </w:pPr>
    </w:p>
    <w:p w14:paraId="0F8B1DBE" w14:textId="77777777" w:rsidR="00676EF5" w:rsidRPr="00303DD5" w:rsidRDefault="00676EF5" w:rsidP="00794C6A">
      <w:pPr>
        <w:rPr>
          <w:rFonts w:ascii="Trebuchet MS" w:hAnsi="Trebuchet MS" w:cs="Arial"/>
          <w:sz w:val="22"/>
          <w:szCs w:val="22"/>
          <w:lang w:val="lt-LT"/>
        </w:rPr>
      </w:pPr>
    </w:p>
    <w:p w14:paraId="42F653EE" w14:textId="77777777" w:rsidR="003B0329" w:rsidRPr="00303DD5" w:rsidRDefault="003B0329" w:rsidP="00794C6A">
      <w:pPr>
        <w:tabs>
          <w:tab w:val="left" w:pos="1134"/>
        </w:tabs>
        <w:jc w:val="both"/>
        <w:rPr>
          <w:rFonts w:ascii="Trebuchet MS" w:hAnsi="Trebuchet MS" w:cs="Arial"/>
          <w:b/>
          <w:sz w:val="22"/>
          <w:szCs w:val="22"/>
          <w:lang w:val="lt-LT"/>
        </w:rPr>
      </w:pPr>
    </w:p>
    <w:p w14:paraId="7EFEB470" w14:textId="77777777" w:rsidR="003B0329" w:rsidRPr="00303DD5" w:rsidRDefault="003B0329" w:rsidP="00794C6A">
      <w:pPr>
        <w:tabs>
          <w:tab w:val="left" w:pos="1134"/>
        </w:tabs>
        <w:jc w:val="both"/>
        <w:rPr>
          <w:rFonts w:ascii="Trebuchet MS" w:hAnsi="Trebuchet MS" w:cs="Arial"/>
          <w:b/>
          <w:sz w:val="22"/>
          <w:szCs w:val="22"/>
          <w:lang w:val="lt-LT"/>
        </w:rPr>
      </w:pPr>
    </w:p>
    <w:p w14:paraId="0C5D2ADF" w14:textId="77777777" w:rsidR="003B0329" w:rsidRPr="00303DD5" w:rsidRDefault="003B0329" w:rsidP="00794C6A">
      <w:pPr>
        <w:tabs>
          <w:tab w:val="left" w:pos="1134"/>
        </w:tabs>
        <w:jc w:val="both"/>
        <w:rPr>
          <w:rFonts w:ascii="Trebuchet MS" w:hAnsi="Trebuchet MS" w:cs="Arial"/>
          <w:b/>
          <w:sz w:val="22"/>
          <w:szCs w:val="22"/>
          <w:lang w:val="lt-LT"/>
        </w:rPr>
      </w:pPr>
    </w:p>
    <w:p w14:paraId="6D425BFD" w14:textId="77777777" w:rsidR="003B0329" w:rsidRPr="00303DD5" w:rsidRDefault="003B0329" w:rsidP="00794C6A">
      <w:pPr>
        <w:tabs>
          <w:tab w:val="left" w:pos="1134"/>
        </w:tabs>
        <w:jc w:val="both"/>
        <w:rPr>
          <w:rFonts w:ascii="Trebuchet MS" w:hAnsi="Trebuchet MS" w:cs="Arial"/>
          <w:b/>
          <w:sz w:val="22"/>
          <w:szCs w:val="22"/>
          <w:lang w:val="lt-LT"/>
        </w:rPr>
      </w:pPr>
    </w:p>
    <w:p w14:paraId="25CFF4D8" w14:textId="77777777" w:rsidR="003B0329" w:rsidRPr="00303DD5" w:rsidRDefault="003B0329" w:rsidP="00794C6A">
      <w:pPr>
        <w:tabs>
          <w:tab w:val="left" w:pos="1134"/>
        </w:tabs>
        <w:jc w:val="both"/>
        <w:rPr>
          <w:rFonts w:ascii="Trebuchet MS" w:hAnsi="Trebuchet MS" w:cs="Arial"/>
          <w:b/>
          <w:sz w:val="22"/>
          <w:szCs w:val="22"/>
          <w:lang w:val="lt-LT"/>
        </w:rPr>
      </w:pPr>
    </w:p>
    <w:p w14:paraId="35F0C6BB" w14:textId="77777777" w:rsidR="003B0329" w:rsidRPr="00303DD5" w:rsidRDefault="003B0329" w:rsidP="00794C6A">
      <w:pPr>
        <w:tabs>
          <w:tab w:val="left" w:pos="1134"/>
        </w:tabs>
        <w:jc w:val="both"/>
        <w:rPr>
          <w:rFonts w:ascii="Trebuchet MS" w:hAnsi="Trebuchet MS" w:cs="Arial"/>
          <w:b/>
          <w:sz w:val="22"/>
          <w:szCs w:val="22"/>
          <w:lang w:val="lt-LT"/>
        </w:rPr>
      </w:pPr>
    </w:p>
    <w:p w14:paraId="7104B99D" w14:textId="77777777" w:rsidR="003B0329" w:rsidRPr="00303DD5" w:rsidRDefault="003B0329" w:rsidP="00794C6A">
      <w:pPr>
        <w:tabs>
          <w:tab w:val="left" w:pos="1134"/>
        </w:tabs>
        <w:jc w:val="both"/>
        <w:rPr>
          <w:rFonts w:ascii="Trebuchet MS" w:hAnsi="Trebuchet MS" w:cs="Arial"/>
          <w:b/>
          <w:sz w:val="22"/>
          <w:szCs w:val="22"/>
          <w:lang w:val="lt-LT"/>
        </w:rPr>
      </w:pPr>
    </w:p>
    <w:p w14:paraId="5D51B964" w14:textId="77777777" w:rsidR="003B0329" w:rsidRPr="00303DD5" w:rsidRDefault="003B0329" w:rsidP="00794C6A">
      <w:pPr>
        <w:tabs>
          <w:tab w:val="left" w:pos="1134"/>
        </w:tabs>
        <w:jc w:val="both"/>
        <w:rPr>
          <w:rFonts w:ascii="Trebuchet MS" w:hAnsi="Trebuchet MS" w:cs="Arial"/>
          <w:b/>
          <w:sz w:val="22"/>
          <w:szCs w:val="22"/>
          <w:lang w:val="lt-LT"/>
        </w:rPr>
      </w:pPr>
    </w:p>
    <w:p w14:paraId="234206D3" w14:textId="77777777" w:rsidR="003B0329" w:rsidRPr="00303DD5" w:rsidRDefault="003B0329" w:rsidP="00794C6A">
      <w:pPr>
        <w:tabs>
          <w:tab w:val="left" w:pos="1134"/>
        </w:tabs>
        <w:jc w:val="both"/>
        <w:rPr>
          <w:rFonts w:ascii="Trebuchet MS" w:hAnsi="Trebuchet MS" w:cs="Arial"/>
          <w:b/>
          <w:sz w:val="22"/>
          <w:szCs w:val="22"/>
          <w:lang w:val="lt-LT"/>
        </w:rPr>
      </w:pPr>
    </w:p>
    <w:p w14:paraId="370C89CB" w14:textId="77777777" w:rsidR="003B0329" w:rsidRPr="00303DD5" w:rsidRDefault="003B0329" w:rsidP="00794C6A">
      <w:pPr>
        <w:tabs>
          <w:tab w:val="left" w:pos="1134"/>
        </w:tabs>
        <w:jc w:val="both"/>
        <w:rPr>
          <w:rFonts w:ascii="Trebuchet MS" w:hAnsi="Trebuchet MS" w:cs="Arial"/>
          <w:b/>
          <w:sz w:val="22"/>
          <w:szCs w:val="22"/>
          <w:lang w:val="lt-LT"/>
        </w:rPr>
      </w:pPr>
    </w:p>
    <w:p w14:paraId="1857DFAF" w14:textId="74D01D1C" w:rsidR="003B0329" w:rsidRPr="00303DD5" w:rsidRDefault="007F0073" w:rsidP="00794C6A">
      <w:pPr>
        <w:tabs>
          <w:tab w:val="left" w:pos="1134"/>
        </w:tabs>
        <w:jc w:val="center"/>
        <w:rPr>
          <w:rFonts w:ascii="Trebuchet MS" w:hAnsi="Trebuchet MS" w:cs="Arial"/>
          <w:b/>
          <w:bCs/>
          <w:sz w:val="22"/>
          <w:szCs w:val="22"/>
          <w:lang w:val="lt-LT"/>
        </w:rPr>
      </w:pPr>
      <w:r w:rsidRPr="00303DD5">
        <w:rPr>
          <w:rFonts w:ascii="Trebuchet MS" w:hAnsi="Trebuchet MS" w:cs="Arial"/>
          <w:sz w:val="22"/>
          <w:szCs w:val="22"/>
          <w:lang w:val="lt-LT"/>
        </w:rPr>
        <w:t xml:space="preserve"> </w:t>
      </w:r>
      <w:r w:rsidRPr="00303DD5">
        <w:rPr>
          <w:rFonts w:ascii="Trebuchet MS" w:hAnsi="Trebuchet MS" w:cs="Arial"/>
          <w:b/>
          <w:bCs/>
          <w:sz w:val="22"/>
          <w:szCs w:val="22"/>
          <w:lang w:val="lt-LT"/>
        </w:rPr>
        <w:t xml:space="preserve">TECHNINĖ UŽDUOTIS </w:t>
      </w:r>
    </w:p>
    <w:p w14:paraId="44AE5DCF" w14:textId="77777777" w:rsidR="001C2122" w:rsidRPr="00303DD5" w:rsidRDefault="001C2122" w:rsidP="00794C6A">
      <w:pPr>
        <w:tabs>
          <w:tab w:val="left" w:pos="1134"/>
        </w:tabs>
        <w:jc w:val="center"/>
        <w:rPr>
          <w:rFonts w:ascii="Trebuchet MS" w:hAnsi="Trebuchet MS" w:cs="Arial"/>
          <w:b/>
          <w:sz w:val="22"/>
          <w:szCs w:val="22"/>
          <w:lang w:val="lt-LT"/>
        </w:rPr>
      </w:pPr>
    </w:p>
    <w:p w14:paraId="4FB584B6" w14:textId="48674511" w:rsidR="003B0329" w:rsidRPr="00303DD5" w:rsidRDefault="00415845" w:rsidP="00697EA0">
      <w:pPr>
        <w:jc w:val="center"/>
        <w:rPr>
          <w:rFonts w:ascii="Trebuchet MS" w:hAnsi="Trebuchet MS" w:cs="Arial"/>
          <w:b/>
          <w:sz w:val="22"/>
          <w:szCs w:val="22"/>
          <w:lang w:val="lt-LT"/>
        </w:rPr>
      </w:pPr>
      <w:r w:rsidRPr="001965CD">
        <w:rPr>
          <w:rFonts w:ascii="Trebuchet MS" w:hAnsi="Trebuchet MS"/>
          <w:sz w:val="22"/>
          <w:szCs w:val="22"/>
          <w:lang w:val="lt-LT"/>
        </w:rPr>
        <w:t xml:space="preserve">RAA IR TSPĮ ĮRENGINIŲ KEITIMAS GARLIAVOS 110-10 KV TP </w:t>
      </w:r>
      <w:r w:rsidR="003B0329" w:rsidRPr="00303DD5">
        <w:rPr>
          <w:rFonts w:ascii="Trebuchet MS" w:hAnsi="Trebuchet MS" w:cs="Arial"/>
          <w:b/>
          <w:sz w:val="22"/>
          <w:szCs w:val="22"/>
          <w:lang w:val="lt-LT"/>
        </w:rPr>
        <w:br w:type="page"/>
      </w:r>
    </w:p>
    <w:p w14:paraId="1C6015F3" w14:textId="77777777" w:rsidR="00CE25FD" w:rsidRPr="00303DD5" w:rsidRDefault="00CE25FD" w:rsidP="00794C6A">
      <w:pPr>
        <w:tabs>
          <w:tab w:val="left" w:pos="1134"/>
        </w:tabs>
        <w:jc w:val="center"/>
        <w:rPr>
          <w:rFonts w:ascii="Trebuchet MS" w:hAnsi="Trebuchet MS" w:cs="Arial"/>
          <w:b/>
          <w:sz w:val="22"/>
          <w:szCs w:val="22"/>
          <w:lang w:val="lt-LT"/>
        </w:rPr>
      </w:pPr>
    </w:p>
    <w:p w14:paraId="2D36C6EC" w14:textId="77777777" w:rsidR="00CE25FD" w:rsidRPr="00303DD5" w:rsidRDefault="00CE25FD" w:rsidP="00794C6A">
      <w:pPr>
        <w:tabs>
          <w:tab w:val="left" w:pos="1134"/>
        </w:tabs>
        <w:jc w:val="center"/>
        <w:rPr>
          <w:rFonts w:ascii="Trebuchet MS" w:hAnsi="Trebuchet MS" w:cs="Arial"/>
          <w:b/>
          <w:sz w:val="22"/>
          <w:szCs w:val="22"/>
          <w:lang w:val="lt-LT"/>
        </w:rPr>
      </w:pPr>
    </w:p>
    <w:p w14:paraId="772F68AC" w14:textId="7955E014" w:rsidR="004F446F" w:rsidRPr="00303DD5" w:rsidRDefault="00262CC5" w:rsidP="00794C6A">
      <w:pPr>
        <w:tabs>
          <w:tab w:val="left" w:pos="1134"/>
        </w:tabs>
        <w:jc w:val="center"/>
        <w:rPr>
          <w:rFonts w:ascii="Trebuchet MS" w:hAnsi="Trebuchet MS" w:cs="Arial"/>
          <w:b/>
          <w:sz w:val="22"/>
          <w:szCs w:val="22"/>
          <w:lang w:val="lt-LT"/>
        </w:rPr>
      </w:pPr>
      <w:r w:rsidRPr="00303DD5">
        <w:rPr>
          <w:rFonts w:ascii="Trebuchet MS" w:hAnsi="Trebuchet MS" w:cs="Arial"/>
          <w:b/>
          <w:sz w:val="22"/>
          <w:szCs w:val="22"/>
          <w:lang w:val="lt-LT"/>
        </w:rPr>
        <w:t>TURINYS</w:t>
      </w:r>
    </w:p>
    <w:p w14:paraId="5011D3F6" w14:textId="77777777" w:rsidR="001F72F6" w:rsidRPr="00303DD5" w:rsidRDefault="008E4D41" w:rsidP="00794C6A">
      <w:pPr>
        <w:tabs>
          <w:tab w:val="left" w:pos="1134"/>
          <w:tab w:val="left" w:pos="2867"/>
        </w:tabs>
        <w:ind w:left="709"/>
        <w:rPr>
          <w:rFonts w:ascii="Trebuchet MS" w:hAnsi="Trebuchet MS" w:cs="Arial"/>
          <w:b/>
          <w:sz w:val="22"/>
          <w:szCs w:val="22"/>
          <w:lang w:val="lt-LT"/>
        </w:rPr>
      </w:pPr>
      <w:r w:rsidRPr="00303DD5">
        <w:rPr>
          <w:rFonts w:ascii="Trebuchet MS" w:hAnsi="Trebuchet MS" w:cs="Arial"/>
          <w:b/>
          <w:sz w:val="22"/>
          <w:szCs w:val="22"/>
          <w:lang w:val="lt-LT"/>
        </w:rPr>
        <w:tab/>
      </w:r>
    </w:p>
    <w:sdt>
      <w:sdtPr>
        <w:rPr>
          <w:rFonts w:ascii="Trebuchet MS" w:hAnsi="Trebuchet MS" w:cs="Arial"/>
          <w:sz w:val="22"/>
          <w:szCs w:val="22"/>
          <w:lang w:val="lt-LT"/>
        </w:rPr>
        <w:id w:val="-122239847"/>
        <w:docPartObj>
          <w:docPartGallery w:val="Table of Contents"/>
          <w:docPartUnique/>
        </w:docPartObj>
      </w:sdtPr>
      <w:sdtEndPr>
        <w:rPr>
          <w:b/>
          <w:bCs/>
          <w:noProof/>
        </w:rPr>
      </w:sdtEndPr>
      <w:sdtContent>
        <w:p w14:paraId="359390AB" w14:textId="1ED73256" w:rsidR="005750AF" w:rsidRDefault="00037878">
          <w:pPr>
            <w:pStyle w:val="TOC1"/>
            <w:tabs>
              <w:tab w:val="left" w:pos="660"/>
              <w:tab w:val="right" w:leader="dot" w:pos="10195"/>
            </w:tabs>
            <w:rPr>
              <w:rFonts w:asciiTheme="minorHAnsi" w:eastAsiaTheme="minorEastAsia" w:hAnsiTheme="minorHAnsi" w:cstheme="minorBidi"/>
              <w:noProof/>
              <w:kern w:val="2"/>
              <w:lang w:val="lt-LT" w:eastAsia="lt-LT"/>
              <w14:ligatures w14:val="standardContextual"/>
            </w:rPr>
          </w:pPr>
          <w:r w:rsidRPr="00303DD5">
            <w:rPr>
              <w:rFonts w:ascii="Trebuchet MS" w:hAnsi="Trebuchet MS" w:cs="Arial"/>
              <w:sz w:val="22"/>
              <w:szCs w:val="22"/>
              <w:lang w:val="lt-LT"/>
            </w:rPr>
            <w:fldChar w:fldCharType="begin"/>
          </w:r>
          <w:r w:rsidRPr="00303DD5">
            <w:rPr>
              <w:rFonts w:ascii="Trebuchet MS" w:hAnsi="Trebuchet MS" w:cs="Arial"/>
              <w:sz w:val="22"/>
              <w:szCs w:val="22"/>
              <w:lang w:val="lt-LT"/>
            </w:rPr>
            <w:instrText xml:space="preserve"> TOC \o "1-1" \h \z \u </w:instrText>
          </w:r>
          <w:r w:rsidRPr="00303DD5">
            <w:rPr>
              <w:rFonts w:ascii="Trebuchet MS" w:hAnsi="Trebuchet MS" w:cs="Arial"/>
              <w:sz w:val="22"/>
              <w:szCs w:val="22"/>
              <w:lang w:val="lt-LT"/>
            </w:rPr>
            <w:fldChar w:fldCharType="separate"/>
          </w:r>
          <w:hyperlink w:anchor="_Toc179792413" w:history="1">
            <w:r w:rsidR="005750AF" w:rsidRPr="00295D6D">
              <w:rPr>
                <w:rStyle w:val="Hyperlink"/>
                <w:rFonts w:cs="Arial"/>
                <w:noProof/>
                <w:lang w:val="lt-LT"/>
              </w:rPr>
              <w:t>1.</w:t>
            </w:r>
            <w:r w:rsidR="005750AF">
              <w:rPr>
                <w:rFonts w:asciiTheme="minorHAnsi" w:eastAsiaTheme="minorEastAsia" w:hAnsiTheme="minorHAnsi" w:cstheme="minorBidi"/>
                <w:noProof/>
                <w:kern w:val="2"/>
                <w:lang w:val="lt-LT" w:eastAsia="lt-LT"/>
                <w14:ligatures w14:val="standardContextual"/>
              </w:rPr>
              <w:tab/>
            </w:r>
            <w:r w:rsidR="005750AF" w:rsidRPr="00295D6D">
              <w:rPr>
                <w:rStyle w:val="Hyperlink"/>
                <w:rFonts w:cs="Arial"/>
                <w:noProof/>
                <w:lang w:val="lt-LT"/>
              </w:rPr>
              <w:t>BENDROJI INFORMACIJA</w:t>
            </w:r>
            <w:r w:rsidR="005750AF">
              <w:rPr>
                <w:noProof/>
                <w:webHidden/>
              </w:rPr>
              <w:tab/>
            </w:r>
            <w:r w:rsidR="005750AF">
              <w:rPr>
                <w:noProof/>
                <w:webHidden/>
              </w:rPr>
              <w:fldChar w:fldCharType="begin"/>
            </w:r>
            <w:r w:rsidR="005750AF">
              <w:rPr>
                <w:noProof/>
                <w:webHidden/>
              </w:rPr>
              <w:instrText xml:space="preserve"> PAGEREF _Toc179792413 \h </w:instrText>
            </w:r>
            <w:r w:rsidR="005750AF">
              <w:rPr>
                <w:noProof/>
                <w:webHidden/>
              </w:rPr>
            </w:r>
            <w:r w:rsidR="005750AF">
              <w:rPr>
                <w:noProof/>
                <w:webHidden/>
              </w:rPr>
              <w:fldChar w:fldCharType="separate"/>
            </w:r>
            <w:r w:rsidR="005750AF">
              <w:rPr>
                <w:noProof/>
                <w:webHidden/>
              </w:rPr>
              <w:t>3</w:t>
            </w:r>
            <w:r w:rsidR="005750AF">
              <w:rPr>
                <w:noProof/>
                <w:webHidden/>
              </w:rPr>
              <w:fldChar w:fldCharType="end"/>
            </w:r>
          </w:hyperlink>
        </w:p>
        <w:p w14:paraId="7921D07A" w14:textId="15703308" w:rsidR="005750AF" w:rsidRDefault="005750AF">
          <w:pPr>
            <w:pStyle w:val="TOC1"/>
            <w:tabs>
              <w:tab w:val="left" w:pos="660"/>
              <w:tab w:val="right" w:leader="dot" w:pos="10195"/>
            </w:tabs>
            <w:rPr>
              <w:rFonts w:asciiTheme="minorHAnsi" w:eastAsiaTheme="minorEastAsia" w:hAnsiTheme="minorHAnsi" w:cstheme="minorBidi"/>
              <w:noProof/>
              <w:kern w:val="2"/>
              <w:lang w:val="lt-LT" w:eastAsia="lt-LT"/>
              <w14:ligatures w14:val="standardContextual"/>
            </w:rPr>
          </w:pPr>
          <w:hyperlink w:anchor="_Toc179792414" w:history="1">
            <w:r w:rsidRPr="00295D6D">
              <w:rPr>
                <w:rStyle w:val="Hyperlink"/>
                <w:rFonts w:cs="Arial"/>
                <w:noProof/>
                <w:lang w:val="lt-LT"/>
              </w:rPr>
              <w:t>2.</w:t>
            </w:r>
            <w:r>
              <w:rPr>
                <w:rFonts w:asciiTheme="minorHAnsi" w:eastAsiaTheme="minorEastAsia" w:hAnsiTheme="minorHAnsi" w:cstheme="minorBidi"/>
                <w:noProof/>
                <w:kern w:val="2"/>
                <w:lang w:val="lt-LT" w:eastAsia="lt-LT"/>
                <w14:ligatures w14:val="standardContextual"/>
              </w:rPr>
              <w:tab/>
            </w:r>
            <w:r w:rsidRPr="00295D6D">
              <w:rPr>
                <w:rStyle w:val="Hyperlink"/>
                <w:rFonts w:cs="Arial"/>
                <w:noProof/>
                <w:lang w:val="lt-LT"/>
              </w:rPr>
              <w:t>PROJEKTO KOMANDOS SUDĖTIS IR ATSAKOMYBĖS RENGIANT TU</w:t>
            </w:r>
            <w:r>
              <w:rPr>
                <w:noProof/>
                <w:webHidden/>
              </w:rPr>
              <w:tab/>
            </w:r>
            <w:r>
              <w:rPr>
                <w:noProof/>
                <w:webHidden/>
              </w:rPr>
              <w:fldChar w:fldCharType="begin"/>
            </w:r>
            <w:r>
              <w:rPr>
                <w:noProof/>
                <w:webHidden/>
              </w:rPr>
              <w:instrText xml:space="preserve"> PAGEREF _Toc179792414 \h </w:instrText>
            </w:r>
            <w:r>
              <w:rPr>
                <w:noProof/>
                <w:webHidden/>
              </w:rPr>
            </w:r>
            <w:r>
              <w:rPr>
                <w:noProof/>
                <w:webHidden/>
              </w:rPr>
              <w:fldChar w:fldCharType="separate"/>
            </w:r>
            <w:r>
              <w:rPr>
                <w:noProof/>
                <w:webHidden/>
              </w:rPr>
              <w:t>3</w:t>
            </w:r>
            <w:r>
              <w:rPr>
                <w:noProof/>
                <w:webHidden/>
              </w:rPr>
              <w:fldChar w:fldCharType="end"/>
            </w:r>
          </w:hyperlink>
        </w:p>
        <w:p w14:paraId="2147C8CA" w14:textId="08A9E838" w:rsidR="005750AF" w:rsidRDefault="005750AF">
          <w:pPr>
            <w:pStyle w:val="TOC1"/>
            <w:tabs>
              <w:tab w:val="left" w:pos="660"/>
              <w:tab w:val="right" w:leader="dot" w:pos="10195"/>
            </w:tabs>
            <w:rPr>
              <w:rFonts w:asciiTheme="minorHAnsi" w:eastAsiaTheme="minorEastAsia" w:hAnsiTheme="minorHAnsi" w:cstheme="minorBidi"/>
              <w:noProof/>
              <w:kern w:val="2"/>
              <w:lang w:val="lt-LT" w:eastAsia="lt-LT"/>
              <w14:ligatures w14:val="standardContextual"/>
            </w:rPr>
          </w:pPr>
          <w:hyperlink w:anchor="_Toc179792415" w:history="1">
            <w:r w:rsidRPr="00295D6D">
              <w:rPr>
                <w:rStyle w:val="Hyperlink"/>
                <w:rFonts w:cs="Arial"/>
                <w:noProof/>
                <w:lang w:val="lt-LT"/>
              </w:rPr>
              <w:t>3.</w:t>
            </w:r>
            <w:r>
              <w:rPr>
                <w:rFonts w:asciiTheme="minorHAnsi" w:eastAsiaTheme="minorEastAsia" w:hAnsiTheme="minorHAnsi" w:cstheme="minorBidi"/>
                <w:noProof/>
                <w:kern w:val="2"/>
                <w:lang w:val="lt-LT" w:eastAsia="lt-LT"/>
                <w14:ligatures w14:val="standardContextual"/>
              </w:rPr>
              <w:tab/>
            </w:r>
            <w:r w:rsidRPr="00295D6D">
              <w:rPr>
                <w:rStyle w:val="Hyperlink"/>
                <w:rFonts w:cs="Arial"/>
                <w:noProof/>
                <w:lang w:val="lt-LT"/>
              </w:rPr>
              <w:t>BENDRIEJI REIKALAVIMAI</w:t>
            </w:r>
            <w:r>
              <w:rPr>
                <w:noProof/>
                <w:webHidden/>
              </w:rPr>
              <w:tab/>
            </w:r>
            <w:r>
              <w:rPr>
                <w:noProof/>
                <w:webHidden/>
              </w:rPr>
              <w:fldChar w:fldCharType="begin"/>
            </w:r>
            <w:r>
              <w:rPr>
                <w:noProof/>
                <w:webHidden/>
              </w:rPr>
              <w:instrText xml:space="preserve"> PAGEREF _Toc179792415 \h </w:instrText>
            </w:r>
            <w:r>
              <w:rPr>
                <w:noProof/>
                <w:webHidden/>
              </w:rPr>
            </w:r>
            <w:r>
              <w:rPr>
                <w:noProof/>
                <w:webHidden/>
              </w:rPr>
              <w:fldChar w:fldCharType="separate"/>
            </w:r>
            <w:r>
              <w:rPr>
                <w:noProof/>
                <w:webHidden/>
              </w:rPr>
              <w:t>4</w:t>
            </w:r>
            <w:r>
              <w:rPr>
                <w:noProof/>
                <w:webHidden/>
              </w:rPr>
              <w:fldChar w:fldCharType="end"/>
            </w:r>
          </w:hyperlink>
        </w:p>
        <w:p w14:paraId="59EEB995" w14:textId="462A8AA8" w:rsidR="005750AF" w:rsidRDefault="005750AF">
          <w:pPr>
            <w:pStyle w:val="TOC1"/>
            <w:tabs>
              <w:tab w:val="left" w:pos="660"/>
              <w:tab w:val="right" w:leader="dot" w:pos="10195"/>
            </w:tabs>
            <w:rPr>
              <w:rFonts w:asciiTheme="minorHAnsi" w:eastAsiaTheme="minorEastAsia" w:hAnsiTheme="minorHAnsi" w:cstheme="minorBidi"/>
              <w:noProof/>
              <w:kern w:val="2"/>
              <w:lang w:val="lt-LT" w:eastAsia="lt-LT"/>
              <w14:ligatures w14:val="standardContextual"/>
            </w:rPr>
          </w:pPr>
          <w:hyperlink w:anchor="_Toc179792416" w:history="1">
            <w:r w:rsidRPr="00295D6D">
              <w:rPr>
                <w:rStyle w:val="Hyperlink"/>
                <w:rFonts w:cs="Arial"/>
                <w:noProof/>
                <w:lang w:val="lt-LT"/>
              </w:rPr>
              <w:t>4.</w:t>
            </w:r>
            <w:r>
              <w:rPr>
                <w:rFonts w:asciiTheme="minorHAnsi" w:eastAsiaTheme="minorEastAsia" w:hAnsiTheme="minorHAnsi" w:cstheme="minorBidi"/>
                <w:noProof/>
                <w:kern w:val="2"/>
                <w:lang w:val="lt-LT" w:eastAsia="lt-LT"/>
                <w14:ligatures w14:val="standardContextual"/>
              </w:rPr>
              <w:tab/>
            </w:r>
            <w:r w:rsidRPr="00295D6D">
              <w:rPr>
                <w:rStyle w:val="Hyperlink"/>
                <w:rFonts w:cs="Arial"/>
                <w:noProof/>
                <w:lang w:val="lt-LT"/>
              </w:rPr>
              <w:t>RELINĖS APSAUGOS IR AUTOMATIKOS DALIS</w:t>
            </w:r>
            <w:r>
              <w:rPr>
                <w:noProof/>
                <w:webHidden/>
              </w:rPr>
              <w:tab/>
            </w:r>
            <w:r>
              <w:rPr>
                <w:noProof/>
                <w:webHidden/>
              </w:rPr>
              <w:fldChar w:fldCharType="begin"/>
            </w:r>
            <w:r>
              <w:rPr>
                <w:noProof/>
                <w:webHidden/>
              </w:rPr>
              <w:instrText xml:space="preserve"> PAGEREF _Toc179792416 \h </w:instrText>
            </w:r>
            <w:r>
              <w:rPr>
                <w:noProof/>
                <w:webHidden/>
              </w:rPr>
            </w:r>
            <w:r>
              <w:rPr>
                <w:noProof/>
                <w:webHidden/>
              </w:rPr>
              <w:fldChar w:fldCharType="separate"/>
            </w:r>
            <w:r>
              <w:rPr>
                <w:noProof/>
                <w:webHidden/>
              </w:rPr>
              <w:t>6</w:t>
            </w:r>
            <w:r>
              <w:rPr>
                <w:noProof/>
                <w:webHidden/>
              </w:rPr>
              <w:fldChar w:fldCharType="end"/>
            </w:r>
          </w:hyperlink>
        </w:p>
        <w:p w14:paraId="36527EEB" w14:textId="64815172" w:rsidR="005750AF" w:rsidRDefault="005750AF">
          <w:pPr>
            <w:pStyle w:val="TOC1"/>
            <w:tabs>
              <w:tab w:val="left" w:pos="660"/>
              <w:tab w:val="right" w:leader="dot" w:pos="10195"/>
            </w:tabs>
            <w:rPr>
              <w:rFonts w:asciiTheme="minorHAnsi" w:eastAsiaTheme="minorEastAsia" w:hAnsiTheme="minorHAnsi" w:cstheme="minorBidi"/>
              <w:noProof/>
              <w:kern w:val="2"/>
              <w:lang w:val="lt-LT" w:eastAsia="lt-LT"/>
              <w14:ligatures w14:val="standardContextual"/>
            </w:rPr>
          </w:pPr>
          <w:hyperlink w:anchor="_Toc179792417" w:history="1">
            <w:r w:rsidRPr="00295D6D">
              <w:rPr>
                <w:rStyle w:val="Hyperlink"/>
                <w:rFonts w:cs="Arial"/>
                <w:bCs/>
                <w:noProof/>
                <w:lang w:val="lt-LT"/>
              </w:rPr>
              <w:t>5.</w:t>
            </w:r>
            <w:r>
              <w:rPr>
                <w:rFonts w:asciiTheme="minorHAnsi" w:eastAsiaTheme="minorEastAsia" w:hAnsiTheme="minorHAnsi" w:cstheme="minorBidi"/>
                <w:noProof/>
                <w:kern w:val="2"/>
                <w:lang w:val="lt-LT" w:eastAsia="lt-LT"/>
                <w14:ligatures w14:val="standardContextual"/>
              </w:rPr>
              <w:tab/>
            </w:r>
            <w:r w:rsidRPr="00295D6D">
              <w:rPr>
                <w:rStyle w:val="Hyperlink"/>
                <w:rFonts w:cs="Arial"/>
                <w:bCs/>
                <w:noProof/>
                <w:lang w:val="lt-LT"/>
              </w:rPr>
              <w:t>VALDYMAS, SIGNALIZACIJA IR MATAVIMAI</w:t>
            </w:r>
            <w:r>
              <w:rPr>
                <w:noProof/>
                <w:webHidden/>
              </w:rPr>
              <w:tab/>
            </w:r>
            <w:r>
              <w:rPr>
                <w:noProof/>
                <w:webHidden/>
              </w:rPr>
              <w:fldChar w:fldCharType="begin"/>
            </w:r>
            <w:r>
              <w:rPr>
                <w:noProof/>
                <w:webHidden/>
              </w:rPr>
              <w:instrText xml:space="preserve"> PAGEREF _Toc179792417 \h </w:instrText>
            </w:r>
            <w:r>
              <w:rPr>
                <w:noProof/>
                <w:webHidden/>
              </w:rPr>
            </w:r>
            <w:r>
              <w:rPr>
                <w:noProof/>
                <w:webHidden/>
              </w:rPr>
              <w:fldChar w:fldCharType="separate"/>
            </w:r>
            <w:r>
              <w:rPr>
                <w:noProof/>
                <w:webHidden/>
              </w:rPr>
              <w:t>12</w:t>
            </w:r>
            <w:r>
              <w:rPr>
                <w:noProof/>
                <w:webHidden/>
              </w:rPr>
              <w:fldChar w:fldCharType="end"/>
            </w:r>
          </w:hyperlink>
        </w:p>
        <w:p w14:paraId="15DBC588" w14:textId="3B14D84A" w:rsidR="005750AF" w:rsidRDefault="005750AF">
          <w:pPr>
            <w:pStyle w:val="TOC1"/>
            <w:tabs>
              <w:tab w:val="left" w:pos="660"/>
              <w:tab w:val="right" w:leader="dot" w:pos="10195"/>
            </w:tabs>
            <w:rPr>
              <w:rFonts w:asciiTheme="minorHAnsi" w:eastAsiaTheme="minorEastAsia" w:hAnsiTheme="minorHAnsi" w:cstheme="minorBidi"/>
              <w:noProof/>
              <w:kern w:val="2"/>
              <w:lang w:val="lt-LT" w:eastAsia="lt-LT"/>
              <w14:ligatures w14:val="standardContextual"/>
            </w:rPr>
          </w:pPr>
          <w:hyperlink w:anchor="_Toc179792418" w:history="1">
            <w:r w:rsidRPr="00295D6D">
              <w:rPr>
                <w:rStyle w:val="Hyperlink"/>
                <w:rFonts w:cs="Arial"/>
                <w:noProof/>
                <w:lang w:val="lt-LT"/>
              </w:rPr>
              <w:t>6.</w:t>
            </w:r>
            <w:r>
              <w:rPr>
                <w:rFonts w:asciiTheme="minorHAnsi" w:eastAsiaTheme="minorEastAsia" w:hAnsiTheme="minorHAnsi" w:cstheme="minorBidi"/>
                <w:noProof/>
                <w:kern w:val="2"/>
                <w:lang w:val="lt-LT" w:eastAsia="lt-LT"/>
                <w14:ligatures w14:val="standardContextual"/>
              </w:rPr>
              <w:tab/>
            </w:r>
            <w:r w:rsidRPr="00295D6D">
              <w:rPr>
                <w:rStyle w:val="Hyperlink"/>
                <w:rFonts w:cs="Arial"/>
                <w:noProof/>
                <w:lang w:val="lt-LT"/>
              </w:rPr>
              <w:t>TELEINFORMACIJOS SURINKIMO IR PERDAVIMO DALIS</w:t>
            </w:r>
            <w:r>
              <w:rPr>
                <w:noProof/>
                <w:webHidden/>
              </w:rPr>
              <w:tab/>
            </w:r>
            <w:r>
              <w:rPr>
                <w:noProof/>
                <w:webHidden/>
              </w:rPr>
              <w:fldChar w:fldCharType="begin"/>
            </w:r>
            <w:r>
              <w:rPr>
                <w:noProof/>
                <w:webHidden/>
              </w:rPr>
              <w:instrText xml:space="preserve"> PAGEREF _Toc179792418 \h </w:instrText>
            </w:r>
            <w:r>
              <w:rPr>
                <w:noProof/>
                <w:webHidden/>
              </w:rPr>
            </w:r>
            <w:r>
              <w:rPr>
                <w:noProof/>
                <w:webHidden/>
              </w:rPr>
              <w:fldChar w:fldCharType="separate"/>
            </w:r>
            <w:r>
              <w:rPr>
                <w:noProof/>
                <w:webHidden/>
              </w:rPr>
              <w:t>12</w:t>
            </w:r>
            <w:r>
              <w:rPr>
                <w:noProof/>
                <w:webHidden/>
              </w:rPr>
              <w:fldChar w:fldCharType="end"/>
            </w:r>
          </w:hyperlink>
        </w:p>
        <w:p w14:paraId="2B35A2D0" w14:textId="071CD2F7" w:rsidR="005750AF" w:rsidRDefault="005750AF">
          <w:pPr>
            <w:pStyle w:val="TOC1"/>
            <w:tabs>
              <w:tab w:val="left" w:pos="660"/>
              <w:tab w:val="right" w:leader="dot" w:pos="10195"/>
            </w:tabs>
            <w:rPr>
              <w:rFonts w:asciiTheme="minorHAnsi" w:eastAsiaTheme="minorEastAsia" w:hAnsiTheme="minorHAnsi" w:cstheme="minorBidi"/>
              <w:noProof/>
              <w:kern w:val="2"/>
              <w:lang w:val="lt-LT" w:eastAsia="lt-LT"/>
              <w14:ligatures w14:val="standardContextual"/>
            </w:rPr>
          </w:pPr>
          <w:hyperlink w:anchor="_Toc179792419" w:history="1">
            <w:r w:rsidRPr="00295D6D">
              <w:rPr>
                <w:rStyle w:val="Hyperlink"/>
                <w:rFonts w:cs="Arial"/>
                <w:noProof/>
                <w:lang w:val="lt-LT"/>
              </w:rPr>
              <w:t>7.</w:t>
            </w:r>
            <w:r>
              <w:rPr>
                <w:rFonts w:asciiTheme="minorHAnsi" w:eastAsiaTheme="minorEastAsia" w:hAnsiTheme="minorHAnsi" w:cstheme="minorBidi"/>
                <w:noProof/>
                <w:kern w:val="2"/>
                <w:lang w:val="lt-LT" w:eastAsia="lt-LT"/>
                <w14:ligatures w14:val="standardContextual"/>
              </w:rPr>
              <w:tab/>
            </w:r>
            <w:r w:rsidRPr="00295D6D">
              <w:rPr>
                <w:rStyle w:val="Hyperlink"/>
                <w:rFonts w:cs="Arial"/>
                <w:noProof/>
                <w:lang w:val="lt-LT"/>
              </w:rPr>
              <w:t>ELEKTRONINIŲ RYŠIŲ (TELEKOMUNIKACIJŲ) DALIS</w:t>
            </w:r>
            <w:r>
              <w:rPr>
                <w:noProof/>
                <w:webHidden/>
              </w:rPr>
              <w:tab/>
            </w:r>
            <w:r>
              <w:rPr>
                <w:noProof/>
                <w:webHidden/>
              </w:rPr>
              <w:fldChar w:fldCharType="begin"/>
            </w:r>
            <w:r>
              <w:rPr>
                <w:noProof/>
                <w:webHidden/>
              </w:rPr>
              <w:instrText xml:space="preserve"> PAGEREF _Toc179792419 \h </w:instrText>
            </w:r>
            <w:r>
              <w:rPr>
                <w:noProof/>
                <w:webHidden/>
              </w:rPr>
            </w:r>
            <w:r>
              <w:rPr>
                <w:noProof/>
                <w:webHidden/>
              </w:rPr>
              <w:fldChar w:fldCharType="separate"/>
            </w:r>
            <w:r>
              <w:rPr>
                <w:noProof/>
                <w:webHidden/>
              </w:rPr>
              <w:t>14</w:t>
            </w:r>
            <w:r>
              <w:rPr>
                <w:noProof/>
                <w:webHidden/>
              </w:rPr>
              <w:fldChar w:fldCharType="end"/>
            </w:r>
          </w:hyperlink>
        </w:p>
        <w:p w14:paraId="43B3C613" w14:textId="3447E681" w:rsidR="005750AF" w:rsidRDefault="005750AF">
          <w:pPr>
            <w:pStyle w:val="TOC1"/>
            <w:tabs>
              <w:tab w:val="left" w:pos="660"/>
              <w:tab w:val="right" w:leader="dot" w:pos="10195"/>
            </w:tabs>
            <w:rPr>
              <w:rFonts w:asciiTheme="minorHAnsi" w:eastAsiaTheme="minorEastAsia" w:hAnsiTheme="minorHAnsi" w:cstheme="minorBidi"/>
              <w:noProof/>
              <w:kern w:val="2"/>
              <w:lang w:val="lt-LT" w:eastAsia="lt-LT"/>
              <w14:ligatures w14:val="standardContextual"/>
            </w:rPr>
          </w:pPr>
          <w:hyperlink w:anchor="_Toc179792420" w:history="1">
            <w:r w:rsidRPr="00295D6D">
              <w:rPr>
                <w:rStyle w:val="Hyperlink"/>
                <w:rFonts w:cs="Arial"/>
                <w:noProof/>
                <w:lang w:val="lt-LT"/>
              </w:rPr>
              <w:t>8.</w:t>
            </w:r>
            <w:r>
              <w:rPr>
                <w:rFonts w:asciiTheme="minorHAnsi" w:eastAsiaTheme="minorEastAsia" w:hAnsiTheme="minorHAnsi" w:cstheme="minorBidi"/>
                <w:noProof/>
                <w:kern w:val="2"/>
                <w:lang w:val="lt-LT" w:eastAsia="lt-LT"/>
                <w14:ligatures w14:val="standardContextual"/>
              </w:rPr>
              <w:tab/>
            </w:r>
            <w:r w:rsidRPr="00295D6D">
              <w:rPr>
                <w:rStyle w:val="Hyperlink"/>
                <w:rFonts w:cs="Arial"/>
                <w:noProof/>
                <w:lang w:val="lt-LT"/>
              </w:rPr>
              <w:t>APLINKOSAUGOS DALIS</w:t>
            </w:r>
            <w:r>
              <w:rPr>
                <w:noProof/>
                <w:webHidden/>
              </w:rPr>
              <w:tab/>
            </w:r>
            <w:r>
              <w:rPr>
                <w:noProof/>
                <w:webHidden/>
              </w:rPr>
              <w:fldChar w:fldCharType="begin"/>
            </w:r>
            <w:r>
              <w:rPr>
                <w:noProof/>
                <w:webHidden/>
              </w:rPr>
              <w:instrText xml:space="preserve"> PAGEREF _Toc179792420 \h </w:instrText>
            </w:r>
            <w:r>
              <w:rPr>
                <w:noProof/>
                <w:webHidden/>
              </w:rPr>
            </w:r>
            <w:r>
              <w:rPr>
                <w:noProof/>
                <w:webHidden/>
              </w:rPr>
              <w:fldChar w:fldCharType="separate"/>
            </w:r>
            <w:r>
              <w:rPr>
                <w:noProof/>
                <w:webHidden/>
              </w:rPr>
              <w:t>15</w:t>
            </w:r>
            <w:r>
              <w:rPr>
                <w:noProof/>
                <w:webHidden/>
              </w:rPr>
              <w:fldChar w:fldCharType="end"/>
            </w:r>
          </w:hyperlink>
        </w:p>
        <w:p w14:paraId="62C2AFCD" w14:textId="35185A30" w:rsidR="005750AF" w:rsidRDefault="005750AF">
          <w:pPr>
            <w:pStyle w:val="TOC1"/>
            <w:tabs>
              <w:tab w:val="left" w:pos="660"/>
              <w:tab w:val="right" w:leader="dot" w:pos="10195"/>
            </w:tabs>
            <w:rPr>
              <w:rFonts w:asciiTheme="minorHAnsi" w:eastAsiaTheme="minorEastAsia" w:hAnsiTheme="minorHAnsi" w:cstheme="minorBidi"/>
              <w:noProof/>
              <w:kern w:val="2"/>
              <w:lang w:val="lt-LT" w:eastAsia="lt-LT"/>
              <w14:ligatures w14:val="standardContextual"/>
            </w:rPr>
          </w:pPr>
          <w:hyperlink w:anchor="_Toc179792421" w:history="1">
            <w:r w:rsidRPr="00295D6D">
              <w:rPr>
                <w:rStyle w:val="Hyperlink"/>
                <w:rFonts w:cs="Arial"/>
                <w:noProof/>
                <w:lang w:val="lt-LT"/>
              </w:rPr>
              <w:t>9.</w:t>
            </w:r>
            <w:r>
              <w:rPr>
                <w:rFonts w:asciiTheme="minorHAnsi" w:eastAsiaTheme="minorEastAsia" w:hAnsiTheme="minorHAnsi" w:cstheme="minorBidi"/>
                <w:noProof/>
                <w:kern w:val="2"/>
                <w:lang w:val="lt-LT" w:eastAsia="lt-LT"/>
                <w14:ligatures w14:val="standardContextual"/>
              </w:rPr>
              <w:tab/>
            </w:r>
            <w:r w:rsidRPr="00295D6D">
              <w:rPr>
                <w:rStyle w:val="Hyperlink"/>
                <w:rFonts w:cs="Arial"/>
                <w:noProof/>
                <w:lang w:val="lt-LT"/>
              </w:rPr>
              <w:t>GAISRINĖS SAUGOS, DARBUOTOJŲ SAUGOS DALIS</w:t>
            </w:r>
            <w:r>
              <w:rPr>
                <w:noProof/>
                <w:webHidden/>
              </w:rPr>
              <w:tab/>
            </w:r>
            <w:r>
              <w:rPr>
                <w:noProof/>
                <w:webHidden/>
              </w:rPr>
              <w:fldChar w:fldCharType="begin"/>
            </w:r>
            <w:r>
              <w:rPr>
                <w:noProof/>
                <w:webHidden/>
              </w:rPr>
              <w:instrText xml:space="preserve"> PAGEREF _Toc179792421 \h </w:instrText>
            </w:r>
            <w:r>
              <w:rPr>
                <w:noProof/>
                <w:webHidden/>
              </w:rPr>
            </w:r>
            <w:r>
              <w:rPr>
                <w:noProof/>
                <w:webHidden/>
              </w:rPr>
              <w:fldChar w:fldCharType="separate"/>
            </w:r>
            <w:r>
              <w:rPr>
                <w:noProof/>
                <w:webHidden/>
              </w:rPr>
              <w:t>16</w:t>
            </w:r>
            <w:r>
              <w:rPr>
                <w:noProof/>
                <w:webHidden/>
              </w:rPr>
              <w:fldChar w:fldCharType="end"/>
            </w:r>
          </w:hyperlink>
        </w:p>
        <w:p w14:paraId="61DF30B3" w14:textId="20A93781" w:rsidR="005750AF" w:rsidRDefault="005750AF">
          <w:pPr>
            <w:pStyle w:val="TOC1"/>
            <w:tabs>
              <w:tab w:val="left" w:pos="660"/>
              <w:tab w:val="right" w:leader="dot" w:pos="10195"/>
            </w:tabs>
            <w:rPr>
              <w:rFonts w:asciiTheme="minorHAnsi" w:eastAsiaTheme="minorEastAsia" w:hAnsiTheme="minorHAnsi" w:cstheme="minorBidi"/>
              <w:noProof/>
              <w:kern w:val="2"/>
              <w:lang w:val="lt-LT" w:eastAsia="lt-LT"/>
              <w14:ligatures w14:val="standardContextual"/>
            </w:rPr>
          </w:pPr>
          <w:hyperlink w:anchor="_Toc179792422" w:history="1">
            <w:r w:rsidRPr="00295D6D">
              <w:rPr>
                <w:rStyle w:val="Hyperlink"/>
                <w:rFonts w:cs="Arial"/>
                <w:bCs/>
                <w:noProof/>
                <w:lang w:val="lt-LT"/>
              </w:rPr>
              <w:t>10.</w:t>
            </w:r>
            <w:r>
              <w:rPr>
                <w:rFonts w:asciiTheme="minorHAnsi" w:eastAsiaTheme="minorEastAsia" w:hAnsiTheme="minorHAnsi" w:cstheme="minorBidi"/>
                <w:noProof/>
                <w:kern w:val="2"/>
                <w:lang w:val="lt-LT" w:eastAsia="lt-LT"/>
                <w14:ligatures w14:val="standardContextual"/>
              </w:rPr>
              <w:tab/>
            </w:r>
            <w:r w:rsidRPr="00295D6D">
              <w:rPr>
                <w:rStyle w:val="Hyperlink"/>
                <w:rFonts w:cs="Arial"/>
                <w:bCs/>
                <w:noProof/>
                <w:lang w:val="lt-LT"/>
              </w:rPr>
              <w:t>PRIEDAI</w:t>
            </w:r>
            <w:r>
              <w:rPr>
                <w:noProof/>
                <w:webHidden/>
              </w:rPr>
              <w:tab/>
            </w:r>
            <w:r>
              <w:rPr>
                <w:noProof/>
                <w:webHidden/>
              </w:rPr>
              <w:fldChar w:fldCharType="begin"/>
            </w:r>
            <w:r>
              <w:rPr>
                <w:noProof/>
                <w:webHidden/>
              </w:rPr>
              <w:instrText xml:space="preserve"> PAGEREF _Toc179792422 \h </w:instrText>
            </w:r>
            <w:r>
              <w:rPr>
                <w:noProof/>
                <w:webHidden/>
              </w:rPr>
            </w:r>
            <w:r>
              <w:rPr>
                <w:noProof/>
                <w:webHidden/>
              </w:rPr>
              <w:fldChar w:fldCharType="separate"/>
            </w:r>
            <w:r>
              <w:rPr>
                <w:noProof/>
                <w:webHidden/>
              </w:rPr>
              <w:t>16</w:t>
            </w:r>
            <w:r>
              <w:rPr>
                <w:noProof/>
                <w:webHidden/>
              </w:rPr>
              <w:fldChar w:fldCharType="end"/>
            </w:r>
          </w:hyperlink>
        </w:p>
        <w:p w14:paraId="51FF9E52" w14:textId="3C9BC78B" w:rsidR="001F72F6" w:rsidRPr="00303DD5" w:rsidRDefault="00037878" w:rsidP="00794C6A">
          <w:pPr>
            <w:pStyle w:val="TOC1"/>
            <w:tabs>
              <w:tab w:val="right" w:leader="dot" w:pos="10195"/>
            </w:tabs>
            <w:rPr>
              <w:rFonts w:ascii="Trebuchet MS" w:hAnsi="Trebuchet MS" w:cs="Arial"/>
              <w:sz w:val="22"/>
              <w:szCs w:val="22"/>
              <w:lang w:val="lt-LT"/>
            </w:rPr>
          </w:pPr>
          <w:r w:rsidRPr="00303DD5">
            <w:rPr>
              <w:rFonts w:ascii="Trebuchet MS" w:hAnsi="Trebuchet MS" w:cs="Arial"/>
              <w:sz w:val="22"/>
              <w:szCs w:val="22"/>
              <w:lang w:val="lt-LT"/>
            </w:rPr>
            <w:fldChar w:fldCharType="end"/>
          </w:r>
        </w:p>
      </w:sdtContent>
    </w:sdt>
    <w:p w14:paraId="6393BF46" w14:textId="2839E4F8" w:rsidR="0027627A" w:rsidRPr="00303DD5" w:rsidRDefault="008E4D41" w:rsidP="00794C6A">
      <w:pPr>
        <w:tabs>
          <w:tab w:val="left" w:pos="1134"/>
          <w:tab w:val="left" w:pos="2867"/>
        </w:tabs>
        <w:ind w:left="709"/>
        <w:rPr>
          <w:rFonts w:ascii="Trebuchet MS" w:hAnsi="Trebuchet MS" w:cs="Arial"/>
          <w:b/>
          <w:sz w:val="22"/>
          <w:szCs w:val="22"/>
          <w:lang w:val="lt-LT"/>
        </w:rPr>
      </w:pPr>
      <w:r w:rsidRPr="00303DD5">
        <w:rPr>
          <w:rFonts w:ascii="Trebuchet MS" w:hAnsi="Trebuchet MS" w:cs="Arial"/>
          <w:b/>
          <w:sz w:val="22"/>
          <w:szCs w:val="22"/>
          <w:lang w:val="lt-LT"/>
        </w:rPr>
        <w:tab/>
      </w:r>
    </w:p>
    <w:p w14:paraId="361DD325" w14:textId="77777777" w:rsidR="0027627A" w:rsidRPr="00303DD5" w:rsidRDefault="00594BDA" w:rsidP="00794C6A">
      <w:pPr>
        <w:tabs>
          <w:tab w:val="left" w:pos="1134"/>
          <w:tab w:val="left" w:pos="3840"/>
        </w:tabs>
        <w:ind w:left="709"/>
        <w:rPr>
          <w:rFonts w:ascii="Trebuchet MS" w:hAnsi="Trebuchet MS" w:cs="Arial"/>
          <w:b/>
          <w:sz w:val="22"/>
          <w:szCs w:val="22"/>
          <w:lang w:val="lt-LT"/>
        </w:rPr>
      </w:pPr>
      <w:r w:rsidRPr="00303DD5">
        <w:rPr>
          <w:rFonts w:ascii="Trebuchet MS" w:hAnsi="Trebuchet MS" w:cs="Arial"/>
          <w:b/>
          <w:sz w:val="22"/>
          <w:szCs w:val="22"/>
          <w:lang w:val="lt-LT"/>
        </w:rPr>
        <w:tab/>
      </w:r>
      <w:r w:rsidRPr="00303DD5">
        <w:rPr>
          <w:rFonts w:ascii="Trebuchet MS" w:hAnsi="Trebuchet MS" w:cs="Arial"/>
          <w:b/>
          <w:sz w:val="22"/>
          <w:szCs w:val="22"/>
          <w:lang w:val="lt-LT"/>
        </w:rPr>
        <w:tab/>
      </w:r>
    </w:p>
    <w:p w14:paraId="313A0FCE" w14:textId="77777777" w:rsidR="0027627A" w:rsidRPr="00F55309" w:rsidRDefault="0027627A" w:rsidP="00794C6A">
      <w:pPr>
        <w:tabs>
          <w:tab w:val="left" w:pos="1134"/>
        </w:tabs>
        <w:ind w:left="709"/>
        <w:jc w:val="center"/>
        <w:rPr>
          <w:rFonts w:ascii="Trebuchet MS" w:hAnsi="Trebuchet MS" w:cs="Arial"/>
          <w:b/>
          <w:sz w:val="22"/>
          <w:szCs w:val="22"/>
          <w:lang w:val="en-US"/>
        </w:rPr>
      </w:pPr>
    </w:p>
    <w:p w14:paraId="1B7D11C1" w14:textId="77777777" w:rsidR="0027627A" w:rsidRPr="00303DD5" w:rsidRDefault="0027627A" w:rsidP="00794C6A">
      <w:pPr>
        <w:tabs>
          <w:tab w:val="left" w:pos="1134"/>
        </w:tabs>
        <w:ind w:left="709"/>
        <w:jc w:val="center"/>
        <w:rPr>
          <w:rFonts w:ascii="Trebuchet MS" w:hAnsi="Trebuchet MS" w:cs="Arial"/>
          <w:b/>
          <w:sz w:val="22"/>
          <w:szCs w:val="22"/>
          <w:lang w:val="lt-LT"/>
        </w:rPr>
      </w:pPr>
    </w:p>
    <w:p w14:paraId="281ECA45" w14:textId="77777777" w:rsidR="0027627A" w:rsidRPr="00303DD5" w:rsidRDefault="0027627A" w:rsidP="00794C6A">
      <w:pPr>
        <w:tabs>
          <w:tab w:val="left" w:pos="1134"/>
        </w:tabs>
        <w:ind w:left="709"/>
        <w:jc w:val="center"/>
        <w:rPr>
          <w:rFonts w:ascii="Trebuchet MS" w:hAnsi="Trebuchet MS" w:cs="Arial"/>
          <w:b/>
          <w:sz w:val="22"/>
          <w:szCs w:val="22"/>
          <w:lang w:val="lt-LT"/>
        </w:rPr>
      </w:pPr>
    </w:p>
    <w:p w14:paraId="40427289" w14:textId="77777777" w:rsidR="0027627A" w:rsidRPr="00303DD5" w:rsidRDefault="0027627A" w:rsidP="00794C6A">
      <w:pPr>
        <w:tabs>
          <w:tab w:val="left" w:pos="1134"/>
        </w:tabs>
        <w:ind w:left="709"/>
        <w:jc w:val="center"/>
        <w:rPr>
          <w:rFonts w:ascii="Trebuchet MS" w:hAnsi="Trebuchet MS" w:cs="Arial"/>
          <w:b/>
          <w:sz w:val="22"/>
          <w:szCs w:val="22"/>
          <w:lang w:val="lt-LT"/>
        </w:rPr>
      </w:pPr>
    </w:p>
    <w:p w14:paraId="5030D7D2" w14:textId="77777777" w:rsidR="0027627A" w:rsidRPr="00303DD5" w:rsidRDefault="0027627A" w:rsidP="00794C6A">
      <w:pPr>
        <w:tabs>
          <w:tab w:val="left" w:pos="1134"/>
        </w:tabs>
        <w:ind w:left="709"/>
        <w:jc w:val="center"/>
        <w:rPr>
          <w:rFonts w:ascii="Trebuchet MS" w:hAnsi="Trebuchet MS" w:cs="Arial"/>
          <w:b/>
          <w:sz w:val="22"/>
          <w:szCs w:val="22"/>
          <w:lang w:val="lt-LT"/>
        </w:rPr>
      </w:pPr>
    </w:p>
    <w:p w14:paraId="7CD47C43" w14:textId="77777777" w:rsidR="0027627A" w:rsidRPr="00303DD5" w:rsidRDefault="0027627A" w:rsidP="00794C6A">
      <w:pPr>
        <w:tabs>
          <w:tab w:val="left" w:pos="1134"/>
        </w:tabs>
        <w:ind w:left="709"/>
        <w:jc w:val="center"/>
        <w:rPr>
          <w:rFonts w:ascii="Trebuchet MS" w:hAnsi="Trebuchet MS" w:cs="Arial"/>
          <w:b/>
          <w:sz w:val="22"/>
          <w:szCs w:val="22"/>
          <w:lang w:val="lt-LT"/>
        </w:rPr>
      </w:pPr>
    </w:p>
    <w:p w14:paraId="7EB00288" w14:textId="77777777" w:rsidR="0027627A" w:rsidRPr="00303DD5" w:rsidRDefault="0027627A" w:rsidP="00794C6A">
      <w:pPr>
        <w:tabs>
          <w:tab w:val="left" w:pos="1134"/>
        </w:tabs>
        <w:ind w:left="709"/>
        <w:jc w:val="center"/>
        <w:rPr>
          <w:rFonts w:ascii="Trebuchet MS" w:hAnsi="Trebuchet MS" w:cs="Arial"/>
          <w:b/>
          <w:sz w:val="22"/>
          <w:szCs w:val="22"/>
          <w:lang w:val="lt-LT"/>
        </w:rPr>
      </w:pPr>
    </w:p>
    <w:p w14:paraId="415E26B3" w14:textId="77777777" w:rsidR="0027627A" w:rsidRPr="00303DD5" w:rsidRDefault="0027627A" w:rsidP="00794C6A">
      <w:pPr>
        <w:tabs>
          <w:tab w:val="left" w:pos="1134"/>
        </w:tabs>
        <w:ind w:left="709"/>
        <w:jc w:val="center"/>
        <w:rPr>
          <w:rFonts w:ascii="Trebuchet MS" w:hAnsi="Trebuchet MS" w:cs="Arial"/>
          <w:b/>
          <w:sz w:val="22"/>
          <w:szCs w:val="22"/>
          <w:lang w:val="lt-LT"/>
        </w:rPr>
      </w:pPr>
    </w:p>
    <w:p w14:paraId="53FF6E47" w14:textId="77777777" w:rsidR="0027627A" w:rsidRPr="00303DD5" w:rsidRDefault="0027627A" w:rsidP="00794C6A">
      <w:pPr>
        <w:tabs>
          <w:tab w:val="left" w:pos="1134"/>
        </w:tabs>
        <w:ind w:left="709"/>
        <w:jc w:val="center"/>
        <w:rPr>
          <w:rFonts w:ascii="Trebuchet MS" w:hAnsi="Trebuchet MS" w:cs="Arial"/>
          <w:b/>
          <w:sz w:val="22"/>
          <w:szCs w:val="22"/>
          <w:lang w:val="lt-LT"/>
        </w:rPr>
      </w:pPr>
    </w:p>
    <w:p w14:paraId="09367E0D" w14:textId="77777777" w:rsidR="0027627A" w:rsidRPr="00303DD5" w:rsidRDefault="0027627A" w:rsidP="00794C6A">
      <w:pPr>
        <w:tabs>
          <w:tab w:val="left" w:pos="1134"/>
        </w:tabs>
        <w:ind w:left="709"/>
        <w:jc w:val="center"/>
        <w:rPr>
          <w:rFonts w:ascii="Trebuchet MS" w:hAnsi="Trebuchet MS" w:cs="Arial"/>
          <w:b/>
          <w:sz w:val="22"/>
          <w:szCs w:val="22"/>
          <w:lang w:val="lt-LT"/>
        </w:rPr>
      </w:pPr>
    </w:p>
    <w:p w14:paraId="0A8E6D8D" w14:textId="77777777" w:rsidR="0027627A" w:rsidRPr="00303DD5" w:rsidRDefault="0027627A" w:rsidP="00794C6A">
      <w:pPr>
        <w:tabs>
          <w:tab w:val="left" w:pos="1134"/>
        </w:tabs>
        <w:ind w:left="709"/>
        <w:jc w:val="center"/>
        <w:rPr>
          <w:rFonts w:ascii="Trebuchet MS" w:hAnsi="Trebuchet MS" w:cs="Arial"/>
          <w:b/>
          <w:sz w:val="22"/>
          <w:szCs w:val="22"/>
          <w:lang w:val="lt-LT"/>
        </w:rPr>
      </w:pPr>
    </w:p>
    <w:p w14:paraId="150D6FE0" w14:textId="77777777" w:rsidR="009C7CC6" w:rsidRPr="00303DD5" w:rsidRDefault="009C7CC6" w:rsidP="00794C6A">
      <w:pPr>
        <w:tabs>
          <w:tab w:val="left" w:pos="1134"/>
        </w:tabs>
        <w:ind w:left="709"/>
        <w:jc w:val="center"/>
        <w:rPr>
          <w:rFonts w:ascii="Trebuchet MS" w:hAnsi="Trebuchet MS" w:cs="Arial"/>
          <w:b/>
          <w:sz w:val="22"/>
          <w:szCs w:val="22"/>
          <w:lang w:val="lt-LT"/>
        </w:rPr>
      </w:pPr>
    </w:p>
    <w:p w14:paraId="3F8999F3" w14:textId="77777777" w:rsidR="009C7CC6" w:rsidRPr="00303DD5" w:rsidRDefault="009C7CC6" w:rsidP="00794C6A">
      <w:pPr>
        <w:tabs>
          <w:tab w:val="left" w:pos="1134"/>
        </w:tabs>
        <w:ind w:left="709"/>
        <w:jc w:val="center"/>
        <w:rPr>
          <w:rFonts w:ascii="Trebuchet MS" w:hAnsi="Trebuchet MS" w:cs="Arial"/>
          <w:b/>
          <w:sz w:val="22"/>
          <w:szCs w:val="22"/>
          <w:lang w:val="lt-LT"/>
        </w:rPr>
      </w:pPr>
    </w:p>
    <w:p w14:paraId="1CE3D440" w14:textId="77777777" w:rsidR="009C7CC6" w:rsidRPr="00303DD5" w:rsidRDefault="009C7CC6" w:rsidP="00794C6A">
      <w:pPr>
        <w:tabs>
          <w:tab w:val="left" w:pos="1134"/>
        </w:tabs>
        <w:ind w:left="709"/>
        <w:jc w:val="center"/>
        <w:rPr>
          <w:rFonts w:ascii="Trebuchet MS" w:hAnsi="Trebuchet MS" w:cs="Arial"/>
          <w:b/>
          <w:sz w:val="22"/>
          <w:szCs w:val="22"/>
          <w:lang w:val="lt-LT"/>
        </w:rPr>
      </w:pPr>
    </w:p>
    <w:p w14:paraId="6B524DF9" w14:textId="77777777" w:rsidR="00836F35" w:rsidRPr="00303DD5" w:rsidRDefault="00836F35" w:rsidP="00794C6A">
      <w:pPr>
        <w:tabs>
          <w:tab w:val="left" w:pos="1134"/>
        </w:tabs>
        <w:ind w:left="709"/>
        <w:jc w:val="center"/>
        <w:rPr>
          <w:rFonts w:ascii="Trebuchet MS" w:hAnsi="Trebuchet MS" w:cs="Arial"/>
          <w:b/>
          <w:sz w:val="22"/>
          <w:szCs w:val="22"/>
          <w:lang w:val="lt-LT"/>
        </w:rPr>
      </w:pPr>
    </w:p>
    <w:p w14:paraId="71F60D29" w14:textId="77777777" w:rsidR="00C868F3" w:rsidRPr="00303DD5" w:rsidRDefault="00C868F3" w:rsidP="00794C6A">
      <w:pPr>
        <w:tabs>
          <w:tab w:val="left" w:pos="1134"/>
        </w:tabs>
        <w:ind w:left="709"/>
        <w:jc w:val="center"/>
        <w:rPr>
          <w:rFonts w:ascii="Trebuchet MS" w:hAnsi="Trebuchet MS" w:cs="Arial"/>
          <w:b/>
          <w:sz w:val="22"/>
          <w:szCs w:val="22"/>
          <w:lang w:val="lt-LT"/>
        </w:rPr>
      </w:pPr>
    </w:p>
    <w:p w14:paraId="6FD167CA" w14:textId="77777777" w:rsidR="007C2BEA" w:rsidRPr="00303DD5" w:rsidRDefault="007C2BEA" w:rsidP="00794C6A">
      <w:pPr>
        <w:rPr>
          <w:rFonts w:ascii="Trebuchet MS" w:hAnsi="Trebuchet MS" w:cs="Arial"/>
          <w:b/>
          <w:sz w:val="22"/>
          <w:szCs w:val="22"/>
          <w:lang w:val="lt-LT"/>
        </w:rPr>
      </w:pPr>
      <w:bookmarkStart w:id="0" w:name="_Toc455492568"/>
      <w:r w:rsidRPr="00303DD5">
        <w:rPr>
          <w:rFonts w:ascii="Trebuchet MS" w:hAnsi="Trebuchet MS" w:cs="Arial"/>
          <w:b/>
          <w:sz w:val="22"/>
          <w:szCs w:val="22"/>
          <w:lang w:val="lt-LT"/>
        </w:rPr>
        <w:br w:type="page"/>
      </w:r>
    </w:p>
    <w:p w14:paraId="608BDFC6" w14:textId="77777777" w:rsidR="00192417" w:rsidRPr="00303DD5" w:rsidRDefault="00192417" w:rsidP="00794C6A">
      <w:pPr>
        <w:pStyle w:val="Heading1"/>
        <w:numPr>
          <w:ilvl w:val="0"/>
          <w:numId w:val="2"/>
        </w:numPr>
        <w:ind w:firstLine="567"/>
        <w:rPr>
          <w:rFonts w:cs="Arial"/>
          <w:szCs w:val="22"/>
          <w:lang w:val="lt-LT"/>
        </w:rPr>
      </w:pPr>
      <w:bookmarkStart w:id="1" w:name="_Toc455648418"/>
      <w:bookmarkStart w:id="2" w:name="_Toc179792413"/>
      <w:bookmarkStart w:id="3" w:name="_Toc421452264"/>
      <w:bookmarkEnd w:id="0"/>
      <w:r w:rsidRPr="00303DD5">
        <w:rPr>
          <w:rFonts w:cs="Arial"/>
          <w:szCs w:val="22"/>
          <w:lang w:val="lt-LT"/>
        </w:rPr>
        <w:lastRenderedPageBreak/>
        <w:t>BENDROJI INFORMACIJA</w:t>
      </w:r>
      <w:bookmarkEnd w:id="1"/>
      <w:bookmarkEnd w:id="2"/>
    </w:p>
    <w:tbl>
      <w:tblPr>
        <w:tblStyle w:val="TableGrid"/>
        <w:tblW w:w="0" w:type="auto"/>
        <w:tblLook w:val="04A0" w:firstRow="1" w:lastRow="0" w:firstColumn="1" w:lastColumn="0" w:noHBand="0" w:noVBand="1"/>
      </w:tblPr>
      <w:tblGrid>
        <w:gridCol w:w="3681"/>
        <w:gridCol w:w="6514"/>
      </w:tblGrid>
      <w:tr w:rsidR="00192417" w:rsidRPr="009C1260" w14:paraId="03AE835A" w14:textId="77777777" w:rsidTr="007A2499">
        <w:tc>
          <w:tcPr>
            <w:tcW w:w="3681" w:type="dxa"/>
            <w:shd w:val="clear" w:color="auto" w:fill="D9D9D9" w:themeFill="background1" w:themeFillShade="D9"/>
          </w:tcPr>
          <w:p w14:paraId="7114AA7C" w14:textId="77777777" w:rsidR="00192417" w:rsidRPr="00303DD5" w:rsidRDefault="00192417" w:rsidP="00794C6A">
            <w:pPr>
              <w:rPr>
                <w:rFonts w:ascii="Trebuchet MS" w:hAnsi="Trebuchet MS" w:cs="Arial"/>
                <w:b/>
                <w:sz w:val="22"/>
                <w:szCs w:val="22"/>
                <w:lang w:val="lt-LT"/>
              </w:rPr>
            </w:pPr>
            <w:r w:rsidRPr="00303DD5">
              <w:rPr>
                <w:rFonts w:ascii="Trebuchet MS" w:hAnsi="Trebuchet MS" w:cs="Arial"/>
                <w:b/>
                <w:sz w:val="22"/>
                <w:szCs w:val="22"/>
                <w:lang w:val="lt-LT"/>
              </w:rPr>
              <w:t>Projekto pavadinimas</w:t>
            </w:r>
          </w:p>
        </w:tc>
        <w:tc>
          <w:tcPr>
            <w:tcW w:w="6514" w:type="dxa"/>
          </w:tcPr>
          <w:p w14:paraId="40DD450B" w14:textId="081B1F3A" w:rsidR="00192417" w:rsidRPr="00303DD5" w:rsidRDefault="00415845" w:rsidP="00794C6A">
            <w:pPr>
              <w:rPr>
                <w:rFonts w:ascii="Trebuchet MS" w:hAnsi="Trebuchet MS" w:cs="Arial"/>
                <w:sz w:val="22"/>
                <w:szCs w:val="22"/>
                <w:lang w:val="lt-LT"/>
              </w:rPr>
            </w:pPr>
            <w:r w:rsidRPr="00415845">
              <w:rPr>
                <w:rFonts w:ascii="Trebuchet MS" w:hAnsi="Trebuchet MS" w:cs="Arial"/>
                <w:sz w:val="22"/>
                <w:szCs w:val="22"/>
                <w:lang w:val="lt-LT"/>
              </w:rPr>
              <w:t xml:space="preserve">RAA ir TSPĮ įrenginių keitimas Garliavos 110-10 </w:t>
            </w:r>
            <w:proofErr w:type="spellStart"/>
            <w:r w:rsidRPr="00415845">
              <w:rPr>
                <w:rFonts w:ascii="Trebuchet MS" w:hAnsi="Trebuchet MS" w:cs="Arial"/>
                <w:sz w:val="22"/>
                <w:szCs w:val="22"/>
                <w:lang w:val="lt-LT"/>
              </w:rPr>
              <w:t>kV</w:t>
            </w:r>
            <w:proofErr w:type="spellEnd"/>
            <w:r w:rsidRPr="00415845">
              <w:rPr>
                <w:rFonts w:ascii="Trebuchet MS" w:hAnsi="Trebuchet MS" w:cs="Arial"/>
                <w:sz w:val="22"/>
                <w:szCs w:val="22"/>
                <w:lang w:val="lt-LT"/>
              </w:rPr>
              <w:t xml:space="preserve"> TP</w:t>
            </w:r>
          </w:p>
        </w:tc>
      </w:tr>
      <w:tr w:rsidR="00192417" w:rsidRPr="00303DD5" w14:paraId="6076DB48" w14:textId="77777777" w:rsidTr="007A2499">
        <w:tc>
          <w:tcPr>
            <w:tcW w:w="3681" w:type="dxa"/>
            <w:shd w:val="clear" w:color="auto" w:fill="D9D9D9" w:themeFill="background1" w:themeFillShade="D9"/>
          </w:tcPr>
          <w:p w14:paraId="58F1CAB1" w14:textId="77777777" w:rsidR="00192417" w:rsidRPr="00303DD5" w:rsidRDefault="00192417" w:rsidP="00794C6A">
            <w:pPr>
              <w:rPr>
                <w:rFonts w:ascii="Trebuchet MS" w:hAnsi="Trebuchet MS" w:cs="Arial"/>
                <w:b/>
                <w:sz w:val="22"/>
                <w:szCs w:val="22"/>
                <w:lang w:val="lt-LT"/>
              </w:rPr>
            </w:pPr>
            <w:r w:rsidRPr="00303DD5">
              <w:rPr>
                <w:rFonts w:ascii="Trebuchet MS" w:hAnsi="Trebuchet MS" w:cs="Arial"/>
                <w:b/>
                <w:sz w:val="22"/>
                <w:szCs w:val="22"/>
                <w:lang w:val="lt-LT"/>
              </w:rPr>
              <w:t>Projekto numeris</w:t>
            </w:r>
          </w:p>
        </w:tc>
        <w:tc>
          <w:tcPr>
            <w:tcW w:w="6514" w:type="dxa"/>
          </w:tcPr>
          <w:p w14:paraId="4EF9CE94" w14:textId="09B91478" w:rsidR="00192417" w:rsidRPr="00303DD5" w:rsidRDefault="00697EA0" w:rsidP="00794C6A">
            <w:pPr>
              <w:rPr>
                <w:rFonts w:ascii="Trebuchet MS" w:hAnsi="Trebuchet MS" w:cs="Arial"/>
                <w:sz w:val="22"/>
                <w:szCs w:val="22"/>
                <w:lang w:val="lt-LT"/>
              </w:rPr>
            </w:pPr>
            <w:r w:rsidRPr="00697EA0">
              <w:rPr>
                <w:rFonts w:ascii="Trebuchet MS" w:hAnsi="Trebuchet MS" w:cs="Arial"/>
                <w:sz w:val="22"/>
                <w:szCs w:val="22"/>
                <w:lang w:val="lt-LT"/>
              </w:rPr>
              <w:t>PPVK24187</w:t>
            </w:r>
          </w:p>
        </w:tc>
      </w:tr>
      <w:tr w:rsidR="00192417" w:rsidRPr="009C1260" w14:paraId="1A23F158" w14:textId="77777777" w:rsidTr="007A2499">
        <w:tc>
          <w:tcPr>
            <w:tcW w:w="3681" w:type="dxa"/>
            <w:shd w:val="clear" w:color="auto" w:fill="D9D9D9" w:themeFill="background1" w:themeFillShade="D9"/>
          </w:tcPr>
          <w:p w14:paraId="4AC738FD" w14:textId="77777777" w:rsidR="00192417" w:rsidRPr="00303DD5" w:rsidRDefault="00192417" w:rsidP="00794C6A">
            <w:pPr>
              <w:rPr>
                <w:rFonts w:ascii="Trebuchet MS" w:hAnsi="Trebuchet MS" w:cs="Arial"/>
                <w:b/>
                <w:sz w:val="22"/>
                <w:szCs w:val="22"/>
                <w:lang w:val="lt-LT"/>
              </w:rPr>
            </w:pPr>
            <w:r w:rsidRPr="00303DD5">
              <w:rPr>
                <w:rFonts w:ascii="Trebuchet MS" w:hAnsi="Trebuchet MS" w:cs="Arial"/>
                <w:b/>
                <w:sz w:val="22"/>
                <w:szCs w:val="22"/>
                <w:lang w:val="lt-LT"/>
              </w:rPr>
              <w:t>Projekto rengimo etapas</w:t>
            </w:r>
          </w:p>
        </w:tc>
        <w:tc>
          <w:tcPr>
            <w:tcW w:w="6514" w:type="dxa"/>
          </w:tcPr>
          <w:p w14:paraId="57E227F6" w14:textId="1DF45FF4" w:rsidR="00192417" w:rsidRPr="00303DD5" w:rsidRDefault="002B233F" w:rsidP="00794C6A">
            <w:pPr>
              <w:rPr>
                <w:rFonts w:ascii="Trebuchet MS" w:hAnsi="Trebuchet MS" w:cs="Arial"/>
                <w:sz w:val="22"/>
                <w:szCs w:val="22"/>
                <w:lang w:val="lt-LT"/>
              </w:rPr>
            </w:pPr>
            <w:r w:rsidRPr="002B233F">
              <w:rPr>
                <w:rFonts w:ascii="Trebuchet MS" w:hAnsi="Trebuchet MS" w:cs="Arial"/>
                <w:sz w:val="22"/>
                <w:szCs w:val="22"/>
                <w:lang w:val="lt-LT"/>
              </w:rPr>
              <w:t>Iki rakto (</w:t>
            </w:r>
            <w:r w:rsidRPr="003877D7">
              <w:rPr>
                <w:rFonts w:ascii="Trebuchet MS" w:hAnsi="Trebuchet MS" w:cs="Arial"/>
                <w:sz w:val="22"/>
                <w:szCs w:val="22"/>
                <w:lang w:val="lt-LT"/>
              </w:rPr>
              <w:t xml:space="preserve">techninis-darbo </w:t>
            </w:r>
            <w:proofErr w:type="spellStart"/>
            <w:r w:rsidRPr="003877D7">
              <w:rPr>
                <w:rFonts w:ascii="Trebuchet MS" w:hAnsi="Trebuchet MS" w:cs="Arial"/>
                <w:sz w:val="22"/>
                <w:szCs w:val="22"/>
                <w:lang w:val="lt-LT"/>
              </w:rPr>
              <w:t>projektas</w:t>
            </w:r>
            <w:r w:rsidRPr="002B233F">
              <w:rPr>
                <w:rFonts w:ascii="Trebuchet MS" w:hAnsi="Trebuchet MS" w:cs="Arial"/>
                <w:sz w:val="22"/>
                <w:szCs w:val="22"/>
                <w:lang w:val="lt-LT"/>
              </w:rPr>
              <w:t>+rangos</w:t>
            </w:r>
            <w:proofErr w:type="spellEnd"/>
            <w:r w:rsidRPr="002B233F">
              <w:rPr>
                <w:rFonts w:ascii="Trebuchet MS" w:hAnsi="Trebuchet MS" w:cs="Arial"/>
                <w:sz w:val="22"/>
                <w:szCs w:val="22"/>
                <w:lang w:val="lt-LT"/>
              </w:rPr>
              <w:t xml:space="preserve"> darbai)</w:t>
            </w:r>
          </w:p>
        </w:tc>
      </w:tr>
      <w:tr w:rsidR="00192417" w:rsidRPr="00303DD5" w14:paraId="44541EE6" w14:textId="77777777" w:rsidTr="007A2499">
        <w:tc>
          <w:tcPr>
            <w:tcW w:w="3681" w:type="dxa"/>
            <w:shd w:val="clear" w:color="auto" w:fill="D9D9D9" w:themeFill="background1" w:themeFillShade="D9"/>
          </w:tcPr>
          <w:p w14:paraId="7BB01F5F" w14:textId="77777777" w:rsidR="00192417" w:rsidRPr="00303DD5" w:rsidRDefault="00192417" w:rsidP="00794C6A">
            <w:pPr>
              <w:rPr>
                <w:rFonts w:ascii="Trebuchet MS" w:hAnsi="Trebuchet MS" w:cs="Arial"/>
                <w:b/>
                <w:sz w:val="22"/>
                <w:szCs w:val="22"/>
                <w:lang w:val="lt-LT"/>
              </w:rPr>
            </w:pPr>
            <w:r w:rsidRPr="00303DD5">
              <w:rPr>
                <w:rFonts w:ascii="Trebuchet MS" w:hAnsi="Trebuchet MS" w:cs="Arial"/>
                <w:b/>
                <w:sz w:val="22"/>
                <w:szCs w:val="22"/>
                <w:lang w:val="lt-LT"/>
              </w:rPr>
              <w:t>Projekto vadovas</w:t>
            </w:r>
          </w:p>
        </w:tc>
        <w:tc>
          <w:tcPr>
            <w:tcW w:w="6514" w:type="dxa"/>
          </w:tcPr>
          <w:p w14:paraId="2EB08110" w14:textId="01937549" w:rsidR="00192417" w:rsidRPr="00303DD5" w:rsidRDefault="00192417" w:rsidP="00794C6A">
            <w:pPr>
              <w:rPr>
                <w:rFonts w:ascii="Trebuchet MS" w:hAnsi="Trebuchet MS" w:cs="Arial"/>
                <w:sz w:val="22"/>
                <w:szCs w:val="22"/>
                <w:lang w:val="lt-LT"/>
              </w:rPr>
            </w:pPr>
          </w:p>
        </w:tc>
      </w:tr>
      <w:tr w:rsidR="00192417" w:rsidRPr="00303DD5" w14:paraId="36CAA8F2" w14:textId="77777777" w:rsidTr="007A2499">
        <w:tc>
          <w:tcPr>
            <w:tcW w:w="3681" w:type="dxa"/>
            <w:shd w:val="clear" w:color="auto" w:fill="D9D9D9" w:themeFill="background1" w:themeFillShade="D9"/>
          </w:tcPr>
          <w:p w14:paraId="6A324075" w14:textId="77777777" w:rsidR="00192417" w:rsidRPr="00303DD5" w:rsidRDefault="00192417" w:rsidP="00794C6A">
            <w:pPr>
              <w:rPr>
                <w:rFonts w:ascii="Trebuchet MS" w:hAnsi="Trebuchet MS" w:cs="Arial"/>
                <w:b/>
                <w:sz w:val="22"/>
                <w:szCs w:val="22"/>
                <w:lang w:val="lt-LT"/>
              </w:rPr>
            </w:pPr>
            <w:r w:rsidRPr="00303DD5">
              <w:rPr>
                <w:rFonts w:ascii="Trebuchet MS" w:hAnsi="Trebuchet MS" w:cs="Arial"/>
                <w:b/>
                <w:sz w:val="22"/>
                <w:szCs w:val="22"/>
                <w:lang w:val="lt-LT"/>
              </w:rPr>
              <w:t>Iniciatorius</w:t>
            </w:r>
          </w:p>
        </w:tc>
        <w:tc>
          <w:tcPr>
            <w:tcW w:w="6514" w:type="dxa"/>
          </w:tcPr>
          <w:p w14:paraId="24DFBFB8" w14:textId="00DB8FD3" w:rsidR="00192417" w:rsidRPr="002B233F" w:rsidRDefault="00415845" w:rsidP="00794C6A">
            <w:pPr>
              <w:rPr>
                <w:rFonts w:ascii="Trebuchet MS" w:hAnsi="Trebuchet MS" w:cs="Arial"/>
                <w:sz w:val="22"/>
                <w:szCs w:val="22"/>
                <w:lang w:val="lt-LT"/>
              </w:rPr>
            </w:pPr>
            <w:r w:rsidRPr="002B233F">
              <w:rPr>
                <w:rFonts w:ascii="Trebuchet MS" w:hAnsi="Trebuchet MS" w:cs="Arial"/>
                <w:sz w:val="22"/>
                <w:szCs w:val="22"/>
                <w:lang w:val="lt-LT"/>
              </w:rPr>
              <w:t>ITT ir administravimo departamentas</w:t>
            </w:r>
          </w:p>
        </w:tc>
      </w:tr>
      <w:tr w:rsidR="00192417" w:rsidRPr="00303DD5" w14:paraId="12830931" w14:textId="77777777" w:rsidTr="007A2499">
        <w:tc>
          <w:tcPr>
            <w:tcW w:w="3681" w:type="dxa"/>
            <w:shd w:val="clear" w:color="auto" w:fill="D9D9D9" w:themeFill="background1" w:themeFillShade="D9"/>
          </w:tcPr>
          <w:p w14:paraId="17C0211C" w14:textId="77777777" w:rsidR="00192417" w:rsidRPr="00303DD5" w:rsidRDefault="00192417" w:rsidP="00794C6A">
            <w:pPr>
              <w:rPr>
                <w:rFonts w:ascii="Trebuchet MS" w:hAnsi="Trebuchet MS" w:cs="Arial"/>
                <w:b/>
                <w:sz w:val="22"/>
                <w:szCs w:val="22"/>
                <w:lang w:val="lt-LT"/>
              </w:rPr>
            </w:pPr>
            <w:r w:rsidRPr="00303DD5">
              <w:rPr>
                <w:rFonts w:ascii="Trebuchet MS" w:hAnsi="Trebuchet MS" w:cs="Arial"/>
                <w:b/>
                <w:sz w:val="22"/>
                <w:szCs w:val="22"/>
                <w:lang w:val="lt-LT"/>
              </w:rPr>
              <w:t>Statybos rūšis</w:t>
            </w:r>
          </w:p>
        </w:tc>
        <w:tc>
          <w:tcPr>
            <w:tcW w:w="6514" w:type="dxa"/>
          </w:tcPr>
          <w:p w14:paraId="40C2F6CE" w14:textId="4B9E1652" w:rsidR="00192417" w:rsidRPr="00303DD5" w:rsidRDefault="008157CA" w:rsidP="00794C6A">
            <w:pPr>
              <w:rPr>
                <w:rFonts w:ascii="Trebuchet MS" w:hAnsi="Trebuchet MS" w:cs="Arial"/>
                <w:sz w:val="22"/>
                <w:szCs w:val="22"/>
                <w:lang w:val="lt-LT"/>
              </w:rPr>
            </w:pPr>
            <w:r w:rsidRPr="003877D7">
              <w:rPr>
                <w:rFonts w:ascii="Trebuchet MS" w:hAnsi="Trebuchet MS" w:cs="Arial"/>
                <w:sz w:val="22"/>
                <w:szCs w:val="22"/>
                <w:lang w:val="lt-LT"/>
              </w:rPr>
              <w:t>Elektros tinklų paprastasis remontas</w:t>
            </w:r>
          </w:p>
        </w:tc>
      </w:tr>
      <w:tr w:rsidR="00192417" w:rsidRPr="00303DD5" w14:paraId="1762707C" w14:textId="77777777" w:rsidTr="007A2499">
        <w:tc>
          <w:tcPr>
            <w:tcW w:w="3681" w:type="dxa"/>
            <w:shd w:val="clear" w:color="auto" w:fill="D9D9D9" w:themeFill="background1" w:themeFillShade="D9"/>
          </w:tcPr>
          <w:p w14:paraId="480453CC" w14:textId="77777777" w:rsidR="00192417" w:rsidRPr="00303DD5" w:rsidRDefault="00192417" w:rsidP="00794C6A">
            <w:pPr>
              <w:rPr>
                <w:rFonts w:ascii="Trebuchet MS" w:hAnsi="Trebuchet MS" w:cs="Arial"/>
                <w:b/>
                <w:sz w:val="22"/>
                <w:szCs w:val="22"/>
                <w:lang w:val="lt-LT"/>
              </w:rPr>
            </w:pPr>
            <w:r w:rsidRPr="00303DD5">
              <w:rPr>
                <w:rFonts w:ascii="Trebuchet MS" w:hAnsi="Trebuchet MS" w:cs="Arial"/>
                <w:b/>
                <w:sz w:val="22"/>
                <w:szCs w:val="22"/>
                <w:lang w:val="lt-LT"/>
              </w:rPr>
              <w:t>Statinių kategorija</w:t>
            </w:r>
          </w:p>
        </w:tc>
        <w:tc>
          <w:tcPr>
            <w:tcW w:w="6514" w:type="dxa"/>
          </w:tcPr>
          <w:p w14:paraId="690F9F62" w14:textId="1503E5B5" w:rsidR="00192417" w:rsidRPr="00303DD5" w:rsidRDefault="0038549E" w:rsidP="00794C6A">
            <w:pPr>
              <w:rPr>
                <w:rFonts w:ascii="Trebuchet MS" w:hAnsi="Trebuchet MS" w:cs="Arial"/>
                <w:sz w:val="22"/>
                <w:szCs w:val="22"/>
                <w:lang w:val="lt-LT"/>
              </w:rPr>
            </w:pPr>
            <w:r w:rsidRPr="0038549E">
              <w:rPr>
                <w:rFonts w:ascii="Trebuchet MS" w:hAnsi="Trebuchet MS" w:cs="Arial"/>
                <w:sz w:val="22"/>
                <w:szCs w:val="22"/>
                <w:lang w:val="lt-LT"/>
              </w:rPr>
              <w:t>Ypatingasis statinys</w:t>
            </w:r>
          </w:p>
        </w:tc>
      </w:tr>
      <w:tr w:rsidR="00192417" w:rsidRPr="00303DD5" w14:paraId="1656B357" w14:textId="77777777" w:rsidTr="007A2499">
        <w:tc>
          <w:tcPr>
            <w:tcW w:w="3681" w:type="dxa"/>
            <w:shd w:val="clear" w:color="auto" w:fill="D9D9D9" w:themeFill="background1" w:themeFillShade="D9"/>
          </w:tcPr>
          <w:p w14:paraId="3681FE85" w14:textId="77777777" w:rsidR="00192417" w:rsidRPr="00303DD5" w:rsidRDefault="00192417" w:rsidP="00794C6A">
            <w:pPr>
              <w:rPr>
                <w:rFonts w:ascii="Trebuchet MS" w:hAnsi="Trebuchet MS" w:cs="Arial"/>
                <w:b/>
                <w:sz w:val="22"/>
                <w:szCs w:val="22"/>
                <w:lang w:val="lt-LT"/>
              </w:rPr>
            </w:pPr>
            <w:r w:rsidRPr="00303DD5">
              <w:rPr>
                <w:rFonts w:ascii="Trebuchet MS" w:hAnsi="Trebuchet MS" w:cs="Arial"/>
                <w:b/>
                <w:sz w:val="22"/>
                <w:szCs w:val="22"/>
                <w:lang w:val="lt-LT"/>
              </w:rPr>
              <w:t>Transformatorių pastotės adresas</w:t>
            </w:r>
          </w:p>
        </w:tc>
        <w:tc>
          <w:tcPr>
            <w:tcW w:w="6514" w:type="dxa"/>
          </w:tcPr>
          <w:p w14:paraId="340DF402" w14:textId="767C16E2" w:rsidR="00192417" w:rsidRPr="00303DD5" w:rsidRDefault="00CB596A" w:rsidP="00794C6A">
            <w:pPr>
              <w:rPr>
                <w:rFonts w:ascii="Trebuchet MS" w:hAnsi="Trebuchet MS" w:cs="Arial"/>
                <w:sz w:val="22"/>
                <w:szCs w:val="22"/>
                <w:lang w:val="lt-LT"/>
              </w:rPr>
            </w:pPr>
            <w:r w:rsidRPr="00CB596A">
              <w:rPr>
                <w:rFonts w:ascii="Trebuchet MS" w:hAnsi="Trebuchet MS" w:cs="Arial"/>
                <w:sz w:val="22"/>
                <w:szCs w:val="22"/>
                <w:lang w:val="lt-LT"/>
              </w:rPr>
              <w:t>Kauno r. sav., Garliavos sen.</w:t>
            </w:r>
            <w:r>
              <w:rPr>
                <w:rFonts w:ascii="Trebuchet MS" w:hAnsi="Trebuchet MS" w:cs="Arial"/>
                <w:sz w:val="22"/>
                <w:szCs w:val="22"/>
                <w:lang w:val="lt-LT"/>
              </w:rPr>
              <w:t xml:space="preserve"> </w:t>
            </w:r>
            <w:r w:rsidRPr="00CB596A">
              <w:rPr>
                <w:rFonts w:ascii="Trebuchet MS" w:hAnsi="Trebuchet MS" w:cs="Arial"/>
                <w:sz w:val="22"/>
                <w:szCs w:val="22"/>
                <w:lang w:val="lt-LT"/>
              </w:rPr>
              <w:t>Kęstučio g.44</w:t>
            </w:r>
            <w:r>
              <w:rPr>
                <w:rFonts w:ascii="Trebuchet MS" w:hAnsi="Trebuchet MS" w:cs="Arial"/>
                <w:sz w:val="22"/>
                <w:szCs w:val="22"/>
                <w:lang w:val="lt-LT"/>
              </w:rPr>
              <w:t xml:space="preserve">, </w:t>
            </w:r>
            <w:r w:rsidRPr="00CB596A">
              <w:rPr>
                <w:rFonts w:ascii="Trebuchet MS" w:hAnsi="Trebuchet MS" w:cs="Arial"/>
                <w:sz w:val="22"/>
                <w:szCs w:val="22"/>
                <w:lang w:val="lt-LT"/>
              </w:rPr>
              <w:t>Garliava</w:t>
            </w:r>
            <w:r>
              <w:rPr>
                <w:rFonts w:ascii="Trebuchet MS" w:hAnsi="Trebuchet MS" w:cs="Arial"/>
                <w:sz w:val="22"/>
                <w:szCs w:val="22"/>
                <w:lang w:val="lt-LT"/>
              </w:rPr>
              <w:t xml:space="preserve"> </w:t>
            </w:r>
            <w:r w:rsidRPr="00CB596A">
              <w:rPr>
                <w:rFonts w:ascii="Trebuchet MS" w:hAnsi="Trebuchet MS" w:cs="Arial"/>
                <w:sz w:val="22"/>
                <w:szCs w:val="22"/>
                <w:lang w:val="lt-LT"/>
              </w:rPr>
              <w:t> </w:t>
            </w:r>
          </w:p>
        </w:tc>
      </w:tr>
    </w:tbl>
    <w:p w14:paraId="172AD671" w14:textId="64ED054F" w:rsidR="00192417" w:rsidRPr="00303DD5" w:rsidRDefault="00192417" w:rsidP="00794C6A">
      <w:pPr>
        <w:pStyle w:val="Heading1"/>
        <w:numPr>
          <w:ilvl w:val="0"/>
          <w:numId w:val="2"/>
        </w:numPr>
        <w:ind w:firstLine="567"/>
        <w:rPr>
          <w:rFonts w:cs="Arial"/>
          <w:szCs w:val="22"/>
          <w:lang w:val="lt-LT"/>
        </w:rPr>
      </w:pPr>
      <w:bookmarkStart w:id="4" w:name="_Toc455648419"/>
      <w:r w:rsidRPr="00303DD5">
        <w:rPr>
          <w:rFonts w:cs="Arial"/>
          <w:szCs w:val="22"/>
          <w:lang w:val="lt-LT"/>
        </w:rPr>
        <w:t xml:space="preserve"> </w:t>
      </w:r>
      <w:bookmarkStart w:id="5" w:name="_Toc179792414"/>
      <w:r w:rsidR="00D4643F" w:rsidRPr="00303DD5">
        <w:rPr>
          <w:rFonts w:cs="Arial"/>
          <w:szCs w:val="22"/>
          <w:lang w:val="lt-LT"/>
        </w:rPr>
        <w:t>PROJEKTO KOMANDOS SUDĖTIS IR ATSAKOMYBĖS RENGIANT TU</w:t>
      </w:r>
      <w:bookmarkEnd w:id="5"/>
      <w:r w:rsidR="00D4643F" w:rsidRPr="00303DD5" w:rsidDel="00D4643F">
        <w:rPr>
          <w:rFonts w:cs="Arial"/>
          <w:szCs w:val="22"/>
          <w:lang w:val="lt-LT"/>
        </w:rPr>
        <w:t xml:space="preserve"> </w:t>
      </w:r>
      <w:bookmarkEnd w:id="4"/>
    </w:p>
    <w:tbl>
      <w:tblPr>
        <w:tblStyle w:val="TableGrid"/>
        <w:tblW w:w="10195" w:type="dxa"/>
        <w:tblLook w:val="04A0" w:firstRow="1" w:lastRow="0" w:firstColumn="1" w:lastColumn="0" w:noHBand="0" w:noVBand="1"/>
      </w:tblPr>
      <w:tblGrid>
        <w:gridCol w:w="3210"/>
        <w:gridCol w:w="2030"/>
        <w:gridCol w:w="2151"/>
        <w:gridCol w:w="2804"/>
      </w:tblGrid>
      <w:tr w:rsidR="008761A3" w:rsidRPr="009C1260" w14:paraId="1C30F440" w14:textId="77777777" w:rsidTr="00BC0776">
        <w:tc>
          <w:tcPr>
            <w:tcW w:w="3210" w:type="dxa"/>
            <w:shd w:val="clear" w:color="auto" w:fill="D9D9D9" w:themeFill="background1" w:themeFillShade="D9"/>
          </w:tcPr>
          <w:p w14:paraId="3D7E6FE4" w14:textId="3221A322" w:rsidR="0074739E" w:rsidRPr="00303DD5" w:rsidRDefault="0074739E" w:rsidP="00794C6A">
            <w:pPr>
              <w:rPr>
                <w:rFonts w:ascii="Trebuchet MS" w:hAnsi="Trebuchet MS" w:cs="Arial"/>
                <w:b/>
                <w:sz w:val="22"/>
                <w:szCs w:val="22"/>
                <w:lang w:val="lt-LT"/>
              </w:rPr>
            </w:pPr>
            <w:r w:rsidRPr="00303DD5">
              <w:rPr>
                <w:rFonts w:ascii="Trebuchet MS" w:hAnsi="Trebuchet MS" w:cs="Arial"/>
                <w:b/>
                <w:sz w:val="22"/>
                <w:szCs w:val="22"/>
                <w:lang w:val="lt-LT"/>
              </w:rPr>
              <w:t xml:space="preserve">TU dalis </w:t>
            </w:r>
          </w:p>
        </w:tc>
        <w:tc>
          <w:tcPr>
            <w:tcW w:w="2030" w:type="dxa"/>
            <w:shd w:val="clear" w:color="auto" w:fill="D9D9D9" w:themeFill="background1" w:themeFillShade="D9"/>
          </w:tcPr>
          <w:p w14:paraId="61716B9D" w14:textId="25CF6369" w:rsidR="0074739E" w:rsidRPr="00303DD5" w:rsidRDefault="00E77231" w:rsidP="00794C6A">
            <w:pPr>
              <w:rPr>
                <w:rFonts w:ascii="Trebuchet MS" w:hAnsi="Trebuchet MS" w:cs="Arial"/>
                <w:b/>
                <w:sz w:val="22"/>
                <w:szCs w:val="22"/>
                <w:lang w:val="lt-LT"/>
              </w:rPr>
            </w:pPr>
            <w:r w:rsidRPr="00303DD5">
              <w:rPr>
                <w:rFonts w:ascii="Trebuchet MS" w:hAnsi="Trebuchet MS" w:cs="Arial"/>
                <w:b/>
                <w:sz w:val="22"/>
                <w:szCs w:val="22"/>
                <w:lang w:val="lt-LT"/>
              </w:rPr>
              <w:t>Atsakingas už TU dalies pildymą (v</w:t>
            </w:r>
            <w:r w:rsidR="0074739E" w:rsidRPr="00303DD5">
              <w:rPr>
                <w:rFonts w:ascii="Trebuchet MS" w:hAnsi="Trebuchet MS" w:cs="Arial"/>
                <w:b/>
                <w:sz w:val="22"/>
                <w:szCs w:val="22"/>
                <w:lang w:val="lt-LT"/>
              </w:rPr>
              <w:t>ardas, pavardė</w:t>
            </w:r>
            <w:r w:rsidRPr="00303DD5">
              <w:rPr>
                <w:rFonts w:ascii="Trebuchet MS" w:hAnsi="Trebuchet MS" w:cs="Arial"/>
                <w:b/>
                <w:sz w:val="22"/>
                <w:szCs w:val="22"/>
                <w:lang w:val="lt-LT"/>
              </w:rPr>
              <w:t xml:space="preserve">, pareigos) </w:t>
            </w:r>
          </w:p>
        </w:tc>
        <w:tc>
          <w:tcPr>
            <w:tcW w:w="2151" w:type="dxa"/>
            <w:shd w:val="clear" w:color="auto" w:fill="D9D9D9" w:themeFill="background1" w:themeFillShade="D9"/>
          </w:tcPr>
          <w:p w14:paraId="584FF12C" w14:textId="6145675B" w:rsidR="00E77231" w:rsidRPr="00303DD5" w:rsidRDefault="00E77231" w:rsidP="00E77231">
            <w:pPr>
              <w:rPr>
                <w:rFonts w:ascii="Trebuchet MS" w:hAnsi="Trebuchet MS" w:cs="Arial"/>
                <w:b/>
                <w:sz w:val="22"/>
                <w:szCs w:val="22"/>
                <w:lang w:val="lt-LT"/>
              </w:rPr>
            </w:pPr>
            <w:r w:rsidRPr="00303DD5">
              <w:rPr>
                <w:rFonts w:ascii="Trebuchet MS" w:hAnsi="Trebuchet MS" w:cs="Arial"/>
                <w:b/>
                <w:sz w:val="22"/>
                <w:szCs w:val="22"/>
                <w:lang w:val="lt-LT"/>
              </w:rPr>
              <w:t>Dalyvaujantis TU dalies pildyme</w:t>
            </w:r>
          </w:p>
          <w:p w14:paraId="573A5993" w14:textId="18B3A482" w:rsidR="0074739E" w:rsidRPr="00303DD5" w:rsidRDefault="00E77231" w:rsidP="00E77231">
            <w:pPr>
              <w:rPr>
                <w:rFonts w:ascii="Trebuchet MS" w:hAnsi="Trebuchet MS" w:cs="Arial"/>
                <w:b/>
                <w:sz w:val="22"/>
                <w:szCs w:val="22"/>
                <w:lang w:val="lt-LT"/>
              </w:rPr>
            </w:pPr>
            <w:r w:rsidRPr="00303DD5">
              <w:rPr>
                <w:rFonts w:ascii="Trebuchet MS" w:hAnsi="Trebuchet MS" w:cs="Arial"/>
                <w:b/>
                <w:sz w:val="22"/>
                <w:szCs w:val="22"/>
                <w:lang w:val="lt-LT"/>
              </w:rPr>
              <w:t>(vardas, pavardė, pareigos)</w:t>
            </w:r>
          </w:p>
        </w:tc>
        <w:tc>
          <w:tcPr>
            <w:tcW w:w="2804" w:type="dxa"/>
            <w:shd w:val="clear" w:color="auto" w:fill="D9D9D9" w:themeFill="background1" w:themeFillShade="D9"/>
          </w:tcPr>
          <w:p w14:paraId="748B39AF" w14:textId="3EBAC015" w:rsidR="0074739E" w:rsidRPr="00303DD5" w:rsidRDefault="00590B71" w:rsidP="00794C6A">
            <w:pPr>
              <w:rPr>
                <w:rFonts w:ascii="Trebuchet MS" w:hAnsi="Trebuchet MS" w:cs="Arial"/>
                <w:b/>
                <w:sz w:val="22"/>
                <w:szCs w:val="22"/>
                <w:lang w:val="lt-LT"/>
              </w:rPr>
            </w:pPr>
            <w:r w:rsidRPr="00303DD5">
              <w:rPr>
                <w:rFonts w:ascii="Trebuchet MS" w:hAnsi="Trebuchet MS" w:cs="Arial"/>
                <w:b/>
                <w:sz w:val="22"/>
                <w:szCs w:val="22"/>
                <w:lang w:val="lt-LT"/>
              </w:rPr>
              <w:t xml:space="preserve">Priežastys </w:t>
            </w:r>
            <w:r w:rsidR="001E1D8D" w:rsidRPr="00303DD5">
              <w:rPr>
                <w:rFonts w:ascii="Trebuchet MS" w:hAnsi="Trebuchet MS" w:cs="Arial"/>
                <w:b/>
                <w:sz w:val="22"/>
                <w:szCs w:val="22"/>
                <w:lang w:val="lt-LT"/>
              </w:rPr>
              <w:t xml:space="preserve">dėl </w:t>
            </w:r>
            <w:r w:rsidRPr="00303DD5">
              <w:rPr>
                <w:rFonts w:ascii="Trebuchet MS" w:hAnsi="Trebuchet MS" w:cs="Arial"/>
                <w:b/>
                <w:sz w:val="22"/>
                <w:szCs w:val="22"/>
                <w:lang w:val="lt-LT"/>
              </w:rPr>
              <w:t>TU numat</w:t>
            </w:r>
            <w:r w:rsidR="001E1D8D" w:rsidRPr="00303DD5">
              <w:rPr>
                <w:rFonts w:ascii="Trebuchet MS" w:hAnsi="Trebuchet MS" w:cs="Arial"/>
                <w:b/>
                <w:sz w:val="22"/>
                <w:szCs w:val="22"/>
                <w:lang w:val="lt-LT"/>
              </w:rPr>
              <w:t xml:space="preserve">ytų </w:t>
            </w:r>
            <w:r w:rsidRPr="00303DD5">
              <w:rPr>
                <w:rFonts w:ascii="Trebuchet MS" w:hAnsi="Trebuchet MS" w:cs="Arial"/>
                <w:b/>
                <w:sz w:val="22"/>
                <w:szCs w:val="22"/>
                <w:lang w:val="lt-LT"/>
              </w:rPr>
              <w:t>nestandartini</w:t>
            </w:r>
            <w:r w:rsidR="001E1D8D" w:rsidRPr="00303DD5">
              <w:rPr>
                <w:rFonts w:ascii="Trebuchet MS" w:hAnsi="Trebuchet MS" w:cs="Arial"/>
                <w:b/>
                <w:sz w:val="22"/>
                <w:szCs w:val="22"/>
                <w:lang w:val="lt-LT"/>
              </w:rPr>
              <w:t>ų</w:t>
            </w:r>
            <w:r w:rsidRPr="00303DD5">
              <w:rPr>
                <w:rFonts w:ascii="Trebuchet MS" w:hAnsi="Trebuchet MS" w:cs="Arial"/>
                <w:b/>
                <w:sz w:val="22"/>
                <w:szCs w:val="22"/>
                <w:lang w:val="lt-LT"/>
              </w:rPr>
              <w:t xml:space="preserve"> technini</w:t>
            </w:r>
            <w:r w:rsidR="001E1D8D" w:rsidRPr="00303DD5">
              <w:rPr>
                <w:rFonts w:ascii="Trebuchet MS" w:hAnsi="Trebuchet MS" w:cs="Arial"/>
                <w:b/>
                <w:sz w:val="22"/>
                <w:szCs w:val="22"/>
                <w:lang w:val="lt-LT"/>
              </w:rPr>
              <w:t>ų</w:t>
            </w:r>
            <w:r w:rsidRPr="00303DD5">
              <w:rPr>
                <w:rFonts w:ascii="Trebuchet MS" w:hAnsi="Trebuchet MS" w:cs="Arial"/>
                <w:b/>
                <w:sz w:val="22"/>
                <w:szCs w:val="22"/>
                <w:lang w:val="lt-LT"/>
              </w:rPr>
              <w:t xml:space="preserve"> reikalavim</w:t>
            </w:r>
            <w:r w:rsidR="001E1D8D" w:rsidRPr="00303DD5">
              <w:rPr>
                <w:rFonts w:ascii="Trebuchet MS" w:hAnsi="Trebuchet MS" w:cs="Arial"/>
                <w:b/>
                <w:sz w:val="22"/>
                <w:szCs w:val="22"/>
                <w:lang w:val="lt-LT"/>
              </w:rPr>
              <w:t>ų</w:t>
            </w:r>
            <w:r w:rsidRPr="00303DD5" w:rsidDel="00E77231">
              <w:rPr>
                <w:rFonts w:ascii="Trebuchet MS" w:hAnsi="Trebuchet MS" w:cs="Arial"/>
                <w:b/>
                <w:sz w:val="22"/>
                <w:szCs w:val="22"/>
                <w:lang w:val="lt-LT"/>
              </w:rPr>
              <w:t xml:space="preserve"> </w:t>
            </w:r>
          </w:p>
        </w:tc>
      </w:tr>
      <w:tr w:rsidR="008761A3" w:rsidRPr="009C1260" w14:paraId="1C96BA1A" w14:textId="77777777" w:rsidTr="00BC0776">
        <w:tc>
          <w:tcPr>
            <w:tcW w:w="3210" w:type="dxa"/>
            <w:vAlign w:val="center"/>
          </w:tcPr>
          <w:p w14:paraId="153C0D26" w14:textId="47DD9EAC" w:rsidR="0074739E" w:rsidRPr="00303DD5" w:rsidRDefault="0074739E" w:rsidP="005844C3">
            <w:pPr>
              <w:rPr>
                <w:rFonts w:ascii="Trebuchet MS" w:hAnsi="Trebuchet MS" w:cs="Arial"/>
                <w:color w:val="000000"/>
                <w:sz w:val="22"/>
                <w:szCs w:val="22"/>
                <w:lang w:val="lt-LT"/>
              </w:rPr>
            </w:pPr>
            <w:r w:rsidRPr="00303DD5">
              <w:rPr>
                <w:rFonts w:ascii="Trebuchet MS" w:hAnsi="Trebuchet MS" w:cs="Arial"/>
                <w:color w:val="000000"/>
                <w:sz w:val="22"/>
                <w:szCs w:val="22"/>
                <w:lang w:val="lt-LT"/>
              </w:rPr>
              <w:t>Bendrieji reikalavimai</w:t>
            </w:r>
          </w:p>
        </w:tc>
        <w:tc>
          <w:tcPr>
            <w:tcW w:w="2030" w:type="dxa"/>
            <w:vAlign w:val="center"/>
          </w:tcPr>
          <w:p w14:paraId="1D16F087" w14:textId="57E4362C" w:rsidR="0074739E" w:rsidRPr="00303DD5" w:rsidRDefault="0074739E" w:rsidP="00AC5110">
            <w:pPr>
              <w:rPr>
                <w:rFonts w:ascii="Trebuchet MS" w:hAnsi="Trebuchet MS" w:cs="Arial"/>
                <w:sz w:val="22"/>
                <w:szCs w:val="22"/>
                <w:lang w:val="lt-LT"/>
              </w:rPr>
            </w:pPr>
          </w:p>
        </w:tc>
        <w:tc>
          <w:tcPr>
            <w:tcW w:w="2151" w:type="dxa"/>
            <w:vAlign w:val="center"/>
          </w:tcPr>
          <w:p w14:paraId="14162424" w14:textId="11071603" w:rsidR="0074739E" w:rsidRPr="00303DD5" w:rsidRDefault="0074739E" w:rsidP="00AC5110">
            <w:pPr>
              <w:rPr>
                <w:rFonts w:ascii="Trebuchet MS" w:hAnsi="Trebuchet MS" w:cs="Arial"/>
                <w:sz w:val="22"/>
                <w:szCs w:val="22"/>
                <w:lang w:val="lt-LT"/>
              </w:rPr>
            </w:pPr>
          </w:p>
        </w:tc>
        <w:tc>
          <w:tcPr>
            <w:tcW w:w="2804" w:type="dxa"/>
            <w:vAlign w:val="center"/>
          </w:tcPr>
          <w:p w14:paraId="30753C4A" w14:textId="6EDCB204" w:rsidR="0074739E" w:rsidRPr="00303DD5" w:rsidRDefault="0074739E" w:rsidP="00AC5110">
            <w:pPr>
              <w:rPr>
                <w:rFonts w:ascii="Trebuchet MS" w:hAnsi="Trebuchet MS" w:cs="Arial"/>
                <w:sz w:val="22"/>
                <w:szCs w:val="22"/>
                <w:lang w:val="lt-LT"/>
              </w:rPr>
            </w:pPr>
          </w:p>
        </w:tc>
      </w:tr>
      <w:tr w:rsidR="008761A3" w:rsidRPr="00303DD5" w14:paraId="10B2AF24" w14:textId="77777777" w:rsidTr="00BC0776">
        <w:tc>
          <w:tcPr>
            <w:tcW w:w="3210" w:type="dxa"/>
            <w:vAlign w:val="center"/>
          </w:tcPr>
          <w:p w14:paraId="2003028A" w14:textId="1DE7AD91" w:rsidR="0074739E" w:rsidRPr="00303DD5" w:rsidRDefault="0074739E" w:rsidP="005844C3">
            <w:pPr>
              <w:rPr>
                <w:rFonts w:ascii="Trebuchet MS" w:hAnsi="Trebuchet MS" w:cs="Arial"/>
                <w:color w:val="000000"/>
                <w:sz w:val="22"/>
                <w:szCs w:val="22"/>
                <w:lang w:val="lt-LT"/>
              </w:rPr>
            </w:pPr>
            <w:r w:rsidRPr="00303DD5">
              <w:rPr>
                <w:rFonts w:ascii="Trebuchet MS" w:hAnsi="Trebuchet MS" w:cs="Arial"/>
                <w:color w:val="000000"/>
                <w:sz w:val="22"/>
                <w:szCs w:val="22"/>
                <w:lang w:val="lt-LT"/>
              </w:rPr>
              <w:t>Relinės apsaugos ir automatikos dalis</w:t>
            </w:r>
          </w:p>
        </w:tc>
        <w:tc>
          <w:tcPr>
            <w:tcW w:w="2030" w:type="dxa"/>
            <w:vAlign w:val="center"/>
          </w:tcPr>
          <w:p w14:paraId="78594903" w14:textId="207FC037" w:rsidR="0074739E" w:rsidRPr="00303DD5" w:rsidRDefault="0074739E" w:rsidP="00AC5110">
            <w:pPr>
              <w:rPr>
                <w:rFonts w:ascii="Trebuchet MS" w:hAnsi="Trebuchet MS" w:cs="Arial"/>
                <w:sz w:val="22"/>
                <w:szCs w:val="22"/>
                <w:lang w:val="lt-LT"/>
              </w:rPr>
            </w:pPr>
          </w:p>
        </w:tc>
        <w:tc>
          <w:tcPr>
            <w:tcW w:w="2151" w:type="dxa"/>
            <w:vAlign w:val="center"/>
          </w:tcPr>
          <w:p w14:paraId="1452DDFF" w14:textId="68FF2D75" w:rsidR="00595272" w:rsidRPr="00303DD5" w:rsidRDefault="00595272" w:rsidP="00AC5110">
            <w:pPr>
              <w:rPr>
                <w:rFonts w:ascii="Trebuchet MS" w:hAnsi="Trebuchet MS" w:cs="Arial"/>
                <w:color w:val="444444"/>
                <w:sz w:val="22"/>
                <w:szCs w:val="22"/>
                <w:lang w:val="lt-LT"/>
              </w:rPr>
            </w:pPr>
          </w:p>
        </w:tc>
        <w:tc>
          <w:tcPr>
            <w:tcW w:w="2804" w:type="dxa"/>
            <w:vAlign w:val="center"/>
          </w:tcPr>
          <w:p w14:paraId="4A1B3450" w14:textId="6BC09A70" w:rsidR="0074739E" w:rsidRPr="00303DD5" w:rsidRDefault="0074739E" w:rsidP="00AC5110">
            <w:pPr>
              <w:rPr>
                <w:rFonts w:ascii="Trebuchet MS" w:hAnsi="Trebuchet MS" w:cs="Arial"/>
                <w:sz w:val="22"/>
                <w:szCs w:val="22"/>
                <w:lang w:val="lt-LT"/>
              </w:rPr>
            </w:pPr>
          </w:p>
        </w:tc>
      </w:tr>
      <w:tr w:rsidR="008761A3" w:rsidRPr="00303DD5" w14:paraId="52D8564B" w14:textId="77777777" w:rsidTr="00BC0776">
        <w:tc>
          <w:tcPr>
            <w:tcW w:w="3210" w:type="dxa"/>
            <w:vAlign w:val="center"/>
          </w:tcPr>
          <w:p w14:paraId="75F56752" w14:textId="08F2A210" w:rsidR="0074739E" w:rsidRPr="00303DD5" w:rsidRDefault="0074739E" w:rsidP="005844C3">
            <w:pPr>
              <w:rPr>
                <w:rFonts w:ascii="Trebuchet MS" w:hAnsi="Trebuchet MS" w:cs="Arial"/>
                <w:color w:val="000000"/>
                <w:sz w:val="22"/>
                <w:szCs w:val="22"/>
                <w:lang w:val="lt-LT"/>
              </w:rPr>
            </w:pPr>
            <w:r w:rsidRPr="00303DD5">
              <w:rPr>
                <w:rFonts w:ascii="Trebuchet MS" w:hAnsi="Trebuchet MS" w:cs="Arial"/>
                <w:color w:val="000000"/>
                <w:sz w:val="22"/>
                <w:szCs w:val="22"/>
                <w:lang w:val="lt-LT"/>
              </w:rPr>
              <w:t>Procesų valdymo ir automatizacijos dalis</w:t>
            </w:r>
          </w:p>
        </w:tc>
        <w:tc>
          <w:tcPr>
            <w:tcW w:w="2030" w:type="dxa"/>
            <w:vAlign w:val="center"/>
          </w:tcPr>
          <w:p w14:paraId="2165EC67" w14:textId="25F77FDD" w:rsidR="0074739E" w:rsidRPr="00303DD5" w:rsidRDefault="0074739E" w:rsidP="00AC5110">
            <w:pPr>
              <w:rPr>
                <w:rFonts w:ascii="Trebuchet MS" w:hAnsi="Trebuchet MS" w:cs="Arial"/>
                <w:sz w:val="22"/>
                <w:szCs w:val="22"/>
                <w:lang w:val="lt-LT"/>
              </w:rPr>
            </w:pPr>
          </w:p>
        </w:tc>
        <w:tc>
          <w:tcPr>
            <w:tcW w:w="2151" w:type="dxa"/>
            <w:vAlign w:val="center"/>
          </w:tcPr>
          <w:p w14:paraId="5E2AF466" w14:textId="5FFDC83C" w:rsidR="0074739E" w:rsidRPr="00303DD5" w:rsidRDefault="0074739E" w:rsidP="00AC5110">
            <w:pPr>
              <w:rPr>
                <w:rFonts w:ascii="Trebuchet MS" w:hAnsi="Trebuchet MS" w:cs="Arial"/>
                <w:color w:val="444444"/>
                <w:sz w:val="22"/>
                <w:szCs w:val="22"/>
                <w:lang w:val="lt-LT"/>
              </w:rPr>
            </w:pPr>
          </w:p>
        </w:tc>
        <w:tc>
          <w:tcPr>
            <w:tcW w:w="2804" w:type="dxa"/>
            <w:vAlign w:val="center"/>
          </w:tcPr>
          <w:p w14:paraId="30EEC3BF" w14:textId="18E7589F" w:rsidR="0074739E" w:rsidRPr="00303DD5" w:rsidRDefault="0074739E" w:rsidP="00AC5110">
            <w:pPr>
              <w:rPr>
                <w:rFonts w:ascii="Trebuchet MS" w:hAnsi="Trebuchet MS" w:cs="Arial"/>
                <w:sz w:val="22"/>
                <w:szCs w:val="22"/>
                <w:lang w:val="lt-LT"/>
              </w:rPr>
            </w:pPr>
          </w:p>
        </w:tc>
      </w:tr>
      <w:tr w:rsidR="008761A3" w:rsidRPr="00303DD5" w14:paraId="64709F57" w14:textId="77777777" w:rsidTr="00BC0776">
        <w:tc>
          <w:tcPr>
            <w:tcW w:w="3210" w:type="dxa"/>
            <w:vAlign w:val="center"/>
          </w:tcPr>
          <w:p w14:paraId="5E61135D" w14:textId="3B1413C9" w:rsidR="0074739E" w:rsidRPr="00303DD5" w:rsidRDefault="0074739E" w:rsidP="005844C3">
            <w:pPr>
              <w:rPr>
                <w:rFonts w:ascii="Trebuchet MS" w:hAnsi="Trebuchet MS" w:cs="Arial"/>
                <w:color w:val="000000"/>
                <w:sz w:val="22"/>
                <w:szCs w:val="22"/>
                <w:lang w:val="lt-LT"/>
              </w:rPr>
            </w:pPr>
            <w:proofErr w:type="spellStart"/>
            <w:r w:rsidRPr="00303DD5">
              <w:rPr>
                <w:rFonts w:ascii="Trebuchet MS" w:hAnsi="Trebuchet MS" w:cs="Arial"/>
                <w:color w:val="000000"/>
                <w:sz w:val="22"/>
                <w:szCs w:val="22"/>
                <w:lang w:val="lt-LT"/>
              </w:rPr>
              <w:t>Teleinformacijos</w:t>
            </w:r>
            <w:proofErr w:type="spellEnd"/>
            <w:r w:rsidRPr="00303DD5">
              <w:rPr>
                <w:rFonts w:ascii="Trebuchet MS" w:hAnsi="Trebuchet MS" w:cs="Arial"/>
                <w:color w:val="000000"/>
                <w:sz w:val="22"/>
                <w:szCs w:val="22"/>
                <w:lang w:val="lt-LT"/>
              </w:rPr>
              <w:t xml:space="preserve"> surinkimo ir perdavimo dalis</w:t>
            </w:r>
          </w:p>
        </w:tc>
        <w:tc>
          <w:tcPr>
            <w:tcW w:w="2030" w:type="dxa"/>
            <w:vAlign w:val="center"/>
          </w:tcPr>
          <w:p w14:paraId="1689203F" w14:textId="22F10180" w:rsidR="0074739E" w:rsidRPr="00303DD5" w:rsidRDefault="0074739E" w:rsidP="00AC5110">
            <w:pPr>
              <w:rPr>
                <w:rFonts w:ascii="Trebuchet MS" w:hAnsi="Trebuchet MS" w:cs="Arial"/>
                <w:sz w:val="22"/>
                <w:szCs w:val="22"/>
                <w:lang w:val="lt-LT"/>
              </w:rPr>
            </w:pPr>
          </w:p>
        </w:tc>
        <w:tc>
          <w:tcPr>
            <w:tcW w:w="2151" w:type="dxa"/>
            <w:vAlign w:val="center"/>
          </w:tcPr>
          <w:p w14:paraId="25A6D73F" w14:textId="69622665" w:rsidR="0074739E" w:rsidRPr="00303DD5" w:rsidRDefault="0074739E" w:rsidP="00AC5110">
            <w:pPr>
              <w:rPr>
                <w:rFonts w:ascii="Trebuchet MS" w:hAnsi="Trebuchet MS" w:cs="Arial"/>
                <w:color w:val="444444"/>
                <w:sz w:val="22"/>
                <w:szCs w:val="22"/>
                <w:lang w:val="lt-LT"/>
              </w:rPr>
            </w:pPr>
          </w:p>
        </w:tc>
        <w:tc>
          <w:tcPr>
            <w:tcW w:w="2804" w:type="dxa"/>
            <w:vAlign w:val="center"/>
          </w:tcPr>
          <w:p w14:paraId="0C9C54DF" w14:textId="7567CE20" w:rsidR="0074739E" w:rsidRPr="00303DD5" w:rsidRDefault="0074739E" w:rsidP="00AC5110">
            <w:pPr>
              <w:rPr>
                <w:rFonts w:ascii="Trebuchet MS" w:hAnsi="Trebuchet MS" w:cs="Arial"/>
                <w:sz w:val="22"/>
                <w:szCs w:val="22"/>
                <w:lang w:val="lt-LT"/>
              </w:rPr>
            </w:pPr>
          </w:p>
        </w:tc>
      </w:tr>
      <w:tr w:rsidR="008761A3" w:rsidRPr="00303DD5" w14:paraId="0D676B68" w14:textId="77777777" w:rsidTr="00BC0776">
        <w:tc>
          <w:tcPr>
            <w:tcW w:w="3210" w:type="dxa"/>
            <w:vAlign w:val="center"/>
          </w:tcPr>
          <w:p w14:paraId="028EB7A2" w14:textId="3532C447" w:rsidR="0074739E" w:rsidRPr="00303DD5" w:rsidRDefault="0074739E" w:rsidP="005844C3">
            <w:pPr>
              <w:rPr>
                <w:rFonts w:ascii="Trebuchet MS" w:hAnsi="Trebuchet MS" w:cs="Arial"/>
                <w:color w:val="000000"/>
                <w:sz w:val="22"/>
                <w:szCs w:val="22"/>
                <w:lang w:val="lt-LT"/>
              </w:rPr>
            </w:pPr>
            <w:r w:rsidRPr="00303DD5">
              <w:rPr>
                <w:rFonts w:ascii="Trebuchet MS" w:hAnsi="Trebuchet MS" w:cs="Arial"/>
                <w:color w:val="000000"/>
                <w:sz w:val="22"/>
                <w:szCs w:val="22"/>
                <w:lang w:val="lt-LT"/>
              </w:rPr>
              <w:t>Elektroninių ryšių (telekomunikacijų) dalis</w:t>
            </w:r>
          </w:p>
        </w:tc>
        <w:tc>
          <w:tcPr>
            <w:tcW w:w="2030" w:type="dxa"/>
            <w:vAlign w:val="center"/>
          </w:tcPr>
          <w:p w14:paraId="790BA203" w14:textId="12D35888" w:rsidR="0074739E" w:rsidRPr="00303DD5" w:rsidRDefault="0074739E" w:rsidP="00AC5110">
            <w:pPr>
              <w:rPr>
                <w:rFonts w:ascii="Trebuchet MS" w:hAnsi="Trebuchet MS" w:cs="Arial"/>
                <w:sz w:val="22"/>
                <w:szCs w:val="22"/>
                <w:lang w:val="lt-LT"/>
              </w:rPr>
            </w:pPr>
          </w:p>
        </w:tc>
        <w:tc>
          <w:tcPr>
            <w:tcW w:w="2151" w:type="dxa"/>
            <w:vAlign w:val="center"/>
          </w:tcPr>
          <w:p w14:paraId="4E533A43" w14:textId="1584D48F" w:rsidR="0074739E" w:rsidRPr="00303DD5" w:rsidRDefault="0074739E" w:rsidP="00AC5110">
            <w:pPr>
              <w:rPr>
                <w:rFonts w:ascii="Trebuchet MS" w:hAnsi="Trebuchet MS" w:cs="Arial"/>
                <w:color w:val="444444"/>
                <w:sz w:val="22"/>
                <w:szCs w:val="22"/>
                <w:lang w:val="lt-LT"/>
              </w:rPr>
            </w:pPr>
          </w:p>
        </w:tc>
        <w:tc>
          <w:tcPr>
            <w:tcW w:w="2804" w:type="dxa"/>
            <w:vAlign w:val="center"/>
          </w:tcPr>
          <w:p w14:paraId="69EEE8D7" w14:textId="23DB39BC" w:rsidR="0074739E" w:rsidRPr="00303DD5" w:rsidRDefault="0074739E" w:rsidP="00AC5110">
            <w:pPr>
              <w:rPr>
                <w:rFonts w:ascii="Trebuchet MS" w:hAnsi="Trebuchet MS" w:cs="Arial"/>
                <w:sz w:val="22"/>
                <w:szCs w:val="22"/>
                <w:lang w:val="lt-LT"/>
              </w:rPr>
            </w:pPr>
          </w:p>
        </w:tc>
      </w:tr>
      <w:tr w:rsidR="008761A3" w:rsidRPr="00303DD5" w14:paraId="41D2FA26" w14:textId="77777777" w:rsidTr="00BC0776">
        <w:tc>
          <w:tcPr>
            <w:tcW w:w="3210" w:type="dxa"/>
            <w:vAlign w:val="center"/>
          </w:tcPr>
          <w:p w14:paraId="782D2260" w14:textId="4CCCD704" w:rsidR="0074739E" w:rsidRPr="00303DD5" w:rsidRDefault="0074739E" w:rsidP="005844C3">
            <w:pPr>
              <w:rPr>
                <w:rFonts w:ascii="Trebuchet MS" w:hAnsi="Trebuchet MS" w:cs="Arial"/>
                <w:color w:val="000000"/>
                <w:sz w:val="22"/>
                <w:szCs w:val="22"/>
                <w:lang w:val="lt-LT"/>
              </w:rPr>
            </w:pPr>
            <w:r w:rsidRPr="00303DD5">
              <w:rPr>
                <w:rFonts w:ascii="Trebuchet MS" w:hAnsi="Trebuchet MS" w:cs="Arial"/>
                <w:color w:val="000000"/>
                <w:sz w:val="22"/>
                <w:szCs w:val="22"/>
                <w:lang w:val="lt-LT"/>
              </w:rPr>
              <w:t>Aplinkosaugos dalis</w:t>
            </w:r>
          </w:p>
        </w:tc>
        <w:tc>
          <w:tcPr>
            <w:tcW w:w="2030" w:type="dxa"/>
            <w:vAlign w:val="center"/>
          </w:tcPr>
          <w:p w14:paraId="7C81A7B6" w14:textId="50F80264" w:rsidR="0074739E" w:rsidRPr="00303DD5" w:rsidRDefault="0074739E" w:rsidP="00AC5110">
            <w:pPr>
              <w:rPr>
                <w:rFonts w:ascii="Trebuchet MS" w:hAnsi="Trebuchet MS" w:cs="Arial"/>
                <w:sz w:val="22"/>
                <w:szCs w:val="22"/>
                <w:lang w:val="lt-LT"/>
              </w:rPr>
            </w:pPr>
          </w:p>
        </w:tc>
        <w:tc>
          <w:tcPr>
            <w:tcW w:w="2151" w:type="dxa"/>
            <w:vAlign w:val="center"/>
          </w:tcPr>
          <w:p w14:paraId="150BF166" w14:textId="62AD892F" w:rsidR="0074739E" w:rsidRPr="00303DD5" w:rsidRDefault="0074739E" w:rsidP="00AC5110">
            <w:pPr>
              <w:rPr>
                <w:rFonts w:ascii="Trebuchet MS" w:hAnsi="Trebuchet MS" w:cs="Arial"/>
                <w:sz w:val="22"/>
                <w:szCs w:val="22"/>
                <w:lang w:val="lt-LT"/>
              </w:rPr>
            </w:pPr>
          </w:p>
        </w:tc>
        <w:tc>
          <w:tcPr>
            <w:tcW w:w="2804" w:type="dxa"/>
            <w:vAlign w:val="center"/>
          </w:tcPr>
          <w:p w14:paraId="06388856" w14:textId="3674C7BC" w:rsidR="0074739E" w:rsidRPr="00303DD5" w:rsidRDefault="0074739E" w:rsidP="00AC5110">
            <w:pPr>
              <w:rPr>
                <w:rFonts w:ascii="Trebuchet MS" w:hAnsi="Trebuchet MS" w:cs="Arial"/>
                <w:sz w:val="22"/>
                <w:szCs w:val="22"/>
                <w:lang w:val="lt-LT"/>
              </w:rPr>
            </w:pPr>
          </w:p>
        </w:tc>
      </w:tr>
      <w:tr w:rsidR="008761A3" w:rsidRPr="00303DD5" w14:paraId="20BEF969" w14:textId="77777777" w:rsidTr="00BC0776">
        <w:tc>
          <w:tcPr>
            <w:tcW w:w="3210" w:type="dxa"/>
            <w:vAlign w:val="center"/>
          </w:tcPr>
          <w:p w14:paraId="796941A9" w14:textId="79ACEF92" w:rsidR="0074739E" w:rsidRPr="00303DD5" w:rsidRDefault="0074739E" w:rsidP="005844C3">
            <w:pPr>
              <w:rPr>
                <w:rFonts w:ascii="Trebuchet MS" w:hAnsi="Trebuchet MS" w:cs="Arial"/>
                <w:color w:val="000000"/>
                <w:sz w:val="22"/>
                <w:szCs w:val="22"/>
                <w:lang w:val="lt-LT"/>
              </w:rPr>
            </w:pPr>
            <w:r w:rsidRPr="00303DD5">
              <w:rPr>
                <w:rFonts w:ascii="Trebuchet MS" w:hAnsi="Trebuchet MS" w:cs="Arial"/>
                <w:color w:val="000000"/>
                <w:sz w:val="22"/>
                <w:szCs w:val="22"/>
                <w:lang w:val="lt-LT"/>
              </w:rPr>
              <w:t>Gaisrinės saugos, darbuotojų saugos dalis</w:t>
            </w:r>
          </w:p>
        </w:tc>
        <w:tc>
          <w:tcPr>
            <w:tcW w:w="2030" w:type="dxa"/>
            <w:vAlign w:val="center"/>
          </w:tcPr>
          <w:p w14:paraId="55D35267" w14:textId="55809DE1" w:rsidR="0074739E" w:rsidRPr="00303DD5" w:rsidRDefault="0074739E" w:rsidP="00AC5110">
            <w:pPr>
              <w:rPr>
                <w:rFonts w:ascii="Trebuchet MS" w:hAnsi="Trebuchet MS" w:cs="Arial"/>
                <w:sz w:val="22"/>
                <w:szCs w:val="22"/>
                <w:lang w:val="lt-LT"/>
              </w:rPr>
            </w:pPr>
          </w:p>
        </w:tc>
        <w:tc>
          <w:tcPr>
            <w:tcW w:w="2151" w:type="dxa"/>
            <w:vAlign w:val="center"/>
          </w:tcPr>
          <w:p w14:paraId="270D2804" w14:textId="01EE5817" w:rsidR="0074739E" w:rsidRPr="00303DD5" w:rsidRDefault="0074739E" w:rsidP="00AC5110">
            <w:pPr>
              <w:rPr>
                <w:rFonts w:ascii="Trebuchet MS" w:hAnsi="Trebuchet MS" w:cs="Arial"/>
                <w:sz w:val="22"/>
                <w:szCs w:val="22"/>
                <w:lang w:val="lt-LT"/>
              </w:rPr>
            </w:pPr>
          </w:p>
        </w:tc>
        <w:tc>
          <w:tcPr>
            <w:tcW w:w="2804" w:type="dxa"/>
            <w:vAlign w:val="center"/>
          </w:tcPr>
          <w:p w14:paraId="3EC4D8D3" w14:textId="2FB60DDF" w:rsidR="0074739E" w:rsidRPr="00303DD5" w:rsidRDefault="0074739E" w:rsidP="00AC5110">
            <w:pPr>
              <w:rPr>
                <w:rFonts w:ascii="Trebuchet MS" w:hAnsi="Trebuchet MS" w:cs="Arial"/>
                <w:sz w:val="22"/>
                <w:szCs w:val="22"/>
                <w:lang w:val="lt-LT"/>
              </w:rPr>
            </w:pPr>
          </w:p>
        </w:tc>
      </w:tr>
    </w:tbl>
    <w:p w14:paraId="09831DC7" w14:textId="77777777" w:rsidR="00192417" w:rsidRPr="00303DD5" w:rsidRDefault="00192417" w:rsidP="00794C6A">
      <w:pPr>
        <w:rPr>
          <w:rFonts w:ascii="Trebuchet MS" w:hAnsi="Trebuchet MS" w:cs="Arial"/>
          <w:b/>
          <w:sz w:val="22"/>
          <w:szCs w:val="22"/>
          <w:lang w:val="lt-LT"/>
        </w:rPr>
      </w:pPr>
    </w:p>
    <w:p w14:paraId="061A0DCC" w14:textId="09F098A4" w:rsidR="00192417" w:rsidRPr="00303DD5" w:rsidRDefault="00192417" w:rsidP="00794C6A">
      <w:pPr>
        <w:rPr>
          <w:rFonts w:ascii="Trebuchet MS" w:hAnsi="Trebuchet MS" w:cs="Arial"/>
          <w:b/>
          <w:caps/>
          <w:sz w:val="22"/>
          <w:szCs w:val="22"/>
          <w:lang w:val="lt-LT"/>
        </w:rPr>
      </w:pPr>
      <w:bookmarkStart w:id="6" w:name="_Toc455492570"/>
      <w:r w:rsidRPr="00303DD5">
        <w:rPr>
          <w:rFonts w:ascii="Trebuchet MS" w:hAnsi="Trebuchet MS" w:cs="Arial"/>
          <w:sz w:val="22"/>
          <w:szCs w:val="22"/>
          <w:lang w:val="lt-LT"/>
        </w:rPr>
        <w:br w:type="page"/>
      </w:r>
    </w:p>
    <w:bookmarkEnd w:id="6"/>
    <w:p w14:paraId="1494F65A" w14:textId="38AAF97C" w:rsidR="005341AA" w:rsidRPr="00303DD5" w:rsidRDefault="005341AA" w:rsidP="00794C6A">
      <w:pPr>
        <w:rPr>
          <w:rFonts w:ascii="Trebuchet MS" w:hAnsi="Trebuchet MS" w:cs="Arial"/>
          <w:b/>
          <w:sz w:val="22"/>
          <w:szCs w:val="22"/>
          <w:lang w:val="lt-LT"/>
        </w:rPr>
      </w:pPr>
    </w:p>
    <w:p w14:paraId="397EA725" w14:textId="77777777" w:rsidR="000813BC" w:rsidRDefault="000813BC" w:rsidP="00794C6A">
      <w:pPr>
        <w:pStyle w:val="Heading1"/>
        <w:numPr>
          <w:ilvl w:val="0"/>
          <w:numId w:val="2"/>
        </w:numPr>
        <w:spacing w:before="120" w:after="120"/>
        <w:ind w:firstLine="567"/>
        <w:rPr>
          <w:rFonts w:cs="Arial"/>
          <w:szCs w:val="22"/>
          <w:lang w:val="lt-LT"/>
        </w:rPr>
      </w:pPr>
      <w:bookmarkStart w:id="7" w:name="_Toc456176958"/>
      <w:bookmarkStart w:id="8" w:name="_Toc179792415"/>
      <w:bookmarkStart w:id="9" w:name="_Toc419388299"/>
      <w:bookmarkStart w:id="10" w:name="_Toc421452270"/>
      <w:bookmarkEnd w:id="3"/>
      <w:r w:rsidRPr="00303DD5">
        <w:rPr>
          <w:rFonts w:cs="Arial"/>
          <w:szCs w:val="22"/>
          <w:lang w:val="lt-LT"/>
        </w:rPr>
        <w:t>BENDRIEJI REIKALAVIMAI</w:t>
      </w:r>
      <w:bookmarkEnd w:id="7"/>
      <w:bookmarkEnd w:id="8"/>
    </w:p>
    <w:p w14:paraId="3B719D68" w14:textId="0A0DF563" w:rsidR="001E1CF2" w:rsidRPr="005F4427" w:rsidRDefault="00EA5FE0" w:rsidP="005F67D5">
      <w:pPr>
        <w:pStyle w:val="ListParagraph"/>
        <w:numPr>
          <w:ilvl w:val="0"/>
          <w:numId w:val="12"/>
        </w:numPr>
        <w:ind w:left="851" w:hanging="567"/>
        <w:jc w:val="both"/>
        <w:rPr>
          <w:rFonts w:ascii="Arial" w:hAnsi="Arial" w:cs="Arial"/>
          <w:sz w:val="22"/>
          <w:szCs w:val="22"/>
          <w:lang w:val="lt-LT"/>
        </w:rPr>
      </w:pPr>
      <w:r w:rsidRPr="005F4427">
        <w:rPr>
          <w:rFonts w:ascii="Arial" w:hAnsi="Arial" w:cs="Arial"/>
          <w:sz w:val="22"/>
          <w:szCs w:val="22"/>
          <w:lang w:val="lt-LT"/>
        </w:rPr>
        <w:t xml:space="preserve">Projekto metu numatoma keisti Garliavos TP transformatorių pastotėje (toliau – TP) nusidėvėjusius </w:t>
      </w:r>
      <w:proofErr w:type="spellStart"/>
      <w:r w:rsidRPr="005F4427">
        <w:rPr>
          <w:rFonts w:ascii="Arial" w:hAnsi="Arial" w:cs="Arial"/>
          <w:sz w:val="22"/>
          <w:szCs w:val="22"/>
          <w:lang w:val="lt-LT"/>
        </w:rPr>
        <w:t>mikroprocesorinius</w:t>
      </w:r>
      <w:proofErr w:type="spellEnd"/>
      <w:r w:rsidRPr="005F4427">
        <w:rPr>
          <w:rFonts w:ascii="Arial" w:hAnsi="Arial" w:cs="Arial"/>
          <w:sz w:val="22"/>
          <w:szCs w:val="22"/>
          <w:lang w:val="lt-LT"/>
        </w:rPr>
        <w:t xml:space="preserve"> įrenginius juos demontuoti ir į jų vietas įdiegti naujus esamose reline apsaugos ir automatikos (toliau – RAA) RAA vidaus spintose. Su keičiama RAA įranga atliekami susiję projektavimo, derinimo darbai. Taip pat numatoma pakeisti Perdavimo tinklo (toliau – PT) </w:t>
      </w:r>
      <w:proofErr w:type="spellStart"/>
      <w:r w:rsidRPr="005F4427">
        <w:rPr>
          <w:rFonts w:ascii="Arial" w:hAnsi="Arial" w:cs="Arial"/>
          <w:sz w:val="22"/>
          <w:szCs w:val="22"/>
          <w:lang w:val="lt-LT"/>
        </w:rPr>
        <w:t>telesignalų</w:t>
      </w:r>
      <w:proofErr w:type="spellEnd"/>
      <w:r w:rsidRPr="005F4427">
        <w:rPr>
          <w:rFonts w:ascii="Arial" w:hAnsi="Arial" w:cs="Arial"/>
          <w:sz w:val="22"/>
          <w:szCs w:val="22"/>
          <w:lang w:val="lt-LT"/>
        </w:rPr>
        <w:t xml:space="preserve"> surinkimo ir perdavimo įrangą (toliau – TSPĮ), atliekant susijusius projektavimo, derinimo darbus. Įrengiamas PLSĮ. Keičiama tarpinė komunikacijų tinklo (PDT) įranga, atliekami susiję projektavimo, derinimo darbai.</w:t>
      </w:r>
    </w:p>
    <w:p w14:paraId="40EC647D" w14:textId="2D20304F" w:rsidR="00EA5FE0" w:rsidRPr="005F4427" w:rsidRDefault="00EA5FE0" w:rsidP="005F67D5">
      <w:pPr>
        <w:pStyle w:val="ListParagraph"/>
        <w:numPr>
          <w:ilvl w:val="0"/>
          <w:numId w:val="12"/>
        </w:numPr>
        <w:ind w:left="851" w:hanging="567"/>
        <w:jc w:val="both"/>
        <w:rPr>
          <w:rFonts w:ascii="Arial" w:hAnsi="Arial" w:cs="Arial"/>
          <w:sz w:val="22"/>
          <w:szCs w:val="22"/>
          <w:lang w:val="lt-LT"/>
        </w:rPr>
      </w:pPr>
      <w:r w:rsidRPr="005F4427">
        <w:rPr>
          <w:rFonts w:ascii="Arial" w:hAnsi="Arial" w:cs="Arial"/>
          <w:sz w:val="22"/>
          <w:szCs w:val="22"/>
          <w:lang w:val="lt-LT"/>
        </w:rPr>
        <w:t xml:space="preserve">Vykdomas esamų Perdavimo tinklo (toliau – PT) </w:t>
      </w:r>
      <w:proofErr w:type="spellStart"/>
      <w:r w:rsidRPr="005F4427">
        <w:rPr>
          <w:rFonts w:ascii="Arial" w:hAnsi="Arial" w:cs="Arial"/>
          <w:sz w:val="22"/>
          <w:szCs w:val="22"/>
          <w:lang w:val="lt-LT"/>
        </w:rPr>
        <w:t>telesignalų</w:t>
      </w:r>
      <w:proofErr w:type="spellEnd"/>
      <w:r w:rsidRPr="005F4427">
        <w:rPr>
          <w:rFonts w:ascii="Arial" w:hAnsi="Arial" w:cs="Arial"/>
          <w:sz w:val="22"/>
          <w:szCs w:val="22"/>
          <w:lang w:val="lt-LT"/>
        </w:rPr>
        <w:t xml:space="preserve"> surinkimo ir perdavimo įrangos (toliau – TSPĮ) keitimas. TSPĮ keitimo metu demontuojamas esamas PT TSPĮ ir suprojektuojamas ir įrengiamas naujas TSPĮ, užtikrinantis reikiamą funkcionalumą ir šioje </w:t>
      </w:r>
      <w:r w:rsidR="003877D7">
        <w:rPr>
          <w:rFonts w:ascii="Arial" w:hAnsi="Arial" w:cs="Arial"/>
          <w:sz w:val="22"/>
          <w:szCs w:val="22"/>
          <w:lang w:val="lt-LT"/>
        </w:rPr>
        <w:t>techninėje užduotyje</w:t>
      </w:r>
      <w:r w:rsidRPr="005F4427">
        <w:rPr>
          <w:rFonts w:ascii="Arial" w:hAnsi="Arial" w:cs="Arial"/>
          <w:sz w:val="22"/>
          <w:szCs w:val="22"/>
          <w:lang w:val="lt-LT"/>
        </w:rPr>
        <w:t xml:space="preserve"> keliamus techninius reikalavimus. Su TSPĮ keitimu atliekami reikiami pakeitimai relinės apsaugos ir automatikos (toliau – RAA) bei elektros energijos apskaitos (toliau -  EEA) dalyse.</w:t>
      </w:r>
    </w:p>
    <w:p w14:paraId="4FA06B2F" w14:textId="77777777" w:rsidR="00EA5FE0" w:rsidRPr="005F4427" w:rsidRDefault="00EA5FE0" w:rsidP="005F67D5">
      <w:pPr>
        <w:pStyle w:val="ListParagraph"/>
        <w:numPr>
          <w:ilvl w:val="0"/>
          <w:numId w:val="12"/>
        </w:numPr>
        <w:ind w:left="851" w:hanging="567"/>
        <w:jc w:val="both"/>
        <w:rPr>
          <w:rFonts w:ascii="Arial" w:hAnsi="Arial" w:cs="Arial"/>
          <w:sz w:val="22"/>
          <w:szCs w:val="22"/>
          <w:lang w:val="lt-LT"/>
        </w:rPr>
      </w:pPr>
      <w:r w:rsidRPr="005F4427">
        <w:rPr>
          <w:rFonts w:ascii="Arial" w:hAnsi="Arial" w:cs="Arial"/>
          <w:sz w:val="22"/>
          <w:szCs w:val="22"/>
          <w:lang w:val="lt-LT"/>
        </w:rPr>
        <w:t>Rangovas turi parengti techninį-darbo projektą.</w:t>
      </w:r>
    </w:p>
    <w:p w14:paraId="325399DA" w14:textId="370AC6B4" w:rsidR="00EA5FE0" w:rsidRPr="005F4427" w:rsidRDefault="00EA5FE0" w:rsidP="005F67D5">
      <w:pPr>
        <w:pStyle w:val="ListParagraph"/>
        <w:numPr>
          <w:ilvl w:val="0"/>
          <w:numId w:val="12"/>
        </w:numPr>
        <w:ind w:left="851" w:hanging="567"/>
        <w:jc w:val="both"/>
        <w:rPr>
          <w:rFonts w:ascii="Arial" w:hAnsi="Arial" w:cs="Arial"/>
          <w:sz w:val="22"/>
          <w:szCs w:val="22"/>
          <w:lang w:val="lt-LT"/>
        </w:rPr>
      </w:pPr>
      <w:r w:rsidRPr="005F4427">
        <w:rPr>
          <w:rFonts w:ascii="Arial" w:hAnsi="Arial" w:cs="Arial"/>
          <w:sz w:val="22"/>
          <w:szCs w:val="22"/>
          <w:lang w:val="lt-LT"/>
        </w:rPr>
        <w:t xml:space="preserve">Suderinus su Užsakovu ir patvirtinus techninį-darbo projektą, prieš perkant įrenginius, įrangą, gaminius ar medžiagas, Užsakovas vertina planuojamos tiekti </w:t>
      </w:r>
      <w:proofErr w:type="spellStart"/>
      <w:r w:rsidRPr="005F4427">
        <w:rPr>
          <w:rFonts w:ascii="Arial" w:hAnsi="Arial" w:cs="Arial"/>
          <w:sz w:val="22"/>
          <w:szCs w:val="22"/>
          <w:lang w:val="lt-LT"/>
        </w:rPr>
        <w:t>Pagrindinęs</w:t>
      </w:r>
      <w:proofErr w:type="spellEnd"/>
      <w:r w:rsidRPr="005F4427">
        <w:rPr>
          <w:rFonts w:ascii="Arial" w:hAnsi="Arial" w:cs="Arial"/>
          <w:sz w:val="22"/>
          <w:szCs w:val="22"/>
          <w:lang w:val="lt-LT"/>
        </w:rPr>
        <w:t xml:space="preserve"> įrangos (įrenginių) atitikimą projekto reikalavimams remiantis „Pagrindinės Įrangos atitikties Užsakovo reikalavimams pagrindimo tvarka“, pateikiama </w:t>
      </w:r>
      <w:r w:rsidRPr="005F67D5">
        <w:rPr>
          <w:rFonts w:ascii="Arial" w:hAnsi="Arial" w:cs="Arial"/>
          <w:sz w:val="22"/>
          <w:szCs w:val="22"/>
          <w:lang w:val="lt-LT"/>
        </w:rPr>
        <w:t>Priede Nr. 3</w:t>
      </w:r>
      <w:r w:rsidR="009E0B26" w:rsidRPr="004B62FF">
        <w:rPr>
          <w:rFonts w:ascii="Arial" w:hAnsi="Arial" w:cs="Arial"/>
          <w:sz w:val="22"/>
          <w:szCs w:val="22"/>
          <w:lang w:val="lt-LT"/>
        </w:rPr>
        <w:t>.</w:t>
      </w:r>
    </w:p>
    <w:p w14:paraId="64852FB2" w14:textId="0EBD83CB" w:rsidR="00EA5FE0" w:rsidRPr="005F4427" w:rsidRDefault="00EA5FE0" w:rsidP="005F67D5">
      <w:pPr>
        <w:pStyle w:val="ListParagraph"/>
        <w:numPr>
          <w:ilvl w:val="0"/>
          <w:numId w:val="12"/>
        </w:numPr>
        <w:ind w:left="851" w:hanging="567"/>
        <w:jc w:val="both"/>
        <w:rPr>
          <w:rFonts w:ascii="Arial" w:hAnsi="Arial" w:cs="Arial"/>
          <w:sz w:val="22"/>
          <w:szCs w:val="22"/>
          <w:lang w:val="lt-LT"/>
        </w:rPr>
      </w:pPr>
      <w:r w:rsidRPr="002444CF">
        <w:rPr>
          <w:rFonts w:ascii="Arial" w:hAnsi="Arial" w:cs="Arial"/>
          <w:sz w:val="22"/>
          <w:szCs w:val="22"/>
          <w:lang w:val="lt-LT"/>
        </w:rPr>
        <w:t>Techninis-darbo projektas</w:t>
      </w:r>
      <w:r w:rsidRPr="005F4427">
        <w:rPr>
          <w:rFonts w:ascii="Arial" w:hAnsi="Arial" w:cs="Arial"/>
          <w:sz w:val="22"/>
          <w:szCs w:val="22"/>
          <w:lang w:val="lt-LT"/>
        </w:rPr>
        <w:t xml:space="preserve"> rengiamas ir įforminamas, vadovaujantis šios </w:t>
      </w:r>
      <w:r w:rsidR="003877D7" w:rsidRPr="003877D7">
        <w:rPr>
          <w:rFonts w:ascii="Arial" w:hAnsi="Arial" w:cs="Arial"/>
          <w:sz w:val="22"/>
          <w:szCs w:val="22"/>
          <w:lang w:val="lt-LT"/>
        </w:rPr>
        <w:t>techninė</w:t>
      </w:r>
      <w:r w:rsidR="003877D7">
        <w:rPr>
          <w:rFonts w:ascii="Arial" w:hAnsi="Arial" w:cs="Arial"/>
          <w:sz w:val="22"/>
          <w:szCs w:val="22"/>
          <w:lang w:val="lt-LT"/>
        </w:rPr>
        <w:t>s</w:t>
      </w:r>
      <w:r w:rsidR="003877D7" w:rsidRPr="003877D7">
        <w:rPr>
          <w:rFonts w:ascii="Arial" w:hAnsi="Arial" w:cs="Arial"/>
          <w:sz w:val="22"/>
          <w:szCs w:val="22"/>
          <w:lang w:val="lt-LT"/>
        </w:rPr>
        <w:t xml:space="preserve"> užduot</w:t>
      </w:r>
      <w:r w:rsidR="003877D7">
        <w:rPr>
          <w:rFonts w:ascii="Arial" w:hAnsi="Arial" w:cs="Arial"/>
          <w:sz w:val="22"/>
          <w:szCs w:val="22"/>
          <w:lang w:val="lt-LT"/>
        </w:rPr>
        <w:t>ies</w:t>
      </w:r>
      <w:r w:rsidRPr="005F4427">
        <w:rPr>
          <w:rFonts w:ascii="Arial" w:hAnsi="Arial" w:cs="Arial"/>
          <w:sz w:val="22"/>
          <w:szCs w:val="22"/>
          <w:lang w:val="lt-LT"/>
        </w:rPr>
        <w:t>, Statybos įstatymo, STR 1.04.04:2017 „Statinio projektavimas, projekto ekspertizė“, LST 1516:2015 „Statinio projektas. Bendrieji įforminimo reikalavimai“ reikalavimais bei kitų Lietuvos Respublikoje galiojančių, statybą ir projektavimą reglamentuojančių norminių dokumentų ir taisyklių nuostatomis. Bendrieji įforminimo reikalavimai“ reikalavimais bei kitų Lietuvos Respublikoje galiojančių, statybą ir projektavimą reglamentuojančių norminių dokumentų ir taisyklių nuostatomis, prisijungimo/techninėmis sąlygomis ir/ar specialiaisiais atitinkamų institucijų nustatytais reikalavimais.</w:t>
      </w:r>
    </w:p>
    <w:p w14:paraId="3B3BCE44" w14:textId="77777777" w:rsidR="00EA5FE0" w:rsidRPr="005F4427" w:rsidRDefault="00EA5FE0" w:rsidP="005F67D5">
      <w:pPr>
        <w:pStyle w:val="ListParagraph"/>
        <w:numPr>
          <w:ilvl w:val="0"/>
          <w:numId w:val="12"/>
        </w:numPr>
        <w:ind w:left="851" w:hanging="567"/>
        <w:jc w:val="both"/>
        <w:rPr>
          <w:rFonts w:ascii="Arial" w:hAnsi="Arial" w:cs="Arial"/>
          <w:sz w:val="22"/>
          <w:szCs w:val="22"/>
          <w:lang w:val="lt-LT"/>
        </w:rPr>
      </w:pPr>
      <w:r w:rsidRPr="005F4427">
        <w:rPr>
          <w:rFonts w:ascii="Arial" w:hAnsi="Arial" w:cs="Arial"/>
          <w:sz w:val="22"/>
          <w:szCs w:val="22"/>
          <w:lang w:val="lt-LT"/>
        </w:rPr>
        <w:t xml:space="preserve">Rangovas turi atlikti visus reikalingus darbus, susijusius su </w:t>
      </w:r>
      <w:r w:rsidRPr="002444CF">
        <w:rPr>
          <w:rFonts w:ascii="Arial" w:hAnsi="Arial" w:cs="Arial"/>
          <w:sz w:val="22"/>
          <w:szCs w:val="22"/>
          <w:lang w:val="lt-LT"/>
        </w:rPr>
        <w:t>techninio-darbo projekto</w:t>
      </w:r>
      <w:r w:rsidRPr="005F4427">
        <w:rPr>
          <w:rFonts w:ascii="Arial" w:hAnsi="Arial" w:cs="Arial"/>
          <w:sz w:val="22"/>
          <w:szCs w:val="22"/>
          <w:lang w:val="lt-LT"/>
        </w:rPr>
        <w:t xml:space="preserve"> parengimu, įskaitant, bet neapsiribojant prijungimo/techninių sąlygų, specialiųjų sąlygų gavimą iš trečiųjų šalių. </w:t>
      </w:r>
    </w:p>
    <w:p w14:paraId="47131493" w14:textId="77777777" w:rsidR="00EA5FE0" w:rsidRPr="005F4427" w:rsidRDefault="00EA5FE0" w:rsidP="005F67D5">
      <w:pPr>
        <w:pStyle w:val="ListParagraph"/>
        <w:numPr>
          <w:ilvl w:val="0"/>
          <w:numId w:val="12"/>
        </w:numPr>
        <w:ind w:left="851" w:hanging="567"/>
        <w:jc w:val="both"/>
        <w:rPr>
          <w:rFonts w:ascii="Arial" w:hAnsi="Arial" w:cs="Arial"/>
          <w:sz w:val="22"/>
          <w:szCs w:val="22"/>
          <w:lang w:val="lt-LT"/>
        </w:rPr>
      </w:pPr>
      <w:r w:rsidRPr="005F4427">
        <w:rPr>
          <w:rFonts w:ascii="Arial" w:hAnsi="Arial" w:cs="Arial"/>
          <w:sz w:val="22"/>
          <w:szCs w:val="22"/>
          <w:lang w:val="lt-LT"/>
        </w:rPr>
        <w:t xml:space="preserve">Parengto </w:t>
      </w:r>
      <w:r w:rsidRPr="002444CF">
        <w:rPr>
          <w:rFonts w:ascii="Arial" w:hAnsi="Arial" w:cs="Arial"/>
          <w:sz w:val="22"/>
          <w:szCs w:val="22"/>
          <w:lang w:val="lt-LT"/>
        </w:rPr>
        <w:t>techninio-darbo projektų</w:t>
      </w:r>
      <w:r w:rsidRPr="005F4427">
        <w:rPr>
          <w:rFonts w:ascii="Arial" w:hAnsi="Arial" w:cs="Arial"/>
          <w:sz w:val="22"/>
          <w:szCs w:val="22"/>
          <w:lang w:val="lt-LT"/>
        </w:rPr>
        <w:t xml:space="preserve"> sprendinius būtina suderinti su Užsakovu ir trečiosiomis šalimis, išdavusiomis prijungimo/technines sąlygas. </w:t>
      </w:r>
    </w:p>
    <w:p w14:paraId="450A1977" w14:textId="77777777" w:rsidR="00EA5FE0" w:rsidRPr="005F4427" w:rsidRDefault="00EA5FE0" w:rsidP="005F67D5">
      <w:pPr>
        <w:pStyle w:val="ListParagraph"/>
        <w:numPr>
          <w:ilvl w:val="0"/>
          <w:numId w:val="12"/>
        </w:numPr>
        <w:ind w:left="851" w:hanging="567"/>
        <w:jc w:val="both"/>
        <w:rPr>
          <w:rFonts w:ascii="Arial" w:hAnsi="Arial" w:cs="Arial"/>
          <w:sz w:val="22"/>
          <w:szCs w:val="22"/>
          <w:lang w:val="lt-LT"/>
        </w:rPr>
      </w:pPr>
      <w:r w:rsidRPr="005F4427">
        <w:rPr>
          <w:rFonts w:ascii="Arial" w:hAnsi="Arial" w:cs="Arial"/>
          <w:sz w:val="22"/>
          <w:szCs w:val="22"/>
          <w:lang w:val="lt-LT"/>
        </w:rPr>
        <w:t xml:space="preserve">Kiekvienos </w:t>
      </w:r>
      <w:r w:rsidRPr="002444CF">
        <w:rPr>
          <w:rFonts w:ascii="Arial" w:hAnsi="Arial" w:cs="Arial"/>
          <w:sz w:val="22"/>
          <w:szCs w:val="22"/>
          <w:lang w:val="lt-LT"/>
        </w:rPr>
        <w:t>techninio-darbo projekto</w:t>
      </w:r>
      <w:r w:rsidRPr="005F4427">
        <w:rPr>
          <w:rFonts w:ascii="Arial" w:hAnsi="Arial" w:cs="Arial"/>
          <w:sz w:val="22"/>
          <w:szCs w:val="22"/>
          <w:lang w:val="lt-LT"/>
        </w:rPr>
        <w:t xml:space="preserve"> bylos lapai turi būti sunumeruoti eilės tvarka, projekto bylos dokumentų sudėties žiniaraštyje nurodant projekto bylos dokumentų lapų numerius (kiekvienoje projekto byloje turi būti bylos turinys).</w:t>
      </w:r>
    </w:p>
    <w:p w14:paraId="025AF253" w14:textId="77777777" w:rsidR="008807CC" w:rsidRPr="00290350" w:rsidRDefault="008807CC" w:rsidP="005F67D5">
      <w:pPr>
        <w:pStyle w:val="ListParagraph"/>
        <w:numPr>
          <w:ilvl w:val="0"/>
          <w:numId w:val="12"/>
        </w:numPr>
        <w:ind w:left="851" w:hanging="567"/>
        <w:jc w:val="both"/>
        <w:rPr>
          <w:rFonts w:ascii="Arial" w:hAnsi="Arial" w:cs="Arial"/>
          <w:sz w:val="22"/>
          <w:szCs w:val="22"/>
          <w:lang w:val="lt-LT"/>
        </w:rPr>
      </w:pPr>
      <w:r w:rsidRPr="00290350">
        <w:rPr>
          <w:rFonts w:ascii="Arial" w:hAnsi="Arial" w:cs="Arial"/>
          <w:sz w:val="22"/>
          <w:szCs w:val="22"/>
          <w:lang w:val="lt-LT"/>
        </w:rPr>
        <w:t>Techninio darbo projekto sprendinius Užsakovo peržiūrai, derinimui ir (arba) pastaboms Rangovas pateikia skaitmeniniu *.</w:t>
      </w:r>
      <w:proofErr w:type="spellStart"/>
      <w:r w:rsidRPr="00290350">
        <w:rPr>
          <w:rFonts w:ascii="Arial" w:hAnsi="Arial" w:cs="Arial"/>
          <w:sz w:val="22"/>
          <w:szCs w:val="22"/>
          <w:lang w:val="lt-LT"/>
        </w:rPr>
        <w:t>pdf</w:t>
      </w:r>
      <w:proofErr w:type="spellEnd"/>
      <w:r w:rsidRPr="00290350">
        <w:rPr>
          <w:rFonts w:ascii="Arial" w:hAnsi="Arial" w:cs="Arial"/>
          <w:sz w:val="22"/>
          <w:szCs w:val="22"/>
          <w:lang w:val="lt-LT"/>
        </w:rPr>
        <w:t>,  *.</w:t>
      </w:r>
      <w:proofErr w:type="spellStart"/>
      <w:r w:rsidRPr="00290350">
        <w:rPr>
          <w:rFonts w:ascii="Arial" w:hAnsi="Arial" w:cs="Arial"/>
          <w:sz w:val="22"/>
          <w:szCs w:val="22"/>
          <w:lang w:val="lt-LT"/>
        </w:rPr>
        <w:t>tif</w:t>
      </w:r>
      <w:proofErr w:type="spellEnd"/>
      <w:r w:rsidRPr="00290350">
        <w:rPr>
          <w:rFonts w:ascii="Arial" w:hAnsi="Arial" w:cs="Arial"/>
          <w:sz w:val="22"/>
          <w:szCs w:val="22"/>
          <w:lang w:val="lt-LT"/>
        </w:rPr>
        <w:t>, *.</w:t>
      </w:r>
      <w:proofErr w:type="spellStart"/>
      <w:r w:rsidRPr="00290350">
        <w:rPr>
          <w:rFonts w:ascii="Arial" w:hAnsi="Arial" w:cs="Arial"/>
          <w:sz w:val="22"/>
          <w:szCs w:val="22"/>
          <w:lang w:val="lt-LT"/>
        </w:rPr>
        <w:t>dwg</w:t>
      </w:r>
      <w:proofErr w:type="spellEnd"/>
      <w:r w:rsidRPr="00290350">
        <w:rPr>
          <w:rFonts w:ascii="Arial" w:hAnsi="Arial" w:cs="Arial"/>
          <w:sz w:val="22"/>
          <w:szCs w:val="22"/>
          <w:lang w:val="lt-LT"/>
        </w:rPr>
        <w:t xml:space="preserve"> (brėžinius ir schemas), *.</w:t>
      </w:r>
      <w:proofErr w:type="spellStart"/>
      <w:r w:rsidRPr="00290350">
        <w:rPr>
          <w:rFonts w:ascii="Arial" w:hAnsi="Arial" w:cs="Arial"/>
          <w:sz w:val="22"/>
          <w:szCs w:val="22"/>
          <w:lang w:val="lt-LT"/>
        </w:rPr>
        <w:t>docx</w:t>
      </w:r>
      <w:proofErr w:type="spellEnd"/>
      <w:r w:rsidRPr="00290350">
        <w:rPr>
          <w:rFonts w:ascii="Arial" w:hAnsi="Arial" w:cs="Arial"/>
          <w:sz w:val="22"/>
          <w:szCs w:val="22"/>
          <w:lang w:val="lt-LT"/>
        </w:rPr>
        <w:t>, arba *.</w:t>
      </w:r>
      <w:proofErr w:type="spellStart"/>
      <w:r w:rsidRPr="00290350">
        <w:rPr>
          <w:rFonts w:ascii="Arial" w:hAnsi="Arial" w:cs="Arial"/>
          <w:sz w:val="22"/>
          <w:szCs w:val="22"/>
          <w:lang w:val="lt-LT"/>
        </w:rPr>
        <w:t>xlsx</w:t>
      </w:r>
      <w:proofErr w:type="spellEnd"/>
      <w:r w:rsidRPr="00290350">
        <w:rPr>
          <w:rFonts w:ascii="Arial" w:hAnsi="Arial" w:cs="Arial"/>
          <w:sz w:val="22"/>
          <w:szCs w:val="22"/>
          <w:lang w:val="lt-LT"/>
        </w:rPr>
        <w:t>. (sąnaudų kiekių žiniaraščius) formatu su galimybe redaguoti, vadovaudamasis Perdavimo tinklo objekto statybos/rekonstravimo dokumentacijos apraše nurodytais reikalavimais.</w:t>
      </w:r>
    </w:p>
    <w:p w14:paraId="4FC71BBD" w14:textId="77777777" w:rsidR="008807CC" w:rsidRPr="005F4427" w:rsidRDefault="008807CC" w:rsidP="005F67D5">
      <w:pPr>
        <w:pStyle w:val="ListParagraph"/>
        <w:numPr>
          <w:ilvl w:val="0"/>
          <w:numId w:val="12"/>
        </w:numPr>
        <w:ind w:left="851" w:hanging="567"/>
        <w:jc w:val="both"/>
        <w:rPr>
          <w:rFonts w:ascii="Arial" w:hAnsi="Arial" w:cs="Arial"/>
          <w:sz w:val="22"/>
          <w:szCs w:val="22"/>
          <w:lang w:val="lt-LT"/>
        </w:rPr>
      </w:pPr>
      <w:r w:rsidRPr="002444CF">
        <w:rPr>
          <w:rFonts w:ascii="Arial" w:hAnsi="Arial" w:cs="Arial"/>
          <w:sz w:val="22"/>
          <w:szCs w:val="22"/>
          <w:lang w:val="lt-LT"/>
        </w:rPr>
        <w:t>Techninio-darbo projekto</w:t>
      </w:r>
      <w:r w:rsidRPr="005F4427">
        <w:rPr>
          <w:rFonts w:ascii="Arial" w:hAnsi="Arial" w:cs="Arial"/>
          <w:sz w:val="22"/>
          <w:szCs w:val="22"/>
          <w:lang w:val="lt-LT"/>
        </w:rPr>
        <w:t xml:space="preserve"> techninių specifikacijų lenteles būtina parengti vadovaujantis LITGRID AB </w:t>
      </w:r>
      <w:r w:rsidRPr="002444CF">
        <w:rPr>
          <w:rFonts w:ascii="Arial" w:hAnsi="Arial" w:cs="Arial"/>
          <w:sz w:val="22"/>
          <w:szCs w:val="22"/>
          <w:lang w:val="lt-LT"/>
        </w:rPr>
        <w:t>techninio projekto</w:t>
      </w:r>
      <w:r w:rsidRPr="005F4427">
        <w:rPr>
          <w:rFonts w:ascii="Arial" w:hAnsi="Arial" w:cs="Arial"/>
          <w:sz w:val="22"/>
          <w:szCs w:val="22"/>
          <w:lang w:val="lt-LT"/>
        </w:rPr>
        <w:t xml:space="preserve"> techninių specifikacijų sudarymui pateiktais reikalavimais, kurie yra pateikti  vadovaujantis LITGRID AB reikalavimais </w:t>
      </w:r>
      <w:r w:rsidRPr="002444CF">
        <w:rPr>
          <w:rFonts w:ascii="Arial" w:hAnsi="Arial" w:cs="Arial"/>
          <w:sz w:val="22"/>
          <w:szCs w:val="22"/>
          <w:lang w:val="lt-LT"/>
        </w:rPr>
        <w:t>Techninio projekto</w:t>
      </w:r>
      <w:r w:rsidRPr="005F4427">
        <w:rPr>
          <w:rFonts w:ascii="Arial" w:hAnsi="Arial" w:cs="Arial"/>
          <w:sz w:val="22"/>
          <w:szCs w:val="22"/>
          <w:lang w:val="lt-LT"/>
        </w:rPr>
        <w:t xml:space="preserve"> techninių specifikacijų sudarymui (</w:t>
      </w:r>
      <w:r w:rsidRPr="005F67D5">
        <w:rPr>
          <w:rFonts w:ascii="Arial" w:hAnsi="Arial" w:cs="Arial"/>
          <w:sz w:val="22"/>
          <w:szCs w:val="22"/>
          <w:lang w:val="lt-LT"/>
        </w:rPr>
        <w:t>Priedas Nr.1</w:t>
      </w:r>
      <w:r w:rsidRPr="005F4427">
        <w:rPr>
          <w:rFonts w:ascii="Arial" w:hAnsi="Arial" w:cs="Arial"/>
          <w:sz w:val="22"/>
          <w:szCs w:val="22"/>
          <w:lang w:val="lt-LT"/>
        </w:rPr>
        <w:t>).</w:t>
      </w:r>
    </w:p>
    <w:p w14:paraId="5FFDB7D5" w14:textId="77777777" w:rsidR="008807CC" w:rsidRPr="005F4427" w:rsidRDefault="008807CC" w:rsidP="005F67D5">
      <w:pPr>
        <w:pStyle w:val="ListParagraph"/>
        <w:numPr>
          <w:ilvl w:val="0"/>
          <w:numId w:val="12"/>
        </w:numPr>
        <w:ind w:left="851" w:hanging="567"/>
        <w:jc w:val="both"/>
        <w:rPr>
          <w:rFonts w:ascii="Arial" w:hAnsi="Arial" w:cs="Arial"/>
          <w:sz w:val="22"/>
          <w:szCs w:val="22"/>
          <w:lang w:val="lt-LT"/>
        </w:rPr>
      </w:pPr>
      <w:r w:rsidRPr="005F4427">
        <w:rPr>
          <w:rFonts w:ascii="Arial" w:hAnsi="Arial" w:cs="Arial"/>
          <w:sz w:val="22"/>
          <w:szCs w:val="22"/>
          <w:lang w:val="lt-LT"/>
        </w:rPr>
        <w:t xml:space="preserve">Rangovas privalo Užsakovui pagrįsti Pagrindinės įrangos atitikimą Specifikacijoms vadovaudamasis Pagrindinės įrangos atitikties </w:t>
      </w:r>
      <w:r w:rsidRPr="002444CF">
        <w:rPr>
          <w:rFonts w:ascii="Arial" w:hAnsi="Arial" w:cs="Arial"/>
          <w:sz w:val="22"/>
          <w:szCs w:val="22"/>
          <w:lang w:val="lt-LT"/>
        </w:rPr>
        <w:t>Techninio projekto</w:t>
      </w:r>
      <w:r w:rsidRPr="005F4427">
        <w:rPr>
          <w:rFonts w:ascii="Arial" w:hAnsi="Arial" w:cs="Arial"/>
          <w:sz w:val="22"/>
          <w:szCs w:val="22"/>
          <w:lang w:val="lt-LT"/>
        </w:rPr>
        <w:t xml:space="preserve"> techninėms specifikacijoms pagrindimo tvarka (</w:t>
      </w:r>
      <w:r w:rsidRPr="005F67D5">
        <w:rPr>
          <w:rFonts w:ascii="Arial" w:hAnsi="Arial" w:cs="Arial"/>
          <w:sz w:val="22"/>
          <w:szCs w:val="22"/>
          <w:lang w:val="lt-LT"/>
        </w:rPr>
        <w:t>Priedas Nr. 3</w:t>
      </w:r>
      <w:r w:rsidRPr="005F4427">
        <w:rPr>
          <w:rFonts w:ascii="Arial" w:hAnsi="Arial" w:cs="Arial"/>
          <w:sz w:val="22"/>
          <w:szCs w:val="22"/>
          <w:lang w:val="lt-LT"/>
        </w:rPr>
        <w:t xml:space="preserve">). </w:t>
      </w:r>
    </w:p>
    <w:p w14:paraId="7B628D15" w14:textId="2AC71BA4" w:rsidR="008807CC" w:rsidRPr="005F4427" w:rsidRDefault="008807CC" w:rsidP="005F67D5">
      <w:pPr>
        <w:pStyle w:val="ListParagraph"/>
        <w:numPr>
          <w:ilvl w:val="0"/>
          <w:numId w:val="12"/>
        </w:numPr>
        <w:ind w:left="851" w:hanging="567"/>
        <w:jc w:val="both"/>
        <w:rPr>
          <w:rFonts w:ascii="Arial" w:hAnsi="Arial" w:cs="Arial"/>
          <w:sz w:val="22"/>
          <w:szCs w:val="22"/>
          <w:lang w:val="lt-LT"/>
        </w:rPr>
      </w:pPr>
      <w:r w:rsidRPr="005F4427">
        <w:rPr>
          <w:rFonts w:ascii="Arial" w:hAnsi="Arial" w:cs="Arial"/>
          <w:sz w:val="22"/>
          <w:szCs w:val="22"/>
          <w:lang w:val="lt-LT"/>
        </w:rPr>
        <w:t xml:space="preserve">Rengiant techninį–darbo projektą būtina vadovautis informacija iš Užsakovo įrenginių standartinių techninių reikalavimų, pridėtų prie šios </w:t>
      </w:r>
      <w:r w:rsidR="002444CF" w:rsidRPr="00DB004E">
        <w:rPr>
          <w:rFonts w:ascii="Arial" w:hAnsi="Arial" w:cs="Arial"/>
          <w:sz w:val="22"/>
          <w:szCs w:val="22"/>
          <w:lang w:val="lt-LT"/>
        </w:rPr>
        <w:t xml:space="preserve">techninės </w:t>
      </w:r>
      <w:r w:rsidRPr="00DB004E">
        <w:rPr>
          <w:rFonts w:ascii="Arial" w:hAnsi="Arial" w:cs="Arial"/>
          <w:sz w:val="22"/>
          <w:szCs w:val="22"/>
          <w:lang w:val="lt-LT"/>
        </w:rPr>
        <w:t>užduoties</w:t>
      </w:r>
      <w:r w:rsidRPr="005F4427">
        <w:rPr>
          <w:rFonts w:ascii="Arial" w:hAnsi="Arial" w:cs="Arial"/>
          <w:sz w:val="22"/>
          <w:szCs w:val="22"/>
          <w:lang w:val="lt-LT"/>
        </w:rPr>
        <w:t>.</w:t>
      </w:r>
    </w:p>
    <w:p w14:paraId="733A2C3B" w14:textId="3D2D22AF" w:rsidR="008807CC" w:rsidRPr="005F4427" w:rsidRDefault="002444CF" w:rsidP="005F67D5">
      <w:pPr>
        <w:pStyle w:val="ListParagraph"/>
        <w:numPr>
          <w:ilvl w:val="0"/>
          <w:numId w:val="12"/>
        </w:numPr>
        <w:ind w:left="851" w:hanging="567"/>
        <w:jc w:val="both"/>
        <w:rPr>
          <w:rFonts w:ascii="Arial" w:hAnsi="Arial" w:cs="Arial"/>
          <w:sz w:val="22"/>
          <w:szCs w:val="22"/>
          <w:lang w:val="lt-LT"/>
        </w:rPr>
      </w:pPr>
      <w:r w:rsidRPr="00DB004E">
        <w:rPr>
          <w:rFonts w:ascii="Arial" w:hAnsi="Arial" w:cs="Arial"/>
          <w:sz w:val="22"/>
          <w:szCs w:val="22"/>
          <w:lang w:val="lt-LT"/>
        </w:rPr>
        <w:t xml:space="preserve">Techninės </w:t>
      </w:r>
      <w:r w:rsidR="008807CC" w:rsidRPr="00DB004E">
        <w:rPr>
          <w:rFonts w:ascii="Arial" w:hAnsi="Arial" w:cs="Arial"/>
          <w:sz w:val="22"/>
          <w:szCs w:val="22"/>
          <w:lang w:val="lt-LT"/>
        </w:rPr>
        <w:t>užduoties</w:t>
      </w:r>
      <w:r w:rsidR="008807CC" w:rsidRPr="005F4427">
        <w:rPr>
          <w:rFonts w:ascii="Arial" w:hAnsi="Arial" w:cs="Arial"/>
          <w:sz w:val="22"/>
          <w:szCs w:val="22"/>
          <w:lang w:val="lt-LT"/>
        </w:rPr>
        <w:t xml:space="preserve"> kopija pridedama tik </w:t>
      </w:r>
      <w:r w:rsidR="008807CC" w:rsidRPr="002444CF">
        <w:rPr>
          <w:rFonts w:ascii="Arial" w:hAnsi="Arial" w:cs="Arial"/>
          <w:sz w:val="22"/>
          <w:szCs w:val="22"/>
          <w:lang w:val="lt-LT"/>
        </w:rPr>
        <w:t>techninio-darbo projekto</w:t>
      </w:r>
      <w:r w:rsidR="008807CC" w:rsidRPr="005F4427">
        <w:rPr>
          <w:rFonts w:ascii="Arial" w:hAnsi="Arial" w:cs="Arial"/>
          <w:sz w:val="22"/>
          <w:szCs w:val="22"/>
          <w:lang w:val="lt-LT"/>
        </w:rPr>
        <w:t xml:space="preserve"> Bendrosios dalies (bylos) sudėtyje.</w:t>
      </w:r>
    </w:p>
    <w:p w14:paraId="01F6B00A" w14:textId="77777777" w:rsidR="008807CC" w:rsidRPr="005F4427" w:rsidRDefault="008807CC" w:rsidP="005F67D5">
      <w:pPr>
        <w:pStyle w:val="ListParagraph"/>
        <w:numPr>
          <w:ilvl w:val="0"/>
          <w:numId w:val="12"/>
        </w:numPr>
        <w:ind w:left="851" w:hanging="567"/>
        <w:jc w:val="both"/>
        <w:rPr>
          <w:rFonts w:ascii="Arial" w:hAnsi="Arial" w:cs="Arial"/>
          <w:sz w:val="22"/>
          <w:szCs w:val="22"/>
          <w:lang w:val="lt-LT"/>
        </w:rPr>
      </w:pPr>
      <w:r w:rsidRPr="005F4427">
        <w:rPr>
          <w:rFonts w:ascii="Arial" w:hAnsi="Arial" w:cs="Arial"/>
          <w:sz w:val="22"/>
          <w:szCs w:val="22"/>
          <w:lang w:val="lt-LT"/>
        </w:rPr>
        <w:t xml:space="preserve">Parengto </w:t>
      </w:r>
      <w:r w:rsidRPr="002444CF">
        <w:rPr>
          <w:rFonts w:ascii="Arial" w:hAnsi="Arial" w:cs="Arial"/>
          <w:sz w:val="22"/>
          <w:szCs w:val="22"/>
          <w:lang w:val="lt-LT"/>
        </w:rPr>
        <w:t>techninio-darbo projekto</w:t>
      </w:r>
      <w:r w:rsidRPr="005F4427">
        <w:rPr>
          <w:rFonts w:ascii="Arial" w:hAnsi="Arial" w:cs="Arial"/>
          <w:sz w:val="22"/>
          <w:szCs w:val="22"/>
          <w:lang w:val="lt-LT"/>
        </w:rPr>
        <w:t xml:space="preserve"> kiekvienos projekto dalies (bylos) sudėtyje turi būti Užsakovo atsakingų asmenų suderinimų lapo kopijos.</w:t>
      </w:r>
    </w:p>
    <w:p w14:paraId="69378066" w14:textId="77777777" w:rsidR="008807CC" w:rsidRPr="005F4427" w:rsidRDefault="008807CC" w:rsidP="005F67D5">
      <w:pPr>
        <w:pStyle w:val="ListParagraph"/>
        <w:numPr>
          <w:ilvl w:val="0"/>
          <w:numId w:val="12"/>
        </w:numPr>
        <w:ind w:left="851" w:hanging="567"/>
        <w:jc w:val="both"/>
        <w:rPr>
          <w:rFonts w:ascii="Arial" w:hAnsi="Arial" w:cs="Arial"/>
          <w:sz w:val="22"/>
          <w:szCs w:val="22"/>
          <w:lang w:val="lt-LT"/>
        </w:rPr>
      </w:pPr>
      <w:r w:rsidRPr="005F4427">
        <w:rPr>
          <w:rFonts w:ascii="Arial" w:hAnsi="Arial" w:cs="Arial"/>
          <w:sz w:val="22"/>
          <w:szCs w:val="22"/>
          <w:lang w:val="lt-LT"/>
        </w:rPr>
        <w:t xml:space="preserve">Parengto </w:t>
      </w:r>
      <w:r w:rsidRPr="002444CF">
        <w:rPr>
          <w:rFonts w:ascii="Arial" w:hAnsi="Arial" w:cs="Arial"/>
          <w:sz w:val="22"/>
          <w:szCs w:val="22"/>
          <w:lang w:val="lt-LT"/>
        </w:rPr>
        <w:t>techninio-darbo projekto</w:t>
      </w:r>
      <w:r w:rsidRPr="005F4427">
        <w:rPr>
          <w:rFonts w:ascii="Arial" w:hAnsi="Arial" w:cs="Arial"/>
          <w:sz w:val="22"/>
          <w:szCs w:val="22"/>
          <w:lang w:val="lt-LT"/>
        </w:rPr>
        <w:t xml:space="preserve"> atskirų trečiųjų šalių (ESO) projekto dalių (bylų) sudėtyje turi būti šių trečiųjų šalių dalies </w:t>
      </w:r>
      <w:r w:rsidRPr="002444CF">
        <w:rPr>
          <w:rFonts w:ascii="Arial" w:hAnsi="Arial" w:cs="Arial"/>
          <w:sz w:val="22"/>
          <w:szCs w:val="22"/>
          <w:lang w:val="lt-LT"/>
        </w:rPr>
        <w:t>techninio-darbo projekto</w:t>
      </w:r>
      <w:r w:rsidRPr="005F4427">
        <w:rPr>
          <w:rFonts w:ascii="Arial" w:hAnsi="Arial" w:cs="Arial"/>
          <w:sz w:val="22"/>
          <w:szCs w:val="22"/>
          <w:lang w:val="lt-LT"/>
        </w:rPr>
        <w:t xml:space="preserve"> suderinimų kopijos.</w:t>
      </w:r>
    </w:p>
    <w:p w14:paraId="461B1AE5" w14:textId="150DCA58" w:rsidR="008807CC" w:rsidRPr="005F4427" w:rsidRDefault="008807CC" w:rsidP="005F67D5">
      <w:pPr>
        <w:pStyle w:val="ListParagraph"/>
        <w:numPr>
          <w:ilvl w:val="0"/>
          <w:numId w:val="12"/>
        </w:numPr>
        <w:ind w:left="851" w:hanging="567"/>
        <w:jc w:val="both"/>
        <w:rPr>
          <w:rFonts w:ascii="Arial" w:hAnsi="Arial" w:cs="Arial"/>
          <w:sz w:val="22"/>
          <w:szCs w:val="22"/>
          <w:lang w:val="lt-LT"/>
        </w:rPr>
      </w:pPr>
      <w:r w:rsidRPr="002444CF">
        <w:rPr>
          <w:rFonts w:ascii="Arial" w:hAnsi="Arial" w:cs="Arial"/>
          <w:sz w:val="22"/>
          <w:szCs w:val="22"/>
          <w:lang w:val="lt-LT"/>
        </w:rPr>
        <w:t>Techniniame-darbo projekte</w:t>
      </w:r>
      <w:r w:rsidRPr="005F4427">
        <w:rPr>
          <w:rFonts w:ascii="Arial" w:hAnsi="Arial" w:cs="Arial"/>
          <w:sz w:val="22"/>
          <w:szCs w:val="22"/>
          <w:lang w:val="lt-LT"/>
        </w:rPr>
        <w:t xml:space="preserve"> turi būti aprašytas projekto vykdymo eiliškumas ir etapai. Rangos darbų vykdymo etapų ir jų trukmių bei darbų vykdymo eiliškumo detalizacija turi būti tokio lygio, </w:t>
      </w:r>
      <w:r w:rsidRPr="005F4427">
        <w:rPr>
          <w:rFonts w:ascii="Arial" w:hAnsi="Arial" w:cs="Arial"/>
          <w:sz w:val="22"/>
          <w:szCs w:val="22"/>
          <w:lang w:val="lt-LT"/>
        </w:rPr>
        <w:lastRenderedPageBreak/>
        <w:t xml:space="preserve">kad būtų aiškios reikalingų atjungti veikiančių įrenginių apimtys bei preliminarios trukmės, taip pat nurodytos etapų trukmės. Atjungimų apimtys PSO elektros perdavimo tinklo dalies </w:t>
      </w:r>
      <w:r w:rsidRPr="002444CF">
        <w:rPr>
          <w:rFonts w:ascii="Arial" w:hAnsi="Arial" w:cs="Arial"/>
          <w:sz w:val="22"/>
          <w:szCs w:val="22"/>
          <w:lang w:val="lt-LT"/>
        </w:rPr>
        <w:t>techninio</w:t>
      </w:r>
      <w:ins w:id="11" w:author="Juozas Tekorius" w:date="2024-12-02T15:08:00Z" w16du:dateUtc="2024-12-02T13:08:00Z">
        <w:r w:rsidR="0063627D">
          <w:rPr>
            <w:rFonts w:ascii="Arial" w:hAnsi="Arial" w:cs="Arial"/>
            <w:sz w:val="22"/>
            <w:szCs w:val="22"/>
            <w:lang w:val="lt-LT"/>
          </w:rPr>
          <w:t xml:space="preserve"> </w:t>
        </w:r>
      </w:ins>
      <w:r w:rsidR="0063627D">
        <w:rPr>
          <w:rFonts w:ascii="Arial" w:hAnsi="Arial" w:cs="Arial"/>
          <w:sz w:val="22"/>
          <w:szCs w:val="22"/>
          <w:lang w:val="lt-LT"/>
        </w:rPr>
        <w:t>darbo</w:t>
      </w:r>
      <w:r w:rsidRPr="002444CF">
        <w:rPr>
          <w:rFonts w:ascii="Arial" w:hAnsi="Arial" w:cs="Arial"/>
          <w:sz w:val="22"/>
          <w:szCs w:val="22"/>
          <w:lang w:val="lt-LT"/>
        </w:rPr>
        <w:t xml:space="preserve"> projekto</w:t>
      </w:r>
      <w:r w:rsidRPr="005F4427">
        <w:rPr>
          <w:rFonts w:ascii="Arial" w:hAnsi="Arial" w:cs="Arial"/>
          <w:sz w:val="22"/>
          <w:szCs w:val="22"/>
          <w:lang w:val="lt-LT"/>
        </w:rPr>
        <w:t xml:space="preserve"> rengimo metu derinamos su PSO. </w:t>
      </w:r>
    </w:p>
    <w:p w14:paraId="643539ED" w14:textId="283CB8AC" w:rsidR="00D90E7A" w:rsidRDefault="008807CC" w:rsidP="003067BC">
      <w:pPr>
        <w:pStyle w:val="ListParagraph"/>
        <w:numPr>
          <w:ilvl w:val="0"/>
          <w:numId w:val="12"/>
        </w:numPr>
        <w:ind w:left="851" w:hanging="567"/>
        <w:jc w:val="both"/>
        <w:rPr>
          <w:rFonts w:ascii="Arial" w:hAnsi="Arial" w:cs="Arial"/>
          <w:sz w:val="22"/>
          <w:szCs w:val="22"/>
          <w:lang w:val="lt-LT"/>
        </w:rPr>
      </w:pPr>
      <w:r w:rsidRPr="00D90E7A">
        <w:rPr>
          <w:rFonts w:ascii="Arial" w:hAnsi="Arial" w:cs="Arial"/>
          <w:sz w:val="22"/>
          <w:szCs w:val="22"/>
          <w:lang w:val="lt-LT"/>
        </w:rPr>
        <w:t xml:space="preserve">Pasirengimo ir darbų organizavimo dalis, apimanti pagrindinę informaciją apie darbų vykdymo eiliškumą, reikalingus veikiančių įrenginių atjungimus bei preliminarias atskirų etapų trukmes turi būti įtraukta į tas </w:t>
      </w:r>
      <w:r w:rsidRPr="003067BC">
        <w:rPr>
          <w:rFonts w:ascii="Arial" w:hAnsi="Arial" w:cs="Arial"/>
          <w:sz w:val="22"/>
          <w:szCs w:val="22"/>
          <w:lang w:val="lt-LT"/>
        </w:rPr>
        <w:t>techninio-darbo projekto dalis</w:t>
      </w:r>
      <w:r w:rsidRPr="00D90E7A">
        <w:rPr>
          <w:rFonts w:ascii="Arial" w:hAnsi="Arial" w:cs="Arial"/>
          <w:sz w:val="22"/>
          <w:szCs w:val="22"/>
          <w:lang w:val="lt-LT"/>
        </w:rPr>
        <w:t xml:space="preserve">, kurios bus derinamos su AB ESO. ST dalies </w:t>
      </w:r>
      <w:r w:rsidRPr="003067BC">
        <w:rPr>
          <w:rFonts w:ascii="Arial" w:hAnsi="Arial" w:cs="Arial"/>
          <w:sz w:val="22"/>
          <w:szCs w:val="22"/>
          <w:lang w:val="lt-LT"/>
        </w:rPr>
        <w:t>techninis darbo projektas</w:t>
      </w:r>
      <w:r w:rsidRPr="00D90E7A">
        <w:rPr>
          <w:rFonts w:ascii="Arial" w:hAnsi="Arial" w:cs="Arial"/>
          <w:sz w:val="22"/>
          <w:szCs w:val="22"/>
          <w:lang w:val="lt-LT"/>
        </w:rPr>
        <w:t xml:space="preserve"> su nurodytais bendrai visam projektui įgyvendinti reikalingais veikiančių įrenginių atjungimais (pasirengimo statybai ir statybos darbų organizavimo dalis apimanti PSO ir STO) turi būti suderinta su AB ESO DVD Režimų planavimo skyriumi. Projektuojant įvertinti AB ESO išduotas prijungimo/technines sąlygas, pateikiamas (</w:t>
      </w:r>
      <w:bookmarkStart w:id="12" w:name="_Hlk178538461"/>
      <w:r w:rsidRPr="00D90E7A">
        <w:rPr>
          <w:rFonts w:ascii="Arial" w:hAnsi="Arial" w:cs="Arial"/>
          <w:sz w:val="22"/>
          <w:szCs w:val="22"/>
          <w:lang w:val="lt-LT"/>
        </w:rPr>
        <w:t xml:space="preserve">Priedas Nr. </w:t>
      </w:r>
      <w:bookmarkEnd w:id="12"/>
      <w:r w:rsidR="00B768F2" w:rsidRPr="00D90E7A">
        <w:rPr>
          <w:rFonts w:ascii="Arial" w:hAnsi="Arial" w:cs="Arial"/>
          <w:sz w:val="22"/>
          <w:szCs w:val="22"/>
          <w:lang w:val="lt-LT"/>
        </w:rPr>
        <w:t>25</w:t>
      </w:r>
      <w:r w:rsidRPr="00D90E7A">
        <w:rPr>
          <w:rFonts w:ascii="Arial" w:hAnsi="Arial" w:cs="Arial"/>
          <w:sz w:val="22"/>
          <w:szCs w:val="22"/>
          <w:lang w:val="lt-LT"/>
        </w:rPr>
        <w:t>)</w:t>
      </w:r>
      <w:r w:rsidR="00D90E7A" w:rsidRPr="00D90E7A">
        <w:rPr>
          <w:rFonts w:ascii="Arial" w:hAnsi="Arial" w:cs="Arial"/>
          <w:sz w:val="22"/>
          <w:szCs w:val="22"/>
          <w:lang w:val="lt-LT"/>
        </w:rPr>
        <w:t xml:space="preserve">. </w:t>
      </w:r>
      <w:bookmarkStart w:id="13" w:name="_Hlk184043629"/>
      <w:r w:rsidR="00D90E7A" w:rsidRPr="00D90E7A">
        <w:rPr>
          <w:rFonts w:ascii="Arial" w:hAnsi="Arial" w:cs="Arial"/>
          <w:sz w:val="22"/>
          <w:szCs w:val="22"/>
          <w:lang w:val="lt-LT"/>
        </w:rPr>
        <w:t xml:space="preserve">Pateiktose sąlygose </w:t>
      </w:r>
      <w:r w:rsidR="00D90E7A">
        <w:rPr>
          <w:rFonts w:ascii="Arial" w:hAnsi="Arial" w:cs="Arial"/>
          <w:sz w:val="22"/>
          <w:szCs w:val="22"/>
          <w:lang w:val="lt-LT"/>
        </w:rPr>
        <w:t>naudojamos sąvokos</w:t>
      </w:r>
      <w:r w:rsidR="00D90E7A" w:rsidRPr="00D90E7A">
        <w:rPr>
          <w:rFonts w:ascii="Arial" w:hAnsi="Arial" w:cs="Arial"/>
          <w:sz w:val="22"/>
          <w:szCs w:val="22"/>
          <w:lang w:val="lt-LT"/>
        </w:rPr>
        <w:t>:</w:t>
      </w:r>
    </w:p>
    <w:p w14:paraId="2F3D911F" w14:textId="77777777" w:rsidR="003067BC" w:rsidRDefault="00D90E7A" w:rsidP="003067BC">
      <w:pPr>
        <w:pStyle w:val="ListParagraph"/>
        <w:numPr>
          <w:ilvl w:val="0"/>
          <w:numId w:val="20"/>
        </w:numPr>
        <w:rPr>
          <w:rFonts w:ascii="Arial" w:hAnsi="Arial" w:cs="Arial"/>
          <w:sz w:val="22"/>
          <w:szCs w:val="22"/>
          <w:lang w:val="lt-LT"/>
        </w:rPr>
      </w:pPr>
      <w:r w:rsidRPr="00D90E7A">
        <w:rPr>
          <w:rFonts w:ascii="Arial" w:hAnsi="Arial" w:cs="Arial"/>
          <w:sz w:val="22"/>
          <w:szCs w:val="22"/>
          <w:lang w:val="lt-LT"/>
        </w:rPr>
        <w:t xml:space="preserve">„techninio projekto“ sąvoka atitinka galiojančio STR </w:t>
      </w:r>
      <w:r w:rsidR="003067BC" w:rsidRPr="003067BC">
        <w:rPr>
          <w:rFonts w:ascii="Arial" w:hAnsi="Arial" w:cs="Arial"/>
          <w:sz w:val="22"/>
          <w:szCs w:val="22"/>
          <w:lang w:val="lt-LT"/>
        </w:rPr>
        <w:t xml:space="preserve">1.04.04:2017 </w:t>
      </w:r>
      <w:r w:rsidRPr="00D90E7A">
        <w:rPr>
          <w:rFonts w:ascii="Arial" w:hAnsi="Arial" w:cs="Arial"/>
          <w:sz w:val="22"/>
          <w:szCs w:val="22"/>
          <w:lang w:val="lt-LT"/>
        </w:rPr>
        <w:t xml:space="preserve">redakcijoje naudojama techninio darbo projekto </w:t>
      </w:r>
      <w:proofErr w:type="spellStart"/>
      <w:r w:rsidRPr="00D90E7A">
        <w:rPr>
          <w:rFonts w:ascii="Arial" w:hAnsi="Arial" w:cs="Arial"/>
          <w:sz w:val="22"/>
          <w:szCs w:val="22"/>
          <w:lang w:val="lt-LT"/>
        </w:rPr>
        <w:t>savoka</w:t>
      </w:r>
      <w:proofErr w:type="spellEnd"/>
      <w:r>
        <w:rPr>
          <w:rFonts w:ascii="Arial" w:hAnsi="Arial" w:cs="Arial"/>
          <w:sz w:val="22"/>
          <w:szCs w:val="22"/>
          <w:lang w:val="lt-LT"/>
        </w:rPr>
        <w:t>;</w:t>
      </w:r>
    </w:p>
    <w:bookmarkEnd w:id="13"/>
    <w:p w14:paraId="29B588FD" w14:textId="27482BB9" w:rsidR="00D90E7A" w:rsidRPr="00DB004E" w:rsidRDefault="00D90E7A" w:rsidP="00DB004E">
      <w:pPr>
        <w:pStyle w:val="ListParagraph"/>
        <w:numPr>
          <w:ilvl w:val="0"/>
          <w:numId w:val="20"/>
        </w:numPr>
        <w:rPr>
          <w:rFonts w:ascii="Arial" w:hAnsi="Arial" w:cs="Arial"/>
          <w:sz w:val="22"/>
          <w:szCs w:val="22"/>
          <w:lang w:val="lt-LT"/>
        </w:rPr>
      </w:pPr>
      <w:r w:rsidRPr="00DB004E">
        <w:rPr>
          <w:rFonts w:ascii="Arial" w:hAnsi="Arial" w:cs="Arial"/>
          <w:sz w:val="22"/>
          <w:szCs w:val="22"/>
          <w:lang w:val="lt-LT"/>
        </w:rPr>
        <w:t xml:space="preserve">„rekonstrukcija“ sąvoka atitinka galiojančio </w:t>
      </w:r>
      <w:r w:rsidR="00197DEB" w:rsidRPr="00DB004E">
        <w:rPr>
          <w:rFonts w:ascii="Arial" w:hAnsi="Arial" w:cs="Arial"/>
          <w:sz w:val="22"/>
          <w:szCs w:val="22"/>
          <w:lang w:val="lt-LT"/>
        </w:rPr>
        <w:t>statybos įstatymo</w:t>
      </w:r>
      <w:r w:rsidRPr="00DB004E">
        <w:rPr>
          <w:rFonts w:ascii="Arial" w:hAnsi="Arial" w:cs="Arial"/>
          <w:sz w:val="22"/>
          <w:szCs w:val="22"/>
          <w:lang w:val="lt-LT"/>
        </w:rPr>
        <w:t xml:space="preserve"> redakcijoj</w:t>
      </w:r>
      <w:r w:rsidR="00197DEB" w:rsidRPr="00DB004E">
        <w:rPr>
          <w:rFonts w:ascii="Arial" w:hAnsi="Arial" w:cs="Arial"/>
          <w:sz w:val="22"/>
          <w:szCs w:val="22"/>
          <w:lang w:val="lt-LT"/>
        </w:rPr>
        <w:t>e</w:t>
      </w:r>
      <w:r w:rsidRPr="00DB004E">
        <w:rPr>
          <w:rFonts w:ascii="Arial" w:hAnsi="Arial" w:cs="Arial"/>
          <w:sz w:val="22"/>
          <w:szCs w:val="22"/>
          <w:lang w:val="lt-LT"/>
        </w:rPr>
        <w:t xml:space="preserve"> </w:t>
      </w:r>
      <w:r w:rsidR="00197DEB" w:rsidRPr="00DB004E">
        <w:rPr>
          <w:rFonts w:ascii="Arial" w:hAnsi="Arial" w:cs="Arial"/>
          <w:sz w:val="22"/>
          <w:szCs w:val="22"/>
          <w:lang w:val="lt-LT"/>
        </w:rPr>
        <w:t xml:space="preserve">naudojama „paprastasis remontas“ </w:t>
      </w:r>
      <w:proofErr w:type="spellStart"/>
      <w:r w:rsidR="00197DEB" w:rsidRPr="00DB004E">
        <w:rPr>
          <w:rFonts w:ascii="Arial" w:hAnsi="Arial" w:cs="Arial"/>
          <w:sz w:val="22"/>
          <w:szCs w:val="22"/>
          <w:lang w:val="lt-LT"/>
        </w:rPr>
        <w:t>savoka</w:t>
      </w:r>
      <w:proofErr w:type="spellEnd"/>
      <w:r w:rsidR="00FF0D5D">
        <w:rPr>
          <w:rFonts w:ascii="Arial" w:hAnsi="Arial" w:cs="Arial"/>
          <w:sz w:val="22"/>
          <w:szCs w:val="22"/>
          <w:lang w:val="lt-LT"/>
        </w:rPr>
        <w:t>.</w:t>
      </w:r>
    </w:p>
    <w:p w14:paraId="4A770779" w14:textId="77777777" w:rsidR="008807CC" w:rsidRPr="005F4427" w:rsidRDefault="008807CC" w:rsidP="005F67D5">
      <w:pPr>
        <w:pStyle w:val="ListParagraph"/>
        <w:numPr>
          <w:ilvl w:val="0"/>
          <w:numId w:val="12"/>
        </w:numPr>
        <w:ind w:left="851" w:hanging="567"/>
        <w:jc w:val="both"/>
        <w:rPr>
          <w:rFonts w:ascii="Arial" w:hAnsi="Arial" w:cs="Arial"/>
          <w:sz w:val="22"/>
          <w:szCs w:val="22"/>
          <w:lang w:val="lt-LT"/>
        </w:rPr>
      </w:pPr>
      <w:r w:rsidRPr="003067BC">
        <w:rPr>
          <w:rFonts w:ascii="Arial" w:hAnsi="Arial" w:cs="Arial"/>
          <w:sz w:val="22"/>
          <w:szCs w:val="22"/>
          <w:lang w:val="lt-LT"/>
        </w:rPr>
        <w:t>Techninio darbo projekto</w:t>
      </w:r>
      <w:r w:rsidRPr="005F4427">
        <w:rPr>
          <w:rFonts w:ascii="Arial" w:hAnsi="Arial" w:cs="Arial"/>
          <w:sz w:val="22"/>
          <w:szCs w:val="22"/>
          <w:lang w:val="lt-LT"/>
        </w:rPr>
        <w:t xml:space="preserve"> aiškinamuosiuose raštuose turi būti numatyta, kad parengto darbo projekto kiekvienos projekto dalies (bylos) sudėtyje turi būti detalūs dokumentacijos sąrašai, kurie bus teikiami atliktų darbų techniniam įvertinimui bei projekto užbaigimui, vadovaujantis LITGRID AB patvirtintu 2022-12-16 22NU-473 nurodymu „Perdavimo tinklo objekto statybos/rekonstravimo dokumentacijos aprašas“ (</w:t>
      </w:r>
      <w:r w:rsidRPr="005F67D5">
        <w:rPr>
          <w:rFonts w:ascii="Arial" w:hAnsi="Arial" w:cs="Arial"/>
          <w:sz w:val="22"/>
          <w:szCs w:val="22"/>
          <w:lang w:val="lt-LT"/>
        </w:rPr>
        <w:t>Priedas Nr. 2</w:t>
      </w:r>
      <w:r w:rsidRPr="005F4427">
        <w:rPr>
          <w:rFonts w:ascii="Arial" w:hAnsi="Arial" w:cs="Arial"/>
          <w:sz w:val="22"/>
          <w:szCs w:val="22"/>
          <w:lang w:val="lt-LT"/>
        </w:rPr>
        <w:t>). Detalūs dokumentacijos sąrašai turi būti suderinti su Užsakovu.</w:t>
      </w:r>
    </w:p>
    <w:p w14:paraId="295CF4B2" w14:textId="77777777" w:rsidR="004D7950" w:rsidRPr="005F4427" w:rsidRDefault="004D7950" w:rsidP="005F67D5">
      <w:pPr>
        <w:pStyle w:val="ListParagraph"/>
        <w:numPr>
          <w:ilvl w:val="0"/>
          <w:numId w:val="12"/>
        </w:numPr>
        <w:ind w:left="851" w:hanging="567"/>
        <w:jc w:val="both"/>
        <w:rPr>
          <w:rFonts w:ascii="Arial" w:hAnsi="Arial" w:cs="Arial"/>
          <w:sz w:val="22"/>
          <w:szCs w:val="22"/>
          <w:lang w:val="lt-LT"/>
        </w:rPr>
      </w:pPr>
      <w:r w:rsidRPr="005F4427">
        <w:rPr>
          <w:rFonts w:ascii="Arial" w:hAnsi="Arial" w:cs="Arial"/>
          <w:sz w:val="22"/>
          <w:szCs w:val="22"/>
          <w:lang w:val="lt-LT"/>
        </w:rPr>
        <w:t>Projektuotojas, sudarydamas darbų vykdymo etapus, vadovaujasi principu, jog veikiantys elektros įrenginiai būtų atjungiami minimaliomis apimtimis ir terminais. Projektuotojas, sudarydamas darbų vykdymo eiliškumą, vadovaujasi:</w:t>
      </w:r>
    </w:p>
    <w:p w14:paraId="2D682522" w14:textId="77777777" w:rsidR="004D7950" w:rsidRPr="005F4427" w:rsidRDefault="004D7950" w:rsidP="005F67D5">
      <w:pPr>
        <w:pStyle w:val="ListParagraph"/>
        <w:numPr>
          <w:ilvl w:val="0"/>
          <w:numId w:val="13"/>
        </w:numPr>
        <w:jc w:val="both"/>
        <w:rPr>
          <w:rFonts w:ascii="Arial" w:hAnsi="Arial" w:cs="Arial"/>
          <w:vanish/>
          <w:sz w:val="22"/>
          <w:szCs w:val="22"/>
          <w:lang w:val="lt-LT"/>
        </w:rPr>
      </w:pPr>
    </w:p>
    <w:p w14:paraId="11E37BE1" w14:textId="77777777" w:rsidR="00A956F8" w:rsidRPr="005F4427" w:rsidRDefault="00A956F8" w:rsidP="005F67D5">
      <w:pPr>
        <w:pStyle w:val="ListParagraph"/>
        <w:numPr>
          <w:ilvl w:val="0"/>
          <w:numId w:val="14"/>
        </w:numPr>
        <w:jc w:val="both"/>
        <w:rPr>
          <w:rFonts w:ascii="Arial" w:hAnsi="Arial" w:cs="Arial"/>
          <w:vanish/>
          <w:sz w:val="22"/>
          <w:szCs w:val="22"/>
          <w:lang w:val="lt-LT"/>
        </w:rPr>
      </w:pPr>
    </w:p>
    <w:p w14:paraId="21444165" w14:textId="77777777" w:rsidR="00A956F8" w:rsidRPr="005F4427" w:rsidRDefault="00A956F8" w:rsidP="005F67D5">
      <w:pPr>
        <w:pStyle w:val="ListParagraph"/>
        <w:numPr>
          <w:ilvl w:val="0"/>
          <w:numId w:val="14"/>
        </w:numPr>
        <w:jc w:val="both"/>
        <w:rPr>
          <w:rFonts w:ascii="Arial" w:hAnsi="Arial" w:cs="Arial"/>
          <w:vanish/>
          <w:sz w:val="22"/>
          <w:szCs w:val="22"/>
          <w:lang w:val="lt-LT"/>
        </w:rPr>
      </w:pPr>
    </w:p>
    <w:p w14:paraId="1BFA5715" w14:textId="77777777" w:rsidR="00A956F8" w:rsidRPr="005F4427" w:rsidRDefault="00A956F8" w:rsidP="005F67D5">
      <w:pPr>
        <w:pStyle w:val="ListParagraph"/>
        <w:numPr>
          <w:ilvl w:val="0"/>
          <w:numId w:val="14"/>
        </w:numPr>
        <w:jc w:val="both"/>
        <w:rPr>
          <w:rFonts w:ascii="Arial" w:hAnsi="Arial" w:cs="Arial"/>
          <w:vanish/>
          <w:sz w:val="22"/>
          <w:szCs w:val="22"/>
          <w:lang w:val="lt-LT"/>
        </w:rPr>
      </w:pPr>
    </w:p>
    <w:p w14:paraId="7F6723BB" w14:textId="77777777" w:rsidR="00A956F8" w:rsidRPr="005F4427" w:rsidRDefault="00A956F8" w:rsidP="005F67D5">
      <w:pPr>
        <w:pStyle w:val="ListParagraph"/>
        <w:numPr>
          <w:ilvl w:val="1"/>
          <w:numId w:val="14"/>
        </w:numPr>
        <w:jc w:val="both"/>
        <w:rPr>
          <w:rFonts w:ascii="Arial" w:hAnsi="Arial" w:cs="Arial"/>
          <w:vanish/>
          <w:sz w:val="22"/>
          <w:szCs w:val="22"/>
          <w:lang w:val="lt-LT"/>
        </w:rPr>
      </w:pPr>
    </w:p>
    <w:p w14:paraId="5B4CA6D6" w14:textId="77777777" w:rsidR="00A956F8" w:rsidRPr="005F4427" w:rsidRDefault="00A956F8" w:rsidP="005F67D5">
      <w:pPr>
        <w:pStyle w:val="ListParagraph"/>
        <w:numPr>
          <w:ilvl w:val="1"/>
          <w:numId w:val="14"/>
        </w:numPr>
        <w:jc w:val="both"/>
        <w:rPr>
          <w:rFonts w:ascii="Arial" w:hAnsi="Arial" w:cs="Arial"/>
          <w:vanish/>
          <w:sz w:val="22"/>
          <w:szCs w:val="22"/>
          <w:lang w:val="lt-LT"/>
        </w:rPr>
      </w:pPr>
    </w:p>
    <w:p w14:paraId="491ACC5F" w14:textId="77777777" w:rsidR="00A956F8" w:rsidRPr="005F4427" w:rsidRDefault="00A956F8" w:rsidP="005F67D5">
      <w:pPr>
        <w:pStyle w:val="ListParagraph"/>
        <w:numPr>
          <w:ilvl w:val="1"/>
          <w:numId w:val="14"/>
        </w:numPr>
        <w:jc w:val="both"/>
        <w:rPr>
          <w:rFonts w:ascii="Arial" w:hAnsi="Arial" w:cs="Arial"/>
          <w:vanish/>
          <w:sz w:val="22"/>
          <w:szCs w:val="22"/>
          <w:lang w:val="lt-LT"/>
        </w:rPr>
      </w:pPr>
    </w:p>
    <w:p w14:paraId="5E4B3C4D" w14:textId="77777777" w:rsidR="00A956F8" w:rsidRPr="005F4427" w:rsidRDefault="00A956F8" w:rsidP="005F67D5">
      <w:pPr>
        <w:pStyle w:val="ListParagraph"/>
        <w:numPr>
          <w:ilvl w:val="1"/>
          <w:numId w:val="14"/>
        </w:numPr>
        <w:jc w:val="both"/>
        <w:rPr>
          <w:rFonts w:ascii="Arial" w:hAnsi="Arial" w:cs="Arial"/>
          <w:vanish/>
          <w:sz w:val="22"/>
          <w:szCs w:val="22"/>
          <w:lang w:val="lt-LT"/>
        </w:rPr>
      </w:pPr>
    </w:p>
    <w:p w14:paraId="6DFD835B" w14:textId="77777777" w:rsidR="00A956F8" w:rsidRPr="005F4427" w:rsidRDefault="00A956F8" w:rsidP="005F67D5">
      <w:pPr>
        <w:pStyle w:val="ListParagraph"/>
        <w:numPr>
          <w:ilvl w:val="1"/>
          <w:numId w:val="14"/>
        </w:numPr>
        <w:jc w:val="both"/>
        <w:rPr>
          <w:rFonts w:ascii="Arial" w:hAnsi="Arial" w:cs="Arial"/>
          <w:vanish/>
          <w:sz w:val="22"/>
          <w:szCs w:val="22"/>
          <w:lang w:val="lt-LT"/>
        </w:rPr>
      </w:pPr>
    </w:p>
    <w:p w14:paraId="29126106" w14:textId="77777777" w:rsidR="00A956F8" w:rsidRPr="005F4427" w:rsidRDefault="00A956F8" w:rsidP="005F67D5">
      <w:pPr>
        <w:pStyle w:val="ListParagraph"/>
        <w:numPr>
          <w:ilvl w:val="1"/>
          <w:numId w:val="14"/>
        </w:numPr>
        <w:jc w:val="both"/>
        <w:rPr>
          <w:rFonts w:ascii="Arial" w:hAnsi="Arial" w:cs="Arial"/>
          <w:vanish/>
          <w:sz w:val="22"/>
          <w:szCs w:val="22"/>
          <w:lang w:val="lt-LT"/>
        </w:rPr>
      </w:pPr>
    </w:p>
    <w:p w14:paraId="2852A91B" w14:textId="77777777" w:rsidR="00A956F8" w:rsidRPr="005F4427" w:rsidRDefault="00A956F8" w:rsidP="005F67D5">
      <w:pPr>
        <w:pStyle w:val="ListParagraph"/>
        <w:numPr>
          <w:ilvl w:val="1"/>
          <w:numId w:val="14"/>
        </w:numPr>
        <w:jc w:val="both"/>
        <w:rPr>
          <w:rFonts w:ascii="Arial" w:hAnsi="Arial" w:cs="Arial"/>
          <w:vanish/>
          <w:sz w:val="22"/>
          <w:szCs w:val="22"/>
          <w:lang w:val="lt-LT"/>
        </w:rPr>
      </w:pPr>
    </w:p>
    <w:p w14:paraId="33EDADC9" w14:textId="77777777" w:rsidR="00A956F8" w:rsidRPr="005F4427" w:rsidRDefault="00A956F8" w:rsidP="005F67D5">
      <w:pPr>
        <w:pStyle w:val="ListParagraph"/>
        <w:numPr>
          <w:ilvl w:val="1"/>
          <w:numId w:val="14"/>
        </w:numPr>
        <w:jc w:val="both"/>
        <w:rPr>
          <w:rFonts w:ascii="Arial" w:hAnsi="Arial" w:cs="Arial"/>
          <w:vanish/>
          <w:sz w:val="22"/>
          <w:szCs w:val="22"/>
          <w:lang w:val="lt-LT"/>
        </w:rPr>
      </w:pPr>
    </w:p>
    <w:p w14:paraId="2BF85635" w14:textId="77777777" w:rsidR="00A956F8" w:rsidRPr="005F4427" w:rsidRDefault="00A956F8" w:rsidP="005F67D5">
      <w:pPr>
        <w:pStyle w:val="ListParagraph"/>
        <w:numPr>
          <w:ilvl w:val="1"/>
          <w:numId w:val="14"/>
        </w:numPr>
        <w:jc w:val="both"/>
        <w:rPr>
          <w:rFonts w:ascii="Arial" w:hAnsi="Arial" w:cs="Arial"/>
          <w:vanish/>
          <w:sz w:val="22"/>
          <w:szCs w:val="22"/>
          <w:lang w:val="lt-LT"/>
        </w:rPr>
      </w:pPr>
    </w:p>
    <w:p w14:paraId="0D4E2582" w14:textId="77777777" w:rsidR="00A956F8" w:rsidRPr="005F4427" w:rsidRDefault="00A956F8" w:rsidP="005F67D5">
      <w:pPr>
        <w:pStyle w:val="ListParagraph"/>
        <w:numPr>
          <w:ilvl w:val="1"/>
          <w:numId w:val="14"/>
        </w:numPr>
        <w:jc w:val="both"/>
        <w:rPr>
          <w:rFonts w:ascii="Arial" w:hAnsi="Arial" w:cs="Arial"/>
          <w:vanish/>
          <w:sz w:val="22"/>
          <w:szCs w:val="22"/>
          <w:lang w:val="lt-LT"/>
        </w:rPr>
      </w:pPr>
    </w:p>
    <w:p w14:paraId="7D697643" w14:textId="77777777" w:rsidR="00A956F8" w:rsidRPr="005F4427" w:rsidRDefault="00A956F8" w:rsidP="005F67D5">
      <w:pPr>
        <w:pStyle w:val="ListParagraph"/>
        <w:numPr>
          <w:ilvl w:val="1"/>
          <w:numId w:val="14"/>
        </w:numPr>
        <w:jc w:val="both"/>
        <w:rPr>
          <w:rFonts w:ascii="Arial" w:hAnsi="Arial" w:cs="Arial"/>
          <w:vanish/>
          <w:sz w:val="22"/>
          <w:szCs w:val="22"/>
          <w:lang w:val="lt-LT"/>
        </w:rPr>
      </w:pPr>
    </w:p>
    <w:p w14:paraId="3D2F9F80" w14:textId="77777777" w:rsidR="00A956F8" w:rsidRPr="005F4427" w:rsidRDefault="00A956F8" w:rsidP="005F67D5">
      <w:pPr>
        <w:pStyle w:val="ListParagraph"/>
        <w:numPr>
          <w:ilvl w:val="1"/>
          <w:numId w:val="14"/>
        </w:numPr>
        <w:jc w:val="both"/>
        <w:rPr>
          <w:rFonts w:ascii="Arial" w:hAnsi="Arial" w:cs="Arial"/>
          <w:vanish/>
          <w:sz w:val="22"/>
          <w:szCs w:val="22"/>
          <w:lang w:val="lt-LT"/>
        </w:rPr>
      </w:pPr>
    </w:p>
    <w:p w14:paraId="0A437F53" w14:textId="77777777" w:rsidR="00A956F8" w:rsidRPr="005F4427" w:rsidRDefault="00A956F8" w:rsidP="005F67D5">
      <w:pPr>
        <w:pStyle w:val="ListParagraph"/>
        <w:numPr>
          <w:ilvl w:val="1"/>
          <w:numId w:val="14"/>
        </w:numPr>
        <w:jc w:val="both"/>
        <w:rPr>
          <w:rFonts w:ascii="Arial" w:hAnsi="Arial" w:cs="Arial"/>
          <w:vanish/>
          <w:sz w:val="22"/>
          <w:szCs w:val="22"/>
          <w:lang w:val="lt-LT"/>
        </w:rPr>
      </w:pPr>
    </w:p>
    <w:p w14:paraId="543FF464" w14:textId="77777777" w:rsidR="00A956F8" w:rsidRPr="005F4427" w:rsidRDefault="00A956F8" w:rsidP="005F67D5">
      <w:pPr>
        <w:pStyle w:val="ListParagraph"/>
        <w:numPr>
          <w:ilvl w:val="1"/>
          <w:numId w:val="14"/>
        </w:numPr>
        <w:jc w:val="both"/>
        <w:rPr>
          <w:rFonts w:ascii="Arial" w:hAnsi="Arial" w:cs="Arial"/>
          <w:vanish/>
          <w:sz w:val="22"/>
          <w:szCs w:val="22"/>
          <w:lang w:val="lt-LT"/>
        </w:rPr>
      </w:pPr>
    </w:p>
    <w:p w14:paraId="0087E733" w14:textId="77777777" w:rsidR="00A956F8" w:rsidRPr="005F4427" w:rsidRDefault="00A956F8" w:rsidP="005F67D5">
      <w:pPr>
        <w:pStyle w:val="ListParagraph"/>
        <w:numPr>
          <w:ilvl w:val="1"/>
          <w:numId w:val="14"/>
        </w:numPr>
        <w:jc w:val="both"/>
        <w:rPr>
          <w:rFonts w:ascii="Arial" w:hAnsi="Arial" w:cs="Arial"/>
          <w:vanish/>
          <w:sz w:val="22"/>
          <w:szCs w:val="22"/>
          <w:lang w:val="lt-LT"/>
        </w:rPr>
      </w:pPr>
    </w:p>
    <w:p w14:paraId="115B5C8C" w14:textId="77777777" w:rsidR="00A956F8" w:rsidRPr="005F4427" w:rsidRDefault="00A956F8" w:rsidP="005F67D5">
      <w:pPr>
        <w:pStyle w:val="ListParagraph"/>
        <w:numPr>
          <w:ilvl w:val="1"/>
          <w:numId w:val="14"/>
        </w:numPr>
        <w:jc w:val="both"/>
        <w:rPr>
          <w:rFonts w:ascii="Arial" w:hAnsi="Arial" w:cs="Arial"/>
          <w:vanish/>
          <w:sz w:val="22"/>
          <w:szCs w:val="22"/>
          <w:lang w:val="lt-LT"/>
        </w:rPr>
      </w:pPr>
    </w:p>
    <w:p w14:paraId="2D69AB92" w14:textId="77777777" w:rsidR="00A956F8" w:rsidRPr="005F4427" w:rsidRDefault="00A956F8" w:rsidP="005F67D5">
      <w:pPr>
        <w:pStyle w:val="ListParagraph"/>
        <w:numPr>
          <w:ilvl w:val="1"/>
          <w:numId w:val="14"/>
        </w:numPr>
        <w:jc w:val="both"/>
        <w:rPr>
          <w:rFonts w:ascii="Arial" w:hAnsi="Arial" w:cs="Arial"/>
          <w:vanish/>
          <w:sz w:val="22"/>
          <w:szCs w:val="22"/>
          <w:lang w:val="lt-LT"/>
        </w:rPr>
      </w:pPr>
    </w:p>
    <w:p w14:paraId="5DCF67B8" w14:textId="77777777" w:rsidR="00A956F8" w:rsidRPr="005F4427" w:rsidRDefault="00A956F8" w:rsidP="005F67D5">
      <w:pPr>
        <w:pStyle w:val="ListParagraph"/>
        <w:numPr>
          <w:ilvl w:val="1"/>
          <w:numId w:val="14"/>
        </w:numPr>
        <w:jc w:val="both"/>
        <w:rPr>
          <w:rFonts w:ascii="Arial" w:hAnsi="Arial" w:cs="Arial"/>
          <w:vanish/>
          <w:sz w:val="22"/>
          <w:szCs w:val="22"/>
          <w:lang w:val="lt-LT"/>
        </w:rPr>
      </w:pPr>
    </w:p>
    <w:p w14:paraId="1CE8B666" w14:textId="77777777" w:rsidR="00A956F8" w:rsidRPr="005F4427" w:rsidRDefault="00A956F8" w:rsidP="005F67D5">
      <w:pPr>
        <w:pStyle w:val="ListParagraph"/>
        <w:numPr>
          <w:ilvl w:val="1"/>
          <w:numId w:val="14"/>
        </w:numPr>
        <w:jc w:val="both"/>
        <w:rPr>
          <w:rFonts w:ascii="Arial" w:hAnsi="Arial" w:cs="Arial"/>
          <w:vanish/>
          <w:sz w:val="22"/>
          <w:szCs w:val="22"/>
          <w:lang w:val="lt-LT"/>
        </w:rPr>
      </w:pPr>
    </w:p>
    <w:p w14:paraId="690F0F85" w14:textId="77777777" w:rsidR="00744BA7" w:rsidRPr="005F4427" w:rsidRDefault="00744BA7" w:rsidP="005F67D5">
      <w:pPr>
        <w:pStyle w:val="ListParagraph"/>
        <w:numPr>
          <w:ilvl w:val="2"/>
          <w:numId w:val="14"/>
        </w:numPr>
        <w:ind w:left="1134" w:hanging="850"/>
        <w:jc w:val="both"/>
        <w:rPr>
          <w:rFonts w:ascii="Arial" w:hAnsi="Arial" w:cs="Arial"/>
          <w:sz w:val="22"/>
          <w:szCs w:val="22"/>
          <w:lang w:val="lt-LT"/>
        </w:rPr>
      </w:pPr>
      <w:r w:rsidRPr="005F4427">
        <w:rPr>
          <w:rFonts w:ascii="Arial" w:hAnsi="Arial" w:cs="Arial"/>
          <w:sz w:val="22"/>
          <w:szCs w:val="22"/>
          <w:lang w:val="lt-LT"/>
        </w:rPr>
        <w:t>išskirti darbus (įskaitant ir darbus kitose susijusiose TP), kurie atliekami be įtampos atjungimo, su įtampos atjungimu nurodant atjungimų apimtis ir trukmes;</w:t>
      </w:r>
    </w:p>
    <w:p w14:paraId="36D4667B" w14:textId="59546B43" w:rsidR="00744BA7" w:rsidRPr="005F4427" w:rsidRDefault="00744BA7" w:rsidP="005F67D5">
      <w:pPr>
        <w:pStyle w:val="ListParagraph"/>
        <w:numPr>
          <w:ilvl w:val="2"/>
          <w:numId w:val="14"/>
        </w:numPr>
        <w:ind w:left="1134" w:hanging="850"/>
        <w:jc w:val="both"/>
        <w:rPr>
          <w:rFonts w:ascii="Arial" w:hAnsi="Arial" w:cs="Arial"/>
          <w:sz w:val="22"/>
          <w:szCs w:val="22"/>
          <w:lang w:val="lt-LT"/>
        </w:rPr>
      </w:pPr>
      <w:r w:rsidRPr="005F4427">
        <w:rPr>
          <w:rFonts w:ascii="Arial" w:hAnsi="Arial" w:cs="Arial"/>
          <w:sz w:val="22"/>
          <w:szCs w:val="22"/>
          <w:lang w:val="lt-LT"/>
        </w:rPr>
        <w:t>Negalimas vienalaikis T-1 ir T-2 atjungimas;</w:t>
      </w:r>
    </w:p>
    <w:p w14:paraId="016D8AB8" w14:textId="620DF6E6" w:rsidR="00744BA7" w:rsidRPr="005F4427" w:rsidRDefault="00744BA7" w:rsidP="005F67D5">
      <w:pPr>
        <w:pStyle w:val="ListParagraph"/>
        <w:numPr>
          <w:ilvl w:val="2"/>
          <w:numId w:val="14"/>
        </w:numPr>
        <w:ind w:left="1134" w:hanging="850"/>
        <w:jc w:val="both"/>
        <w:rPr>
          <w:rFonts w:ascii="Arial" w:hAnsi="Arial" w:cs="Arial"/>
          <w:sz w:val="22"/>
          <w:szCs w:val="22"/>
          <w:lang w:val="lt-LT"/>
        </w:rPr>
      </w:pPr>
      <w:r w:rsidRPr="005F4427">
        <w:rPr>
          <w:rFonts w:ascii="Arial" w:hAnsi="Arial" w:cs="Arial"/>
          <w:sz w:val="22"/>
          <w:szCs w:val="22"/>
          <w:lang w:val="lt-LT"/>
        </w:rPr>
        <w:t xml:space="preserve">Negalimas </w:t>
      </w:r>
      <w:r w:rsidR="00A34CDB" w:rsidRPr="005F4427">
        <w:rPr>
          <w:rFonts w:ascii="Arial" w:hAnsi="Arial" w:cs="Arial"/>
          <w:sz w:val="22"/>
          <w:szCs w:val="22"/>
          <w:lang w:val="lt-LT"/>
        </w:rPr>
        <w:t>Š1-110 ir Š2-110</w:t>
      </w:r>
      <w:r w:rsidRPr="005F4427">
        <w:rPr>
          <w:rFonts w:ascii="Arial" w:hAnsi="Arial" w:cs="Arial"/>
          <w:sz w:val="22"/>
          <w:szCs w:val="22"/>
          <w:lang w:val="lt-LT"/>
        </w:rPr>
        <w:t xml:space="preserve"> šynų atjungimas vienu metu;</w:t>
      </w:r>
    </w:p>
    <w:p w14:paraId="340F5051" w14:textId="52109036" w:rsidR="00A34CDB" w:rsidRPr="005F4427" w:rsidRDefault="00A34CDB" w:rsidP="005F67D5">
      <w:pPr>
        <w:pStyle w:val="ListParagraph"/>
        <w:numPr>
          <w:ilvl w:val="2"/>
          <w:numId w:val="14"/>
        </w:numPr>
        <w:ind w:left="1134" w:hanging="850"/>
        <w:jc w:val="both"/>
        <w:rPr>
          <w:rFonts w:ascii="Arial" w:hAnsi="Arial" w:cs="Arial"/>
          <w:sz w:val="22"/>
          <w:szCs w:val="22"/>
          <w:lang w:val="lt-LT"/>
        </w:rPr>
      </w:pPr>
      <w:r w:rsidRPr="005F4427">
        <w:rPr>
          <w:rFonts w:ascii="Arial" w:hAnsi="Arial" w:cs="Arial"/>
          <w:sz w:val="22"/>
          <w:szCs w:val="22"/>
          <w:lang w:val="lt-LT"/>
        </w:rPr>
        <w:t xml:space="preserve">Negalimas vienalaikis 110 </w:t>
      </w:r>
      <w:proofErr w:type="spellStart"/>
      <w:r w:rsidRPr="005F4427">
        <w:rPr>
          <w:rFonts w:ascii="Arial" w:hAnsi="Arial" w:cs="Arial"/>
          <w:sz w:val="22"/>
          <w:szCs w:val="22"/>
          <w:lang w:val="lt-LT"/>
        </w:rPr>
        <w:t>kV</w:t>
      </w:r>
      <w:proofErr w:type="spellEnd"/>
      <w:r w:rsidRPr="005F4427">
        <w:rPr>
          <w:rFonts w:ascii="Arial" w:hAnsi="Arial" w:cs="Arial"/>
          <w:sz w:val="22"/>
          <w:szCs w:val="22"/>
          <w:lang w:val="lt-LT"/>
        </w:rPr>
        <w:t xml:space="preserve"> OL Petrašiūnų E-Aleksotas ir </w:t>
      </w:r>
      <w:r w:rsidR="00BA514D">
        <w:rPr>
          <w:rFonts w:ascii="Arial" w:hAnsi="Arial" w:cs="Arial"/>
          <w:sz w:val="22"/>
          <w:szCs w:val="22"/>
          <w:lang w:val="lt-LT"/>
        </w:rPr>
        <w:t>K</w:t>
      </w:r>
      <w:r w:rsidRPr="005F4427">
        <w:rPr>
          <w:rFonts w:ascii="Arial" w:hAnsi="Arial" w:cs="Arial"/>
          <w:sz w:val="22"/>
          <w:szCs w:val="22"/>
          <w:lang w:val="lt-LT"/>
        </w:rPr>
        <w:t>auno HE-Aleksotas atjungimas vienu metu</w:t>
      </w:r>
    </w:p>
    <w:p w14:paraId="78BCF909" w14:textId="5C27D60C" w:rsidR="00744BA7" w:rsidRPr="005F4427" w:rsidRDefault="00744BA7" w:rsidP="005F67D5">
      <w:pPr>
        <w:pStyle w:val="ListParagraph"/>
        <w:numPr>
          <w:ilvl w:val="2"/>
          <w:numId w:val="14"/>
        </w:numPr>
        <w:ind w:left="1134" w:hanging="850"/>
        <w:jc w:val="both"/>
        <w:rPr>
          <w:rFonts w:ascii="Arial" w:hAnsi="Arial" w:cs="Arial"/>
          <w:sz w:val="22"/>
          <w:szCs w:val="22"/>
          <w:lang w:val="lt-LT"/>
        </w:rPr>
      </w:pPr>
      <w:r w:rsidRPr="005F4427">
        <w:rPr>
          <w:rFonts w:ascii="Arial" w:hAnsi="Arial" w:cs="Arial"/>
          <w:sz w:val="22"/>
          <w:szCs w:val="22"/>
          <w:lang w:val="lt-LT"/>
        </w:rPr>
        <w:t>Visi atjungimai ir darbai turės būti priderinti prie vykstančių perdavimo tinklo rekonstrukcijų ir jų atjungimų, tai bus daroma derinant darbų-atjungimų grafiką:</w:t>
      </w:r>
    </w:p>
    <w:p w14:paraId="3917A074" w14:textId="47163BD8" w:rsidR="00744BA7" w:rsidRPr="005F4427" w:rsidRDefault="00A34CDB" w:rsidP="005F67D5">
      <w:pPr>
        <w:pStyle w:val="ListParagraph"/>
        <w:numPr>
          <w:ilvl w:val="3"/>
          <w:numId w:val="14"/>
        </w:numPr>
        <w:tabs>
          <w:tab w:val="left" w:pos="1843"/>
        </w:tabs>
        <w:ind w:left="1276" w:hanging="992"/>
        <w:jc w:val="both"/>
        <w:rPr>
          <w:rFonts w:ascii="Arial" w:hAnsi="Arial" w:cs="Arial"/>
          <w:sz w:val="22"/>
          <w:szCs w:val="22"/>
          <w:lang w:val="lt-LT"/>
        </w:rPr>
      </w:pPr>
      <w:bookmarkStart w:id="14" w:name="_Hlk175822818"/>
      <w:r w:rsidRPr="005F4427">
        <w:rPr>
          <w:rFonts w:ascii="Arial" w:hAnsi="Arial" w:cs="Arial"/>
          <w:sz w:val="22"/>
          <w:szCs w:val="22"/>
          <w:lang w:val="lt-LT"/>
        </w:rPr>
        <w:t xml:space="preserve">110/10 </w:t>
      </w:r>
      <w:proofErr w:type="spellStart"/>
      <w:r w:rsidRPr="005F4427">
        <w:rPr>
          <w:rFonts w:ascii="Arial" w:hAnsi="Arial" w:cs="Arial"/>
          <w:sz w:val="22"/>
          <w:szCs w:val="22"/>
          <w:lang w:val="lt-LT"/>
        </w:rPr>
        <w:t>kV</w:t>
      </w:r>
      <w:proofErr w:type="spellEnd"/>
      <w:r w:rsidRPr="005F4427">
        <w:rPr>
          <w:rFonts w:ascii="Arial" w:hAnsi="Arial" w:cs="Arial"/>
          <w:sz w:val="22"/>
          <w:szCs w:val="22"/>
          <w:lang w:val="lt-LT"/>
        </w:rPr>
        <w:t xml:space="preserve"> Vilijampolės </w:t>
      </w:r>
      <w:r w:rsidR="00744BA7" w:rsidRPr="005F4427">
        <w:rPr>
          <w:rFonts w:ascii="Arial" w:hAnsi="Arial" w:cs="Arial"/>
          <w:sz w:val="22"/>
          <w:szCs w:val="22"/>
          <w:lang w:val="lt-LT"/>
        </w:rPr>
        <w:t>TP</w:t>
      </w:r>
      <w:r w:rsidRPr="005F4427">
        <w:rPr>
          <w:rFonts w:ascii="Arial" w:hAnsi="Arial" w:cs="Arial"/>
          <w:sz w:val="22"/>
          <w:szCs w:val="22"/>
          <w:lang w:val="lt-LT"/>
        </w:rPr>
        <w:t xml:space="preserve"> arba 110/35/10 </w:t>
      </w:r>
      <w:proofErr w:type="spellStart"/>
      <w:r w:rsidRPr="005F4427">
        <w:rPr>
          <w:rFonts w:ascii="Arial" w:hAnsi="Arial" w:cs="Arial"/>
          <w:sz w:val="22"/>
          <w:szCs w:val="22"/>
          <w:lang w:val="lt-LT"/>
        </w:rPr>
        <w:t>kV</w:t>
      </w:r>
      <w:proofErr w:type="spellEnd"/>
      <w:r w:rsidRPr="005F4427">
        <w:rPr>
          <w:rFonts w:ascii="Arial" w:hAnsi="Arial" w:cs="Arial"/>
          <w:sz w:val="22"/>
          <w:szCs w:val="22"/>
          <w:lang w:val="lt-LT"/>
        </w:rPr>
        <w:t xml:space="preserve"> Eigulių TP</w:t>
      </w:r>
      <w:r w:rsidR="00744BA7" w:rsidRPr="005F4427">
        <w:rPr>
          <w:rFonts w:ascii="Arial" w:hAnsi="Arial" w:cs="Arial"/>
          <w:sz w:val="22"/>
          <w:szCs w:val="22"/>
          <w:lang w:val="lt-LT"/>
        </w:rPr>
        <w:t xml:space="preserve"> rekonstrukcija</w:t>
      </w:r>
      <w:bookmarkEnd w:id="14"/>
      <w:r w:rsidR="00744BA7" w:rsidRPr="005F4427">
        <w:rPr>
          <w:rFonts w:ascii="Arial" w:hAnsi="Arial" w:cs="Arial"/>
          <w:sz w:val="22"/>
          <w:szCs w:val="22"/>
          <w:lang w:val="lt-LT"/>
        </w:rPr>
        <w:t>;</w:t>
      </w:r>
    </w:p>
    <w:p w14:paraId="3781DD3C" w14:textId="3E69F381" w:rsidR="00744BA7" w:rsidRPr="005F4427" w:rsidRDefault="00A34CDB" w:rsidP="005F67D5">
      <w:pPr>
        <w:pStyle w:val="ListParagraph"/>
        <w:numPr>
          <w:ilvl w:val="3"/>
          <w:numId w:val="14"/>
        </w:numPr>
        <w:tabs>
          <w:tab w:val="left" w:pos="1843"/>
        </w:tabs>
        <w:ind w:left="1276" w:hanging="992"/>
        <w:jc w:val="both"/>
        <w:rPr>
          <w:rFonts w:ascii="Arial" w:hAnsi="Arial" w:cs="Arial"/>
          <w:sz w:val="22"/>
          <w:szCs w:val="22"/>
          <w:lang w:val="lt-LT"/>
        </w:rPr>
      </w:pPr>
      <w:r w:rsidRPr="005F4427">
        <w:rPr>
          <w:rFonts w:ascii="Arial" w:hAnsi="Arial" w:cs="Arial"/>
          <w:sz w:val="22"/>
          <w:szCs w:val="22"/>
          <w:lang w:val="lt-LT"/>
        </w:rPr>
        <w:t xml:space="preserve">330/110/10 Kauno </w:t>
      </w:r>
      <w:r w:rsidR="00744BA7" w:rsidRPr="005F4427">
        <w:rPr>
          <w:rFonts w:ascii="Arial" w:hAnsi="Arial" w:cs="Arial"/>
          <w:sz w:val="22"/>
          <w:szCs w:val="22"/>
          <w:lang w:val="lt-LT"/>
        </w:rPr>
        <w:t xml:space="preserve">TP </w:t>
      </w:r>
      <w:r w:rsidRPr="005F4427">
        <w:rPr>
          <w:rFonts w:ascii="Arial" w:hAnsi="Arial" w:cs="Arial"/>
          <w:sz w:val="22"/>
          <w:szCs w:val="22"/>
          <w:lang w:val="lt-LT"/>
        </w:rPr>
        <w:t xml:space="preserve">RAA/TSPĮ </w:t>
      </w:r>
      <w:r w:rsidR="00744BA7" w:rsidRPr="005F4427">
        <w:rPr>
          <w:rFonts w:ascii="Arial" w:hAnsi="Arial" w:cs="Arial"/>
          <w:sz w:val="22"/>
          <w:szCs w:val="22"/>
          <w:lang w:val="lt-LT"/>
        </w:rPr>
        <w:t>rekonstrukcija;</w:t>
      </w:r>
    </w:p>
    <w:p w14:paraId="66C50F82" w14:textId="01AF6094" w:rsidR="00744BA7" w:rsidRPr="005F4427" w:rsidRDefault="00744BA7" w:rsidP="005F67D5">
      <w:pPr>
        <w:pStyle w:val="ListParagraph"/>
        <w:numPr>
          <w:ilvl w:val="3"/>
          <w:numId w:val="14"/>
        </w:numPr>
        <w:tabs>
          <w:tab w:val="left" w:pos="1843"/>
        </w:tabs>
        <w:ind w:left="1276" w:hanging="992"/>
        <w:jc w:val="both"/>
        <w:rPr>
          <w:rFonts w:ascii="Arial" w:hAnsi="Arial" w:cs="Arial"/>
          <w:sz w:val="22"/>
          <w:szCs w:val="22"/>
          <w:lang w:val="lt-LT"/>
        </w:rPr>
      </w:pPr>
      <w:r w:rsidRPr="005F4427">
        <w:rPr>
          <w:rFonts w:ascii="Arial" w:hAnsi="Arial" w:cs="Arial"/>
          <w:sz w:val="22"/>
          <w:szCs w:val="22"/>
          <w:lang w:val="lt-LT"/>
        </w:rPr>
        <w:t xml:space="preserve">110 </w:t>
      </w:r>
      <w:proofErr w:type="spellStart"/>
      <w:r w:rsidRPr="005F4427">
        <w:rPr>
          <w:rFonts w:ascii="Arial" w:hAnsi="Arial" w:cs="Arial"/>
          <w:sz w:val="22"/>
          <w:szCs w:val="22"/>
          <w:lang w:val="lt-LT"/>
        </w:rPr>
        <w:t>kV</w:t>
      </w:r>
      <w:proofErr w:type="spellEnd"/>
      <w:r w:rsidRPr="005F4427">
        <w:rPr>
          <w:rFonts w:ascii="Arial" w:hAnsi="Arial" w:cs="Arial"/>
          <w:sz w:val="22"/>
          <w:szCs w:val="22"/>
          <w:lang w:val="lt-LT"/>
        </w:rPr>
        <w:t xml:space="preserve"> linijų rekon</w:t>
      </w:r>
      <w:r w:rsidR="00A34CDB" w:rsidRPr="005F4427">
        <w:rPr>
          <w:rFonts w:ascii="Arial" w:hAnsi="Arial" w:cs="Arial"/>
          <w:sz w:val="22"/>
          <w:szCs w:val="22"/>
          <w:lang w:val="lt-LT"/>
        </w:rPr>
        <w:t>s</w:t>
      </w:r>
      <w:r w:rsidRPr="005F4427">
        <w:rPr>
          <w:rFonts w:ascii="Arial" w:hAnsi="Arial" w:cs="Arial"/>
          <w:sz w:val="22"/>
          <w:szCs w:val="22"/>
          <w:lang w:val="lt-LT"/>
        </w:rPr>
        <w:t xml:space="preserve">travimo </w:t>
      </w:r>
      <w:r w:rsidR="00A34CDB" w:rsidRPr="005F4427">
        <w:rPr>
          <w:rFonts w:ascii="Arial" w:hAnsi="Arial" w:cs="Arial"/>
          <w:sz w:val="22"/>
          <w:szCs w:val="22"/>
          <w:lang w:val="lt-LT"/>
        </w:rPr>
        <w:t xml:space="preserve">trečiųjų šalių </w:t>
      </w:r>
      <w:r w:rsidRPr="005F4427">
        <w:rPr>
          <w:rFonts w:ascii="Arial" w:hAnsi="Arial" w:cs="Arial"/>
          <w:sz w:val="22"/>
          <w:szCs w:val="22"/>
          <w:lang w:val="lt-LT"/>
        </w:rPr>
        <w:t>projektų.</w:t>
      </w:r>
    </w:p>
    <w:p w14:paraId="7BCBA991" w14:textId="77777777" w:rsidR="005A123C" w:rsidRPr="005F4427" w:rsidRDefault="005A123C" w:rsidP="005F67D5">
      <w:pPr>
        <w:pStyle w:val="ListParagraph"/>
        <w:numPr>
          <w:ilvl w:val="1"/>
          <w:numId w:val="14"/>
        </w:numPr>
        <w:ind w:left="851" w:hanging="567"/>
        <w:jc w:val="both"/>
        <w:rPr>
          <w:rFonts w:ascii="Arial" w:hAnsi="Arial" w:cs="Arial"/>
          <w:sz w:val="22"/>
          <w:szCs w:val="22"/>
          <w:lang w:val="lt-LT"/>
        </w:rPr>
      </w:pPr>
      <w:r w:rsidRPr="003067BC">
        <w:rPr>
          <w:rFonts w:ascii="Arial" w:hAnsi="Arial" w:cs="Arial"/>
          <w:sz w:val="22"/>
          <w:szCs w:val="22"/>
          <w:lang w:val="lt-LT"/>
        </w:rPr>
        <w:t>Techniniame-darbo projekte</w:t>
      </w:r>
      <w:r w:rsidRPr="005F4427">
        <w:rPr>
          <w:rFonts w:ascii="Arial" w:hAnsi="Arial" w:cs="Arial"/>
          <w:sz w:val="22"/>
          <w:szCs w:val="22"/>
          <w:lang w:val="lt-LT"/>
        </w:rPr>
        <w:t xml:space="preserve"> pažymėti, jog rekonstrukcijos rangovas atsakingas už objekto rekonstrukcijos darbų-atjungimo grafiko parengimą bei suderinimą su AB ESO Dispečerinio valdymo departamento Režimų planavimo skyriumi (derina dalį, susijusią su skirstomojo tinklo elektros įrenginių darbo režimais – 110kV galios transformatoriai, 35kV ir žemesnės įtampos elektros perdavimo linijos ir kt.) ir PSO. Rangovas siunčia darbų-atjungimų grafiką AB ESO suderinimui, tik su PSO viza. Detalus rekonstrukcijos darbų-atjungimo grafikas turi būti suderintas ne vėliau kaip 90 k. d. iki rangos darbų pradžios objekte. Darbų-atjungimų grafiką rangovas turi atnaujinti ir iš naujo atlikti visus suderinimus pasikeitus darbų eigai ir/arba jų atlikimo terminams daugiau nei per 1 mėn. Tipinė darbų-atjungimų grafiko forma-pavyzdys pateikiama www.litgrid.eu: Tinklo plėtra &gt; Standartiniai techniniai reikalavimai &gt; Atjungimų grafikų formos.</w:t>
      </w:r>
    </w:p>
    <w:p w14:paraId="61C0990D" w14:textId="332FAD3E" w:rsidR="005A123C" w:rsidRPr="005F4427" w:rsidRDefault="005A123C" w:rsidP="005F67D5">
      <w:pPr>
        <w:pStyle w:val="ListParagraph"/>
        <w:numPr>
          <w:ilvl w:val="1"/>
          <w:numId w:val="14"/>
        </w:numPr>
        <w:ind w:left="851" w:hanging="567"/>
        <w:jc w:val="both"/>
        <w:rPr>
          <w:rFonts w:ascii="Arial" w:hAnsi="Arial" w:cs="Arial"/>
          <w:sz w:val="22"/>
          <w:szCs w:val="22"/>
          <w:lang w:val="lt-LT"/>
        </w:rPr>
      </w:pPr>
      <w:r w:rsidRPr="005F4427">
        <w:rPr>
          <w:rFonts w:ascii="Arial" w:hAnsi="Arial" w:cs="Arial"/>
          <w:sz w:val="22"/>
          <w:szCs w:val="22"/>
          <w:lang w:val="lt-LT"/>
        </w:rPr>
        <w:t xml:space="preserve">Kai PSO elektros įrenginių ar OL remontui, rekonstrukcijai būtina pilnai išjungti 110 </w:t>
      </w:r>
      <w:proofErr w:type="spellStart"/>
      <w:r w:rsidRPr="005F4427">
        <w:rPr>
          <w:rFonts w:ascii="Arial" w:hAnsi="Arial" w:cs="Arial"/>
          <w:sz w:val="22"/>
          <w:szCs w:val="22"/>
          <w:lang w:val="lt-LT"/>
        </w:rPr>
        <w:t>kV</w:t>
      </w:r>
      <w:proofErr w:type="spellEnd"/>
      <w:r w:rsidRPr="005F4427">
        <w:rPr>
          <w:rFonts w:ascii="Arial" w:hAnsi="Arial" w:cs="Arial"/>
          <w:sz w:val="22"/>
          <w:szCs w:val="22"/>
          <w:lang w:val="lt-LT"/>
        </w:rPr>
        <w:t xml:space="preserve"> įtampos transformatorių pastotę, maitinančią AB ESO elektros tinklą, būtina ne vėliau kaip 20 kalendorinių dienų prieš numatomų darbų pradžią tarpusavyje suderinti objekto atjungimų grafiką. Atskiras grafikas nereikalingas jeigu darbai buvo numatyti mėnesiniame arba rekonstrukcijos atjungimų grafikuose ir nėra ribojami arba atjungiami prie AB ESO tinklo prijungti klientai.</w:t>
      </w:r>
    </w:p>
    <w:p w14:paraId="7F7792F6" w14:textId="2904E6D6" w:rsidR="005A123C" w:rsidRPr="005F4427" w:rsidRDefault="005A123C" w:rsidP="005F67D5">
      <w:pPr>
        <w:pStyle w:val="ListParagraph"/>
        <w:numPr>
          <w:ilvl w:val="1"/>
          <w:numId w:val="14"/>
        </w:numPr>
        <w:ind w:left="851" w:hanging="567"/>
        <w:jc w:val="both"/>
        <w:rPr>
          <w:rFonts w:ascii="Arial" w:hAnsi="Arial" w:cs="Arial"/>
          <w:sz w:val="22"/>
          <w:szCs w:val="22"/>
          <w:lang w:val="lt-LT"/>
        </w:rPr>
      </w:pPr>
      <w:r w:rsidRPr="005F4427">
        <w:rPr>
          <w:rFonts w:ascii="Arial" w:hAnsi="Arial" w:cs="Arial"/>
          <w:sz w:val="22"/>
          <w:szCs w:val="22"/>
          <w:lang w:val="lt-LT"/>
        </w:rPr>
        <w:t xml:space="preserve">Kai PSO perjungimų vykdymui, būtina trumpalaikiai pilnai nukrauti 110 </w:t>
      </w:r>
      <w:proofErr w:type="spellStart"/>
      <w:r w:rsidRPr="005F4427">
        <w:rPr>
          <w:rFonts w:ascii="Arial" w:hAnsi="Arial" w:cs="Arial"/>
          <w:sz w:val="22"/>
          <w:szCs w:val="22"/>
          <w:lang w:val="lt-LT"/>
        </w:rPr>
        <w:t>kV</w:t>
      </w:r>
      <w:proofErr w:type="spellEnd"/>
      <w:r w:rsidRPr="005F4427">
        <w:rPr>
          <w:rFonts w:ascii="Arial" w:hAnsi="Arial" w:cs="Arial"/>
          <w:sz w:val="22"/>
          <w:szCs w:val="22"/>
          <w:lang w:val="lt-LT"/>
        </w:rPr>
        <w:t xml:space="preserve"> įtampos transformatorių pastotę, perjungimai turi būti atliekami apkrovos minimumo metu. Atvejais kai neplaniniam TP nukrovimui reikalingas atskiros programos parengimas ir/ar klientų, elektros energijos gamintojų informavimas, AB ESO informuoja PSO apie paruošiamųjų darbų poreikį, priimtiną atjungimo datą</w:t>
      </w:r>
    </w:p>
    <w:p w14:paraId="5DA822B4" w14:textId="65A7A483" w:rsidR="005A123C" w:rsidRPr="005F4427" w:rsidRDefault="005A123C" w:rsidP="005F67D5">
      <w:pPr>
        <w:pStyle w:val="ListParagraph"/>
        <w:numPr>
          <w:ilvl w:val="1"/>
          <w:numId w:val="14"/>
        </w:numPr>
        <w:ind w:left="851" w:hanging="567"/>
        <w:jc w:val="both"/>
        <w:rPr>
          <w:rFonts w:ascii="Arial" w:hAnsi="Arial" w:cs="Arial"/>
          <w:sz w:val="22"/>
          <w:szCs w:val="22"/>
          <w:lang w:val="lt-LT"/>
        </w:rPr>
      </w:pPr>
      <w:r w:rsidRPr="003067BC">
        <w:rPr>
          <w:rFonts w:ascii="Arial" w:hAnsi="Arial" w:cs="Arial"/>
          <w:sz w:val="22"/>
          <w:szCs w:val="22"/>
          <w:lang w:val="lt-LT"/>
        </w:rPr>
        <w:lastRenderedPageBreak/>
        <w:t>Techniniame-darbo projekte</w:t>
      </w:r>
      <w:r w:rsidRPr="005F4427">
        <w:rPr>
          <w:rFonts w:ascii="Arial" w:hAnsi="Arial" w:cs="Arial"/>
          <w:sz w:val="22"/>
          <w:szCs w:val="22"/>
          <w:lang w:val="lt-LT"/>
        </w:rPr>
        <w:t xml:space="preserve"> nurodyti, jog rangovas privalo pateikti PSO atjungimų poreikius kitiems kalendoriniams metams tokia apimtimi ir terminais: 110 </w:t>
      </w:r>
      <w:proofErr w:type="spellStart"/>
      <w:r w:rsidRPr="005F4427">
        <w:rPr>
          <w:rFonts w:ascii="Arial" w:hAnsi="Arial" w:cs="Arial"/>
          <w:sz w:val="22"/>
          <w:szCs w:val="22"/>
          <w:lang w:val="lt-LT"/>
        </w:rPr>
        <w:t>kV</w:t>
      </w:r>
      <w:proofErr w:type="spellEnd"/>
      <w:r w:rsidRPr="005F4427">
        <w:rPr>
          <w:rFonts w:ascii="Arial" w:hAnsi="Arial" w:cs="Arial"/>
          <w:sz w:val="22"/>
          <w:szCs w:val="22"/>
          <w:lang w:val="lt-LT"/>
        </w:rPr>
        <w:t xml:space="preserve"> dalies įrenginiams – iki einamųjų metų spalio 31 d. kitiems metams;</w:t>
      </w:r>
    </w:p>
    <w:p w14:paraId="00096E0B" w14:textId="081D6F5D" w:rsidR="005A123C" w:rsidRPr="005F4427" w:rsidRDefault="005A123C" w:rsidP="005F67D5">
      <w:pPr>
        <w:pStyle w:val="ListParagraph"/>
        <w:numPr>
          <w:ilvl w:val="1"/>
          <w:numId w:val="14"/>
        </w:numPr>
        <w:ind w:left="851" w:hanging="567"/>
        <w:jc w:val="both"/>
        <w:rPr>
          <w:rFonts w:ascii="Arial" w:hAnsi="Arial" w:cs="Arial"/>
          <w:sz w:val="22"/>
          <w:szCs w:val="22"/>
          <w:lang w:val="lt-LT"/>
        </w:rPr>
      </w:pPr>
      <w:r w:rsidRPr="003067BC">
        <w:rPr>
          <w:rFonts w:ascii="Arial" w:hAnsi="Arial" w:cs="Arial"/>
          <w:sz w:val="22"/>
          <w:szCs w:val="22"/>
          <w:lang w:val="lt-LT"/>
        </w:rPr>
        <w:t>Techniniame-darbo projekte</w:t>
      </w:r>
      <w:r w:rsidRPr="005F4427">
        <w:rPr>
          <w:rFonts w:ascii="Arial" w:hAnsi="Arial" w:cs="Arial"/>
          <w:sz w:val="22"/>
          <w:szCs w:val="22"/>
          <w:lang w:val="lt-LT"/>
        </w:rPr>
        <w:t xml:space="preserve"> nurodyti, jog rangovas privalo pateikti PSO atjungimų poreikius kitam kalendoriniam mėnesiui tokia apimtimi ir terminais:, 110 </w:t>
      </w:r>
      <w:proofErr w:type="spellStart"/>
      <w:r w:rsidRPr="005F4427">
        <w:rPr>
          <w:rFonts w:ascii="Arial" w:hAnsi="Arial" w:cs="Arial"/>
          <w:sz w:val="22"/>
          <w:szCs w:val="22"/>
          <w:lang w:val="lt-LT"/>
        </w:rPr>
        <w:t>kV</w:t>
      </w:r>
      <w:proofErr w:type="spellEnd"/>
      <w:r w:rsidRPr="005F4427">
        <w:rPr>
          <w:rFonts w:ascii="Arial" w:hAnsi="Arial" w:cs="Arial"/>
          <w:sz w:val="22"/>
          <w:szCs w:val="22"/>
          <w:lang w:val="lt-LT"/>
        </w:rPr>
        <w:t xml:space="preserve"> dalies įrenginiams – iki einamojo mėnesio 5-os darbo dienos kitam mėnesiui;</w:t>
      </w:r>
    </w:p>
    <w:p w14:paraId="674A437D" w14:textId="73AC247B" w:rsidR="005A123C" w:rsidRPr="005F4427" w:rsidRDefault="005A123C" w:rsidP="005F67D5">
      <w:pPr>
        <w:pStyle w:val="ListParagraph"/>
        <w:numPr>
          <w:ilvl w:val="1"/>
          <w:numId w:val="14"/>
        </w:numPr>
        <w:ind w:left="851" w:hanging="567"/>
        <w:jc w:val="both"/>
        <w:rPr>
          <w:rFonts w:ascii="Arial" w:hAnsi="Arial" w:cs="Arial"/>
          <w:sz w:val="22"/>
          <w:szCs w:val="22"/>
          <w:lang w:val="lt-LT"/>
        </w:rPr>
      </w:pPr>
      <w:r w:rsidRPr="003067BC">
        <w:rPr>
          <w:rFonts w:ascii="Arial" w:hAnsi="Arial" w:cs="Arial"/>
          <w:sz w:val="22"/>
          <w:szCs w:val="22"/>
          <w:lang w:val="lt-LT"/>
        </w:rPr>
        <w:t>Techniniame-darbo projekte</w:t>
      </w:r>
      <w:r w:rsidRPr="005F4427">
        <w:rPr>
          <w:rFonts w:ascii="Arial" w:hAnsi="Arial" w:cs="Arial"/>
          <w:sz w:val="22"/>
          <w:szCs w:val="22"/>
          <w:lang w:val="lt-LT"/>
        </w:rPr>
        <w:t xml:space="preserve"> nurodyti, jog bet koks neplaninio atjungimo (t. y. atjungimai, neatitinkantys patvirtinto rekonstrukcijos darbų-atjungimų grafiko datų, arba atjungimai kurie nebuvo numatyti rekonstrukcijos darbų-atjungimų grafike, arba Rangovas nebuvo pateikęs PSO informacijos pagal šio skyriaus 3.23. ir 3.24. punktų reikalavimus), PSO laiko nesuderinimas ar elektros įrenginių atjungimo nesuteikimas prašomu laiku, negali ir nebus laikomas projekto vykdymo trikdžiu dėl PSO kaltės. Tokie neplaniniai atjungimai neturės prioriteto vykdant kitus PSO metiniame ir mėnesiniame grafike numatytus darbus;</w:t>
      </w:r>
    </w:p>
    <w:p w14:paraId="7A42568F" w14:textId="77777777" w:rsidR="00D60542" w:rsidRPr="005F4427" w:rsidRDefault="00D60542" w:rsidP="005F67D5">
      <w:pPr>
        <w:pStyle w:val="ListParagraph"/>
        <w:numPr>
          <w:ilvl w:val="1"/>
          <w:numId w:val="14"/>
        </w:numPr>
        <w:ind w:left="851" w:hanging="567"/>
        <w:jc w:val="both"/>
        <w:rPr>
          <w:rFonts w:ascii="Arial" w:hAnsi="Arial" w:cs="Arial"/>
          <w:sz w:val="22"/>
          <w:szCs w:val="22"/>
          <w:lang w:val="lt-LT"/>
        </w:rPr>
      </w:pPr>
      <w:r w:rsidRPr="005F4427">
        <w:rPr>
          <w:rFonts w:ascii="Arial" w:hAnsi="Arial" w:cs="Arial"/>
          <w:sz w:val="22"/>
          <w:szCs w:val="22"/>
          <w:lang w:val="lt-LT"/>
        </w:rPr>
        <w:t>Aplinkos temperatūrai nukritus nuo -5 °C iki -10 °C AB ESO tinkle vykdomi tik tie planiniai darbai, kurių metu elektros energijos tiekimas AB ESO klientams nenutraukiamas arba nutraukiamas ne ilgiau kaip 5 valandoms.</w:t>
      </w:r>
    </w:p>
    <w:p w14:paraId="4BB69C7D" w14:textId="77777777" w:rsidR="00D60542" w:rsidRPr="005F4427" w:rsidRDefault="00D60542" w:rsidP="005F67D5">
      <w:pPr>
        <w:pStyle w:val="ListParagraph"/>
        <w:numPr>
          <w:ilvl w:val="1"/>
          <w:numId w:val="14"/>
        </w:numPr>
        <w:ind w:left="851" w:hanging="567"/>
        <w:jc w:val="both"/>
        <w:rPr>
          <w:rFonts w:ascii="Arial" w:hAnsi="Arial" w:cs="Arial"/>
          <w:sz w:val="22"/>
          <w:szCs w:val="22"/>
          <w:lang w:val="lt-LT"/>
        </w:rPr>
      </w:pPr>
      <w:r w:rsidRPr="005F4427">
        <w:rPr>
          <w:rFonts w:ascii="Arial" w:hAnsi="Arial" w:cs="Arial"/>
          <w:sz w:val="22"/>
          <w:szCs w:val="22"/>
          <w:lang w:val="lt-LT"/>
        </w:rPr>
        <w:t>Aplinkos temperatūrai nukritus žiemiau -10 °C AB ESO tinkle nevykdomi jokie planiniai darbai, kurių metu nutraukiamas elektros energijos tiekimas AB ESO klientams.</w:t>
      </w:r>
    </w:p>
    <w:p w14:paraId="48B0A1FB" w14:textId="77777777" w:rsidR="00D60542" w:rsidRPr="005F4427" w:rsidRDefault="00D60542" w:rsidP="005F67D5">
      <w:pPr>
        <w:pStyle w:val="ListParagraph"/>
        <w:numPr>
          <w:ilvl w:val="1"/>
          <w:numId w:val="14"/>
        </w:numPr>
        <w:ind w:left="851" w:hanging="567"/>
        <w:jc w:val="both"/>
        <w:rPr>
          <w:rFonts w:ascii="Arial" w:hAnsi="Arial" w:cs="Arial"/>
          <w:sz w:val="22"/>
          <w:szCs w:val="22"/>
          <w:lang w:val="lt-LT"/>
        </w:rPr>
      </w:pPr>
      <w:r w:rsidRPr="003067BC">
        <w:rPr>
          <w:rFonts w:ascii="Arial" w:hAnsi="Arial" w:cs="Arial"/>
          <w:sz w:val="22"/>
          <w:szCs w:val="22"/>
          <w:lang w:val="lt-LT"/>
        </w:rPr>
        <w:t>Techninį-darbo projektą</w:t>
      </w:r>
      <w:r w:rsidRPr="005F4427">
        <w:rPr>
          <w:rFonts w:ascii="Arial" w:hAnsi="Arial" w:cs="Arial"/>
          <w:sz w:val="22"/>
          <w:szCs w:val="22"/>
          <w:lang w:val="lt-LT"/>
        </w:rPr>
        <w:t xml:space="preserve"> (darbų organizavimo dalis) suderinti raštu su AB ESO Dispečerinio valdymo departamento Režimų planavimo skyriumi (derina dalį, susijusią su 110 </w:t>
      </w:r>
      <w:proofErr w:type="spellStart"/>
      <w:r w:rsidRPr="005F4427">
        <w:rPr>
          <w:rFonts w:ascii="Arial" w:hAnsi="Arial" w:cs="Arial"/>
          <w:sz w:val="22"/>
          <w:szCs w:val="22"/>
          <w:lang w:val="lt-LT"/>
        </w:rPr>
        <w:t>kV</w:t>
      </w:r>
      <w:proofErr w:type="spellEnd"/>
      <w:r w:rsidRPr="005F4427">
        <w:rPr>
          <w:rFonts w:ascii="Arial" w:hAnsi="Arial" w:cs="Arial"/>
          <w:sz w:val="22"/>
          <w:szCs w:val="22"/>
          <w:lang w:val="lt-LT"/>
        </w:rPr>
        <w:t xml:space="preserve"> galios transformatorių, kitų skirstomojo tinklo įrenginių darbo režimais esamose pastotėse). Projektuotojas derinimo su AB ESO procesą gali pradėti tik kai bus PSO suderinimas;</w:t>
      </w:r>
    </w:p>
    <w:p w14:paraId="207B044A" w14:textId="77777777" w:rsidR="00D60542" w:rsidRPr="005F4427" w:rsidRDefault="00D60542" w:rsidP="005F67D5">
      <w:pPr>
        <w:pStyle w:val="ListParagraph"/>
        <w:numPr>
          <w:ilvl w:val="1"/>
          <w:numId w:val="14"/>
        </w:numPr>
        <w:ind w:left="851" w:hanging="567"/>
        <w:jc w:val="both"/>
        <w:rPr>
          <w:rFonts w:ascii="Arial" w:hAnsi="Arial" w:cs="Arial"/>
          <w:sz w:val="22"/>
          <w:szCs w:val="22"/>
          <w:lang w:val="lt-LT"/>
        </w:rPr>
      </w:pPr>
      <w:r w:rsidRPr="005F4427">
        <w:rPr>
          <w:rFonts w:ascii="Arial" w:hAnsi="Arial" w:cs="Arial"/>
          <w:sz w:val="22"/>
          <w:szCs w:val="22"/>
          <w:lang w:val="lt-LT"/>
        </w:rPr>
        <w:t>Rekonstruotų ar naujai sumontuotų įrenginių įjungimas galimas tik pagal patvirtintą vienkartinę įjungimo programą, dalyvaujant Rangovo bei LITGRID AB RAA atstovams ir tik darbo dienomis bei darbo valandomis (įjungimui iki bandomosios eksploatacijos pradžios skirti 1 darbo dieną). Įjungimo programą rengia ir su PSO bei kitomis suinteresuotomis šalimis, derina Rangovas</w:t>
      </w:r>
    </w:p>
    <w:p w14:paraId="6B67EAA5" w14:textId="77777777" w:rsidR="00D620F9" w:rsidRPr="005F4427" w:rsidRDefault="00D620F9" w:rsidP="005F67D5">
      <w:pPr>
        <w:pStyle w:val="ListParagraph"/>
        <w:numPr>
          <w:ilvl w:val="1"/>
          <w:numId w:val="14"/>
        </w:numPr>
        <w:ind w:left="851" w:hanging="567"/>
        <w:jc w:val="both"/>
        <w:rPr>
          <w:rFonts w:ascii="Arial" w:hAnsi="Arial" w:cs="Arial"/>
          <w:sz w:val="22"/>
          <w:szCs w:val="22"/>
          <w:lang w:val="lt-LT"/>
        </w:rPr>
      </w:pPr>
      <w:r w:rsidRPr="005F4427">
        <w:rPr>
          <w:rFonts w:ascii="Arial" w:hAnsi="Arial" w:cs="Arial"/>
          <w:sz w:val="22"/>
          <w:szCs w:val="22"/>
          <w:lang w:val="lt-LT"/>
        </w:rPr>
        <w:t>Užtikrinti, kad būtų laikomasi Informacijos saugos reikalavimų projektavimui ir diegimui, skelbiamų dokumente patalpintame PSO tinklalapyje adresu www.litgrid.eu:Tinklo plėtra&gt;Standartiniai techniniai reikalavimai&gt; Informacijos saugai&gt; Minimalūs informacijos saugos reikalavimai projektavimui ir diegimui;</w:t>
      </w:r>
    </w:p>
    <w:p w14:paraId="7DCB16BC" w14:textId="77777777" w:rsidR="00D620F9" w:rsidRPr="005F4427" w:rsidRDefault="00D620F9" w:rsidP="005F67D5">
      <w:pPr>
        <w:pStyle w:val="ListParagraph"/>
        <w:numPr>
          <w:ilvl w:val="1"/>
          <w:numId w:val="14"/>
        </w:numPr>
        <w:ind w:left="851" w:hanging="567"/>
        <w:jc w:val="both"/>
        <w:rPr>
          <w:rFonts w:ascii="Arial" w:hAnsi="Arial" w:cs="Arial"/>
          <w:sz w:val="22"/>
          <w:szCs w:val="22"/>
          <w:lang w:val="lt-LT"/>
        </w:rPr>
      </w:pPr>
      <w:r w:rsidRPr="003067BC">
        <w:rPr>
          <w:rFonts w:ascii="Arial" w:hAnsi="Arial" w:cs="Arial"/>
          <w:sz w:val="22"/>
          <w:szCs w:val="22"/>
          <w:lang w:val="lt-LT"/>
        </w:rPr>
        <w:t>Techniniame-darbo projekte</w:t>
      </w:r>
      <w:r w:rsidRPr="005F4427">
        <w:rPr>
          <w:rFonts w:ascii="Arial" w:hAnsi="Arial" w:cs="Arial"/>
          <w:sz w:val="22"/>
          <w:szCs w:val="22"/>
          <w:lang w:val="lt-LT"/>
        </w:rPr>
        <w:t xml:space="preserve"> nurodyti, jog atliekant darbus privaloma laikytis informacijos saugumo reikalavimų paslaugų teikimui, skelbiamų dokumente patalpintame PSO tinklalapyje adresu www.litgrid.eu:Tinklo plėtra&gt;Standartiniai techniniai reikalavimai&gt; Informacijos saugai&gt; Minimalūs informacijos saugos reikalavimai paslaugų teikimui;</w:t>
      </w:r>
    </w:p>
    <w:p w14:paraId="17942656" w14:textId="64B91D28" w:rsidR="00D620F9" w:rsidRPr="005F4427" w:rsidRDefault="00D620F9" w:rsidP="005F67D5">
      <w:pPr>
        <w:pStyle w:val="ListParagraph"/>
        <w:numPr>
          <w:ilvl w:val="1"/>
          <w:numId w:val="14"/>
        </w:numPr>
        <w:ind w:left="851" w:hanging="567"/>
        <w:jc w:val="both"/>
        <w:rPr>
          <w:rFonts w:ascii="Arial" w:hAnsi="Arial" w:cs="Arial"/>
          <w:sz w:val="22"/>
          <w:szCs w:val="22"/>
          <w:lang w:val="lt-LT"/>
        </w:rPr>
      </w:pPr>
      <w:r w:rsidRPr="005F4427">
        <w:rPr>
          <w:rFonts w:ascii="Arial" w:hAnsi="Arial" w:cs="Arial"/>
          <w:sz w:val="22"/>
          <w:szCs w:val="22"/>
          <w:lang w:val="lt-LT"/>
        </w:rPr>
        <w:t>Sumontuota įranga turi būti pažymėta pagal LITGRID AB perdavimo tinklo operatyvinių ir techninių pavadinimų sudarymo ir žymėjimo tvarkos aprašą (</w:t>
      </w:r>
      <w:r w:rsidRPr="005F67D5">
        <w:rPr>
          <w:rFonts w:ascii="Arial" w:hAnsi="Arial" w:cs="Arial"/>
          <w:sz w:val="22"/>
          <w:szCs w:val="22"/>
          <w:lang w:val="lt-LT"/>
        </w:rPr>
        <w:t xml:space="preserve">Priedas Nr. </w:t>
      </w:r>
      <w:r w:rsidR="008F44BA" w:rsidRPr="00DB004E">
        <w:rPr>
          <w:rFonts w:ascii="Arial" w:hAnsi="Arial" w:cs="Arial"/>
          <w:sz w:val="22"/>
          <w:szCs w:val="22"/>
          <w:lang w:val="lt-LT"/>
        </w:rPr>
        <w:t>29</w:t>
      </w:r>
      <w:r w:rsidRPr="005F4427">
        <w:rPr>
          <w:rFonts w:ascii="Arial" w:hAnsi="Arial" w:cs="Arial"/>
          <w:sz w:val="22"/>
          <w:szCs w:val="22"/>
          <w:lang w:val="lt-LT"/>
        </w:rPr>
        <w:t>).</w:t>
      </w:r>
    </w:p>
    <w:p w14:paraId="19B6BEEA" w14:textId="77777777" w:rsidR="005A123C" w:rsidRPr="005F4427" w:rsidRDefault="005A123C" w:rsidP="005F67D5">
      <w:pPr>
        <w:pStyle w:val="ListParagraph"/>
        <w:numPr>
          <w:ilvl w:val="1"/>
          <w:numId w:val="14"/>
        </w:numPr>
        <w:ind w:left="851" w:hanging="567"/>
        <w:jc w:val="both"/>
        <w:rPr>
          <w:rFonts w:ascii="Arial" w:hAnsi="Arial" w:cs="Arial"/>
          <w:sz w:val="22"/>
          <w:szCs w:val="22"/>
          <w:lang w:val="lt-LT"/>
        </w:rPr>
      </w:pPr>
      <w:r w:rsidRPr="003067BC">
        <w:rPr>
          <w:rFonts w:ascii="Arial" w:hAnsi="Arial" w:cs="Arial"/>
          <w:sz w:val="22"/>
          <w:szCs w:val="22"/>
          <w:lang w:val="lt-LT"/>
        </w:rPr>
        <w:t>Techniniame–darbo projekte</w:t>
      </w:r>
      <w:r w:rsidRPr="005F4427">
        <w:rPr>
          <w:rFonts w:ascii="Arial" w:hAnsi="Arial" w:cs="Arial"/>
          <w:sz w:val="22"/>
          <w:szCs w:val="22"/>
          <w:lang w:val="lt-LT"/>
        </w:rPr>
        <w:t xml:space="preserve"> turi būti paruoštos ir pateiktos objektinės ir lokalinės sąmatos.</w:t>
      </w:r>
    </w:p>
    <w:p w14:paraId="4E633214" w14:textId="77777777" w:rsidR="005A123C" w:rsidRPr="00745FE9" w:rsidRDefault="005A123C" w:rsidP="00734A89">
      <w:pPr>
        <w:pStyle w:val="ListParagraph"/>
        <w:ind w:left="794"/>
        <w:jc w:val="both"/>
        <w:rPr>
          <w:sz w:val="22"/>
          <w:szCs w:val="22"/>
          <w:lang w:val="lt-LT"/>
        </w:rPr>
      </w:pPr>
    </w:p>
    <w:p w14:paraId="1E22603E" w14:textId="77777777" w:rsidR="00635B89" w:rsidRPr="00303DD5" w:rsidRDefault="00635B89" w:rsidP="00794C6A">
      <w:pPr>
        <w:pStyle w:val="ListParagraph"/>
        <w:numPr>
          <w:ilvl w:val="0"/>
          <w:numId w:val="1"/>
        </w:numPr>
        <w:jc w:val="both"/>
        <w:rPr>
          <w:rFonts w:ascii="Trebuchet MS" w:hAnsi="Trebuchet MS" w:cs="Arial"/>
          <w:bCs/>
          <w:vanish/>
          <w:sz w:val="22"/>
          <w:szCs w:val="22"/>
          <w:lang w:val="lt-LT"/>
        </w:rPr>
      </w:pPr>
      <w:bookmarkStart w:id="15" w:name="_Toc373828547"/>
      <w:bookmarkStart w:id="16" w:name="_Toc373840561"/>
      <w:bookmarkStart w:id="17" w:name="_Toc421452272"/>
      <w:bookmarkStart w:id="18" w:name="_Toc293929826"/>
      <w:bookmarkStart w:id="19" w:name="_Toc293931128"/>
      <w:bookmarkStart w:id="20" w:name="_Toc286316258"/>
      <w:bookmarkEnd w:id="9"/>
      <w:bookmarkEnd w:id="10"/>
      <w:bookmarkEnd w:id="15"/>
      <w:bookmarkEnd w:id="16"/>
    </w:p>
    <w:p w14:paraId="7656C3B8" w14:textId="77777777" w:rsidR="00912988" w:rsidRPr="00303DD5" w:rsidRDefault="00912988" w:rsidP="005F67D5">
      <w:pPr>
        <w:pStyle w:val="ListParagraph"/>
        <w:numPr>
          <w:ilvl w:val="0"/>
          <w:numId w:val="9"/>
        </w:numPr>
        <w:jc w:val="both"/>
        <w:rPr>
          <w:rFonts w:ascii="Trebuchet MS" w:hAnsi="Trebuchet MS" w:cs="Arial"/>
          <w:vanish/>
          <w:sz w:val="22"/>
          <w:szCs w:val="22"/>
          <w:lang w:val="lt-LT"/>
        </w:rPr>
      </w:pPr>
    </w:p>
    <w:p w14:paraId="72EDD47E" w14:textId="77777777" w:rsidR="00912988" w:rsidRPr="00303DD5" w:rsidRDefault="00912988" w:rsidP="005F67D5">
      <w:pPr>
        <w:pStyle w:val="ListParagraph"/>
        <w:numPr>
          <w:ilvl w:val="0"/>
          <w:numId w:val="9"/>
        </w:numPr>
        <w:jc w:val="both"/>
        <w:rPr>
          <w:rFonts w:ascii="Trebuchet MS" w:hAnsi="Trebuchet MS" w:cs="Arial"/>
          <w:vanish/>
          <w:sz w:val="22"/>
          <w:szCs w:val="22"/>
          <w:lang w:val="lt-LT"/>
        </w:rPr>
      </w:pPr>
    </w:p>
    <w:p w14:paraId="2BD4A2F4" w14:textId="77777777" w:rsidR="00912988" w:rsidRPr="00303DD5" w:rsidRDefault="00912988" w:rsidP="005F67D5">
      <w:pPr>
        <w:pStyle w:val="ListParagraph"/>
        <w:numPr>
          <w:ilvl w:val="0"/>
          <w:numId w:val="9"/>
        </w:numPr>
        <w:jc w:val="both"/>
        <w:rPr>
          <w:rFonts w:ascii="Trebuchet MS" w:hAnsi="Trebuchet MS" w:cs="Arial"/>
          <w:vanish/>
          <w:sz w:val="22"/>
          <w:szCs w:val="22"/>
          <w:lang w:val="lt-LT"/>
        </w:rPr>
      </w:pPr>
    </w:p>
    <w:p w14:paraId="12BE327E" w14:textId="77777777" w:rsidR="00912988" w:rsidRPr="00303DD5" w:rsidRDefault="00912988" w:rsidP="005F67D5">
      <w:pPr>
        <w:pStyle w:val="ListParagraph"/>
        <w:numPr>
          <w:ilvl w:val="0"/>
          <w:numId w:val="9"/>
        </w:numPr>
        <w:jc w:val="both"/>
        <w:rPr>
          <w:rFonts w:ascii="Trebuchet MS" w:hAnsi="Trebuchet MS" w:cs="Arial"/>
          <w:vanish/>
          <w:sz w:val="22"/>
          <w:szCs w:val="22"/>
          <w:lang w:val="lt-LT"/>
        </w:rPr>
      </w:pPr>
    </w:p>
    <w:p w14:paraId="1606AAC3" w14:textId="77777777" w:rsidR="00912988" w:rsidRPr="00303DD5" w:rsidRDefault="00912988" w:rsidP="005F67D5">
      <w:pPr>
        <w:pStyle w:val="ListParagraph"/>
        <w:numPr>
          <w:ilvl w:val="0"/>
          <w:numId w:val="9"/>
        </w:numPr>
        <w:jc w:val="both"/>
        <w:rPr>
          <w:rFonts w:ascii="Trebuchet MS" w:hAnsi="Trebuchet MS" w:cs="Arial"/>
          <w:vanish/>
          <w:sz w:val="22"/>
          <w:szCs w:val="22"/>
          <w:lang w:val="lt-LT"/>
        </w:rPr>
      </w:pPr>
    </w:p>
    <w:p w14:paraId="3F38C9AD" w14:textId="77777777" w:rsidR="00912988" w:rsidRPr="00303DD5" w:rsidRDefault="00912988" w:rsidP="005F67D5">
      <w:pPr>
        <w:pStyle w:val="ListParagraph"/>
        <w:numPr>
          <w:ilvl w:val="0"/>
          <w:numId w:val="9"/>
        </w:numPr>
        <w:jc w:val="both"/>
        <w:rPr>
          <w:rFonts w:ascii="Trebuchet MS" w:hAnsi="Trebuchet MS" w:cs="Arial"/>
          <w:vanish/>
          <w:sz w:val="22"/>
          <w:szCs w:val="22"/>
          <w:lang w:val="lt-LT"/>
        </w:rPr>
      </w:pPr>
    </w:p>
    <w:p w14:paraId="3F7F5D6A" w14:textId="77777777" w:rsidR="00912988" w:rsidRPr="00303DD5" w:rsidRDefault="00912988" w:rsidP="005F67D5">
      <w:pPr>
        <w:pStyle w:val="ListParagraph"/>
        <w:numPr>
          <w:ilvl w:val="0"/>
          <w:numId w:val="9"/>
        </w:numPr>
        <w:jc w:val="both"/>
        <w:rPr>
          <w:rFonts w:ascii="Trebuchet MS" w:hAnsi="Trebuchet MS" w:cs="Arial"/>
          <w:vanish/>
          <w:sz w:val="22"/>
          <w:szCs w:val="22"/>
          <w:lang w:val="lt-LT"/>
        </w:rPr>
      </w:pPr>
    </w:p>
    <w:p w14:paraId="2CB313F9" w14:textId="77777777" w:rsidR="008845DC" w:rsidRPr="00303DD5" w:rsidRDefault="008845DC" w:rsidP="005F67D5">
      <w:pPr>
        <w:pStyle w:val="ListParagraph"/>
        <w:numPr>
          <w:ilvl w:val="0"/>
          <w:numId w:val="3"/>
        </w:numPr>
        <w:jc w:val="both"/>
        <w:rPr>
          <w:rFonts w:ascii="Trebuchet MS" w:hAnsi="Trebuchet MS" w:cs="Arial"/>
          <w:vanish/>
          <w:sz w:val="22"/>
          <w:szCs w:val="22"/>
          <w:lang w:val="lt-LT"/>
        </w:rPr>
      </w:pPr>
    </w:p>
    <w:p w14:paraId="572A30B4" w14:textId="378BBB4D" w:rsidR="00180568" w:rsidRDefault="00F26885" w:rsidP="00180568">
      <w:pPr>
        <w:pStyle w:val="Heading1"/>
        <w:numPr>
          <w:ilvl w:val="0"/>
          <w:numId w:val="2"/>
        </w:numPr>
        <w:spacing w:before="120" w:after="120"/>
        <w:ind w:firstLine="567"/>
        <w:rPr>
          <w:rFonts w:cs="Arial"/>
          <w:szCs w:val="22"/>
          <w:lang w:val="lt-LT"/>
        </w:rPr>
      </w:pPr>
      <w:bookmarkStart w:id="21" w:name="_Toc179792416"/>
      <w:r w:rsidRPr="00303DD5">
        <w:rPr>
          <w:rFonts w:cs="Arial"/>
          <w:szCs w:val="22"/>
          <w:lang w:val="lt-LT"/>
        </w:rPr>
        <w:t>R</w:t>
      </w:r>
      <w:bookmarkEnd w:id="17"/>
      <w:r w:rsidR="00D5354D" w:rsidRPr="00303DD5">
        <w:rPr>
          <w:rFonts w:cs="Arial"/>
          <w:szCs w:val="22"/>
          <w:lang w:val="lt-LT"/>
        </w:rPr>
        <w:t>ELINĖS APSAUGOS IR AUTOMATIKOS DALIS</w:t>
      </w:r>
      <w:bookmarkEnd w:id="21"/>
    </w:p>
    <w:p w14:paraId="5BC9AF61" w14:textId="77777777" w:rsidR="00180568" w:rsidRPr="00745FE9" w:rsidRDefault="00180568" w:rsidP="00180568">
      <w:pPr>
        <w:rPr>
          <w:sz w:val="22"/>
          <w:szCs w:val="22"/>
          <w:lang w:val="lt-LT"/>
        </w:rPr>
      </w:pPr>
    </w:p>
    <w:p w14:paraId="0B703A91" w14:textId="77777777" w:rsidR="00DB2752" w:rsidRPr="00DB2752" w:rsidRDefault="00DB2752" w:rsidP="005F67D5">
      <w:pPr>
        <w:pStyle w:val="ListParagraph"/>
        <w:numPr>
          <w:ilvl w:val="0"/>
          <w:numId w:val="19"/>
        </w:numPr>
        <w:jc w:val="both"/>
        <w:rPr>
          <w:rFonts w:ascii="Arial" w:hAnsi="Arial" w:cs="Arial"/>
          <w:vanish/>
          <w:sz w:val="22"/>
          <w:szCs w:val="22"/>
          <w:lang w:val="lt-LT"/>
        </w:rPr>
      </w:pPr>
    </w:p>
    <w:p w14:paraId="3005FC43" w14:textId="77777777" w:rsidR="00DB2752" w:rsidRPr="00DB2752" w:rsidRDefault="00DB2752" w:rsidP="005F67D5">
      <w:pPr>
        <w:pStyle w:val="ListParagraph"/>
        <w:numPr>
          <w:ilvl w:val="0"/>
          <w:numId w:val="19"/>
        </w:numPr>
        <w:jc w:val="both"/>
        <w:rPr>
          <w:rFonts w:ascii="Arial" w:hAnsi="Arial" w:cs="Arial"/>
          <w:vanish/>
          <w:sz w:val="22"/>
          <w:szCs w:val="22"/>
          <w:lang w:val="lt-LT"/>
        </w:rPr>
      </w:pPr>
    </w:p>
    <w:p w14:paraId="7A51F985" w14:textId="77777777" w:rsidR="00DB2752" w:rsidRPr="00DB2752" w:rsidRDefault="00DB2752" w:rsidP="005F67D5">
      <w:pPr>
        <w:pStyle w:val="ListParagraph"/>
        <w:numPr>
          <w:ilvl w:val="0"/>
          <w:numId w:val="19"/>
        </w:numPr>
        <w:jc w:val="both"/>
        <w:rPr>
          <w:rFonts w:ascii="Arial" w:hAnsi="Arial" w:cs="Arial"/>
          <w:vanish/>
          <w:sz w:val="22"/>
          <w:szCs w:val="22"/>
          <w:lang w:val="lt-LT"/>
        </w:rPr>
      </w:pPr>
    </w:p>
    <w:p w14:paraId="2EFBBE4F" w14:textId="77777777" w:rsidR="00DB2752" w:rsidRPr="00DB2752" w:rsidRDefault="00DB2752" w:rsidP="005F67D5">
      <w:pPr>
        <w:pStyle w:val="ListParagraph"/>
        <w:numPr>
          <w:ilvl w:val="0"/>
          <w:numId w:val="19"/>
        </w:numPr>
        <w:jc w:val="both"/>
        <w:rPr>
          <w:rFonts w:ascii="Arial" w:hAnsi="Arial" w:cs="Arial"/>
          <w:vanish/>
          <w:sz w:val="22"/>
          <w:szCs w:val="22"/>
          <w:lang w:val="lt-LT"/>
        </w:rPr>
      </w:pPr>
    </w:p>
    <w:p w14:paraId="1629E968" w14:textId="35DE5F53" w:rsidR="00ED3613" w:rsidRDefault="000350F5" w:rsidP="005F67D5">
      <w:pPr>
        <w:pStyle w:val="ListParagraph"/>
        <w:numPr>
          <w:ilvl w:val="1"/>
          <w:numId w:val="19"/>
        </w:numPr>
        <w:ind w:left="851" w:hanging="567"/>
        <w:jc w:val="both"/>
        <w:rPr>
          <w:rFonts w:ascii="Arial" w:hAnsi="Arial" w:cs="Arial"/>
          <w:sz w:val="22"/>
          <w:szCs w:val="22"/>
          <w:lang w:val="lt-LT"/>
        </w:rPr>
      </w:pPr>
      <w:r>
        <w:rPr>
          <w:rFonts w:ascii="Arial" w:hAnsi="Arial" w:cs="Arial"/>
          <w:sz w:val="22"/>
          <w:szCs w:val="22"/>
          <w:lang w:val="lt-LT"/>
        </w:rPr>
        <w:t>Bendra dalis</w:t>
      </w:r>
      <w:r w:rsidR="00ED3613" w:rsidRPr="005F4427">
        <w:rPr>
          <w:rFonts w:ascii="Arial" w:hAnsi="Arial" w:cs="Arial"/>
          <w:sz w:val="22"/>
          <w:szCs w:val="22"/>
          <w:lang w:val="lt-LT"/>
        </w:rPr>
        <w:t>.</w:t>
      </w:r>
    </w:p>
    <w:p w14:paraId="31D83D36" w14:textId="77777777" w:rsidR="000350F5" w:rsidRDefault="000350F5" w:rsidP="005F67D5">
      <w:pPr>
        <w:pStyle w:val="ListParagraph"/>
        <w:numPr>
          <w:ilvl w:val="2"/>
          <w:numId w:val="19"/>
        </w:numPr>
        <w:ind w:left="851" w:hanging="567"/>
        <w:jc w:val="both"/>
        <w:rPr>
          <w:rFonts w:ascii="Arial" w:hAnsi="Arial" w:cs="Arial"/>
          <w:sz w:val="22"/>
          <w:szCs w:val="22"/>
          <w:lang w:val="lt-LT"/>
        </w:rPr>
      </w:pPr>
      <w:r w:rsidRPr="000350F5">
        <w:rPr>
          <w:rFonts w:ascii="Arial" w:hAnsi="Arial" w:cs="Arial"/>
          <w:sz w:val="22"/>
          <w:szCs w:val="22"/>
          <w:lang w:val="lt-LT"/>
        </w:rPr>
        <w:t xml:space="preserve">Šiuo projektu demontuojamų esamų </w:t>
      </w:r>
      <w:proofErr w:type="spellStart"/>
      <w:r w:rsidRPr="000350F5">
        <w:rPr>
          <w:rFonts w:ascii="Arial" w:hAnsi="Arial" w:cs="Arial"/>
          <w:sz w:val="22"/>
          <w:szCs w:val="22"/>
          <w:lang w:val="lt-LT"/>
        </w:rPr>
        <w:t>mikroprocesorinės</w:t>
      </w:r>
      <w:proofErr w:type="spellEnd"/>
      <w:r w:rsidRPr="000350F5">
        <w:rPr>
          <w:rFonts w:ascii="Arial" w:hAnsi="Arial" w:cs="Arial"/>
          <w:sz w:val="22"/>
          <w:szCs w:val="22"/>
          <w:lang w:val="lt-LT"/>
        </w:rPr>
        <w:t xml:space="preserve"> RAA įrenginių (toliau - esama MRAA), kurie šio projekto apimtyse turi būti pakeisti naujais (toliau - nauja RAA),  sąrašas pateikiamas lentelėje Nr.1:</w:t>
      </w:r>
    </w:p>
    <w:tbl>
      <w:tblPr>
        <w:tblStyle w:val="TableGrid2"/>
        <w:tblpPr w:leftFromText="180" w:rightFromText="180" w:vertAnchor="text" w:horzAnchor="margin" w:tblpX="279" w:tblpY="144"/>
        <w:tblOverlap w:val="never"/>
        <w:tblW w:w="9922" w:type="dxa"/>
        <w:tblLook w:val="04A0" w:firstRow="1" w:lastRow="0" w:firstColumn="1" w:lastColumn="0" w:noHBand="0" w:noVBand="1"/>
      </w:tblPr>
      <w:tblGrid>
        <w:gridCol w:w="1984"/>
        <w:gridCol w:w="3119"/>
        <w:gridCol w:w="4819"/>
      </w:tblGrid>
      <w:tr w:rsidR="00AE74BF" w:rsidRPr="003F0238" w14:paraId="361AE6C0" w14:textId="77777777" w:rsidTr="005750AF">
        <w:tc>
          <w:tcPr>
            <w:tcW w:w="1984" w:type="dxa"/>
          </w:tcPr>
          <w:p w14:paraId="73301619" w14:textId="77777777" w:rsidR="00AE74BF" w:rsidRPr="00B768F2" w:rsidRDefault="00AE74BF" w:rsidP="005750AF">
            <w:pPr>
              <w:tabs>
                <w:tab w:val="left" w:pos="851"/>
                <w:tab w:val="left" w:pos="1843"/>
              </w:tabs>
              <w:ind w:left="29"/>
              <w:contextualSpacing/>
              <w:rPr>
                <w:rFonts w:ascii="Arial" w:hAnsi="Arial" w:cs="Arial"/>
                <w:sz w:val="22"/>
                <w:szCs w:val="22"/>
                <w:lang w:val="en-US" w:eastAsia="lt-LT"/>
              </w:rPr>
            </w:pPr>
            <w:r w:rsidRPr="00B768F2">
              <w:rPr>
                <w:rFonts w:ascii="Arial" w:hAnsi="Arial" w:cs="Arial"/>
                <w:sz w:val="22"/>
                <w:szCs w:val="22"/>
                <w:lang w:val="lt-LT" w:eastAsia="lt-LT"/>
              </w:rPr>
              <w:t xml:space="preserve">110 </w:t>
            </w:r>
            <w:proofErr w:type="spellStart"/>
            <w:r w:rsidRPr="00B768F2">
              <w:rPr>
                <w:rFonts w:ascii="Arial" w:hAnsi="Arial" w:cs="Arial"/>
                <w:sz w:val="22"/>
                <w:szCs w:val="22"/>
                <w:lang w:val="lt-LT" w:eastAsia="lt-LT"/>
              </w:rPr>
              <w:t>kV</w:t>
            </w:r>
            <w:proofErr w:type="spellEnd"/>
            <w:r w:rsidRPr="00B768F2">
              <w:rPr>
                <w:rFonts w:ascii="Arial" w:hAnsi="Arial" w:cs="Arial"/>
                <w:sz w:val="22"/>
                <w:szCs w:val="22"/>
                <w:lang w:val="lt-LT" w:eastAsia="lt-LT"/>
              </w:rPr>
              <w:t xml:space="preserve"> </w:t>
            </w:r>
            <w:proofErr w:type="spellStart"/>
            <w:r w:rsidRPr="00B768F2">
              <w:rPr>
                <w:rFonts w:ascii="Arial" w:hAnsi="Arial" w:cs="Arial"/>
                <w:sz w:val="22"/>
                <w:szCs w:val="22"/>
                <w:lang w:val="lt-LT" w:eastAsia="lt-LT"/>
              </w:rPr>
              <w:t>prijunginys</w:t>
            </w:r>
            <w:proofErr w:type="spellEnd"/>
          </w:p>
        </w:tc>
        <w:tc>
          <w:tcPr>
            <w:tcW w:w="3119" w:type="dxa"/>
          </w:tcPr>
          <w:p w14:paraId="16CCBE30" w14:textId="77777777" w:rsidR="00AE74BF" w:rsidRPr="00B768F2" w:rsidRDefault="00AE74BF" w:rsidP="005750AF">
            <w:pPr>
              <w:tabs>
                <w:tab w:val="left" w:pos="851"/>
                <w:tab w:val="left" w:pos="1843"/>
              </w:tabs>
              <w:ind w:left="40"/>
              <w:contextualSpacing/>
              <w:rPr>
                <w:rFonts w:ascii="Arial" w:hAnsi="Arial" w:cs="Arial"/>
                <w:sz w:val="22"/>
                <w:szCs w:val="22"/>
                <w:lang w:val="lt-LT" w:eastAsia="lt-LT"/>
              </w:rPr>
            </w:pPr>
            <w:r w:rsidRPr="00B768F2">
              <w:rPr>
                <w:rFonts w:ascii="Arial" w:hAnsi="Arial" w:cs="Arial"/>
                <w:sz w:val="22"/>
                <w:szCs w:val="22"/>
                <w:lang w:val="lt-LT" w:eastAsia="lt-LT"/>
              </w:rPr>
              <w:t xml:space="preserve">Demontuojami </w:t>
            </w:r>
            <w:proofErr w:type="spellStart"/>
            <w:r w:rsidRPr="00B768F2">
              <w:rPr>
                <w:rFonts w:ascii="Arial" w:hAnsi="Arial" w:cs="Arial"/>
                <w:sz w:val="22"/>
                <w:szCs w:val="22"/>
                <w:lang w:val="lt-LT" w:eastAsia="lt-LT"/>
              </w:rPr>
              <w:t>mikroprocesoriniai</w:t>
            </w:r>
            <w:proofErr w:type="spellEnd"/>
            <w:r w:rsidRPr="00B768F2">
              <w:rPr>
                <w:rFonts w:ascii="Arial" w:hAnsi="Arial" w:cs="Arial"/>
                <w:sz w:val="22"/>
                <w:szCs w:val="22"/>
                <w:lang w:val="lt-LT" w:eastAsia="lt-LT"/>
              </w:rPr>
              <w:t xml:space="preserve"> RAA įrenginiai</w:t>
            </w:r>
          </w:p>
        </w:tc>
        <w:tc>
          <w:tcPr>
            <w:tcW w:w="4819" w:type="dxa"/>
          </w:tcPr>
          <w:p w14:paraId="47A8E9B7" w14:textId="77777777" w:rsidR="00AE74BF" w:rsidRPr="003F0238" w:rsidRDefault="00AE74BF" w:rsidP="005750AF">
            <w:pPr>
              <w:tabs>
                <w:tab w:val="left" w:pos="851"/>
                <w:tab w:val="left" w:pos="1843"/>
              </w:tabs>
              <w:ind w:left="40"/>
              <w:contextualSpacing/>
              <w:rPr>
                <w:rFonts w:ascii="Arial" w:hAnsi="Arial" w:cs="Arial"/>
                <w:sz w:val="22"/>
                <w:szCs w:val="22"/>
                <w:lang w:val="lt-LT" w:eastAsia="lt-LT"/>
              </w:rPr>
            </w:pPr>
            <w:r w:rsidRPr="00B768F2">
              <w:rPr>
                <w:rFonts w:ascii="Arial" w:hAnsi="Arial" w:cs="Arial"/>
                <w:sz w:val="22"/>
                <w:szCs w:val="22"/>
                <w:lang w:val="lt-LT" w:eastAsia="lt-LT"/>
              </w:rPr>
              <w:t>Ar perduodama į Litgrid avarinį rezervą (Taip/Ne),  Išsaugomi/keičiami kitais projektais įrenginiai.</w:t>
            </w:r>
          </w:p>
        </w:tc>
      </w:tr>
      <w:tr w:rsidR="00AE74BF" w:rsidRPr="009C1260" w14:paraId="7C6ACC81" w14:textId="77777777" w:rsidTr="005750AF">
        <w:tc>
          <w:tcPr>
            <w:tcW w:w="1984" w:type="dxa"/>
          </w:tcPr>
          <w:p w14:paraId="7212027B" w14:textId="77777777" w:rsidR="00AE74BF" w:rsidRPr="00B768F2" w:rsidRDefault="00AE74BF" w:rsidP="005750AF">
            <w:pPr>
              <w:tabs>
                <w:tab w:val="left" w:pos="851"/>
                <w:tab w:val="left" w:pos="1843"/>
              </w:tabs>
              <w:ind w:left="29"/>
              <w:contextualSpacing/>
              <w:rPr>
                <w:rFonts w:ascii="Arial" w:hAnsi="Arial" w:cs="Arial"/>
                <w:sz w:val="22"/>
                <w:szCs w:val="22"/>
                <w:lang w:val="lt-LT" w:eastAsia="lt-LT"/>
              </w:rPr>
            </w:pPr>
            <w:r w:rsidRPr="00B768F2">
              <w:rPr>
                <w:rFonts w:ascii="Arial" w:hAnsi="Arial" w:cs="Arial"/>
                <w:sz w:val="22"/>
                <w:szCs w:val="22"/>
                <w:lang w:eastAsia="lt-LT"/>
              </w:rPr>
              <w:t>T-101</w:t>
            </w:r>
          </w:p>
        </w:tc>
        <w:tc>
          <w:tcPr>
            <w:tcW w:w="3119" w:type="dxa"/>
          </w:tcPr>
          <w:p w14:paraId="69831CE5" w14:textId="3D4A0BB5" w:rsidR="00AE74BF" w:rsidRPr="00B768F2" w:rsidRDefault="007348FD" w:rsidP="005750AF">
            <w:pPr>
              <w:tabs>
                <w:tab w:val="left" w:pos="851"/>
                <w:tab w:val="left" w:pos="1843"/>
              </w:tabs>
              <w:ind w:left="40"/>
              <w:contextualSpacing/>
              <w:rPr>
                <w:rFonts w:ascii="Arial" w:hAnsi="Arial" w:cs="Arial"/>
                <w:sz w:val="22"/>
                <w:szCs w:val="22"/>
                <w:lang w:val="lt-LT" w:eastAsia="lt-LT"/>
              </w:rPr>
            </w:pPr>
            <w:r w:rsidRPr="00B768F2">
              <w:rPr>
                <w:rFonts w:ascii="Arial" w:hAnsi="Arial" w:cs="Arial"/>
                <w:sz w:val="22"/>
                <w:szCs w:val="22"/>
                <w:lang w:val="lt-LT" w:eastAsia="lt-LT"/>
              </w:rPr>
              <w:t>GE F650, GE F650</w:t>
            </w:r>
          </w:p>
          <w:p w14:paraId="37F62CA2" w14:textId="7BC882AB" w:rsidR="007348FD" w:rsidRPr="00B768F2" w:rsidRDefault="007348FD" w:rsidP="005750AF">
            <w:pPr>
              <w:tabs>
                <w:tab w:val="left" w:pos="851"/>
                <w:tab w:val="left" w:pos="1843"/>
              </w:tabs>
              <w:contextualSpacing/>
              <w:rPr>
                <w:rFonts w:ascii="Arial" w:hAnsi="Arial" w:cs="Arial"/>
                <w:sz w:val="22"/>
                <w:szCs w:val="22"/>
                <w:lang w:val="lt-LT" w:eastAsia="lt-LT"/>
              </w:rPr>
            </w:pPr>
          </w:p>
        </w:tc>
        <w:tc>
          <w:tcPr>
            <w:tcW w:w="4819" w:type="dxa"/>
          </w:tcPr>
          <w:p w14:paraId="7BA94428" w14:textId="77777777" w:rsidR="00AE74BF" w:rsidRPr="00B768F2" w:rsidRDefault="007348FD" w:rsidP="005750AF">
            <w:pPr>
              <w:tabs>
                <w:tab w:val="left" w:pos="851"/>
                <w:tab w:val="left" w:pos="1843"/>
              </w:tabs>
              <w:ind w:left="40"/>
              <w:contextualSpacing/>
              <w:jc w:val="both"/>
              <w:rPr>
                <w:rFonts w:ascii="Arial" w:hAnsi="Arial" w:cs="Arial"/>
                <w:sz w:val="22"/>
                <w:szCs w:val="22"/>
                <w:lang w:val="lt-LT" w:eastAsia="lt-LT"/>
              </w:rPr>
            </w:pPr>
            <w:r w:rsidRPr="00B768F2">
              <w:rPr>
                <w:rFonts w:ascii="Arial" w:hAnsi="Arial" w:cs="Arial"/>
                <w:sz w:val="22"/>
                <w:szCs w:val="22"/>
                <w:lang w:val="lt-LT" w:eastAsia="lt-LT"/>
              </w:rPr>
              <w:t>Ne.</w:t>
            </w:r>
          </w:p>
          <w:p w14:paraId="7A1B17BE" w14:textId="57DC4D01" w:rsidR="007348FD" w:rsidRPr="00B768F2" w:rsidRDefault="007348FD" w:rsidP="005750AF">
            <w:pPr>
              <w:tabs>
                <w:tab w:val="left" w:pos="851"/>
                <w:tab w:val="left" w:pos="1843"/>
              </w:tabs>
              <w:ind w:left="40"/>
              <w:contextualSpacing/>
              <w:jc w:val="both"/>
              <w:rPr>
                <w:rFonts w:ascii="Arial" w:hAnsi="Arial" w:cs="Arial"/>
                <w:sz w:val="22"/>
                <w:szCs w:val="22"/>
                <w:lang w:val="lt-LT" w:eastAsia="lt-LT"/>
              </w:rPr>
            </w:pPr>
            <w:r w:rsidRPr="00B768F2">
              <w:rPr>
                <w:rFonts w:ascii="Arial" w:hAnsi="Arial" w:cs="Arial"/>
                <w:sz w:val="22"/>
                <w:szCs w:val="22"/>
                <w:lang w:val="lt-LT" w:eastAsia="lt-LT"/>
              </w:rPr>
              <w:t>Išsaugom</w:t>
            </w:r>
            <w:r w:rsidR="00092CD5" w:rsidRPr="00B768F2">
              <w:rPr>
                <w:rFonts w:ascii="Arial" w:hAnsi="Arial" w:cs="Arial"/>
                <w:sz w:val="22"/>
                <w:szCs w:val="22"/>
                <w:lang w:val="lt-LT" w:eastAsia="lt-LT"/>
              </w:rPr>
              <w:t>as</w:t>
            </w:r>
            <w:r w:rsidRPr="00B768F2">
              <w:rPr>
                <w:rFonts w:ascii="Arial" w:hAnsi="Arial" w:cs="Arial"/>
                <w:sz w:val="22"/>
                <w:szCs w:val="22"/>
                <w:lang w:val="lt-LT" w:eastAsia="lt-LT"/>
              </w:rPr>
              <w:t xml:space="preserve"> esam</w:t>
            </w:r>
            <w:r w:rsidR="00092CD5" w:rsidRPr="00B768F2">
              <w:rPr>
                <w:rFonts w:ascii="Arial" w:hAnsi="Arial" w:cs="Arial"/>
                <w:sz w:val="22"/>
                <w:szCs w:val="22"/>
                <w:lang w:val="lt-LT" w:eastAsia="lt-LT"/>
              </w:rPr>
              <w:t>as</w:t>
            </w:r>
            <w:r w:rsidRPr="00B768F2">
              <w:rPr>
                <w:rFonts w:ascii="Arial" w:hAnsi="Arial" w:cs="Arial"/>
                <w:sz w:val="22"/>
                <w:szCs w:val="22"/>
                <w:lang w:val="lt-LT" w:eastAsia="lt-LT"/>
              </w:rPr>
              <w:t xml:space="preserve"> </w:t>
            </w:r>
            <w:proofErr w:type="spellStart"/>
            <w:r w:rsidRPr="00B768F2">
              <w:rPr>
                <w:rFonts w:ascii="Arial" w:hAnsi="Arial" w:cs="Arial"/>
                <w:sz w:val="22"/>
                <w:szCs w:val="22"/>
                <w:lang w:val="lt-LT" w:eastAsia="lt-LT"/>
              </w:rPr>
              <w:t>telekomandų</w:t>
            </w:r>
            <w:proofErr w:type="spellEnd"/>
            <w:r w:rsidRPr="00B768F2">
              <w:rPr>
                <w:rFonts w:ascii="Arial" w:hAnsi="Arial" w:cs="Arial"/>
                <w:sz w:val="22"/>
                <w:szCs w:val="22"/>
                <w:lang w:val="lt-LT" w:eastAsia="lt-LT"/>
              </w:rPr>
              <w:t xml:space="preserve"> perdavimo įrengin</w:t>
            </w:r>
            <w:r w:rsidR="00092CD5" w:rsidRPr="00B768F2">
              <w:rPr>
                <w:rFonts w:ascii="Arial" w:hAnsi="Arial" w:cs="Arial"/>
                <w:sz w:val="22"/>
                <w:szCs w:val="22"/>
                <w:lang w:val="lt-LT" w:eastAsia="lt-LT"/>
              </w:rPr>
              <w:t>ys</w:t>
            </w:r>
            <w:r w:rsidRPr="00B768F2">
              <w:rPr>
                <w:rFonts w:ascii="Arial" w:hAnsi="Arial" w:cs="Arial"/>
                <w:sz w:val="22"/>
                <w:szCs w:val="22"/>
                <w:lang w:val="lt-LT" w:eastAsia="lt-LT"/>
              </w:rPr>
              <w:t xml:space="preserve"> NSD 570</w:t>
            </w:r>
          </w:p>
        </w:tc>
      </w:tr>
      <w:tr w:rsidR="007348FD" w:rsidRPr="009C1260" w14:paraId="06BEAB16" w14:textId="77777777" w:rsidTr="005750AF">
        <w:tc>
          <w:tcPr>
            <w:tcW w:w="1984" w:type="dxa"/>
          </w:tcPr>
          <w:p w14:paraId="28347411" w14:textId="77777777" w:rsidR="007348FD" w:rsidRPr="00B768F2" w:rsidRDefault="007348FD" w:rsidP="005750AF">
            <w:pPr>
              <w:tabs>
                <w:tab w:val="left" w:pos="851"/>
                <w:tab w:val="left" w:pos="1843"/>
              </w:tabs>
              <w:ind w:left="29"/>
              <w:contextualSpacing/>
              <w:rPr>
                <w:rFonts w:ascii="Arial" w:hAnsi="Arial" w:cs="Arial"/>
                <w:sz w:val="22"/>
                <w:szCs w:val="22"/>
                <w:lang w:val="lt-LT" w:eastAsia="lt-LT"/>
              </w:rPr>
            </w:pPr>
            <w:r w:rsidRPr="00B768F2">
              <w:rPr>
                <w:rFonts w:ascii="Arial" w:hAnsi="Arial" w:cs="Arial"/>
                <w:sz w:val="22"/>
                <w:szCs w:val="22"/>
                <w:lang w:eastAsia="lt-LT"/>
              </w:rPr>
              <w:t>T-102</w:t>
            </w:r>
          </w:p>
        </w:tc>
        <w:tc>
          <w:tcPr>
            <w:tcW w:w="3119" w:type="dxa"/>
          </w:tcPr>
          <w:p w14:paraId="30299BA5" w14:textId="2A59421D" w:rsidR="007348FD" w:rsidRPr="00B768F2" w:rsidRDefault="007348FD" w:rsidP="005750AF">
            <w:pPr>
              <w:tabs>
                <w:tab w:val="left" w:pos="851"/>
                <w:tab w:val="left" w:pos="1843"/>
              </w:tabs>
              <w:ind w:left="40"/>
              <w:contextualSpacing/>
              <w:rPr>
                <w:rFonts w:ascii="Arial" w:hAnsi="Arial" w:cs="Arial"/>
                <w:sz w:val="22"/>
                <w:szCs w:val="22"/>
                <w:lang w:val="lt-LT" w:eastAsia="lt-LT"/>
              </w:rPr>
            </w:pPr>
            <w:r w:rsidRPr="00B768F2">
              <w:rPr>
                <w:rFonts w:ascii="Arial" w:hAnsi="Arial" w:cs="Arial"/>
                <w:sz w:val="22"/>
                <w:szCs w:val="22"/>
                <w:lang w:val="lt-LT" w:eastAsia="lt-LT"/>
              </w:rPr>
              <w:t>GE F650, GE F650</w:t>
            </w:r>
          </w:p>
          <w:p w14:paraId="7F5565BF" w14:textId="4B3AF72F" w:rsidR="007348FD" w:rsidRPr="00B768F2" w:rsidRDefault="007348FD" w:rsidP="005750AF">
            <w:pPr>
              <w:tabs>
                <w:tab w:val="left" w:pos="851"/>
                <w:tab w:val="left" w:pos="1843"/>
              </w:tabs>
              <w:ind w:left="40"/>
              <w:contextualSpacing/>
              <w:rPr>
                <w:rFonts w:ascii="Arial" w:hAnsi="Arial" w:cs="Arial"/>
                <w:sz w:val="22"/>
                <w:szCs w:val="22"/>
                <w:lang w:val="lt-LT" w:eastAsia="lt-LT"/>
              </w:rPr>
            </w:pPr>
          </w:p>
        </w:tc>
        <w:tc>
          <w:tcPr>
            <w:tcW w:w="4819" w:type="dxa"/>
          </w:tcPr>
          <w:p w14:paraId="4744CD0D" w14:textId="77777777" w:rsidR="007348FD" w:rsidRPr="00B768F2" w:rsidRDefault="007348FD" w:rsidP="005750AF">
            <w:pPr>
              <w:tabs>
                <w:tab w:val="left" w:pos="851"/>
                <w:tab w:val="left" w:pos="1843"/>
              </w:tabs>
              <w:ind w:left="40"/>
              <w:contextualSpacing/>
              <w:jc w:val="both"/>
              <w:rPr>
                <w:rFonts w:ascii="Arial" w:hAnsi="Arial" w:cs="Arial"/>
                <w:sz w:val="22"/>
                <w:szCs w:val="22"/>
                <w:lang w:val="lt-LT" w:eastAsia="lt-LT"/>
              </w:rPr>
            </w:pPr>
            <w:r w:rsidRPr="00B768F2">
              <w:rPr>
                <w:rFonts w:ascii="Arial" w:hAnsi="Arial" w:cs="Arial"/>
                <w:sz w:val="22"/>
                <w:szCs w:val="22"/>
                <w:lang w:val="lt-LT" w:eastAsia="lt-LT"/>
              </w:rPr>
              <w:t>Ne.</w:t>
            </w:r>
          </w:p>
          <w:p w14:paraId="0A2D4BB9" w14:textId="1D32DA57" w:rsidR="007348FD" w:rsidRPr="00B768F2" w:rsidRDefault="007348FD" w:rsidP="005750AF">
            <w:pPr>
              <w:tabs>
                <w:tab w:val="left" w:pos="851"/>
                <w:tab w:val="left" w:pos="1843"/>
              </w:tabs>
              <w:ind w:left="40"/>
              <w:contextualSpacing/>
              <w:jc w:val="both"/>
              <w:rPr>
                <w:rFonts w:ascii="Arial" w:hAnsi="Arial" w:cs="Arial"/>
                <w:sz w:val="22"/>
                <w:szCs w:val="22"/>
                <w:lang w:val="lt-LT" w:eastAsia="lt-LT"/>
              </w:rPr>
            </w:pPr>
            <w:r w:rsidRPr="00B768F2">
              <w:rPr>
                <w:rFonts w:ascii="Arial" w:hAnsi="Arial" w:cs="Arial"/>
                <w:sz w:val="22"/>
                <w:szCs w:val="22"/>
                <w:lang w:val="lt-LT" w:eastAsia="lt-LT"/>
              </w:rPr>
              <w:t>Išsaugom</w:t>
            </w:r>
            <w:r w:rsidR="00092CD5" w:rsidRPr="00B768F2">
              <w:rPr>
                <w:rFonts w:ascii="Arial" w:hAnsi="Arial" w:cs="Arial"/>
                <w:sz w:val="22"/>
                <w:szCs w:val="22"/>
                <w:lang w:val="lt-LT" w:eastAsia="lt-LT"/>
              </w:rPr>
              <w:t>as</w:t>
            </w:r>
            <w:r w:rsidRPr="00B768F2">
              <w:rPr>
                <w:rFonts w:ascii="Arial" w:hAnsi="Arial" w:cs="Arial"/>
                <w:sz w:val="22"/>
                <w:szCs w:val="22"/>
                <w:lang w:val="lt-LT" w:eastAsia="lt-LT"/>
              </w:rPr>
              <w:t xml:space="preserve"> esam</w:t>
            </w:r>
            <w:r w:rsidR="00092CD5" w:rsidRPr="00B768F2">
              <w:rPr>
                <w:rFonts w:ascii="Arial" w:hAnsi="Arial" w:cs="Arial"/>
                <w:sz w:val="22"/>
                <w:szCs w:val="22"/>
                <w:lang w:val="lt-LT" w:eastAsia="lt-LT"/>
              </w:rPr>
              <w:t>as</w:t>
            </w:r>
            <w:r w:rsidRPr="00B768F2">
              <w:rPr>
                <w:rFonts w:ascii="Arial" w:hAnsi="Arial" w:cs="Arial"/>
                <w:sz w:val="22"/>
                <w:szCs w:val="22"/>
                <w:lang w:val="lt-LT" w:eastAsia="lt-LT"/>
              </w:rPr>
              <w:t xml:space="preserve"> </w:t>
            </w:r>
            <w:proofErr w:type="spellStart"/>
            <w:r w:rsidRPr="00B768F2">
              <w:rPr>
                <w:rFonts w:ascii="Arial" w:hAnsi="Arial" w:cs="Arial"/>
                <w:sz w:val="22"/>
                <w:szCs w:val="22"/>
                <w:lang w:val="lt-LT" w:eastAsia="lt-LT"/>
              </w:rPr>
              <w:t>telekomandų</w:t>
            </w:r>
            <w:proofErr w:type="spellEnd"/>
            <w:r w:rsidRPr="00B768F2">
              <w:rPr>
                <w:rFonts w:ascii="Arial" w:hAnsi="Arial" w:cs="Arial"/>
                <w:sz w:val="22"/>
                <w:szCs w:val="22"/>
                <w:lang w:val="lt-LT" w:eastAsia="lt-LT"/>
              </w:rPr>
              <w:t xml:space="preserve"> perdavimo įrengin</w:t>
            </w:r>
            <w:r w:rsidR="00092CD5" w:rsidRPr="00B768F2">
              <w:rPr>
                <w:rFonts w:ascii="Arial" w:hAnsi="Arial" w:cs="Arial"/>
                <w:sz w:val="22"/>
                <w:szCs w:val="22"/>
                <w:lang w:val="lt-LT" w:eastAsia="lt-LT"/>
              </w:rPr>
              <w:t>ys</w:t>
            </w:r>
            <w:r w:rsidR="00AF3443" w:rsidRPr="00B768F2">
              <w:rPr>
                <w:rFonts w:ascii="Arial" w:hAnsi="Arial" w:cs="Arial"/>
                <w:sz w:val="22"/>
                <w:szCs w:val="22"/>
                <w:lang w:val="lt-LT" w:eastAsia="lt-LT"/>
              </w:rPr>
              <w:t xml:space="preserve"> </w:t>
            </w:r>
            <w:r w:rsidRPr="00B768F2">
              <w:rPr>
                <w:rFonts w:ascii="Arial" w:hAnsi="Arial" w:cs="Arial"/>
                <w:sz w:val="22"/>
                <w:szCs w:val="22"/>
                <w:lang w:val="lt-LT" w:eastAsia="lt-LT"/>
              </w:rPr>
              <w:t>NSD 570</w:t>
            </w:r>
          </w:p>
        </w:tc>
      </w:tr>
      <w:tr w:rsidR="00AE74BF" w:rsidRPr="00AF3443" w14:paraId="32FEF6EE" w14:textId="77777777" w:rsidTr="005750AF">
        <w:tc>
          <w:tcPr>
            <w:tcW w:w="1984" w:type="dxa"/>
          </w:tcPr>
          <w:p w14:paraId="19551737" w14:textId="77777777" w:rsidR="00AE74BF" w:rsidRPr="00B768F2" w:rsidRDefault="00AE74BF" w:rsidP="005750AF">
            <w:pPr>
              <w:tabs>
                <w:tab w:val="left" w:pos="851"/>
                <w:tab w:val="left" w:pos="1843"/>
              </w:tabs>
              <w:ind w:left="29"/>
              <w:contextualSpacing/>
              <w:rPr>
                <w:rFonts w:ascii="Arial" w:hAnsi="Arial" w:cs="Arial"/>
                <w:sz w:val="22"/>
                <w:szCs w:val="22"/>
                <w:lang w:val="lt-LT" w:eastAsia="lt-LT"/>
              </w:rPr>
            </w:pPr>
            <w:proofErr w:type="spellStart"/>
            <w:r w:rsidRPr="00B768F2">
              <w:rPr>
                <w:rFonts w:ascii="Arial" w:hAnsi="Arial" w:cs="Arial"/>
                <w:sz w:val="22"/>
                <w:szCs w:val="22"/>
                <w:lang w:eastAsia="lt-LT"/>
              </w:rPr>
              <w:t>Bendrapastotinis</w:t>
            </w:r>
            <w:proofErr w:type="spellEnd"/>
            <w:r w:rsidRPr="00B768F2">
              <w:rPr>
                <w:rFonts w:ascii="Arial" w:hAnsi="Arial" w:cs="Arial"/>
                <w:sz w:val="22"/>
                <w:szCs w:val="22"/>
                <w:lang w:eastAsia="lt-LT"/>
              </w:rPr>
              <w:t xml:space="preserve"> </w:t>
            </w:r>
            <w:proofErr w:type="spellStart"/>
            <w:r w:rsidRPr="00B768F2">
              <w:rPr>
                <w:rFonts w:ascii="Arial" w:hAnsi="Arial" w:cs="Arial"/>
                <w:sz w:val="22"/>
                <w:szCs w:val="22"/>
                <w:lang w:eastAsia="lt-LT"/>
              </w:rPr>
              <w:t>valdiklis</w:t>
            </w:r>
            <w:proofErr w:type="spellEnd"/>
            <w:r w:rsidRPr="00B768F2">
              <w:rPr>
                <w:rFonts w:ascii="Arial" w:hAnsi="Arial" w:cs="Arial"/>
                <w:sz w:val="22"/>
                <w:szCs w:val="22"/>
                <w:lang w:eastAsia="lt-LT"/>
              </w:rPr>
              <w:t xml:space="preserve"> </w:t>
            </w:r>
          </w:p>
        </w:tc>
        <w:tc>
          <w:tcPr>
            <w:tcW w:w="3119" w:type="dxa"/>
          </w:tcPr>
          <w:p w14:paraId="70685AC4" w14:textId="77777777" w:rsidR="00AE74BF" w:rsidRPr="00B768F2" w:rsidRDefault="00AE74BF" w:rsidP="005750AF">
            <w:pPr>
              <w:tabs>
                <w:tab w:val="left" w:pos="851"/>
                <w:tab w:val="left" w:pos="1843"/>
              </w:tabs>
              <w:ind w:left="40"/>
              <w:contextualSpacing/>
              <w:rPr>
                <w:rFonts w:ascii="Arial" w:hAnsi="Arial" w:cs="Arial"/>
                <w:sz w:val="22"/>
                <w:szCs w:val="22"/>
                <w:lang w:val="lt-LT" w:eastAsia="lt-LT"/>
              </w:rPr>
            </w:pPr>
            <w:r w:rsidRPr="00B768F2">
              <w:rPr>
                <w:rFonts w:ascii="Arial" w:hAnsi="Arial" w:cs="Arial"/>
                <w:sz w:val="22"/>
                <w:szCs w:val="22"/>
                <w:lang w:val="lt-LT" w:eastAsia="lt-LT"/>
              </w:rPr>
              <w:t>-</w:t>
            </w:r>
          </w:p>
        </w:tc>
        <w:tc>
          <w:tcPr>
            <w:tcW w:w="4819" w:type="dxa"/>
          </w:tcPr>
          <w:p w14:paraId="6E6EFD79" w14:textId="26C6425D" w:rsidR="00AE74BF" w:rsidRPr="00B768F2" w:rsidRDefault="00AE74BF" w:rsidP="005750AF">
            <w:pPr>
              <w:tabs>
                <w:tab w:val="left" w:pos="851"/>
                <w:tab w:val="left" w:pos="1843"/>
              </w:tabs>
              <w:ind w:left="40"/>
              <w:contextualSpacing/>
              <w:jc w:val="both"/>
              <w:rPr>
                <w:rFonts w:ascii="Arial" w:hAnsi="Arial" w:cs="Arial"/>
                <w:sz w:val="22"/>
                <w:szCs w:val="22"/>
                <w:lang w:val="lt-LT" w:eastAsia="lt-LT"/>
              </w:rPr>
            </w:pPr>
            <w:r w:rsidRPr="00B768F2">
              <w:rPr>
                <w:rFonts w:ascii="Arial" w:hAnsi="Arial" w:cs="Arial"/>
                <w:sz w:val="22"/>
                <w:szCs w:val="22"/>
                <w:lang w:val="lt-LT" w:eastAsia="lt-LT"/>
              </w:rPr>
              <w:t xml:space="preserve">Šiuo metu nėra įrengta jokio </w:t>
            </w:r>
            <w:proofErr w:type="spellStart"/>
            <w:r w:rsidRPr="00B768F2">
              <w:rPr>
                <w:rFonts w:ascii="Arial" w:hAnsi="Arial" w:cs="Arial"/>
                <w:sz w:val="22"/>
                <w:szCs w:val="22"/>
                <w:lang w:val="lt-LT" w:eastAsia="lt-LT"/>
              </w:rPr>
              <w:t>mikroprocesorinio</w:t>
            </w:r>
            <w:proofErr w:type="spellEnd"/>
            <w:r w:rsidRPr="00B768F2">
              <w:rPr>
                <w:rFonts w:ascii="Arial" w:hAnsi="Arial" w:cs="Arial"/>
                <w:sz w:val="22"/>
                <w:szCs w:val="22"/>
                <w:lang w:val="lt-LT" w:eastAsia="lt-LT"/>
              </w:rPr>
              <w:t xml:space="preserve"> RAA įrenginio,  </w:t>
            </w:r>
            <w:r w:rsidR="00AF3443" w:rsidRPr="00B768F2">
              <w:rPr>
                <w:rFonts w:ascii="Arial" w:hAnsi="Arial" w:cs="Arial"/>
                <w:sz w:val="22"/>
                <w:szCs w:val="22"/>
                <w:lang w:val="lt-LT" w:eastAsia="lt-LT"/>
              </w:rPr>
              <w:t xml:space="preserve">TP </w:t>
            </w:r>
            <w:r w:rsidRPr="00B768F2">
              <w:rPr>
                <w:rFonts w:ascii="Arial" w:hAnsi="Arial" w:cs="Arial"/>
                <w:sz w:val="22"/>
                <w:szCs w:val="22"/>
                <w:lang w:val="lt-LT" w:eastAsia="lt-LT"/>
              </w:rPr>
              <w:t xml:space="preserve">nuotolinio </w:t>
            </w:r>
            <w:r w:rsidR="00AF3443" w:rsidRPr="00B768F2">
              <w:rPr>
                <w:rFonts w:ascii="Arial" w:hAnsi="Arial" w:cs="Arial"/>
                <w:sz w:val="22"/>
                <w:szCs w:val="22"/>
                <w:lang w:val="lt-LT" w:eastAsia="lt-LT"/>
              </w:rPr>
              <w:t xml:space="preserve">vietinio </w:t>
            </w:r>
            <w:r w:rsidRPr="00B768F2">
              <w:rPr>
                <w:rFonts w:ascii="Arial" w:hAnsi="Arial" w:cs="Arial"/>
                <w:sz w:val="22"/>
                <w:szCs w:val="22"/>
                <w:lang w:val="lt-LT" w:eastAsia="lt-LT"/>
              </w:rPr>
              <w:t>valdymo funkcija</w:t>
            </w:r>
            <w:r w:rsidR="00AF3443" w:rsidRPr="00B768F2">
              <w:rPr>
                <w:rFonts w:ascii="Arial" w:hAnsi="Arial" w:cs="Arial"/>
                <w:sz w:val="22"/>
                <w:szCs w:val="22"/>
                <w:lang w:val="lt-LT" w:eastAsia="lt-LT"/>
              </w:rPr>
              <w:t xml:space="preserve"> ir kintamos ir nuolatinės srovės savų </w:t>
            </w:r>
            <w:r w:rsidR="00AF3443" w:rsidRPr="00B768F2">
              <w:rPr>
                <w:rFonts w:ascii="Arial" w:hAnsi="Arial" w:cs="Arial"/>
                <w:sz w:val="22"/>
                <w:szCs w:val="22"/>
                <w:lang w:val="lt-LT" w:eastAsia="lt-LT"/>
              </w:rPr>
              <w:lastRenderedPageBreak/>
              <w:t xml:space="preserve">reikmių skydų signalų surinkimo funkcija </w:t>
            </w:r>
            <w:r w:rsidRPr="00B768F2">
              <w:rPr>
                <w:rFonts w:ascii="Arial" w:hAnsi="Arial" w:cs="Arial"/>
                <w:sz w:val="22"/>
                <w:szCs w:val="22"/>
                <w:lang w:val="lt-LT" w:eastAsia="lt-LT"/>
              </w:rPr>
              <w:t xml:space="preserve"> įrengta TSPĮ kuri </w:t>
            </w:r>
            <w:r w:rsidR="00AF3443" w:rsidRPr="00B768F2">
              <w:rPr>
                <w:rFonts w:ascii="Arial" w:hAnsi="Arial" w:cs="Arial"/>
                <w:sz w:val="22"/>
                <w:szCs w:val="22"/>
                <w:lang w:val="lt-LT" w:eastAsia="lt-LT"/>
              </w:rPr>
              <w:t xml:space="preserve">šiuo projektu </w:t>
            </w:r>
            <w:r w:rsidRPr="00B768F2">
              <w:rPr>
                <w:rFonts w:ascii="Arial" w:hAnsi="Arial" w:cs="Arial"/>
                <w:sz w:val="22"/>
                <w:szCs w:val="22"/>
                <w:lang w:val="lt-LT" w:eastAsia="lt-LT"/>
              </w:rPr>
              <w:t xml:space="preserve">demontuojama. Šiuo projektu diegiamas naujas </w:t>
            </w:r>
            <w:proofErr w:type="spellStart"/>
            <w:r w:rsidRPr="00B768F2">
              <w:rPr>
                <w:rFonts w:ascii="Arial" w:hAnsi="Arial" w:cs="Arial"/>
                <w:sz w:val="22"/>
                <w:szCs w:val="22"/>
                <w:lang w:val="lt-LT" w:eastAsia="lt-LT"/>
              </w:rPr>
              <w:t>bendrapastotinis</w:t>
            </w:r>
            <w:proofErr w:type="spellEnd"/>
            <w:r w:rsidRPr="00B768F2">
              <w:rPr>
                <w:rFonts w:ascii="Arial" w:hAnsi="Arial" w:cs="Arial"/>
                <w:sz w:val="22"/>
                <w:szCs w:val="22"/>
                <w:lang w:val="lt-LT" w:eastAsia="lt-LT"/>
              </w:rPr>
              <w:t xml:space="preserve"> valdiklis.</w:t>
            </w:r>
          </w:p>
        </w:tc>
      </w:tr>
    </w:tbl>
    <w:p w14:paraId="74D5425F" w14:textId="77777777" w:rsidR="00AE74BF" w:rsidRDefault="00AE74BF" w:rsidP="00AE74BF">
      <w:pPr>
        <w:pStyle w:val="ListParagraph"/>
        <w:ind w:left="567"/>
        <w:jc w:val="both"/>
        <w:rPr>
          <w:rFonts w:ascii="Arial" w:hAnsi="Arial" w:cs="Arial"/>
          <w:sz w:val="22"/>
          <w:szCs w:val="22"/>
          <w:lang w:val="lt-LT"/>
        </w:rPr>
      </w:pPr>
    </w:p>
    <w:p w14:paraId="7FD21A8D" w14:textId="77777777" w:rsidR="00754D77" w:rsidRDefault="00754D77" w:rsidP="00AE74BF">
      <w:pPr>
        <w:pStyle w:val="ListParagraph"/>
        <w:ind w:left="567"/>
        <w:jc w:val="both"/>
        <w:rPr>
          <w:rFonts w:ascii="Arial" w:hAnsi="Arial" w:cs="Arial"/>
          <w:sz w:val="22"/>
          <w:szCs w:val="22"/>
          <w:lang w:val="lt-LT"/>
        </w:rPr>
      </w:pPr>
    </w:p>
    <w:p w14:paraId="2E6F3B9C" w14:textId="77777777" w:rsidR="00CA22B8" w:rsidRPr="00CA22B8" w:rsidRDefault="00CA22B8" w:rsidP="005F67D5">
      <w:pPr>
        <w:pStyle w:val="ListParagraph"/>
        <w:numPr>
          <w:ilvl w:val="2"/>
          <w:numId w:val="19"/>
        </w:numPr>
        <w:ind w:left="851" w:hanging="567"/>
        <w:jc w:val="both"/>
        <w:rPr>
          <w:rFonts w:ascii="Arial" w:hAnsi="Arial" w:cs="Arial"/>
          <w:sz w:val="22"/>
          <w:szCs w:val="22"/>
          <w:lang w:val="lt-LT"/>
        </w:rPr>
      </w:pPr>
      <w:r w:rsidRPr="00CA22B8">
        <w:rPr>
          <w:rFonts w:ascii="Arial" w:hAnsi="Arial" w:cs="Arial"/>
          <w:sz w:val="22"/>
          <w:szCs w:val="22"/>
          <w:lang w:val="lt-LT"/>
        </w:rPr>
        <w:t xml:space="preserve">Esama MRAA įranga, kuri turi būti demontuota ir utilizuota (lentelėje Nr.1 pažymėta "Ne"), prieš ją demontuojant, Rangovo programiškai turi būti atstatyta į gamyklinius parametrus </w:t>
      </w:r>
      <w:proofErr w:type="spellStart"/>
      <w:r w:rsidRPr="00CA22B8">
        <w:rPr>
          <w:rFonts w:ascii="Arial" w:hAnsi="Arial" w:cs="Arial"/>
          <w:sz w:val="22"/>
          <w:szCs w:val="22"/>
          <w:lang w:val="lt-LT"/>
        </w:rPr>
        <w:t>t.y</w:t>
      </w:r>
      <w:proofErr w:type="spellEnd"/>
      <w:r w:rsidRPr="00CA22B8">
        <w:rPr>
          <w:rFonts w:ascii="Arial" w:hAnsi="Arial" w:cs="Arial"/>
          <w:sz w:val="22"/>
          <w:szCs w:val="22"/>
          <w:lang w:val="lt-LT"/>
        </w:rPr>
        <w:t>. ištrinant esama konfigūraciją ir nustatymus.</w:t>
      </w:r>
    </w:p>
    <w:p w14:paraId="33A664D8" w14:textId="6EF6D0EB" w:rsidR="00CA22B8" w:rsidRPr="00CA22B8" w:rsidRDefault="00CA22B8" w:rsidP="005F67D5">
      <w:pPr>
        <w:pStyle w:val="ListParagraph"/>
        <w:numPr>
          <w:ilvl w:val="2"/>
          <w:numId w:val="19"/>
        </w:numPr>
        <w:ind w:left="851" w:hanging="567"/>
        <w:jc w:val="both"/>
        <w:rPr>
          <w:rFonts w:ascii="Arial" w:hAnsi="Arial" w:cs="Arial"/>
          <w:sz w:val="22"/>
          <w:szCs w:val="22"/>
          <w:lang w:val="lt-LT"/>
        </w:rPr>
      </w:pPr>
      <w:r w:rsidRPr="00CA22B8">
        <w:rPr>
          <w:rFonts w:ascii="Arial" w:hAnsi="Arial" w:cs="Arial"/>
          <w:sz w:val="22"/>
          <w:szCs w:val="22"/>
          <w:lang w:val="lt-LT"/>
        </w:rPr>
        <w:t xml:space="preserve">Esama MRAA įranga, kuri neperduodama į Litgrid AB avarinį rezervą (lentelėje Nr.1 pažymėta "Ne"), turi būti utilizuota pagal šios </w:t>
      </w:r>
      <w:r w:rsidR="003877D7" w:rsidRPr="00DB004E">
        <w:rPr>
          <w:rFonts w:ascii="Arial" w:hAnsi="Arial" w:cs="Arial"/>
          <w:sz w:val="22"/>
          <w:szCs w:val="22"/>
          <w:lang w:val="lt-LT"/>
        </w:rPr>
        <w:t xml:space="preserve">techninės </w:t>
      </w:r>
      <w:r w:rsidR="003877D7" w:rsidRPr="003047E7">
        <w:rPr>
          <w:rFonts w:ascii="Arial" w:hAnsi="Arial" w:cs="Arial"/>
          <w:sz w:val="22"/>
          <w:szCs w:val="22"/>
          <w:lang w:val="lt-LT"/>
        </w:rPr>
        <w:t xml:space="preserve"> </w:t>
      </w:r>
      <w:r w:rsidRPr="003047E7">
        <w:rPr>
          <w:rFonts w:ascii="Arial" w:hAnsi="Arial" w:cs="Arial"/>
          <w:sz w:val="22"/>
          <w:szCs w:val="22"/>
          <w:lang w:val="lt-LT"/>
        </w:rPr>
        <w:t>užduoties</w:t>
      </w:r>
      <w:r w:rsidRPr="00CA22B8">
        <w:rPr>
          <w:rFonts w:ascii="Arial" w:hAnsi="Arial" w:cs="Arial"/>
          <w:sz w:val="22"/>
          <w:szCs w:val="22"/>
          <w:lang w:val="lt-LT"/>
        </w:rPr>
        <w:t xml:space="preserve"> „</w:t>
      </w:r>
      <w:r w:rsidR="00B73C08">
        <w:rPr>
          <w:rFonts w:ascii="Arial" w:hAnsi="Arial" w:cs="Arial"/>
          <w:sz w:val="22"/>
          <w:szCs w:val="22"/>
          <w:lang w:val="lt-LT"/>
        </w:rPr>
        <w:t>8</w:t>
      </w:r>
      <w:r w:rsidRPr="00CA22B8">
        <w:rPr>
          <w:rFonts w:ascii="Arial" w:hAnsi="Arial" w:cs="Arial"/>
          <w:sz w:val="22"/>
          <w:szCs w:val="22"/>
          <w:lang w:val="lt-LT"/>
        </w:rPr>
        <w:t xml:space="preserve"> Aplinkos apsauga“ skyriaus reikalavimus.</w:t>
      </w:r>
    </w:p>
    <w:p w14:paraId="5EC12BDB" w14:textId="2197F0FA" w:rsidR="000350F5" w:rsidRDefault="00A1191B" w:rsidP="005F67D5">
      <w:pPr>
        <w:pStyle w:val="ListParagraph"/>
        <w:numPr>
          <w:ilvl w:val="2"/>
          <w:numId w:val="19"/>
        </w:numPr>
        <w:ind w:left="851" w:hanging="567"/>
        <w:jc w:val="both"/>
        <w:rPr>
          <w:rFonts w:ascii="Arial" w:hAnsi="Arial" w:cs="Arial"/>
          <w:sz w:val="22"/>
          <w:szCs w:val="22"/>
          <w:lang w:val="lt-LT"/>
        </w:rPr>
      </w:pPr>
      <w:r>
        <w:rPr>
          <w:rFonts w:ascii="Arial" w:hAnsi="Arial" w:cs="Arial"/>
          <w:sz w:val="22"/>
          <w:szCs w:val="22"/>
          <w:lang w:val="lt-LT"/>
        </w:rPr>
        <w:t>Esamų</w:t>
      </w:r>
      <w:r w:rsidR="00DF1BB2">
        <w:rPr>
          <w:rFonts w:ascii="Arial" w:hAnsi="Arial" w:cs="Arial"/>
          <w:sz w:val="22"/>
          <w:szCs w:val="22"/>
          <w:lang w:val="lt-LT"/>
        </w:rPr>
        <w:t xml:space="preserve"> </w:t>
      </w:r>
      <w:r w:rsidRPr="00A1191B">
        <w:rPr>
          <w:rFonts w:ascii="Arial" w:hAnsi="Arial" w:cs="Arial"/>
          <w:sz w:val="22"/>
          <w:szCs w:val="22"/>
          <w:lang w:val="lt-LT"/>
        </w:rPr>
        <w:t xml:space="preserve">RAA vidaus spintų su demontuojama </w:t>
      </w:r>
      <w:proofErr w:type="spellStart"/>
      <w:r w:rsidRPr="00A1191B">
        <w:rPr>
          <w:rFonts w:ascii="Arial" w:hAnsi="Arial" w:cs="Arial"/>
          <w:sz w:val="22"/>
          <w:szCs w:val="22"/>
          <w:lang w:val="lt-LT"/>
        </w:rPr>
        <w:t>mikroprocesorine</w:t>
      </w:r>
      <w:proofErr w:type="spellEnd"/>
      <w:r w:rsidRPr="00A1191B">
        <w:rPr>
          <w:rFonts w:ascii="Arial" w:hAnsi="Arial" w:cs="Arial"/>
          <w:sz w:val="22"/>
          <w:szCs w:val="22"/>
          <w:lang w:val="lt-LT"/>
        </w:rPr>
        <w:t xml:space="preserve"> RAA įranga nuotraukos pateikiamos kaip priedas potencialiems LITGRID AB rangovams, kurie yra pateikę pasirašytą konfidencialumo įsipareigojimą</w:t>
      </w:r>
      <w:r w:rsidR="000350F5">
        <w:rPr>
          <w:rFonts w:ascii="Arial" w:hAnsi="Arial" w:cs="Arial"/>
          <w:sz w:val="22"/>
          <w:szCs w:val="22"/>
          <w:lang w:val="lt-LT"/>
        </w:rPr>
        <w:t>.</w:t>
      </w:r>
    </w:p>
    <w:p w14:paraId="5866C2B2" w14:textId="5370D0A4" w:rsidR="000350F5" w:rsidRDefault="00A1191B" w:rsidP="005F67D5">
      <w:pPr>
        <w:pStyle w:val="ListParagraph"/>
        <w:numPr>
          <w:ilvl w:val="2"/>
          <w:numId w:val="19"/>
        </w:numPr>
        <w:ind w:left="851" w:hanging="567"/>
        <w:jc w:val="both"/>
        <w:rPr>
          <w:rFonts w:ascii="Arial" w:hAnsi="Arial" w:cs="Arial"/>
          <w:sz w:val="22"/>
          <w:szCs w:val="22"/>
          <w:lang w:val="lt-LT"/>
        </w:rPr>
      </w:pPr>
      <w:r w:rsidRPr="00A1191B">
        <w:rPr>
          <w:rFonts w:ascii="Arial" w:hAnsi="Arial" w:cs="Arial"/>
          <w:sz w:val="22"/>
          <w:szCs w:val="22"/>
          <w:lang w:val="lt-LT"/>
        </w:rPr>
        <w:t>Atlikti RAA derinimo, konfigūravimo, nuostatų keitimo darbus bei kompleksinius bandymus, vadovaujantis LITGRID AB perdavimo tinklo įrenginių eksploatavimo reglamento, EĮĮT, elektrinių ir elektros tinklų eksploatavimo taisyklių reikalavimais.</w:t>
      </w:r>
    </w:p>
    <w:p w14:paraId="05F7E1AA" w14:textId="70B42312" w:rsidR="00A1191B" w:rsidRPr="009E0B26" w:rsidRDefault="00A1191B" w:rsidP="005F67D5">
      <w:pPr>
        <w:pStyle w:val="ListParagraph"/>
        <w:numPr>
          <w:ilvl w:val="2"/>
          <w:numId w:val="19"/>
        </w:numPr>
        <w:ind w:left="851" w:hanging="567"/>
        <w:jc w:val="both"/>
        <w:rPr>
          <w:rFonts w:ascii="Arial" w:hAnsi="Arial" w:cs="Arial"/>
          <w:sz w:val="22"/>
          <w:szCs w:val="22"/>
          <w:lang w:val="lt-LT"/>
        </w:rPr>
      </w:pPr>
      <w:r w:rsidRPr="009E0B26">
        <w:rPr>
          <w:rFonts w:ascii="Arial" w:hAnsi="Arial" w:cs="Arial"/>
          <w:sz w:val="22"/>
          <w:szCs w:val="22"/>
          <w:lang w:val="lt-LT"/>
        </w:rPr>
        <w:t xml:space="preserve">Atlikti RAA įrenginių kompleksinius bandymus vadovaujantis AB LITGRID RAA kompleksinių bandymų aprašo reikalavimais, kuris pateikiamas </w:t>
      </w:r>
      <w:r w:rsidRPr="005F67D5">
        <w:rPr>
          <w:rFonts w:ascii="Arial" w:hAnsi="Arial" w:cs="Arial"/>
          <w:sz w:val="22"/>
          <w:szCs w:val="22"/>
          <w:lang w:val="lt-LT"/>
        </w:rPr>
        <w:t xml:space="preserve">(Priedas Nr. </w:t>
      </w:r>
      <w:r w:rsidR="003C70EC" w:rsidRPr="005F67D5">
        <w:rPr>
          <w:rFonts w:ascii="Arial" w:hAnsi="Arial" w:cs="Arial"/>
          <w:sz w:val="22"/>
          <w:szCs w:val="22"/>
          <w:lang w:val="lt-LT"/>
        </w:rPr>
        <w:t>4</w:t>
      </w:r>
      <w:r w:rsidRPr="005F67D5">
        <w:rPr>
          <w:rFonts w:ascii="Arial" w:hAnsi="Arial" w:cs="Arial"/>
          <w:sz w:val="22"/>
          <w:szCs w:val="22"/>
          <w:lang w:val="lt-LT"/>
        </w:rPr>
        <w:t>).</w:t>
      </w:r>
    </w:p>
    <w:p w14:paraId="16535302" w14:textId="15A432E5" w:rsidR="00A1191B" w:rsidRPr="007257A3" w:rsidRDefault="00A1191B" w:rsidP="005F67D5">
      <w:pPr>
        <w:pStyle w:val="ListParagraph"/>
        <w:numPr>
          <w:ilvl w:val="2"/>
          <w:numId w:val="19"/>
        </w:numPr>
        <w:ind w:left="851" w:hanging="567"/>
        <w:jc w:val="both"/>
        <w:rPr>
          <w:rFonts w:ascii="Arial" w:hAnsi="Arial" w:cs="Arial"/>
          <w:sz w:val="22"/>
          <w:szCs w:val="22"/>
          <w:lang w:val="lt-LT"/>
        </w:rPr>
      </w:pPr>
      <w:proofErr w:type="spellStart"/>
      <w:r w:rsidRPr="007257A3">
        <w:rPr>
          <w:rFonts w:ascii="Arial" w:hAnsi="Arial" w:cs="Arial"/>
          <w:sz w:val="22"/>
          <w:szCs w:val="22"/>
          <w:lang w:val="lt-LT"/>
        </w:rPr>
        <w:t>Telesignalų</w:t>
      </w:r>
      <w:proofErr w:type="spellEnd"/>
      <w:r w:rsidRPr="007257A3">
        <w:rPr>
          <w:rFonts w:ascii="Arial" w:hAnsi="Arial" w:cs="Arial"/>
          <w:sz w:val="22"/>
          <w:szCs w:val="22"/>
          <w:lang w:val="lt-LT"/>
        </w:rPr>
        <w:t xml:space="preserve"> ir </w:t>
      </w:r>
      <w:proofErr w:type="spellStart"/>
      <w:r w:rsidRPr="007257A3">
        <w:rPr>
          <w:rFonts w:ascii="Arial" w:hAnsi="Arial" w:cs="Arial"/>
          <w:sz w:val="22"/>
          <w:szCs w:val="22"/>
          <w:lang w:val="lt-LT"/>
        </w:rPr>
        <w:t>telematavimų</w:t>
      </w:r>
      <w:proofErr w:type="spellEnd"/>
      <w:r w:rsidRPr="007257A3">
        <w:rPr>
          <w:rFonts w:ascii="Arial" w:hAnsi="Arial" w:cs="Arial"/>
          <w:sz w:val="22"/>
          <w:szCs w:val="22"/>
          <w:lang w:val="lt-LT"/>
        </w:rPr>
        <w:t xml:space="preserve"> bandymo darbai su Litgrid realaus laiko dispečerine valdymo sistema (toliau – DVS) turi būti atlikti formuojant juos nuo pradinio šaltinio („pirmojo kontakto“) atviroje skirstykloje (pvz. nuo jungtuvų pavarose esančių SF6 dujų manometrų, automatinių jungiklių ir pan.) ir PVP (KSS ir NSS skydų, RAA spintų automatinių jungiklių padėtys, KSS įtampos ir srovės matavimai ir pan.), taip išbandant kiekvieną RAA grandinę, susietą su naujais RAA terminalais laidiniais ryšiais, išbandant komunikaciją su naujais RAA terminalais ir TSPĮ.</w:t>
      </w:r>
    </w:p>
    <w:p w14:paraId="20A261BA" w14:textId="108BCEDA" w:rsidR="007257A3" w:rsidRPr="007257A3" w:rsidRDefault="007257A3" w:rsidP="005F67D5">
      <w:pPr>
        <w:pStyle w:val="ListParagraph"/>
        <w:numPr>
          <w:ilvl w:val="2"/>
          <w:numId w:val="19"/>
        </w:numPr>
        <w:ind w:left="851" w:hanging="567"/>
        <w:jc w:val="both"/>
        <w:rPr>
          <w:rFonts w:ascii="Arial" w:hAnsi="Arial" w:cs="Arial"/>
          <w:sz w:val="22"/>
          <w:szCs w:val="22"/>
          <w:lang w:val="lt-LT"/>
        </w:rPr>
      </w:pPr>
      <w:proofErr w:type="spellStart"/>
      <w:r w:rsidRPr="007257A3">
        <w:rPr>
          <w:rFonts w:ascii="Arial" w:hAnsi="Arial" w:cs="Arial"/>
          <w:sz w:val="22"/>
          <w:szCs w:val="22"/>
          <w:lang w:val="lt-LT" w:eastAsia="lt-LT"/>
        </w:rPr>
        <w:t>Telekomandas</w:t>
      </w:r>
      <w:proofErr w:type="spellEnd"/>
      <w:r w:rsidRPr="007257A3">
        <w:rPr>
          <w:rFonts w:ascii="Arial" w:hAnsi="Arial" w:cs="Arial"/>
          <w:sz w:val="22"/>
          <w:szCs w:val="22"/>
          <w:lang w:val="lt-LT" w:eastAsia="lt-LT"/>
        </w:rPr>
        <w:t xml:space="preserve"> iš DVS, kurias vykdys nauji RAA terminalai gaudami iš TSPĮ, ir veikdami tiesiogiai į RAA grandines, turi būti išbandytos komutuojant nuotoliniu būdu (pirminių įrenginių, RAA </w:t>
      </w:r>
      <w:r w:rsidRPr="009E0B26">
        <w:rPr>
          <w:rFonts w:ascii="Arial" w:hAnsi="Arial" w:cs="Arial"/>
          <w:sz w:val="22"/>
          <w:szCs w:val="22"/>
          <w:lang w:val="lt-LT" w:eastAsia="lt-LT"/>
        </w:rPr>
        <w:t>funkcijų valdymas ir pan.).</w:t>
      </w:r>
    </w:p>
    <w:p w14:paraId="1D84E319" w14:textId="77777777" w:rsidR="007257A3" w:rsidRPr="007257A3" w:rsidRDefault="007257A3" w:rsidP="005F67D5">
      <w:pPr>
        <w:pStyle w:val="ListParagraph"/>
        <w:numPr>
          <w:ilvl w:val="2"/>
          <w:numId w:val="19"/>
        </w:numPr>
        <w:ind w:left="851" w:hanging="567"/>
        <w:jc w:val="both"/>
        <w:rPr>
          <w:rFonts w:ascii="Arial" w:hAnsi="Arial" w:cs="Arial"/>
          <w:sz w:val="22"/>
          <w:szCs w:val="22"/>
          <w:lang w:val="lt-LT"/>
        </w:rPr>
      </w:pPr>
      <w:r w:rsidRPr="007257A3">
        <w:rPr>
          <w:rFonts w:ascii="Arial" w:hAnsi="Arial" w:cs="Arial"/>
          <w:sz w:val="22"/>
          <w:szCs w:val="22"/>
          <w:lang w:val="lt-LT"/>
        </w:rPr>
        <w:t xml:space="preserve">Patikrinti nuo „pirmojo kontakto“ ir sekančias </w:t>
      </w:r>
      <w:proofErr w:type="spellStart"/>
      <w:r w:rsidRPr="007257A3">
        <w:rPr>
          <w:rFonts w:ascii="Arial" w:hAnsi="Arial" w:cs="Arial"/>
          <w:sz w:val="22"/>
          <w:szCs w:val="22"/>
          <w:lang w:val="lt-LT"/>
        </w:rPr>
        <w:t>telesignalų</w:t>
      </w:r>
      <w:proofErr w:type="spellEnd"/>
      <w:r w:rsidRPr="007257A3">
        <w:rPr>
          <w:rFonts w:ascii="Arial" w:hAnsi="Arial" w:cs="Arial"/>
          <w:sz w:val="22"/>
          <w:szCs w:val="22"/>
          <w:lang w:val="lt-LT"/>
        </w:rPr>
        <w:t>/</w:t>
      </w:r>
      <w:proofErr w:type="spellStart"/>
      <w:r w:rsidRPr="007257A3">
        <w:rPr>
          <w:rFonts w:ascii="Arial" w:hAnsi="Arial" w:cs="Arial"/>
          <w:sz w:val="22"/>
          <w:szCs w:val="22"/>
          <w:lang w:val="lt-LT"/>
        </w:rPr>
        <w:t>telekomandų</w:t>
      </w:r>
      <w:proofErr w:type="spellEnd"/>
      <w:r w:rsidRPr="007257A3">
        <w:rPr>
          <w:rFonts w:ascii="Arial" w:hAnsi="Arial" w:cs="Arial"/>
          <w:sz w:val="22"/>
          <w:szCs w:val="22"/>
          <w:lang w:val="lt-LT"/>
        </w:rPr>
        <w:t xml:space="preserve">/ </w:t>
      </w:r>
      <w:proofErr w:type="spellStart"/>
      <w:r w:rsidRPr="007257A3">
        <w:rPr>
          <w:rFonts w:ascii="Arial" w:hAnsi="Arial" w:cs="Arial"/>
          <w:sz w:val="22"/>
          <w:szCs w:val="22"/>
          <w:lang w:val="lt-LT"/>
        </w:rPr>
        <w:t>telematavimų</w:t>
      </w:r>
      <w:proofErr w:type="spellEnd"/>
      <w:r w:rsidRPr="007257A3">
        <w:rPr>
          <w:rFonts w:ascii="Arial" w:hAnsi="Arial" w:cs="Arial"/>
          <w:sz w:val="22"/>
          <w:szCs w:val="22"/>
          <w:lang w:val="lt-LT"/>
        </w:rPr>
        <w:t xml:space="preserve"> grandinėje esančias kabelių ir montažo laidines jungtis iki RAA, ir TSPĮ terminalų binarinių įėjimų, relinių </w:t>
      </w:r>
      <w:proofErr w:type="spellStart"/>
      <w:r w:rsidRPr="007257A3">
        <w:rPr>
          <w:rFonts w:ascii="Arial" w:hAnsi="Arial" w:cs="Arial"/>
          <w:sz w:val="22"/>
          <w:szCs w:val="22"/>
          <w:lang w:val="lt-LT"/>
        </w:rPr>
        <w:t>įšėjimų</w:t>
      </w:r>
      <w:proofErr w:type="spellEnd"/>
      <w:r w:rsidRPr="007257A3">
        <w:rPr>
          <w:rFonts w:ascii="Arial" w:hAnsi="Arial" w:cs="Arial"/>
          <w:sz w:val="22"/>
          <w:szCs w:val="22"/>
          <w:lang w:val="lt-LT"/>
        </w:rPr>
        <w:t>, aukštos įtampos įrenginių pavarų, jas pervaržant.</w:t>
      </w:r>
    </w:p>
    <w:p w14:paraId="0E08E823" w14:textId="77777777" w:rsidR="007257A3" w:rsidRPr="007257A3" w:rsidRDefault="007257A3" w:rsidP="005F67D5">
      <w:pPr>
        <w:pStyle w:val="ListParagraph"/>
        <w:numPr>
          <w:ilvl w:val="2"/>
          <w:numId w:val="19"/>
        </w:numPr>
        <w:ind w:left="851" w:hanging="567"/>
        <w:jc w:val="both"/>
        <w:rPr>
          <w:rFonts w:ascii="Arial" w:hAnsi="Arial" w:cs="Arial"/>
          <w:sz w:val="22"/>
          <w:szCs w:val="22"/>
          <w:lang w:val="lt-LT"/>
        </w:rPr>
      </w:pPr>
      <w:r w:rsidRPr="007257A3">
        <w:rPr>
          <w:rFonts w:ascii="Arial" w:hAnsi="Arial" w:cs="Arial"/>
          <w:sz w:val="22"/>
          <w:szCs w:val="22"/>
          <w:lang w:val="lt-LT"/>
        </w:rPr>
        <w:t xml:space="preserve">Kiekvienas naujas </w:t>
      </w:r>
      <w:proofErr w:type="spellStart"/>
      <w:r w:rsidRPr="007257A3">
        <w:rPr>
          <w:rFonts w:ascii="Arial" w:hAnsi="Arial" w:cs="Arial"/>
          <w:sz w:val="22"/>
          <w:szCs w:val="22"/>
          <w:lang w:val="lt-LT"/>
        </w:rPr>
        <w:t>mikroprocesorinis</w:t>
      </w:r>
      <w:proofErr w:type="spellEnd"/>
      <w:r w:rsidRPr="007257A3">
        <w:rPr>
          <w:rFonts w:ascii="Arial" w:hAnsi="Arial" w:cs="Arial"/>
          <w:sz w:val="22"/>
          <w:szCs w:val="22"/>
          <w:lang w:val="lt-LT"/>
        </w:rPr>
        <w:t xml:space="preserve"> RAA įrenginys privalo turėti: </w:t>
      </w:r>
    </w:p>
    <w:p w14:paraId="5EBBF360" w14:textId="77777777" w:rsidR="009E0B26" w:rsidRDefault="007257A3" w:rsidP="005F67D5">
      <w:pPr>
        <w:pStyle w:val="ListParagraph"/>
        <w:numPr>
          <w:ilvl w:val="3"/>
          <w:numId w:val="19"/>
        </w:numPr>
        <w:tabs>
          <w:tab w:val="left" w:pos="1560"/>
        </w:tabs>
        <w:ind w:left="1276" w:hanging="992"/>
        <w:jc w:val="both"/>
        <w:rPr>
          <w:rFonts w:ascii="Arial" w:hAnsi="Arial" w:cs="Arial"/>
          <w:sz w:val="22"/>
          <w:szCs w:val="22"/>
          <w:lang w:val="lt-LT"/>
        </w:rPr>
      </w:pPr>
      <w:r w:rsidRPr="007257A3">
        <w:rPr>
          <w:rFonts w:ascii="Arial" w:hAnsi="Arial" w:cs="Arial"/>
          <w:sz w:val="22"/>
          <w:szCs w:val="22"/>
          <w:lang w:val="lt-LT"/>
        </w:rPr>
        <w:t>integruotą šviesinę signalizaciją, signalizuojančią apie įrenginio funkcionalumo sutrikimą, funkcijų ir automatikos poveikius, kitus RAA veikimus pagal poreikį;</w:t>
      </w:r>
    </w:p>
    <w:p w14:paraId="53F2AFFF" w14:textId="77777777" w:rsidR="009E0B26" w:rsidRDefault="007257A3" w:rsidP="005F67D5">
      <w:pPr>
        <w:pStyle w:val="ListParagraph"/>
        <w:numPr>
          <w:ilvl w:val="3"/>
          <w:numId w:val="19"/>
        </w:numPr>
        <w:tabs>
          <w:tab w:val="left" w:pos="1560"/>
        </w:tabs>
        <w:ind w:left="1276" w:hanging="992"/>
        <w:jc w:val="both"/>
        <w:rPr>
          <w:rFonts w:ascii="Arial" w:hAnsi="Arial" w:cs="Arial"/>
          <w:sz w:val="22"/>
          <w:szCs w:val="22"/>
          <w:lang w:val="lt-LT"/>
        </w:rPr>
      </w:pPr>
      <w:r w:rsidRPr="009E0B26">
        <w:rPr>
          <w:rFonts w:ascii="Arial" w:hAnsi="Arial" w:cs="Arial"/>
          <w:sz w:val="22"/>
          <w:szCs w:val="22"/>
          <w:lang w:val="lt-LT"/>
        </w:rPr>
        <w:t>integruotą avarinių procesų registratorių registruojantį darbo ir avarinio režimo sroves įtampas ir laisvai parenkamus vidinius ir išorinius signalus;</w:t>
      </w:r>
    </w:p>
    <w:p w14:paraId="6EF053DC" w14:textId="77777777" w:rsidR="00C9187A" w:rsidRDefault="007257A3" w:rsidP="005F67D5">
      <w:pPr>
        <w:pStyle w:val="ListParagraph"/>
        <w:numPr>
          <w:ilvl w:val="3"/>
          <w:numId w:val="19"/>
        </w:numPr>
        <w:tabs>
          <w:tab w:val="left" w:pos="1560"/>
        </w:tabs>
        <w:ind w:left="1276" w:hanging="992"/>
        <w:jc w:val="both"/>
        <w:rPr>
          <w:rFonts w:ascii="Arial" w:hAnsi="Arial" w:cs="Arial"/>
          <w:sz w:val="22"/>
          <w:szCs w:val="22"/>
          <w:lang w:val="lt-LT"/>
        </w:rPr>
      </w:pPr>
      <w:r w:rsidRPr="009E0B26">
        <w:rPr>
          <w:rFonts w:ascii="Arial" w:hAnsi="Arial" w:cs="Arial"/>
          <w:sz w:val="22"/>
          <w:szCs w:val="22"/>
          <w:lang w:val="lt-LT"/>
        </w:rPr>
        <w:t>įvykių registratoriaus funkciją fiksuojančią įrenginio visų tipų vidinės logikos (tame tarpe apsaugų ir automatikos) veikimus;</w:t>
      </w:r>
    </w:p>
    <w:p w14:paraId="61791008" w14:textId="77777777" w:rsidR="00C9187A" w:rsidRDefault="007257A3" w:rsidP="005F67D5">
      <w:pPr>
        <w:pStyle w:val="ListParagraph"/>
        <w:numPr>
          <w:ilvl w:val="3"/>
          <w:numId w:val="19"/>
        </w:numPr>
        <w:tabs>
          <w:tab w:val="left" w:pos="1560"/>
        </w:tabs>
        <w:ind w:left="1276" w:hanging="992"/>
        <w:jc w:val="both"/>
        <w:rPr>
          <w:rFonts w:ascii="Arial" w:hAnsi="Arial" w:cs="Arial"/>
          <w:sz w:val="22"/>
          <w:szCs w:val="22"/>
          <w:lang w:val="lt-LT"/>
        </w:rPr>
      </w:pPr>
      <w:r w:rsidRPr="00C9187A">
        <w:rPr>
          <w:rFonts w:ascii="Arial" w:hAnsi="Arial" w:cs="Arial"/>
          <w:sz w:val="22"/>
          <w:szCs w:val="22"/>
          <w:lang w:val="lt-LT"/>
        </w:rPr>
        <w:t>visas reikiamas ryšio traktų ir antrinių grandinių prijungimo sąsajas, matavimų, apsaugų, automatikos, stebėsenos (monitoringo) ir valdymo funkcijoms išpildyti;</w:t>
      </w:r>
    </w:p>
    <w:p w14:paraId="15BC3B2C" w14:textId="3B024760" w:rsidR="007257A3" w:rsidRPr="00C9187A" w:rsidRDefault="007257A3" w:rsidP="005F67D5">
      <w:pPr>
        <w:pStyle w:val="ListParagraph"/>
        <w:numPr>
          <w:ilvl w:val="3"/>
          <w:numId w:val="19"/>
        </w:numPr>
        <w:tabs>
          <w:tab w:val="left" w:pos="1560"/>
        </w:tabs>
        <w:ind w:left="1276" w:hanging="992"/>
        <w:jc w:val="both"/>
        <w:rPr>
          <w:rFonts w:ascii="Arial" w:hAnsi="Arial" w:cs="Arial"/>
          <w:sz w:val="22"/>
          <w:szCs w:val="22"/>
          <w:lang w:val="lt-LT"/>
        </w:rPr>
      </w:pPr>
      <w:r w:rsidRPr="00C9187A">
        <w:rPr>
          <w:rFonts w:ascii="Arial" w:hAnsi="Arial" w:cs="Arial"/>
          <w:sz w:val="22"/>
          <w:szCs w:val="22"/>
          <w:lang w:val="lt-LT"/>
        </w:rPr>
        <w:t xml:space="preserve">RAA terminalai kurių apsaugų funkcijų išpildymui reikalinga atlikti srovių sumavimą turi turėti reikiamą analoginių </w:t>
      </w:r>
      <w:proofErr w:type="spellStart"/>
      <w:r w:rsidRPr="00C9187A">
        <w:rPr>
          <w:rFonts w:ascii="Arial" w:hAnsi="Arial" w:cs="Arial"/>
          <w:sz w:val="22"/>
          <w:szCs w:val="22"/>
          <w:lang w:val="lt-LT"/>
        </w:rPr>
        <w:t>srovinių</w:t>
      </w:r>
      <w:proofErr w:type="spellEnd"/>
      <w:r w:rsidRPr="00C9187A">
        <w:rPr>
          <w:rFonts w:ascii="Arial" w:hAnsi="Arial" w:cs="Arial"/>
          <w:sz w:val="22"/>
          <w:szCs w:val="22"/>
          <w:lang w:val="lt-LT"/>
        </w:rPr>
        <w:t xml:space="preserve"> įėjimų kiekį, o srovių sumavimas vykdomas terminalų vidinėje logikoje.</w:t>
      </w:r>
    </w:p>
    <w:p w14:paraId="7136C446" w14:textId="3383596B" w:rsidR="007257A3" w:rsidRPr="007257A3" w:rsidRDefault="007257A3" w:rsidP="005F67D5">
      <w:pPr>
        <w:pStyle w:val="ListParagraph"/>
        <w:numPr>
          <w:ilvl w:val="2"/>
          <w:numId w:val="19"/>
        </w:numPr>
        <w:ind w:left="851" w:hanging="567"/>
        <w:jc w:val="both"/>
        <w:rPr>
          <w:rFonts w:ascii="Arial" w:hAnsi="Arial" w:cs="Arial"/>
          <w:sz w:val="22"/>
          <w:szCs w:val="22"/>
          <w:lang w:val="lt-LT"/>
        </w:rPr>
      </w:pPr>
      <w:r w:rsidRPr="00C9187A">
        <w:rPr>
          <w:rFonts w:ascii="Arial" w:hAnsi="Arial" w:cs="Arial"/>
          <w:sz w:val="22"/>
          <w:szCs w:val="22"/>
          <w:lang w:val="lt-LT"/>
        </w:rPr>
        <w:t>Nauja RAA įranga</w:t>
      </w:r>
      <w:r w:rsidRPr="007257A3">
        <w:rPr>
          <w:rFonts w:ascii="Arial" w:hAnsi="Arial" w:cs="Arial"/>
          <w:sz w:val="22"/>
          <w:szCs w:val="22"/>
          <w:lang w:val="lt-LT"/>
        </w:rPr>
        <w:t xml:space="preserve"> turi būti numatoma </w:t>
      </w:r>
      <w:proofErr w:type="spellStart"/>
      <w:r w:rsidRPr="007257A3">
        <w:rPr>
          <w:rFonts w:ascii="Arial" w:hAnsi="Arial" w:cs="Arial"/>
          <w:sz w:val="22"/>
          <w:szCs w:val="22"/>
          <w:lang w:val="lt-LT"/>
        </w:rPr>
        <w:t>mikroprocesorinė</w:t>
      </w:r>
      <w:proofErr w:type="spellEnd"/>
      <w:r w:rsidRPr="007257A3">
        <w:rPr>
          <w:rFonts w:ascii="Arial" w:hAnsi="Arial" w:cs="Arial"/>
          <w:sz w:val="22"/>
          <w:szCs w:val="22"/>
          <w:lang w:val="lt-LT"/>
        </w:rPr>
        <w:t xml:space="preserve"> su savikontrolės sistema, laisvai konfigūruojama, tenkinanti EĮĮT ir kitų techninių, norminių dokumentų reikalavimus. Standartiniai techniniai reikalavimai </w:t>
      </w:r>
      <w:proofErr w:type="spellStart"/>
      <w:r w:rsidRPr="007257A3">
        <w:rPr>
          <w:rFonts w:ascii="Arial" w:hAnsi="Arial" w:cs="Arial"/>
          <w:sz w:val="22"/>
          <w:szCs w:val="22"/>
          <w:lang w:val="lt-LT"/>
        </w:rPr>
        <w:t>mikroprocesorinėms</w:t>
      </w:r>
      <w:proofErr w:type="spellEnd"/>
      <w:r w:rsidRPr="007257A3">
        <w:rPr>
          <w:rFonts w:ascii="Arial" w:hAnsi="Arial" w:cs="Arial"/>
          <w:sz w:val="22"/>
          <w:szCs w:val="22"/>
          <w:lang w:val="lt-LT"/>
        </w:rPr>
        <w:t xml:space="preserve"> relėms ir valdikliams pateikiami (</w:t>
      </w:r>
      <w:r w:rsidRPr="004B62FF">
        <w:rPr>
          <w:rFonts w:ascii="Arial" w:hAnsi="Arial" w:cs="Arial"/>
          <w:sz w:val="22"/>
          <w:szCs w:val="22"/>
          <w:lang w:val="lt-LT"/>
        </w:rPr>
        <w:t xml:space="preserve">Priedas Nr. </w:t>
      </w:r>
      <w:r w:rsidR="00C9187A" w:rsidRPr="004B62FF">
        <w:rPr>
          <w:rFonts w:ascii="Arial" w:hAnsi="Arial" w:cs="Arial"/>
          <w:sz w:val="22"/>
          <w:szCs w:val="22"/>
          <w:lang w:val="lt-LT"/>
        </w:rPr>
        <w:t>5</w:t>
      </w:r>
      <w:r w:rsidRPr="007257A3">
        <w:rPr>
          <w:rFonts w:ascii="Arial" w:hAnsi="Arial" w:cs="Arial"/>
          <w:sz w:val="22"/>
          <w:szCs w:val="22"/>
          <w:lang w:val="lt-LT"/>
        </w:rPr>
        <w:t xml:space="preserve">). Kiti standartiniuose techniniuose reikalavimuose nenurodyti reikalavimai </w:t>
      </w:r>
      <w:proofErr w:type="spellStart"/>
      <w:r w:rsidRPr="007257A3">
        <w:rPr>
          <w:rFonts w:ascii="Arial" w:hAnsi="Arial" w:cs="Arial"/>
          <w:sz w:val="22"/>
          <w:szCs w:val="22"/>
          <w:lang w:val="lt-LT"/>
        </w:rPr>
        <w:t>mikroprocesorinėms</w:t>
      </w:r>
      <w:proofErr w:type="spellEnd"/>
      <w:r w:rsidRPr="007257A3">
        <w:rPr>
          <w:rFonts w:ascii="Arial" w:hAnsi="Arial" w:cs="Arial"/>
          <w:sz w:val="22"/>
          <w:szCs w:val="22"/>
          <w:lang w:val="lt-LT"/>
        </w:rPr>
        <w:t xml:space="preserve"> relėms ir valdikliams parenkami </w:t>
      </w:r>
      <w:r w:rsidRPr="00683C1E">
        <w:rPr>
          <w:rFonts w:ascii="Arial" w:hAnsi="Arial" w:cs="Arial"/>
          <w:sz w:val="22"/>
          <w:szCs w:val="22"/>
          <w:lang w:val="lt-LT"/>
        </w:rPr>
        <w:t>techninio darbo projekto</w:t>
      </w:r>
      <w:r w:rsidRPr="007257A3">
        <w:rPr>
          <w:rFonts w:ascii="Arial" w:hAnsi="Arial" w:cs="Arial"/>
          <w:sz w:val="22"/>
          <w:szCs w:val="22"/>
          <w:lang w:val="lt-LT"/>
        </w:rPr>
        <w:t xml:space="preserve"> rengimo metu. </w:t>
      </w:r>
    </w:p>
    <w:p w14:paraId="120D7EB8" w14:textId="2CA59924" w:rsidR="007257A3" w:rsidRDefault="007257A3" w:rsidP="005F67D5">
      <w:pPr>
        <w:pStyle w:val="ListParagraph"/>
        <w:numPr>
          <w:ilvl w:val="2"/>
          <w:numId w:val="19"/>
        </w:numPr>
        <w:ind w:left="851" w:hanging="567"/>
        <w:jc w:val="both"/>
        <w:rPr>
          <w:rFonts w:ascii="Arial" w:hAnsi="Arial" w:cs="Arial"/>
          <w:sz w:val="22"/>
          <w:szCs w:val="22"/>
          <w:lang w:val="lt-LT"/>
        </w:rPr>
      </w:pPr>
      <w:r w:rsidRPr="007257A3">
        <w:rPr>
          <w:rFonts w:ascii="Arial" w:hAnsi="Arial" w:cs="Arial"/>
          <w:sz w:val="22"/>
          <w:szCs w:val="22"/>
          <w:lang w:val="lt-LT"/>
        </w:rPr>
        <w:t>Įrangos, įtrauktos į atitinkančios Litgrid AB standartinius techninius reikalavimus registrą, sąrašas pateikiamas (</w:t>
      </w:r>
      <w:r w:rsidRPr="004B62FF">
        <w:rPr>
          <w:rFonts w:ascii="Arial" w:hAnsi="Arial" w:cs="Arial"/>
          <w:sz w:val="22"/>
          <w:szCs w:val="22"/>
          <w:lang w:val="lt-LT"/>
        </w:rPr>
        <w:t xml:space="preserve">Priedas Nr. </w:t>
      </w:r>
      <w:r w:rsidR="002031BC" w:rsidRPr="004B62FF">
        <w:rPr>
          <w:rFonts w:ascii="Arial" w:hAnsi="Arial" w:cs="Arial"/>
          <w:sz w:val="22"/>
          <w:szCs w:val="22"/>
          <w:lang w:val="lt-LT"/>
        </w:rPr>
        <w:t>6</w:t>
      </w:r>
      <w:r w:rsidRPr="007257A3">
        <w:rPr>
          <w:rFonts w:ascii="Arial" w:hAnsi="Arial" w:cs="Arial"/>
          <w:sz w:val="22"/>
          <w:szCs w:val="22"/>
          <w:lang w:val="lt-LT"/>
        </w:rPr>
        <w:t>). Konfidencialios, įtrauktos į įrangos, atitinkančios LITGRID AB standartinius techninius reikalavimus registrą, sąrašas pateikiamas kaip priedas potencialiems LITGRID AB rangovams, kurie yra pateikę pasirašytą konfidencialumo įsipareigojimą.</w:t>
      </w:r>
    </w:p>
    <w:p w14:paraId="4020F373" w14:textId="1840779C" w:rsidR="007F7F7F" w:rsidRPr="007F7F7F" w:rsidRDefault="007F7F7F" w:rsidP="005F67D5">
      <w:pPr>
        <w:pStyle w:val="ListParagraph"/>
        <w:numPr>
          <w:ilvl w:val="2"/>
          <w:numId w:val="19"/>
        </w:numPr>
        <w:ind w:left="851" w:hanging="567"/>
        <w:jc w:val="both"/>
        <w:rPr>
          <w:rFonts w:ascii="Arial" w:hAnsi="Arial" w:cs="Arial"/>
          <w:sz w:val="22"/>
          <w:szCs w:val="22"/>
          <w:lang w:val="lt-LT"/>
        </w:rPr>
      </w:pPr>
      <w:r w:rsidRPr="007F7F7F">
        <w:rPr>
          <w:rFonts w:ascii="Arial" w:hAnsi="Arial" w:cs="Arial"/>
          <w:sz w:val="22"/>
          <w:szCs w:val="22"/>
          <w:lang w:val="lt-LT"/>
        </w:rPr>
        <w:t>RAA elektros grandinių elektromechaninės relės turi atitikti standartinius techninius reikalavimus nurodytus (</w:t>
      </w:r>
      <w:r w:rsidRPr="004B62FF">
        <w:rPr>
          <w:rFonts w:ascii="Arial" w:hAnsi="Arial" w:cs="Arial"/>
          <w:sz w:val="22"/>
          <w:szCs w:val="22"/>
          <w:lang w:val="lt-LT"/>
        </w:rPr>
        <w:t xml:space="preserve">Priedas Nr. </w:t>
      </w:r>
      <w:r w:rsidR="002031BC" w:rsidRPr="004B62FF">
        <w:rPr>
          <w:rFonts w:ascii="Arial" w:hAnsi="Arial" w:cs="Arial"/>
          <w:sz w:val="22"/>
          <w:szCs w:val="22"/>
          <w:lang w:val="lt-LT"/>
        </w:rPr>
        <w:t>7</w:t>
      </w:r>
      <w:r w:rsidRPr="007F7F7F">
        <w:rPr>
          <w:rFonts w:ascii="Arial" w:hAnsi="Arial" w:cs="Arial"/>
          <w:sz w:val="22"/>
          <w:szCs w:val="22"/>
          <w:lang w:val="lt-LT"/>
        </w:rPr>
        <w:t>). Kiti standartiniuose techniniuose reikalavimuose nenurodyti elektromechaninių relių tipai parenkami darbo projekto rengimo metu.</w:t>
      </w:r>
    </w:p>
    <w:p w14:paraId="498CEB47" w14:textId="68F31E48" w:rsidR="007F7F7F" w:rsidRDefault="007F7F7F" w:rsidP="005F67D5">
      <w:pPr>
        <w:pStyle w:val="ListParagraph"/>
        <w:numPr>
          <w:ilvl w:val="2"/>
          <w:numId w:val="19"/>
        </w:numPr>
        <w:ind w:left="851" w:hanging="567"/>
        <w:jc w:val="both"/>
        <w:rPr>
          <w:rFonts w:ascii="Arial" w:hAnsi="Arial" w:cs="Arial"/>
          <w:sz w:val="22"/>
          <w:szCs w:val="22"/>
          <w:lang w:val="lt-LT"/>
        </w:rPr>
      </w:pPr>
      <w:r>
        <w:rPr>
          <w:rFonts w:ascii="Arial" w:hAnsi="Arial" w:cs="Arial"/>
          <w:sz w:val="22"/>
          <w:szCs w:val="22"/>
          <w:lang w:val="lt-LT"/>
        </w:rPr>
        <w:lastRenderedPageBreak/>
        <w:t>Garliavos</w:t>
      </w:r>
      <w:r w:rsidRPr="007F7F7F">
        <w:rPr>
          <w:rFonts w:ascii="Arial" w:hAnsi="Arial" w:cs="Arial"/>
          <w:sz w:val="22"/>
          <w:szCs w:val="22"/>
          <w:lang w:val="lt-LT"/>
        </w:rPr>
        <w:t xml:space="preserve"> TP suprojektuoti ir sumontuoti naujas RAA dalies (RAA vidaus ir lauko tarpinių gnybtų spintose, pirminių įrenginių pavarose, matavimo transformatorių išvadų dėžutėse ir t.t.) vidinio montažo ir kontrolinių kabelių ir jų laidininkų žymes (markiruotes).</w:t>
      </w:r>
    </w:p>
    <w:p w14:paraId="01F88FF9" w14:textId="77777777" w:rsidR="00A74A16" w:rsidRPr="00A74A16" w:rsidRDefault="00A74A16" w:rsidP="005F67D5">
      <w:pPr>
        <w:pStyle w:val="ListParagraph"/>
        <w:numPr>
          <w:ilvl w:val="2"/>
          <w:numId w:val="19"/>
        </w:numPr>
        <w:ind w:left="851" w:hanging="567"/>
        <w:jc w:val="both"/>
        <w:rPr>
          <w:rFonts w:ascii="Arial" w:hAnsi="Arial" w:cs="Arial"/>
          <w:sz w:val="22"/>
          <w:szCs w:val="22"/>
          <w:lang w:val="lt-LT"/>
        </w:rPr>
      </w:pPr>
      <w:r w:rsidRPr="003877D7">
        <w:rPr>
          <w:rFonts w:ascii="Arial" w:hAnsi="Arial" w:cs="Arial"/>
          <w:sz w:val="22"/>
          <w:szCs w:val="22"/>
          <w:lang w:val="lt-LT"/>
        </w:rPr>
        <w:t>Techniniame darbo projekte sudaryti</w:t>
      </w:r>
      <w:r w:rsidRPr="00A74A16">
        <w:rPr>
          <w:rFonts w:ascii="Arial" w:hAnsi="Arial" w:cs="Arial"/>
          <w:sz w:val="22"/>
          <w:szCs w:val="22"/>
          <w:lang w:val="lt-LT"/>
        </w:rPr>
        <w:t xml:space="preserve"> naujos 110 </w:t>
      </w:r>
      <w:proofErr w:type="spellStart"/>
      <w:r w:rsidRPr="00A74A16">
        <w:rPr>
          <w:rFonts w:ascii="Arial" w:hAnsi="Arial" w:cs="Arial"/>
          <w:sz w:val="22"/>
          <w:szCs w:val="22"/>
          <w:lang w:val="lt-LT"/>
        </w:rPr>
        <w:t>kV</w:t>
      </w:r>
      <w:proofErr w:type="spellEnd"/>
      <w:r w:rsidRPr="00A74A16">
        <w:rPr>
          <w:rFonts w:ascii="Arial" w:hAnsi="Arial" w:cs="Arial"/>
          <w:sz w:val="22"/>
          <w:szCs w:val="22"/>
          <w:lang w:val="lt-LT"/>
        </w:rPr>
        <w:t xml:space="preserve"> RAA struktūrines schemas:</w:t>
      </w:r>
    </w:p>
    <w:p w14:paraId="37B7FDAD" w14:textId="77777777" w:rsidR="00A74A16" w:rsidRPr="00A74A16" w:rsidRDefault="00A74A16" w:rsidP="005F67D5">
      <w:pPr>
        <w:pStyle w:val="ListParagraph"/>
        <w:numPr>
          <w:ilvl w:val="3"/>
          <w:numId w:val="19"/>
        </w:numPr>
        <w:tabs>
          <w:tab w:val="left" w:pos="1560"/>
        </w:tabs>
        <w:ind w:left="1276" w:hanging="992"/>
        <w:jc w:val="both"/>
        <w:rPr>
          <w:rFonts w:ascii="Arial" w:hAnsi="Arial" w:cs="Arial"/>
          <w:sz w:val="22"/>
          <w:szCs w:val="22"/>
          <w:lang w:val="lt-LT"/>
        </w:rPr>
      </w:pPr>
      <w:r w:rsidRPr="00A74A16">
        <w:rPr>
          <w:rFonts w:ascii="Arial" w:hAnsi="Arial" w:cs="Arial"/>
          <w:sz w:val="22"/>
          <w:szCs w:val="22"/>
          <w:lang w:val="lt-LT"/>
        </w:rPr>
        <w:t>RAA prijungimo prie matavimo transformatorių;</w:t>
      </w:r>
    </w:p>
    <w:p w14:paraId="288BB4DC" w14:textId="77777777" w:rsidR="00A74A16" w:rsidRPr="00A74A16" w:rsidRDefault="00A74A16" w:rsidP="005F67D5">
      <w:pPr>
        <w:pStyle w:val="ListParagraph"/>
        <w:numPr>
          <w:ilvl w:val="3"/>
          <w:numId w:val="19"/>
        </w:numPr>
        <w:tabs>
          <w:tab w:val="left" w:pos="1560"/>
        </w:tabs>
        <w:ind w:left="1276" w:hanging="992"/>
        <w:jc w:val="both"/>
        <w:rPr>
          <w:rFonts w:ascii="Arial" w:hAnsi="Arial" w:cs="Arial"/>
          <w:sz w:val="22"/>
          <w:szCs w:val="22"/>
          <w:lang w:val="lt-LT"/>
        </w:rPr>
      </w:pPr>
      <w:r w:rsidRPr="00A74A16">
        <w:rPr>
          <w:rFonts w:ascii="Arial" w:hAnsi="Arial" w:cs="Arial"/>
          <w:sz w:val="22"/>
          <w:szCs w:val="22"/>
          <w:lang w:val="lt-LT"/>
        </w:rPr>
        <w:t>Pastotės pagrindinių įrenginių valdymo blokuočių;</w:t>
      </w:r>
    </w:p>
    <w:p w14:paraId="12A632B1" w14:textId="77777777" w:rsidR="00A74A16" w:rsidRPr="00A74A16" w:rsidRDefault="00A74A16" w:rsidP="005F67D5">
      <w:pPr>
        <w:pStyle w:val="ListParagraph"/>
        <w:numPr>
          <w:ilvl w:val="3"/>
          <w:numId w:val="19"/>
        </w:numPr>
        <w:tabs>
          <w:tab w:val="left" w:pos="1560"/>
        </w:tabs>
        <w:ind w:left="1276" w:hanging="992"/>
        <w:jc w:val="both"/>
        <w:rPr>
          <w:rFonts w:ascii="Arial" w:hAnsi="Arial" w:cs="Arial"/>
          <w:sz w:val="22"/>
          <w:szCs w:val="22"/>
          <w:lang w:val="lt-LT"/>
        </w:rPr>
      </w:pPr>
      <w:r w:rsidRPr="00A74A16">
        <w:rPr>
          <w:rFonts w:ascii="Arial" w:hAnsi="Arial" w:cs="Arial"/>
          <w:sz w:val="22"/>
          <w:szCs w:val="22"/>
          <w:lang w:val="lt-LT"/>
        </w:rPr>
        <w:t xml:space="preserve">110 </w:t>
      </w:r>
      <w:proofErr w:type="spellStart"/>
      <w:r w:rsidRPr="00A74A16">
        <w:rPr>
          <w:rFonts w:ascii="Arial" w:hAnsi="Arial" w:cs="Arial"/>
          <w:sz w:val="22"/>
          <w:szCs w:val="22"/>
          <w:lang w:val="lt-LT"/>
        </w:rPr>
        <w:t>kV</w:t>
      </w:r>
      <w:proofErr w:type="spellEnd"/>
      <w:r w:rsidRPr="00A74A16">
        <w:rPr>
          <w:rFonts w:ascii="Arial" w:hAnsi="Arial" w:cs="Arial"/>
          <w:sz w:val="22"/>
          <w:szCs w:val="22"/>
          <w:lang w:val="lt-LT"/>
        </w:rPr>
        <w:t xml:space="preserve"> RAA įrenginių funkcinių ryšių ir elementų išdėstymo esamose RAA vidaus spintose;</w:t>
      </w:r>
    </w:p>
    <w:p w14:paraId="0CF370D1" w14:textId="77777777" w:rsidR="00A74A16" w:rsidRPr="00A74A16" w:rsidRDefault="00A74A16" w:rsidP="005F67D5">
      <w:pPr>
        <w:pStyle w:val="ListParagraph"/>
        <w:numPr>
          <w:ilvl w:val="3"/>
          <w:numId w:val="19"/>
        </w:numPr>
        <w:tabs>
          <w:tab w:val="left" w:pos="1560"/>
        </w:tabs>
        <w:ind w:left="1276" w:hanging="992"/>
        <w:jc w:val="both"/>
        <w:rPr>
          <w:rFonts w:ascii="Arial" w:hAnsi="Arial" w:cs="Arial"/>
          <w:sz w:val="22"/>
          <w:szCs w:val="22"/>
          <w:lang w:val="lt-LT"/>
        </w:rPr>
      </w:pPr>
      <w:r w:rsidRPr="00A74A16">
        <w:rPr>
          <w:rFonts w:ascii="Arial" w:hAnsi="Arial" w:cs="Arial"/>
          <w:sz w:val="22"/>
          <w:szCs w:val="22"/>
          <w:lang w:val="lt-LT"/>
        </w:rPr>
        <w:t>RAA vidinių funkcijų loginių tarpusavio sąveikų;</w:t>
      </w:r>
    </w:p>
    <w:p w14:paraId="723BC476" w14:textId="77777777" w:rsidR="00A74A16" w:rsidRPr="00A74A16" w:rsidRDefault="00A74A16" w:rsidP="005F67D5">
      <w:pPr>
        <w:pStyle w:val="ListParagraph"/>
        <w:numPr>
          <w:ilvl w:val="3"/>
          <w:numId w:val="19"/>
        </w:numPr>
        <w:tabs>
          <w:tab w:val="left" w:pos="1560"/>
        </w:tabs>
        <w:ind w:left="1276" w:hanging="992"/>
        <w:jc w:val="both"/>
        <w:rPr>
          <w:rFonts w:ascii="Arial" w:hAnsi="Arial" w:cs="Arial"/>
          <w:sz w:val="22"/>
          <w:szCs w:val="22"/>
          <w:lang w:val="lt-LT"/>
        </w:rPr>
      </w:pPr>
      <w:r w:rsidRPr="00A74A16">
        <w:rPr>
          <w:rFonts w:ascii="Arial" w:hAnsi="Arial" w:cs="Arial"/>
          <w:sz w:val="22"/>
          <w:szCs w:val="22"/>
          <w:lang w:val="lt-LT"/>
        </w:rPr>
        <w:t>RAA įrenginių prijungimo prie PDT;</w:t>
      </w:r>
    </w:p>
    <w:p w14:paraId="79ECC818" w14:textId="77777777" w:rsidR="00A74A16" w:rsidRPr="00A74A16" w:rsidRDefault="00A74A16" w:rsidP="005F67D5">
      <w:pPr>
        <w:pStyle w:val="ListParagraph"/>
        <w:numPr>
          <w:ilvl w:val="3"/>
          <w:numId w:val="19"/>
        </w:numPr>
        <w:tabs>
          <w:tab w:val="left" w:pos="1560"/>
        </w:tabs>
        <w:ind w:left="1276" w:hanging="992"/>
        <w:jc w:val="both"/>
        <w:rPr>
          <w:rFonts w:ascii="Arial" w:hAnsi="Arial" w:cs="Arial"/>
          <w:sz w:val="22"/>
          <w:szCs w:val="22"/>
          <w:lang w:val="lt-LT"/>
        </w:rPr>
      </w:pPr>
      <w:r w:rsidRPr="00A74A16">
        <w:rPr>
          <w:rFonts w:ascii="Arial" w:hAnsi="Arial" w:cs="Arial"/>
          <w:sz w:val="22"/>
          <w:szCs w:val="22"/>
          <w:lang w:val="lt-LT"/>
        </w:rPr>
        <w:t>RAA stebėjimo sistemos (monitoringo);</w:t>
      </w:r>
    </w:p>
    <w:p w14:paraId="0BC529D9" w14:textId="77777777" w:rsidR="00A74A16" w:rsidRPr="00A74A16" w:rsidRDefault="00A74A16" w:rsidP="005F67D5">
      <w:pPr>
        <w:pStyle w:val="ListParagraph"/>
        <w:numPr>
          <w:ilvl w:val="3"/>
          <w:numId w:val="19"/>
        </w:numPr>
        <w:tabs>
          <w:tab w:val="left" w:pos="1560"/>
        </w:tabs>
        <w:ind w:left="1276" w:hanging="992"/>
        <w:jc w:val="both"/>
        <w:rPr>
          <w:rFonts w:ascii="Arial" w:hAnsi="Arial" w:cs="Arial"/>
          <w:sz w:val="22"/>
          <w:szCs w:val="22"/>
          <w:lang w:val="lt-LT"/>
        </w:rPr>
      </w:pPr>
      <w:r w:rsidRPr="00A74A16">
        <w:rPr>
          <w:rFonts w:ascii="Arial" w:hAnsi="Arial" w:cs="Arial"/>
          <w:sz w:val="22"/>
          <w:szCs w:val="22"/>
          <w:lang w:val="lt-LT"/>
        </w:rPr>
        <w:t>Nuolatinės operatyviosios srovės tiekimo RAA įrenginiams.</w:t>
      </w:r>
    </w:p>
    <w:p w14:paraId="3D11D5A4" w14:textId="06800DA8" w:rsidR="007F7F7F" w:rsidRDefault="00A74A16" w:rsidP="005F67D5">
      <w:pPr>
        <w:pStyle w:val="ListParagraph"/>
        <w:numPr>
          <w:ilvl w:val="2"/>
          <w:numId w:val="19"/>
        </w:numPr>
        <w:ind w:left="851" w:hanging="567"/>
        <w:jc w:val="both"/>
        <w:rPr>
          <w:rFonts w:ascii="Arial" w:hAnsi="Arial" w:cs="Arial"/>
          <w:sz w:val="22"/>
          <w:szCs w:val="22"/>
          <w:lang w:val="lt-LT"/>
        </w:rPr>
      </w:pPr>
      <w:r w:rsidRPr="00A74A16">
        <w:rPr>
          <w:rFonts w:ascii="Arial" w:hAnsi="Arial" w:cs="Arial"/>
          <w:sz w:val="22"/>
          <w:szCs w:val="22"/>
          <w:lang w:val="lt-LT"/>
        </w:rPr>
        <w:t xml:space="preserve">Rengiant RAA struktūrines schemas vadovautis Litgrid AB perdavimo tinklo 110 </w:t>
      </w:r>
      <w:proofErr w:type="spellStart"/>
      <w:r w:rsidRPr="00A74A16">
        <w:rPr>
          <w:rFonts w:ascii="Arial" w:hAnsi="Arial" w:cs="Arial"/>
          <w:sz w:val="22"/>
          <w:szCs w:val="22"/>
          <w:lang w:val="lt-LT"/>
        </w:rPr>
        <w:t>kV</w:t>
      </w:r>
      <w:proofErr w:type="spellEnd"/>
      <w:r w:rsidRPr="00A74A16">
        <w:rPr>
          <w:rFonts w:ascii="Arial" w:hAnsi="Arial" w:cs="Arial"/>
          <w:sz w:val="22"/>
          <w:szCs w:val="22"/>
          <w:lang w:val="lt-LT"/>
        </w:rPr>
        <w:t xml:space="preserve"> transformatorių pastočių standartinių relinės apsaugos ir automatikos struktūrinių schemų išpildymo </w:t>
      </w:r>
      <w:r w:rsidRPr="003877D7">
        <w:rPr>
          <w:rFonts w:ascii="Arial" w:hAnsi="Arial" w:cs="Arial"/>
          <w:sz w:val="22"/>
          <w:szCs w:val="22"/>
          <w:lang w:val="lt-LT"/>
        </w:rPr>
        <w:t>techniniuose projektuose</w:t>
      </w:r>
      <w:r w:rsidR="003877D7">
        <w:rPr>
          <w:rFonts w:ascii="Arial" w:hAnsi="Arial" w:cs="Arial"/>
          <w:sz w:val="22"/>
          <w:szCs w:val="22"/>
          <w:lang w:val="lt-LT"/>
        </w:rPr>
        <w:t xml:space="preserve"> (pagal galiojantį STR </w:t>
      </w:r>
      <w:r w:rsidR="00683C1E">
        <w:rPr>
          <w:rFonts w:ascii="Arial" w:hAnsi="Arial" w:cs="Arial"/>
          <w:sz w:val="22"/>
          <w:szCs w:val="22"/>
          <w:lang w:val="lt-LT"/>
        </w:rPr>
        <w:t>1.</w:t>
      </w:r>
      <w:r w:rsidR="003877D7">
        <w:rPr>
          <w:rFonts w:ascii="Arial" w:hAnsi="Arial" w:cs="Arial"/>
          <w:sz w:val="22"/>
          <w:szCs w:val="22"/>
          <w:lang w:val="lt-LT"/>
        </w:rPr>
        <w:t xml:space="preserve">04.04.2017 atitinka techninio darbo projekto </w:t>
      </w:r>
      <w:proofErr w:type="spellStart"/>
      <w:r w:rsidR="003877D7">
        <w:rPr>
          <w:rFonts w:ascii="Arial" w:hAnsi="Arial" w:cs="Arial"/>
          <w:sz w:val="22"/>
          <w:szCs w:val="22"/>
          <w:lang w:val="lt-LT"/>
        </w:rPr>
        <w:t>savoką</w:t>
      </w:r>
      <w:proofErr w:type="spellEnd"/>
      <w:r w:rsidR="003877D7">
        <w:rPr>
          <w:rFonts w:ascii="Arial" w:hAnsi="Arial" w:cs="Arial"/>
          <w:sz w:val="22"/>
          <w:szCs w:val="22"/>
          <w:lang w:val="lt-LT"/>
        </w:rPr>
        <w:t>)</w:t>
      </w:r>
      <w:r w:rsidRPr="00A74A16">
        <w:rPr>
          <w:rFonts w:ascii="Arial" w:hAnsi="Arial" w:cs="Arial"/>
          <w:sz w:val="22"/>
          <w:szCs w:val="22"/>
          <w:lang w:val="lt-LT"/>
        </w:rPr>
        <w:t xml:space="preserve"> aprašu, kuris pateikiamas (</w:t>
      </w:r>
      <w:r w:rsidRPr="004B62FF">
        <w:rPr>
          <w:rFonts w:ascii="Arial" w:hAnsi="Arial" w:cs="Arial"/>
          <w:sz w:val="22"/>
          <w:szCs w:val="22"/>
          <w:lang w:val="lt-LT"/>
        </w:rPr>
        <w:t xml:space="preserve">Priedas Nr. </w:t>
      </w:r>
      <w:r w:rsidR="004D51BA" w:rsidRPr="004B62FF">
        <w:rPr>
          <w:rFonts w:ascii="Arial" w:hAnsi="Arial" w:cs="Arial"/>
          <w:sz w:val="22"/>
          <w:szCs w:val="22"/>
          <w:lang w:val="lt-LT"/>
        </w:rPr>
        <w:t>8</w:t>
      </w:r>
      <w:r w:rsidRPr="00A74A16">
        <w:rPr>
          <w:rFonts w:ascii="Arial" w:hAnsi="Arial" w:cs="Arial"/>
          <w:sz w:val="22"/>
          <w:szCs w:val="22"/>
          <w:lang w:val="lt-LT"/>
        </w:rPr>
        <w:t xml:space="preserve">). Suprojektuoti ir įrengti </w:t>
      </w:r>
      <w:proofErr w:type="spellStart"/>
      <w:r w:rsidRPr="00A74A16">
        <w:rPr>
          <w:rFonts w:ascii="Arial" w:hAnsi="Arial" w:cs="Arial"/>
          <w:sz w:val="22"/>
          <w:szCs w:val="22"/>
          <w:lang w:val="lt-LT"/>
        </w:rPr>
        <w:t>dvipozicines</w:t>
      </w:r>
      <w:proofErr w:type="spellEnd"/>
      <w:r w:rsidRPr="00A74A16">
        <w:rPr>
          <w:rFonts w:ascii="Arial" w:hAnsi="Arial" w:cs="Arial"/>
          <w:sz w:val="22"/>
          <w:szCs w:val="22"/>
          <w:lang w:val="lt-LT"/>
        </w:rPr>
        <w:t xml:space="preserve"> reles RAA funkcijų ir grandinių valdymui. </w:t>
      </w:r>
      <w:proofErr w:type="spellStart"/>
      <w:r w:rsidRPr="00A74A16">
        <w:rPr>
          <w:rFonts w:ascii="Arial" w:hAnsi="Arial" w:cs="Arial"/>
          <w:sz w:val="22"/>
          <w:szCs w:val="22"/>
          <w:lang w:val="lt-LT"/>
        </w:rPr>
        <w:t>Dvipozicinių</w:t>
      </w:r>
      <w:proofErr w:type="spellEnd"/>
      <w:r w:rsidRPr="00A74A16">
        <w:rPr>
          <w:rFonts w:ascii="Arial" w:hAnsi="Arial" w:cs="Arial"/>
          <w:sz w:val="22"/>
          <w:szCs w:val="22"/>
          <w:lang w:val="lt-LT"/>
        </w:rPr>
        <w:t xml:space="preserve"> relių kiekis, turi būti ne mažesnis nei pateikiamas Litgrid AB perdavimo tinklo 110 </w:t>
      </w:r>
      <w:proofErr w:type="spellStart"/>
      <w:r w:rsidRPr="00A74A16">
        <w:rPr>
          <w:rFonts w:ascii="Arial" w:hAnsi="Arial" w:cs="Arial"/>
          <w:sz w:val="22"/>
          <w:szCs w:val="22"/>
          <w:lang w:val="lt-LT"/>
        </w:rPr>
        <w:t>kV</w:t>
      </w:r>
      <w:proofErr w:type="spellEnd"/>
      <w:r w:rsidRPr="00A74A16">
        <w:rPr>
          <w:rFonts w:ascii="Arial" w:hAnsi="Arial" w:cs="Arial"/>
          <w:sz w:val="22"/>
          <w:szCs w:val="22"/>
          <w:lang w:val="lt-LT"/>
        </w:rPr>
        <w:t xml:space="preserve"> transformatorių pastočių standartinių relinės apsaugos ir automatikos struktūrinių schemų išpildymo </w:t>
      </w:r>
      <w:r w:rsidRPr="00D73166">
        <w:rPr>
          <w:rFonts w:ascii="Arial" w:hAnsi="Arial" w:cs="Arial"/>
          <w:sz w:val="22"/>
          <w:szCs w:val="22"/>
          <w:lang w:val="lt-LT"/>
        </w:rPr>
        <w:t>techniniuose projektuose</w:t>
      </w:r>
      <w:r w:rsidRPr="00A74A16">
        <w:rPr>
          <w:rFonts w:ascii="Arial" w:hAnsi="Arial" w:cs="Arial"/>
          <w:sz w:val="22"/>
          <w:szCs w:val="22"/>
          <w:lang w:val="lt-LT"/>
        </w:rPr>
        <w:t xml:space="preserve"> aprašo konkretaus </w:t>
      </w:r>
      <w:proofErr w:type="spellStart"/>
      <w:r w:rsidRPr="00A74A16">
        <w:rPr>
          <w:rFonts w:ascii="Arial" w:hAnsi="Arial" w:cs="Arial"/>
          <w:sz w:val="22"/>
          <w:szCs w:val="22"/>
          <w:lang w:val="lt-LT"/>
        </w:rPr>
        <w:t>prijunginio</w:t>
      </w:r>
      <w:proofErr w:type="spellEnd"/>
      <w:r w:rsidRPr="00A74A16">
        <w:rPr>
          <w:rFonts w:ascii="Arial" w:hAnsi="Arial" w:cs="Arial"/>
          <w:sz w:val="22"/>
          <w:szCs w:val="22"/>
          <w:lang w:val="lt-LT"/>
        </w:rPr>
        <w:t xml:space="preserve"> tipinėje PSO RAA struktūrinėje schemoje.</w:t>
      </w:r>
    </w:p>
    <w:p w14:paraId="76580FC5" w14:textId="0D534CE7" w:rsidR="00D7796E" w:rsidRPr="00D7796E" w:rsidRDefault="00D7796E" w:rsidP="005F67D5">
      <w:pPr>
        <w:pStyle w:val="ListParagraph"/>
        <w:numPr>
          <w:ilvl w:val="2"/>
          <w:numId w:val="19"/>
        </w:numPr>
        <w:ind w:left="851" w:hanging="567"/>
        <w:jc w:val="both"/>
        <w:rPr>
          <w:rFonts w:ascii="Arial" w:hAnsi="Arial" w:cs="Arial"/>
          <w:sz w:val="22"/>
          <w:szCs w:val="22"/>
          <w:lang w:val="lt-LT"/>
        </w:rPr>
      </w:pPr>
      <w:r w:rsidRPr="00D7796E">
        <w:rPr>
          <w:rFonts w:ascii="Arial" w:hAnsi="Arial" w:cs="Arial"/>
          <w:sz w:val="22"/>
          <w:szCs w:val="22"/>
          <w:lang w:val="lt-LT"/>
        </w:rPr>
        <w:t xml:space="preserve">Duomenų mainai tarp RAA įrenginių ir TSPĮ turi būti vykdomi IEC61850 </w:t>
      </w:r>
      <w:proofErr w:type="spellStart"/>
      <w:r w:rsidRPr="00D7796E">
        <w:rPr>
          <w:rFonts w:ascii="Arial" w:hAnsi="Arial" w:cs="Arial"/>
          <w:sz w:val="22"/>
          <w:szCs w:val="22"/>
          <w:lang w:val="lt-LT"/>
        </w:rPr>
        <w:t>ed</w:t>
      </w:r>
      <w:proofErr w:type="spellEnd"/>
      <w:r w:rsidRPr="00D7796E">
        <w:rPr>
          <w:rFonts w:ascii="Arial" w:hAnsi="Arial" w:cs="Arial"/>
          <w:sz w:val="22"/>
          <w:szCs w:val="22"/>
          <w:lang w:val="lt-LT"/>
        </w:rPr>
        <w:t>. 2.0 protokolu.</w:t>
      </w:r>
    </w:p>
    <w:p w14:paraId="2B61EF7B" w14:textId="77777777" w:rsidR="00D7796E" w:rsidRPr="00D7796E" w:rsidRDefault="00D7796E" w:rsidP="005F67D5">
      <w:pPr>
        <w:pStyle w:val="ListParagraph"/>
        <w:numPr>
          <w:ilvl w:val="2"/>
          <w:numId w:val="19"/>
        </w:numPr>
        <w:ind w:left="851" w:hanging="567"/>
        <w:jc w:val="both"/>
        <w:rPr>
          <w:rFonts w:ascii="Arial" w:hAnsi="Arial" w:cs="Arial"/>
          <w:sz w:val="22"/>
          <w:szCs w:val="22"/>
          <w:lang w:val="lt-LT"/>
        </w:rPr>
      </w:pPr>
      <w:r w:rsidRPr="00D7796E">
        <w:rPr>
          <w:rFonts w:ascii="Arial" w:hAnsi="Arial" w:cs="Arial"/>
          <w:sz w:val="22"/>
          <w:szCs w:val="22"/>
          <w:lang w:val="lt-LT"/>
        </w:rPr>
        <w:t>Kiekvieną naują RAA įrenginį, atskiromis sąsajomis, jungti į du atskirus pastotės duomenų tinklo (PDT) komutatorius, kad būtų užtikrintas informacijos mainų patikimumas. Dubliuotas duomenų srautų perdavimas per šiuos dvigubus sujungimus turi būti valdomas IEC 62439 (PRP) protokolu.</w:t>
      </w:r>
    </w:p>
    <w:p w14:paraId="672CFF59" w14:textId="77777777" w:rsidR="00D7796E" w:rsidRPr="00D7796E" w:rsidRDefault="00D7796E" w:rsidP="005F67D5">
      <w:pPr>
        <w:pStyle w:val="ListParagraph"/>
        <w:numPr>
          <w:ilvl w:val="2"/>
          <w:numId w:val="19"/>
        </w:numPr>
        <w:ind w:left="851" w:hanging="567"/>
        <w:jc w:val="both"/>
        <w:rPr>
          <w:rFonts w:ascii="Arial" w:hAnsi="Arial" w:cs="Arial"/>
          <w:sz w:val="22"/>
          <w:szCs w:val="22"/>
          <w:lang w:val="lt-LT"/>
        </w:rPr>
      </w:pPr>
      <w:proofErr w:type="spellStart"/>
      <w:r w:rsidRPr="00D7796E">
        <w:rPr>
          <w:rFonts w:ascii="Arial" w:hAnsi="Arial" w:cs="Arial"/>
          <w:sz w:val="22"/>
          <w:szCs w:val="22"/>
          <w:lang w:val="lt-LT"/>
        </w:rPr>
        <w:t>Prijunginio</w:t>
      </w:r>
      <w:proofErr w:type="spellEnd"/>
      <w:r w:rsidRPr="00D7796E">
        <w:rPr>
          <w:rFonts w:ascii="Arial" w:hAnsi="Arial" w:cs="Arial"/>
          <w:sz w:val="22"/>
          <w:szCs w:val="22"/>
          <w:lang w:val="lt-LT"/>
        </w:rPr>
        <w:t xml:space="preserve"> srovės ir įtampos transformatorių antrinės grandinės turi būti jungiamos su relėmis esamais variniais kabeliais.</w:t>
      </w:r>
    </w:p>
    <w:p w14:paraId="444CE5FA" w14:textId="77777777" w:rsidR="00D7796E" w:rsidRPr="00D7796E" w:rsidRDefault="00D7796E" w:rsidP="005F67D5">
      <w:pPr>
        <w:pStyle w:val="ListParagraph"/>
        <w:numPr>
          <w:ilvl w:val="2"/>
          <w:numId w:val="19"/>
        </w:numPr>
        <w:ind w:left="851" w:hanging="567"/>
        <w:jc w:val="both"/>
        <w:rPr>
          <w:rFonts w:ascii="Arial" w:hAnsi="Arial" w:cs="Arial"/>
          <w:sz w:val="22"/>
          <w:szCs w:val="22"/>
          <w:lang w:val="lt-LT"/>
        </w:rPr>
      </w:pPr>
      <w:proofErr w:type="spellStart"/>
      <w:r w:rsidRPr="00D7796E">
        <w:rPr>
          <w:rFonts w:ascii="Arial" w:hAnsi="Arial" w:cs="Arial"/>
          <w:sz w:val="22"/>
          <w:szCs w:val="22"/>
          <w:lang w:val="lt-LT"/>
        </w:rPr>
        <w:t>Prijunginio</w:t>
      </w:r>
      <w:proofErr w:type="spellEnd"/>
      <w:r w:rsidRPr="00D7796E">
        <w:rPr>
          <w:rFonts w:ascii="Arial" w:hAnsi="Arial" w:cs="Arial"/>
          <w:sz w:val="22"/>
          <w:szCs w:val="22"/>
          <w:lang w:val="lt-LT"/>
        </w:rPr>
        <w:t xml:space="preserve"> valdymo, technologinių signalų antrinės grandinės turi būti jungiamos su relėmis esamais variniais kabeliais.</w:t>
      </w:r>
    </w:p>
    <w:p w14:paraId="0DAFE498" w14:textId="4FB9F03E" w:rsidR="00D7796E" w:rsidRDefault="00D7796E" w:rsidP="00733A87">
      <w:pPr>
        <w:pStyle w:val="ListParagraph"/>
        <w:numPr>
          <w:ilvl w:val="2"/>
          <w:numId w:val="19"/>
        </w:numPr>
        <w:ind w:left="851" w:hanging="567"/>
        <w:jc w:val="both"/>
        <w:rPr>
          <w:rFonts w:ascii="Arial" w:hAnsi="Arial" w:cs="Arial"/>
          <w:sz w:val="22"/>
          <w:szCs w:val="22"/>
          <w:lang w:val="lt-LT"/>
        </w:rPr>
      </w:pPr>
      <w:r w:rsidRPr="00D7796E">
        <w:rPr>
          <w:rFonts w:ascii="Arial" w:hAnsi="Arial" w:cs="Arial"/>
          <w:sz w:val="22"/>
          <w:szCs w:val="22"/>
          <w:lang w:val="lt-LT"/>
        </w:rPr>
        <w:t xml:space="preserve">Suprojektuoti ir įrengti naujus kontrolinius kabelius nuo pagrindinių atviros skirstyklos įrenginių (ASĮ), KSS ir NSS, iki </w:t>
      </w:r>
      <w:r w:rsidR="00D053DB">
        <w:rPr>
          <w:rFonts w:ascii="Arial" w:hAnsi="Arial" w:cs="Arial"/>
          <w:sz w:val="22"/>
          <w:szCs w:val="22"/>
          <w:lang w:val="lt-LT"/>
        </w:rPr>
        <w:t>esamų</w:t>
      </w:r>
      <w:r w:rsidRPr="00D7796E">
        <w:rPr>
          <w:rFonts w:ascii="Arial" w:hAnsi="Arial" w:cs="Arial"/>
          <w:sz w:val="22"/>
          <w:szCs w:val="22"/>
          <w:lang w:val="lt-LT"/>
        </w:rPr>
        <w:t xml:space="preserve"> T-101, T-102 ir </w:t>
      </w:r>
      <w:r w:rsidR="00D053DB">
        <w:rPr>
          <w:rFonts w:ascii="Arial" w:hAnsi="Arial" w:cs="Arial"/>
          <w:sz w:val="22"/>
          <w:szCs w:val="22"/>
          <w:lang w:val="lt-LT"/>
        </w:rPr>
        <w:t xml:space="preserve">naujos </w:t>
      </w:r>
      <w:proofErr w:type="spellStart"/>
      <w:r w:rsidRPr="00D7796E">
        <w:rPr>
          <w:rFonts w:ascii="Arial" w:hAnsi="Arial" w:cs="Arial"/>
          <w:sz w:val="22"/>
          <w:szCs w:val="22"/>
          <w:lang w:val="lt-LT"/>
        </w:rPr>
        <w:t>bendrapastotinio</w:t>
      </w:r>
      <w:proofErr w:type="spellEnd"/>
      <w:r w:rsidRPr="00D7796E">
        <w:rPr>
          <w:rFonts w:ascii="Arial" w:hAnsi="Arial" w:cs="Arial"/>
          <w:sz w:val="22"/>
          <w:szCs w:val="22"/>
          <w:lang w:val="lt-LT"/>
        </w:rPr>
        <w:t xml:space="preserve"> valdiklio, RAA vidaus spintų, tarp RAA vidaus spintų</w:t>
      </w:r>
      <w:r w:rsidR="00D053DB">
        <w:rPr>
          <w:rFonts w:ascii="Arial" w:hAnsi="Arial" w:cs="Arial"/>
          <w:sz w:val="22"/>
          <w:szCs w:val="22"/>
          <w:lang w:val="lt-LT"/>
        </w:rPr>
        <w:t>.</w:t>
      </w:r>
      <w:r w:rsidRPr="00D7796E">
        <w:rPr>
          <w:rFonts w:ascii="Arial" w:hAnsi="Arial" w:cs="Arial"/>
          <w:sz w:val="22"/>
          <w:szCs w:val="22"/>
          <w:lang w:val="lt-LT"/>
        </w:rPr>
        <w:t xml:space="preserve"> Esami RAA elektros grandinių kontroliniai kabeliai gali būti išsaugomi ir nekeičiami jeigu jų ilgis pakankamas  užvedimui į naujai įrengiam</w:t>
      </w:r>
      <w:r>
        <w:rPr>
          <w:rFonts w:ascii="Arial" w:hAnsi="Arial" w:cs="Arial"/>
          <w:sz w:val="22"/>
          <w:szCs w:val="22"/>
          <w:lang w:val="lt-LT"/>
        </w:rPr>
        <w:t xml:space="preserve">ą </w:t>
      </w:r>
      <w:proofErr w:type="spellStart"/>
      <w:r>
        <w:rPr>
          <w:rFonts w:ascii="Arial" w:hAnsi="Arial" w:cs="Arial"/>
          <w:sz w:val="22"/>
          <w:szCs w:val="22"/>
          <w:lang w:val="lt-LT"/>
        </w:rPr>
        <w:t>bendrapastotinio</w:t>
      </w:r>
      <w:proofErr w:type="spellEnd"/>
      <w:r>
        <w:rPr>
          <w:rFonts w:ascii="Arial" w:hAnsi="Arial" w:cs="Arial"/>
          <w:sz w:val="22"/>
          <w:szCs w:val="22"/>
          <w:lang w:val="lt-LT"/>
        </w:rPr>
        <w:t xml:space="preserve"> valdiklio</w:t>
      </w:r>
      <w:r w:rsidRPr="00D7796E">
        <w:rPr>
          <w:rFonts w:ascii="Arial" w:hAnsi="Arial" w:cs="Arial"/>
          <w:sz w:val="22"/>
          <w:szCs w:val="22"/>
          <w:lang w:val="lt-LT"/>
        </w:rPr>
        <w:t xml:space="preserve"> ir išsaugomas esamas </w:t>
      </w:r>
      <w:r>
        <w:rPr>
          <w:rFonts w:ascii="Arial" w:hAnsi="Arial" w:cs="Arial"/>
          <w:sz w:val="22"/>
          <w:szCs w:val="22"/>
          <w:lang w:val="lt-LT"/>
        </w:rPr>
        <w:t xml:space="preserve">T-101 ir T-102 </w:t>
      </w:r>
      <w:r w:rsidRPr="00D7796E">
        <w:rPr>
          <w:rFonts w:ascii="Arial" w:hAnsi="Arial" w:cs="Arial"/>
          <w:sz w:val="22"/>
          <w:szCs w:val="22"/>
          <w:lang w:val="lt-LT"/>
        </w:rPr>
        <w:t>RAA vidaus spintas.</w:t>
      </w:r>
    </w:p>
    <w:p w14:paraId="2D70CE11" w14:textId="10882115" w:rsidR="00D053DB" w:rsidRPr="00D053DB" w:rsidRDefault="00D053DB" w:rsidP="005F67D5">
      <w:pPr>
        <w:pStyle w:val="ListParagraph"/>
        <w:numPr>
          <w:ilvl w:val="2"/>
          <w:numId w:val="19"/>
        </w:numPr>
        <w:ind w:left="851" w:hanging="567"/>
        <w:jc w:val="both"/>
        <w:rPr>
          <w:rFonts w:ascii="Arial" w:hAnsi="Arial" w:cs="Arial"/>
          <w:sz w:val="22"/>
          <w:szCs w:val="22"/>
          <w:lang w:val="lt-LT"/>
        </w:rPr>
      </w:pPr>
      <w:r w:rsidRPr="00D053DB">
        <w:rPr>
          <w:rFonts w:ascii="Arial" w:hAnsi="Arial" w:cs="Arial"/>
          <w:sz w:val="22"/>
          <w:szCs w:val="22"/>
          <w:lang w:val="lt-LT"/>
        </w:rPr>
        <w:t xml:space="preserve">Visi kontroliniai kabeliai RAA elektros grandinėse, tame tarpe sujungiantys  atviros skirstyklos įtaisų antrines grandines su </w:t>
      </w:r>
      <w:proofErr w:type="spellStart"/>
      <w:r w:rsidRPr="00D053DB">
        <w:rPr>
          <w:rFonts w:ascii="Arial" w:hAnsi="Arial" w:cs="Arial"/>
          <w:sz w:val="22"/>
          <w:szCs w:val="22"/>
          <w:lang w:val="lt-LT"/>
        </w:rPr>
        <w:t>mikroprocesoriniais</w:t>
      </w:r>
      <w:proofErr w:type="spellEnd"/>
      <w:r w:rsidRPr="00D053DB">
        <w:rPr>
          <w:rFonts w:ascii="Arial" w:hAnsi="Arial" w:cs="Arial"/>
          <w:sz w:val="22"/>
          <w:szCs w:val="22"/>
          <w:lang w:val="lt-LT"/>
        </w:rPr>
        <w:t xml:space="preserve"> įtaisais, turi būti ekranuoti (koncentrinės varinės juostos ekranu). Standartiniai techniniai reikalavimai kontroliniams kabeliams jungiantiems relinės apsaugos/automatikos ir atviros skirstyklos pirminius įrenginius pateikiami (</w:t>
      </w:r>
      <w:r w:rsidRPr="004B62FF">
        <w:rPr>
          <w:rFonts w:ascii="Arial" w:hAnsi="Arial" w:cs="Arial"/>
          <w:sz w:val="22"/>
          <w:szCs w:val="22"/>
          <w:lang w:val="lt-LT"/>
        </w:rPr>
        <w:t xml:space="preserve">Priedas Nr. </w:t>
      </w:r>
      <w:r w:rsidR="004D51BA" w:rsidRPr="004B62FF">
        <w:rPr>
          <w:rFonts w:ascii="Arial" w:hAnsi="Arial" w:cs="Arial"/>
          <w:sz w:val="22"/>
          <w:szCs w:val="22"/>
          <w:lang w:val="lt-LT"/>
        </w:rPr>
        <w:t>9</w:t>
      </w:r>
      <w:r w:rsidRPr="00D053DB">
        <w:rPr>
          <w:rFonts w:ascii="Arial" w:hAnsi="Arial" w:cs="Arial"/>
          <w:sz w:val="22"/>
          <w:szCs w:val="22"/>
          <w:lang w:val="lt-LT"/>
        </w:rPr>
        <w:t>).</w:t>
      </w:r>
    </w:p>
    <w:p w14:paraId="5B9E3EF0" w14:textId="427C7E25" w:rsidR="00D053DB" w:rsidRPr="00D053DB" w:rsidRDefault="00D053DB" w:rsidP="005F67D5">
      <w:pPr>
        <w:pStyle w:val="ListParagraph"/>
        <w:numPr>
          <w:ilvl w:val="2"/>
          <w:numId w:val="19"/>
        </w:numPr>
        <w:ind w:left="851" w:hanging="567"/>
        <w:jc w:val="both"/>
        <w:rPr>
          <w:rFonts w:ascii="Arial" w:hAnsi="Arial" w:cs="Arial"/>
          <w:sz w:val="22"/>
          <w:szCs w:val="22"/>
          <w:lang w:val="lt-LT"/>
        </w:rPr>
      </w:pPr>
      <w:r w:rsidRPr="00D053DB">
        <w:rPr>
          <w:rFonts w:ascii="Arial" w:hAnsi="Arial" w:cs="Arial"/>
          <w:sz w:val="22"/>
          <w:szCs w:val="22"/>
          <w:lang w:val="lt-LT"/>
        </w:rPr>
        <w:t>Antrinių RAA elektros grandinių ir vidinio montažo laidai – vario gyslomis, su degimo nepalaikančia izoliacija. Standartiniai techniniai reikalavimai lauko ir vidaus spintų vidinio montažo laidams pateikiami (</w:t>
      </w:r>
      <w:r w:rsidRPr="004B62FF">
        <w:rPr>
          <w:rFonts w:ascii="Arial" w:hAnsi="Arial" w:cs="Arial"/>
          <w:sz w:val="22"/>
          <w:szCs w:val="22"/>
          <w:lang w:val="lt-LT"/>
        </w:rPr>
        <w:t>Priedas Nr. 1</w:t>
      </w:r>
      <w:r w:rsidR="008E0A4F" w:rsidRPr="004B62FF">
        <w:rPr>
          <w:rFonts w:ascii="Arial" w:hAnsi="Arial" w:cs="Arial"/>
          <w:sz w:val="22"/>
          <w:szCs w:val="22"/>
          <w:lang w:val="lt-LT"/>
        </w:rPr>
        <w:t>0</w:t>
      </w:r>
      <w:r w:rsidRPr="00D053DB">
        <w:rPr>
          <w:rFonts w:ascii="Arial" w:hAnsi="Arial" w:cs="Arial"/>
          <w:sz w:val="22"/>
          <w:szCs w:val="22"/>
          <w:lang w:val="lt-LT"/>
        </w:rPr>
        <w:t>).</w:t>
      </w:r>
    </w:p>
    <w:p w14:paraId="60E15214" w14:textId="04F53C6A" w:rsidR="00D053DB" w:rsidRPr="00D053DB" w:rsidRDefault="00D053DB" w:rsidP="005F67D5">
      <w:pPr>
        <w:pStyle w:val="ListParagraph"/>
        <w:numPr>
          <w:ilvl w:val="2"/>
          <w:numId w:val="19"/>
        </w:numPr>
        <w:ind w:left="851" w:hanging="567"/>
        <w:jc w:val="both"/>
        <w:rPr>
          <w:rFonts w:ascii="Arial" w:hAnsi="Arial" w:cs="Arial"/>
          <w:sz w:val="22"/>
          <w:szCs w:val="22"/>
          <w:lang w:val="lt-LT"/>
        </w:rPr>
      </w:pPr>
      <w:r w:rsidRPr="00D053DB">
        <w:rPr>
          <w:rFonts w:ascii="Arial" w:hAnsi="Arial" w:cs="Arial"/>
          <w:sz w:val="22"/>
          <w:szCs w:val="22"/>
          <w:lang w:val="lt-LT"/>
        </w:rPr>
        <w:t xml:space="preserve">Kiti loginiai ryšiai (jeigu </w:t>
      </w:r>
      <w:r w:rsidR="00D73166" w:rsidRPr="00DB004E">
        <w:rPr>
          <w:rFonts w:ascii="Arial" w:hAnsi="Arial" w:cs="Arial"/>
          <w:sz w:val="22"/>
          <w:szCs w:val="22"/>
          <w:lang w:val="lt-LT"/>
        </w:rPr>
        <w:t>techninėje</w:t>
      </w:r>
      <w:r w:rsidR="00D73166" w:rsidRPr="003047E7">
        <w:rPr>
          <w:rFonts w:ascii="Arial" w:hAnsi="Arial" w:cs="Arial"/>
          <w:sz w:val="22"/>
          <w:szCs w:val="22"/>
          <w:lang w:val="lt-LT"/>
        </w:rPr>
        <w:t xml:space="preserve"> </w:t>
      </w:r>
      <w:r w:rsidRPr="003047E7">
        <w:rPr>
          <w:rFonts w:ascii="Arial" w:hAnsi="Arial" w:cs="Arial"/>
          <w:sz w:val="22"/>
          <w:szCs w:val="22"/>
          <w:lang w:val="lt-LT"/>
        </w:rPr>
        <w:t>užduotyje</w:t>
      </w:r>
      <w:r w:rsidRPr="00D053DB">
        <w:rPr>
          <w:rFonts w:ascii="Arial" w:hAnsi="Arial" w:cs="Arial"/>
          <w:sz w:val="22"/>
          <w:szCs w:val="22"/>
          <w:lang w:val="lt-LT"/>
        </w:rPr>
        <w:t xml:space="preserve"> nenumatyta kitaip), tarp </w:t>
      </w:r>
      <w:proofErr w:type="spellStart"/>
      <w:r w:rsidRPr="00D053DB">
        <w:rPr>
          <w:rFonts w:ascii="Arial" w:hAnsi="Arial" w:cs="Arial"/>
          <w:sz w:val="22"/>
          <w:szCs w:val="22"/>
          <w:lang w:val="lt-LT"/>
        </w:rPr>
        <w:t>prijunginio</w:t>
      </w:r>
      <w:proofErr w:type="spellEnd"/>
      <w:r w:rsidRPr="00D053DB">
        <w:rPr>
          <w:rFonts w:ascii="Arial" w:hAnsi="Arial" w:cs="Arial"/>
          <w:sz w:val="22"/>
          <w:szCs w:val="22"/>
          <w:lang w:val="lt-LT"/>
        </w:rPr>
        <w:t xml:space="preserve"> ar kitų </w:t>
      </w:r>
      <w:proofErr w:type="spellStart"/>
      <w:r w:rsidRPr="00D053DB">
        <w:rPr>
          <w:rFonts w:ascii="Arial" w:hAnsi="Arial" w:cs="Arial"/>
          <w:sz w:val="22"/>
          <w:szCs w:val="22"/>
          <w:lang w:val="lt-LT"/>
        </w:rPr>
        <w:t>prijunginių</w:t>
      </w:r>
      <w:proofErr w:type="spellEnd"/>
      <w:r w:rsidRPr="00D053DB">
        <w:rPr>
          <w:rFonts w:ascii="Arial" w:hAnsi="Arial" w:cs="Arial"/>
          <w:sz w:val="22"/>
          <w:szCs w:val="22"/>
          <w:lang w:val="lt-LT"/>
        </w:rPr>
        <w:t xml:space="preserve"> RAA, kurie organizuojami protokolo IEC 61850 </w:t>
      </w:r>
      <w:proofErr w:type="spellStart"/>
      <w:r w:rsidRPr="00D053DB">
        <w:rPr>
          <w:rFonts w:ascii="Arial" w:hAnsi="Arial" w:cs="Arial"/>
          <w:sz w:val="22"/>
          <w:szCs w:val="22"/>
          <w:lang w:val="lt-LT"/>
        </w:rPr>
        <w:t>ed</w:t>
      </w:r>
      <w:proofErr w:type="spellEnd"/>
      <w:r w:rsidRPr="00D053DB">
        <w:rPr>
          <w:rFonts w:ascii="Arial" w:hAnsi="Arial" w:cs="Arial"/>
          <w:sz w:val="22"/>
          <w:szCs w:val="22"/>
          <w:lang w:val="lt-LT"/>
        </w:rPr>
        <w:t xml:space="preserve">. 2.0 GOOSE žinutėmis, naudojami tik tose loginėse grandinėse, kuriose ryšio kanalo sutrikimas ar dalinis išjungimas nepažeidžia, nekeičia relinės apsaugos ir automatikos patikimumo, selektyvumo ir </w:t>
      </w:r>
      <w:proofErr w:type="spellStart"/>
      <w:r w:rsidRPr="00D053DB">
        <w:rPr>
          <w:rFonts w:ascii="Arial" w:hAnsi="Arial" w:cs="Arial"/>
          <w:sz w:val="22"/>
          <w:szCs w:val="22"/>
          <w:lang w:val="lt-LT"/>
        </w:rPr>
        <w:t>greitaveikiškumo</w:t>
      </w:r>
      <w:proofErr w:type="spellEnd"/>
      <w:r w:rsidRPr="00D053DB">
        <w:rPr>
          <w:rFonts w:ascii="Arial" w:hAnsi="Arial" w:cs="Arial"/>
          <w:sz w:val="22"/>
          <w:szCs w:val="22"/>
          <w:lang w:val="lt-LT"/>
        </w:rPr>
        <w:t xml:space="preserve"> sąlygų.</w:t>
      </w:r>
    </w:p>
    <w:p w14:paraId="3F16C1C0" w14:textId="77777777" w:rsidR="00D053DB" w:rsidRPr="00D053DB" w:rsidRDefault="00D053DB" w:rsidP="005F67D5">
      <w:pPr>
        <w:pStyle w:val="ListParagraph"/>
        <w:numPr>
          <w:ilvl w:val="2"/>
          <w:numId w:val="19"/>
        </w:numPr>
        <w:ind w:left="851" w:hanging="567"/>
        <w:jc w:val="both"/>
        <w:rPr>
          <w:rFonts w:ascii="Arial" w:hAnsi="Arial" w:cs="Arial"/>
          <w:sz w:val="22"/>
          <w:szCs w:val="22"/>
          <w:lang w:val="lt-LT"/>
        </w:rPr>
      </w:pPr>
      <w:r w:rsidRPr="00D73166">
        <w:rPr>
          <w:rFonts w:ascii="Arial" w:hAnsi="Arial" w:cs="Arial"/>
          <w:sz w:val="22"/>
          <w:szCs w:val="22"/>
          <w:lang w:val="lt-LT"/>
        </w:rPr>
        <w:t>Techninio darbo projekto</w:t>
      </w:r>
      <w:r w:rsidRPr="00D053DB">
        <w:rPr>
          <w:rFonts w:ascii="Arial" w:hAnsi="Arial" w:cs="Arial"/>
          <w:sz w:val="22"/>
          <w:szCs w:val="22"/>
          <w:lang w:val="lt-LT"/>
        </w:rPr>
        <w:t xml:space="preserve"> RAA dalyje aprašyti duomenų mainų tarp RAA ir kitų pastotės įrenginių, vykdomų protokolu IEC61850 </w:t>
      </w:r>
      <w:proofErr w:type="spellStart"/>
      <w:r w:rsidRPr="00D053DB">
        <w:rPr>
          <w:rFonts w:ascii="Arial" w:hAnsi="Arial" w:cs="Arial"/>
          <w:sz w:val="22"/>
          <w:szCs w:val="22"/>
          <w:lang w:val="lt-LT"/>
        </w:rPr>
        <w:t>ed</w:t>
      </w:r>
      <w:proofErr w:type="spellEnd"/>
      <w:r w:rsidRPr="00D053DB">
        <w:rPr>
          <w:rFonts w:ascii="Arial" w:hAnsi="Arial" w:cs="Arial"/>
          <w:sz w:val="22"/>
          <w:szCs w:val="22"/>
          <w:lang w:val="lt-LT"/>
        </w:rPr>
        <w:t>. 2.0 arba laidiniais ryšiais, organizavimo ir išpildymo principus.</w:t>
      </w:r>
    </w:p>
    <w:p w14:paraId="185ED634" w14:textId="79EE65E2" w:rsidR="0092497E" w:rsidRPr="0092497E" w:rsidRDefault="0092497E" w:rsidP="005F67D5">
      <w:pPr>
        <w:pStyle w:val="ListParagraph"/>
        <w:numPr>
          <w:ilvl w:val="2"/>
          <w:numId w:val="19"/>
        </w:numPr>
        <w:ind w:left="851" w:hanging="567"/>
        <w:jc w:val="both"/>
        <w:rPr>
          <w:rFonts w:ascii="Arial" w:hAnsi="Arial" w:cs="Arial"/>
          <w:sz w:val="22"/>
          <w:szCs w:val="22"/>
          <w:lang w:val="lt-LT"/>
        </w:rPr>
      </w:pPr>
      <w:r w:rsidRPr="00D73166">
        <w:rPr>
          <w:rFonts w:ascii="Arial" w:hAnsi="Arial" w:cs="Arial"/>
          <w:sz w:val="22"/>
          <w:szCs w:val="22"/>
          <w:lang w:val="lt-LT"/>
        </w:rPr>
        <w:t>Techniniame darbo projekte</w:t>
      </w:r>
      <w:r w:rsidRPr="0092497E">
        <w:rPr>
          <w:rFonts w:ascii="Arial" w:hAnsi="Arial" w:cs="Arial"/>
          <w:sz w:val="22"/>
          <w:szCs w:val="22"/>
          <w:lang w:val="lt-LT"/>
        </w:rPr>
        <w:t xml:space="preserve"> suprojektuoti ir </w:t>
      </w:r>
      <w:r w:rsidR="00D73166">
        <w:rPr>
          <w:rFonts w:ascii="Arial" w:hAnsi="Arial" w:cs="Arial"/>
          <w:sz w:val="22"/>
          <w:szCs w:val="22"/>
          <w:lang w:val="lt-LT"/>
        </w:rPr>
        <w:t>gamybos ir montavimo brėžiniuose numatyti</w:t>
      </w:r>
      <w:r w:rsidRPr="0092497E">
        <w:rPr>
          <w:rFonts w:ascii="Arial" w:hAnsi="Arial" w:cs="Arial"/>
          <w:sz w:val="22"/>
          <w:szCs w:val="22"/>
          <w:lang w:val="lt-LT"/>
        </w:rPr>
        <w:t xml:space="preserve"> sekančius pakeitimus esamo</w:t>
      </w:r>
      <w:r>
        <w:rPr>
          <w:rFonts w:ascii="Arial" w:hAnsi="Arial" w:cs="Arial"/>
          <w:sz w:val="22"/>
          <w:szCs w:val="22"/>
          <w:lang w:val="lt-LT"/>
        </w:rPr>
        <w:t>s</w:t>
      </w:r>
      <w:r w:rsidRPr="0092497E">
        <w:rPr>
          <w:rFonts w:ascii="Arial" w:hAnsi="Arial" w:cs="Arial"/>
          <w:sz w:val="22"/>
          <w:szCs w:val="22"/>
          <w:lang w:val="lt-LT"/>
        </w:rPr>
        <w:t xml:space="preserve">e </w:t>
      </w:r>
      <w:r>
        <w:rPr>
          <w:rFonts w:ascii="Arial" w:hAnsi="Arial" w:cs="Arial"/>
          <w:sz w:val="22"/>
          <w:szCs w:val="22"/>
          <w:lang w:val="lt-LT"/>
        </w:rPr>
        <w:t>T-101, T</w:t>
      </w:r>
      <w:r w:rsidR="00103B52">
        <w:rPr>
          <w:rFonts w:ascii="Arial" w:hAnsi="Arial" w:cs="Arial"/>
          <w:sz w:val="22"/>
          <w:szCs w:val="22"/>
          <w:lang w:val="lt-LT"/>
        </w:rPr>
        <w:noBreakHyphen/>
      </w:r>
      <w:r>
        <w:rPr>
          <w:rFonts w:ascii="Arial" w:hAnsi="Arial" w:cs="Arial"/>
          <w:sz w:val="22"/>
          <w:szCs w:val="22"/>
          <w:lang w:val="lt-LT"/>
        </w:rPr>
        <w:t>102</w:t>
      </w:r>
      <w:r w:rsidRPr="0092497E">
        <w:rPr>
          <w:rFonts w:ascii="Arial" w:hAnsi="Arial" w:cs="Arial"/>
          <w:sz w:val="22"/>
          <w:szCs w:val="22"/>
          <w:lang w:val="lt-LT"/>
        </w:rPr>
        <w:t xml:space="preserve"> </w:t>
      </w:r>
      <w:proofErr w:type="spellStart"/>
      <w:r w:rsidRPr="0092497E">
        <w:rPr>
          <w:rFonts w:ascii="Arial" w:hAnsi="Arial" w:cs="Arial"/>
          <w:sz w:val="22"/>
          <w:szCs w:val="22"/>
          <w:lang w:val="lt-LT"/>
        </w:rPr>
        <w:t>prijunginių</w:t>
      </w:r>
      <w:proofErr w:type="spellEnd"/>
      <w:r w:rsidRPr="0092497E">
        <w:rPr>
          <w:rFonts w:ascii="Arial" w:hAnsi="Arial" w:cs="Arial"/>
          <w:sz w:val="22"/>
          <w:szCs w:val="22"/>
          <w:lang w:val="lt-LT"/>
        </w:rPr>
        <w:t xml:space="preserve"> RAA vidaus spinto</w:t>
      </w:r>
      <w:r>
        <w:rPr>
          <w:rFonts w:ascii="Arial" w:hAnsi="Arial" w:cs="Arial"/>
          <w:sz w:val="22"/>
          <w:szCs w:val="22"/>
          <w:lang w:val="lt-LT"/>
        </w:rPr>
        <w:t>s</w:t>
      </w:r>
      <w:r w:rsidRPr="0092497E">
        <w:rPr>
          <w:rFonts w:ascii="Arial" w:hAnsi="Arial" w:cs="Arial"/>
          <w:sz w:val="22"/>
          <w:szCs w:val="22"/>
          <w:lang w:val="lt-LT"/>
        </w:rPr>
        <w:t>e:</w:t>
      </w:r>
    </w:p>
    <w:p w14:paraId="17684E7C" w14:textId="28FD0B00" w:rsidR="00B03A43" w:rsidRDefault="00B03A43" w:rsidP="005F67D5">
      <w:pPr>
        <w:pStyle w:val="ListParagraph"/>
        <w:numPr>
          <w:ilvl w:val="3"/>
          <w:numId w:val="19"/>
        </w:numPr>
        <w:tabs>
          <w:tab w:val="left" w:pos="1560"/>
        </w:tabs>
        <w:ind w:left="1276" w:hanging="992"/>
        <w:jc w:val="both"/>
        <w:rPr>
          <w:rFonts w:ascii="Arial" w:hAnsi="Arial" w:cs="Arial"/>
          <w:sz w:val="22"/>
          <w:szCs w:val="22"/>
          <w:lang w:val="lt-LT"/>
        </w:rPr>
      </w:pPr>
      <w:r>
        <w:rPr>
          <w:rFonts w:ascii="Arial" w:hAnsi="Arial" w:cs="Arial"/>
          <w:sz w:val="22"/>
          <w:szCs w:val="22"/>
          <w:lang w:val="lt-LT"/>
        </w:rPr>
        <w:t>demontuoti esamą Garliavos TP pirminių įrenginių vietinio valdymo skydo spintą.</w:t>
      </w:r>
    </w:p>
    <w:p w14:paraId="094C503A" w14:textId="0575E895" w:rsidR="0092497E" w:rsidRPr="0092497E" w:rsidRDefault="0092497E" w:rsidP="005F67D5">
      <w:pPr>
        <w:pStyle w:val="ListParagraph"/>
        <w:numPr>
          <w:ilvl w:val="3"/>
          <w:numId w:val="19"/>
        </w:numPr>
        <w:tabs>
          <w:tab w:val="left" w:pos="1560"/>
        </w:tabs>
        <w:ind w:left="1276" w:hanging="992"/>
        <w:jc w:val="both"/>
        <w:rPr>
          <w:rFonts w:ascii="Arial" w:hAnsi="Arial" w:cs="Arial"/>
          <w:sz w:val="22"/>
          <w:szCs w:val="22"/>
          <w:lang w:val="lt-LT"/>
        </w:rPr>
      </w:pPr>
      <w:r w:rsidRPr="0092497E">
        <w:rPr>
          <w:rFonts w:ascii="Arial" w:hAnsi="Arial" w:cs="Arial"/>
          <w:sz w:val="22"/>
          <w:szCs w:val="22"/>
          <w:lang w:val="lt-LT"/>
        </w:rPr>
        <w:t xml:space="preserve">demontuoti esamus RAA </w:t>
      </w:r>
      <w:proofErr w:type="spellStart"/>
      <w:r w:rsidRPr="0092497E">
        <w:rPr>
          <w:rFonts w:ascii="Arial" w:hAnsi="Arial" w:cs="Arial"/>
          <w:sz w:val="22"/>
          <w:szCs w:val="22"/>
          <w:lang w:val="lt-LT"/>
        </w:rPr>
        <w:t>mikroprocesorinius</w:t>
      </w:r>
      <w:proofErr w:type="spellEnd"/>
      <w:r w:rsidRPr="0092497E">
        <w:rPr>
          <w:rFonts w:ascii="Arial" w:hAnsi="Arial" w:cs="Arial"/>
          <w:sz w:val="22"/>
          <w:szCs w:val="22"/>
          <w:lang w:val="lt-LT"/>
        </w:rPr>
        <w:t xml:space="preserve"> </w:t>
      </w:r>
      <w:r w:rsidR="00B03A43">
        <w:rPr>
          <w:rFonts w:ascii="Arial" w:hAnsi="Arial" w:cs="Arial"/>
          <w:sz w:val="22"/>
          <w:szCs w:val="22"/>
          <w:lang w:val="lt-LT"/>
        </w:rPr>
        <w:t xml:space="preserve">GE 650 </w:t>
      </w:r>
      <w:r w:rsidRPr="0092497E">
        <w:rPr>
          <w:rFonts w:ascii="Arial" w:hAnsi="Arial" w:cs="Arial"/>
          <w:sz w:val="22"/>
          <w:szCs w:val="22"/>
          <w:lang w:val="lt-LT"/>
        </w:rPr>
        <w:t>įrenginius (</w:t>
      </w:r>
      <w:r w:rsidR="00482B14">
        <w:rPr>
          <w:rFonts w:ascii="Arial" w:hAnsi="Arial" w:cs="Arial"/>
          <w:sz w:val="22"/>
          <w:szCs w:val="22"/>
          <w:lang w:val="lt-LT"/>
        </w:rPr>
        <w:t>4</w:t>
      </w:r>
      <w:r w:rsidRPr="0092497E">
        <w:rPr>
          <w:rFonts w:ascii="Arial" w:hAnsi="Arial" w:cs="Arial"/>
          <w:sz w:val="22"/>
          <w:szCs w:val="22"/>
          <w:lang w:val="lt-LT"/>
        </w:rPr>
        <w:t xml:space="preserve"> vnt.) ir jų vietoje įrengti naujus šių </w:t>
      </w:r>
      <w:proofErr w:type="spellStart"/>
      <w:r w:rsidRPr="0092497E">
        <w:rPr>
          <w:rFonts w:ascii="Arial" w:hAnsi="Arial" w:cs="Arial"/>
          <w:sz w:val="22"/>
          <w:szCs w:val="22"/>
          <w:lang w:val="lt-LT"/>
        </w:rPr>
        <w:t>prijunginių</w:t>
      </w:r>
      <w:proofErr w:type="spellEnd"/>
      <w:r w:rsidRPr="0092497E">
        <w:rPr>
          <w:rFonts w:ascii="Arial" w:hAnsi="Arial" w:cs="Arial"/>
          <w:sz w:val="22"/>
          <w:szCs w:val="22"/>
          <w:lang w:val="lt-LT"/>
        </w:rPr>
        <w:t xml:space="preserve"> RAA </w:t>
      </w:r>
      <w:proofErr w:type="spellStart"/>
      <w:r w:rsidRPr="0092497E">
        <w:rPr>
          <w:rFonts w:ascii="Arial" w:hAnsi="Arial" w:cs="Arial"/>
          <w:sz w:val="22"/>
          <w:szCs w:val="22"/>
          <w:lang w:val="lt-LT"/>
        </w:rPr>
        <w:t>mikroprocesorinius</w:t>
      </w:r>
      <w:proofErr w:type="spellEnd"/>
      <w:r w:rsidRPr="0092497E">
        <w:rPr>
          <w:rFonts w:ascii="Arial" w:hAnsi="Arial" w:cs="Arial"/>
          <w:sz w:val="22"/>
          <w:szCs w:val="22"/>
          <w:lang w:val="lt-LT"/>
        </w:rPr>
        <w:t xml:space="preserve"> įrenginius (su pagrindinių įrenginių nuotolinio valdymo ir signalų surinkimo funkcijomis);</w:t>
      </w:r>
    </w:p>
    <w:p w14:paraId="4FAE718C" w14:textId="77777777" w:rsidR="0092497E" w:rsidRDefault="0092497E" w:rsidP="005F67D5">
      <w:pPr>
        <w:pStyle w:val="ListParagraph"/>
        <w:numPr>
          <w:ilvl w:val="3"/>
          <w:numId w:val="19"/>
        </w:numPr>
        <w:tabs>
          <w:tab w:val="left" w:pos="1560"/>
        </w:tabs>
        <w:ind w:left="1276" w:hanging="992"/>
        <w:jc w:val="both"/>
        <w:rPr>
          <w:rFonts w:ascii="Arial" w:hAnsi="Arial" w:cs="Arial"/>
          <w:sz w:val="22"/>
          <w:szCs w:val="22"/>
          <w:lang w:val="lt-LT"/>
        </w:rPr>
      </w:pPr>
      <w:r w:rsidRPr="0092497E">
        <w:rPr>
          <w:rFonts w:ascii="Arial" w:hAnsi="Arial" w:cs="Arial"/>
          <w:sz w:val="22"/>
          <w:szCs w:val="22"/>
          <w:lang w:val="lt-LT"/>
        </w:rPr>
        <w:t xml:space="preserve">demontuoti esamus RAA grandinių ir funkcijų vietinio valdymo elektromechaninius raktus (JRĮ, </w:t>
      </w:r>
      <w:proofErr w:type="spellStart"/>
      <w:r w:rsidRPr="0092497E">
        <w:rPr>
          <w:rFonts w:ascii="Arial" w:hAnsi="Arial" w:cs="Arial"/>
          <w:sz w:val="22"/>
          <w:szCs w:val="22"/>
          <w:lang w:val="lt-LT"/>
        </w:rPr>
        <w:t>telekomandų</w:t>
      </w:r>
      <w:proofErr w:type="spellEnd"/>
      <w:r w:rsidRPr="0092497E">
        <w:rPr>
          <w:rFonts w:ascii="Arial" w:hAnsi="Arial" w:cs="Arial"/>
          <w:sz w:val="22"/>
          <w:szCs w:val="22"/>
          <w:lang w:val="lt-LT"/>
        </w:rPr>
        <w:t xml:space="preserve"> ir t.t.) juos pakeičiant </w:t>
      </w:r>
      <w:proofErr w:type="spellStart"/>
      <w:r w:rsidRPr="0092497E">
        <w:rPr>
          <w:rFonts w:ascii="Arial" w:hAnsi="Arial" w:cs="Arial"/>
          <w:sz w:val="22"/>
          <w:szCs w:val="22"/>
          <w:lang w:val="lt-LT"/>
        </w:rPr>
        <w:t>dvipozicinėmis</w:t>
      </w:r>
      <w:proofErr w:type="spellEnd"/>
      <w:r w:rsidRPr="0092497E">
        <w:rPr>
          <w:rFonts w:ascii="Arial" w:hAnsi="Arial" w:cs="Arial"/>
          <w:sz w:val="22"/>
          <w:szCs w:val="22"/>
          <w:lang w:val="lt-LT"/>
        </w:rPr>
        <w:t xml:space="preserve"> relėmis;</w:t>
      </w:r>
    </w:p>
    <w:p w14:paraId="6985E793" w14:textId="16C585BA" w:rsidR="00D73166" w:rsidRPr="00DB004E" w:rsidRDefault="00D73166" w:rsidP="003A47E0">
      <w:pPr>
        <w:pStyle w:val="ListParagraph"/>
        <w:numPr>
          <w:ilvl w:val="3"/>
          <w:numId w:val="19"/>
        </w:numPr>
        <w:tabs>
          <w:tab w:val="left" w:pos="1560"/>
        </w:tabs>
        <w:ind w:left="1276" w:hanging="992"/>
        <w:jc w:val="both"/>
        <w:rPr>
          <w:rFonts w:ascii="Arial" w:hAnsi="Arial" w:cs="Arial"/>
          <w:sz w:val="22"/>
          <w:szCs w:val="22"/>
          <w:lang w:val="lt-LT"/>
        </w:rPr>
      </w:pPr>
      <w:r w:rsidRPr="00D73166">
        <w:rPr>
          <w:rFonts w:ascii="Arial" w:hAnsi="Arial" w:cs="Arial"/>
          <w:sz w:val="22"/>
          <w:szCs w:val="22"/>
          <w:lang w:val="lt-LT"/>
        </w:rPr>
        <w:t xml:space="preserve">Naujiems </w:t>
      </w:r>
      <w:proofErr w:type="spellStart"/>
      <w:r w:rsidRPr="00D73166">
        <w:rPr>
          <w:rFonts w:ascii="Arial" w:hAnsi="Arial" w:cs="Arial"/>
          <w:sz w:val="22"/>
          <w:szCs w:val="22"/>
          <w:lang w:val="lt-LT"/>
        </w:rPr>
        <w:t>mikroprocesoriniams</w:t>
      </w:r>
      <w:proofErr w:type="spellEnd"/>
      <w:r w:rsidRPr="00D73166">
        <w:rPr>
          <w:rFonts w:ascii="Arial" w:hAnsi="Arial" w:cs="Arial"/>
          <w:sz w:val="22"/>
          <w:szCs w:val="22"/>
          <w:lang w:val="lt-LT"/>
        </w:rPr>
        <w:t xml:space="preserve"> įrenginiams suprojektuoti ir įrengti naujus automatinius jungiklius, atlikti skaičiavimus jų parinkimui gamybos ir montavimo brėžiniuose.</w:t>
      </w:r>
    </w:p>
    <w:p w14:paraId="7246F5B4" w14:textId="75A6D5F3" w:rsidR="0092497E" w:rsidRPr="0092497E" w:rsidRDefault="0092497E" w:rsidP="005F67D5">
      <w:pPr>
        <w:pStyle w:val="ListParagraph"/>
        <w:numPr>
          <w:ilvl w:val="3"/>
          <w:numId w:val="19"/>
        </w:numPr>
        <w:tabs>
          <w:tab w:val="left" w:pos="1560"/>
        </w:tabs>
        <w:ind w:left="1276" w:hanging="992"/>
        <w:jc w:val="both"/>
        <w:rPr>
          <w:rFonts w:ascii="Arial" w:hAnsi="Arial" w:cs="Arial"/>
          <w:sz w:val="22"/>
          <w:szCs w:val="22"/>
          <w:lang w:val="lt-LT"/>
        </w:rPr>
      </w:pPr>
      <w:r w:rsidRPr="0092497E">
        <w:rPr>
          <w:rFonts w:ascii="Arial" w:hAnsi="Arial" w:cs="Arial"/>
          <w:sz w:val="22"/>
          <w:szCs w:val="22"/>
          <w:lang w:val="lt-LT"/>
        </w:rPr>
        <w:lastRenderedPageBreak/>
        <w:t>demontavus esamą RAA įranga vidaus spintoje, nauja RAA įranga 19“ pasukamame rėme turi būti montuojama naudojant papildomus reikiamos komplektacijos 19“ gamyklinius metalinių plokščių segmentus ir tvirtinimo elementus kuriuos sumontavus nenaudojamos rėmo vietos būtų uždengtos.</w:t>
      </w:r>
    </w:p>
    <w:p w14:paraId="274CDF2C" w14:textId="58A2B92D" w:rsidR="0092497E" w:rsidRPr="0092497E" w:rsidRDefault="0092497E" w:rsidP="005F67D5">
      <w:pPr>
        <w:pStyle w:val="ListParagraph"/>
        <w:numPr>
          <w:ilvl w:val="3"/>
          <w:numId w:val="19"/>
        </w:numPr>
        <w:tabs>
          <w:tab w:val="left" w:pos="1560"/>
        </w:tabs>
        <w:ind w:left="1276" w:hanging="992"/>
        <w:jc w:val="both"/>
        <w:rPr>
          <w:rFonts w:ascii="Arial" w:hAnsi="Arial" w:cs="Arial"/>
          <w:sz w:val="22"/>
          <w:szCs w:val="22"/>
          <w:lang w:val="lt-LT"/>
        </w:rPr>
      </w:pPr>
      <w:r w:rsidRPr="0092497E">
        <w:rPr>
          <w:rFonts w:ascii="Arial" w:hAnsi="Arial" w:cs="Arial"/>
          <w:sz w:val="22"/>
          <w:szCs w:val="22"/>
          <w:lang w:val="lt-LT"/>
        </w:rPr>
        <w:t xml:space="preserve">Įrengti naujus vidinio montažo laidus nuo tarpinių </w:t>
      </w:r>
      <w:proofErr w:type="spellStart"/>
      <w:r w:rsidRPr="0092497E">
        <w:rPr>
          <w:rFonts w:ascii="Arial" w:hAnsi="Arial" w:cs="Arial"/>
          <w:sz w:val="22"/>
          <w:szCs w:val="22"/>
          <w:lang w:val="lt-LT"/>
        </w:rPr>
        <w:t>gnybtynų</w:t>
      </w:r>
      <w:proofErr w:type="spellEnd"/>
      <w:r w:rsidRPr="0092497E">
        <w:rPr>
          <w:rFonts w:ascii="Arial" w:hAnsi="Arial" w:cs="Arial"/>
          <w:sz w:val="22"/>
          <w:szCs w:val="22"/>
          <w:lang w:val="lt-LT"/>
        </w:rPr>
        <w:t xml:space="preserve"> esančių ant montažinės plokštės iki naujo </w:t>
      </w:r>
      <w:proofErr w:type="spellStart"/>
      <w:r w:rsidRPr="0092497E">
        <w:rPr>
          <w:rFonts w:ascii="Arial" w:hAnsi="Arial" w:cs="Arial"/>
          <w:sz w:val="22"/>
          <w:szCs w:val="22"/>
          <w:lang w:val="lt-LT"/>
        </w:rPr>
        <w:t>mikroprocesorinio</w:t>
      </w:r>
      <w:proofErr w:type="spellEnd"/>
      <w:r w:rsidRPr="0092497E">
        <w:rPr>
          <w:rFonts w:ascii="Arial" w:hAnsi="Arial" w:cs="Arial"/>
          <w:sz w:val="22"/>
          <w:szCs w:val="22"/>
          <w:lang w:val="lt-LT"/>
        </w:rPr>
        <w:t xml:space="preserve"> RAA terminalo, esamų ir naujų įrengiamų elektromechaninių relių montuojamų ant pasukamo rėmo;</w:t>
      </w:r>
    </w:p>
    <w:p w14:paraId="4B1A5A4C" w14:textId="4195E4B7" w:rsidR="0092497E" w:rsidRDefault="0092497E" w:rsidP="005F67D5">
      <w:pPr>
        <w:pStyle w:val="ListParagraph"/>
        <w:numPr>
          <w:ilvl w:val="3"/>
          <w:numId w:val="19"/>
        </w:numPr>
        <w:tabs>
          <w:tab w:val="left" w:pos="1560"/>
        </w:tabs>
        <w:ind w:left="1276" w:hanging="992"/>
        <w:jc w:val="both"/>
        <w:rPr>
          <w:rFonts w:ascii="Arial" w:hAnsi="Arial" w:cs="Arial"/>
          <w:sz w:val="22"/>
          <w:szCs w:val="22"/>
          <w:lang w:val="lt-LT"/>
        </w:rPr>
      </w:pPr>
      <w:r w:rsidRPr="0092497E">
        <w:rPr>
          <w:rFonts w:ascii="Arial" w:hAnsi="Arial" w:cs="Arial"/>
          <w:sz w:val="22"/>
          <w:szCs w:val="22"/>
          <w:lang w:val="lt-LT"/>
        </w:rPr>
        <w:t>Laidinių jungčių tarpinius gnybtus, kurių būklė bloga (yra pažeisti korozijos arba yra jos požymių, kontaktų varžtai pažeisti mechaniškai eksploatacijos metu ir nėra galimybės jų atsukti ir priveržti gnybtų gamintojo kataloge nurodyta jėga, nėra galimybės pakeisti laidų žymių ir pan.) turi būti keičiami naujais, atitinkančiais EĮĮT ir PSO reikalavimus. Techniniai reikalavimai antrinių RAA grandinių tarpiniams gnybtams pateikiami (</w:t>
      </w:r>
      <w:r w:rsidRPr="004B62FF">
        <w:rPr>
          <w:rFonts w:ascii="Arial" w:hAnsi="Arial" w:cs="Arial"/>
          <w:sz w:val="22"/>
          <w:szCs w:val="22"/>
          <w:lang w:val="lt-LT"/>
        </w:rPr>
        <w:t xml:space="preserve">Priedas Nr. </w:t>
      </w:r>
      <w:r w:rsidR="008E0A4F" w:rsidRPr="004B62FF">
        <w:rPr>
          <w:rFonts w:ascii="Arial" w:hAnsi="Arial" w:cs="Arial"/>
          <w:sz w:val="22"/>
          <w:szCs w:val="22"/>
          <w:lang w:val="lt-LT"/>
        </w:rPr>
        <w:t>11</w:t>
      </w:r>
      <w:r w:rsidRPr="0092497E">
        <w:rPr>
          <w:rFonts w:ascii="Arial" w:hAnsi="Arial" w:cs="Arial"/>
          <w:sz w:val="22"/>
          <w:szCs w:val="22"/>
          <w:lang w:val="lt-LT"/>
        </w:rPr>
        <w:t>).</w:t>
      </w:r>
    </w:p>
    <w:p w14:paraId="2DBC3888" w14:textId="33E30698" w:rsidR="00205218" w:rsidRPr="00205218" w:rsidRDefault="00072241" w:rsidP="005F67D5">
      <w:pPr>
        <w:pStyle w:val="ListParagraph"/>
        <w:numPr>
          <w:ilvl w:val="2"/>
          <w:numId w:val="19"/>
        </w:numPr>
        <w:ind w:left="851" w:hanging="567"/>
        <w:jc w:val="both"/>
        <w:rPr>
          <w:rFonts w:ascii="Arial" w:hAnsi="Arial" w:cs="Arial"/>
          <w:sz w:val="22"/>
          <w:szCs w:val="22"/>
          <w:lang w:val="lt-LT"/>
        </w:rPr>
      </w:pPr>
      <w:r>
        <w:rPr>
          <w:rFonts w:ascii="Arial" w:hAnsi="Arial" w:cs="Arial"/>
          <w:sz w:val="22"/>
          <w:szCs w:val="22"/>
          <w:lang w:val="lt-LT"/>
        </w:rPr>
        <w:t>Garliavos</w:t>
      </w:r>
      <w:r w:rsidR="00482B14" w:rsidRPr="00482B14">
        <w:rPr>
          <w:rFonts w:ascii="Arial" w:hAnsi="Arial" w:cs="Arial"/>
          <w:sz w:val="22"/>
          <w:szCs w:val="22"/>
          <w:lang w:val="lt-LT"/>
        </w:rPr>
        <w:t xml:space="preserve"> TP </w:t>
      </w:r>
      <w:proofErr w:type="spellStart"/>
      <w:r w:rsidR="00482B14" w:rsidRPr="00482B14">
        <w:rPr>
          <w:rFonts w:ascii="Arial" w:hAnsi="Arial" w:cs="Arial"/>
          <w:sz w:val="22"/>
          <w:szCs w:val="22"/>
          <w:lang w:val="lt-LT"/>
        </w:rPr>
        <w:t>bendrapastotiniams</w:t>
      </w:r>
      <w:proofErr w:type="spellEnd"/>
      <w:r w:rsidR="00482B14" w:rsidRPr="00482B14">
        <w:rPr>
          <w:rFonts w:ascii="Arial" w:hAnsi="Arial" w:cs="Arial"/>
          <w:sz w:val="22"/>
          <w:szCs w:val="22"/>
          <w:lang w:val="lt-LT"/>
        </w:rPr>
        <w:t xml:space="preserve"> signalams (KSS, NSS ir kt.) surinkti ir perduoti į dispečerinio valdymo sistemą, suprojektuoti ir įrengti naują RAA vidaus spintą įrengiant joje nauja RAA </w:t>
      </w:r>
      <w:proofErr w:type="spellStart"/>
      <w:r w:rsidR="00482B14" w:rsidRPr="00482B14">
        <w:rPr>
          <w:rFonts w:ascii="Arial" w:hAnsi="Arial" w:cs="Arial"/>
          <w:sz w:val="22"/>
          <w:szCs w:val="22"/>
          <w:lang w:val="lt-LT"/>
        </w:rPr>
        <w:t>mikroprocesorinį</w:t>
      </w:r>
      <w:proofErr w:type="spellEnd"/>
      <w:r w:rsidR="00482B14" w:rsidRPr="00482B14">
        <w:rPr>
          <w:rFonts w:ascii="Arial" w:hAnsi="Arial" w:cs="Arial"/>
          <w:sz w:val="22"/>
          <w:szCs w:val="22"/>
          <w:lang w:val="lt-LT"/>
        </w:rPr>
        <w:t xml:space="preserve"> įrenginį (1 vnt. pilnos komplektacijos RAA vidaus spinta).</w:t>
      </w:r>
      <w:r w:rsidR="00205218" w:rsidRPr="00205218">
        <w:rPr>
          <w:rFonts w:ascii="Arial" w:hAnsi="Arial" w:cs="Arial"/>
          <w:sz w:val="22"/>
          <w:szCs w:val="22"/>
          <w:lang w:val="lt-LT"/>
        </w:rPr>
        <w:t xml:space="preserve"> Nauja RAA vidaus spinta turi atitikti standartinius techninius reikalavimus nurodytus </w:t>
      </w:r>
      <w:r w:rsidR="00205218" w:rsidRPr="004B62FF">
        <w:rPr>
          <w:rFonts w:ascii="Arial" w:hAnsi="Arial" w:cs="Arial"/>
          <w:sz w:val="22"/>
          <w:szCs w:val="22"/>
          <w:lang w:val="lt-LT"/>
        </w:rPr>
        <w:t xml:space="preserve">priede Nr. </w:t>
      </w:r>
      <w:r w:rsidR="008F44BA" w:rsidRPr="004B62FF">
        <w:rPr>
          <w:rFonts w:ascii="Arial" w:hAnsi="Arial" w:cs="Arial"/>
          <w:sz w:val="22"/>
          <w:szCs w:val="22"/>
          <w:lang w:val="lt-LT"/>
        </w:rPr>
        <w:t>30</w:t>
      </w:r>
      <w:r w:rsidR="00205218" w:rsidRPr="00205218">
        <w:rPr>
          <w:rFonts w:ascii="Arial" w:hAnsi="Arial" w:cs="Arial"/>
          <w:sz w:val="22"/>
          <w:szCs w:val="22"/>
          <w:lang w:val="lt-LT"/>
        </w:rPr>
        <w:t>. Kita standartiniuose techniniuose reikalavimuose nenurodyta pilnai vidaus spintų komplektacijai reikalingą įrangą parenkama darbo projekto rengimo metu.</w:t>
      </w:r>
      <w:r w:rsidR="00205218" w:rsidRPr="00205218">
        <w:rPr>
          <w:rFonts w:ascii="Trebuchet MS" w:hAnsi="Trebuchet MS"/>
          <w:sz w:val="22"/>
          <w:szCs w:val="22"/>
          <w:lang w:val="lt-LT"/>
        </w:rPr>
        <w:t xml:space="preserve"> </w:t>
      </w:r>
      <w:r w:rsidR="00205218">
        <w:rPr>
          <w:rFonts w:ascii="Trebuchet MS" w:hAnsi="Trebuchet MS"/>
          <w:sz w:val="22"/>
          <w:szCs w:val="22"/>
          <w:lang w:val="lt-LT"/>
        </w:rPr>
        <w:t>U</w:t>
      </w:r>
      <w:r w:rsidR="00205218" w:rsidRPr="00205218">
        <w:rPr>
          <w:rFonts w:ascii="Arial" w:hAnsi="Arial" w:cs="Arial"/>
          <w:bCs/>
          <w:sz w:val="22"/>
          <w:szCs w:val="22"/>
          <w:lang w:val="lt-LT"/>
        </w:rPr>
        <w:t xml:space="preserve">žpildytas pagrindinių ir kitų RAA įrenginių sąrankos </w:t>
      </w:r>
      <w:r w:rsidR="00205218" w:rsidRPr="00205218">
        <w:rPr>
          <w:rFonts w:ascii="Arial" w:hAnsi="Arial" w:cs="Arial"/>
          <w:sz w:val="22"/>
          <w:szCs w:val="22"/>
          <w:lang w:val="lt-LT"/>
        </w:rPr>
        <w:t>RAA</w:t>
      </w:r>
      <w:r w:rsidR="00205218" w:rsidRPr="00205218">
        <w:rPr>
          <w:rFonts w:ascii="Arial" w:hAnsi="Arial" w:cs="Arial"/>
          <w:bCs/>
          <w:sz w:val="22"/>
          <w:szCs w:val="22"/>
          <w:lang w:val="lt-LT"/>
        </w:rPr>
        <w:t xml:space="preserve"> </w:t>
      </w:r>
      <w:r w:rsidR="00205218" w:rsidRPr="00205218">
        <w:rPr>
          <w:rFonts w:ascii="Arial" w:hAnsi="Arial" w:cs="Arial"/>
          <w:sz w:val="22"/>
          <w:szCs w:val="22"/>
          <w:lang w:val="lt-LT"/>
        </w:rPr>
        <w:t xml:space="preserve">vidaus </w:t>
      </w:r>
      <w:r w:rsidR="00205218" w:rsidRPr="00205218">
        <w:rPr>
          <w:rFonts w:ascii="Arial" w:hAnsi="Arial" w:cs="Arial"/>
          <w:bCs/>
          <w:sz w:val="22"/>
          <w:szCs w:val="22"/>
          <w:lang w:val="lt-LT"/>
        </w:rPr>
        <w:t>spinto</w:t>
      </w:r>
      <w:r w:rsidR="00205218">
        <w:rPr>
          <w:rFonts w:ascii="Arial" w:hAnsi="Arial" w:cs="Arial"/>
          <w:bCs/>
          <w:sz w:val="22"/>
          <w:szCs w:val="22"/>
          <w:lang w:val="lt-LT"/>
        </w:rPr>
        <w:t>j</w:t>
      </w:r>
      <w:r w:rsidR="00205218" w:rsidRPr="00205218">
        <w:rPr>
          <w:rFonts w:ascii="Arial" w:hAnsi="Arial" w:cs="Arial"/>
          <w:bCs/>
          <w:sz w:val="22"/>
          <w:szCs w:val="22"/>
          <w:lang w:val="lt-LT"/>
        </w:rPr>
        <w:t>e užsakovo patikrinimo protokolas gamyklinių bandymų metu (su techninės priežiūros specialisto ir rangovo/spintos sąrankos gamintojo atstovo vizomis) turi būti pridedamas prie spintų gamintojo teikiamų gamyklinių bandymų programų ir protokolų</w:t>
      </w:r>
      <w:r w:rsidR="00205218">
        <w:rPr>
          <w:rFonts w:ascii="Arial" w:hAnsi="Arial" w:cs="Arial"/>
          <w:bCs/>
          <w:sz w:val="22"/>
          <w:szCs w:val="22"/>
          <w:lang w:val="lt-LT"/>
        </w:rPr>
        <w:t>,</w:t>
      </w:r>
      <w:r w:rsidR="00205218" w:rsidRPr="00205218">
        <w:rPr>
          <w:rFonts w:ascii="Arial" w:hAnsi="Arial" w:cs="Arial"/>
          <w:bCs/>
          <w:sz w:val="22"/>
          <w:szCs w:val="22"/>
          <w:lang w:val="lt-LT"/>
        </w:rPr>
        <w:t xml:space="preserve"> </w:t>
      </w:r>
      <w:r w:rsidR="00205218">
        <w:rPr>
          <w:rFonts w:ascii="Arial" w:hAnsi="Arial" w:cs="Arial"/>
          <w:bCs/>
          <w:sz w:val="22"/>
          <w:szCs w:val="22"/>
          <w:lang w:val="lt-LT"/>
        </w:rPr>
        <w:t>p</w:t>
      </w:r>
      <w:r w:rsidR="00205218" w:rsidRPr="00205218">
        <w:rPr>
          <w:rFonts w:ascii="Arial" w:hAnsi="Arial" w:cs="Arial"/>
          <w:bCs/>
          <w:sz w:val="22"/>
          <w:szCs w:val="22"/>
          <w:lang w:val="lt-LT"/>
        </w:rPr>
        <w:t xml:space="preserve">rotokolo forma pateikiama </w:t>
      </w:r>
      <w:r w:rsidR="00205218" w:rsidRPr="004B62FF">
        <w:rPr>
          <w:rFonts w:ascii="Arial" w:hAnsi="Arial" w:cs="Arial"/>
          <w:sz w:val="22"/>
          <w:szCs w:val="22"/>
          <w:lang w:val="lt-LT"/>
        </w:rPr>
        <w:t>priede Nr.</w:t>
      </w:r>
      <w:r w:rsidR="008F44BA" w:rsidRPr="004B62FF">
        <w:rPr>
          <w:rFonts w:ascii="Arial" w:hAnsi="Arial" w:cs="Arial"/>
          <w:sz w:val="22"/>
          <w:szCs w:val="22"/>
          <w:lang w:val="lt-LT"/>
        </w:rPr>
        <w:t>31</w:t>
      </w:r>
      <w:r w:rsidR="00205218" w:rsidRPr="00205218">
        <w:rPr>
          <w:rFonts w:ascii="Arial" w:hAnsi="Arial" w:cs="Arial"/>
          <w:sz w:val="22"/>
          <w:szCs w:val="22"/>
          <w:lang w:val="lt-LT"/>
        </w:rPr>
        <w:t>.</w:t>
      </w:r>
    </w:p>
    <w:p w14:paraId="681517F5" w14:textId="77777777" w:rsidR="00A77763" w:rsidRDefault="008F50BA" w:rsidP="005F67D5">
      <w:pPr>
        <w:pStyle w:val="ListParagraph"/>
        <w:numPr>
          <w:ilvl w:val="2"/>
          <w:numId w:val="19"/>
        </w:numPr>
        <w:ind w:left="851" w:hanging="567"/>
        <w:jc w:val="both"/>
        <w:rPr>
          <w:rFonts w:ascii="Arial" w:hAnsi="Arial" w:cs="Arial"/>
          <w:sz w:val="22"/>
          <w:szCs w:val="22"/>
          <w:lang w:val="lt-LT"/>
        </w:rPr>
      </w:pPr>
      <w:r>
        <w:rPr>
          <w:rFonts w:ascii="Arial" w:hAnsi="Arial" w:cs="Arial"/>
          <w:sz w:val="22"/>
          <w:szCs w:val="22"/>
          <w:lang w:val="lt-LT"/>
        </w:rPr>
        <w:t>Turi būti išsaugot</w:t>
      </w:r>
      <w:r w:rsidR="002E7CD9">
        <w:rPr>
          <w:rFonts w:ascii="Arial" w:hAnsi="Arial" w:cs="Arial"/>
          <w:sz w:val="22"/>
          <w:szCs w:val="22"/>
          <w:lang w:val="lt-LT"/>
        </w:rPr>
        <w:t>i</w:t>
      </w:r>
      <w:r>
        <w:rPr>
          <w:rFonts w:ascii="Arial" w:hAnsi="Arial" w:cs="Arial"/>
          <w:sz w:val="22"/>
          <w:szCs w:val="22"/>
          <w:lang w:val="lt-LT"/>
        </w:rPr>
        <w:t xml:space="preserve"> </w:t>
      </w:r>
      <w:proofErr w:type="spellStart"/>
      <w:r>
        <w:rPr>
          <w:rFonts w:ascii="Arial" w:hAnsi="Arial" w:cs="Arial"/>
          <w:sz w:val="22"/>
          <w:szCs w:val="22"/>
          <w:lang w:val="lt-LT"/>
        </w:rPr>
        <w:t>telekomandų</w:t>
      </w:r>
      <w:proofErr w:type="spellEnd"/>
      <w:r>
        <w:rPr>
          <w:rFonts w:ascii="Arial" w:hAnsi="Arial" w:cs="Arial"/>
          <w:sz w:val="22"/>
          <w:szCs w:val="22"/>
          <w:lang w:val="lt-LT"/>
        </w:rPr>
        <w:t xml:space="preserve"> perdavimo įrenginiai ir </w:t>
      </w:r>
      <w:proofErr w:type="spellStart"/>
      <w:r>
        <w:rPr>
          <w:rFonts w:ascii="Arial" w:hAnsi="Arial" w:cs="Arial"/>
          <w:sz w:val="22"/>
          <w:szCs w:val="22"/>
          <w:lang w:val="lt-LT"/>
        </w:rPr>
        <w:t>telekomandų</w:t>
      </w:r>
      <w:proofErr w:type="spellEnd"/>
      <w:r>
        <w:rPr>
          <w:rFonts w:ascii="Arial" w:hAnsi="Arial" w:cs="Arial"/>
          <w:sz w:val="22"/>
          <w:szCs w:val="22"/>
          <w:lang w:val="lt-LT"/>
        </w:rPr>
        <w:t xml:space="preserve"> perdavimas tarp Garliavos TP, Petrašiūnų E TP, Aleksoto TP ir Kauno HE TP.</w:t>
      </w:r>
    </w:p>
    <w:p w14:paraId="40EB0F7A" w14:textId="63A2654D" w:rsidR="00072241" w:rsidRPr="00A77763" w:rsidRDefault="00072241" w:rsidP="005F67D5">
      <w:pPr>
        <w:pStyle w:val="ListParagraph"/>
        <w:numPr>
          <w:ilvl w:val="2"/>
          <w:numId w:val="19"/>
        </w:numPr>
        <w:ind w:left="851" w:hanging="567"/>
        <w:jc w:val="both"/>
        <w:rPr>
          <w:rFonts w:ascii="Arial" w:hAnsi="Arial" w:cs="Arial"/>
          <w:sz w:val="22"/>
          <w:szCs w:val="22"/>
          <w:lang w:val="lt-LT"/>
        </w:rPr>
      </w:pPr>
      <w:r w:rsidRPr="00A77763">
        <w:rPr>
          <w:rFonts w:ascii="Arial" w:hAnsi="Arial" w:cs="Arial"/>
          <w:sz w:val="22"/>
          <w:szCs w:val="22"/>
          <w:lang w:val="lt-LT"/>
        </w:rPr>
        <w:t xml:space="preserve">110 </w:t>
      </w:r>
      <w:proofErr w:type="spellStart"/>
      <w:r w:rsidRPr="00A77763">
        <w:rPr>
          <w:rFonts w:ascii="Arial" w:hAnsi="Arial" w:cs="Arial"/>
          <w:sz w:val="22"/>
          <w:szCs w:val="22"/>
          <w:lang w:val="lt-LT"/>
        </w:rPr>
        <w:t>kV</w:t>
      </w:r>
      <w:proofErr w:type="spellEnd"/>
      <w:r w:rsidRPr="00A77763">
        <w:rPr>
          <w:rFonts w:ascii="Arial" w:hAnsi="Arial" w:cs="Arial"/>
          <w:sz w:val="22"/>
          <w:szCs w:val="22"/>
          <w:lang w:val="lt-LT"/>
        </w:rPr>
        <w:t xml:space="preserve"> </w:t>
      </w:r>
      <w:proofErr w:type="spellStart"/>
      <w:r w:rsidRPr="00A77763">
        <w:rPr>
          <w:rFonts w:ascii="Arial" w:hAnsi="Arial" w:cs="Arial"/>
          <w:sz w:val="22"/>
          <w:szCs w:val="22"/>
          <w:lang w:val="lt-LT"/>
        </w:rPr>
        <w:t>prijunginių</w:t>
      </w:r>
      <w:proofErr w:type="spellEnd"/>
      <w:r w:rsidRPr="00A77763">
        <w:rPr>
          <w:rFonts w:ascii="Arial" w:hAnsi="Arial" w:cs="Arial"/>
          <w:sz w:val="22"/>
          <w:szCs w:val="22"/>
          <w:lang w:val="lt-LT"/>
        </w:rPr>
        <w:t xml:space="preserve"> jungtuvų </w:t>
      </w:r>
      <w:r w:rsidR="004F5723" w:rsidRPr="00A77763">
        <w:rPr>
          <w:rFonts w:ascii="Arial" w:hAnsi="Arial" w:cs="Arial"/>
          <w:sz w:val="22"/>
          <w:szCs w:val="22"/>
          <w:lang w:val="lt-LT"/>
        </w:rPr>
        <w:t>(</w:t>
      </w:r>
      <w:r w:rsidRPr="00A77763">
        <w:rPr>
          <w:rFonts w:ascii="Arial" w:hAnsi="Arial" w:cs="Arial"/>
          <w:sz w:val="22"/>
          <w:szCs w:val="22"/>
          <w:lang w:val="lt-LT"/>
        </w:rPr>
        <w:t>(T-101</w:t>
      </w:r>
      <w:r w:rsidR="00F013DA" w:rsidRPr="00A77763">
        <w:rPr>
          <w:rFonts w:ascii="Arial" w:hAnsi="Arial" w:cs="Arial"/>
          <w:sz w:val="22"/>
          <w:szCs w:val="22"/>
          <w:lang w:val="lt-LT"/>
        </w:rPr>
        <w:t xml:space="preserve"> </w:t>
      </w:r>
      <w:proofErr w:type="spellStart"/>
      <w:r w:rsidR="00F013DA" w:rsidRPr="00A77763">
        <w:rPr>
          <w:rFonts w:ascii="Arial" w:hAnsi="Arial" w:cs="Arial"/>
          <w:sz w:val="22"/>
          <w:szCs w:val="22"/>
          <w:lang w:val="lt-LT"/>
        </w:rPr>
        <w:t>prijunginio</w:t>
      </w:r>
      <w:proofErr w:type="spellEnd"/>
      <w:r w:rsidR="004F5723" w:rsidRPr="00A77763">
        <w:rPr>
          <w:rFonts w:ascii="Arial" w:hAnsi="Arial" w:cs="Arial"/>
          <w:sz w:val="22"/>
          <w:szCs w:val="22"/>
          <w:lang w:val="lt-LT"/>
        </w:rPr>
        <w:t xml:space="preserve"> ir OL </w:t>
      </w:r>
      <w:r w:rsidR="00AC4C2B" w:rsidRPr="00A77763">
        <w:rPr>
          <w:rFonts w:ascii="Arial" w:hAnsi="Arial" w:cs="Arial"/>
          <w:sz w:val="22"/>
          <w:szCs w:val="22"/>
          <w:lang w:val="lt-LT"/>
        </w:rPr>
        <w:t>Petrašiūnų</w:t>
      </w:r>
      <w:r w:rsidR="004F5723" w:rsidRPr="00A77763">
        <w:rPr>
          <w:rFonts w:ascii="Arial" w:hAnsi="Arial" w:cs="Arial"/>
          <w:sz w:val="22"/>
          <w:szCs w:val="22"/>
          <w:lang w:val="lt-LT"/>
        </w:rPr>
        <w:t xml:space="preserve"> E-Aleksotas skyriklio ir </w:t>
      </w:r>
      <w:r w:rsidR="00AC4C2B" w:rsidRPr="00A77763">
        <w:rPr>
          <w:rFonts w:ascii="Arial" w:hAnsi="Arial" w:cs="Arial"/>
          <w:sz w:val="22"/>
          <w:szCs w:val="22"/>
          <w:lang w:val="lt-LT"/>
        </w:rPr>
        <w:t>įžemiklių</w:t>
      </w:r>
      <w:r w:rsidR="004F5723" w:rsidRPr="00A77763">
        <w:rPr>
          <w:rFonts w:ascii="Arial" w:hAnsi="Arial" w:cs="Arial"/>
          <w:sz w:val="22"/>
          <w:szCs w:val="22"/>
          <w:lang w:val="lt-LT"/>
        </w:rPr>
        <w:t>, skyriklio TS-100-1) (</w:t>
      </w:r>
      <w:r w:rsidRPr="00A77763">
        <w:rPr>
          <w:rFonts w:ascii="Arial" w:hAnsi="Arial" w:cs="Arial"/>
          <w:sz w:val="22"/>
          <w:szCs w:val="22"/>
          <w:lang w:val="lt-LT"/>
        </w:rPr>
        <w:t>T</w:t>
      </w:r>
      <w:r w:rsidR="00DF1BB2" w:rsidRPr="00A77763">
        <w:rPr>
          <w:rFonts w:ascii="Arial" w:hAnsi="Arial" w:cs="Arial"/>
          <w:sz w:val="22"/>
          <w:szCs w:val="22"/>
          <w:lang w:val="lt-LT"/>
        </w:rPr>
        <w:t>-</w:t>
      </w:r>
      <w:r w:rsidRPr="00A77763">
        <w:rPr>
          <w:rFonts w:ascii="Arial" w:hAnsi="Arial" w:cs="Arial"/>
          <w:sz w:val="22"/>
          <w:szCs w:val="22"/>
          <w:lang w:val="lt-LT"/>
        </w:rPr>
        <w:t>102</w:t>
      </w:r>
      <w:r w:rsidR="00F013DA" w:rsidRPr="00A77763">
        <w:rPr>
          <w:rFonts w:ascii="Arial" w:hAnsi="Arial" w:cs="Arial"/>
          <w:sz w:val="22"/>
          <w:szCs w:val="22"/>
          <w:lang w:val="lt-LT"/>
        </w:rPr>
        <w:t xml:space="preserve"> </w:t>
      </w:r>
      <w:proofErr w:type="spellStart"/>
      <w:r w:rsidR="00F013DA" w:rsidRPr="00A77763">
        <w:rPr>
          <w:rFonts w:ascii="Arial" w:hAnsi="Arial" w:cs="Arial"/>
          <w:sz w:val="22"/>
          <w:szCs w:val="22"/>
          <w:lang w:val="lt-LT"/>
        </w:rPr>
        <w:t>prijunginio</w:t>
      </w:r>
      <w:proofErr w:type="spellEnd"/>
      <w:r w:rsidR="004F5723" w:rsidRPr="00A77763">
        <w:rPr>
          <w:rFonts w:ascii="Arial" w:hAnsi="Arial" w:cs="Arial"/>
          <w:sz w:val="22"/>
          <w:szCs w:val="22"/>
          <w:lang w:val="lt-LT"/>
        </w:rPr>
        <w:t xml:space="preserve"> ir OL Kauno HE-Aleksotas skyriklio ir </w:t>
      </w:r>
      <w:r w:rsidR="00AC4C2B" w:rsidRPr="00A77763">
        <w:rPr>
          <w:rFonts w:ascii="Arial" w:hAnsi="Arial" w:cs="Arial"/>
          <w:sz w:val="22"/>
          <w:szCs w:val="22"/>
          <w:lang w:val="lt-LT"/>
        </w:rPr>
        <w:t>įžemiklių</w:t>
      </w:r>
      <w:r w:rsidR="004F5723" w:rsidRPr="00A77763">
        <w:rPr>
          <w:rFonts w:ascii="Arial" w:hAnsi="Arial" w:cs="Arial"/>
          <w:sz w:val="22"/>
          <w:szCs w:val="22"/>
          <w:lang w:val="lt-LT"/>
        </w:rPr>
        <w:t>, skyriklio TS-100-</w:t>
      </w:r>
      <w:r w:rsidR="00BE774D" w:rsidRPr="00A77763">
        <w:rPr>
          <w:rFonts w:ascii="Arial" w:hAnsi="Arial" w:cs="Arial"/>
          <w:sz w:val="22"/>
          <w:szCs w:val="22"/>
          <w:lang w:val="lt-LT"/>
        </w:rPr>
        <w:t>2</w:t>
      </w:r>
      <w:r w:rsidRPr="00A77763">
        <w:rPr>
          <w:rFonts w:ascii="Arial" w:hAnsi="Arial" w:cs="Arial"/>
          <w:sz w:val="22"/>
          <w:szCs w:val="22"/>
          <w:lang w:val="lt-LT"/>
        </w:rPr>
        <w:t>)</w:t>
      </w:r>
      <w:r w:rsidR="004F5723" w:rsidRPr="00A77763">
        <w:rPr>
          <w:rFonts w:ascii="Arial" w:hAnsi="Arial" w:cs="Arial"/>
          <w:sz w:val="22"/>
          <w:szCs w:val="22"/>
          <w:lang w:val="lt-LT"/>
        </w:rPr>
        <w:t>)</w:t>
      </w:r>
      <w:r w:rsidRPr="00A77763">
        <w:rPr>
          <w:rFonts w:ascii="Arial" w:hAnsi="Arial" w:cs="Arial"/>
          <w:sz w:val="22"/>
          <w:szCs w:val="22"/>
          <w:lang w:val="lt-LT"/>
        </w:rPr>
        <w:t xml:space="preserve"> naujuose valdikliuose turi būti suprojektuotos ir įdiegtos šios pagrindinės funkcijos:</w:t>
      </w:r>
    </w:p>
    <w:p w14:paraId="0169734F" w14:textId="77777777" w:rsidR="00A77763"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072241">
        <w:rPr>
          <w:rFonts w:ascii="Arial" w:hAnsi="Arial" w:cs="Arial"/>
          <w:sz w:val="22"/>
          <w:szCs w:val="22"/>
          <w:lang w:val="lt-LT"/>
        </w:rPr>
        <w:t>kryptinės, ne mažiau 4 pakopų, nulinės sekos srovės apsaugos funkcija;</w:t>
      </w:r>
    </w:p>
    <w:p w14:paraId="607CE941" w14:textId="77777777" w:rsidR="00A77763"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A77763">
        <w:rPr>
          <w:rFonts w:ascii="Arial" w:hAnsi="Arial" w:cs="Arial"/>
          <w:sz w:val="22"/>
          <w:szCs w:val="22"/>
          <w:lang w:val="lt-LT"/>
        </w:rPr>
        <w:t>kryptinės, ne mažiau 4 pakopų, maksimalios srovės apsaugos funkcija;</w:t>
      </w:r>
    </w:p>
    <w:p w14:paraId="242C0087" w14:textId="77777777" w:rsidR="00A77763"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A77763">
        <w:rPr>
          <w:rFonts w:ascii="Arial" w:hAnsi="Arial" w:cs="Arial"/>
          <w:sz w:val="22"/>
          <w:szCs w:val="22"/>
          <w:lang w:val="lt-LT"/>
        </w:rPr>
        <w:t>apsaugų pagreitinimo, įjungiant jungtuvą į trumpą jungimą, funkcija;</w:t>
      </w:r>
    </w:p>
    <w:p w14:paraId="0F12834F" w14:textId="77777777" w:rsidR="00A77763"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A77763">
        <w:rPr>
          <w:rFonts w:ascii="Arial" w:hAnsi="Arial" w:cs="Arial"/>
          <w:sz w:val="22"/>
          <w:szCs w:val="22"/>
          <w:lang w:val="lt-LT"/>
        </w:rPr>
        <w:t xml:space="preserve">minimalios įtampos blokuotė apsaugos nuo </w:t>
      </w:r>
      <w:proofErr w:type="spellStart"/>
      <w:r w:rsidRPr="00A77763">
        <w:rPr>
          <w:rFonts w:ascii="Arial" w:hAnsi="Arial" w:cs="Arial"/>
          <w:sz w:val="22"/>
          <w:szCs w:val="22"/>
          <w:lang w:val="lt-LT"/>
        </w:rPr>
        <w:t>tarpfazių</w:t>
      </w:r>
      <w:proofErr w:type="spellEnd"/>
      <w:r w:rsidRPr="00A77763">
        <w:rPr>
          <w:rFonts w:ascii="Arial" w:hAnsi="Arial" w:cs="Arial"/>
          <w:sz w:val="22"/>
          <w:szCs w:val="22"/>
          <w:lang w:val="lt-LT"/>
        </w:rPr>
        <w:t xml:space="preserve"> trumpųjų jungimų paleidimui;</w:t>
      </w:r>
    </w:p>
    <w:p w14:paraId="61734294" w14:textId="77777777" w:rsidR="00A77763"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A77763">
        <w:rPr>
          <w:rFonts w:ascii="Arial" w:hAnsi="Arial" w:cs="Arial"/>
          <w:sz w:val="22"/>
          <w:szCs w:val="22"/>
          <w:lang w:val="lt-LT"/>
        </w:rPr>
        <w:t xml:space="preserve">automatika (AKĮ, įtampos kontrolė, </w:t>
      </w:r>
      <w:proofErr w:type="spellStart"/>
      <w:r w:rsidRPr="00A77763">
        <w:rPr>
          <w:rFonts w:ascii="Arial" w:hAnsi="Arial" w:cs="Arial"/>
          <w:sz w:val="22"/>
          <w:szCs w:val="22"/>
          <w:lang w:val="lt-LT"/>
        </w:rPr>
        <w:t>sinchronizmo</w:t>
      </w:r>
      <w:proofErr w:type="spellEnd"/>
      <w:r w:rsidRPr="00A77763">
        <w:rPr>
          <w:rFonts w:ascii="Arial" w:hAnsi="Arial" w:cs="Arial"/>
          <w:sz w:val="22"/>
          <w:szCs w:val="22"/>
          <w:lang w:val="lt-LT"/>
        </w:rPr>
        <w:t xml:space="preserve"> kontrolė);</w:t>
      </w:r>
    </w:p>
    <w:p w14:paraId="3B8DE89F" w14:textId="77777777" w:rsidR="00A77763"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A77763">
        <w:rPr>
          <w:rFonts w:ascii="Arial" w:hAnsi="Arial" w:cs="Arial"/>
          <w:sz w:val="22"/>
          <w:szCs w:val="22"/>
          <w:lang w:val="lt-LT"/>
        </w:rPr>
        <w:t>JRĮ (su srovės kontrole ir su jungtuvo atjungimo komandos pakartojimu, neblokuojant AKĮ) funkcija;</w:t>
      </w:r>
    </w:p>
    <w:p w14:paraId="753AAABD" w14:textId="77777777" w:rsidR="00A77763"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A77763">
        <w:rPr>
          <w:rFonts w:ascii="Arial" w:hAnsi="Arial" w:cs="Arial"/>
          <w:sz w:val="22"/>
          <w:szCs w:val="22"/>
          <w:lang w:val="lt-LT"/>
        </w:rPr>
        <w:t>rezervinės maksimalios srovės apsaugos ir nulinės sekos srovės apsaugos funkcijos, įsijungiančios sugedus įtampos grandinėms;</w:t>
      </w:r>
    </w:p>
    <w:p w14:paraId="128C6884" w14:textId="77777777" w:rsidR="00A77763"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A77763">
        <w:rPr>
          <w:rFonts w:ascii="Arial" w:hAnsi="Arial" w:cs="Arial"/>
          <w:sz w:val="22"/>
          <w:szCs w:val="22"/>
          <w:lang w:val="lt-LT"/>
        </w:rPr>
        <w:t xml:space="preserve">110 </w:t>
      </w:r>
      <w:proofErr w:type="spellStart"/>
      <w:r w:rsidRPr="00A77763">
        <w:rPr>
          <w:rFonts w:ascii="Arial" w:hAnsi="Arial" w:cs="Arial"/>
          <w:sz w:val="22"/>
          <w:szCs w:val="22"/>
          <w:lang w:val="lt-LT"/>
        </w:rPr>
        <w:t>kV</w:t>
      </w:r>
      <w:proofErr w:type="spellEnd"/>
      <w:r w:rsidRPr="00A77763">
        <w:rPr>
          <w:rFonts w:ascii="Arial" w:hAnsi="Arial" w:cs="Arial"/>
          <w:sz w:val="22"/>
          <w:szCs w:val="22"/>
          <w:lang w:val="lt-LT"/>
        </w:rPr>
        <w:t xml:space="preserve"> </w:t>
      </w:r>
      <w:proofErr w:type="spellStart"/>
      <w:r w:rsidRPr="00A77763">
        <w:rPr>
          <w:rFonts w:ascii="Arial" w:hAnsi="Arial" w:cs="Arial"/>
          <w:sz w:val="22"/>
          <w:szCs w:val="22"/>
          <w:lang w:val="lt-LT"/>
        </w:rPr>
        <w:t>prijunginio</w:t>
      </w:r>
      <w:proofErr w:type="spellEnd"/>
      <w:r w:rsidRPr="00A77763">
        <w:rPr>
          <w:rFonts w:ascii="Arial" w:hAnsi="Arial" w:cs="Arial"/>
          <w:sz w:val="22"/>
          <w:szCs w:val="22"/>
          <w:lang w:val="lt-LT"/>
        </w:rPr>
        <w:t xml:space="preserve"> jungtuvo ir kitų komutacinių aparatų valdymas;</w:t>
      </w:r>
    </w:p>
    <w:p w14:paraId="68E125B7" w14:textId="77777777" w:rsidR="00A77763"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A77763">
        <w:rPr>
          <w:rFonts w:ascii="Arial" w:hAnsi="Arial" w:cs="Arial"/>
          <w:sz w:val="22"/>
          <w:szCs w:val="22"/>
          <w:lang w:val="lt-LT"/>
        </w:rPr>
        <w:t xml:space="preserve">skystųjų kristalų ekranas su galimybe sudaryti komutuojamų pirminių įrenginių ir komutuojamų RAA antrinių grandinių ar funkcijų </w:t>
      </w:r>
      <w:proofErr w:type="spellStart"/>
      <w:r w:rsidRPr="00A77763">
        <w:rPr>
          <w:rFonts w:ascii="Arial" w:hAnsi="Arial" w:cs="Arial"/>
          <w:sz w:val="22"/>
          <w:szCs w:val="22"/>
          <w:lang w:val="lt-LT"/>
        </w:rPr>
        <w:t>mnemoschemas</w:t>
      </w:r>
      <w:proofErr w:type="spellEnd"/>
      <w:r w:rsidRPr="00A77763">
        <w:rPr>
          <w:rFonts w:ascii="Arial" w:hAnsi="Arial" w:cs="Arial"/>
          <w:sz w:val="22"/>
          <w:szCs w:val="22"/>
          <w:lang w:val="lt-LT"/>
        </w:rPr>
        <w:t xml:space="preserve">. </w:t>
      </w:r>
      <w:proofErr w:type="spellStart"/>
      <w:r w:rsidRPr="00A77763">
        <w:rPr>
          <w:rFonts w:ascii="Arial" w:hAnsi="Arial" w:cs="Arial"/>
          <w:sz w:val="22"/>
          <w:szCs w:val="22"/>
          <w:lang w:val="lt-LT"/>
        </w:rPr>
        <w:t>Prijunginio</w:t>
      </w:r>
      <w:proofErr w:type="spellEnd"/>
      <w:r w:rsidRPr="00A77763">
        <w:rPr>
          <w:rFonts w:ascii="Arial" w:hAnsi="Arial" w:cs="Arial"/>
          <w:sz w:val="22"/>
          <w:szCs w:val="22"/>
          <w:lang w:val="lt-LT"/>
        </w:rPr>
        <w:t xml:space="preserve"> komutacinių pirminių įrenginių </w:t>
      </w:r>
      <w:proofErr w:type="spellStart"/>
      <w:r w:rsidRPr="00A77763">
        <w:rPr>
          <w:rFonts w:ascii="Arial" w:hAnsi="Arial" w:cs="Arial"/>
          <w:sz w:val="22"/>
          <w:szCs w:val="22"/>
          <w:lang w:val="lt-LT"/>
        </w:rPr>
        <w:t>mnemoschema</w:t>
      </w:r>
      <w:proofErr w:type="spellEnd"/>
      <w:r w:rsidRPr="00A77763">
        <w:rPr>
          <w:rFonts w:ascii="Arial" w:hAnsi="Arial" w:cs="Arial"/>
          <w:sz w:val="22"/>
          <w:szCs w:val="22"/>
          <w:lang w:val="lt-LT"/>
        </w:rPr>
        <w:t xml:space="preserve"> ir matavimai turi būti talpinami ir programuojami/vaizduojami viename skystųjų kristalų ekrano lape (valdiklio ekranas ir jo vidinės programinės įrangos versija su kelių vaizduojamų schemų lapų palaikymo funkciją);</w:t>
      </w:r>
    </w:p>
    <w:p w14:paraId="3146D50B" w14:textId="77777777" w:rsidR="00A77763"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A77763">
        <w:rPr>
          <w:rFonts w:ascii="Arial" w:hAnsi="Arial" w:cs="Arial"/>
          <w:sz w:val="22"/>
          <w:szCs w:val="22"/>
          <w:lang w:val="lt-LT"/>
        </w:rPr>
        <w:t>valdymo būdų pasirinkimo (relė/PSO DVS) funkcija;</w:t>
      </w:r>
    </w:p>
    <w:p w14:paraId="030F37AF" w14:textId="77777777" w:rsidR="00A77763"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A77763">
        <w:rPr>
          <w:rFonts w:ascii="Arial" w:hAnsi="Arial" w:cs="Arial"/>
          <w:sz w:val="22"/>
          <w:szCs w:val="22"/>
          <w:lang w:val="lt-LT"/>
        </w:rPr>
        <w:t xml:space="preserve">valdomų komutacinių aparatų (jungtuvo, skyriklių, įžemiklių, RAA funkcijų), valdymo ir saugos blokuotės; </w:t>
      </w:r>
    </w:p>
    <w:p w14:paraId="584EA31B" w14:textId="77777777" w:rsidR="00A77763"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proofErr w:type="spellStart"/>
      <w:r w:rsidRPr="00A77763">
        <w:rPr>
          <w:rFonts w:ascii="Arial" w:hAnsi="Arial" w:cs="Arial"/>
          <w:sz w:val="22"/>
          <w:szCs w:val="22"/>
          <w:lang w:val="lt-LT"/>
        </w:rPr>
        <w:t>prijunginio</w:t>
      </w:r>
      <w:proofErr w:type="spellEnd"/>
      <w:r w:rsidRPr="00A77763">
        <w:rPr>
          <w:rFonts w:ascii="Arial" w:hAnsi="Arial" w:cs="Arial"/>
          <w:sz w:val="22"/>
          <w:szCs w:val="22"/>
          <w:lang w:val="lt-LT"/>
        </w:rPr>
        <w:t xml:space="preserve"> signalų, perduodamų į DVS, surinkimas;</w:t>
      </w:r>
    </w:p>
    <w:p w14:paraId="03127ACA" w14:textId="77777777" w:rsidR="00A77763"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A77763">
        <w:rPr>
          <w:rFonts w:ascii="Arial" w:hAnsi="Arial" w:cs="Arial"/>
          <w:sz w:val="22"/>
          <w:szCs w:val="22"/>
          <w:lang w:val="lt-LT"/>
        </w:rPr>
        <w:t>įvykių ir avarinių procesų registratoriaus funkcija, registruojanti darbo ir avarinio režimo sroves ir įtampas, su galimybe laisvai parinkti/priskirti/įvardinti vidinių funkcijų, logikos ir išorinius registruotinus signalus;</w:t>
      </w:r>
    </w:p>
    <w:p w14:paraId="5288E04F" w14:textId="77777777" w:rsidR="00425237"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A77763">
        <w:rPr>
          <w:rFonts w:ascii="Arial" w:hAnsi="Arial" w:cs="Arial"/>
          <w:sz w:val="22"/>
          <w:szCs w:val="22"/>
          <w:lang w:val="lt-LT"/>
        </w:rPr>
        <w:t>galimybė įvesti ne mažiau kaip 2 nuostatų grupes;</w:t>
      </w:r>
    </w:p>
    <w:p w14:paraId="7B86E830" w14:textId="77777777" w:rsidR="00425237"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425237">
        <w:rPr>
          <w:rFonts w:ascii="Arial" w:hAnsi="Arial" w:cs="Arial"/>
          <w:sz w:val="22"/>
          <w:szCs w:val="22"/>
          <w:lang w:val="lt-LT"/>
        </w:rPr>
        <w:t>ne mažiau 8 šviesinių indikatorių apsaugų ir signalizacijos poveikių atvaizdavimui;</w:t>
      </w:r>
    </w:p>
    <w:p w14:paraId="76E00A54" w14:textId="77777777" w:rsidR="00425237"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425237">
        <w:rPr>
          <w:rFonts w:ascii="Arial" w:hAnsi="Arial" w:cs="Arial"/>
          <w:sz w:val="22"/>
          <w:szCs w:val="22"/>
          <w:lang w:val="lt-LT"/>
        </w:rPr>
        <w:t>jungtuvo resurso skaičiavimo funkcija;</w:t>
      </w:r>
    </w:p>
    <w:p w14:paraId="1DAE0419" w14:textId="77777777" w:rsidR="00425237"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425237">
        <w:rPr>
          <w:rFonts w:ascii="Arial" w:hAnsi="Arial" w:cs="Arial"/>
          <w:sz w:val="22"/>
          <w:szCs w:val="22"/>
          <w:lang w:val="lt-LT"/>
        </w:rPr>
        <w:t>srovės grandinių sveikumo kontrolės funkcija;</w:t>
      </w:r>
    </w:p>
    <w:p w14:paraId="18C4D2FD" w14:textId="2700E691" w:rsidR="00072241" w:rsidRDefault="00072241" w:rsidP="005F67D5">
      <w:pPr>
        <w:pStyle w:val="ListParagraph"/>
        <w:numPr>
          <w:ilvl w:val="3"/>
          <w:numId w:val="19"/>
        </w:numPr>
        <w:tabs>
          <w:tab w:val="left" w:pos="1560"/>
        </w:tabs>
        <w:ind w:left="1276" w:hanging="992"/>
        <w:jc w:val="both"/>
        <w:rPr>
          <w:rFonts w:ascii="Arial" w:hAnsi="Arial" w:cs="Arial"/>
          <w:sz w:val="22"/>
          <w:szCs w:val="22"/>
          <w:lang w:val="lt-LT"/>
        </w:rPr>
      </w:pPr>
      <w:r w:rsidRPr="00425237">
        <w:rPr>
          <w:rFonts w:ascii="Arial" w:hAnsi="Arial" w:cs="Arial"/>
          <w:sz w:val="22"/>
          <w:szCs w:val="22"/>
          <w:lang w:val="lt-LT"/>
        </w:rPr>
        <w:t>įtampos grandinių sveikumo kontrolės funkcija</w:t>
      </w:r>
      <w:r w:rsidR="00425237">
        <w:rPr>
          <w:rFonts w:ascii="Arial" w:hAnsi="Arial" w:cs="Arial"/>
          <w:sz w:val="22"/>
          <w:szCs w:val="22"/>
          <w:lang w:val="lt-LT"/>
        </w:rPr>
        <w:t>.</w:t>
      </w:r>
    </w:p>
    <w:p w14:paraId="54EEA4AC" w14:textId="77777777" w:rsidR="00B7038A" w:rsidRPr="00425237" w:rsidRDefault="00B7038A" w:rsidP="00B7038A">
      <w:pPr>
        <w:pStyle w:val="ListParagraph"/>
        <w:ind w:left="567"/>
        <w:jc w:val="both"/>
        <w:rPr>
          <w:rFonts w:ascii="Arial" w:hAnsi="Arial" w:cs="Arial"/>
          <w:sz w:val="22"/>
          <w:szCs w:val="22"/>
          <w:lang w:val="lt-LT"/>
        </w:rPr>
      </w:pPr>
    </w:p>
    <w:p w14:paraId="564DE279" w14:textId="77777777" w:rsidR="00BE14EF" w:rsidRPr="00425237" w:rsidRDefault="00BE14EF" w:rsidP="005F67D5">
      <w:pPr>
        <w:pStyle w:val="ListParagraph"/>
        <w:numPr>
          <w:ilvl w:val="2"/>
          <w:numId w:val="19"/>
        </w:numPr>
        <w:ind w:left="851" w:hanging="567"/>
        <w:jc w:val="both"/>
        <w:rPr>
          <w:rFonts w:ascii="Arial" w:hAnsi="Arial" w:cs="Arial"/>
          <w:sz w:val="22"/>
          <w:szCs w:val="22"/>
          <w:lang w:val="lt-LT"/>
        </w:rPr>
      </w:pPr>
      <w:proofErr w:type="spellStart"/>
      <w:r w:rsidRPr="00425237">
        <w:rPr>
          <w:rFonts w:ascii="Arial" w:hAnsi="Arial" w:cs="Arial"/>
          <w:sz w:val="22"/>
          <w:szCs w:val="22"/>
          <w:lang w:val="lt-LT"/>
        </w:rPr>
        <w:t>Bendrapastotinis</w:t>
      </w:r>
      <w:proofErr w:type="spellEnd"/>
      <w:r w:rsidRPr="00425237">
        <w:rPr>
          <w:rFonts w:ascii="Arial" w:hAnsi="Arial" w:cs="Arial"/>
          <w:sz w:val="22"/>
          <w:szCs w:val="22"/>
          <w:lang w:val="lt-LT"/>
        </w:rPr>
        <w:t xml:space="preserve"> valdiklis</w:t>
      </w:r>
    </w:p>
    <w:p w14:paraId="70D9F754" w14:textId="58811D40" w:rsidR="00BE14EF" w:rsidRPr="00BE14EF" w:rsidRDefault="00BE14EF" w:rsidP="005F67D5">
      <w:pPr>
        <w:pStyle w:val="ListParagraph"/>
        <w:numPr>
          <w:ilvl w:val="3"/>
          <w:numId w:val="19"/>
        </w:numPr>
        <w:tabs>
          <w:tab w:val="left" w:pos="1560"/>
        </w:tabs>
        <w:ind w:left="1276" w:hanging="992"/>
        <w:jc w:val="both"/>
        <w:rPr>
          <w:rFonts w:ascii="Arial" w:hAnsi="Arial" w:cs="Arial"/>
          <w:sz w:val="22"/>
          <w:szCs w:val="22"/>
          <w:lang w:val="lt-LT"/>
        </w:rPr>
      </w:pPr>
      <w:proofErr w:type="spellStart"/>
      <w:r w:rsidRPr="00BE14EF">
        <w:rPr>
          <w:rFonts w:ascii="Arial" w:hAnsi="Arial" w:cs="Arial"/>
          <w:sz w:val="22"/>
          <w:szCs w:val="22"/>
          <w:lang w:val="lt-LT"/>
        </w:rPr>
        <w:lastRenderedPageBreak/>
        <w:t>Bendrapastotiniame</w:t>
      </w:r>
      <w:proofErr w:type="spellEnd"/>
      <w:r w:rsidRPr="00BE14EF">
        <w:rPr>
          <w:rFonts w:ascii="Arial" w:hAnsi="Arial" w:cs="Arial"/>
          <w:sz w:val="22"/>
          <w:szCs w:val="22"/>
          <w:lang w:val="lt-LT"/>
        </w:rPr>
        <w:t xml:space="preserve"> valdiklyje suprojektuoti ir įrengti duomenų surinkimą ir perdavimą į PSO DVS:</w:t>
      </w:r>
    </w:p>
    <w:p w14:paraId="74F24AAC" w14:textId="77777777" w:rsidR="00BE14EF" w:rsidRPr="00BE14EF" w:rsidRDefault="00BE14EF" w:rsidP="005F67D5">
      <w:pPr>
        <w:pStyle w:val="ListParagraph"/>
        <w:numPr>
          <w:ilvl w:val="3"/>
          <w:numId w:val="19"/>
        </w:numPr>
        <w:tabs>
          <w:tab w:val="left" w:pos="1560"/>
        </w:tabs>
        <w:ind w:left="1276" w:hanging="992"/>
        <w:jc w:val="both"/>
        <w:rPr>
          <w:rFonts w:ascii="Arial" w:hAnsi="Arial" w:cs="Arial"/>
          <w:sz w:val="22"/>
          <w:szCs w:val="22"/>
          <w:lang w:val="lt-LT"/>
        </w:rPr>
      </w:pPr>
      <w:r w:rsidRPr="00BE14EF">
        <w:rPr>
          <w:rFonts w:ascii="Arial" w:hAnsi="Arial" w:cs="Arial"/>
          <w:sz w:val="22"/>
          <w:szCs w:val="22"/>
          <w:lang w:val="lt-LT"/>
        </w:rPr>
        <w:t xml:space="preserve"> KSS ir NSS automatinių jungiklių padėčių signalus, įvadinių ir </w:t>
      </w:r>
      <w:proofErr w:type="spellStart"/>
      <w:r w:rsidRPr="00BE14EF">
        <w:rPr>
          <w:rFonts w:ascii="Arial" w:hAnsi="Arial" w:cs="Arial"/>
          <w:sz w:val="22"/>
          <w:szCs w:val="22"/>
          <w:lang w:val="lt-LT"/>
        </w:rPr>
        <w:t>sekcijinių</w:t>
      </w:r>
      <w:proofErr w:type="spellEnd"/>
      <w:r w:rsidRPr="00BE14EF">
        <w:rPr>
          <w:rFonts w:ascii="Arial" w:hAnsi="Arial" w:cs="Arial"/>
          <w:sz w:val="22"/>
          <w:szCs w:val="22"/>
          <w:lang w:val="lt-LT"/>
        </w:rPr>
        <w:t xml:space="preserve"> automatinių jungiklių padėčių signalų ir valdymo komandas, matavimus; </w:t>
      </w:r>
    </w:p>
    <w:p w14:paraId="0E279DC0" w14:textId="77777777" w:rsidR="00BE14EF" w:rsidRPr="00BE14EF" w:rsidRDefault="00BE14EF" w:rsidP="005F67D5">
      <w:pPr>
        <w:pStyle w:val="ListParagraph"/>
        <w:numPr>
          <w:ilvl w:val="3"/>
          <w:numId w:val="19"/>
        </w:numPr>
        <w:tabs>
          <w:tab w:val="left" w:pos="1560"/>
        </w:tabs>
        <w:ind w:left="1276" w:hanging="992"/>
        <w:jc w:val="both"/>
        <w:rPr>
          <w:rFonts w:ascii="Arial" w:hAnsi="Arial" w:cs="Arial"/>
          <w:sz w:val="22"/>
          <w:szCs w:val="22"/>
          <w:lang w:val="lt-LT"/>
        </w:rPr>
      </w:pPr>
      <w:r w:rsidRPr="00BE14EF">
        <w:rPr>
          <w:rFonts w:ascii="Arial" w:hAnsi="Arial" w:cs="Arial"/>
          <w:sz w:val="22"/>
          <w:szCs w:val="22"/>
          <w:lang w:val="lt-LT"/>
        </w:rPr>
        <w:t>KSS ARĮ automatikos valdiklio būklės bei ARĮ ir veikimo signalus, ARĮ rėžimų valdymo komandas;</w:t>
      </w:r>
    </w:p>
    <w:p w14:paraId="20DB8C91" w14:textId="77777777" w:rsidR="00BE14EF" w:rsidRPr="00BE14EF" w:rsidRDefault="00BE14EF" w:rsidP="005F67D5">
      <w:pPr>
        <w:pStyle w:val="ListParagraph"/>
        <w:numPr>
          <w:ilvl w:val="3"/>
          <w:numId w:val="19"/>
        </w:numPr>
        <w:tabs>
          <w:tab w:val="left" w:pos="1560"/>
        </w:tabs>
        <w:ind w:left="1276" w:hanging="992"/>
        <w:jc w:val="both"/>
        <w:rPr>
          <w:rFonts w:ascii="Arial" w:hAnsi="Arial" w:cs="Arial"/>
          <w:sz w:val="22"/>
          <w:szCs w:val="22"/>
          <w:lang w:val="lt-LT"/>
        </w:rPr>
      </w:pPr>
      <w:r w:rsidRPr="00BE14EF">
        <w:rPr>
          <w:rFonts w:ascii="Arial" w:hAnsi="Arial" w:cs="Arial"/>
          <w:sz w:val="22"/>
          <w:szCs w:val="22"/>
          <w:lang w:val="lt-LT"/>
        </w:rPr>
        <w:t xml:space="preserve">PVP lauko ir vidaus temperatūrų matavimus (su galimybe panaudoti esamus daviklius); </w:t>
      </w:r>
    </w:p>
    <w:p w14:paraId="21AC6AE6" w14:textId="43D09741" w:rsidR="00BE14EF" w:rsidRPr="00BE14EF" w:rsidRDefault="00BE14EF" w:rsidP="005F67D5">
      <w:pPr>
        <w:pStyle w:val="ListParagraph"/>
        <w:numPr>
          <w:ilvl w:val="3"/>
          <w:numId w:val="19"/>
        </w:numPr>
        <w:tabs>
          <w:tab w:val="left" w:pos="1560"/>
        </w:tabs>
        <w:ind w:left="1276" w:hanging="992"/>
        <w:jc w:val="both"/>
        <w:rPr>
          <w:rFonts w:ascii="Arial" w:hAnsi="Arial" w:cs="Arial"/>
          <w:sz w:val="22"/>
          <w:szCs w:val="22"/>
          <w:lang w:val="lt-LT"/>
        </w:rPr>
      </w:pPr>
      <w:r w:rsidRPr="00BE14EF">
        <w:rPr>
          <w:rFonts w:ascii="Arial" w:hAnsi="Arial" w:cs="Arial"/>
          <w:sz w:val="22"/>
          <w:szCs w:val="22"/>
          <w:lang w:val="lt-LT"/>
        </w:rPr>
        <w:t xml:space="preserve">110 </w:t>
      </w:r>
      <w:proofErr w:type="spellStart"/>
      <w:r w:rsidRPr="00BE14EF">
        <w:rPr>
          <w:rFonts w:ascii="Arial" w:hAnsi="Arial" w:cs="Arial"/>
          <w:sz w:val="22"/>
          <w:szCs w:val="22"/>
          <w:lang w:val="lt-LT"/>
        </w:rPr>
        <w:t>kV</w:t>
      </w:r>
      <w:proofErr w:type="spellEnd"/>
      <w:r w:rsidRPr="00BE14EF">
        <w:rPr>
          <w:rFonts w:ascii="Arial" w:hAnsi="Arial" w:cs="Arial"/>
          <w:sz w:val="22"/>
          <w:szCs w:val="22"/>
          <w:lang w:val="lt-LT"/>
        </w:rPr>
        <w:t xml:space="preserve"> atviros skirstyklos įrenginių pavarų ir spintų šildymo automatinių jungiklių padėčių signalus, pavarų gedimo signalus</w:t>
      </w:r>
      <w:r w:rsidR="00425237">
        <w:rPr>
          <w:rFonts w:ascii="Arial" w:hAnsi="Arial" w:cs="Arial"/>
          <w:sz w:val="22"/>
          <w:szCs w:val="22"/>
          <w:lang w:val="lt-LT"/>
        </w:rPr>
        <w:t>;</w:t>
      </w:r>
    </w:p>
    <w:p w14:paraId="6E8DB352" w14:textId="705B97CB" w:rsidR="00BE14EF" w:rsidRDefault="00BE14EF" w:rsidP="005F67D5">
      <w:pPr>
        <w:pStyle w:val="ListParagraph"/>
        <w:numPr>
          <w:ilvl w:val="3"/>
          <w:numId w:val="19"/>
        </w:numPr>
        <w:tabs>
          <w:tab w:val="left" w:pos="1560"/>
        </w:tabs>
        <w:ind w:left="1276" w:hanging="992"/>
        <w:jc w:val="both"/>
        <w:rPr>
          <w:rFonts w:ascii="Arial" w:hAnsi="Arial" w:cs="Arial"/>
          <w:sz w:val="22"/>
          <w:szCs w:val="22"/>
          <w:lang w:val="lt-LT"/>
        </w:rPr>
      </w:pPr>
      <w:r w:rsidRPr="00BE14EF">
        <w:rPr>
          <w:rFonts w:ascii="Arial" w:hAnsi="Arial" w:cs="Arial"/>
          <w:sz w:val="22"/>
          <w:szCs w:val="22"/>
          <w:lang w:val="lt-LT"/>
        </w:rPr>
        <w:t xml:space="preserve"> </w:t>
      </w:r>
      <w:proofErr w:type="spellStart"/>
      <w:r w:rsidRPr="00BE14EF">
        <w:rPr>
          <w:rFonts w:ascii="Arial" w:hAnsi="Arial" w:cs="Arial"/>
          <w:sz w:val="22"/>
          <w:szCs w:val="22"/>
          <w:lang w:val="lt-LT"/>
        </w:rPr>
        <w:t>Teleinformacija</w:t>
      </w:r>
      <w:proofErr w:type="spellEnd"/>
      <w:r w:rsidRPr="00BE14EF">
        <w:rPr>
          <w:rFonts w:ascii="Arial" w:hAnsi="Arial" w:cs="Arial"/>
          <w:sz w:val="22"/>
          <w:szCs w:val="22"/>
          <w:lang w:val="lt-LT"/>
        </w:rPr>
        <w:t xml:space="preserve"> </w:t>
      </w:r>
      <w:proofErr w:type="spellStart"/>
      <w:r w:rsidRPr="00BE14EF">
        <w:rPr>
          <w:rFonts w:ascii="Arial" w:hAnsi="Arial" w:cs="Arial"/>
          <w:sz w:val="22"/>
          <w:szCs w:val="22"/>
          <w:lang w:val="lt-LT"/>
        </w:rPr>
        <w:t>bendrapastotiniame</w:t>
      </w:r>
      <w:proofErr w:type="spellEnd"/>
      <w:r w:rsidRPr="00BE14EF">
        <w:rPr>
          <w:rFonts w:ascii="Arial" w:hAnsi="Arial" w:cs="Arial"/>
          <w:sz w:val="22"/>
          <w:szCs w:val="22"/>
          <w:lang w:val="lt-LT"/>
        </w:rPr>
        <w:t xml:space="preserve"> valdiklyje turi būti projektuojama vadovaujantis </w:t>
      </w:r>
      <w:r w:rsidR="00D73166" w:rsidRPr="00DB004E">
        <w:rPr>
          <w:rFonts w:ascii="Arial" w:hAnsi="Arial" w:cs="Arial"/>
          <w:sz w:val="22"/>
          <w:szCs w:val="22"/>
          <w:lang w:val="lt-LT"/>
        </w:rPr>
        <w:t>techninės</w:t>
      </w:r>
      <w:r w:rsidR="00D73166" w:rsidRPr="003047E7">
        <w:rPr>
          <w:rFonts w:ascii="Arial" w:hAnsi="Arial" w:cs="Arial"/>
          <w:sz w:val="22"/>
          <w:szCs w:val="22"/>
          <w:lang w:val="lt-LT"/>
        </w:rPr>
        <w:t xml:space="preserve"> </w:t>
      </w:r>
      <w:r w:rsidRPr="003047E7">
        <w:rPr>
          <w:rFonts w:ascii="Arial" w:hAnsi="Arial" w:cs="Arial"/>
          <w:sz w:val="22"/>
          <w:szCs w:val="22"/>
          <w:lang w:val="lt-LT"/>
        </w:rPr>
        <w:t>užduoties</w:t>
      </w:r>
      <w:r w:rsidRPr="00BE14EF">
        <w:rPr>
          <w:rFonts w:ascii="Arial" w:hAnsi="Arial" w:cs="Arial"/>
          <w:sz w:val="22"/>
          <w:szCs w:val="22"/>
          <w:lang w:val="lt-LT"/>
        </w:rPr>
        <w:t xml:space="preserve"> skyriaus „Valdymas, signalizacija ir matavimai” reikalavimais.</w:t>
      </w:r>
    </w:p>
    <w:p w14:paraId="513146BE" w14:textId="77777777" w:rsidR="00CA7439" w:rsidRPr="00BE14EF" w:rsidRDefault="00CA7439" w:rsidP="00CA7439">
      <w:pPr>
        <w:pStyle w:val="ListParagraph"/>
        <w:ind w:left="567"/>
        <w:jc w:val="both"/>
        <w:rPr>
          <w:rFonts w:ascii="Arial" w:hAnsi="Arial" w:cs="Arial"/>
          <w:sz w:val="22"/>
          <w:szCs w:val="22"/>
          <w:lang w:val="lt-LT"/>
        </w:rPr>
      </w:pPr>
    </w:p>
    <w:p w14:paraId="07C23AF6" w14:textId="77777777" w:rsidR="00942B87" w:rsidRPr="00942B87" w:rsidRDefault="00942B87" w:rsidP="005F67D5">
      <w:pPr>
        <w:pStyle w:val="ListParagraph"/>
        <w:numPr>
          <w:ilvl w:val="2"/>
          <w:numId w:val="19"/>
        </w:numPr>
        <w:ind w:left="851" w:hanging="567"/>
        <w:jc w:val="both"/>
        <w:rPr>
          <w:rFonts w:ascii="Arial" w:hAnsi="Arial" w:cs="Arial"/>
          <w:sz w:val="22"/>
          <w:szCs w:val="22"/>
          <w:lang w:val="lt-LT"/>
        </w:rPr>
      </w:pPr>
      <w:r w:rsidRPr="00942B87">
        <w:rPr>
          <w:rFonts w:ascii="Arial" w:hAnsi="Arial" w:cs="Arial"/>
          <w:sz w:val="22"/>
          <w:szCs w:val="22"/>
          <w:lang w:val="lt-LT"/>
        </w:rPr>
        <w:t>Relinės apsaugos ir automatikos funkcijos valdomos iš RAA įrenginių ir PSO DVS:</w:t>
      </w:r>
    </w:p>
    <w:p w14:paraId="083CD669" w14:textId="77777777" w:rsidR="00425237" w:rsidRDefault="00942B87" w:rsidP="005F67D5">
      <w:pPr>
        <w:pStyle w:val="ListParagraph"/>
        <w:numPr>
          <w:ilvl w:val="3"/>
          <w:numId w:val="19"/>
        </w:numPr>
        <w:tabs>
          <w:tab w:val="left" w:pos="1560"/>
        </w:tabs>
        <w:ind w:left="1276" w:hanging="992"/>
        <w:jc w:val="both"/>
        <w:rPr>
          <w:rFonts w:ascii="Arial" w:hAnsi="Arial" w:cs="Arial"/>
          <w:sz w:val="22"/>
          <w:szCs w:val="22"/>
          <w:lang w:val="lt-LT"/>
        </w:rPr>
      </w:pPr>
      <w:r w:rsidRPr="00942B87">
        <w:rPr>
          <w:rFonts w:ascii="Arial" w:hAnsi="Arial" w:cs="Arial"/>
          <w:sz w:val="22"/>
          <w:szCs w:val="22"/>
          <w:lang w:val="lt-LT"/>
        </w:rPr>
        <w:t>RAA nuostatų grupių keitimas;</w:t>
      </w:r>
    </w:p>
    <w:p w14:paraId="6FD2FFC8" w14:textId="77777777" w:rsidR="00425237" w:rsidRDefault="00942B87" w:rsidP="005F67D5">
      <w:pPr>
        <w:pStyle w:val="ListParagraph"/>
        <w:numPr>
          <w:ilvl w:val="3"/>
          <w:numId w:val="19"/>
        </w:numPr>
        <w:tabs>
          <w:tab w:val="left" w:pos="1560"/>
        </w:tabs>
        <w:ind w:left="1276" w:hanging="992"/>
        <w:jc w:val="both"/>
        <w:rPr>
          <w:rFonts w:ascii="Arial" w:hAnsi="Arial" w:cs="Arial"/>
          <w:sz w:val="22"/>
          <w:szCs w:val="22"/>
          <w:lang w:val="lt-LT"/>
        </w:rPr>
      </w:pPr>
      <w:r w:rsidRPr="00425237">
        <w:rPr>
          <w:rFonts w:ascii="Arial" w:hAnsi="Arial" w:cs="Arial"/>
          <w:sz w:val="22"/>
          <w:szCs w:val="22"/>
          <w:lang w:val="lt-LT"/>
        </w:rPr>
        <w:t>JRĮ paleidimas į aukštesnės pakopos įrenginius;</w:t>
      </w:r>
    </w:p>
    <w:p w14:paraId="70C3663A" w14:textId="77777777" w:rsidR="00425237" w:rsidRDefault="00942B87" w:rsidP="005F67D5">
      <w:pPr>
        <w:pStyle w:val="ListParagraph"/>
        <w:numPr>
          <w:ilvl w:val="3"/>
          <w:numId w:val="19"/>
        </w:numPr>
        <w:tabs>
          <w:tab w:val="left" w:pos="1560"/>
        </w:tabs>
        <w:ind w:left="1276" w:hanging="992"/>
        <w:jc w:val="both"/>
        <w:rPr>
          <w:rFonts w:ascii="Arial" w:hAnsi="Arial" w:cs="Arial"/>
          <w:sz w:val="22"/>
          <w:szCs w:val="22"/>
          <w:lang w:val="lt-LT"/>
        </w:rPr>
      </w:pPr>
      <w:r w:rsidRPr="00425237">
        <w:rPr>
          <w:rFonts w:ascii="Arial" w:hAnsi="Arial" w:cs="Arial"/>
          <w:sz w:val="22"/>
          <w:szCs w:val="22"/>
          <w:lang w:val="lt-LT"/>
        </w:rPr>
        <w:t>automatikos funkcijų valdymas</w:t>
      </w:r>
      <w:r w:rsidR="00F72DC2" w:rsidRPr="00425237">
        <w:rPr>
          <w:rFonts w:ascii="Arial" w:hAnsi="Arial" w:cs="Arial"/>
          <w:sz w:val="22"/>
          <w:szCs w:val="22"/>
          <w:lang w:val="lt-LT"/>
        </w:rPr>
        <w:t>;</w:t>
      </w:r>
    </w:p>
    <w:p w14:paraId="572A2385" w14:textId="4A747543" w:rsidR="00942B87" w:rsidRDefault="00942B87" w:rsidP="005F67D5">
      <w:pPr>
        <w:pStyle w:val="ListParagraph"/>
        <w:numPr>
          <w:ilvl w:val="3"/>
          <w:numId w:val="19"/>
        </w:numPr>
        <w:tabs>
          <w:tab w:val="left" w:pos="1560"/>
        </w:tabs>
        <w:ind w:left="1276" w:hanging="992"/>
        <w:jc w:val="both"/>
        <w:rPr>
          <w:rFonts w:ascii="Arial" w:hAnsi="Arial" w:cs="Arial"/>
          <w:sz w:val="22"/>
          <w:szCs w:val="22"/>
          <w:lang w:val="lt-LT"/>
        </w:rPr>
      </w:pPr>
      <w:proofErr w:type="spellStart"/>
      <w:r w:rsidRPr="00425237">
        <w:rPr>
          <w:rFonts w:ascii="Arial" w:hAnsi="Arial" w:cs="Arial"/>
          <w:sz w:val="22"/>
          <w:szCs w:val="22"/>
          <w:lang w:val="lt-LT"/>
        </w:rPr>
        <w:t>Telekomandų</w:t>
      </w:r>
      <w:proofErr w:type="spellEnd"/>
      <w:r w:rsidRPr="00425237">
        <w:rPr>
          <w:rFonts w:ascii="Arial" w:hAnsi="Arial" w:cs="Arial"/>
          <w:sz w:val="22"/>
          <w:szCs w:val="22"/>
          <w:lang w:val="lt-LT"/>
        </w:rPr>
        <w:t xml:space="preserve"> </w:t>
      </w:r>
      <w:r w:rsidR="00F72DC2" w:rsidRPr="00425237">
        <w:rPr>
          <w:rFonts w:ascii="Arial" w:hAnsi="Arial" w:cs="Arial"/>
          <w:sz w:val="22"/>
          <w:szCs w:val="22"/>
          <w:lang w:val="lt-LT"/>
        </w:rPr>
        <w:t xml:space="preserve">perdavimo/priėmimo </w:t>
      </w:r>
      <w:r w:rsidRPr="00425237">
        <w:rPr>
          <w:rFonts w:ascii="Arial" w:hAnsi="Arial" w:cs="Arial"/>
          <w:sz w:val="22"/>
          <w:szCs w:val="22"/>
          <w:lang w:val="lt-LT"/>
        </w:rPr>
        <w:t>valdymas</w:t>
      </w:r>
      <w:r w:rsidR="00F72DC2" w:rsidRPr="00425237">
        <w:rPr>
          <w:rFonts w:ascii="Arial" w:hAnsi="Arial" w:cs="Arial"/>
          <w:sz w:val="22"/>
          <w:szCs w:val="22"/>
          <w:lang w:val="lt-LT"/>
        </w:rPr>
        <w:t>.</w:t>
      </w:r>
    </w:p>
    <w:p w14:paraId="7453601F" w14:textId="77777777" w:rsidR="00CA7439" w:rsidRPr="00425237" w:rsidRDefault="00CA7439" w:rsidP="00CA7439">
      <w:pPr>
        <w:pStyle w:val="ListParagraph"/>
        <w:ind w:left="567"/>
        <w:jc w:val="both"/>
        <w:rPr>
          <w:rFonts w:ascii="Arial" w:hAnsi="Arial" w:cs="Arial"/>
          <w:sz w:val="22"/>
          <w:szCs w:val="22"/>
          <w:lang w:val="lt-LT"/>
        </w:rPr>
      </w:pPr>
    </w:p>
    <w:p w14:paraId="780AAEFB" w14:textId="77777777" w:rsidR="00F72DC2" w:rsidRPr="00F72DC2" w:rsidRDefault="00F72DC2" w:rsidP="005F67D5">
      <w:pPr>
        <w:pStyle w:val="ListParagraph"/>
        <w:numPr>
          <w:ilvl w:val="2"/>
          <w:numId w:val="19"/>
        </w:numPr>
        <w:ind w:left="851" w:hanging="567"/>
        <w:jc w:val="both"/>
        <w:rPr>
          <w:rFonts w:ascii="Arial" w:hAnsi="Arial" w:cs="Arial"/>
          <w:sz w:val="22"/>
          <w:szCs w:val="22"/>
          <w:lang w:val="lt-LT"/>
        </w:rPr>
      </w:pPr>
      <w:r w:rsidRPr="00F72DC2">
        <w:rPr>
          <w:rFonts w:ascii="Arial" w:hAnsi="Arial" w:cs="Arial"/>
          <w:sz w:val="22"/>
          <w:szCs w:val="22"/>
          <w:lang w:val="lt-LT"/>
        </w:rPr>
        <w:t>RAA įrangos stebėjimo sistema (monitoringas):</w:t>
      </w:r>
    </w:p>
    <w:p w14:paraId="26B72DB1" w14:textId="77777777" w:rsidR="006F46D1"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F72DC2">
        <w:rPr>
          <w:rFonts w:ascii="Arial" w:hAnsi="Arial" w:cs="Arial"/>
          <w:sz w:val="22"/>
          <w:szCs w:val="22"/>
          <w:lang w:val="lt-LT"/>
        </w:rPr>
        <w:t>stebėjimo sistema virtualiai atskirta nuo valdymo sistemos, RAA terminale naudojama bendra sąsaja;</w:t>
      </w:r>
    </w:p>
    <w:p w14:paraId="0AFC24FD" w14:textId="77777777" w:rsidR="006F46D1"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6F46D1">
        <w:rPr>
          <w:rFonts w:ascii="Arial" w:hAnsi="Arial" w:cs="Arial"/>
          <w:sz w:val="22"/>
          <w:szCs w:val="22"/>
          <w:lang w:val="lt-LT"/>
        </w:rPr>
        <w:t xml:space="preserve">kiekvieno </w:t>
      </w:r>
      <w:proofErr w:type="spellStart"/>
      <w:r w:rsidRPr="006F46D1">
        <w:rPr>
          <w:rFonts w:ascii="Arial" w:hAnsi="Arial" w:cs="Arial"/>
          <w:sz w:val="22"/>
          <w:szCs w:val="22"/>
          <w:lang w:val="lt-LT"/>
        </w:rPr>
        <w:t>prijunginio</w:t>
      </w:r>
      <w:proofErr w:type="spellEnd"/>
      <w:r w:rsidRPr="006F46D1">
        <w:rPr>
          <w:rFonts w:ascii="Arial" w:hAnsi="Arial" w:cs="Arial"/>
          <w:sz w:val="22"/>
          <w:szCs w:val="22"/>
          <w:lang w:val="lt-LT"/>
        </w:rPr>
        <w:t xml:space="preserve"> RAA terminaluose turi būti vykdomas vietinis pastovus </w:t>
      </w:r>
      <w:proofErr w:type="spellStart"/>
      <w:r w:rsidRPr="006F46D1">
        <w:rPr>
          <w:rFonts w:ascii="Arial" w:hAnsi="Arial" w:cs="Arial"/>
          <w:sz w:val="22"/>
          <w:szCs w:val="22"/>
          <w:lang w:val="lt-LT"/>
        </w:rPr>
        <w:t>prijunginio</w:t>
      </w:r>
      <w:proofErr w:type="spellEnd"/>
      <w:r w:rsidRPr="006F46D1">
        <w:rPr>
          <w:rFonts w:ascii="Arial" w:hAnsi="Arial" w:cs="Arial"/>
          <w:sz w:val="22"/>
          <w:szCs w:val="22"/>
          <w:lang w:val="lt-LT"/>
        </w:rPr>
        <w:t xml:space="preserve"> įrenginių būklės monitoringas, o informacija apie jų būklę perduodama į PSO DVS;</w:t>
      </w:r>
    </w:p>
    <w:p w14:paraId="762C4E89" w14:textId="77777777" w:rsidR="006F46D1"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6F46D1">
        <w:rPr>
          <w:rFonts w:ascii="Arial" w:hAnsi="Arial" w:cs="Arial"/>
          <w:sz w:val="22"/>
          <w:szCs w:val="22"/>
          <w:lang w:val="lt-LT"/>
        </w:rPr>
        <w:t xml:space="preserve">iš PSO RAA inžinierių darbo vietų turi būti įdiegta galimybė vykdyti nuotolinį RAA terminalų monitoringą jų gamintojo numatyta programinės įrangos pagalba. Duomenys turi būti perduodami per vidinį PSO technologinį </w:t>
      </w:r>
      <w:proofErr w:type="spellStart"/>
      <w:r w:rsidRPr="006F46D1">
        <w:rPr>
          <w:rFonts w:ascii="Arial" w:hAnsi="Arial" w:cs="Arial"/>
          <w:sz w:val="22"/>
          <w:szCs w:val="22"/>
          <w:lang w:val="lt-LT"/>
        </w:rPr>
        <w:t>maršrutizuojamą</w:t>
      </w:r>
      <w:proofErr w:type="spellEnd"/>
      <w:r w:rsidRPr="006F46D1">
        <w:rPr>
          <w:rFonts w:ascii="Arial" w:hAnsi="Arial" w:cs="Arial"/>
          <w:sz w:val="22"/>
          <w:szCs w:val="22"/>
          <w:lang w:val="lt-LT"/>
        </w:rPr>
        <w:t xml:space="preserve"> kompiuterinį tinklą (VPN) į esamas monitoringo duomenų surinkimo PSO centrinėje būstinėje (K. G. E. </w:t>
      </w:r>
      <w:proofErr w:type="spellStart"/>
      <w:r w:rsidRPr="006F46D1">
        <w:rPr>
          <w:rFonts w:ascii="Arial" w:hAnsi="Arial" w:cs="Arial"/>
          <w:sz w:val="22"/>
          <w:szCs w:val="22"/>
          <w:lang w:val="lt-LT"/>
        </w:rPr>
        <w:t>Manerheimo</w:t>
      </w:r>
      <w:proofErr w:type="spellEnd"/>
      <w:r w:rsidRPr="006F46D1">
        <w:rPr>
          <w:rFonts w:ascii="Arial" w:hAnsi="Arial" w:cs="Arial"/>
          <w:sz w:val="22"/>
          <w:szCs w:val="22"/>
          <w:lang w:val="lt-LT"/>
        </w:rPr>
        <w:t xml:space="preserve"> g. 8, Vilnius) ir PSO Infrastruktūros priežiūros centro eksploatuojančio regiono RAA inžinierių darbo vietas;</w:t>
      </w:r>
    </w:p>
    <w:p w14:paraId="12004FEF" w14:textId="77777777" w:rsidR="006F46D1"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6F46D1">
        <w:rPr>
          <w:rFonts w:ascii="Arial" w:hAnsi="Arial" w:cs="Arial"/>
          <w:sz w:val="22"/>
          <w:szCs w:val="22"/>
          <w:lang w:val="lt-LT"/>
        </w:rPr>
        <w:t>turi būti pateikti RAA terminalų gamintojo numatyti programinės įrangos komplektai vietiniam/nuotoliniam relinės apsaugos ir valdymo įrenginių monitoringui vykdyti (įskaitant gedimų įrašų nuskaitymą ir analizavimą);</w:t>
      </w:r>
    </w:p>
    <w:p w14:paraId="3692D660" w14:textId="0240FB96" w:rsidR="00F72DC2"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6F46D1">
        <w:rPr>
          <w:rFonts w:ascii="Arial" w:hAnsi="Arial" w:cs="Arial"/>
          <w:sz w:val="22"/>
          <w:szCs w:val="22"/>
          <w:lang w:val="lt-LT"/>
        </w:rPr>
        <w:t>RAA terminale monitoringui naudojama ta pati sąsaja, kuri skirta duomenų mainams PDT su TSPĮ IEC 61850 ed.2.0 protokolu per PTD komutatorius.</w:t>
      </w:r>
    </w:p>
    <w:p w14:paraId="753924D9" w14:textId="77777777" w:rsidR="00CA7439" w:rsidRPr="006F46D1" w:rsidRDefault="00CA7439" w:rsidP="00CA7439">
      <w:pPr>
        <w:pStyle w:val="ListParagraph"/>
        <w:ind w:left="567"/>
        <w:jc w:val="both"/>
        <w:rPr>
          <w:rFonts w:ascii="Arial" w:hAnsi="Arial" w:cs="Arial"/>
          <w:sz w:val="22"/>
          <w:szCs w:val="22"/>
          <w:lang w:val="lt-LT"/>
        </w:rPr>
      </w:pPr>
    </w:p>
    <w:p w14:paraId="3A36FF0F" w14:textId="77777777" w:rsidR="00F72DC2" w:rsidRPr="00F72DC2" w:rsidRDefault="00F72DC2" w:rsidP="005F67D5">
      <w:pPr>
        <w:pStyle w:val="ListParagraph"/>
        <w:numPr>
          <w:ilvl w:val="2"/>
          <w:numId w:val="19"/>
        </w:numPr>
        <w:ind w:left="851" w:hanging="567"/>
        <w:jc w:val="both"/>
        <w:rPr>
          <w:rFonts w:ascii="Arial" w:hAnsi="Arial" w:cs="Arial"/>
          <w:sz w:val="22"/>
          <w:szCs w:val="22"/>
          <w:lang w:val="lt-LT"/>
        </w:rPr>
      </w:pPr>
      <w:r w:rsidRPr="00F72DC2">
        <w:rPr>
          <w:rFonts w:ascii="Arial" w:hAnsi="Arial" w:cs="Arial"/>
          <w:sz w:val="22"/>
          <w:szCs w:val="22"/>
          <w:lang w:val="lt-LT"/>
        </w:rPr>
        <w:t>Programinė įranga ir dokumentacija:</w:t>
      </w:r>
    </w:p>
    <w:p w14:paraId="146FD4CC" w14:textId="77777777" w:rsidR="006F46D1"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F72DC2">
        <w:rPr>
          <w:rFonts w:ascii="Arial" w:hAnsi="Arial" w:cs="Arial"/>
          <w:sz w:val="22"/>
          <w:szCs w:val="22"/>
          <w:lang w:val="lt-LT"/>
        </w:rPr>
        <w:t>kartu su RAA įranga turi būti patiekiami realaus laiko operacinei sistemai adaptuotos ir specializuotos, paties įrangos gamintojo numatytos, technologinės programinės įrangos komplektai su licencijomis, kurių pagalba vietinių (pastotėje) ir nuotolinių būdu (nutolusiose RAA inžinierių darbo vietose) vartotojas galėtų išpildyti apsaugų algoritmus, apsaugų funkcionavimo registraciją ir analizę, papildomą realaus laiko įeinančių ir išeinančių duomenų kontrolę. Programinės įrangos pagalba vartotojas įgalinamas susieti skirtingus darbo variantus su išoriniais įrenginiais ir objekto RAA režimais, įjungti papildomas funkcijas;</w:t>
      </w:r>
    </w:p>
    <w:p w14:paraId="4146676A" w14:textId="77777777" w:rsidR="00BC7390"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6F46D1">
        <w:rPr>
          <w:rFonts w:ascii="Arial" w:hAnsi="Arial" w:cs="Arial"/>
          <w:sz w:val="22"/>
          <w:szCs w:val="22"/>
          <w:lang w:val="lt-LT"/>
        </w:rPr>
        <w:t xml:space="preserve">turi būti patiekiama </w:t>
      </w:r>
      <w:proofErr w:type="spellStart"/>
      <w:r w:rsidRPr="006F46D1">
        <w:rPr>
          <w:rFonts w:ascii="Arial" w:hAnsi="Arial" w:cs="Arial"/>
          <w:sz w:val="22"/>
          <w:szCs w:val="22"/>
          <w:lang w:val="lt-LT"/>
        </w:rPr>
        <w:t>licenzijuojama</w:t>
      </w:r>
      <w:proofErr w:type="spellEnd"/>
      <w:r w:rsidRPr="006F46D1">
        <w:rPr>
          <w:rFonts w:ascii="Arial" w:hAnsi="Arial" w:cs="Arial"/>
          <w:sz w:val="22"/>
          <w:szCs w:val="22"/>
          <w:lang w:val="lt-LT"/>
        </w:rPr>
        <w:t xml:space="preserve"> (ne atviro kodo) specializuota programinė įranga gebanti atlikti IEC 61850 ed.2.0 protokolo realaus laiko įeinančių ir išeinančių duomenų kontrolę ir analizę. Šios programinės įrangos paketo funkcionalumas su galimybe duomenų kontrolės ir analizės duomenis teikti IEC 61850 ed.2.0 standarte numatytais atributais realiame laike , su galimybe importuoti  ir importavus gebėti nuskaityti RAA terminaluose gamintojo įdiegto, derinimo metu sukonfigūruoto, duomenų perdavimo IEC61850 ed.2.0 protokolu paketų struktūrinį failą, su galimybę importuoti pastotės </w:t>
      </w:r>
      <w:proofErr w:type="spellStart"/>
      <w:r w:rsidRPr="006F46D1">
        <w:rPr>
          <w:rFonts w:ascii="Arial" w:hAnsi="Arial" w:cs="Arial"/>
          <w:sz w:val="22"/>
          <w:szCs w:val="22"/>
          <w:lang w:val="lt-LT"/>
        </w:rPr>
        <w:t>konfiguracinį</w:t>
      </w:r>
      <w:proofErr w:type="spellEnd"/>
      <w:r w:rsidRPr="006F46D1">
        <w:rPr>
          <w:rFonts w:ascii="Arial" w:hAnsi="Arial" w:cs="Arial"/>
          <w:sz w:val="22"/>
          <w:szCs w:val="22"/>
          <w:lang w:val="lt-LT"/>
        </w:rPr>
        <w:t xml:space="preserve"> struktūrinį failą su duomenų perdavimo iš visų TP RAA terminalų į DVS vertikalioje komunikacijoje apimtimis ir importavus nuskaityti duomenis  realiame laike iš RAA terminalų pastotės IEC 61850 struktūroje, su galimybe realiame laike analizuoti ir stebėti realiame laike vienu metu visų horizontalioje komunikacijoje veikiančių GOOSE žinučių techninius parametrus IEC 61850 ed.2.0 standarte numatytais atributais;</w:t>
      </w:r>
    </w:p>
    <w:p w14:paraId="1EBC8A7A" w14:textId="77777777" w:rsidR="00BC7390"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BC7390">
        <w:rPr>
          <w:rFonts w:ascii="Arial" w:hAnsi="Arial" w:cs="Arial"/>
          <w:sz w:val="22"/>
          <w:szCs w:val="22"/>
          <w:lang w:val="lt-LT"/>
        </w:rPr>
        <w:t xml:space="preserve">turi būti paruošti ir patvirtinti RAA įrenginių, įtaisų, programinės įrangos vartotojų aprašymai, vartotojų vadovai, techninio aptarnavimo aprašymai, funkcinės, principinės, montažinės ir </w:t>
      </w:r>
      <w:proofErr w:type="spellStart"/>
      <w:r w:rsidRPr="00BC7390">
        <w:rPr>
          <w:rFonts w:ascii="Arial" w:hAnsi="Arial" w:cs="Arial"/>
          <w:sz w:val="22"/>
          <w:szCs w:val="22"/>
          <w:lang w:val="lt-LT"/>
        </w:rPr>
        <w:t>mikroprocesorinių</w:t>
      </w:r>
      <w:proofErr w:type="spellEnd"/>
      <w:r w:rsidRPr="00BC7390">
        <w:rPr>
          <w:rFonts w:ascii="Arial" w:hAnsi="Arial" w:cs="Arial"/>
          <w:sz w:val="22"/>
          <w:szCs w:val="22"/>
          <w:lang w:val="lt-LT"/>
        </w:rPr>
        <w:t xml:space="preserve"> įrenginių vidinės konfigūracijos (nustatymai, logika, IEC61850 signalų </w:t>
      </w:r>
      <w:r w:rsidRPr="00BC7390">
        <w:rPr>
          <w:rFonts w:ascii="Arial" w:hAnsi="Arial" w:cs="Arial"/>
          <w:sz w:val="22"/>
          <w:szCs w:val="22"/>
          <w:lang w:val="lt-LT"/>
        </w:rPr>
        <w:lastRenderedPageBreak/>
        <w:t xml:space="preserve">priėmimas ir atidavimas horizontalioje komunikacijoje), jų </w:t>
      </w:r>
      <w:proofErr w:type="spellStart"/>
      <w:r w:rsidRPr="00BC7390">
        <w:rPr>
          <w:rFonts w:ascii="Arial" w:hAnsi="Arial" w:cs="Arial"/>
          <w:sz w:val="22"/>
          <w:szCs w:val="22"/>
          <w:lang w:val="lt-LT"/>
        </w:rPr>
        <w:t>konfigūracinės</w:t>
      </w:r>
      <w:proofErr w:type="spellEnd"/>
      <w:r w:rsidRPr="00BC7390">
        <w:rPr>
          <w:rFonts w:ascii="Arial" w:hAnsi="Arial" w:cs="Arial"/>
          <w:sz w:val="22"/>
          <w:szCs w:val="22"/>
          <w:lang w:val="lt-LT"/>
        </w:rPr>
        <w:t xml:space="preserve"> schemos (*.</w:t>
      </w:r>
      <w:proofErr w:type="spellStart"/>
      <w:r w:rsidRPr="00BC7390">
        <w:rPr>
          <w:rFonts w:ascii="Arial" w:hAnsi="Arial" w:cs="Arial"/>
          <w:sz w:val="22"/>
          <w:szCs w:val="22"/>
          <w:lang w:val="lt-LT"/>
        </w:rPr>
        <w:t>dwg</w:t>
      </w:r>
      <w:proofErr w:type="spellEnd"/>
      <w:r w:rsidRPr="00BC7390">
        <w:rPr>
          <w:rFonts w:ascii="Arial" w:hAnsi="Arial" w:cs="Arial"/>
          <w:sz w:val="22"/>
          <w:szCs w:val="22"/>
          <w:lang w:val="lt-LT"/>
        </w:rPr>
        <w:t xml:space="preserve"> arba kitais formatais);</w:t>
      </w:r>
    </w:p>
    <w:p w14:paraId="7613DD14" w14:textId="400E9BB7" w:rsidR="00BC7390"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BC7390">
        <w:rPr>
          <w:rFonts w:ascii="Arial" w:hAnsi="Arial" w:cs="Arial"/>
          <w:sz w:val="22"/>
          <w:szCs w:val="22"/>
          <w:lang w:val="lt-LT"/>
        </w:rPr>
        <w:t xml:space="preserve">turi būti parengtas naujas (pilnos apimties) </w:t>
      </w:r>
      <w:r w:rsidR="00DF1BB2" w:rsidRPr="00BC7390">
        <w:rPr>
          <w:rFonts w:ascii="Arial" w:hAnsi="Arial" w:cs="Arial"/>
          <w:sz w:val="22"/>
          <w:szCs w:val="22"/>
          <w:lang w:val="lt-LT"/>
        </w:rPr>
        <w:t>Garliavos</w:t>
      </w:r>
      <w:r w:rsidRPr="00BC7390">
        <w:rPr>
          <w:rFonts w:ascii="Arial" w:hAnsi="Arial" w:cs="Arial"/>
          <w:sz w:val="22"/>
          <w:szCs w:val="22"/>
          <w:lang w:val="lt-LT"/>
        </w:rPr>
        <w:t xml:space="preserve"> TP RAA dalies </w:t>
      </w:r>
      <w:r w:rsidRPr="003A47E0">
        <w:rPr>
          <w:rFonts w:ascii="Arial" w:hAnsi="Arial" w:cs="Arial"/>
          <w:sz w:val="22"/>
          <w:szCs w:val="22"/>
          <w:lang w:val="lt-LT"/>
        </w:rPr>
        <w:t>techninis darbo projektas</w:t>
      </w:r>
      <w:r w:rsidRPr="00BC7390">
        <w:rPr>
          <w:rFonts w:ascii="Arial" w:hAnsi="Arial" w:cs="Arial"/>
          <w:sz w:val="22"/>
          <w:szCs w:val="22"/>
          <w:lang w:val="lt-LT"/>
        </w:rPr>
        <w:t xml:space="preserve"> kurio brėžiniai turi būti patiekti .</w:t>
      </w:r>
      <w:proofErr w:type="spellStart"/>
      <w:r w:rsidRPr="00BC7390">
        <w:rPr>
          <w:rFonts w:ascii="Arial" w:hAnsi="Arial" w:cs="Arial"/>
          <w:sz w:val="22"/>
          <w:szCs w:val="22"/>
          <w:lang w:val="lt-LT"/>
        </w:rPr>
        <w:t>pdf</w:t>
      </w:r>
      <w:proofErr w:type="spellEnd"/>
      <w:r w:rsidRPr="00BC7390">
        <w:rPr>
          <w:rFonts w:ascii="Arial" w:hAnsi="Arial" w:cs="Arial"/>
          <w:sz w:val="22"/>
          <w:szCs w:val="22"/>
          <w:lang w:val="lt-LT"/>
        </w:rPr>
        <w:t xml:space="preserve"> formatu ir .</w:t>
      </w:r>
      <w:proofErr w:type="spellStart"/>
      <w:r w:rsidRPr="00BC7390">
        <w:rPr>
          <w:rFonts w:ascii="Arial" w:hAnsi="Arial" w:cs="Arial"/>
          <w:sz w:val="22"/>
          <w:szCs w:val="22"/>
          <w:lang w:val="lt-LT"/>
        </w:rPr>
        <w:t>dwg</w:t>
      </w:r>
      <w:proofErr w:type="spellEnd"/>
      <w:r w:rsidRPr="00BC7390">
        <w:rPr>
          <w:rFonts w:ascii="Arial" w:hAnsi="Arial" w:cs="Arial"/>
          <w:sz w:val="22"/>
          <w:szCs w:val="22"/>
          <w:lang w:val="lt-LT"/>
        </w:rPr>
        <w:t xml:space="preserve"> formatu su galimybe vartotojui eksploatacijos eigoje koreguoti (taisyti) brėžinius;</w:t>
      </w:r>
    </w:p>
    <w:p w14:paraId="573406E3" w14:textId="7F34BF14" w:rsidR="00F72DC2"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BC7390">
        <w:rPr>
          <w:rFonts w:ascii="Arial" w:hAnsi="Arial" w:cs="Arial"/>
          <w:sz w:val="22"/>
          <w:szCs w:val="22"/>
          <w:lang w:val="lt-LT"/>
        </w:rPr>
        <w:t xml:space="preserve">PSO pateiks esamo darbo projekto popierinę versiją </w:t>
      </w:r>
      <w:r w:rsidR="00D73166" w:rsidRPr="00BC7390">
        <w:rPr>
          <w:rFonts w:ascii="Arial" w:hAnsi="Arial" w:cs="Arial"/>
          <w:sz w:val="22"/>
          <w:szCs w:val="22"/>
          <w:lang w:val="lt-LT"/>
        </w:rPr>
        <w:t>nauj</w:t>
      </w:r>
      <w:r w:rsidR="00D73166">
        <w:rPr>
          <w:rFonts w:ascii="Arial" w:hAnsi="Arial" w:cs="Arial"/>
          <w:sz w:val="22"/>
          <w:szCs w:val="22"/>
          <w:lang w:val="lt-LT"/>
        </w:rPr>
        <w:t>ų</w:t>
      </w:r>
      <w:r w:rsidR="00D73166" w:rsidRPr="00BC7390">
        <w:rPr>
          <w:rFonts w:ascii="Arial" w:hAnsi="Arial" w:cs="Arial"/>
          <w:sz w:val="22"/>
          <w:szCs w:val="22"/>
          <w:lang w:val="lt-LT"/>
        </w:rPr>
        <w:t xml:space="preserve"> </w:t>
      </w:r>
      <w:r w:rsidRPr="003A47E0">
        <w:rPr>
          <w:rFonts w:ascii="Arial" w:hAnsi="Arial" w:cs="Arial"/>
          <w:sz w:val="22"/>
          <w:szCs w:val="22"/>
          <w:lang w:val="lt-LT"/>
        </w:rPr>
        <w:t>techninio projekto darbo projekto</w:t>
      </w:r>
      <w:r w:rsidRPr="00BC7390">
        <w:rPr>
          <w:rFonts w:ascii="Arial" w:hAnsi="Arial" w:cs="Arial"/>
          <w:sz w:val="22"/>
          <w:szCs w:val="22"/>
          <w:lang w:val="lt-LT"/>
        </w:rPr>
        <w:t xml:space="preserve"> rengimo etape</w:t>
      </w:r>
      <w:r w:rsidR="00D73166">
        <w:rPr>
          <w:rFonts w:ascii="Arial" w:hAnsi="Arial" w:cs="Arial"/>
          <w:sz w:val="22"/>
          <w:szCs w:val="22"/>
          <w:lang w:val="lt-LT"/>
        </w:rPr>
        <w:t xml:space="preserve"> naujų gamybos ir montavimo brėžinių</w:t>
      </w:r>
      <w:r w:rsidR="00CE2D1B">
        <w:rPr>
          <w:rFonts w:ascii="Arial" w:hAnsi="Arial" w:cs="Arial"/>
          <w:sz w:val="22"/>
          <w:szCs w:val="22"/>
          <w:lang w:val="lt-LT"/>
        </w:rPr>
        <w:t xml:space="preserve"> (pilnos apimties)</w:t>
      </w:r>
      <w:r w:rsidR="00D73166">
        <w:rPr>
          <w:rFonts w:ascii="Arial" w:hAnsi="Arial" w:cs="Arial"/>
          <w:sz w:val="22"/>
          <w:szCs w:val="22"/>
          <w:lang w:val="lt-LT"/>
        </w:rPr>
        <w:t xml:space="preserve"> parengimui</w:t>
      </w:r>
      <w:r w:rsidR="00CE2D1B">
        <w:rPr>
          <w:rFonts w:ascii="Arial" w:hAnsi="Arial" w:cs="Arial"/>
          <w:sz w:val="22"/>
          <w:szCs w:val="22"/>
          <w:lang w:val="lt-LT"/>
        </w:rPr>
        <w:t xml:space="preserve">, kurie </w:t>
      </w:r>
      <w:r w:rsidR="00CE2D1B" w:rsidRPr="00CE2D1B">
        <w:rPr>
          <w:rFonts w:ascii="Arial" w:hAnsi="Arial" w:cs="Arial"/>
          <w:sz w:val="22"/>
          <w:szCs w:val="22"/>
          <w:lang w:val="lt-LT"/>
        </w:rPr>
        <w:t>turi būti patiekti .</w:t>
      </w:r>
      <w:proofErr w:type="spellStart"/>
      <w:r w:rsidR="00CE2D1B" w:rsidRPr="00CE2D1B">
        <w:rPr>
          <w:rFonts w:ascii="Arial" w:hAnsi="Arial" w:cs="Arial"/>
          <w:sz w:val="22"/>
          <w:szCs w:val="22"/>
          <w:lang w:val="lt-LT"/>
        </w:rPr>
        <w:t>pdf</w:t>
      </w:r>
      <w:proofErr w:type="spellEnd"/>
      <w:r w:rsidR="00CE2D1B" w:rsidRPr="00CE2D1B">
        <w:rPr>
          <w:rFonts w:ascii="Arial" w:hAnsi="Arial" w:cs="Arial"/>
          <w:sz w:val="22"/>
          <w:szCs w:val="22"/>
          <w:lang w:val="lt-LT"/>
        </w:rPr>
        <w:t xml:space="preserve"> formatu ir .</w:t>
      </w:r>
      <w:proofErr w:type="spellStart"/>
      <w:r w:rsidR="00CE2D1B" w:rsidRPr="00CE2D1B">
        <w:rPr>
          <w:rFonts w:ascii="Arial" w:hAnsi="Arial" w:cs="Arial"/>
          <w:sz w:val="22"/>
          <w:szCs w:val="22"/>
          <w:lang w:val="lt-LT"/>
        </w:rPr>
        <w:t>dwg</w:t>
      </w:r>
      <w:proofErr w:type="spellEnd"/>
      <w:r w:rsidR="00CE2D1B" w:rsidRPr="00CE2D1B">
        <w:rPr>
          <w:rFonts w:ascii="Arial" w:hAnsi="Arial" w:cs="Arial"/>
          <w:sz w:val="22"/>
          <w:szCs w:val="22"/>
          <w:lang w:val="lt-LT"/>
        </w:rPr>
        <w:t xml:space="preserve"> formatu su galimybe vartotojui eksploatacijos eigoje koreguoti (taisyti) brėžinius</w:t>
      </w:r>
      <w:r w:rsidRPr="00BC7390">
        <w:rPr>
          <w:rFonts w:ascii="Arial" w:hAnsi="Arial" w:cs="Arial"/>
          <w:sz w:val="22"/>
          <w:szCs w:val="22"/>
          <w:lang w:val="lt-LT"/>
        </w:rPr>
        <w:t>. Esamas darbo projektas pilna apimtimi redaguojamame skaitmeniniame formate neegzistuoja. Skenuota esamo darbo projekto versija pateikiama kaip priedas potencialiems PSO rangovams, kurie yra pateikę pasirašytą konfidencialumo įsipareigojimą;</w:t>
      </w:r>
    </w:p>
    <w:p w14:paraId="7F74CE3E" w14:textId="77777777" w:rsidR="00C87703" w:rsidRPr="00BC7390" w:rsidRDefault="00C87703" w:rsidP="00C87703">
      <w:pPr>
        <w:pStyle w:val="ListParagraph"/>
        <w:ind w:left="567"/>
        <w:jc w:val="both"/>
        <w:rPr>
          <w:rFonts w:ascii="Arial" w:hAnsi="Arial" w:cs="Arial"/>
          <w:sz w:val="22"/>
          <w:szCs w:val="22"/>
          <w:lang w:val="lt-LT"/>
        </w:rPr>
      </w:pPr>
    </w:p>
    <w:p w14:paraId="79C1E77B" w14:textId="77777777" w:rsidR="00F72DC2" w:rsidRPr="00BC7390" w:rsidRDefault="00F72DC2" w:rsidP="005F67D5">
      <w:pPr>
        <w:pStyle w:val="ListParagraph"/>
        <w:numPr>
          <w:ilvl w:val="2"/>
          <w:numId w:val="19"/>
        </w:numPr>
        <w:ind w:left="851" w:hanging="567"/>
        <w:jc w:val="both"/>
        <w:rPr>
          <w:rFonts w:ascii="Arial" w:hAnsi="Arial" w:cs="Arial"/>
          <w:sz w:val="22"/>
          <w:szCs w:val="22"/>
          <w:lang w:val="lt-LT"/>
        </w:rPr>
      </w:pPr>
      <w:r w:rsidRPr="00BC7390">
        <w:rPr>
          <w:rFonts w:ascii="Arial" w:hAnsi="Arial" w:cs="Arial"/>
          <w:sz w:val="22"/>
          <w:szCs w:val="22"/>
          <w:lang w:val="lt-LT"/>
        </w:rPr>
        <w:t>Su AB „ESO“ RAA susiję pakeitimai ir sąsajos.</w:t>
      </w:r>
    </w:p>
    <w:p w14:paraId="0846CF2F" w14:textId="77777777" w:rsidR="00BC7390"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F72DC2">
        <w:rPr>
          <w:rFonts w:ascii="Arial" w:hAnsi="Arial" w:cs="Arial"/>
          <w:sz w:val="22"/>
          <w:szCs w:val="22"/>
          <w:lang w:val="lt-LT"/>
        </w:rPr>
        <w:t xml:space="preserve">Atlikus </w:t>
      </w:r>
      <w:proofErr w:type="spellStart"/>
      <w:r w:rsidRPr="00F72DC2">
        <w:rPr>
          <w:rFonts w:ascii="Arial" w:hAnsi="Arial" w:cs="Arial"/>
          <w:sz w:val="22"/>
          <w:szCs w:val="22"/>
          <w:lang w:val="lt-LT"/>
        </w:rPr>
        <w:t>mikroprocesorinių</w:t>
      </w:r>
      <w:proofErr w:type="spellEnd"/>
      <w:r w:rsidRPr="00F72DC2">
        <w:rPr>
          <w:rFonts w:ascii="Arial" w:hAnsi="Arial" w:cs="Arial"/>
          <w:sz w:val="22"/>
          <w:szCs w:val="22"/>
          <w:lang w:val="lt-LT"/>
        </w:rPr>
        <w:t xml:space="preserve"> RAA įrenginių keitimo derinimo darbus, atlikti bendrų elektros skirstomojo ir perdavimo tinklų operatorių RAA grandinių ir įrangos kompleksinius bandymus.</w:t>
      </w:r>
    </w:p>
    <w:p w14:paraId="09E7EF6A" w14:textId="6949C0B3" w:rsidR="00F72DC2" w:rsidRPr="00BC7390"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BC7390">
        <w:rPr>
          <w:rFonts w:ascii="Arial" w:hAnsi="Arial" w:cs="Arial"/>
          <w:sz w:val="22"/>
          <w:szCs w:val="22"/>
          <w:lang w:val="lt-LT"/>
        </w:rPr>
        <w:t>Projekto įgyvendinimo apimtyse turi būti įvertintos ir įgyvendintos skirstomojo tinklo operatoriaus sąlygos pateikiamos (</w:t>
      </w:r>
      <w:r w:rsidR="00BC7390" w:rsidRPr="004B62FF">
        <w:rPr>
          <w:rFonts w:ascii="Arial" w:hAnsi="Arial" w:cs="Arial"/>
          <w:sz w:val="22"/>
          <w:szCs w:val="22"/>
          <w:lang w:val="lt-LT"/>
        </w:rPr>
        <w:t xml:space="preserve">Priedas Nr. </w:t>
      </w:r>
      <w:r w:rsidR="00B768F2" w:rsidRPr="004B62FF">
        <w:rPr>
          <w:rFonts w:ascii="Arial" w:hAnsi="Arial" w:cs="Arial"/>
          <w:sz w:val="22"/>
          <w:szCs w:val="22"/>
          <w:lang w:val="lt-LT"/>
        </w:rPr>
        <w:t>25</w:t>
      </w:r>
      <w:r w:rsidRPr="00BC7390">
        <w:rPr>
          <w:rFonts w:ascii="Arial" w:hAnsi="Arial" w:cs="Arial"/>
          <w:sz w:val="22"/>
          <w:szCs w:val="22"/>
          <w:lang w:val="lt-LT"/>
        </w:rPr>
        <w:t>).</w:t>
      </w:r>
      <w:bookmarkStart w:id="22" w:name="_Hlk183768520"/>
      <w:r w:rsidRPr="00BC7390">
        <w:rPr>
          <w:rFonts w:ascii="Arial" w:hAnsi="Arial" w:cs="Arial"/>
          <w:sz w:val="22"/>
          <w:szCs w:val="22"/>
          <w:lang w:val="lt-LT"/>
        </w:rPr>
        <w:t xml:space="preserve"> </w:t>
      </w:r>
    </w:p>
    <w:bookmarkEnd w:id="22"/>
    <w:p w14:paraId="6D240093" w14:textId="77777777" w:rsidR="00F72DC2" w:rsidRPr="00BC7390" w:rsidRDefault="00F72DC2" w:rsidP="00F72DC2">
      <w:pPr>
        <w:pStyle w:val="ListParagraph"/>
        <w:ind w:left="567"/>
        <w:jc w:val="both"/>
        <w:rPr>
          <w:rFonts w:ascii="Arial" w:hAnsi="Arial" w:cs="Arial"/>
          <w:sz w:val="22"/>
          <w:szCs w:val="22"/>
          <w:lang w:val="lt-LT"/>
        </w:rPr>
      </w:pPr>
    </w:p>
    <w:p w14:paraId="0684D208" w14:textId="77777777" w:rsidR="00F72DC2" w:rsidRPr="00BC7390" w:rsidRDefault="00F72DC2" w:rsidP="005F67D5">
      <w:pPr>
        <w:pStyle w:val="ListParagraph"/>
        <w:numPr>
          <w:ilvl w:val="2"/>
          <w:numId w:val="19"/>
        </w:numPr>
        <w:ind w:left="851" w:hanging="567"/>
        <w:jc w:val="both"/>
        <w:rPr>
          <w:rFonts w:ascii="Arial" w:hAnsi="Arial" w:cs="Arial"/>
          <w:sz w:val="22"/>
          <w:szCs w:val="22"/>
          <w:lang w:val="lt-LT"/>
        </w:rPr>
      </w:pPr>
      <w:r w:rsidRPr="00BC7390">
        <w:rPr>
          <w:rFonts w:ascii="Arial" w:hAnsi="Arial" w:cs="Arial"/>
          <w:sz w:val="22"/>
          <w:szCs w:val="22"/>
          <w:lang w:val="lt-LT"/>
        </w:rPr>
        <w:t>Kitos RAA įrangos įrengimas.</w:t>
      </w:r>
    </w:p>
    <w:p w14:paraId="307A27FE" w14:textId="77777777" w:rsidR="00F72DC2" w:rsidRPr="00F72DC2"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F72DC2">
        <w:rPr>
          <w:rFonts w:ascii="Arial" w:hAnsi="Arial" w:cs="Arial"/>
          <w:sz w:val="22"/>
          <w:szCs w:val="22"/>
          <w:lang w:val="lt-LT"/>
        </w:rPr>
        <w:t>Prie gnybtų rinklių arba įtaisų prijungiami antrinių grandinių kabeliai, laidai ir kabelių laidininkai turi būti paženklinti specialiomis žymėmis (markiruotėmis), kuriose turi būti nurodyta:</w:t>
      </w:r>
    </w:p>
    <w:p w14:paraId="595CFFC2" w14:textId="77777777" w:rsidR="00F72DC2" w:rsidRPr="00F72DC2" w:rsidRDefault="00F72DC2" w:rsidP="005F67D5">
      <w:pPr>
        <w:pStyle w:val="ListParagraph"/>
        <w:numPr>
          <w:ilvl w:val="4"/>
          <w:numId w:val="19"/>
        </w:numPr>
        <w:ind w:left="1418" w:hanging="1134"/>
        <w:jc w:val="both"/>
        <w:rPr>
          <w:rFonts w:ascii="Arial" w:hAnsi="Arial" w:cs="Arial"/>
          <w:sz w:val="22"/>
          <w:szCs w:val="22"/>
          <w:lang w:val="lt-LT"/>
        </w:rPr>
      </w:pPr>
      <w:r w:rsidRPr="00F72DC2">
        <w:rPr>
          <w:rFonts w:ascii="Arial" w:hAnsi="Arial" w:cs="Arial"/>
          <w:sz w:val="22"/>
          <w:szCs w:val="22"/>
          <w:lang w:val="lt-LT"/>
        </w:rPr>
        <w:t xml:space="preserve">kabelių laidininkams – kabelio numeris, grandinės numeris, gnybtų </w:t>
      </w:r>
      <w:proofErr w:type="spellStart"/>
      <w:r w:rsidRPr="00F72DC2">
        <w:rPr>
          <w:rFonts w:ascii="Arial" w:hAnsi="Arial" w:cs="Arial"/>
          <w:sz w:val="22"/>
          <w:szCs w:val="22"/>
          <w:lang w:val="lt-LT"/>
        </w:rPr>
        <w:t>rinklės</w:t>
      </w:r>
      <w:proofErr w:type="spellEnd"/>
      <w:r w:rsidRPr="00F72DC2">
        <w:rPr>
          <w:rFonts w:ascii="Arial" w:hAnsi="Arial" w:cs="Arial"/>
          <w:sz w:val="22"/>
          <w:szCs w:val="22"/>
          <w:lang w:val="lt-LT"/>
        </w:rPr>
        <w:t xml:space="preserve"> ir gnybtas prie kurio prijungiama (pagal darbo projekto principines schemas), grandinės numeris;</w:t>
      </w:r>
    </w:p>
    <w:p w14:paraId="5FCC9010" w14:textId="77777777" w:rsidR="00F72DC2" w:rsidRPr="00F72DC2" w:rsidRDefault="00F72DC2" w:rsidP="005F67D5">
      <w:pPr>
        <w:pStyle w:val="ListParagraph"/>
        <w:numPr>
          <w:ilvl w:val="4"/>
          <w:numId w:val="19"/>
        </w:numPr>
        <w:ind w:left="1418" w:hanging="1134"/>
        <w:jc w:val="both"/>
        <w:rPr>
          <w:rFonts w:ascii="Arial" w:hAnsi="Arial" w:cs="Arial"/>
          <w:sz w:val="22"/>
          <w:szCs w:val="22"/>
          <w:lang w:val="lt-LT"/>
        </w:rPr>
      </w:pPr>
      <w:r w:rsidRPr="00F72DC2">
        <w:rPr>
          <w:rFonts w:ascii="Arial" w:hAnsi="Arial" w:cs="Arial"/>
          <w:sz w:val="22"/>
          <w:szCs w:val="22"/>
          <w:lang w:val="lt-LT"/>
        </w:rPr>
        <w:t xml:space="preserve">vidinio montažo laidams RAA vidaus ir lauko tarpinių gnybtų spintose - abiejų galų, kuriuose jungiamas laidas (kabelio laidininkas): gnybtų </w:t>
      </w:r>
      <w:proofErr w:type="spellStart"/>
      <w:r w:rsidRPr="00F72DC2">
        <w:rPr>
          <w:rFonts w:ascii="Arial" w:hAnsi="Arial" w:cs="Arial"/>
          <w:sz w:val="22"/>
          <w:szCs w:val="22"/>
          <w:lang w:val="lt-LT"/>
        </w:rPr>
        <w:t>rinklės</w:t>
      </w:r>
      <w:proofErr w:type="spellEnd"/>
      <w:r w:rsidRPr="00F72DC2">
        <w:rPr>
          <w:rFonts w:ascii="Arial" w:hAnsi="Arial" w:cs="Arial"/>
          <w:sz w:val="22"/>
          <w:szCs w:val="22"/>
          <w:lang w:val="lt-LT"/>
        </w:rPr>
        <w:t xml:space="preserve"> ir gnybto, prie kurio prijungiama, numeriai;</w:t>
      </w:r>
    </w:p>
    <w:p w14:paraId="45BFA6CE" w14:textId="77777777" w:rsidR="00F72DC2" w:rsidRPr="00F72DC2" w:rsidRDefault="00F72DC2" w:rsidP="005F67D5">
      <w:pPr>
        <w:pStyle w:val="ListParagraph"/>
        <w:numPr>
          <w:ilvl w:val="4"/>
          <w:numId w:val="19"/>
        </w:numPr>
        <w:ind w:left="1418" w:hanging="1134"/>
        <w:jc w:val="both"/>
        <w:rPr>
          <w:rFonts w:ascii="Arial" w:hAnsi="Arial" w:cs="Arial"/>
          <w:sz w:val="22"/>
          <w:szCs w:val="22"/>
          <w:lang w:val="lt-LT"/>
        </w:rPr>
      </w:pPr>
      <w:r w:rsidRPr="00F72DC2">
        <w:rPr>
          <w:rFonts w:ascii="Arial" w:hAnsi="Arial" w:cs="Arial"/>
          <w:sz w:val="22"/>
          <w:szCs w:val="22"/>
          <w:lang w:val="lt-LT"/>
        </w:rPr>
        <w:t>kabeliams - kabelio tipas, kabelio žymėjimas (pagal darbo projekto kabelinį žurnalą), galų prijungimo vietos adresai (iš/į), ilgis.</w:t>
      </w:r>
    </w:p>
    <w:p w14:paraId="646F0360" w14:textId="77777777" w:rsidR="00F72DC2" w:rsidRPr="00F72DC2"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F72DC2">
        <w:rPr>
          <w:rFonts w:ascii="Arial" w:hAnsi="Arial" w:cs="Arial"/>
          <w:sz w:val="22"/>
          <w:szCs w:val="22"/>
          <w:lang w:val="lt-LT"/>
        </w:rPr>
        <w:t xml:space="preserve">Skyriklių ir įžemiklių pavarų valdymui, </w:t>
      </w:r>
      <w:proofErr w:type="spellStart"/>
      <w:r w:rsidRPr="00F72DC2">
        <w:rPr>
          <w:rFonts w:ascii="Arial" w:hAnsi="Arial" w:cs="Arial"/>
          <w:sz w:val="22"/>
          <w:szCs w:val="22"/>
          <w:lang w:val="lt-LT"/>
        </w:rPr>
        <w:t>prijunginių</w:t>
      </w:r>
      <w:proofErr w:type="spellEnd"/>
      <w:r w:rsidRPr="00F72DC2">
        <w:rPr>
          <w:rFonts w:ascii="Arial" w:hAnsi="Arial" w:cs="Arial"/>
          <w:sz w:val="22"/>
          <w:szCs w:val="22"/>
          <w:lang w:val="lt-LT"/>
        </w:rPr>
        <w:t xml:space="preserve"> valdikliuose turi būti integruoti atitinkami kontaktai.</w:t>
      </w:r>
    </w:p>
    <w:p w14:paraId="11E17237" w14:textId="77777777" w:rsidR="00F72DC2" w:rsidRPr="00F72DC2"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F72DC2">
        <w:rPr>
          <w:rFonts w:ascii="Arial" w:hAnsi="Arial" w:cs="Arial"/>
          <w:sz w:val="22"/>
          <w:szCs w:val="22"/>
          <w:lang w:val="lt-LT"/>
        </w:rPr>
        <w:t xml:space="preserve">Kiekvienam naujam </w:t>
      </w:r>
      <w:proofErr w:type="spellStart"/>
      <w:r w:rsidRPr="00F72DC2">
        <w:rPr>
          <w:rFonts w:ascii="Arial" w:hAnsi="Arial" w:cs="Arial"/>
          <w:sz w:val="22"/>
          <w:szCs w:val="22"/>
          <w:lang w:val="lt-LT"/>
        </w:rPr>
        <w:t>mikroprocesoriniui</w:t>
      </w:r>
      <w:proofErr w:type="spellEnd"/>
      <w:r w:rsidRPr="00F72DC2">
        <w:rPr>
          <w:rFonts w:ascii="Arial" w:hAnsi="Arial" w:cs="Arial"/>
          <w:sz w:val="22"/>
          <w:szCs w:val="22"/>
          <w:lang w:val="lt-LT"/>
        </w:rPr>
        <w:t xml:space="preserve"> RAA įrenginiui suprojektuoti ir įrengti naują maitinimo ir atskirą binarinių įėjimų maitinimo automatinius jungiklius.</w:t>
      </w:r>
    </w:p>
    <w:p w14:paraId="10E75085" w14:textId="77777777" w:rsidR="00F72DC2"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F72DC2">
        <w:rPr>
          <w:rFonts w:ascii="Arial" w:hAnsi="Arial" w:cs="Arial"/>
          <w:sz w:val="22"/>
          <w:szCs w:val="22"/>
          <w:lang w:val="lt-LT"/>
        </w:rPr>
        <w:t>Antrinės grandinės ir jose esantys RAA įtaisai, kiti įtaisai RAA vidaus spintose kurie vykdant RAA keitimo darbus tampa nebeeksploatuojami, suderinus su PSO techninės priežiūros specialistu, turi būti demontuoti.</w:t>
      </w:r>
    </w:p>
    <w:p w14:paraId="1EFCE201" w14:textId="77777777" w:rsidR="00C87703" w:rsidRPr="00F72DC2" w:rsidRDefault="00C87703" w:rsidP="00C87703">
      <w:pPr>
        <w:pStyle w:val="ListParagraph"/>
        <w:ind w:left="567"/>
        <w:jc w:val="both"/>
        <w:rPr>
          <w:rFonts w:ascii="Arial" w:hAnsi="Arial" w:cs="Arial"/>
          <w:sz w:val="22"/>
          <w:szCs w:val="22"/>
          <w:lang w:val="lt-LT"/>
        </w:rPr>
      </w:pPr>
    </w:p>
    <w:p w14:paraId="647477EB" w14:textId="77777777" w:rsidR="00F72DC2" w:rsidRPr="00C87703" w:rsidRDefault="00F72DC2" w:rsidP="005F67D5">
      <w:pPr>
        <w:pStyle w:val="ListParagraph"/>
        <w:numPr>
          <w:ilvl w:val="2"/>
          <w:numId w:val="19"/>
        </w:numPr>
        <w:ind w:left="851" w:hanging="567"/>
        <w:jc w:val="both"/>
        <w:rPr>
          <w:rFonts w:ascii="Arial" w:hAnsi="Arial" w:cs="Arial"/>
          <w:sz w:val="22"/>
          <w:szCs w:val="22"/>
          <w:lang w:val="lt-LT"/>
        </w:rPr>
      </w:pPr>
      <w:r w:rsidRPr="00C87703">
        <w:rPr>
          <w:rFonts w:ascii="Arial" w:hAnsi="Arial" w:cs="Arial"/>
          <w:sz w:val="22"/>
          <w:szCs w:val="22"/>
          <w:lang w:val="lt-LT"/>
        </w:rPr>
        <w:t>Pateikiama papildoma įranga ir atsarginės RAA dalys.</w:t>
      </w:r>
    </w:p>
    <w:p w14:paraId="63295A72" w14:textId="4F089EAC" w:rsidR="00F72DC2" w:rsidRPr="00F72DC2"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F72DC2">
        <w:rPr>
          <w:rFonts w:ascii="Arial" w:hAnsi="Arial" w:cs="Arial"/>
          <w:sz w:val="22"/>
          <w:szCs w:val="22"/>
          <w:lang w:val="lt-LT"/>
        </w:rPr>
        <w:t xml:space="preserve">Pateikti vieną komplektą rezervinių RAA terminalų, kuris užtikrintu </w:t>
      </w:r>
      <w:r w:rsidRPr="00197DEB">
        <w:rPr>
          <w:rFonts w:ascii="Arial" w:hAnsi="Arial" w:cs="Arial"/>
          <w:sz w:val="22"/>
          <w:szCs w:val="22"/>
          <w:lang w:val="lt-LT"/>
        </w:rPr>
        <w:t xml:space="preserve">techninio </w:t>
      </w:r>
      <w:r w:rsidR="00197DEB" w:rsidRPr="00DB004E">
        <w:rPr>
          <w:rFonts w:ascii="Arial" w:hAnsi="Arial" w:cs="Arial"/>
          <w:sz w:val="22"/>
          <w:szCs w:val="22"/>
          <w:lang w:val="lt-LT"/>
        </w:rPr>
        <w:t xml:space="preserve">darbo </w:t>
      </w:r>
      <w:r w:rsidRPr="00197DEB">
        <w:rPr>
          <w:rFonts w:ascii="Arial" w:hAnsi="Arial" w:cs="Arial"/>
          <w:sz w:val="22"/>
          <w:szCs w:val="22"/>
          <w:lang w:val="lt-LT"/>
        </w:rPr>
        <w:t>projekto</w:t>
      </w:r>
      <w:r w:rsidRPr="00F72DC2">
        <w:rPr>
          <w:rFonts w:ascii="Arial" w:hAnsi="Arial" w:cs="Arial"/>
          <w:sz w:val="22"/>
          <w:szCs w:val="22"/>
          <w:lang w:val="lt-LT"/>
        </w:rPr>
        <w:t xml:space="preserve"> techninėse specifikacijose kiekvieno nurodyto RAA terminalo tipo, su nurodytais parametrais, pakeičiamumą:</w:t>
      </w:r>
    </w:p>
    <w:p w14:paraId="54AB6F2E" w14:textId="5E0F5501" w:rsidR="00F72DC2" w:rsidRPr="00F72DC2"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F72DC2">
        <w:rPr>
          <w:rFonts w:ascii="Arial" w:hAnsi="Arial" w:cs="Arial"/>
          <w:sz w:val="22"/>
          <w:szCs w:val="22"/>
          <w:lang w:val="lt-LT"/>
        </w:rPr>
        <w:t xml:space="preserve">110 </w:t>
      </w:r>
      <w:proofErr w:type="spellStart"/>
      <w:r w:rsidRPr="00F72DC2">
        <w:rPr>
          <w:rFonts w:ascii="Arial" w:hAnsi="Arial" w:cs="Arial"/>
          <w:sz w:val="22"/>
          <w:szCs w:val="22"/>
          <w:lang w:val="lt-LT"/>
        </w:rPr>
        <w:t>kV</w:t>
      </w:r>
      <w:proofErr w:type="spellEnd"/>
      <w:r w:rsidRPr="00F72DC2">
        <w:rPr>
          <w:rFonts w:ascii="Arial" w:hAnsi="Arial" w:cs="Arial"/>
          <w:sz w:val="22"/>
          <w:szCs w:val="22"/>
          <w:lang w:val="lt-LT"/>
        </w:rPr>
        <w:t xml:space="preserve"> T-101 </w:t>
      </w:r>
      <w:proofErr w:type="spellStart"/>
      <w:r w:rsidRPr="00F72DC2">
        <w:rPr>
          <w:rFonts w:ascii="Arial" w:hAnsi="Arial" w:cs="Arial"/>
          <w:sz w:val="22"/>
          <w:szCs w:val="22"/>
          <w:lang w:val="lt-LT"/>
        </w:rPr>
        <w:t>prijunginio</w:t>
      </w:r>
      <w:proofErr w:type="spellEnd"/>
      <w:r w:rsidRPr="00F72DC2">
        <w:rPr>
          <w:rFonts w:ascii="Arial" w:hAnsi="Arial" w:cs="Arial"/>
          <w:sz w:val="22"/>
          <w:szCs w:val="22"/>
          <w:lang w:val="lt-LT"/>
        </w:rPr>
        <w:t xml:space="preserve"> komplektaciją atitinkantys apsaugų ir valdymo terminala</w:t>
      </w:r>
      <w:r>
        <w:rPr>
          <w:rFonts w:ascii="Arial" w:hAnsi="Arial" w:cs="Arial"/>
          <w:sz w:val="22"/>
          <w:szCs w:val="22"/>
          <w:lang w:val="lt-LT"/>
        </w:rPr>
        <w:t>s (-ai)</w:t>
      </w:r>
      <w:r w:rsidRPr="00F72DC2">
        <w:rPr>
          <w:rFonts w:ascii="Arial" w:hAnsi="Arial" w:cs="Arial"/>
          <w:sz w:val="22"/>
          <w:szCs w:val="22"/>
          <w:lang w:val="lt-LT"/>
        </w:rPr>
        <w:t>;</w:t>
      </w:r>
    </w:p>
    <w:p w14:paraId="74A5F193" w14:textId="44148A69" w:rsidR="00F72DC2"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F72DC2">
        <w:rPr>
          <w:rFonts w:ascii="Arial" w:hAnsi="Arial" w:cs="Arial"/>
          <w:sz w:val="22"/>
          <w:szCs w:val="22"/>
          <w:lang w:val="lt-LT"/>
        </w:rPr>
        <w:t xml:space="preserve">Į šio projekto kaštus įtraukti rezervinių RAA terminalų derinimą. Rezervinių terminalų derinimo apimtys turi atitikti </w:t>
      </w:r>
      <w:proofErr w:type="spellStart"/>
      <w:r w:rsidRPr="00F72DC2">
        <w:rPr>
          <w:rFonts w:ascii="Arial" w:hAnsi="Arial" w:cs="Arial"/>
          <w:sz w:val="22"/>
          <w:szCs w:val="22"/>
          <w:lang w:val="lt-LT"/>
        </w:rPr>
        <w:t>prijunginių</w:t>
      </w:r>
      <w:proofErr w:type="spellEnd"/>
      <w:r w:rsidRPr="00F72DC2">
        <w:rPr>
          <w:rFonts w:ascii="Arial" w:hAnsi="Arial" w:cs="Arial"/>
          <w:sz w:val="22"/>
          <w:szCs w:val="22"/>
          <w:lang w:val="lt-LT"/>
        </w:rPr>
        <w:t>, kurių terminalai yra rezervuojami, derinimo apimtis.</w:t>
      </w:r>
    </w:p>
    <w:p w14:paraId="1A099D7E" w14:textId="77777777" w:rsidR="00EB3BF2" w:rsidRPr="00F72DC2" w:rsidRDefault="00EB3BF2" w:rsidP="00EB3BF2">
      <w:pPr>
        <w:pStyle w:val="ListParagraph"/>
        <w:ind w:left="567"/>
        <w:jc w:val="both"/>
        <w:rPr>
          <w:rFonts w:ascii="Arial" w:hAnsi="Arial" w:cs="Arial"/>
          <w:sz w:val="22"/>
          <w:szCs w:val="22"/>
          <w:lang w:val="lt-LT"/>
        </w:rPr>
      </w:pPr>
    </w:p>
    <w:p w14:paraId="2F7552AC" w14:textId="77777777" w:rsidR="00F72DC2" w:rsidRPr="00F72DC2" w:rsidRDefault="00F72DC2" w:rsidP="005F67D5">
      <w:pPr>
        <w:pStyle w:val="ListParagraph"/>
        <w:numPr>
          <w:ilvl w:val="2"/>
          <w:numId w:val="19"/>
        </w:numPr>
        <w:ind w:left="851" w:hanging="567"/>
        <w:jc w:val="both"/>
        <w:rPr>
          <w:rFonts w:ascii="Arial" w:hAnsi="Arial" w:cs="Arial"/>
          <w:sz w:val="22"/>
          <w:szCs w:val="22"/>
          <w:lang w:val="lt-LT"/>
        </w:rPr>
      </w:pPr>
      <w:r w:rsidRPr="00F72DC2">
        <w:rPr>
          <w:rFonts w:ascii="Arial" w:hAnsi="Arial" w:cs="Arial"/>
          <w:sz w:val="22"/>
          <w:szCs w:val="22"/>
          <w:lang w:val="lt-LT"/>
        </w:rPr>
        <w:t>RAA nuostatų išdavimas ir keitimas.</w:t>
      </w:r>
    </w:p>
    <w:p w14:paraId="42F14F46" w14:textId="7859C059" w:rsidR="00F72DC2" w:rsidRPr="00F72DC2"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F72DC2">
        <w:rPr>
          <w:rFonts w:ascii="Arial" w:hAnsi="Arial" w:cs="Arial"/>
          <w:sz w:val="22"/>
          <w:szCs w:val="22"/>
          <w:lang w:val="lt-LT"/>
        </w:rPr>
        <w:t xml:space="preserve">Projekto apimtyje numatyti ir atlikti RAA nuostatų keitimą ir su tuo susijusius darbus </w:t>
      </w:r>
      <w:r>
        <w:rPr>
          <w:rFonts w:ascii="Arial" w:hAnsi="Arial" w:cs="Arial"/>
          <w:sz w:val="22"/>
          <w:szCs w:val="22"/>
          <w:lang w:val="lt-LT"/>
        </w:rPr>
        <w:t>Aleksoto</w:t>
      </w:r>
      <w:r w:rsidRPr="00F72DC2">
        <w:rPr>
          <w:rFonts w:ascii="Arial" w:hAnsi="Arial" w:cs="Arial"/>
          <w:sz w:val="22"/>
          <w:szCs w:val="22"/>
          <w:lang w:val="lt-LT"/>
        </w:rPr>
        <w:t xml:space="preserve"> TP</w:t>
      </w:r>
      <w:r>
        <w:rPr>
          <w:rFonts w:ascii="Arial" w:hAnsi="Arial" w:cs="Arial"/>
          <w:sz w:val="22"/>
          <w:szCs w:val="22"/>
          <w:lang w:val="lt-LT"/>
        </w:rPr>
        <w:t>, Kauno HE TP</w:t>
      </w:r>
      <w:r w:rsidRPr="00F72DC2">
        <w:rPr>
          <w:rFonts w:ascii="Arial" w:hAnsi="Arial" w:cs="Arial"/>
          <w:sz w:val="22"/>
          <w:szCs w:val="22"/>
          <w:lang w:val="lt-LT"/>
        </w:rPr>
        <w:t xml:space="preserve"> ir </w:t>
      </w:r>
      <w:r>
        <w:rPr>
          <w:rFonts w:ascii="Arial" w:hAnsi="Arial" w:cs="Arial"/>
          <w:sz w:val="22"/>
          <w:szCs w:val="22"/>
          <w:lang w:val="lt-LT"/>
        </w:rPr>
        <w:t>Petrašiūnų E TP</w:t>
      </w:r>
      <w:r w:rsidRPr="00F72DC2">
        <w:rPr>
          <w:rFonts w:ascii="Arial" w:hAnsi="Arial" w:cs="Arial"/>
          <w:sz w:val="22"/>
          <w:szCs w:val="22"/>
          <w:lang w:val="lt-LT"/>
        </w:rPr>
        <w:t>.</w:t>
      </w:r>
    </w:p>
    <w:p w14:paraId="3E7B1283" w14:textId="630EA4BA" w:rsidR="00F72DC2" w:rsidRPr="00F72DC2"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F72DC2">
        <w:rPr>
          <w:rFonts w:ascii="Arial" w:hAnsi="Arial" w:cs="Arial"/>
          <w:sz w:val="22"/>
          <w:szCs w:val="22"/>
          <w:lang w:val="lt-LT"/>
        </w:rPr>
        <w:t>Sudarant darbų grafiką jame numatyti darbo laiko sąnaudas reikalingas PSO RAA nuostatų skaičiavimų užduočių parengimui.</w:t>
      </w:r>
    </w:p>
    <w:p w14:paraId="1281FC84" w14:textId="1695A6EF" w:rsidR="00F72DC2" w:rsidRPr="00F72DC2"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F72DC2">
        <w:rPr>
          <w:rFonts w:ascii="Arial" w:hAnsi="Arial" w:cs="Arial"/>
          <w:sz w:val="22"/>
          <w:szCs w:val="22"/>
          <w:lang w:val="lt-LT"/>
        </w:rPr>
        <w:t>Įvertinti/atsižvelgti į RAA nuostatų išdavimo terminus sudarant atjungimų grafiką.</w:t>
      </w:r>
    </w:p>
    <w:p w14:paraId="1FC10E06" w14:textId="72B4415E" w:rsidR="00F72DC2" w:rsidRPr="00F72DC2"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F72DC2">
        <w:rPr>
          <w:rFonts w:ascii="Arial" w:hAnsi="Arial" w:cs="Arial"/>
          <w:sz w:val="22"/>
          <w:szCs w:val="22"/>
          <w:lang w:val="lt-LT"/>
        </w:rPr>
        <w:t>RAA Nuostatų skaičiavimas pradedamas vykdyti suderinus pagrindinę įrangą pagal parengto</w:t>
      </w:r>
      <w:ins w:id="23" w:author="Juozas Tekorius" w:date="2024-11-29T10:42:00Z" w16du:dateUtc="2024-11-29T08:42:00Z">
        <w:r w:rsidR="00197DEB">
          <w:rPr>
            <w:rFonts w:ascii="Arial" w:hAnsi="Arial" w:cs="Arial"/>
            <w:sz w:val="22"/>
            <w:szCs w:val="22"/>
            <w:lang w:val="lt-LT"/>
          </w:rPr>
          <w:t xml:space="preserve"> </w:t>
        </w:r>
      </w:ins>
      <w:r w:rsidR="00197DEB">
        <w:rPr>
          <w:rFonts w:ascii="Arial" w:hAnsi="Arial" w:cs="Arial"/>
          <w:sz w:val="22"/>
          <w:szCs w:val="22"/>
          <w:lang w:val="lt-LT"/>
        </w:rPr>
        <w:t>ir suderinto su</w:t>
      </w:r>
      <w:r w:rsidRPr="00F72DC2">
        <w:rPr>
          <w:rFonts w:ascii="Arial" w:hAnsi="Arial" w:cs="Arial"/>
          <w:sz w:val="22"/>
          <w:szCs w:val="22"/>
          <w:lang w:val="lt-LT"/>
        </w:rPr>
        <w:t xml:space="preserve"> PSO </w:t>
      </w:r>
      <w:r w:rsidRPr="00197DEB">
        <w:rPr>
          <w:rFonts w:ascii="Arial" w:hAnsi="Arial" w:cs="Arial"/>
          <w:sz w:val="22"/>
          <w:szCs w:val="22"/>
          <w:lang w:val="lt-LT"/>
        </w:rPr>
        <w:t>techninio darbo projekto</w:t>
      </w:r>
      <w:r w:rsidRPr="00F72DC2">
        <w:rPr>
          <w:rFonts w:ascii="Arial" w:hAnsi="Arial" w:cs="Arial"/>
          <w:sz w:val="22"/>
          <w:szCs w:val="22"/>
          <w:lang w:val="lt-LT"/>
        </w:rPr>
        <w:t>, technines specifikacijas.</w:t>
      </w:r>
    </w:p>
    <w:p w14:paraId="4C43CD40" w14:textId="03C88A31" w:rsidR="00F72DC2" w:rsidRPr="00F72DC2"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F72DC2">
        <w:rPr>
          <w:rFonts w:ascii="Arial" w:hAnsi="Arial" w:cs="Arial"/>
          <w:sz w:val="22"/>
          <w:szCs w:val="22"/>
          <w:lang w:val="lt-LT"/>
        </w:rPr>
        <w:t xml:space="preserve">Vienu etapu pastotei ar skirstyklai kurioje diegiama nauja RAA įranga (vienam ar keliems </w:t>
      </w:r>
      <w:proofErr w:type="spellStart"/>
      <w:r w:rsidRPr="00F72DC2">
        <w:rPr>
          <w:rFonts w:ascii="Arial" w:hAnsi="Arial" w:cs="Arial"/>
          <w:sz w:val="22"/>
          <w:szCs w:val="22"/>
          <w:lang w:val="lt-LT"/>
        </w:rPr>
        <w:t>prijunginiams</w:t>
      </w:r>
      <w:proofErr w:type="spellEnd"/>
      <w:r w:rsidRPr="00F72DC2">
        <w:rPr>
          <w:rFonts w:ascii="Arial" w:hAnsi="Arial" w:cs="Arial"/>
          <w:sz w:val="22"/>
          <w:szCs w:val="22"/>
          <w:lang w:val="lt-LT"/>
        </w:rPr>
        <w:t xml:space="preserve"> jose), RAA nuostatai išduodami 3 mėnesių laikotarpiu po pagrindinės įrangos suderinimo.</w:t>
      </w:r>
    </w:p>
    <w:p w14:paraId="6025FE9E" w14:textId="02E4CF73" w:rsidR="00F72DC2" w:rsidRPr="00F72DC2"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F72DC2">
        <w:rPr>
          <w:rFonts w:ascii="Arial" w:hAnsi="Arial" w:cs="Arial"/>
          <w:sz w:val="22"/>
          <w:szCs w:val="22"/>
          <w:lang w:val="lt-LT"/>
        </w:rPr>
        <w:t xml:space="preserve">Pastotei ar skirstyklai diegiant naują RAA įrangą (vienam ar keliems </w:t>
      </w:r>
      <w:proofErr w:type="spellStart"/>
      <w:r w:rsidRPr="00F72DC2">
        <w:rPr>
          <w:rFonts w:ascii="Arial" w:hAnsi="Arial" w:cs="Arial"/>
          <w:sz w:val="22"/>
          <w:szCs w:val="22"/>
          <w:lang w:val="lt-LT"/>
        </w:rPr>
        <w:t>prijunginiams</w:t>
      </w:r>
      <w:proofErr w:type="spellEnd"/>
      <w:r w:rsidRPr="00F72DC2">
        <w:rPr>
          <w:rFonts w:ascii="Arial" w:hAnsi="Arial" w:cs="Arial"/>
          <w:sz w:val="22"/>
          <w:szCs w:val="22"/>
          <w:lang w:val="lt-LT"/>
        </w:rPr>
        <w:t xml:space="preserve"> jose), RAA nuostatai išduodami kiekvienam etapui atskirai, pirmajam etapui išduodami 3 mėnesių </w:t>
      </w:r>
      <w:r w:rsidRPr="00F72DC2">
        <w:rPr>
          <w:rFonts w:ascii="Arial" w:hAnsi="Arial" w:cs="Arial"/>
          <w:sz w:val="22"/>
          <w:szCs w:val="22"/>
          <w:lang w:val="lt-LT"/>
        </w:rPr>
        <w:lastRenderedPageBreak/>
        <w:t>laikotarpių po pagrindinės įrangos suderinimo. Sekantiems etapams išduodami RAA nuostatai po kiekvieno etapo užbaigimo 3 mėnesių laikotarpyje.</w:t>
      </w:r>
    </w:p>
    <w:p w14:paraId="2CA5E298" w14:textId="77777777" w:rsidR="00F72DC2" w:rsidRPr="00F72DC2"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F72DC2">
        <w:rPr>
          <w:rFonts w:ascii="Arial" w:hAnsi="Arial" w:cs="Arial"/>
          <w:sz w:val="22"/>
          <w:szCs w:val="22"/>
          <w:lang w:val="lt-LT"/>
        </w:rPr>
        <w:t xml:space="preserve">Pastotėje ar skirstykloje diegiant naują RAA įrangą (vienam ar keliems </w:t>
      </w:r>
      <w:proofErr w:type="spellStart"/>
      <w:r w:rsidRPr="00F72DC2">
        <w:rPr>
          <w:rFonts w:ascii="Arial" w:hAnsi="Arial" w:cs="Arial"/>
          <w:sz w:val="22"/>
          <w:szCs w:val="22"/>
          <w:lang w:val="lt-LT"/>
        </w:rPr>
        <w:t>prijunginiams</w:t>
      </w:r>
      <w:proofErr w:type="spellEnd"/>
      <w:r w:rsidRPr="00F72DC2">
        <w:rPr>
          <w:rFonts w:ascii="Arial" w:hAnsi="Arial" w:cs="Arial"/>
          <w:sz w:val="22"/>
          <w:szCs w:val="22"/>
          <w:lang w:val="lt-LT"/>
        </w:rPr>
        <w:t xml:space="preserve"> jose) reikalingoms laikinų sujungimų schemoms RAA nuostatai išduodami 3 savaičių bėgyje suderinus su PSO laikinų sujungimų schema ir atjungimų grafiką.</w:t>
      </w:r>
    </w:p>
    <w:p w14:paraId="72F2A9F9" w14:textId="4AD4AA8E" w:rsidR="00F72DC2" w:rsidRPr="00F72DC2" w:rsidRDefault="00F72DC2" w:rsidP="005F67D5">
      <w:pPr>
        <w:pStyle w:val="ListParagraph"/>
        <w:numPr>
          <w:ilvl w:val="3"/>
          <w:numId w:val="19"/>
        </w:numPr>
        <w:tabs>
          <w:tab w:val="left" w:pos="1560"/>
        </w:tabs>
        <w:ind w:left="1276" w:hanging="992"/>
        <w:jc w:val="both"/>
        <w:rPr>
          <w:rFonts w:ascii="Arial" w:hAnsi="Arial" w:cs="Arial"/>
          <w:sz w:val="22"/>
          <w:szCs w:val="22"/>
          <w:lang w:val="lt-LT"/>
        </w:rPr>
      </w:pPr>
      <w:r w:rsidRPr="00F72DC2">
        <w:rPr>
          <w:rFonts w:ascii="Arial" w:hAnsi="Arial" w:cs="Arial"/>
          <w:sz w:val="22"/>
          <w:szCs w:val="22"/>
          <w:lang w:val="lt-LT"/>
        </w:rPr>
        <w:t xml:space="preserve">Kitose pastotėse ir skirstyklose, kuriose RAA nuostatų keitimo poreikis yra susijęs konkrečios pastotės ar skirstyklos (vienu ar keliais </w:t>
      </w:r>
      <w:proofErr w:type="spellStart"/>
      <w:r w:rsidRPr="00F72DC2">
        <w:rPr>
          <w:rFonts w:ascii="Arial" w:hAnsi="Arial" w:cs="Arial"/>
          <w:sz w:val="22"/>
          <w:szCs w:val="22"/>
          <w:lang w:val="lt-LT"/>
        </w:rPr>
        <w:t>prijunginiais</w:t>
      </w:r>
      <w:proofErr w:type="spellEnd"/>
      <w:r w:rsidRPr="00F72DC2">
        <w:rPr>
          <w:rFonts w:ascii="Arial" w:hAnsi="Arial" w:cs="Arial"/>
          <w:sz w:val="22"/>
          <w:szCs w:val="22"/>
          <w:lang w:val="lt-LT"/>
        </w:rPr>
        <w:t xml:space="preserve"> jose) RAA įrang</w:t>
      </w:r>
      <w:r w:rsidR="00006E55">
        <w:rPr>
          <w:rFonts w:ascii="Arial" w:hAnsi="Arial" w:cs="Arial"/>
          <w:sz w:val="22"/>
          <w:szCs w:val="22"/>
          <w:lang w:val="lt-LT"/>
        </w:rPr>
        <w:t>a</w:t>
      </w:r>
      <w:r w:rsidRPr="00F72DC2">
        <w:rPr>
          <w:rFonts w:ascii="Arial" w:hAnsi="Arial" w:cs="Arial"/>
          <w:sz w:val="22"/>
          <w:szCs w:val="22"/>
          <w:lang w:val="lt-LT"/>
        </w:rPr>
        <w:t>, RAA nuostatų pakeitimai vykdomi įjungus konkrečią pastotę ar skirstyklą. Tokiais atvejais RAA nuostatų užduotys išduodamos iki pastotės ar skirstyklos įjungimo.</w:t>
      </w:r>
    </w:p>
    <w:p w14:paraId="0D9564E5" w14:textId="40D5BE52" w:rsidR="00EA5FE0" w:rsidRPr="00ED3613" w:rsidRDefault="00EA5FE0" w:rsidP="00ED3613">
      <w:pPr>
        <w:jc w:val="both"/>
        <w:rPr>
          <w:lang w:val="lt-LT"/>
        </w:rPr>
      </w:pPr>
    </w:p>
    <w:p w14:paraId="4025EF92" w14:textId="77777777" w:rsidR="00C551DC" w:rsidRPr="00303DD5" w:rsidRDefault="00C551DC" w:rsidP="00794C6A">
      <w:pPr>
        <w:pStyle w:val="ListParagraph"/>
        <w:numPr>
          <w:ilvl w:val="0"/>
          <w:numId w:val="1"/>
        </w:numPr>
        <w:ind w:firstLine="567"/>
        <w:jc w:val="both"/>
        <w:outlineLvl w:val="3"/>
        <w:rPr>
          <w:rFonts w:ascii="Trebuchet MS" w:hAnsi="Trebuchet MS" w:cs="Arial"/>
          <w:bCs/>
          <w:vanish/>
          <w:sz w:val="22"/>
          <w:szCs w:val="22"/>
          <w:lang w:val="lt-LT"/>
        </w:rPr>
      </w:pPr>
    </w:p>
    <w:p w14:paraId="491D13D2" w14:textId="77777777" w:rsidR="00822FFE" w:rsidRPr="00303DD5" w:rsidRDefault="00822FFE" w:rsidP="005F67D5">
      <w:pPr>
        <w:pStyle w:val="ListParagraph"/>
        <w:numPr>
          <w:ilvl w:val="0"/>
          <w:numId w:val="3"/>
        </w:numPr>
        <w:jc w:val="both"/>
        <w:rPr>
          <w:rFonts w:ascii="Trebuchet MS" w:hAnsi="Trebuchet MS" w:cs="Arial"/>
          <w:vanish/>
          <w:sz w:val="22"/>
          <w:szCs w:val="22"/>
          <w:lang w:val="lt-LT"/>
        </w:rPr>
      </w:pPr>
    </w:p>
    <w:p w14:paraId="5E02B918" w14:textId="667B4C05" w:rsidR="002133FB" w:rsidRDefault="002C17D0" w:rsidP="00794C6A">
      <w:pPr>
        <w:pStyle w:val="Heading1"/>
        <w:numPr>
          <w:ilvl w:val="0"/>
          <w:numId w:val="2"/>
        </w:numPr>
        <w:spacing w:before="120" w:after="120"/>
        <w:ind w:firstLine="567"/>
        <w:rPr>
          <w:rFonts w:cs="Arial"/>
          <w:bCs/>
          <w:szCs w:val="22"/>
          <w:lang w:val="lt-LT"/>
        </w:rPr>
      </w:pPr>
      <w:bookmarkStart w:id="24" w:name="_Toc179792417"/>
      <w:r w:rsidRPr="003E7BF5">
        <w:rPr>
          <w:rFonts w:cs="Arial"/>
          <w:bCs/>
          <w:szCs w:val="22"/>
          <w:lang w:val="lt-LT"/>
        </w:rPr>
        <w:t>VALDYMAS, SIGNALIZACIJA IR MATAVIMAI</w:t>
      </w:r>
      <w:bookmarkEnd w:id="24"/>
    </w:p>
    <w:p w14:paraId="55C1011F" w14:textId="77777777" w:rsidR="00BC0D8A" w:rsidRPr="00BC0D8A" w:rsidRDefault="00BC0D8A" w:rsidP="00BC0D8A">
      <w:pPr>
        <w:rPr>
          <w:lang w:val="lt-LT"/>
        </w:rPr>
      </w:pPr>
    </w:p>
    <w:p w14:paraId="0DCA7D25" w14:textId="77777777" w:rsidR="00363AF5" w:rsidRPr="00363AF5" w:rsidRDefault="00363AF5" w:rsidP="005F67D5">
      <w:pPr>
        <w:pStyle w:val="ListParagraph"/>
        <w:numPr>
          <w:ilvl w:val="0"/>
          <w:numId w:val="17"/>
        </w:numPr>
        <w:jc w:val="both"/>
        <w:rPr>
          <w:rFonts w:ascii="Arial" w:hAnsi="Arial" w:cs="Arial"/>
          <w:vanish/>
          <w:sz w:val="22"/>
          <w:szCs w:val="22"/>
          <w:lang w:val="lt-LT"/>
        </w:rPr>
      </w:pPr>
    </w:p>
    <w:p w14:paraId="3C12EAFE" w14:textId="77777777" w:rsidR="00363AF5" w:rsidRPr="00363AF5" w:rsidRDefault="00363AF5" w:rsidP="005F67D5">
      <w:pPr>
        <w:pStyle w:val="ListParagraph"/>
        <w:numPr>
          <w:ilvl w:val="0"/>
          <w:numId w:val="17"/>
        </w:numPr>
        <w:jc w:val="both"/>
        <w:rPr>
          <w:rFonts w:ascii="Arial" w:hAnsi="Arial" w:cs="Arial"/>
          <w:vanish/>
          <w:sz w:val="22"/>
          <w:szCs w:val="22"/>
          <w:lang w:val="lt-LT"/>
        </w:rPr>
      </w:pPr>
    </w:p>
    <w:p w14:paraId="3FDA0962" w14:textId="77777777" w:rsidR="00363AF5" w:rsidRPr="00363AF5" w:rsidRDefault="00363AF5" w:rsidP="005F67D5">
      <w:pPr>
        <w:pStyle w:val="ListParagraph"/>
        <w:numPr>
          <w:ilvl w:val="0"/>
          <w:numId w:val="17"/>
        </w:numPr>
        <w:jc w:val="both"/>
        <w:rPr>
          <w:rFonts w:ascii="Arial" w:hAnsi="Arial" w:cs="Arial"/>
          <w:vanish/>
          <w:sz w:val="22"/>
          <w:szCs w:val="22"/>
          <w:lang w:val="lt-LT"/>
        </w:rPr>
      </w:pPr>
    </w:p>
    <w:p w14:paraId="5D7B4903" w14:textId="77777777" w:rsidR="00363AF5" w:rsidRPr="00363AF5" w:rsidRDefault="00363AF5" w:rsidP="005F67D5">
      <w:pPr>
        <w:pStyle w:val="ListParagraph"/>
        <w:numPr>
          <w:ilvl w:val="0"/>
          <w:numId w:val="17"/>
        </w:numPr>
        <w:jc w:val="both"/>
        <w:rPr>
          <w:rFonts w:ascii="Arial" w:hAnsi="Arial" w:cs="Arial"/>
          <w:vanish/>
          <w:sz w:val="22"/>
          <w:szCs w:val="22"/>
          <w:lang w:val="lt-LT"/>
        </w:rPr>
      </w:pPr>
    </w:p>
    <w:p w14:paraId="4D73C14D" w14:textId="77777777" w:rsidR="00363AF5" w:rsidRPr="00363AF5" w:rsidRDefault="00363AF5" w:rsidP="005F67D5">
      <w:pPr>
        <w:pStyle w:val="ListParagraph"/>
        <w:numPr>
          <w:ilvl w:val="0"/>
          <w:numId w:val="17"/>
        </w:numPr>
        <w:jc w:val="both"/>
        <w:rPr>
          <w:rFonts w:ascii="Arial" w:hAnsi="Arial" w:cs="Arial"/>
          <w:vanish/>
          <w:sz w:val="22"/>
          <w:szCs w:val="22"/>
          <w:lang w:val="lt-LT"/>
        </w:rPr>
      </w:pPr>
    </w:p>
    <w:p w14:paraId="761E9F45" w14:textId="5DACE901" w:rsidR="002C17D0" w:rsidRPr="005F4427" w:rsidRDefault="002C17D0" w:rsidP="005F67D5">
      <w:pPr>
        <w:pStyle w:val="ListParagraph"/>
        <w:numPr>
          <w:ilvl w:val="1"/>
          <w:numId w:val="17"/>
        </w:numPr>
        <w:ind w:left="851" w:hanging="567"/>
        <w:jc w:val="both"/>
        <w:rPr>
          <w:rFonts w:ascii="Arial" w:hAnsi="Arial" w:cs="Arial"/>
          <w:sz w:val="22"/>
          <w:szCs w:val="22"/>
          <w:lang w:val="lt-LT"/>
        </w:rPr>
      </w:pPr>
      <w:r w:rsidRPr="005F4427">
        <w:rPr>
          <w:rFonts w:ascii="Arial" w:hAnsi="Arial" w:cs="Arial"/>
          <w:sz w:val="22"/>
          <w:szCs w:val="22"/>
          <w:lang w:val="lt-LT"/>
        </w:rPr>
        <w:t>Suprojektuoti</w:t>
      </w:r>
      <w:r w:rsidR="00C851E6" w:rsidRPr="005F4427">
        <w:rPr>
          <w:rFonts w:ascii="Arial" w:hAnsi="Arial" w:cs="Arial"/>
          <w:sz w:val="22"/>
          <w:szCs w:val="22"/>
          <w:lang w:val="lt-LT"/>
        </w:rPr>
        <w:t xml:space="preserve"> Garliavos 110/10 </w:t>
      </w:r>
      <w:proofErr w:type="spellStart"/>
      <w:r w:rsidR="00C851E6" w:rsidRPr="005F4427">
        <w:rPr>
          <w:rFonts w:ascii="Arial" w:hAnsi="Arial" w:cs="Arial"/>
          <w:sz w:val="22"/>
          <w:szCs w:val="22"/>
          <w:lang w:val="lt-LT"/>
        </w:rPr>
        <w:t>kV</w:t>
      </w:r>
      <w:proofErr w:type="spellEnd"/>
      <w:r w:rsidR="00C851E6" w:rsidRPr="005F4427">
        <w:rPr>
          <w:rFonts w:ascii="Arial" w:hAnsi="Arial" w:cs="Arial"/>
          <w:sz w:val="22"/>
          <w:szCs w:val="22"/>
          <w:lang w:val="lt-LT"/>
        </w:rPr>
        <w:t xml:space="preserve"> TP</w:t>
      </w:r>
      <w:r w:rsidRPr="005F4427">
        <w:rPr>
          <w:rFonts w:ascii="Arial" w:hAnsi="Arial" w:cs="Arial"/>
          <w:sz w:val="22"/>
          <w:szCs w:val="22"/>
          <w:lang w:val="lt-LT"/>
        </w:rPr>
        <w:t xml:space="preserve"> TSPĮ esamos informacijos pilna apimtimi perdavimą į PSO DVS per naujai projektuojamą (keičiamą) PSO TSPĮ.</w:t>
      </w:r>
    </w:p>
    <w:p w14:paraId="3692075C" w14:textId="064A9082" w:rsidR="002C17D0" w:rsidRPr="005F4427" w:rsidRDefault="002C17D0" w:rsidP="005F67D5">
      <w:pPr>
        <w:pStyle w:val="ListParagraph"/>
        <w:numPr>
          <w:ilvl w:val="1"/>
          <w:numId w:val="17"/>
        </w:numPr>
        <w:ind w:left="851" w:hanging="567"/>
        <w:jc w:val="both"/>
        <w:rPr>
          <w:rFonts w:ascii="Arial" w:hAnsi="Arial" w:cs="Arial"/>
          <w:b/>
          <w:bCs/>
          <w:sz w:val="22"/>
          <w:szCs w:val="22"/>
          <w:lang w:val="lt-LT"/>
        </w:rPr>
      </w:pPr>
      <w:r w:rsidRPr="005F4427">
        <w:rPr>
          <w:rFonts w:ascii="Arial" w:hAnsi="Arial" w:cs="Arial"/>
          <w:sz w:val="22"/>
          <w:szCs w:val="22"/>
          <w:lang w:val="lt-LT"/>
        </w:rPr>
        <w:t xml:space="preserve">Šiuo metu Garliavos TP TSPĮ esamos </w:t>
      </w:r>
      <w:proofErr w:type="spellStart"/>
      <w:r w:rsidRPr="005F4427">
        <w:rPr>
          <w:rFonts w:ascii="Arial" w:hAnsi="Arial" w:cs="Arial"/>
          <w:sz w:val="22"/>
          <w:szCs w:val="22"/>
          <w:lang w:val="lt-LT"/>
        </w:rPr>
        <w:t>teleinformacijos</w:t>
      </w:r>
      <w:proofErr w:type="spellEnd"/>
      <w:r w:rsidRPr="005F4427">
        <w:rPr>
          <w:rFonts w:ascii="Arial" w:hAnsi="Arial" w:cs="Arial"/>
          <w:sz w:val="22"/>
          <w:szCs w:val="22"/>
          <w:lang w:val="lt-LT"/>
        </w:rPr>
        <w:t xml:space="preserve"> apimtys pateikiamos </w:t>
      </w:r>
      <w:proofErr w:type="spellStart"/>
      <w:r w:rsidRPr="005F4427">
        <w:rPr>
          <w:rFonts w:ascii="Arial" w:hAnsi="Arial" w:cs="Arial"/>
          <w:sz w:val="22"/>
          <w:szCs w:val="22"/>
          <w:lang w:val="lt-LT"/>
        </w:rPr>
        <w:t>teleinformacijos</w:t>
      </w:r>
      <w:proofErr w:type="spellEnd"/>
      <w:r w:rsidRPr="005F4427">
        <w:rPr>
          <w:rFonts w:ascii="Arial" w:hAnsi="Arial" w:cs="Arial"/>
          <w:sz w:val="22"/>
          <w:szCs w:val="22"/>
          <w:lang w:val="lt-LT"/>
        </w:rPr>
        <w:t xml:space="preserve"> sąrašo faile „</w:t>
      </w:r>
      <w:bookmarkStart w:id="25" w:name="_Hlk178541947"/>
      <w:r w:rsidRPr="005F4427">
        <w:rPr>
          <w:rFonts w:ascii="Arial" w:hAnsi="Arial" w:cs="Arial"/>
          <w:sz w:val="22"/>
          <w:szCs w:val="22"/>
          <w:lang w:val="lt-LT"/>
        </w:rPr>
        <w:t>Garliava_110_TI_sarasas_</w:t>
      </w:r>
      <w:r w:rsidR="00B03921" w:rsidRPr="005F4427">
        <w:rPr>
          <w:rFonts w:ascii="Arial" w:hAnsi="Arial" w:cs="Arial"/>
          <w:sz w:val="22"/>
          <w:szCs w:val="22"/>
          <w:lang w:val="lt-LT"/>
        </w:rPr>
        <w:t>DVS_20211118</w:t>
      </w:r>
      <w:r w:rsidR="00F67AD3" w:rsidRPr="005F4427">
        <w:rPr>
          <w:rFonts w:ascii="Arial" w:hAnsi="Arial" w:cs="Arial"/>
          <w:sz w:val="22"/>
          <w:szCs w:val="22"/>
          <w:lang w:val="lt-LT"/>
        </w:rPr>
        <w:t>_20240830</w:t>
      </w:r>
      <w:r w:rsidRPr="005F4427">
        <w:rPr>
          <w:rFonts w:ascii="Arial" w:hAnsi="Arial" w:cs="Arial"/>
          <w:sz w:val="22"/>
          <w:szCs w:val="22"/>
          <w:lang w:val="lt-LT"/>
        </w:rPr>
        <w:t>.xlsx</w:t>
      </w:r>
      <w:bookmarkEnd w:id="25"/>
      <w:r w:rsidRPr="005F4427">
        <w:rPr>
          <w:rFonts w:ascii="Arial" w:hAnsi="Arial" w:cs="Arial"/>
          <w:sz w:val="22"/>
          <w:szCs w:val="22"/>
          <w:lang w:val="lt-LT"/>
        </w:rPr>
        <w:t xml:space="preserve">“ </w:t>
      </w:r>
      <w:r w:rsidR="00B03921" w:rsidRPr="005F4427">
        <w:rPr>
          <w:rFonts w:ascii="Arial" w:hAnsi="Arial" w:cs="Arial"/>
          <w:sz w:val="22"/>
          <w:szCs w:val="22"/>
          <w:lang w:val="lt-LT"/>
        </w:rPr>
        <w:t>(</w:t>
      </w:r>
      <w:r w:rsidR="00B03921" w:rsidRPr="004B62FF">
        <w:rPr>
          <w:rFonts w:ascii="Arial" w:hAnsi="Arial" w:cs="Arial"/>
          <w:sz w:val="22"/>
          <w:szCs w:val="22"/>
          <w:lang w:val="lt-LT"/>
        </w:rPr>
        <w:t>Priedas Nr.</w:t>
      </w:r>
      <w:r w:rsidR="005A4B5D" w:rsidRPr="004B62FF">
        <w:rPr>
          <w:rFonts w:ascii="Arial" w:hAnsi="Arial" w:cs="Arial"/>
          <w:sz w:val="22"/>
          <w:szCs w:val="22"/>
          <w:lang w:val="lt-LT"/>
        </w:rPr>
        <w:t>12</w:t>
      </w:r>
      <w:r w:rsidR="00B03921" w:rsidRPr="005F4427">
        <w:rPr>
          <w:rFonts w:ascii="Arial" w:hAnsi="Arial" w:cs="Arial"/>
          <w:sz w:val="22"/>
          <w:szCs w:val="22"/>
          <w:lang w:val="lt-LT"/>
        </w:rPr>
        <w:t>).</w:t>
      </w:r>
    </w:p>
    <w:p w14:paraId="499869F4" w14:textId="19DB914C" w:rsidR="00B03921" w:rsidRPr="005F4427" w:rsidRDefault="00B03921" w:rsidP="005F67D5">
      <w:pPr>
        <w:pStyle w:val="ListParagraph"/>
        <w:numPr>
          <w:ilvl w:val="1"/>
          <w:numId w:val="17"/>
        </w:numPr>
        <w:ind w:left="851" w:hanging="567"/>
        <w:jc w:val="both"/>
        <w:rPr>
          <w:rFonts w:ascii="Arial" w:hAnsi="Arial" w:cs="Arial"/>
          <w:sz w:val="22"/>
          <w:szCs w:val="22"/>
          <w:lang w:val="lt-LT"/>
        </w:rPr>
      </w:pPr>
      <w:r w:rsidRPr="005F4427">
        <w:rPr>
          <w:rFonts w:ascii="Arial" w:hAnsi="Arial" w:cs="Arial"/>
          <w:sz w:val="22"/>
          <w:szCs w:val="22"/>
          <w:lang w:val="lt-LT"/>
        </w:rPr>
        <w:t xml:space="preserve">Įvertinti AB ESO poreikį </w:t>
      </w:r>
      <w:proofErr w:type="spellStart"/>
      <w:r w:rsidRPr="005F4427">
        <w:rPr>
          <w:rFonts w:ascii="Arial" w:hAnsi="Arial" w:cs="Arial"/>
          <w:sz w:val="22"/>
          <w:szCs w:val="22"/>
          <w:lang w:val="lt-LT"/>
        </w:rPr>
        <w:t>teleinformacijos</w:t>
      </w:r>
      <w:proofErr w:type="spellEnd"/>
      <w:r w:rsidRPr="005F4427">
        <w:rPr>
          <w:rFonts w:ascii="Arial" w:hAnsi="Arial" w:cs="Arial"/>
          <w:sz w:val="22"/>
          <w:szCs w:val="22"/>
          <w:lang w:val="lt-LT"/>
        </w:rPr>
        <w:t xml:space="preserve"> mainų apimtims pagal „2024</w:t>
      </w:r>
      <w:r w:rsidRPr="00B768F2">
        <w:rPr>
          <w:rFonts w:ascii="Arial" w:hAnsi="Arial" w:cs="Arial"/>
          <w:sz w:val="22"/>
          <w:szCs w:val="22"/>
          <w:lang w:val="lt-LT"/>
        </w:rPr>
        <w:t>-</w:t>
      </w:r>
      <w:r w:rsidR="00B768F2" w:rsidRPr="00B768F2">
        <w:rPr>
          <w:rFonts w:ascii="Arial" w:hAnsi="Arial" w:cs="Arial"/>
          <w:sz w:val="22"/>
          <w:szCs w:val="22"/>
          <w:lang w:val="lt-LT"/>
        </w:rPr>
        <w:t>09</w:t>
      </w:r>
      <w:r w:rsidRPr="00B768F2">
        <w:rPr>
          <w:rFonts w:ascii="Arial" w:hAnsi="Arial" w:cs="Arial"/>
          <w:sz w:val="22"/>
          <w:szCs w:val="22"/>
          <w:lang w:val="lt-LT"/>
        </w:rPr>
        <w:t>-</w:t>
      </w:r>
      <w:r w:rsidR="00B768F2">
        <w:rPr>
          <w:rFonts w:ascii="Arial" w:hAnsi="Arial" w:cs="Arial"/>
          <w:sz w:val="22"/>
          <w:szCs w:val="22"/>
          <w:lang w:val="lt-LT"/>
        </w:rPr>
        <w:t>27</w:t>
      </w:r>
      <w:r w:rsidRPr="005F4427">
        <w:rPr>
          <w:rFonts w:ascii="Arial" w:hAnsi="Arial" w:cs="Arial"/>
          <w:sz w:val="22"/>
          <w:szCs w:val="22"/>
          <w:lang w:val="lt-LT"/>
        </w:rPr>
        <w:t xml:space="preserve"> ESO Prijungimo sąlygos Garliavos TP“ (</w:t>
      </w:r>
      <w:r w:rsidR="005A4B5D" w:rsidRPr="004B62FF">
        <w:rPr>
          <w:rFonts w:ascii="Arial" w:hAnsi="Arial" w:cs="Arial"/>
          <w:sz w:val="22"/>
          <w:szCs w:val="22"/>
          <w:lang w:val="lt-LT"/>
        </w:rPr>
        <w:t xml:space="preserve">Priedas Nr. </w:t>
      </w:r>
      <w:r w:rsidR="00B768F2" w:rsidRPr="004B62FF">
        <w:rPr>
          <w:rFonts w:ascii="Arial" w:hAnsi="Arial" w:cs="Arial"/>
          <w:sz w:val="22"/>
          <w:szCs w:val="22"/>
          <w:lang w:val="lt-LT"/>
        </w:rPr>
        <w:t>25</w:t>
      </w:r>
      <w:r w:rsidRPr="005F4427">
        <w:rPr>
          <w:rFonts w:ascii="Arial" w:hAnsi="Arial" w:cs="Arial"/>
          <w:sz w:val="22"/>
          <w:szCs w:val="22"/>
          <w:lang w:val="lt-LT"/>
        </w:rPr>
        <w:t>) skyrių „</w:t>
      </w:r>
      <w:r w:rsidRPr="004B62FF">
        <w:rPr>
          <w:rFonts w:ascii="Arial" w:hAnsi="Arial" w:cs="Arial"/>
          <w:sz w:val="22"/>
          <w:szCs w:val="22"/>
          <w:lang w:val="lt-LT"/>
        </w:rPr>
        <w:t>VS dalis (LITGRID)</w:t>
      </w:r>
      <w:r w:rsidRPr="005F4427">
        <w:rPr>
          <w:rFonts w:ascii="Arial" w:hAnsi="Arial" w:cs="Arial"/>
          <w:sz w:val="22"/>
          <w:szCs w:val="22"/>
          <w:lang w:val="lt-LT"/>
        </w:rPr>
        <w:t>“ bei „</w:t>
      </w:r>
      <w:r w:rsidRPr="004B62FF">
        <w:rPr>
          <w:rFonts w:ascii="Arial" w:hAnsi="Arial" w:cs="Arial"/>
          <w:sz w:val="22"/>
          <w:szCs w:val="22"/>
          <w:lang w:val="lt-LT"/>
        </w:rPr>
        <w:t>VS dalis (ESO)</w:t>
      </w:r>
      <w:r w:rsidRPr="005F4427">
        <w:rPr>
          <w:rFonts w:ascii="Arial" w:hAnsi="Arial" w:cs="Arial"/>
          <w:sz w:val="22"/>
          <w:szCs w:val="22"/>
          <w:lang w:val="lt-LT"/>
        </w:rPr>
        <w:t>“ keliamus reikalavimus.</w:t>
      </w:r>
    </w:p>
    <w:p w14:paraId="2060FCD4" w14:textId="6720C381" w:rsidR="00B03921" w:rsidRPr="005F4427" w:rsidRDefault="00B03921" w:rsidP="005F67D5">
      <w:pPr>
        <w:pStyle w:val="ListParagraph"/>
        <w:numPr>
          <w:ilvl w:val="1"/>
          <w:numId w:val="17"/>
        </w:numPr>
        <w:ind w:left="851" w:hanging="567"/>
        <w:jc w:val="both"/>
        <w:rPr>
          <w:rFonts w:ascii="Arial" w:hAnsi="Arial" w:cs="Arial"/>
          <w:sz w:val="22"/>
          <w:szCs w:val="22"/>
          <w:lang w:val="lt-LT"/>
        </w:rPr>
      </w:pPr>
      <w:r w:rsidRPr="005F4427">
        <w:rPr>
          <w:rFonts w:ascii="Arial" w:hAnsi="Arial" w:cs="Arial"/>
          <w:sz w:val="22"/>
          <w:szCs w:val="22"/>
          <w:lang w:val="lt-LT"/>
        </w:rPr>
        <w:t xml:space="preserve">Įvertinti AB ESO ir LITGRID AB poreikį dėl naujos </w:t>
      </w:r>
      <w:proofErr w:type="spellStart"/>
      <w:r w:rsidRPr="005F4427">
        <w:rPr>
          <w:rFonts w:ascii="Arial" w:hAnsi="Arial" w:cs="Arial"/>
          <w:sz w:val="22"/>
          <w:szCs w:val="22"/>
          <w:lang w:val="lt-LT"/>
        </w:rPr>
        <w:t>teleinformacijos</w:t>
      </w:r>
      <w:proofErr w:type="spellEnd"/>
      <w:r w:rsidRPr="005F4427">
        <w:rPr>
          <w:rFonts w:ascii="Arial" w:hAnsi="Arial" w:cs="Arial"/>
          <w:sz w:val="22"/>
          <w:szCs w:val="22"/>
          <w:lang w:val="lt-LT"/>
        </w:rPr>
        <w:t xml:space="preserve"> (signalai, valdymas ir matavimai iš LITGRID AB), vadovaujantis PSO patvirtintu Perdavimo tinklo transformatorių pastočių  ir skirstyklų įrangos nuotolinio valdymo reikalavimų aprašo, patalpinto </w:t>
      </w:r>
      <w:r w:rsidR="001770DD" w:rsidRPr="005F4427">
        <w:rPr>
          <w:rFonts w:ascii="Arial" w:hAnsi="Arial" w:cs="Arial"/>
          <w:sz w:val="22"/>
          <w:szCs w:val="22"/>
          <w:lang w:val="lt-LT"/>
        </w:rPr>
        <w:t xml:space="preserve">adresu </w:t>
      </w:r>
      <w:hyperlink r:id="rId13" w:history="1">
        <w:r w:rsidR="001770DD" w:rsidRPr="005F4427">
          <w:rPr>
            <w:rStyle w:val="Hyperlink"/>
            <w:rFonts w:ascii="Arial" w:hAnsi="Arial" w:cs="Arial"/>
            <w:sz w:val="22"/>
            <w:szCs w:val="22"/>
            <w:lang w:val="lt-LT"/>
          </w:rPr>
          <w:t>http://www.litgrid.eu/index.php/tinklo-pletra/standartiniai-techniniai-reikalavimai/pastociu-ir-skirstyklu-irangos-nuotoliniam-valdymui/2796</w:t>
        </w:r>
      </w:hyperlink>
      <w:r w:rsidR="00F67DF5">
        <w:rPr>
          <w:rStyle w:val="Hyperlink"/>
          <w:rFonts w:ascii="Arial" w:hAnsi="Arial" w:cs="Arial"/>
          <w:sz w:val="22"/>
          <w:szCs w:val="22"/>
          <w:lang w:val="lt-LT"/>
        </w:rPr>
        <w:t xml:space="preserve"> (</w:t>
      </w:r>
      <w:r w:rsidR="00F67DF5" w:rsidRPr="004B62FF">
        <w:rPr>
          <w:rStyle w:val="Hyperlink"/>
          <w:rFonts w:ascii="Arial" w:hAnsi="Arial" w:cs="Arial"/>
          <w:sz w:val="22"/>
          <w:szCs w:val="22"/>
          <w:lang w:val="lt-LT"/>
        </w:rPr>
        <w:t>Priedas Nr.13</w:t>
      </w:r>
      <w:r w:rsidR="00F67DF5">
        <w:rPr>
          <w:rStyle w:val="Hyperlink"/>
          <w:rFonts w:ascii="Arial" w:hAnsi="Arial" w:cs="Arial"/>
          <w:sz w:val="22"/>
          <w:szCs w:val="22"/>
          <w:lang w:val="lt-LT"/>
        </w:rPr>
        <w:t>)</w:t>
      </w:r>
      <w:r w:rsidR="001770DD" w:rsidRPr="005F4427">
        <w:rPr>
          <w:rFonts w:ascii="Arial" w:hAnsi="Arial" w:cs="Arial"/>
          <w:sz w:val="22"/>
          <w:szCs w:val="22"/>
          <w:lang w:val="lt-LT"/>
        </w:rPr>
        <w:t xml:space="preserve">, </w:t>
      </w:r>
      <w:r w:rsidR="001770DD" w:rsidRPr="005A4B5D">
        <w:rPr>
          <w:rFonts w:ascii="Arial" w:hAnsi="Arial" w:cs="Arial"/>
          <w:sz w:val="22"/>
          <w:szCs w:val="22"/>
          <w:lang w:val="lt-LT"/>
        </w:rPr>
        <w:t>priedo Nr.5</w:t>
      </w:r>
      <w:r w:rsidR="001770DD" w:rsidRPr="005F4427">
        <w:rPr>
          <w:rFonts w:ascii="Arial" w:hAnsi="Arial" w:cs="Arial"/>
          <w:sz w:val="22"/>
          <w:szCs w:val="22"/>
          <w:lang w:val="lt-LT"/>
        </w:rPr>
        <w:t xml:space="preserve"> II skyriaus </w:t>
      </w:r>
      <w:r w:rsidR="001770DD" w:rsidRPr="005F4427">
        <w:rPr>
          <w:rFonts w:ascii="Arial" w:hAnsi="Arial" w:cs="Arial"/>
          <w:bCs/>
          <w:color w:val="000000" w:themeColor="text1"/>
          <w:sz w:val="22"/>
          <w:szCs w:val="22"/>
          <w:lang w:val="lt-LT"/>
        </w:rPr>
        <w:t xml:space="preserve">reikalavimais </w:t>
      </w:r>
      <w:proofErr w:type="spellStart"/>
      <w:r w:rsidR="001770DD" w:rsidRPr="005F4427">
        <w:rPr>
          <w:rFonts w:ascii="Arial" w:hAnsi="Arial" w:cs="Arial"/>
          <w:bCs/>
          <w:color w:val="000000" w:themeColor="text1"/>
          <w:sz w:val="22"/>
          <w:szCs w:val="22"/>
          <w:lang w:val="lt-LT"/>
        </w:rPr>
        <w:t>teleinformacijos</w:t>
      </w:r>
      <w:proofErr w:type="spellEnd"/>
      <w:r w:rsidR="001770DD" w:rsidRPr="005F4427">
        <w:rPr>
          <w:rFonts w:ascii="Arial" w:hAnsi="Arial" w:cs="Arial"/>
          <w:bCs/>
          <w:color w:val="000000" w:themeColor="text1"/>
          <w:sz w:val="22"/>
          <w:szCs w:val="22"/>
          <w:lang w:val="lt-LT"/>
        </w:rPr>
        <w:t xml:space="preserve"> mainų apimtims bei šių sąlygų 8 skyriaus „</w:t>
      </w:r>
      <w:r w:rsidR="003E7BF5" w:rsidRPr="005F4427">
        <w:rPr>
          <w:rFonts w:ascii="Arial" w:hAnsi="Arial" w:cs="Arial"/>
          <w:bCs/>
          <w:color w:val="000000" w:themeColor="text1"/>
          <w:sz w:val="22"/>
          <w:szCs w:val="22"/>
          <w:lang w:val="lt-LT"/>
        </w:rPr>
        <w:t>R</w:t>
      </w:r>
      <w:r w:rsidR="001770DD" w:rsidRPr="005F4427">
        <w:rPr>
          <w:rFonts w:ascii="Arial" w:hAnsi="Arial" w:cs="Arial"/>
          <w:bCs/>
          <w:color w:val="000000" w:themeColor="text1"/>
          <w:sz w:val="22"/>
          <w:szCs w:val="22"/>
          <w:lang w:val="lt-LT"/>
        </w:rPr>
        <w:t>elinė</w:t>
      </w:r>
      <w:r w:rsidR="003E7BF5" w:rsidRPr="005F4427">
        <w:rPr>
          <w:rFonts w:ascii="Arial" w:hAnsi="Arial" w:cs="Arial"/>
          <w:bCs/>
          <w:color w:val="000000" w:themeColor="text1"/>
          <w:sz w:val="22"/>
          <w:szCs w:val="22"/>
          <w:lang w:val="lt-LT"/>
        </w:rPr>
        <w:t>s</w:t>
      </w:r>
      <w:r w:rsidR="001770DD" w:rsidRPr="005F4427">
        <w:rPr>
          <w:rFonts w:ascii="Arial" w:hAnsi="Arial" w:cs="Arial"/>
          <w:bCs/>
          <w:color w:val="000000" w:themeColor="text1"/>
          <w:sz w:val="22"/>
          <w:szCs w:val="22"/>
          <w:lang w:val="lt-LT"/>
        </w:rPr>
        <w:t xml:space="preserve"> apsaug</w:t>
      </w:r>
      <w:r w:rsidR="003E7BF5" w:rsidRPr="005F4427">
        <w:rPr>
          <w:rFonts w:ascii="Arial" w:hAnsi="Arial" w:cs="Arial"/>
          <w:bCs/>
          <w:color w:val="000000" w:themeColor="text1"/>
          <w:sz w:val="22"/>
          <w:szCs w:val="22"/>
          <w:lang w:val="lt-LT"/>
        </w:rPr>
        <w:t>os</w:t>
      </w:r>
      <w:r w:rsidR="001770DD" w:rsidRPr="005F4427">
        <w:rPr>
          <w:rFonts w:ascii="Arial" w:hAnsi="Arial" w:cs="Arial"/>
          <w:bCs/>
          <w:color w:val="000000" w:themeColor="text1"/>
          <w:sz w:val="22"/>
          <w:szCs w:val="22"/>
          <w:lang w:val="lt-LT"/>
        </w:rPr>
        <w:t xml:space="preserve"> ir automatik</w:t>
      </w:r>
      <w:r w:rsidR="003E7BF5" w:rsidRPr="005F4427">
        <w:rPr>
          <w:rFonts w:ascii="Arial" w:hAnsi="Arial" w:cs="Arial"/>
          <w:bCs/>
          <w:color w:val="000000" w:themeColor="text1"/>
          <w:sz w:val="22"/>
          <w:szCs w:val="22"/>
          <w:lang w:val="lt-LT"/>
        </w:rPr>
        <w:t>os dalis</w:t>
      </w:r>
      <w:r w:rsidR="001770DD" w:rsidRPr="005F4427">
        <w:rPr>
          <w:rFonts w:ascii="Arial" w:hAnsi="Arial" w:cs="Arial"/>
          <w:bCs/>
          <w:color w:val="000000" w:themeColor="text1"/>
          <w:sz w:val="22"/>
          <w:szCs w:val="22"/>
          <w:lang w:val="lt-LT"/>
        </w:rPr>
        <w:t>“ keliamus reikalavimus.</w:t>
      </w:r>
      <w:r w:rsidR="001770DD" w:rsidRPr="005F4427">
        <w:rPr>
          <w:rFonts w:ascii="Arial" w:hAnsi="Arial" w:cs="Arial"/>
          <w:sz w:val="22"/>
          <w:szCs w:val="22"/>
          <w:lang w:val="lt-LT"/>
        </w:rPr>
        <w:t xml:space="preserve"> Esant tokiam poreikiui, įtraukti papildomą (naują) </w:t>
      </w:r>
      <w:proofErr w:type="spellStart"/>
      <w:r w:rsidR="001770DD" w:rsidRPr="005F4427">
        <w:rPr>
          <w:rFonts w:ascii="Arial" w:hAnsi="Arial" w:cs="Arial"/>
          <w:sz w:val="22"/>
          <w:szCs w:val="22"/>
          <w:lang w:val="lt-LT"/>
        </w:rPr>
        <w:t>teleinformaciją</w:t>
      </w:r>
      <w:proofErr w:type="spellEnd"/>
      <w:r w:rsidR="001770DD" w:rsidRPr="005F4427">
        <w:rPr>
          <w:rFonts w:ascii="Arial" w:hAnsi="Arial" w:cs="Arial"/>
          <w:sz w:val="22"/>
          <w:szCs w:val="22"/>
          <w:lang w:val="lt-LT"/>
        </w:rPr>
        <w:t>.</w:t>
      </w:r>
    </w:p>
    <w:p w14:paraId="6DC919E0" w14:textId="5A79FB22" w:rsidR="003E7BF5" w:rsidRPr="005F4427" w:rsidRDefault="003E7BF5" w:rsidP="005F67D5">
      <w:pPr>
        <w:pStyle w:val="ListParagraph"/>
        <w:numPr>
          <w:ilvl w:val="1"/>
          <w:numId w:val="17"/>
        </w:numPr>
        <w:ind w:left="851" w:hanging="567"/>
        <w:jc w:val="both"/>
        <w:rPr>
          <w:rFonts w:ascii="Arial" w:hAnsi="Arial" w:cs="Arial"/>
          <w:b/>
          <w:color w:val="000000" w:themeColor="text1"/>
          <w:sz w:val="22"/>
          <w:szCs w:val="22"/>
          <w:lang w:val="lt-LT"/>
        </w:rPr>
      </w:pPr>
      <w:proofErr w:type="spellStart"/>
      <w:r w:rsidRPr="005F4427">
        <w:rPr>
          <w:rFonts w:ascii="Arial" w:hAnsi="Arial" w:cs="Arial"/>
          <w:sz w:val="22"/>
          <w:szCs w:val="22"/>
          <w:lang w:val="lt-LT"/>
        </w:rPr>
        <w:t>Teleinformacijos</w:t>
      </w:r>
      <w:proofErr w:type="spellEnd"/>
      <w:r w:rsidRPr="005F4427">
        <w:rPr>
          <w:rFonts w:ascii="Arial" w:hAnsi="Arial" w:cs="Arial"/>
          <w:sz w:val="22"/>
          <w:szCs w:val="22"/>
          <w:lang w:val="lt-LT"/>
        </w:rPr>
        <w:t xml:space="preserve"> sąrašas rengiamas, su PSO derinamas ir testavimai atliekami vadovaujantis PSO patvirtintu Perdavimo tinklo transformatorių pastočių ir skirstyklų įrangos nuotolinio valdymo reikalavimų aprašu, patalpintu adresu http://www.litgrid.eu/index.php/tinklo-pletra/standartiniai-techniniai-reikalavimai/pastociu-ir-skirstyklu-irangos-nuotoliniam-valdymui/2796 ir pateikiamu prie šios </w:t>
      </w:r>
      <w:r w:rsidR="003A47E0" w:rsidRPr="005D49ED">
        <w:rPr>
          <w:rFonts w:ascii="Arial" w:hAnsi="Arial" w:cs="Arial"/>
          <w:sz w:val="22"/>
          <w:szCs w:val="22"/>
          <w:lang w:val="lt-LT"/>
        </w:rPr>
        <w:t>techninės</w:t>
      </w:r>
      <w:r w:rsidR="003A47E0" w:rsidRPr="003047E7">
        <w:rPr>
          <w:rFonts w:ascii="Arial" w:hAnsi="Arial" w:cs="Arial"/>
          <w:sz w:val="22"/>
          <w:szCs w:val="22"/>
          <w:lang w:val="lt-LT"/>
        </w:rPr>
        <w:t xml:space="preserve"> </w:t>
      </w:r>
      <w:r w:rsidRPr="003047E7">
        <w:rPr>
          <w:rFonts w:ascii="Arial" w:hAnsi="Arial" w:cs="Arial"/>
          <w:sz w:val="22"/>
          <w:szCs w:val="22"/>
          <w:lang w:val="lt-LT"/>
        </w:rPr>
        <w:t>užduoties</w:t>
      </w:r>
      <w:r w:rsidRPr="005F4427">
        <w:rPr>
          <w:rFonts w:ascii="Arial" w:hAnsi="Arial" w:cs="Arial"/>
          <w:sz w:val="22"/>
          <w:szCs w:val="22"/>
          <w:lang w:val="lt-LT"/>
        </w:rPr>
        <w:t xml:space="preserve"> (</w:t>
      </w:r>
      <w:r w:rsidRPr="004B62FF">
        <w:rPr>
          <w:rFonts w:ascii="Arial" w:hAnsi="Arial" w:cs="Arial"/>
          <w:color w:val="000000" w:themeColor="text1"/>
          <w:sz w:val="22"/>
          <w:szCs w:val="22"/>
          <w:lang w:val="lt-LT"/>
        </w:rPr>
        <w:t xml:space="preserve">Priedas Nr. </w:t>
      </w:r>
      <w:r w:rsidR="00112AC8" w:rsidRPr="004B62FF">
        <w:rPr>
          <w:rFonts w:ascii="Arial" w:hAnsi="Arial" w:cs="Arial"/>
          <w:color w:val="000000" w:themeColor="text1"/>
          <w:sz w:val="22"/>
          <w:szCs w:val="22"/>
          <w:lang w:val="lt-LT"/>
        </w:rPr>
        <w:t>13</w:t>
      </w:r>
      <w:r w:rsidRPr="005F4427">
        <w:rPr>
          <w:rFonts w:ascii="Arial" w:hAnsi="Arial" w:cs="Arial"/>
          <w:b/>
          <w:color w:val="000000" w:themeColor="text1"/>
          <w:sz w:val="22"/>
          <w:szCs w:val="22"/>
          <w:lang w:val="lt-LT"/>
        </w:rPr>
        <w:t>).</w:t>
      </w:r>
    </w:p>
    <w:p w14:paraId="055BEDB6" w14:textId="218E3918" w:rsidR="003E7BF5" w:rsidRPr="005F4427" w:rsidRDefault="003E7BF5" w:rsidP="005F67D5">
      <w:pPr>
        <w:pStyle w:val="ListParagraph"/>
        <w:numPr>
          <w:ilvl w:val="1"/>
          <w:numId w:val="17"/>
        </w:numPr>
        <w:ind w:left="851" w:hanging="567"/>
        <w:jc w:val="both"/>
        <w:rPr>
          <w:rFonts w:ascii="Arial" w:hAnsi="Arial" w:cs="Arial"/>
          <w:sz w:val="22"/>
          <w:szCs w:val="22"/>
          <w:lang w:val="lt-LT"/>
        </w:rPr>
      </w:pPr>
      <w:r w:rsidRPr="005F4427">
        <w:rPr>
          <w:rFonts w:ascii="Arial" w:hAnsi="Arial" w:cs="Arial"/>
          <w:sz w:val="22"/>
          <w:szCs w:val="22"/>
          <w:lang w:val="lt-LT"/>
        </w:rPr>
        <w:t xml:space="preserve">Užsakovas pateikia Garliavos TP esamos </w:t>
      </w:r>
      <w:proofErr w:type="spellStart"/>
      <w:r w:rsidRPr="005F4427">
        <w:rPr>
          <w:rFonts w:ascii="Arial" w:hAnsi="Arial" w:cs="Arial"/>
          <w:sz w:val="22"/>
          <w:szCs w:val="22"/>
          <w:lang w:val="lt-LT"/>
        </w:rPr>
        <w:t>teleinformacijos</w:t>
      </w:r>
      <w:proofErr w:type="spellEnd"/>
      <w:r w:rsidRPr="005F4427">
        <w:rPr>
          <w:rFonts w:ascii="Arial" w:hAnsi="Arial" w:cs="Arial"/>
          <w:sz w:val="22"/>
          <w:szCs w:val="22"/>
          <w:lang w:val="lt-LT"/>
        </w:rPr>
        <w:t xml:space="preserve"> (signalai, valdymas ir matavimai) sąrašą supaprastinta forma projektavimo paslaugą atliekančiai organizacijai</w:t>
      </w:r>
      <w:r w:rsidR="00F67DF5">
        <w:rPr>
          <w:rFonts w:ascii="Arial" w:hAnsi="Arial" w:cs="Arial"/>
          <w:sz w:val="22"/>
          <w:szCs w:val="22"/>
          <w:lang w:val="lt-LT"/>
        </w:rPr>
        <w:t xml:space="preserve"> (</w:t>
      </w:r>
      <w:r w:rsidR="00F67DF5" w:rsidRPr="004B62FF">
        <w:rPr>
          <w:rFonts w:ascii="Arial" w:hAnsi="Arial" w:cs="Arial"/>
          <w:sz w:val="22"/>
          <w:szCs w:val="22"/>
          <w:lang w:val="lt-LT"/>
        </w:rPr>
        <w:t>Priedas Nr.12</w:t>
      </w:r>
      <w:r w:rsidR="00F67DF5">
        <w:rPr>
          <w:rFonts w:ascii="Arial" w:hAnsi="Arial" w:cs="Arial"/>
          <w:sz w:val="22"/>
          <w:szCs w:val="22"/>
          <w:lang w:val="lt-LT"/>
        </w:rPr>
        <w:t>)</w:t>
      </w:r>
      <w:r w:rsidRPr="005F4427">
        <w:rPr>
          <w:rFonts w:ascii="Arial" w:hAnsi="Arial" w:cs="Arial"/>
          <w:sz w:val="22"/>
          <w:szCs w:val="22"/>
          <w:lang w:val="lt-LT"/>
        </w:rPr>
        <w:t xml:space="preserve">. Garliavos TP </w:t>
      </w:r>
      <w:proofErr w:type="spellStart"/>
      <w:r w:rsidRPr="005F4427">
        <w:rPr>
          <w:rFonts w:ascii="Arial" w:hAnsi="Arial" w:cs="Arial"/>
          <w:sz w:val="22"/>
          <w:szCs w:val="22"/>
          <w:lang w:val="lt-LT"/>
        </w:rPr>
        <w:t>teleinformacijos</w:t>
      </w:r>
      <w:proofErr w:type="spellEnd"/>
      <w:r w:rsidRPr="005F4427">
        <w:rPr>
          <w:rFonts w:ascii="Arial" w:hAnsi="Arial" w:cs="Arial"/>
          <w:sz w:val="22"/>
          <w:szCs w:val="22"/>
          <w:lang w:val="lt-LT"/>
        </w:rPr>
        <w:t xml:space="preserve"> sąrašą projektuotojai rengia nuo pat pradžių, vadovaujantis LITGRID AB nuotolinio valdymo aprašo (NVRA) reikalavimais bei įvertinant pateiktą </w:t>
      </w:r>
      <w:proofErr w:type="spellStart"/>
      <w:r w:rsidRPr="005F4427">
        <w:rPr>
          <w:rFonts w:ascii="Arial" w:hAnsi="Arial" w:cs="Arial"/>
          <w:sz w:val="22"/>
          <w:szCs w:val="22"/>
          <w:lang w:val="lt-LT"/>
        </w:rPr>
        <w:t>teleinformacijos</w:t>
      </w:r>
      <w:proofErr w:type="spellEnd"/>
      <w:r w:rsidRPr="005F4427">
        <w:rPr>
          <w:rFonts w:ascii="Arial" w:hAnsi="Arial" w:cs="Arial"/>
          <w:sz w:val="22"/>
          <w:szCs w:val="22"/>
          <w:lang w:val="lt-LT"/>
        </w:rPr>
        <w:t xml:space="preserve"> apimčių sąrašą ir TSPĮ konfigūracijos duomenis.</w:t>
      </w:r>
    </w:p>
    <w:p w14:paraId="2CCF4C23" w14:textId="7CAD0F2D" w:rsidR="003E7BF5" w:rsidRPr="005F4427" w:rsidRDefault="003E7BF5" w:rsidP="005F67D5">
      <w:pPr>
        <w:pStyle w:val="ListParagraph"/>
        <w:numPr>
          <w:ilvl w:val="1"/>
          <w:numId w:val="17"/>
        </w:numPr>
        <w:ind w:left="851" w:hanging="567"/>
        <w:jc w:val="both"/>
        <w:rPr>
          <w:rFonts w:ascii="Arial" w:hAnsi="Arial" w:cs="Arial"/>
          <w:sz w:val="22"/>
          <w:szCs w:val="22"/>
          <w:lang w:val="lt-LT"/>
        </w:rPr>
      </w:pPr>
      <w:r w:rsidRPr="005F4427">
        <w:rPr>
          <w:rFonts w:ascii="Arial" w:hAnsi="Arial" w:cs="Arial"/>
          <w:sz w:val="22"/>
          <w:szCs w:val="22"/>
          <w:lang w:val="lt-LT"/>
        </w:rPr>
        <w:t xml:space="preserve">Garliavos TP esamos </w:t>
      </w:r>
      <w:proofErr w:type="spellStart"/>
      <w:r w:rsidRPr="005F4427">
        <w:rPr>
          <w:rFonts w:ascii="Arial" w:hAnsi="Arial" w:cs="Arial"/>
          <w:sz w:val="22"/>
          <w:szCs w:val="22"/>
          <w:lang w:val="lt-LT"/>
        </w:rPr>
        <w:t>teleinformacijos</w:t>
      </w:r>
      <w:proofErr w:type="spellEnd"/>
      <w:r w:rsidRPr="005F4427">
        <w:rPr>
          <w:rFonts w:ascii="Arial" w:hAnsi="Arial" w:cs="Arial"/>
          <w:sz w:val="22"/>
          <w:szCs w:val="22"/>
          <w:lang w:val="lt-LT"/>
        </w:rPr>
        <w:t xml:space="preserve"> apimtys turi būti perkeltos į NVRA reikalavimus atitinkančias naujas formas bei turi būti užpildytos visų laukų reikšmės tipinėse formose. Projektavimo eigoje įvertinamas poreikis dėl šios </w:t>
      </w:r>
      <w:proofErr w:type="spellStart"/>
      <w:r w:rsidRPr="005F4427">
        <w:rPr>
          <w:rFonts w:ascii="Arial" w:hAnsi="Arial" w:cs="Arial"/>
          <w:sz w:val="22"/>
          <w:szCs w:val="22"/>
          <w:lang w:val="lt-LT"/>
        </w:rPr>
        <w:t>teleinformacijos</w:t>
      </w:r>
      <w:proofErr w:type="spellEnd"/>
      <w:r w:rsidRPr="005F4427">
        <w:rPr>
          <w:rFonts w:ascii="Arial" w:hAnsi="Arial" w:cs="Arial"/>
          <w:sz w:val="22"/>
          <w:szCs w:val="22"/>
          <w:lang w:val="lt-LT"/>
        </w:rPr>
        <w:t xml:space="preserve"> (signalai, valdymas ir matavimai) pavadinimų ar būsenų keitimo. Esant tokiam poreikiui, turi būti koreguojami </w:t>
      </w:r>
      <w:proofErr w:type="spellStart"/>
      <w:r w:rsidRPr="005F4427">
        <w:rPr>
          <w:rFonts w:ascii="Arial" w:hAnsi="Arial" w:cs="Arial"/>
          <w:sz w:val="22"/>
          <w:szCs w:val="22"/>
          <w:lang w:val="lt-LT"/>
        </w:rPr>
        <w:t>teleinformacijos</w:t>
      </w:r>
      <w:proofErr w:type="spellEnd"/>
      <w:r w:rsidRPr="005F4427">
        <w:rPr>
          <w:rFonts w:ascii="Arial" w:hAnsi="Arial" w:cs="Arial"/>
          <w:sz w:val="22"/>
          <w:szCs w:val="22"/>
          <w:lang w:val="lt-LT"/>
        </w:rPr>
        <w:t xml:space="preserve"> (signal</w:t>
      </w:r>
      <w:r w:rsidR="00F06A57" w:rsidRPr="005F4427">
        <w:rPr>
          <w:rFonts w:ascii="Arial" w:hAnsi="Arial" w:cs="Arial"/>
          <w:sz w:val="22"/>
          <w:szCs w:val="22"/>
          <w:lang w:val="lt-LT"/>
        </w:rPr>
        <w:t>ai</w:t>
      </w:r>
      <w:r w:rsidRPr="005F4427">
        <w:rPr>
          <w:rFonts w:ascii="Arial" w:hAnsi="Arial" w:cs="Arial"/>
          <w:sz w:val="22"/>
          <w:szCs w:val="22"/>
          <w:lang w:val="lt-LT"/>
        </w:rPr>
        <w:t>, valdymo komand</w:t>
      </w:r>
      <w:r w:rsidR="00F06A57" w:rsidRPr="005F4427">
        <w:rPr>
          <w:rFonts w:ascii="Arial" w:hAnsi="Arial" w:cs="Arial"/>
          <w:sz w:val="22"/>
          <w:szCs w:val="22"/>
          <w:lang w:val="lt-LT"/>
        </w:rPr>
        <w:t>os</w:t>
      </w:r>
      <w:r w:rsidRPr="005F4427">
        <w:rPr>
          <w:rFonts w:ascii="Arial" w:hAnsi="Arial" w:cs="Arial"/>
          <w:sz w:val="22"/>
          <w:szCs w:val="22"/>
          <w:lang w:val="lt-LT"/>
        </w:rPr>
        <w:t>, būsen</w:t>
      </w:r>
      <w:r w:rsidR="00F06A57" w:rsidRPr="005F4427">
        <w:rPr>
          <w:rFonts w:ascii="Arial" w:hAnsi="Arial" w:cs="Arial"/>
          <w:sz w:val="22"/>
          <w:szCs w:val="22"/>
          <w:lang w:val="lt-LT"/>
        </w:rPr>
        <w:t>os</w:t>
      </w:r>
      <w:r w:rsidRPr="005F4427">
        <w:rPr>
          <w:rFonts w:ascii="Arial" w:hAnsi="Arial" w:cs="Arial"/>
          <w:sz w:val="22"/>
          <w:szCs w:val="22"/>
          <w:lang w:val="lt-LT"/>
        </w:rPr>
        <w:t xml:space="preserve"> arba matavim</w:t>
      </w:r>
      <w:r w:rsidR="00F06A57" w:rsidRPr="005F4427">
        <w:rPr>
          <w:rFonts w:ascii="Arial" w:hAnsi="Arial" w:cs="Arial"/>
          <w:sz w:val="22"/>
          <w:szCs w:val="22"/>
          <w:lang w:val="lt-LT"/>
        </w:rPr>
        <w:t>ai</w:t>
      </w:r>
      <w:r w:rsidRPr="005F4427">
        <w:rPr>
          <w:rFonts w:ascii="Arial" w:hAnsi="Arial" w:cs="Arial"/>
          <w:sz w:val="22"/>
          <w:szCs w:val="22"/>
          <w:lang w:val="lt-LT"/>
        </w:rPr>
        <w:t>) pavadinimai.</w:t>
      </w:r>
    </w:p>
    <w:p w14:paraId="47FEB2DC" w14:textId="7F04DBB0" w:rsidR="00F06A57" w:rsidRPr="005F4427" w:rsidRDefault="00F06A57" w:rsidP="005F67D5">
      <w:pPr>
        <w:pStyle w:val="ListParagraph"/>
        <w:numPr>
          <w:ilvl w:val="1"/>
          <w:numId w:val="17"/>
        </w:numPr>
        <w:ind w:left="851" w:hanging="567"/>
        <w:jc w:val="both"/>
        <w:rPr>
          <w:rFonts w:ascii="Arial" w:hAnsi="Arial" w:cs="Arial"/>
          <w:sz w:val="22"/>
          <w:szCs w:val="22"/>
          <w:lang w:val="lt-LT"/>
        </w:rPr>
      </w:pPr>
      <w:r w:rsidRPr="005F4427">
        <w:rPr>
          <w:rFonts w:ascii="Arial" w:hAnsi="Arial" w:cs="Arial"/>
          <w:sz w:val="22"/>
          <w:szCs w:val="22"/>
          <w:lang w:val="lt-LT"/>
        </w:rPr>
        <w:t xml:space="preserve">LITGRID AB pateikia Garliavos TP esamą </w:t>
      </w:r>
      <w:proofErr w:type="spellStart"/>
      <w:r w:rsidRPr="005F4427">
        <w:rPr>
          <w:rFonts w:ascii="Arial" w:hAnsi="Arial" w:cs="Arial"/>
          <w:sz w:val="22"/>
          <w:szCs w:val="22"/>
          <w:lang w:val="lt-LT"/>
        </w:rPr>
        <w:t>teleinformacijos</w:t>
      </w:r>
      <w:proofErr w:type="spellEnd"/>
      <w:r w:rsidRPr="005F4427">
        <w:rPr>
          <w:rFonts w:ascii="Arial" w:hAnsi="Arial" w:cs="Arial"/>
          <w:sz w:val="22"/>
          <w:szCs w:val="22"/>
          <w:lang w:val="lt-LT"/>
        </w:rPr>
        <w:t xml:space="preserve"> surinkimo ir perdavimo įrenginio (TSPĮ) konfigūracijos failą projektavimo paslaugą atliekančiai organizacijai. Projektavimo eigoje įvertinamas poreikis dėl šios </w:t>
      </w:r>
      <w:proofErr w:type="spellStart"/>
      <w:r w:rsidRPr="005F4427">
        <w:rPr>
          <w:rFonts w:ascii="Arial" w:hAnsi="Arial" w:cs="Arial"/>
          <w:sz w:val="22"/>
          <w:szCs w:val="22"/>
          <w:lang w:val="lt-LT"/>
        </w:rPr>
        <w:t>teleinformacijos</w:t>
      </w:r>
      <w:proofErr w:type="spellEnd"/>
      <w:r w:rsidRPr="005F4427">
        <w:rPr>
          <w:rFonts w:ascii="Arial" w:hAnsi="Arial" w:cs="Arial"/>
          <w:sz w:val="22"/>
          <w:szCs w:val="22"/>
          <w:lang w:val="lt-LT"/>
        </w:rPr>
        <w:t xml:space="preserve"> (signalai, valdymas ir matavimai) pavadinimų ar būsenų keitimo. Esant tokiam poreikiui, koreguojami signalų, valdymo komandų ar matavimų pavadinimai, būsenos.</w:t>
      </w:r>
    </w:p>
    <w:p w14:paraId="29EBAAB8" w14:textId="3C2ACF7D" w:rsidR="00F06A57" w:rsidRPr="005F4427" w:rsidRDefault="00F06A57" w:rsidP="005F67D5">
      <w:pPr>
        <w:pStyle w:val="ListParagraph"/>
        <w:numPr>
          <w:ilvl w:val="1"/>
          <w:numId w:val="17"/>
        </w:numPr>
        <w:ind w:left="851" w:hanging="567"/>
        <w:jc w:val="both"/>
        <w:rPr>
          <w:rFonts w:ascii="Arial" w:hAnsi="Arial" w:cs="Arial"/>
          <w:bCs/>
          <w:sz w:val="22"/>
          <w:szCs w:val="22"/>
          <w:lang w:val="lt-LT"/>
        </w:rPr>
      </w:pPr>
      <w:r w:rsidRPr="005F4427">
        <w:rPr>
          <w:rFonts w:ascii="Arial" w:hAnsi="Arial" w:cs="Arial"/>
          <w:sz w:val="22"/>
          <w:szCs w:val="22"/>
          <w:lang w:val="lt-LT"/>
        </w:rPr>
        <w:t xml:space="preserve">Turi būti ištestuota visa esama ir naujai įraukta </w:t>
      </w:r>
      <w:proofErr w:type="spellStart"/>
      <w:r w:rsidRPr="005F4427">
        <w:rPr>
          <w:rFonts w:ascii="Arial" w:hAnsi="Arial" w:cs="Arial"/>
          <w:sz w:val="22"/>
          <w:szCs w:val="22"/>
          <w:lang w:val="lt-LT"/>
        </w:rPr>
        <w:t>teleinformacija</w:t>
      </w:r>
      <w:proofErr w:type="spellEnd"/>
      <w:r w:rsidRPr="005F4427">
        <w:rPr>
          <w:rFonts w:ascii="Arial" w:hAnsi="Arial" w:cs="Arial"/>
          <w:sz w:val="22"/>
          <w:szCs w:val="22"/>
          <w:lang w:val="lt-LT"/>
        </w:rPr>
        <w:t xml:space="preserve"> (signalai,</w:t>
      </w:r>
      <w:r w:rsidR="00180D30" w:rsidRPr="005F4427">
        <w:rPr>
          <w:rFonts w:ascii="Arial" w:hAnsi="Arial" w:cs="Arial"/>
          <w:sz w:val="22"/>
          <w:szCs w:val="22"/>
          <w:lang w:val="lt-LT"/>
        </w:rPr>
        <w:t xml:space="preserve"> </w:t>
      </w:r>
      <w:r w:rsidRPr="005F4427">
        <w:rPr>
          <w:rFonts w:ascii="Arial" w:hAnsi="Arial" w:cs="Arial"/>
          <w:sz w:val="22"/>
          <w:szCs w:val="22"/>
          <w:lang w:val="lt-LT"/>
        </w:rPr>
        <w:t>valdymas ir matavimai).</w:t>
      </w:r>
    </w:p>
    <w:p w14:paraId="14EC7510" w14:textId="77777777" w:rsidR="00EA5FE0" w:rsidRPr="002C17D0" w:rsidRDefault="00EA5FE0" w:rsidP="00EA5FE0">
      <w:pPr>
        <w:jc w:val="both"/>
        <w:rPr>
          <w:rFonts w:ascii="Trebuchet MS" w:hAnsi="Trebuchet MS"/>
          <w:lang w:val="lt-LT"/>
        </w:rPr>
      </w:pPr>
    </w:p>
    <w:p w14:paraId="7993B1A8" w14:textId="77777777" w:rsidR="00F27D9F" w:rsidRPr="00303DD5" w:rsidRDefault="00F27D9F" w:rsidP="005F67D5">
      <w:pPr>
        <w:pStyle w:val="ListParagraph"/>
        <w:numPr>
          <w:ilvl w:val="0"/>
          <w:numId w:val="11"/>
        </w:numPr>
        <w:jc w:val="both"/>
        <w:outlineLvl w:val="3"/>
        <w:rPr>
          <w:rFonts w:ascii="Trebuchet MS" w:hAnsi="Trebuchet MS" w:cs="Arial"/>
          <w:vanish/>
          <w:sz w:val="22"/>
          <w:szCs w:val="22"/>
          <w:lang w:val="lt-LT"/>
        </w:rPr>
      </w:pPr>
      <w:bookmarkStart w:id="26" w:name="_Toc301894977"/>
    </w:p>
    <w:p w14:paraId="0D50189C" w14:textId="4C72AEEB" w:rsidR="003E6C15" w:rsidRDefault="003E6C15" w:rsidP="0085350B">
      <w:pPr>
        <w:pStyle w:val="Heading1"/>
        <w:numPr>
          <w:ilvl w:val="0"/>
          <w:numId w:val="2"/>
        </w:numPr>
        <w:spacing w:before="0" w:after="120"/>
        <w:ind w:firstLine="567"/>
        <w:rPr>
          <w:rFonts w:cs="Arial"/>
          <w:szCs w:val="22"/>
          <w:lang w:val="lt-LT"/>
        </w:rPr>
      </w:pPr>
      <w:bookmarkStart w:id="27" w:name="_Toc456180482"/>
      <w:bookmarkStart w:id="28" w:name="_Toc179792418"/>
      <w:bookmarkEnd w:id="26"/>
      <w:r w:rsidRPr="00303DD5">
        <w:rPr>
          <w:rFonts w:cs="Arial"/>
          <w:szCs w:val="22"/>
          <w:lang w:val="lt-LT"/>
        </w:rPr>
        <w:t>TELEINFORMACIJOS SURINKIMO IR PERDAVIMO DALIS</w:t>
      </w:r>
      <w:bookmarkEnd w:id="27"/>
      <w:bookmarkEnd w:id="28"/>
    </w:p>
    <w:p w14:paraId="74DE1EA6" w14:textId="77777777" w:rsidR="005E227F" w:rsidRPr="005E227F" w:rsidRDefault="005E227F" w:rsidP="005E227F">
      <w:pPr>
        <w:rPr>
          <w:lang w:val="lt-LT"/>
        </w:rPr>
      </w:pPr>
    </w:p>
    <w:p w14:paraId="3AA870A0" w14:textId="77777777" w:rsidR="00363AF5" w:rsidRPr="00363AF5" w:rsidRDefault="00363AF5" w:rsidP="005F67D5">
      <w:pPr>
        <w:pStyle w:val="ListParagraph"/>
        <w:numPr>
          <w:ilvl w:val="0"/>
          <w:numId w:val="16"/>
        </w:numPr>
        <w:spacing w:line="276" w:lineRule="auto"/>
        <w:jc w:val="both"/>
        <w:rPr>
          <w:rFonts w:ascii="Arial" w:hAnsi="Arial" w:cs="Arial"/>
          <w:bCs/>
          <w:vanish/>
          <w:color w:val="000000" w:themeColor="text1"/>
          <w:sz w:val="22"/>
          <w:szCs w:val="22"/>
          <w:lang w:val="lt-LT"/>
        </w:rPr>
      </w:pPr>
    </w:p>
    <w:p w14:paraId="673093C6" w14:textId="77777777" w:rsidR="00363AF5" w:rsidRPr="00363AF5" w:rsidRDefault="00363AF5" w:rsidP="005F67D5">
      <w:pPr>
        <w:pStyle w:val="ListParagraph"/>
        <w:numPr>
          <w:ilvl w:val="0"/>
          <w:numId w:val="16"/>
        </w:numPr>
        <w:spacing w:line="276" w:lineRule="auto"/>
        <w:jc w:val="both"/>
        <w:rPr>
          <w:rFonts w:ascii="Arial" w:hAnsi="Arial" w:cs="Arial"/>
          <w:bCs/>
          <w:vanish/>
          <w:color w:val="000000" w:themeColor="text1"/>
          <w:sz w:val="22"/>
          <w:szCs w:val="22"/>
          <w:lang w:val="lt-LT"/>
        </w:rPr>
      </w:pPr>
    </w:p>
    <w:p w14:paraId="58ABCBBC" w14:textId="77777777" w:rsidR="00363AF5" w:rsidRPr="00363AF5" w:rsidRDefault="00363AF5" w:rsidP="005F67D5">
      <w:pPr>
        <w:pStyle w:val="ListParagraph"/>
        <w:numPr>
          <w:ilvl w:val="0"/>
          <w:numId w:val="16"/>
        </w:numPr>
        <w:spacing w:line="276" w:lineRule="auto"/>
        <w:jc w:val="both"/>
        <w:rPr>
          <w:rFonts w:ascii="Arial" w:hAnsi="Arial" w:cs="Arial"/>
          <w:bCs/>
          <w:vanish/>
          <w:color w:val="000000" w:themeColor="text1"/>
          <w:sz w:val="22"/>
          <w:szCs w:val="22"/>
          <w:lang w:val="lt-LT"/>
        </w:rPr>
      </w:pPr>
    </w:p>
    <w:p w14:paraId="7CF9EF34" w14:textId="77777777" w:rsidR="00363AF5" w:rsidRPr="00363AF5" w:rsidRDefault="00363AF5" w:rsidP="005F67D5">
      <w:pPr>
        <w:pStyle w:val="ListParagraph"/>
        <w:numPr>
          <w:ilvl w:val="0"/>
          <w:numId w:val="16"/>
        </w:numPr>
        <w:spacing w:line="276" w:lineRule="auto"/>
        <w:jc w:val="both"/>
        <w:rPr>
          <w:rFonts w:ascii="Arial" w:hAnsi="Arial" w:cs="Arial"/>
          <w:bCs/>
          <w:vanish/>
          <w:color w:val="000000" w:themeColor="text1"/>
          <w:sz w:val="22"/>
          <w:szCs w:val="22"/>
          <w:lang w:val="lt-LT"/>
        </w:rPr>
      </w:pPr>
    </w:p>
    <w:p w14:paraId="0035FC09" w14:textId="77777777" w:rsidR="00363AF5" w:rsidRPr="00363AF5" w:rsidRDefault="00363AF5" w:rsidP="005F67D5">
      <w:pPr>
        <w:pStyle w:val="ListParagraph"/>
        <w:numPr>
          <w:ilvl w:val="0"/>
          <w:numId w:val="16"/>
        </w:numPr>
        <w:spacing w:line="276" w:lineRule="auto"/>
        <w:jc w:val="both"/>
        <w:rPr>
          <w:rFonts w:ascii="Arial" w:hAnsi="Arial" w:cs="Arial"/>
          <w:bCs/>
          <w:vanish/>
          <w:color w:val="000000" w:themeColor="text1"/>
          <w:sz w:val="22"/>
          <w:szCs w:val="22"/>
          <w:lang w:val="lt-LT"/>
        </w:rPr>
      </w:pPr>
    </w:p>
    <w:p w14:paraId="0F9CFC00" w14:textId="77777777" w:rsidR="00363AF5" w:rsidRPr="00363AF5" w:rsidRDefault="00363AF5" w:rsidP="005F67D5">
      <w:pPr>
        <w:pStyle w:val="ListParagraph"/>
        <w:numPr>
          <w:ilvl w:val="0"/>
          <w:numId w:val="16"/>
        </w:numPr>
        <w:spacing w:line="276" w:lineRule="auto"/>
        <w:jc w:val="both"/>
        <w:rPr>
          <w:rFonts w:ascii="Arial" w:hAnsi="Arial" w:cs="Arial"/>
          <w:bCs/>
          <w:vanish/>
          <w:color w:val="000000" w:themeColor="text1"/>
          <w:sz w:val="22"/>
          <w:szCs w:val="22"/>
          <w:lang w:val="lt-LT"/>
        </w:rPr>
      </w:pPr>
    </w:p>
    <w:p w14:paraId="74BE7F50" w14:textId="3212A050" w:rsidR="00EC103B" w:rsidRPr="009815E0" w:rsidRDefault="00EC103B" w:rsidP="005F67D5">
      <w:pPr>
        <w:pStyle w:val="NoSpacing"/>
        <w:numPr>
          <w:ilvl w:val="1"/>
          <w:numId w:val="16"/>
        </w:numPr>
        <w:ind w:left="851" w:hanging="567"/>
        <w:rPr>
          <w:rFonts w:ascii="Arial" w:hAnsi="Arial" w:cs="Arial"/>
          <w:bCs/>
          <w:color w:val="000000" w:themeColor="text1"/>
          <w:szCs w:val="22"/>
          <w:lang w:val="lt-LT"/>
        </w:rPr>
      </w:pPr>
      <w:proofErr w:type="spellStart"/>
      <w:r w:rsidRPr="009815E0">
        <w:rPr>
          <w:rFonts w:ascii="Arial" w:hAnsi="Arial" w:cs="Arial"/>
          <w:bCs/>
          <w:color w:val="000000" w:themeColor="text1"/>
          <w:szCs w:val="22"/>
          <w:lang w:val="lt-LT"/>
        </w:rPr>
        <w:t>Teleinformacijos</w:t>
      </w:r>
      <w:proofErr w:type="spellEnd"/>
      <w:r w:rsidRPr="009815E0">
        <w:rPr>
          <w:rFonts w:ascii="Arial" w:hAnsi="Arial" w:cs="Arial"/>
          <w:bCs/>
          <w:color w:val="000000" w:themeColor="text1"/>
          <w:szCs w:val="22"/>
          <w:lang w:val="lt-LT"/>
        </w:rPr>
        <w:t xml:space="preserve"> surinkimas, perdavimas ir valdymas turi būti vykdomas per naują </w:t>
      </w:r>
      <w:proofErr w:type="spellStart"/>
      <w:r w:rsidRPr="009815E0">
        <w:rPr>
          <w:rFonts w:ascii="Arial" w:hAnsi="Arial" w:cs="Arial"/>
          <w:bCs/>
          <w:color w:val="000000" w:themeColor="text1"/>
          <w:szCs w:val="22"/>
          <w:lang w:val="lt-LT"/>
        </w:rPr>
        <w:t>teleinformacijos</w:t>
      </w:r>
      <w:proofErr w:type="spellEnd"/>
      <w:r w:rsidRPr="009815E0">
        <w:rPr>
          <w:rFonts w:ascii="Arial" w:hAnsi="Arial" w:cs="Arial"/>
          <w:bCs/>
          <w:color w:val="000000" w:themeColor="text1"/>
          <w:szCs w:val="22"/>
          <w:lang w:val="lt-LT"/>
        </w:rPr>
        <w:t xml:space="preserve"> surinkimo ir perdavimo įrenginį (TSPĮ) . </w:t>
      </w:r>
    </w:p>
    <w:p w14:paraId="4B272450" w14:textId="62A807BB" w:rsidR="00EC103B" w:rsidRPr="009815E0" w:rsidRDefault="00EC103B" w:rsidP="005F67D5">
      <w:pPr>
        <w:pStyle w:val="NoSpacing"/>
        <w:numPr>
          <w:ilvl w:val="1"/>
          <w:numId w:val="16"/>
        </w:numPr>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 xml:space="preserve">TSPĮ turi būti suprojektuotas pagal reikalavimus: </w:t>
      </w:r>
    </w:p>
    <w:p w14:paraId="37A8DB78" w14:textId="3577B712" w:rsidR="00EC103B" w:rsidRPr="003715B3" w:rsidRDefault="00EC103B" w:rsidP="005F67D5">
      <w:pPr>
        <w:pStyle w:val="NoSpacing"/>
        <w:numPr>
          <w:ilvl w:val="2"/>
          <w:numId w:val="16"/>
        </w:numPr>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lastRenderedPageBreak/>
        <w:t xml:space="preserve">standartinius techninius reikalavimus </w:t>
      </w:r>
      <w:proofErr w:type="spellStart"/>
      <w:r w:rsidRPr="009815E0">
        <w:rPr>
          <w:rFonts w:ascii="Arial" w:hAnsi="Arial" w:cs="Arial"/>
          <w:bCs/>
          <w:color w:val="000000" w:themeColor="text1"/>
          <w:szCs w:val="22"/>
          <w:lang w:val="lt-LT"/>
        </w:rPr>
        <w:t>teleinformacijos</w:t>
      </w:r>
      <w:proofErr w:type="spellEnd"/>
      <w:r w:rsidRPr="009815E0">
        <w:rPr>
          <w:rFonts w:ascii="Arial" w:hAnsi="Arial" w:cs="Arial"/>
          <w:bCs/>
          <w:color w:val="000000" w:themeColor="text1"/>
          <w:szCs w:val="22"/>
          <w:lang w:val="lt-LT"/>
        </w:rPr>
        <w:t xml:space="preserve"> surinkimo ir perdavimo </w:t>
      </w:r>
      <w:r w:rsidRPr="003715B3">
        <w:rPr>
          <w:rFonts w:ascii="Arial" w:hAnsi="Arial" w:cs="Arial"/>
          <w:bCs/>
          <w:color w:val="000000" w:themeColor="text1"/>
          <w:szCs w:val="22"/>
          <w:lang w:val="lt-LT"/>
        </w:rPr>
        <w:t xml:space="preserve">įrenginiams </w:t>
      </w:r>
      <w:r w:rsidRPr="003715B3">
        <w:rPr>
          <w:rFonts w:ascii="Arial" w:hAnsi="Arial" w:cs="Arial"/>
          <w:color w:val="000000" w:themeColor="text1"/>
          <w:szCs w:val="22"/>
          <w:lang w:val="lt-LT"/>
        </w:rPr>
        <w:t>(</w:t>
      </w:r>
      <w:r w:rsidR="003715B3" w:rsidRPr="004B62FF">
        <w:rPr>
          <w:rFonts w:ascii="Arial" w:hAnsi="Arial" w:cs="Arial"/>
          <w:bCs/>
          <w:color w:val="000000" w:themeColor="text1"/>
          <w:szCs w:val="22"/>
          <w:lang w:val="lt-LT"/>
        </w:rPr>
        <w:t>Priedas Nr. 14</w:t>
      </w:r>
      <w:r w:rsidRPr="003715B3">
        <w:rPr>
          <w:rFonts w:ascii="Arial" w:hAnsi="Arial" w:cs="Arial"/>
          <w:color w:val="000000" w:themeColor="text1"/>
          <w:szCs w:val="22"/>
          <w:lang w:val="lt-LT"/>
        </w:rPr>
        <w:t>);</w:t>
      </w:r>
    </w:p>
    <w:p w14:paraId="63F84C3B" w14:textId="339521F4" w:rsidR="00EC103B" w:rsidRPr="009815E0" w:rsidRDefault="00EC103B" w:rsidP="005F67D5">
      <w:pPr>
        <w:pStyle w:val="NoSpacing"/>
        <w:numPr>
          <w:ilvl w:val="2"/>
          <w:numId w:val="16"/>
        </w:numPr>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 xml:space="preserve">perdavimo tinklo transformatorių pastočių ir skirstyklų įrangos nuotolinio valdymo reikalavimų aprašo pagrindinius reikalavimus </w:t>
      </w:r>
      <w:proofErr w:type="spellStart"/>
      <w:r w:rsidRPr="009815E0">
        <w:rPr>
          <w:rFonts w:ascii="Arial" w:hAnsi="Arial" w:cs="Arial"/>
          <w:bCs/>
          <w:color w:val="000000" w:themeColor="text1"/>
          <w:szCs w:val="22"/>
          <w:lang w:val="lt-LT"/>
        </w:rPr>
        <w:t>teleinformacijos</w:t>
      </w:r>
      <w:proofErr w:type="spellEnd"/>
      <w:r w:rsidRPr="009815E0">
        <w:rPr>
          <w:rFonts w:ascii="Arial" w:hAnsi="Arial" w:cs="Arial"/>
          <w:bCs/>
          <w:color w:val="000000" w:themeColor="text1"/>
          <w:szCs w:val="22"/>
          <w:lang w:val="lt-LT"/>
        </w:rPr>
        <w:t xml:space="preserve"> surinkimui ir perdavimui bei kitus aprašo </w:t>
      </w:r>
      <w:r w:rsidRPr="00C14099">
        <w:rPr>
          <w:rFonts w:ascii="Arial" w:hAnsi="Arial" w:cs="Arial"/>
          <w:bCs/>
          <w:color w:val="000000" w:themeColor="text1"/>
          <w:szCs w:val="22"/>
          <w:lang w:val="lt-LT"/>
        </w:rPr>
        <w:t xml:space="preserve">priedus  </w:t>
      </w:r>
      <w:r w:rsidRPr="00C14099">
        <w:rPr>
          <w:rFonts w:ascii="Arial" w:hAnsi="Arial" w:cs="Arial"/>
          <w:color w:val="000000" w:themeColor="text1"/>
          <w:szCs w:val="22"/>
          <w:lang w:val="lt-LT"/>
        </w:rPr>
        <w:t>(</w:t>
      </w:r>
      <w:r w:rsidRPr="004B62FF">
        <w:rPr>
          <w:rFonts w:ascii="Arial" w:hAnsi="Arial" w:cs="Arial"/>
          <w:bCs/>
          <w:color w:val="000000" w:themeColor="text1"/>
          <w:szCs w:val="22"/>
          <w:lang w:val="lt-LT"/>
        </w:rPr>
        <w:t xml:space="preserve">žr. </w:t>
      </w:r>
      <w:r w:rsidRPr="004B62FF">
        <w:rPr>
          <w:rFonts w:ascii="Arial" w:hAnsi="Arial" w:cs="Arial"/>
          <w:bCs/>
          <w:noProof/>
          <w:color w:val="000000" w:themeColor="text1"/>
          <w:szCs w:val="22"/>
          <w:lang w:val="lt-LT"/>
        </w:rPr>
        <w:t>(</w:t>
      </w:r>
      <w:r w:rsidR="00C14099" w:rsidRPr="004B62FF">
        <w:rPr>
          <w:rFonts w:ascii="Arial" w:hAnsi="Arial" w:cs="Arial"/>
          <w:bCs/>
          <w:noProof/>
          <w:color w:val="000000" w:themeColor="text1"/>
          <w:szCs w:val="22"/>
          <w:lang w:val="lt-LT"/>
        </w:rPr>
        <w:t>1</w:t>
      </w:r>
      <w:r w:rsidR="00112AC8" w:rsidRPr="004B62FF">
        <w:rPr>
          <w:rFonts w:ascii="Arial" w:hAnsi="Arial" w:cs="Arial"/>
          <w:bCs/>
          <w:noProof/>
          <w:color w:val="000000" w:themeColor="text1"/>
          <w:szCs w:val="22"/>
          <w:lang w:val="lt-LT"/>
        </w:rPr>
        <w:t>3</w:t>
      </w:r>
      <w:r w:rsidRPr="004B62FF">
        <w:rPr>
          <w:rFonts w:ascii="Arial" w:hAnsi="Arial" w:cs="Arial"/>
          <w:bCs/>
          <w:noProof/>
          <w:color w:val="000000" w:themeColor="text1"/>
          <w:szCs w:val="22"/>
          <w:lang w:val="lt-LT"/>
        </w:rPr>
        <w:t>)</w:t>
      </w:r>
      <w:r w:rsidRPr="004B62FF">
        <w:rPr>
          <w:rFonts w:ascii="Arial" w:hAnsi="Arial" w:cs="Arial"/>
          <w:bCs/>
          <w:color w:val="000000" w:themeColor="text1"/>
          <w:szCs w:val="22"/>
          <w:lang w:val="lt-LT"/>
        </w:rPr>
        <w:t xml:space="preserve"> priedą</w:t>
      </w:r>
      <w:r w:rsidRPr="00C14099">
        <w:rPr>
          <w:rFonts w:ascii="Arial" w:hAnsi="Arial" w:cs="Arial"/>
          <w:color w:val="000000" w:themeColor="text1"/>
          <w:szCs w:val="22"/>
          <w:lang w:val="lt-LT"/>
        </w:rPr>
        <w:t>).</w:t>
      </w:r>
    </w:p>
    <w:p w14:paraId="479151C5" w14:textId="21A59FA8" w:rsidR="00EC103B" w:rsidRPr="009815E0" w:rsidRDefault="00EC103B" w:rsidP="005F67D5">
      <w:pPr>
        <w:pStyle w:val="NoSpacing"/>
        <w:numPr>
          <w:ilvl w:val="2"/>
          <w:numId w:val="16"/>
        </w:numPr>
        <w:ind w:left="851" w:hanging="567"/>
        <w:rPr>
          <w:rFonts w:ascii="Arial" w:hAnsi="Arial" w:cs="Arial"/>
          <w:bCs/>
          <w:color w:val="000000" w:themeColor="text1"/>
          <w:szCs w:val="22"/>
          <w:lang w:val="lt-LT"/>
        </w:rPr>
      </w:pPr>
      <w:bookmarkStart w:id="29" w:name="_Hlk135300552"/>
      <w:r w:rsidRPr="009815E0">
        <w:rPr>
          <w:rFonts w:ascii="Arial" w:hAnsi="Arial" w:cs="Arial"/>
          <w:bCs/>
          <w:color w:val="000000" w:themeColor="text1"/>
          <w:szCs w:val="22"/>
          <w:lang w:val="lt-LT"/>
        </w:rPr>
        <w:t xml:space="preserve">minimalius informacijos saugos reikalavimus projektavimui ir </w:t>
      </w:r>
      <w:r w:rsidRPr="00A8172A">
        <w:rPr>
          <w:rFonts w:ascii="Arial" w:hAnsi="Arial" w:cs="Arial"/>
          <w:bCs/>
          <w:color w:val="000000" w:themeColor="text1"/>
          <w:szCs w:val="22"/>
          <w:lang w:val="lt-LT"/>
        </w:rPr>
        <w:t>diegimui (</w:t>
      </w:r>
      <w:r w:rsidRPr="004B62FF">
        <w:rPr>
          <w:rFonts w:ascii="Arial" w:hAnsi="Arial" w:cs="Arial"/>
          <w:bCs/>
          <w:color w:val="000000" w:themeColor="text1"/>
          <w:szCs w:val="22"/>
          <w:lang w:val="lt-LT"/>
        </w:rPr>
        <w:t xml:space="preserve">žr. </w:t>
      </w:r>
      <w:r w:rsidR="00A8172A" w:rsidRPr="004B62FF">
        <w:rPr>
          <w:rFonts w:ascii="Arial" w:hAnsi="Arial" w:cs="Arial"/>
          <w:bCs/>
          <w:color w:val="000000" w:themeColor="text1"/>
          <w:szCs w:val="22"/>
          <w:lang w:val="lt-LT"/>
        </w:rPr>
        <w:t>1</w:t>
      </w:r>
      <w:r w:rsidR="00C21BAB" w:rsidRPr="004B62FF">
        <w:rPr>
          <w:rFonts w:ascii="Arial" w:hAnsi="Arial" w:cs="Arial"/>
          <w:bCs/>
          <w:color w:val="000000" w:themeColor="text1"/>
          <w:szCs w:val="22"/>
          <w:lang w:val="lt-LT"/>
        </w:rPr>
        <w:t>5</w:t>
      </w:r>
      <w:r w:rsidRPr="004B62FF">
        <w:rPr>
          <w:rFonts w:ascii="Arial" w:hAnsi="Arial" w:cs="Arial"/>
          <w:bCs/>
          <w:color w:val="000000" w:themeColor="text1"/>
          <w:szCs w:val="22"/>
          <w:lang w:val="lt-LT"/>
        </w:rPr>
        <w:t xml:space="preserve"> priedą</w:t>
      </w:r>
      <w:r w:rsidRPr="00A8172A">
        <w:rPr>
          <w:rFonts w:ascii="Arial" w:hAnsi="Arial" w:cs="Arial"/>
          <w:bCs/>
          <w:color w:val="000000" w:themeColor="text1"/>
          <w:szCs w:val="22"/>
          <w:lang w:val="lt-LT"/>
        </w:rPr>
        <w:t>).</w:t>
      </w:r>
      <w:bookmarkEnd w:id="29"/>
    </w:p>
    <w:p w14:paraId="2CFAC058" w14:textId="77777777" w:rsidR="00EC103B" w:rsidRPr="009815E0" w:rsidRDefault="00EC103B" w:rsidP="005F67D5">
      <w:pPr>
        <w:pStyle w:val="NoSpacing"/>
        <w:numPr>
          <w:ilvl w:val="1"/>
          <w:numId w:val="16"/>
        </w:numPr>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Duomenų mainai su STO TSPĮ projektuojami pagal reikalavimus:</w:t>
      </w:r>
    </w:p>
    <w:p w14:paraId="2AB1B847" w14:textId="77777777" w:rsidR="00EC103B" w:rsidRPr="009815E0" w:rsidRDefault="00EC103B" w:rsidP="005F67D5">
      <w:pPr>
        <w:pStyle w:val="NoSpacing"/>
        <w:numPr>
          <w:ilvl w:val="2"/>
          <w:numId w:val="16"/>
        </w:numPr>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 xml:space="preserve">STO  išduotas technines sąlygas; </w:t>
      </w:r>
    </w:p>
    <w:p w14:paraId="7EF73A21" w14:textId="6A1C5D8F" w:rsidR="00EC103B" w:rsidRPr="009815E0" w:rsidRDefault="00EC103B" w:rsidP="005F67D5">
      <w:pPr>
        <w:pStyle w:val="NoSpacing"/>
        <w:numPr>
          <w:ilvl w:val="2"/>
          <w:numId w:val="16"/>
        </w:numPr>
        <w:ind w:left="851" w:hanging="567"/>
        <w:rPr>
          <w:rFonts w:ascii="Arial" w:hAnsi="Arial" w:cs="Arial"/>
          <w:bCs/>
          <w:color w:val="000000" w:themeColor="text1"/>
          <w:szCs w:val="22"/>
          <w:lang w:val="lt-LT"/>
        </w:rPr>
      </w:pPr>
      <w:r w:rsidRPr="009815E0">
        <w:rPr>
          <w:rFonts w:ascii="Arial" w:hAnsi="Arial" w:cs="Arial"/>
          <w:szCs w:val="22"/>
          <w:lang w:val="lt-LT"/>
        </w:rPr>
        <w:t>Pagal Elektros energijos perdavimo paslaugos sutarties Nr. 23 SUT-34  priedo Nr.10 aprašą nr.3 „</w:t>
      </w:r>
      <w:bookmarkStart w:id="30" w:name="_Hlk178592890"/>
      <w:proofErr w:type="spellStart"/>
      <w:r w:rsidRPr="009815E0">
        <w:rPr>
          <w:rFonts w:ascii="Arial" w:hAnsi="Arial" w:cs="Arial"/>
          <w:szCs w:val="22"/>
          <w:lang w:val="lt-LT"/>
        </w:rPr>
        <w:t>Teleinformacijos</w:t>
      </w:r>
      <w:proofErr w:type="spellEnd"/>
      <w:r w:rsidRPr="009815E0">
        <w:rPr>
          <w:rFonts w:ascii="Arial" w:hAnsi="Arial" w:cs="Arial"/>
          <w:szCs w:val="22"/>
          <w:lang w:val="lt-LT"/>
        </w:rPr>
        <w:t xml:space="preserve"> mainų principų ir apimčių tvarkos </w:t>
      </w:r>
      <w:r w:rsidRPr="003243C6">
        <w:rPr>
          <w:rFonts w:ascii="Arial" w:hAnsi="Arial" w:cs="Arial"/>
          <w:szCs w:val="22"/>
          <w:lang w:val="lt-LT"/>
        </w:rPr>
        <w:t>aprašas</w:t>
      </w:r>
      <w:bookmarkEnd w:id="30"/>
      <w:r w:rsidRPr="003243C6">
        <w:rPr>
          <w:rFonts w:ascii="Arial" w:hAnsi="Arial" w:cs="Arial"/>
          <w:szCs w:val="22"/>
          <w:lang w:val="lt-LT"/>
        </w:rPr>
        <w:t xml:space="preserve">“ </w:t>
      </w:r>
      <w:r w:rsidRPr="003243C6">
        <w:rPr>
          <w:rFonts w:ascii="Arial" w:hAnsi="Arial" w:cs="Arial"/>
          <w:bCs/>
          <w:color w:val="000000" w:themeColor="text1"/>
          <w:szCs w:val="22"/>
          <w:lang w:val="lt-LT"/>
        </w:rPr>
        <w:t>(</w:t>
      </w:r>
      <w:r w:rsidRPr="004B62FF">
        <w:rPr>
          <w:rFonts w:ascii="Arial" w:hAnsi="Arial" w:cs="Arial"/>
          <w:bCs/>
          <w:color w:val="000000" w:themeColor="text1"/>
          <w:szCs w:val="22"/>
          <w:lang w:val="lt-LT"/>
        </w:rPr>
        <w:t>žr. </w:t>
      </w:r>
      <w:r w:rsidR="003243C6" w:rsidRPr="004B62FF">
        <w:rPr>
          <w:rFonts w:ascii="Arial" w:hAnsi="Arial" w:cs="Arial"/>
          <w:bCs/>
          <w:noProof/>
          <w:color w:val="000000" w:themeColor="text1"/>
          <w:szCs w:val="22"/>
          <w:lang w:val="lt-LT"/>
        </w:rPr>
        <w:t>(1</w:t>
      </w:r>
      <w:r w:rsidR="00C21BAB" w:rsidRPr="004B62FF">
        <w:rPr>
          <w:rFonts w:ascii="Arial" w:hAnsi="Arial" w:cs="Arial"/>
          <w:bCs/>
          <w:noProof/>
          <w:color w:val="000000" w:themeColor="text1"/>
          <w:szCs w:val="22"/>
          <w:lang w:val="lt-LT"/>
        </w:rPr>
        <w:t>6</w:t>
      </w:r>
      <w:r w:rsidR="003243C6" w:rsidRPr="004B62FF">
        <w:rPr>
          <w:rFonts w:ascii="Arial" w:hAnsi="Arial" w:cs="Arial"/>
          <w:bCs/>
          <w:noProof/>
          <w:color w:val="000000" w:themeColor="text1"/>
          <w:szCs w:val="22"/>
          <w:lang w:val="lt-LT"/>
        </w:rPr>
        <w:t>)</w:t>
      </w:r>
      <w:r w:rsidRPr="004B62FF">
        <w:rPr>
          <w:rFonts w:ascii="Arial" w:hAnsi="Arial" w:cs="Arial"/>
          <w:bCs/>
          <w:color w:val="000000" w:themeColor="text1"/>
          <w:szCs w:val="22"/>
          <w:lang w:val="lt-LT"/>
        </w:rPr>
        <w:t> priedą</w:t>
      </w:r>
      <w:r w:rsidRPr="003243C6">
        <w:rPr>
          <w:rFonts w:ascii="Arial" w:hAnsi="Arial" w:cs="Arial"/>
          <w:bCs/>
          <w:color w:val="000000" w:themeColor="text1"/>
          <w:szCs w:val="22"/>
          <w:lang w:val="lt-LT"/>
        </w:rPr>
        <w:t>).</w:t>
      </w:r>
    </w:p>
    <w:p w14:paraId="6D7E08FC" w14:textId="77777777" w:rsidR="00EC103B" w:rsidRPr="009815E0" w:rsidRDefault="00EC103B" w:rsidP="005F67D5">
      <w:pPr>
        <w:pStyle w:val="NoSpacing"/>
        <w:numPr>
          <w:ilvl w:val="1"/>
          <w:numId w:val="16"/>
        </w:numPr>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TSPĮ turi vykdyti duomenų mainus:</w:t>
      </w:r>
    </w:p>
    <w:p w14:paraId="172B9546" w14:textId="77777777" w:rsidR="00EC103B" w:rsidRPr="009815E0" w:rsidRDefault="00EC103B" w:rsidP="005F67D5">
      <w:pPr>
        <w:pStyle w:val="NoSpacing"/>
        <w:numPr>
          <w:ilvl w:val="2"/>
          <w:numId w:val="16"/>
        </w:numPr>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IEC 60870-5-104 (Slave) protokolu su PSO DVS;</w:t>
      </w:r>
    </w:p>
    <w:p w14:paraId="7E0A5D4B" w14:textId="77777777" w:rsidR="00EC103B" w:rsidRPr="009815E0" w:rsidRDefault="00EC103B" w:rsidP="005F67D5">
      <w:pPr>
        <w:pStyle w:val="NoSpacing"/>
        <w:numPr>
          <w:ilvl w:val="2"/>
          <w:numId w:val="16"/>
        </w:numPr>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IEC 60870-5-104 (</w:t>
      </w:r>
      <w:proofErr w:type="spellStart"/>
      <w:r w:rsidRPr="009815E0">
        <w:rPr>
          <w:rFonts w:ascii="Arial" w:hAnsi="Arial" w:cs="Arial"/>
          <w:bCs/>
          <w:color w:val="000000" w:themeColor="text1"/>
          <w:szCs w:val="22"/>
          <w:lang w:val="lt-LT"/>
        </w:rPr>
        <w:t>Master</w:t>
      </w:r>
      <w:proofErr w:type="spellEnd"/>
      <w:r w:rsidRPr="009815E0">
        <w:rPr>
          <w:rFonts w:ascii="Arial" w:hAnsi="Arial" w:cs="Arial"/>
          <w:bCs/>
          <w:color w:val="000000" w:themeColor="text1"/>
          <w:szCs w:val="22"/>
          <w:lang w:val="lt-LT"/>
        </w:rPr>
        <w:t>) protokolas, rezervas;</w:t>
      </w:r>
    </w:p>
    <w:p w14:paraId="6EA9EF4B" w14:textId="77777777" w:rsidR="00EC103B" w:rsidRPr="009815E0" w:rsidRDefault="00EC103B" w:rsidP="005F67D5">
      <w:pPr>
        <w:pStyle w:val="NoSpacing"/>
        <w:numPr>
          <w:ilvl w:val="2"/>
          <w:numId w:val="16"/>
        </w:numPr>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IEC 61850 ed.2 (</w:t>
      </w:r>
      <w:proofErr w:type="spellStart"/>
      <w:r w:rsidRPr="009815E0">
        <w:rPr>
          <w:rFonts w:ascii="Arial" w:hAnsi="Arial" w:cs="Arial"/>
          <w:bCs/>
          <w:color w:val="000000" w:themeColor="text1"/>
          <w:szCs w:val="22"/>
          <w:lang w:val="lt-LT"/>
        </w:rPr>
        <w:t>Client</w:t>
      </w:r>
      <w:proofErr w:type="spellEnd"/>
      <w:r w:rsidRPr="009815E0">
        <w:rPr>
          <w:rFonts w:ascii="Arial" w:hAnsi="Arial" w:cs="Arial"/>
          <w:bCs/>
          <w:color w:val="000000" w:themeColor="text1"/>
          <w:szCs w:val="22"/>
          <w:lang w:val="lt-LT"/>
        </w:rPr>
        <w:t>) su RAA įrenginiais, rezervavimas pagal standartą IEC 62439 (PRP);</w:t>
      </w:r>
    </w:p>
    <w:p w14:paraId="084E0391" w14:textId="77777777" w:rsidR="00EC103B" w:rsidRPr="009815E0" w:rsidRDefault="00EC103B" w:rsidP="005F67D5">
      <w:pPr>
        <w:pStyle w:val="NoSpacing"/>
        <w:numPr>
          <w:ilvl w:val="2"/>
          <w:numId w:val="16"/>
        </w:numPr>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IEC 60870-5-101 (</w:t>
      </w:r>
      <w:proofErr w:type="spellStart"/>
      <w:r w:rsidRPr="009815E0">
        <w:rPr>
          <w:rFonts w:ascii="Arial" w:hAnsi="Arial" w:cs="Arial"/>
          <w:bCs/>
          <w:color w:val="000000" w:themeColor="text1"/>
          <w:szCs w:val="22"/>
          <w:lang w:val="lt-LT"/>
        </w:rPr>
        <w:t>Master</w:t>
      </w:r>
      <w:proofErr w:type="spellEnd"/>
      <w:r w:rsidRPr="009815E0">
        <w:rPr>
          <w:rFonts w:ascii="Arial" w:hAnsi="Arial" w:cs="Arial"/>
          <w:bCs/>
          <w:color w:val="000000" w:themeColor="text1"/>
          <w:szCs w:val="22"/>
          <w:lang w:val="lt-LT"/>
        </w:rPr>
        <w:t xml:space="preserve"> ir Slave) protokolais su STO TSPĮ;</w:t>
      </w:r>
    </w:p>
    <w:p w14:paraId="33EB73C5" w14:textId="77777777" w:rsidR="00EC103B" w:rsidRPr="009815E0" w:rsidRDefault="00EC103B" w:rsidP="005F67D5">
      <w:pPr>
        <w:pStyle w:val="NoSpacing"/>
        <w:numPr>
          <w:ilvl w:val="2"/>
          <w:numId w:val="16"/>
        </w:numPr>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 xml:space="preserve">laiko sinchronizavimas SNTP protokolu nuo pastotės laiko sinchronizavimo įrenginio (PLSĮ). </w:t>
      </w:r>
    </w:p>
    <w:p w14:paraId="6AC518D7" w14:textId="77777777" w:rsidR="00EC103B" w:rsidRPr="009815E0" w:rsidRDefault="00EC103B" w:rsidP="005F67D5">
      <w:pPr>
        <w:pStyle w:val="NoSpacing"/>
        <w:numPr>
          <w:ilvl w:val="1"/>
          <w:numId w:val="16"/>
        </w:numPr>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TSPĮ būklės stebėjimui turi būti suformuoti ir perduodami į DVS signalai:</w:t>
      </w:r>
    </w:p>
    <w:p w14:paraId="6FC99E64" w14:textId="77777777" w:rsidR="00EC103B" w:rsidRPr="009815E0" w:rsidRDefault="00EC103B" w:rsidP="005F67D5">
      <w:pPr>
        <w:pStyle w:val="NoSpacing"/>
        <w:numPr>
          <w:ilvl w:val="2"/>
          <w:numId w:val="16"/>
        </w:numPr>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TSPĮ funkcijų vykdymo būklė;</w:t>
      </w:r>
    </w:p>
    <w:p w14:paraId="24CE66CE" w14:textId="77777777" w:rsidR="00EC103B" w:rsidRPr="009815E0" w:rsidRDefault="00EC103B" w:rsidP="005F67D5">
      <w:pPr>
        <w:pStyle w:val="NoSpacing"/>
        <w:numPr>
          <w:ilvl w:val="2"/>
          <w:numId w:val="16"/>
        </w:numPr>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TSPĮ informacinės saugos kontrolė.</w:t>
      </w:r>
    </w:p>
    <w:p w14:paraId="1D4AA5B5" w14:textId="77777777" w:rsidR="00EC103B" w:rsidRPr="009815E0" w:rsidRDefault="00EC103B" w:rsidP="005F67D5">
      <w:pPr>
        <w:pStyle w:val="NoSpacing"/>
        <w:numPr>
          <w:ilvl w:val="1"/>
          <w:numId w:val="16"/>
        </w:numPr>
        <w:ind w:left="851" w:hanging="567"/>
        <w:rPr>
          <w:rFonts w:ascii="Arial" w:hAnsi="Arial" w:cs="Arial"/>
          <w:bCs/>
          <w:color w:val="000000" w:themeColor="text1"/>
          <w:szCs w:val="22"/>
          <w:lang w:val="lt-LT"/>
        </w:rPr>
      </w:pPr>
      <w:bookmarkStart w:id="31" w:name="_Hlk135300585"/>
      <w:r w:rsidRPr="009815E0">
        <w:rPr>
          <w:rFonts w:ascii="Arial" w:hAnsi="Arial" w:cs="Arial"/>
          <w:bCs/>
          <w:color w:val="000000" w:themeColor="text1"/>
          <w:szCs w:val="22"/>
          <w:lang w:val="lt-LT"/>
        </w:rPr>
        <w:t xml:space="preserve">TSPĮ informacinės saugos ir kitų svarbių įvykių stebėjimui turi būti sukonfigūruotas TSPĮ įvykių žurnalo (angl. </w:t>
      </w:r>
      <w:proofErr w:type="spellStart"/>
      <w:r w:rsidRPr="009815E0">
        <w:rPr>
          <w:rFonts w:ascii="Arial" w:hAnsi="Arial" w:cs="Arial"/>
          <w:bCs/>
          <w:color w:val="000000" w:themeColor="text1"/>
          <w:szCs w:val="22"/>
          <w:lang w:val="lt-LT"/>
        </w:rPr>
        <w:t>syslog</w:t>
      </w:r>
      <w:proofErr w:type="spellEnd"/>
      <w:r w:rsidRPr="009815E0">
        <w:rPr>
          <w:rFonts w:ascii="Arial" w:hAnsi="Arial" w:cs="Arial"/>
          <w:bCs/>
          <w:color w:val="000000" w:themeColor="text1"/>
          <w:szCs w:val="22"/>
          <w:lang w:val="lt-LT"/>
        </w:rPr>
        <w:t>) siuntimas į centrinį žurnalinių įrašų serverį.</w:t>
      </w:r>
      <w:bookmarkEnd w:id="31"/>
    </w:p>
    <w:p w14:paraId="53C3E56C" w14:textId="77777777" w:rsidR="00EC103B" w:rsidRPr="009815E0" w:rsidRDefault="00EC103B" w:rsidP="005F67D5">
      <w:pPr>
        <w:pStyle w:val="NoSpacing"/>
        <w:numPr>
          <w:ilvl w:val="1"/>
          <w:numId w:val="16"/>
        </w:numPr>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TSPĮ fizinis sujungimas duomenų mainams:</w:t>
      </w:r>
    </w:p>
    <w:p w14:paraId="1D4543D1" w14:textId="77777777" w:rsidR="00EC103B" w:rsidRPr="009815E0" w:rsidRDefault="00EC103B" w:rsidP="005F67D5">
      <w:pPr>
        <w:pStyle w:val="NoSpacing"/>
        <w:numPr>
          <w:ilvl w:val="2"/>
          <w:numId w:val="16"/>
        </w:numPr>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 xml:space="preserve">su STO TSPĮ jungiama per </w:t>
      </w:r>
      <w:proofErr w:type="spellStart"/>
      <w:r w:rsidRPr="009815E0">
        <w:rPr>
          <w:rFonts w:ascii="Arial" w:hAnsi="Arial" w:cs="Arial"/>
          <w:bCs/>
          <w:color w:val="000000" w:themeColor="text1"/>
          <w:szCs w:val="22"/>
          <w:lang w:val="lt-LT"/>
        </w:rPr>
        <w:t>daugiamodes</w:t>
      </w:r>
      <w:proofErr w:type="spellEnd"/>
      <w:r w:rsidRPr="009815E0">
        <w:rPr>
          <w:rFonts w:ascii="Arial" w:hAnsi="Arial" w:cs="Arial"/>
          <w:bCs/>
          <w:color w:val="000000" w:themeColor="text1"/>
          <w:szCs w:val="22"/>
          <w:lang w:val="lt-LT"/>
        </w:rPr>
        <w:t xml:space="preserve"> šviesolaidines linijas, panaudojant šviesolaidinius skirstymo įrenginius ir šviesolaidinius/elektrinius keitiklius;</w:t>
      </w:r>
    </w:p>
    <w:p w14:paraId="05476BC4" w14:textId="77777777" w:rsidR="00EC103B" w:rsidRPr="009815E0" w:rsidRDefault="00EC103B" w:rsidP="005F67D5">
      <w:pPr>
        <w:pStyle w:val="NoSpacing"/>
        <w:numPr>
          <w:ilvl w:val="2"/>
          <w:numId w:val="16"/>
        </w:numPr>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 xml:space="preserve">su bendros paskirties (toliau - BP) ir  pastotės duomenų tinklo (toliau - PDT) komutatoriais ekranuotais (≥5 </w:t>
      </w:r>
      <w:proofErr w:type="spellStart"/>
      <w:r w:rsidRPr="009815E0">
        <w:rPr>
          <w:rFonts w:ascii="Arial" w:hAnsi="Arial" w:cs="Arial"/>
          <w:bCs/>
          <w:color w:val="000000" w:themeColor="text1"/>
          <w:szCs w:val="22"/>
          <w:lang w:val="lt-LT"/>
        </w:rPr>
        <w:t>cat</w:t>
      </w:r>
      <w:proofErr w:type="spellEnd"/>
      <w:r w:rsidRPr="009815E0">
        <w:rPr>
          <w:rFonts w:ascii="Arial" w:hAnsi="Arial" w:cs="Arial"/>
          <w:bCs/>
          <w:color w:val="000000" w:themeColor="text1"/>
          <w:szCs w:val="22"/>
          <w:lang w:val="lt-LT"/>
        </w:rPr>
        <w:t xml:space="preserve">)  lanksčiais jungiamaisiais kabeliais arba šviesolaidiniais </w:t>
      </w:r>
      <w:proofErr w:type="spellStart"/>
      <w:r w:rsidRPr="009815E0">
        <w:rPr>
          <w:rFonts w:ascii="Arial" w:hAnsi="Arial" w:cs="Arial"/>
          <w:bCs/>
          <w:color w:val="000000" w:themeColor="text1"/>
          <w:szCs w:val="22"/>
          <w:lang w:val="lt-LT"/>
        </w:rPr>
        <w:t>daugiamodžiais</w:t>
      </w:r>
      <w:proofErr w:type="spellEnd"/>
      <w:r w:rsidRPr="009815E0">
        <w:rPr>
          <w:rFonts w:ascii="Arial" w:hAnsi="Arial" w:cs="Arial"/>
          <w:bCs/>
          <w:color w:val="000000" w:themeColor="text1"/>
          <w:szCs w:val="22"/>
          <w:lang w:val="lt-LT"/>
        </w:rPr>
        <w:t xml:space="preserve"> jungiamaisiais kabeliais atitinkančiais IEC 11801  standarto reikalavimus ir pagamintais bei ištestuotais gamintojo turinčio įdiegtą  kokybės vadybos sistemą įvertintą sertifikatu ISO 9001 arba lygiaverčiu;</w:t>
      </w:r>
    </w:p>
    <w:p w14:paraId="1FFDF295" w14:textId="77777777" w:rsidR="00EC103B" w:rsidRPr="009815E0" w:rsidRDefault="00EC103B" w:rsidP="005F67D5">
      <w:pPr>
        <w:pStyle w:val="NoSpacing"/>
        <w:numPr>
          <w:ilvl w:val="2"/>
          <w:numId w:val="16"/>
        </w:numPr>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 xml:space="preserve">visi naudojami šviesolaidiniai kabeliai turi būti stiklo skaidulų; </w:t>
      </w:r>
    </w:p>
    <w:p w14:paraId="6C4FF054" w14:textId="00DF2450" w:rsidR="00EC103B" w:rsidRPr="000D34CA" w:rsidRDefault="00EC103B" w:rsidP="005F67D5">
      <w:pPr>
        <w:pStyle w:val="NoSpacing"/>
        <w:numPr>
          <w:ilvl w:val="2"/>
          <w:numId w:val="16"/>
        </w:numPr>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 xml:space="preserve">šviesolaidiniai - elektriniai keitikliai turi būti suprojektuoti pagal </w:t>
      </w:r>
      <w:bookmarkStart w:id="32" w:name="_Hlk178593147"/>
      <w:r w:rsidRPr="009815E0">
        <w:rPr>
          <w:rFonts w:ascii="Arial" w:hAnsi="Arial" w:cs="Arial"/>
          <w:bCs/>
          <w:color w:val="000000" w:themeColor="text1"/>
          <w:szCs w:val="22"/>
          <w:lang w:val="lt-LT"/>
        </w:rPr>
        <w:t>standartinius techninius reikalavimus šviesolaidiniams-elektriniams keitikliams</w:t>
      </w:r>
      <w:bookmarkEnd w:id="32"/>
      <w:r w:rsidRPr="009815E0">
        <w:rPr>
          <w:rFonts w:ascii="Arial" w:hAnsi="Arial" w:cs="Arial"/>
          <w:bCs/>
          <w:color w:val="000000" w:themeColor="text1"/>
          <w:szCs w:val="22"/>
          <w:lang w:val="lt-LT"/>
        </w:rPr>
        <w:t xml:space="preserve"> </w:t>
      </w:r>
      <w:r w:rsidRPr="000D34CA">
        <w:rPr>
          <w:rFonts w:ascii="Arial" w:hAnsi="Arial" w:cs="Arial"/>
          <w:color w:val="000000" w:themeColor="text1"/>
          <w:szCs w:val="22"/>
          <w:lang w:val="lt-LT"/>
        </w:rPr>
        <w:t>(</w:t>
      </w:r>
      <w:r w:rsidRPr="004B62FF">
        <w:rPr>
          <w:rFonts w:ascii="Arial" w:hAnsi="Arial" w:cs="Arial"/>
          <w:bCs/>
          <w:color w:val="000000" w:themeColor="text1"/>
          <w:szCs w:val="22"/>
          <w:lang w:val="lt-LT"/>
        </w:rPr>
        <w:t xml:space="preserve">žr. </w:t>
      </w:r>
      <w:r w:rsidRPr="004B62FF">
        <w:rPr>
          <w:rFonts w:ascii="Arial" w:hAnsi="Arial" w:cs="Arial"/>
          <w:bCs/>
          <w:noProof/>
          <w:color w:val="000000" w:themeColor="text1"/>
          <w:szCs w:val="22"/>
          <w:lang w:val="lt-LT"/>
        </w:rPr>
        <w:t>(</w:t>
      </w:r>
      <w:r w:rsidR="000D34CA" w:rsidRPr="004B62FF">
        <w:rPr>
          <w:rFonts w:ascii="Arial" w:hAnsi="Arial" w:cs="Arial"/>
          <w:bCs/>
          <w:noProof/>
          <w:color w:val="000000" w:themeColor="text1"/>
          <w:szCs w:val="22"/>
          <w:lang w:val="en-US"/>
        </w:rPr>
        <w:t>1</w:t>
      </w:r>
      <w:r w:rsidR="00C21BAB" w:rsidRPr="004B62FF">
        <w:rPr>
          <w:rFonts w:ascii="Arial" w:hAnsi="Arial" w:cs="Arial"/>
          <w:bCs/>
          <w:noProof/>
          <w:color w:val="000000" w:themeColor="text1"/>
          <w:szCs w:val="22"/>
          <w:lang w:val="en-US"/>
        </w:rPr>
        <w:t>7</w:t>
      </w:r>
      <w:r w:rsidRPr="004B62FF">
        <w:rPr>
          <w:rFonts w:ascii="Arial" w:hAnsi="Arial" w:cs="Arial"/>
          <w:bCs/>
          <w:noProof/>
          <w:color w:val="000000" w:themeColor="text1"/>
          <w:szCs w:val="22"/>
          <w:lang w:val="lt-LT"/>
        </w:rPr>
        <w:t>)</w:t>
      </w:r>
      <w:r w:rsidRPr="004B62FF">
        <w:rPr>
          <w:rFonts w:ascii="Arial" w:hAnsi="Arial" w:cs="Arial"/>
          <w:bCs/>
          <w:color w:val="000000" w:themeColor="text1"/>
          <w:szCs w:val="22"/>
          <w:lang w:val="lt-LT"/>
        </w:rPr>
        <w:t xml:space="preserve"> priedą</w:t>
      </w:r>
      <w:r w:rsidRPr="000D34CA">
        <w:rPr>
          <w:rFonts w:ascii="Arial" w:hAnsi="Arial" w:cs="Arial"/>
          <w:color w:val="000000" w:themeColor="text1"/>
          <w:szCs w:val="22"/>
          <w:lang w:val="lt-LT"/>
        </w:rPr>
        <w:t>)</w:t>
      </w:r>
      <w:r w:rsidRPr="000D34CA">
        <w:rPr>
          <w:rFonts w:ascii="Arial" w:hAnsi="Arial" w:cs="Arial"/>
          <w:bCs/>
          <w:color w:val="000000" w:themeColor="text1"/>
          <w:szCs w:val="22"/>
          <w:lang w:val="lt-LT"/>
        </w:rPr>
        <w:t>.</w:t>
      </w:r>
    </w:p>
    <w:p w14:paraId="51C3BB2E" w14:textId="77777777" w:rsidR="00EC103B" w:rsidRPr="009815E0" w:rsidRDefault="00EC103B" w:rsidP="005F67D5">
      <w:pPr>
        <w:pStyle w:val="NoSpacing"/>
        <w:numPr>
          <w:ilvl w:val="1"/>
          <w:numId w:val="16"/>
        </w:numPr>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 xml:space="preserve">Laiko sinchronizavimas: </w:t>
      </w:r>
    </w:p>
    <w:p w14:paraId="5CF0A681" w14:textId="77777777" w:rsidR="00EC103B" w:rsidRPr="009815E0" w:rsidRDefault="00EC103B" w:rsidP="005F67D5">
      <w:pPr>
        <w:pStyle w:val="NoSpacing"/>
        <w:numPr>
          <w:ilvl w:val="2"/>
          <w:numId w:val="16"/>
        </w:numPr>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pastotės įrenginių laiko sinchronizavimas vykdomas per pastotės laiko sinchronizavimo įrenginį (PLSĮ);</w:t>
      </w:r>
    </w:p>
    <w:p w14:paraId="1730980E" w14:textId="77777777" w:rsidR="00EC103B" w:rsidRPr="009815E0" w:rsidRDefault="00EC103B" w:rsidP="005F67D5">
      <w:pPr>
        <w:pStyle w:val="NoSpacing"/>
        <w:numPr>
          <w:ilvl w:val="2"/>
          <w:numId w:val="16"/>
        </w:numPr>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PLSĮ turi būti projektuojamas ir atitikti reikalavimus:</w:t>
      </w:r>
    </w:p>
    <w:p w14:paraId="3E4607DC" w14:textId="3B979AC6" w:rsidR="00EC103B" w:rsidRPr="000D34CA" w:rsidRDefault="00EC103B" w:rsidP="005F67D5">
      <w:pPr>
        <w:pStyle w:val="NoSpacing"/>
        <w:numPr>
          <w:ilvl w:val="3"/>
          <w:numId w:val="16"/>
        </w:numPr>
        <w:tabs>
          <w:tab w:val="left" w:pos="993"/>
        </w:tabs>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 xml:space="preserve">tipinius reikalavimus pastotės laiko sinchronizavimo įrangos projektavimui </w:t>
      </w:r>
      <w:r w:rsidRPr="000D34CA">
        <w:rPr>
          <w:rFonts w:ascii="Arial" w:hAnsi="Arial" w:cs="Arial"/>
          <w:bCs/>
          <w:color w:val="000000" w:themeColor="text1"/>
          <w:szCs w:val="22"/>
          <w:lang w:val="lt-LT"/>
        </w:rPr>
        <w:t>(</w:t>
      </w:r>
      <w:r w:rsidRPr="004B62FF">
        <w:rPr>
          <w:rFonts w:ascii="Arial" w:hAnsi="Arial" w:cs="Arial"/>
          <w:bCs/>
          <w:color w:val="000000" w:themeColor="text1"/>
          <w:szCs w:val="22"/>
          <w:lang w:val="lt-LT"/>
        </w:rPr>
        <w:t xml:space="preserve">žr. </w:t>
      </w:r>
      <w:r w:rsidRPr="004B62FF">
        <w:rPr>
          <w:rFonts w:ascii="Arial" w:hAnsi="Arial" w:cs="Arial"/>
          <w:bCs/>
          <w:noProof/>
          <w:color w:val="000000" w:themeColor="text1"/>
          <w:szCs w:val="22"/>
          <w:lang w:val="lt-LT"/>
        </w:rPr>
        <w:t>(</w:t>
      </w:r>
      <w:r w:rsidR="000D34CA" w:rsidRPr="004B62FF">
        <w:rPr>
          <w:rFonts w:ascii="Arial" w:hAnsi="Arial" w:cs="Arial"/>
          <w:bCs/>
          <w:noProof/>
          <w:color w:val="000000" w:themeColor="text1"/>
          <w:szCs w:val="22"/>
          <w:lang w:val="lt-LT"/>
        </w:rPr>
        <w:t>1</w:t>
      </w:r>
      <w:r w:rsidR="00C21BAB" w:rsidRPr="004B62FF">
        <w:rPr>
          <w:rFonts w:ascii="Arial" w:hAnsi="Arial" w:cs="Arial"/>
          <w:bCs/>
          <w:noProof/>
          <w:color w:val="000000" w:themeColor="text1"/>
          <w:szCs w:val="22"/>
          <w:lang w:val="lt-LT"/>
        </w:rPr>
        <w:t>8</w:t>
      </w:r>
      <w:r w:rsidRPr="004B62FF">
        <w:rPr>
          <w:rFonts w:ascii="Arial" w:hAnsi="Arial" w:cs="Arial"/>
          <w:bCs/>
          <w:noProof/>
          <w:color w:val="000000" w:themeColor="text1"/>
          <w:szCs w:val="22"/>
          <w:lang w:val="lt-LT"/>
        </w:rPr>
        <w:t>)</w:t>
      </w:r>
      <w:r w:rsidRPr="004B62FF">
        <w:rPr>
          <w:rFonts w:ascii="Arial" w:hAnsi="Arial" w:cs="Arial"/>
          <w:bCs/>
          <w:color w:val="000000" w:themeColor="text1"/>
          <w:szCs w:val="22"/>
          <w:lang w:val="lt-LT"/>
        </w:rPr>
        <w:t xml:space="preserve"> priedą</w:t>
      </w:r>
      <w:r w:rsidRPr="000D34CA">
        <w:rPr>
          <w:rFonts w:ascii="Arial" w:hAnsi="Arial" w:cs="Arial"/>
          <w:bCs/>
          <w:color w:val="000000" w:themeColor="text1"/>
          <w:szCs w:val="22"/>
          <w:lang w:val="lt-LT"/>
        </w:rPr>
        <w:t>);</w:t>
      </w:r>
    </w:p>
    <w:p w14:paraId="1FA8544C" w14:textId="0EF9F57E" w:rsidR="00EC103B" w:rsidRPr="009815E0" w:rsidRDefault="00EC103B" w:rsidP="005F67D5">
      <w:pPr>
        <w:pStyle w:val="NoSpacing"/>
        <w:numPr>
          <w:ilvl w:val="3"/>
          <w:numId w:val="16"/>
        </w:numPr>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 xml:space="preserve">perdavimo tinklo transformatorių pastočių ir skirstyklų įrangos nuotolinio valdymo reikalavimų </w:t>
      </w:r>
      <w:r w:rsidRPr="009815E0">
        <w:rPr>
          <w:rFonts w:ascii="Arial" w:hAnsi="Arial" w:cs="Arial"/>
          <w:color w:val="000000" w:themeColor="text1"/>
          <w:szCs w:val="22"/>
          <w:lang w:val="lt-LT"/>
        </w:rPr>
        <w:t xml:space="preserve">aprašo pagrindinius reikalavimus </w:t>
      </w:r>
      <w:proofErr w:type="spellStart"/>
      <w:r w:rsidRPr="009815E0">
        <w:rPr>
          <w:rFonts w:ascii="Arial" w:hAnsi="Arial" w:cs="Arial"/>
          <w:color w:val="000000" w:themeColor="text1"/>
          <w:szCs w:val="22"/>
          <w:lang w:val="lt-LT"/>
        </w:rPr>
        <w:t>teleinformacijos</w:t>
      </w:r>
      <w:proofErr w:type="spellEnd"/>
      <w:r w:rsidRPr="009815E0">
        <w:rPr>
          <w:rFonts w:ascii="Arial" w:hAnsi="Arial" w:cs="Arial"/>
          <w:color w:val="000000" w:themeColor="text1"/>
          <w:szCs w:val="22"/>
          <w:lang w:val="lt-LT"/>
        </w:rPr>
        <w:t xml:space="preserve"> surinkimui ir perdavimui bei kitus aprašo </w:t>
      </w:r>
      <w:r w:rsidRPr="00112AC8">
        <w:rPr>
          <w:rFonts w:ascii="Arial" w:hAnsi="Arial" w:cs="Arial"/>
          <w:color w:val="000000" w:themeColor="text1"/>
          <w:szCs w:val="22"/>
          <w:lang w:val="lt-LT"/>
        </w:rPr>
        <w:t>priedus</w:t>
      </w:r>
      <w:r w:rsidRPr="00112AC8">
        <w:rPr>
          <w:rFonts w:ascii="Arial" w:hAnsi="Arial" w:cs="Arial"/>
          <w:bCs/>
          <w:color w:val="000000" w:themeColor="text1"/>
          <w:szCs w:val="22"/>
          <w:lang w:val="lt-LT"/>
        </w:rPr>
        <w:t xml:space="preserve">  </w:t>
      </w:r>
      <w:r w:rsidRPr="00112AC8">
        <w:rPr>
          <w:rFonts w:ascii="Arial" w:hAnsi="Arial" w:cs="Arial"/>
          <w:color w:val="000000" w:themeColor="text1"/>
          <w:szCs w:val="22"/>
          <w:lang w:val="lt-LT"/>
        </w:rPr>
        <w:t>(</w:t>
      </w:r>
      <w:r w:rsidRPr="004B62FF">
        <w:rPr>
          <w:rFonts w:ascii="Arial" w:hAnsi="Arial" w:cs="Arial"/>
          <w:bCs/>
          <w:color w:val="000000" w:themeColor="text1"/>
          <w:szCs w:val="22"/>
          <w:lang w:val="lt-LT"/>
        </w:rPr>
        <w:t xml:space="preserve">žr. </w:t>
      </w:r>
      <w:r w:rsidR="00112AC8" w:rsidRPr="004B62FF">
        <w:rPr>
          <w:rFonts w:ascii="Arial" w:hAnsi="Arial" w:cs="Arial"/>
          <w:bCs/>
          <w:noProof/>
          <w:color w:val="000000" w:themeColor="text1"/>
          <w:szCs w:val="22"/>
          <w:lang w:val="lt-LT"/>
        </w:rPr>
        <w:t>(13)</w:t>
      </w:r>
      <w:r w:rsidRPr="004B62FF">
        <w:rPr>
          <w:rFonts w:ascii="Arial" w:hAnsi="Arial" w:cs="Arial"/>
          <w:bCs/>
          <w:color w:val="000000" w:themeColor="text1"/>
          <w:szCs w:val="22"/>
          <w:lang w:val="lt-LT"/>
        </w:rPr>
        <w:t xml:space="preserve"> priedą</w:t>
      </w:r>
      <w:r w:rsidRPr="00112AC8">
        <w:rPr>
          <w:rFonts w:ascii="Arial" w:hAnsi="Arial" w:cs="Arial"/>
          <w:color w:val="000000" w:themeColor="text1"/>
          <w:szCs w:val="22"/>
          <w:lang w:val="lt-LT"/>
        </w:rPr>
        <w:t>).</w:t>
      </w:r>
    </w:p>
    <w:p w14:paraId="17B6A521" w14:textId="77777777" w:rsidR="00EC103B" w:rsidRPr="009815E0" w:rsidRDefault="00EC103B" w:rsidP="005F67D5">
      <w:pPr>
        <w:pStyle w:val="NoSpacing"/>
        <w:numPr>
          <w:ilvl w:val="1"/>
          <w:numId w:val="16"/>
        </w:numPr>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 xml:space="preserve">Visa tiekiama įranga turi būti nauja, gamintojo pilnai sukomplektuota ir ištestuota, suderinama tarpusavyje ir su kitais pastotės įrenginiais bei pritaikyta darbui transformatorių pastotėse ir skirstyklose. </w:t>
      </w:r>
    </w:p>
    <w:p w14:paraId="54E99B55" w14:textId="5291616B" w:rsidR="00EC103B" w:rsidRPr="00E358DF" w:rsidRDefault="00EC103B" w:rsidP="005F67D5">
      <w:pPr>
        <w:pStyle w:val="NoSpacing"/>
        <w:numPr>
          <w:ilvl w:val="1"/>
          <w:numId w:val="16"/>
        </w:numPr>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 xml:space="preserve">Įrenginių maitinamas projektuojamas nuo nuolatinės srovės savų reikmių skydo (toliau - NSSRS) pagal reikalavimus įrangos </w:t>
      </w:r>
      <w:r w:rsidRPr="006050B4">
        <w:rPr>
          <w:rFonts w:ascii="Arial" w:hAnsi="Arial" w:cs="Arial"/>
          <w:bCs/>
          <w:color w:val="000000" w:themeColor="text1"/>
          <w:szCs w:val="22"/>
          <w:lang w:val="lt-LT"/>
        </w:rPr>
        <w:t xml:space="preserve">maitinimui </w:t>
      </w:r>
      <w:r w:rsidRPr="006050B4">
        <w:rPr>
          <w:rFonts w:ascii="Arial" w:hAnsi="Arial" w:cs="Arial"/>
          <w:color w:val="000000" w:themeColor="text1"/>
          <w:szCs w:val="22"/>
          <w:lang w:val="lt-LT"/>
        </w:rPr>
        <w:t>(</w:t>
      </w:r>
      <w:r w:rsidRPr="004B62FF">
        <w:rPr>
          <w:rFonts w:ascii="Arial" w:hAnsi="Arial" w:cs="Arial"/>
          <w:bCs/>
          <w:color w:val="000000" w:themeColor="text1"/>
          <w:szCs w:val="22"/>
          <w:lang w:val="lt-LT"/>
        </w:rPr>
        <w:t xml:space="preserve">žr. </w:t>
      </w:r>
      <w:r w:rsidR="006050B4" w:rsidRPr="004B62FF">
        <w:rPr>
          <w:rFonts w:ascii="Arial" w:hAnsi="Arial" w:cs="Arial"/>
          <w:bCs/>
          <w:noProof/>
          <w:color w:val="000000" w:themeColor="text1"/>
          <w:szCs w:val="22"/>
          <w:lang w:val="lt-LT"/>
        </w:rPr>
        <w:t>(19)</w:t>
      </w:r>
      <w:r w:rsidRPr="004B62FF">
        <w:rPr>
          <w:rFonts w:ascii="Arial" w:hAnsi="Arial" w:cs="Arial"/>
          <w:bCs/>
          <w:color w:val="000000" w:themeColor="text1"/>
          <w:szCs w:val="22"/>
          <w:lang w:val="lt-LT"/>
        </w:rPr>
        <w:t xml:space="preserve"> priedą</w:t>
      </w:r>
      <w:r w:rsidRPr="006050B4">
        <w:rPr>
          <w:rFonts w:ascii="Arial" w:hAnsi="Arial" w:cs="Arial"/>
          <w:color w:val="000000" w:themeColor="text1"/>
          <w:szCs w:val="22"/>
          <w:lang w:val="lt-LT"/>
        </w:rPr>
        <w:t>).</w:t>
      </w:r>
    </w:p>
    <w:p w14:paraId="24B104B4" w14:textId="3F8B4EBA" w:rsidR="00E358DF" w:rsidRPr="009815E0" w:rsidRDefault="00E358DF" w:rsidP="005F67D5">
      <w:pPr>
        <w:pStyle w:val="NoSpacing"/>
        <w:numPr>
          <w:ilvl w:val="1"/>
          <w:numId w:val="16"/>
        </w:numPr>
        <w:ind w:left="851" w:hanging="567"/>
        <w:rPr>
          <w:rFonts w:ascii="Arial" w:hAnsi="Arial" w:cs="Arial"/>
          <w:bCs/>
          <w:color w:val="000000" w:themeColor="text1"/>
          <w:szCs w:val="22"/>
          <w:lang w:val="lt-LT"/>
        </w:rPr>
      </w:pPr>
      <w:r>
        <w:rPr>
          <w:rFonts w:ascii="Arial" w:hAnsi="Arial" w:cs="Arial"/>
          <w:color w:val="000000" w:themeColor="text1"/>
          <w:szCs w:val="22"/>
          <w:lang w:val="lt-LT"/>
        </w:rPr>
        <w:t xml:space="preserve">Esamą </w:t>
      </w:r>
      <w:proofErr w:type="spellStart"/>
      <w:r>
        <w:rPr>
          <w:rFonts w:ascii="Arial" w:hAnsi="Arial" w:cs="Arial"/>
          <w:color w:val="000000" w:themeColor="text1"/>
          <w:szCs w:val="22"/>
          <w:lang w:val="lt-LT"/>
        </w:rPr>
        <w:t>telesignalizaciją</w:t>
      </w:r>
      <w:proofErr w:type="spellEnd"/>
      <w:r>
        <w:rPr>
          <w:rFonts w:ascii="Arial" w:hAnsi="Arial" w:cs="Arial"/>
          <w:color w:val="000000" w:themeColor="text1"/>
          <w:szCs w:val="22"/>
          <w:lang w:val="lt-LT"/>
        </w:rPr>
        <w:t>, surenkamą per binarinius įėjimus, perkelti į RAA apimtis.</w:t>
      </w:r>
    </w:p>
    <w:p w14:paraId="20F8FC80" w14:textId="77777777" w:rsidR="00EC103B" w:rsidRPr="009815E0" w:rsidRDefault="00EC103B" w:rsidP="005F67D5">
      <w:pPr>
        <w:pStyle w:val="NoSpacing"/>
        <w:numPr>
          <w:ilvl w:val="1"/>
          <w:numId w:val="16"/>
        </w:numPr>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Įrenginių montavimas - demontavimas:</w:t>
      </w:r>
    </w:p>
    <w:p w14:paraId="0AFB6E34" w14:textId="1DB33F8D" w:rsidR="00EC103B" w:rsidRPr="009815E0" w:rsidRDefault="00EC103B" w:rsidP="005F67D5">
      <w:pPr>
        <w:pStyle w:val="NoSpacing"/>
        <w:numPr>
          <w:ilvl w:val="2"/>
          <w:numId w:val="16"/>
        </w:numPr>
        <w:tabs>
          <w:tab w:val="left" w:pos="993"/>
        </w:tabs>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 xml:space="preserve">įrenginiai (TSPĮ, PLSĮ ir kita komplektuojama įranga) turi būti sumontuota </w:t>
      </w:r>
      <w:r w:rsidR="00CD57A6">
        <w:rPr>
          <w:rFonts w:ascii="Arial" w:hAnsi="Arial" w:cs="Arial"/>
          <w:bCs/>
          <w:color w:val="000000" w:themeColor="text1"/>
          <w:szCs w:val="22"/>
          <w:lang w:val="lt-LT"/>
        </w:rPr>
        <w:t xml:space="preserve">naujai projektuojamoje </w:t>
      </w:r>
      <w:r w:rsidRPr="009815E0">
        <w:rPr>
          <w:rFonts w:ascii="Arial" w:hAnsi="Arial" w:cs="Arial"/>
          <w:bCs/>
          <w:color w:val="000000" w:themeColor="text1"/>
          <w:szCs w:val="22"/>
          <w:lang w:val="lt-LT"/>
        </w:rPr>
        <w:t>atskiroje spintoje, pagal EĮĮBT reikalavimus užtikrinant įrangos gamintojo numatytą montavimo būdą ir reikiamas eksploatacines sąlygas;</w:t>
      </w:r>
    </w:p>
    <w:p w14:paraId="6ABF811A" w14:textId="77777777" w:rsidR="00EC103B" w:rsidRPr="009815E0" w:rsidRDefault="00EC103B" w:rsidP="005F67D5">
      <w:pPr>
        <w:pStyle w:val="NoSpacing"/>
        <w:numPr>
          <w:ilvl w:val="2"/>
          <w:numId w:val="16"/>
        </w:numPr>
        <w:tabs>
          <w:tab w:val="left" w:pos="993"/>
        </w:tabs>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lastRenderedPageBreak/>
        <w:t>įranga aptarnaujama iš dviejų pusių, turi būti sumontuota pasukamam spintos rėme arba dvipusio aptarnavimo spintoje užtikrinant priėjimą prie įrangos iš abiejų pusių;</w:t>
      </w:r>
    </w:p>
    <w:p w14:paraId="4FC8B5D6" w14:textId="76B7C16F" w:rsidR="00EC103B" w:rsidRPr="006050B4" w:rsidRDefault="00EC103B" w:rsidP="005F67D5">
      <w:pPr>
        <w:pStyle w:val="NoSpacing"/>
        <w:numPr>
          <w:ilvl w:val="2"/>
          <w:numId w:val="16"/>
        </w:numPr>
        <w:tabs>
          <w:tab w:val="left" w:pos="993"/>
        </w:tabs>
        <w:ind w:left="851" w:hanging="567"/>
        <w:rPr>
          <w:rFonts w:ascii="Arial" w:hAnsi="Arial" w:cs="Arial"/>
          <w:bCs/>
          <w:color w:val="000000" w:themeColor="text1"/>
          <w:szCs w:val="22"/>
          <w:lang w:val="lt-LT"/>
        </w:rPr>
      </w:pPr>
      <w:r w:rsidRPr="00806516">
        <w:rPr>
          <w:rFonts w:ascii="Arial" w:hAnsi="Arial" w:cs="Arial"/>
          <w:bCs/>
          <w:color w:val="000000" w:themeColor="text1"/>
          <w:szCs w:val="22"/>
          <w:lang w:val="pt-PT"/>
        </w:rPr>
        <w:t xml:space="preserve">spinta turi atitikti standartinius techninius reikalavimus telekomunikacijų vidaus spintoms </w:t>
      </w:r>
      <w:r w:rsidRPr="006050B4">
        <w:rPr>
          <w:rFonts w:ascii="Arial" w:hAnsi="Arial" w:cs="Arial"/>
          <w:bCs/>
          <w:color w:val="000000" w:themeColor="text1"/>
          <w:szCs w:val="22"/>
          <w:lang w:val="lt-LT"/>
        </w:rPr>
        <w:t>(</w:t>
      </w:r>
      <w:r w:rsidRPr="004B62FF">
        <w:rPr>
          <w:rFonts w:ascii="Arial" w:hAnsi="Arial" w:cs="Arial"/>
          <w:bCs/>
          <w:color w:val="000000" w:themeColor="text1"/>
          <w:szCs w:val="22"/>
          <w:lang w:val="lt-LT"/>
        </w:rPr>
        <w:t xml:space="preserve">žr. </w:t>
      </w:r>
      <w:r w:rsidR="006050B4" w:rsidRPr="004B62FF">
        <w:rPr>
          <w:rFonts w:ascii="Arial" w:hAnsi="Arial" w:cs="Arial"/>
          <w:bCs/>
          <w:noProof/>
          <w:color w:val="000000" w:themeColor="text1"/>
          <w:szCs w:val="22"/>
          <w:lang w:val="lt-LT"/>
        </w:rPr>
        <w:t>(20)</w:t>
      </w:r>
      <w:r w:rsidRPr="004B62FF">
        <w:rPr>
          <w:rFonts w:ascii="Arial" w:hAnsi="Arial" w:cs="Arial"/>
          <w:bCs/>
          <w:color w:val="000000" w:themeColor="text1"/>
          <w:szCs w:val="22"/>
          <w:lang w:val="lt-LT"/>
        </w:rPr>
        <w:t xml:space="preserve"> priedą</w:t>
      </w:r>
      <w:r w:rsidRPr="006050B4">
        <w:rPr>
          <w:rFonts w:ascii="Arial" w:hAnsi="Arial" w:cs="Arial"/>
          <w:color w:val="000000" w:themeColor="text1"/>
          <w:szCs w:val="22"/>
          <w:lang w:val="lt-LT"/>
        </w:rPr>
        <w:t>);</w:t>
      </w:r>
    </w:p>
    <w:p w14:paraId="61F4A217" w14:textId="38694DE0" w:rsidR="00EC103B" w:rsidRPr="00806516" w:rsidRDefault="00EC103B" w:rsidP="005F67D5">
      <w:pPr>
        <w:pStyle w:val="NoSpacing"/>
        <w:numPr>
          <w:ilvl w:val="2"/>
          <w:numId w:val="16"/>
        </w:numPr>
        <w:tabs>
          <w:tab w:val="left" w:pos="993"/>
        </w:tabs>
        <w:ind w:left="851" w:hanging="567"/>
        <w:rPr>
          <w:rFonts w:ascii="Arial" w:hAnsi="Arial" w:cs="Arial"/>
          <w:bCs/>
          <w:szCs w:val="22"/>
          <w:lang w:val="lt-LT"/>
        </w:rPr>
      </w:pPr>
      <w:bookmarkStart w:id="33" w:name="_Hlk2151078"/>
      <w:r w:rsidRPr="00806516">
        <w:rPr>
          <w:rFonts w:ascii="Arial" w:hAnsi="Arial" w:cs="Arial"/>
          <w:bCs/>
          <w:szCs w:val="22"/>
          <w:lang w:val="lt-LT"/>
        </w:rPr>
        <w:t xml:space="preserve">esamą TSPĮ </w:t>
      </w:r>
      <w:r w:rsidR="00CD57A6" w:rsidRPr="00806516">
        <w:rPr>
          <w:rFonts w:ascii="Arial" w:hAnsi="Arial" w:cs="Arial"/>
          <w:bCs/>
          <w:szCs w:val="22"/>
          <w:lang w:val="lt-LT"/>
        </w:rPr>
        <w:t xml:space="preserve">su spinta </w:t>
      </w:r>
      <w:r w:rsidR="001C2022" w:rsidRPr="00806516">
        <w:rPr>
          <w:rFonts w:ascii="Arial" w:hAnsi="Arial" w:cs="Arial"/>
          <w:bCs/>
          <w:szCs w:val="22"/>
          <w:lang w:val="lt-LT"/>
        </w:rPr>
        <w:t>iš</w:t>
      </w:r>
      <w:r w:rsidRPr="00806516">
        <w:rPr>
          <w:rFonts w:ascii="Arial" w:hAnsi="Arial" w:cs="Arial"/>
          <w:bCs/>
          <w:szCs w:val="22"/>
          <w:lang w:val="lt-LT"/>
        </w:rPr>
        <w:t>montuoti ir pristatyti į PSO sandėlį (pristatymo vieta suderinama su PSO).</w:t>
      </w:r>
    </w:p>
    <w:p w14:paraId="100339C0" w14:textId="52F3A997" w:rsidR="0098531F" w:rsidRPr="00806516" w:rsidRDefault="0098531F" w:rsidP="005F67D5">
      <w:pPr>
        <w:pStyle w:val="NoSpacing"/>
        <w:numPr>
          <w:ilvl w:val="2"/>
          <w:numId w:val="16"/>
        </w:numPr>
        <w:tabs>
          <w:tab w:val="left" w:pos="993"/>
        </w:tabs>
        <w:ind w:left="851" w:hanging="567"/>
        <w:rPr>
          <w:rFonts w:ascii="Arial" w:hAnsi="Arial" w:cs="Arial"/>
          <w:bCs/>
          <w:szCs w:val="22"/>
          <w:lang w:val="lt-LT"/>
        </w:rPr>
      </w:pPr>
      <w:r w:rsidRPr="00806516">
        <w:rPr>
          <w:rFonts w:ascii="Arial" w:hAnsi="Arial" w:cs="Arial"/>
          <w:bCs/>
          <w:szCs w:val="22"/>
          <w:lang w:val="lt-LT"/>
        </w:rPr>
        <w:t xml:space="preserve">Skaidulų paskirstymo įrenginius ODF-2, ODF-6  pakeisti naujais įrenginiais.  </w:t>
      </w:r>
    </w:p>
    <w:bookmarkEnd w:id="33"/>
    <w:p w14:paraId="00FB33E9" w14:textId="77777777" w:rsidR="00EC103B" w:rsidRPr="009815E0" w:rsidRDefault="00EC103B" w:rsidP="005F67D5">
      <w:pPr>
        <w:pStyle w:val="NoSpacing"/>
        <w:numPr>
          <w:ilvl w:val="1"/>
          <w:numId w:val="16"/>
        </w:numPr>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Testavimas ir bandymai:</w:t>
      </w:r>
    </w:p>
    <w:p w14:paraId="4003262B" w14:textId="77777777" w:rsidR="00EC103B" w:rsidRPr="009815E0" w:rsidRDefault="00EC103B" w:rsidP="005F67D5">
      <w:pPr>
        <w:pStyle w:val="NoSpacing"/>
        <w:numPr>
          <w:ilvl w:val="2"/>
          <w:numId w:val="16"/>
        </w:numPr>
        <w:tabs>
          <w:tab w:val="left" w:pos="993"/>
        </w:tabs>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 xml:space="preserve">TSPĮ ir PLSĮ gamykliniai bandymai (angl. </w:t>
      </w:r>
      <w:proofErr w:type="spellStart"/>
      <w:r w:rsidRPr="009815E0">
        <w:rPr>
          <w:rFonts w:ascii="Arial" w:hAnsi="Arial" w:cs="Arial"/>
          <w:bCs/>
          <w:color w:val="000000" w:themeColor="text1"/>
          <w:szCs w:val="22"/>
          <w:lang w:val="lt-LT"/>
        </w:rPr>
        <w:t>factory</w:t>
      </w:r>
      <w:proofErr w:type="spellEnd"/>
      <w:r w:rsidRPr="009815E0">
        <w:rPr>
          <w:rFonts w:ascii="Arial" w:hAnsi="Arial" w:cs="Arial"/>
          <w:bCs/>
          <w:color w:val="000000" w:themeColor="text1"/>
          <w:szCs w:val="22"/>
          <w:lang w:val="lt-LT"/>
        </w:rPr>
        <w:t xml:space="preserve"> </w:t>
      </w:r>
      <w:proofErr w:type="spellStart"/>
      <w:r w:rsidRPr="009815E0">
        <w:rPr>
          <w:rFonts w:ascii="Arial" w:hAnsi="Arial" w:cs="Arial"/>
          <w:bCs/>
          <w:color w:val="000000" w:themeColor="text1"/>
          <w:szCs w:val="22"/>
          <w:lang w:val="lt-LT"/>
        </w:rPr>
        <w:t>acceptance</w:t>
      </w:r>
      <w:proofErr w:type="spellEnd"/>
      <w:r w:rsidRPr="009815E0">
        <w:rPr>
          <w:rFonts w:ascii="Arial" w:hAnsi="Arial" w:cs="Arial"/>
          <w:bCs/>
          <w:color w:val="000000" w:themeColor="text1"/>
          <w:szCs w:val="22"/>
          <w:lang w:val="lt-LT"/>
        </w:rPr>
        <w:t xml:space="preserve"> </w:t>
      </w:r>
      <w:proofErr w:type="spellStart"/>
      <w:r w:rsidRPr="009815E0">
        <w:rPr>
          <w:rFonts w:ascii="Arial" w:hAnsi="Arial" w:cs="Arial"/>
          <w:bCs/>
          <w:color w:val="000000" w:themeColor="text1"/>
          <w:szCs w:val="22"/>
          <w:lang w:val="lt-LT"/>
        </w:rPr>
        <w:t>test</w:t>
      </w:r>
      <w:proofErr w:type="spellEnd"/>
      <w:r w:rsidRPr="009815E0">
        <w:rPr>
          <w:rFonts w:ascii="Arial" w:hAnsi="Arial" w:cs="Arial"/>
          <w:bCs/>
          <w:color w:val="000000" w:themeColor="text1"/>
          <w:szCs w:val="22"/>
          <w:lang w:val="lt-LT"/>
        </w:rPr>
        <w:t xml:space="preserve"> - FAT) turi būti atlikti pagal iš anksto suderintą programą, PSO atstovams dalyvaujant juose ir pateikiant bandymų protokolą;</w:t>
      </w:r>
    </w:p>
    <w:p w14:paraId="53DC2620" w14:textId="77777777" w:rsidR="00EC103B" w:rsidRPr="009815E0" w:rsidRDefault="00EC103B" w:rsidP="005F67D5">
      <w:pPr>
        <w:pStyle w:val="NoSpacing"/>
        <w:numPr>
          <w:ilvl w:val="2"/>
          <w:numId w:val="16"/>
        </w:numPr>
        <w:tabs>
          <w:tab w:val="left" w:pos="993"/>
        </w:tabs>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 xml:space="preserve">TSPĮ duomenų mainų testavimas (angl. </w:t>
      </w:r>
      <w:proofErr w:type="spellStart"/>
      <w:r w:rsidRPr="009815E0">
        <w:rPr>
          <w:rFonts w:ascii="Arial" w:hAnsi="Arial" w:cs="Arial"/>
          <w:bCs/>
          <w:color w:val="000000" w:themeColor="text1"/>
          <w:szCs w:val="22"/>
          <w:lang w:val="lt-LT"/>
        </w:rPr>
        <w:t>site</w:t>
      </w:r>
      <w:proofErr w:type="spellEnd"/>
      <w:r w:rsidRPr="009815E0">
        <w:rPr>
          <w:rFonts w:ascii="Arial" w:hAnsi="Arial" w:cs="Arial"/>
          <w:bCs/>
          <w:color w:val="000000" w:themeColor="text1"/>
          <w:szCs w:val="22"/>
          <w:lang w:val="lt-LT"/>
        </w:rPr>
        <w:t xml:space="preserve"> </w:t>
      </w:r>
      <w:proofErr w:type="spellStart"/>
      <w:r w:rsidRPr="009815E0">
        <w:rPr>
          <w:rFonts w:ascii="Arial" w:hAnsi="Arial" w:cs="Arial"/>
          <w:bCs/>
          <w:color w:val="000000" w:themeColor="text1"/>
          <w:szCs w:val="22"/>
          <w:lang w:val="lt-LT"/>
        </w:rPr>
        <w:t>acceptance</w:t>
      </w:r>
      <w:proofErr w:type="spellEnd"/>
      <w:r w:rsidRPr="009815E0">
        <w:rPr>
          <w:rFonts w:ascii="Arial" w:hAnsi="Arial" w:cs="Arial"/>
          <w:bCs/>
          <w:color w:val="000000" w:themeColor="text1"/>
          <w:szCs w:val="22"/>
          <w:lang w:val="lt-LT"/>
        </w:rPr>
        <w:t xml:space="preserve">  </w:t>
      </w:r>
      <w:proofErr w:type="spellStart"/>
      <w:r w:rsidRPr="009815E0">
        <w:rPr>
          <w:rFonts w:ascii="Arial" w:hAnsi="Arial" w:cs="Arial"/>
          <w:bCs/>
          <w:color w:val="000000" w:themeColor="text1"/>
          <w:szCs w:val="22"/>
          <w:lang w:val="lt-LT"/>
        </w:rPr>
        <w:t>test</w:t>
      </w:r>
      <w:proofErr w:type="spellEnd"/>
      <w:r w:rsidRPr="009815E0">
        <w:rPr>
          <w:rFonts w:ascii="Arial" w:hAnsi="Arial" w:cs="Arial"/>
          <w:bCs/>
          <w:color w:val="000000" w:themeColor="text1"/>
          <w:szCs w:val="22"/>
          <w:lang w:val="lt-LT"/>
        </w:rPr>
        <w:t xml:space="preserve"> -  SAT) įdiegus įrangą objekte pagal projektą, pateikiant  testavimo protokolą.</w:t>
      </w:r>
    </w:p>
    <w:p w14:paraId="3FAF6B26" w14:textId="77777777" w:rsidR="00EC103B" w:rsidRPr="009815E0" w:rsidRDefault="00EC103B" w:rsidP="005F67D5">
      <w:pPr>
        <w:pStyle w:val="NoSpacing"/>
        <w:numPr>
          <w:ilvl w:val="1"/>
          <w:numId w:val="16"/>
        </w:numPr>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Įranga turi būti komplektuojama:</w:t>
      </w:r>
    </w:p>
    <w:p w14:paraId="47AE5C42" w14:textId="77777777" w:rsidR="00EC103B" w:rsidRPr="009815E0" w:rsidRDefault="00EC103B" w:rsidP="005F67D5">
      <w:pPr>
        <w:pStyle w:val="NoSpacing"/>
        <w:numPr>
          <w:ilvl w:val="2"/>
          <w:numId w:val="16"/>
        </w:numPr>
        <w:tabs>
          <w:tab w:val="left" w:pos="993"/>
        </w:tabs>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 xml:space="preserve">su programine įranga konfigūravimui, funkcijų vykdymui  ir licencijomis; </w:t>
      </w:r>
    </w:p>
    <w:p w14:paraId="07162673" w14:textId="77777777" w:rsidR="00EC103B" w:rsidRPr="009815E0" w:rsidRDefault="00EC103B" w:rsidP="005F67D5">
      <w:pPr>
        <w:pStyle w:val="NoSpacing"/>
        <w:numPr>
          <w:ilvl w:val="2"/>
          <w:numId w:val="16"/>
        </w:numPr>
        <w:tabs>
          <w:tab w:val="left" w:pos="993"/>
        </w:tabs>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 xml:space="preserve">su aparatinės ir programinės įrangos techniniais aprašymais; </w:t>
      </w:r>
    </w:p>
    <w:p w14:paraId="77CDAE6A" w14:textId="77777777" w:rsidR="00EC103B" w:rsidRPr="009815E0" w:rsidRDefault="00EC103B" w:rsidP="005F67D5">
      <w:pPr>
        <w:pStyle w:val="NoSpacing"/>
        <w:numPr>
          <w:ilvl w:val="2"/>
          <w:numId w:val="16"/>
        </w:numPr>
        <w:tabs>
          <w:tab w:val="left" w:pos="993"/>
        </w:tabs>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su duomenų mainų protokolų atitikimų dokumentais.</w:t>
      </w:r>
    </w:p>
    <w:p w14:paraId="28A911E5" w14:textId="4EA0CA5F" w:rsidR="00EC103B" w:rsidRPr="009815E0" w:rsidRDefault="00EC103B" w:rsidP="005F67D5">
      <w:pPr>
        <w:pStyle w:val="NoSpacing"/>
        <w:numPr>
          <w:ilvl w:val="1"/>
          <w:numId w:val="16"/>
        </w:numPr>
        <w:ind w:left="851" w:hanging="567"/>
        <w:rPr>
          <w:rFonts w:ascii="Arial" w:hAnsi="Arial" w:cs="Arial"/>
          <w:bCs/>
          <w:color w:val="000000" w:themeColor="text1"/>
          <w:szCs w:val="22"/>
          <w:lang w:val="lt-LT"/>
        </w:rPr>
      </w:pPr>
      <w:r w:rsidRPr="009815E0">
        <w:rPr>
          <w:rFonts w:ascii="Arial" w:hAnsi="Arial" w:cs="Arial"/>
          <w:szCs w:val="22"/>
          <w:lang w:val="lt-LT"/>
        </w:rPr>
        <w:t xml:space="preserve">Reikalavimai </w:t>
      </w:r>
      <w:proofErr w:type="spellStart"/>
      <w:r w:rsidRPr="009815E0">
        <w:rPr>
          <w:rFonts w:ascii="Arial" w:hAnsi="Arial" w:cs="Arial"/>
          <w:szCs w:val="22"/>
          <w:lang w:val="lt-LT"/>
        </w:rPr>
        <w:t>teleinformacijos</w:t>
      </w:r>
      <w:proofErr w:type="spellEnd"/>
      <w:r w:rsidRPr="009815E0">
        <w:rPr>
          <w:rFonts w:ascii="Arial" w:hAnsi="Arial" w:cs="Arial"/>
          <w:szCs w:val="22"/>
          <w:lang w:val="lt-LT"/>
        </w:rPr>
        <w:t xml:space="preserve"> surinkimui, perdavimui ir valdymui </w:t>
      </w:r>
      <w:r w:rsidRPr="003B5808">
        <w:rPr>
          <w:rFonts w:ascii="Arial" w:hAnsi="Arial" w:cs="Arial"/>
          <w:szCs w:val="22"/>
          <w:lang w:val="lt-LT"/>
        </w:rPr>
        <w:t xml:space="preserve">su </w:t>
      </w:r>
      <w:r w:rsidRPr="00806516">
        <w:rPr>
          <w:rFonts w:ascii="Arial" w:hAnsi="Arial" w:cs="Arial"/>
          <w:szCs w:val="22"/>
          <w:lang w:val="lt-LT"/>
        </w:rPr>
        <w:t xml:space="preserve">rekonstrukcija </w:t>
      </w:r>
      <w:r w:rsidRPr="003B5808">
        <w:rPr>
          <w:rFonts w:ascii="Arial" w:hAnsi="Arial" w:cs="Arial"/>
          <w:szCs w:val="22"/>
          <w:lang w:val="lt-LT"/>
        </w:rPr>
        <w:t xml:space="preserve">susijusiuose </w:t>
      </w:r>
      <w:r w:rsidRPr="009815E0">
        <w:rPr>
          <w:rFonts w:ascii="Arial" w:hAnsi="Arial" w:cs="Arial"/>
          <w:szCs w:val="22"/>
          <w:lang w:val="lt-LT"/>
        </w:rPr>
        <w:t>objektuose (</w:t>
      </w:r>
      <w:bookmarkStart w:id="34" w:name="_Hlk521487722"/>
      <w:r w:rsidR="003B5808">
        <w:rPr>
          <w:rFonts w:ascii="Arial" w:hAnsi="Arial" w:cs="Arial"/>
          <w:szCs w:val="22"/>
          <w:lang w:val="lt-LT"/>
        </w:rPr>
        <w:t>Aleksoto</w:t>
      </w:r>
      <w:r w:rsidR="003B5808" w:rsidRPr="00F72DC2">
        <w:rPr>
          <w:rFonts w:ascii="Arial" w:hAnsi="Arial" w:cs="Arial"/>
          <w:szCs w:val="22"/>
          <w:lang w:val="lt-LT"/>
        </w:rPr>
        <w:t xml:space="preserve"> TP</w:t>
      </w:r>
      <w:r w:rsidR="003B5808">
        <w:rPr>
          <w:rFonts w:ascii="Arial" w:hAnsi="Arial" w:cs="Arial"/>
          <w:szCs w:val="22"/>
          <w:lang w:val="lt-LT"/>
        </w:rPr>
        <w:t>, Kauno HE TP</w:t>
      </w:r>
      <w:r w:rsidR="003B5808" w:rsidRPr="00F72DC2">
        <w:rPr>
          <w:rFonts w:ascii="Arial" w:hAnsi="Arial" w:cs="Arial"/>
          <w:szCs w:val="22"/>
          <w:lang w:val="lt-LT"/>
        </w:rPr>
        <w:t xml:space="preserve"> ir </w:t>
      </w:r>
      <w:r w:rsidR="003B5808">
        <w:rPr>
          <w:rFonts w:ascii="Arial" w:hAnsi="Arial" w:cs="Arial"/>
          <w:szCs w:val="22"/>
          <w:lang w:val="lt-LT"/>
        </w:rPr>
        <w:t>Petrašiūnų E TP</w:t>
      </w:r>
      <w:bookmarkEnd w:id="34"/>
      <w:r w:rsidRPr="009815E0">
        <w:rPr>
          <w:rFonts w:ascii="Arial" w:hAnsi="Arial" w:cs="Arial"/>
          <w:color w:val="000000" w:themeColor="text1"/>
          <w:szCs w:val="22"/>
          <w:lang w:val="lt-LT"/>
        </w:rPr>
        <w:t>)</w:t>
      </w:r>
      <w:r w:rsidRPr="009815E0">
        <w:rPr>
          <w:rFonts w:ascii="Arial" w:hAnsi="Arial" w:cs="Arial"/>
          <w:szCs w:val="22"/>
          <w:lang w:val="lt-LT"/>
        </w:rPr>
        <w:t>:</w:t>
      </w:r>
    </w:p>
    <w:p w14:paraId="79203B8E" w14:textId="77777777" w:rsidR="00EC103B" w:rsidRPr="009815E0" w:rsidRDefault="00EC103B" w:rsidP="005F67D5">
      <w:pPr>
        <w:pStyle w:val="NoSpacing"/>
        <w:numPr>
          <w:ilvl w:val="2"/>
          <w:numId w:val="16"/>
        </w:numPr>
        <w:tabs>
          <w:tab w:val="left" w:pos="993"/>
        </w:tabs>
        <w:ind w:left="851" w:hanging="567"/>
        <w:rPr>
          <w:rFonts w:ascii="Arial" w:hAnsi="Arial" w:cs="Arial"/>
          <w:bCs/>
          <w:color w:val="000000" w:themeColor="text1"/>
          <w:szCs w:val="22"/>
          <w:lang w:val="lt-LT"/>
        </w:rPr>
      </w:pPr>
      <w:r w:rsidRPr="009815E0">
        <w:rPr>
          <w:rFonts w:ascii="Arial" w:hAnsi="Arial" w:cs="Arial"/>
          <w:szCs w:val="22"/>
          <w:lang w:val="lt-LT"/>
        </w:rPr>
        <w:t xml:space="preserve">turi būti įvertinti </w:t>
      </w:r>
      <w:proofErr w:type="spellStart"/>
      <w:r w:rsidRPr="009815E0">
        <w:rPr>
          <w:rFonts w:ascii="Arial" w:hAnsi="Arial" w:cs="Arial"/>
          <w:szCs w:val="22"/>
          <w:lang w:val="lt-LT"/>
        </w:rPr>
        <w:t>teleinformacijos</w:t>
      </w:r>
      <w:proofErr w:type="spellEnd"/>
      <w:r w:rsidRPr="009815E0">
        <w:rPr>
          <w:rFonts w:ascii="Arial" w:hAnsi="Arial" w:cs="Arial"/>
          <w:szCs w:val="22"/>
          <w:lang w:val="lt-LT"/>
        </w:rPr>
        <w:t xml:space="preserve"> apimčių pakeitimai  susijusiuose  PSO objektuose ir juose suprojektuoti ir atlikti reikiami </w:t>
      </w:r>
      <w:proofErr w:type="spellStart"/>
      <w:r w:rsidRPr="009815E0">
        <w:rPr>
          <w:rFonts w:ascii="Arial" w:hAnsi="Arial" w:cs="Arial"/>
          <w:szCs w:val="22"/>
          <w:lang w:val="lt-LT"/>
        </w:rPr>
        <w:t>teleinformacijos</w:t>
      </w:r>
      <w:proofErr w:type="spellEnd"/>
      <w:r w:rsidRPr="009815E0">
        <w:rPr>
          <w:rFonts w:ascii="Arial" w:hAnsi="Arial" w:cs="Arial"/>
          <w:szCs w:val="22"/>
          <w:lang w:val="lt-LT"/>
        </w:rPr>
        <w:t xml:space="preserve"> surinkimo, perdavimo ir valdymo pakeitimai;</w:t>
      </w:r>
      <w:r w:rsidRPr="009815E0">
        <w:rPr>
          <w:rFonts w:ascii="Arial" w:hAnsi="Arial" w:cs="Arial"/>
          <w:bCs/>
          <w:color w:val="000000" w:themeColor="text1"/>
          <w:szCs w:val="22"/>
          <w:lang w:val="lt-LT"/>
        </w:rPr>
        <w:t xml:space="preserve"> </w:t>
      </w:r>
    </w:p>
    <w:p w14:paraId="6499ADB8" w14:textId="77777777" w:rsidR="00EC103B" w:rsidRPr="009815E0" w:rsidRDefault="00EC103B" w:rsidP="005F67D5">
      <w:pPr>
        <w:pStyle w:val="NoSpacing"/>
        <w:numPr>
          <w:ilvl w:val="2"/>
          <w:numId w:val="16"/>
        </w:numPr>
        <w:tabs>
          <w:tab w:val="left" w:pos="993"/>
        </w:tabs>
        <w:ind w:left="851" w:hanging="567"/>
        <w:rPr>
          <w:rFonts w:ascii="Arial" w:hAnsi="Arial" w:cs="Arial"/>
          <w:bCs/>
          <w:color w:val="000000" w:themeColor="text1"/>
          <w:szCs w:val="22"/>
          <w:lang w:val="lt-LT"/>
        </w:rPr>
      </w:pPr>
      <w:r w:rsidRPr="009815E0">
        <w:rPr>
          <w:rFonts w:ascii="Arial" w:hAnsi="Arial" w:cs="Arial"/>
          <w:szCs w:val="22"/>
          <w:lang w:val="lt-LT"/>
        </w:rPr>
        <w:t>projekto derinimo metu turi būti suderinti techniniai sprendiniai,  paruošti ir pateikti pilni TSPĮ konfigūracijoje esančių signalų sąrašai, įskaitant naikinamus bei naujai projektuojamus signalus;</w:t>
      </w:r>
    </w:p>
    <w:p w14:paraId="76AA64DA" w14:textId="77777777" w:rsidR="00EC103B" w:rsidRPr="009815E0" w:rsidRDefault="00EC103B" w:rsidP="005F67D5">
      <w:pPr>
        <w:pStyle w:val="NoSpacing"/>
        <w:numPr>
          <w:ilvl w:val="2"/>
          <w:numId w:val="16"/>
        </w:numPr>
        <w:tabs>
          <w:tab w:val="left" w:pos="993"/>
        </w:tabs>
        <w:ind w:left="851" w:hanging="567"/>
        <w:rPr>
          <w:rFonts w:ascii="Arial" w:hAnsi="Arial" w:cs="Arial"/>
          <w:bCs/>
          <w:color w:val="000000" w:themeColor="text1"/>
          <w:szCs w:val="22"/>
          <w:lang w:val="lt-LT"/>
        </w:rPr>
      </w:pPr>
      <w:bookmarkStart w:id="35" w:name="_Hlk32500425"/>
      <w:r w:rsidRPr="009815E0">
        <w:rPr>
          <w:rFonts w:ascii="Arial" w:hAnsi="Arial" w:cs="Arial"/>
          <w:szCs w:val="22"/>
          <w:lang w:val="lt-LT"/>
        </w:rPr>
        <w:t xml:space="preserve">turi </w:t>
      </w:r>
      <w:bookmarkStart w:id="36" w:name="_Hlk32500451"/>
      <w:r w:rsidRPr="009815E0">
        <w:rPr>
          <w:rFonts w:ascii="Arial" w:hAnsi="Arial" w:cs="Arial"/>
          <w:szCs w:val="22"/>
          <w:lang w:val="lt-LT"/>
        </w:rPr>
        <w:t>būti atliktas reikiamas TSPĮ konfigūravimas, o esant nepakankamiems TSPĮ resursams turi būti atnaujinta ar papildyta TSPĮ aparatinė ir programinė įranga</w:t>
      </w:r>
      <w:bookmarkEnd w:id="36"/>
      <w:r w:rsidRPr="009815E0">
        <w:rPr>
          <w:rFonts w:ascii="Arial" w:hAnsi="Arial" w:cs="Arial"/>
          <w:szCs w:val="22"/>
          <w:lang w:val="lt-LT"/>
        </w:rPr>
        <w:t>.</w:t>
      </w:r>
    </w:p>
    <w:bookmarkEnd w:id="35"/>
    <w:p w14:paraId="01EBE673" w14:textId="77777777" w:rsidR="00EC103B" w:rsidRPr="009815E0" w:rsidRDefault="00EC103B" w:rsidP="005F67D5">
      <w:pPr>
        <w:pStyle w:val="NoSpacing"/>
        <w:numPr>
          <w:ilvl w:val="1"/>
          <w:numId w:val="16"/>
        </w:numPr>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Kvalifikacija ir darbai:</w:t>
      </w:r>
    </w:p>
    <w:p w14:paraId="51F488F1" w14:textId="77777777" w:rsidR="00EC103B" w:rsidRPr="009815E0" w:rsidRDefault="00EC103B" w:rsidP="005F67D5">
      <w:pPr>
        <w:pStyle w:val="NoSpacing"/>
        <w:numPr>
          <w:ilvl w:val="2"/>
          <w:numId w:val="16"/>
        </w:numPr>
        <w:tabs>
          <w:tab w:val="left" w:pos="993"/>
        </w:tabs>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TSPĮ ir komplektuojamų įrenginių montavimą ir konfigūravimą turi vykdyti įrangos  gamintojo arba jo įgaliotų asmenų sertifikuotose centruose atestuotas personalas. Kvalifikacijos atestatai pateikiami iki darbų pradžios;</w:t>
      </w:r>
    </w:p>
    <w:p w14:paraId="2D36641D" w14:textId="77777777" w:rsidR="00EC103B" w:rsidRPr="009815E0" w:rsidRDefault="00EC103B" w:rsidP="005F67D5">
      <w:pPr>
        <w:pStyle w:val="NoSpacing"/>
        <w:numPr>
          <w:ilvl w:val="2"/>
          <w:numId w:val="16"/>
        </w:numPr>
        <w:tabs>
          <w:tab w:val="left" w:pos="993"/>
        </w:tabs>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įrenginius jungiant prie PSO technologinio tinklo turi būti suderinti su PSO ir pakeisti įrenginių gamykliniai prieigos slaptažodžiai;</w:t>
      </w:r>
    </w:p>
    <w:p w14:paraId="1AAB7FDC" w14:textId="77777777" w:rsidR="00EC103B" w:rsidRPr="009815E0" w:rsidRDefault="00EC103B" w:rsidP="005F67D5">
      <w:pPr>
        <w:pStyle w:val="NoSpacing"/>
        <w:numPr>
          <w:ilvl w:val="2"/>
          <w:numId w:val="16"/>
        </w:numPr>
        <w:tabs>
          <w:tab w:val="left" w:pos="993"/>
        </w:tabs>
        <w:ind w:left="851" w:hanging="567"/>
        <w:rPr>
          <w:rFonts w:ascii="Arial" w:hAnsi="Arial" w:cs="Arial"/>
          <w:bCs/>
          <w:color w:val="000000" w:themeColor="text1"/>
          <w:szCs w:val="22"/>
          <w:lang w:val="lt-LT"/>
        </w:rPr>
      </w:pPr>
      <w:r w:rsidRPr="009815E0">
        <w:rPr>
          <w:rFonts w:ascii="Arial" w:hAnsi="Arial" w:cs="Arial"/>
          <w:bCs/>
          <w:color w:val="000000" w:themeColor="text1"/>
          <w:szCs w:val="22"/>
          <w:lang w:val="lt-LT"/>
        </w:rPr>
        <w:t>darbai turi būti suplanuoti ir atliekami taip, kad duomenų perdavimo traktas ir TSPĮ būtų sukonfigūruoti ir pratestuoti iki kiekvieno etapo įvedimo į eksploataciją.</w:t>
      </w:r>
    </w:p>
    <w:p w14:paraId="4054CDCC" w14:textId="4C856E99" w:rsidR="00EC103B" w:rsidRPr="00826943" w:rsidRDefault="00EC103B" w:rsidP="005F67D5">
      <w:pPr>
        <w:pStyle w:val="NoSpacing"/>
        <w:numPr>
          <w:ilvl w:val="1"/>
          <w:numId w:val="16"/>
        </w:numPr>
        <w:ind w:left="851" w:hanging="567"/>
        <w:rPr>
          <w:rFonts w:ascii="Arial" w:hAnsi="Arial" w:cs="Arial"/>
          <w:color w:val="000000"/>
          <w:szCs w:val="22"/>
          <w:lang w:val="pt-PT"/>
        </w:rPr>
      </w:pPr>
      <w:bookmarkStart w:id="37" w:name="_Hlk2151508"/>
      <w:proofErr w:type="spellStart"/>
      <w:r w:rsidRPr="0048047F">
        <w:rPr>
          <w:rFonts w:ascii="Arial" w:hAnsi="Arial" w:cs="Arial"/>
          <w:color w:val="000000"/>
          <w:szCs w:val="22"/>
          <w:lang w:val="lt-LT"/>
        </w:rPr>
        <w:t>Teleinformacijos</w:t>
      </w:r>
      <w:proofErr w:type="spellEnd"/>
      <w:r w:rsidRPr="0048047F">
        <w:rPr>
          <w:rFonts w:ascii="Arial" w:hAnsi="Arial" w:cs="Arial"/>
          <w:color w:val="000000"/>
          <w:szCs w:val="22"/>
          <w:lang w:val="lt-LT"/>
        </w:rPr>
        <w:t xml:space="preserve"> surinkimo ir perdavimo dalis </w:t>
      </w:r>
      <w:r w:rsidRPr="003047E7">
        <w:rPr>
          <w:rFonts w:ascii="Arial" w:hAnsi="Arial" w:cs="Arial"/>
          <w:color w:val="000000"/>
          <w:szCs w:val="22"/>
          <w:lang w:val="lt-LT"/>
        </w:rPr>
        <w:t>projektuose</w:t>
      </w:r>
      <w:r w:rsidRPr="0048047F">
        <w:rPr>
          <w:rFonts w:ascii="Arial" w:hAnsi="Arial" w:cs="Arial"/>
          <w:color w:val="000000"/>
          <w:szCs w:val="22"/>
          <w:lang w:val="lt-LT"/>
        </w:rPr>
        <w:t> turi būti pateikta atskirose bylose</w:t>
      </w:r>
      <w:r w:rsidR="005C0D62">
        <w:rPr>
          <w:rFonts w:ascii="Arial" w:hAnsi="Arial" w:cs="Arial"/>
          <w:color w:val="000000"/>
          <w:szCs w:val="22"/>
          <w:lang w:val="lt-LT"/>
        </w:rPr>
        <w:t>.</w:t>
      </w:r>
    </w:p>
    <w:bookmarkEnd w:id="37"/>
    <w:p w14:paraId="078D29FE" w14:textId="77777777" w:rsidR="00EA5FE0" w:rsidRPr="00EA5FE0" w:rsidRDefault="00EA5FE0" w:rsidP="00EA5FE0">
      <w:pPr>
        <w:jc w:val="both"/>
        <w:rPr>
          <w:lang w:val="lt-LT"/>
        </w:rPr>
      </w:pPr>
    </w:p>
    <w:p w14:paraId="70506708" w14:textId="77777777" w:rsidR="00C21FE9" w:rsidRPr="00303DD5" w:rsidRDefault="00C21FE9" w:rsidP="005F67D5">
      <w:pPr>
        <w:pStyle w:val="ListParagraph"/>
        <w:numPr>
          <w:ilvl w:val="0"/>
          <w:numId w:val="4"/>
        </w:numPr>
        <w:spacing w:after="120"/>
        <w:jc w:val="both"/>
        <w:rPr>
          <w:rFonts w:ascii="Trebuchet MS" w:hAnsi="Trebuchet MS" w:cs="Arial"/>
          <w:bCs/>
          <w:vanish/>
          <w:color w:val="000000" w:themeColor="text1"/>
          <w:sz w:val="22"/>
          <w:szCs w:val="22"/>
          <w:lang w:val="lt-LT"/>
        </w:rPr>
      </w:pPr>
      <w:bookmarkStart w:id="38" w:name="_Toc420068153"/>
    </w:p>
    <w:p w14:paraId="6B87D17D" w14:textId="77777777" w:rsidR="00C21FE9" w:rsidRPr="00303DD5" w:rsidRDefault="00C21FE9" w:rsidP="005F67D5">
      <w:pPr>
        <w:pStyle w:val="ListParagraph"/>
        <w:numPr>
          <w:ilvl w:val="0"/>
          <w:numId w:val="4"/>
        </w:numPr>
        <w:spacing w:after="120"/>
        <w:jc w:val="both"/>
        <w:rPr>
          <w:rFonts w:ascii="Trebuchet MS" w:hAnsi="Trebuchet MS" w:cs="Arial"/>
          <w:bCs/>
          <w:vanish/>
          <w:color w:val="000000" w:themeColor="text1"/>
          <w:sz w:val="22"/>
          <w:szCs w:val="22"/>
          <w:lang w:val="lt-LT"/>
        </w:rPr>
      </w:pPr>
    </w:p>
    <w:p w14:paraId="4D99BDFE" w14:textId="77777777" w:rsidR="00C21FE9" w:rsidRPr="00303DD5" w:rsidRDefault="00C21FE9" w:rsidP="005F67D5">
      <w:pPr>
        <w:pStyle w:val="ListParagraph"/>
        <w:numPr>
          <w:ilvl w:val="0"/>
          <w:numId w:val="4"/>
        </w:numPr>
        <w:spacing w:after="120"/>
        <w:jc w:val="both"/>
        <w:rPr>
          <w:rFonts w:ascii="Trebuchet MS" w:hAnsi="Trebuchet MS" w:cs="Arial"/>
          <w:bCs/>
          <w:vanish/>
          <w:color w:val="000000" w:themeColor="text1"/>
          <w:sz w:val="22"/>
          <w:szCs w:val="22"/>
          <w:lang w:val="lt-LT"/>
        </w:rPr>
      </w:pPr>
    </w:p>
    <w:p w14:paraId="7B00C2EC" w14:textId="77777777" w:rsidR="00C21FE9" w:rsidRPr="00303DD5" w:rsidRDefault="00C21FE9" w:rsidP="005F67D5">
      <w:pPr>
        <w:pStyle w:val="ListParagraph"/>
        <w:numPr>
          <w:ilvl w:val="0"/>
          <w:numId w:val="4"/>
        </w:numPr>
        <w:spacing w:after="120"/>
        <w:jc w:val="both"/>
        <w:rPr>
          <w:rFonts w:ascii="Trebuchet MS" w:hAnsi="Trebuchet MS" w:cs="Arial"/>
          <w:bCs/>
          <w:vanish/>
          <w:color w:val="000000" w:themeColor="text1"/>
          <w:sz w:val="22"/>
          <w:szCs w:val="22"/>
          <w:lang w:val="lt-LT"/>
        </w:rPr>
      </w:pPr>
    </w:p>
    <w:p w14:paraId="08B0D764" w14:textId="77777777" w:rsidR="00C21FE9" w:rsidRPr="00303DD5" w:rsidRDefault="00C21FE9" w:rsidP="005F67D5">
      <w:pPr>
        <w:pStyle w:val="ListParagraph"/>
        <w:numPr>
          <w:ilvl w:val="0"/>
          <w:numId w:val="4"/>
        </w:numPr>
        <w:spacing w:after="120"/>
        <w:jc w:val="both"/>
        <w:rPr>
          <w:rFonts w:ascii="Trebuchet MS" w:hAnsi="Trebuchet MS" w:cs="Arial"/>
          <w:bCs/>
          <w:vanish/>
          <w:color w:val="000000" w:themeColor="text1"/>
          <w:sz w:val="22"/>
          <w:szCs w:val="22"/>
          <w:lang w:val="lt-LT"/>
        </w:rPr>
      </w:pPr>
    </w:p>
    <w:p w14:paraId="5BFBA4AB" w14:textId="77777777" w:rsidR="00C21FE9" w:rsidRPr="00303DD5" w:rsidRDefault="00C21FE9" w:rsidP="005F67D5">
      <w:pPr>
        <w:pStyle w:val="ListParagraph"/>
        <w:numPr>
          <w:ilvl w:val="0"/>
          <w:numId w:val="4"/>
        </w:numPr>
        <w:spacing w:after="120"/>
        <w:jc w:val="both"/>
        <w:rPr>
          <w:rFonts w:ascii="Trebuchet MS" w:hAnsi="Trebuchet MS" w:cs="Arial"/>
          <w:bCs/>
          <w:vanish/>
          <w:color w:val="000000" w:themeColor="text1"/>
          <w:sz w:val="22"/>
          <w:szCs w:val="22"/>
          <w:lang w:val="lt-LT"/>
        </w:rPr>
      </w:pPr>
    </w:p>
    <w:p w14:paraId="0DA0BE53" w14:textId="77777777" w:rsidR="00C21FE9" w:rsidRPr="00303DD5" w:rsidRDefault="00C21FE9" w:rsidP="005F67D5">
      <w:pPr>
        <w:pStyle w:val="ListParagraph"/>
        <w:numPr>
          <w:ilvl w:val="0"/>
          <w:numId w:val="4"/>
        </w:numPr>
        <w:spacing w:after="120"/>
        <w:jc w:val="both"/>
        <w:rPr>
          <w:rFonts w:ascii="Trebuchet MS" w:hAnsi="Trebuchet MS" w:cs="Arial"/>
          <w:bCs/>
          <w:vanish/>
          <w:color w:val="000000" w:themeColor="text1"/>
          <w:sz w:val="22"/>
          <w:szCs w:val="22"/>
          <w:lang w:val="lt-LT"/>
        </w:rPr>
      </w:pPr>
    </w:p>
    <w:p w14:paraId="5340F123" w14:textId="77777777" w:rsidR="00C21FE9" w:rsidRPr="00303DD5" w:rsidRDefault="00C21FE9" w:rsidP="005F67D5">
      <w:pPr>
        <w:pStyle w:val="ListParagraph"/>
        <w:numPr>
          <w:ilvl w:val="0"/>
          <w:numId w:val="4"/>
        </w:numPr>
        <w:spacing w:after="120"/>
        <w:jc w:val="both"/>
        <w:rPr>
          <w:rFonts w:ascii="Trebuchet MS" w:hAnsi="Trebuchet MS" w:cs="Arial"/>
          <w:bCs/>
          <w:vanish/>
          <w:color w:val="000000" w:themeColor="text1"/>
          <w:sz w:val="22"/>
          <w:szCs w:val="22"/>
          <w:lang w:val="lt-LT"/>
        </w:rPr>
      </w:pPr>
    </w:p>
    <w:p w14:paraId="4184EF5C" w14:textId="77777777" w:rsidR="00C21FE9" w:rsidRPr="00303DD5" w:rsidRDefault="00C21FE9" w:rsidP="005F67D5">
      <w:pPr>
        <w:pStyle w:val="ListParagraph"/>
        <w:numPr>
          <w:ilvl w:val="0"/>
          <w:numId w:val="4"/>
        </w:numPr>
        <w:spacing w:after="120"/>
        <w:jc w:val="both"/>
        <w:rPr>
          <w:rFonts w:ascii="Trebuchet MS" w:hAnsi="Trebuchet MS" w:cs="Arial"/>
          <w:bCs/>
          <w:vanish/>
          <w:color w:val="000000" w:themeColor="text1"/>
          <w:sz w:val="22"/>
          <w:szCs w:val="22"/>
          <w:lang w:val="lt-LT"/>
        </w:rPr>
      </w:pPr>
    </w:p>
    <w:p w14:paraId="4CC3514A" w14:textId="77777777" w:rsidR="00C21FE9" w:rsidRPr="00303DD5" w:rsidRDefault="00C21FE9" w:rsidP="005F67D5">
      <w:pPr>
        <w:pStyle w:val="ListParagraph"/>
        <w:numPr>
          <w:ilvl w:val="0"/>
          <w:numId w:val="4"/>
        </w:numPr>
        <w:spacing w:after="120"/>
        <w:jc w:val="both"/>
        <w:rPr>
          <w:rFonts w:ascii="Trebuchet MS" w:hAnsi="Trebuchet MS" w:cs="Arial"/>
          <w:bCs/>
          <w:vanish/>
          <w:color w:val="000000" w:themeColor="text1"/>
          <w:sz w:val="22"/>
          <w:szCs w:val="22"/>
          <w:lang w:val="lt-LT"/>
        </w:rPr>
      </w:pPr>
    </w:p>
    <w:p w14:paraId="014C5B5F" w14:textId="77777777" w:rsidR="00AF6D32" w:rsidRPr="00303DD5" w:rsidRDefault="00AF6D32" w:rsidP="005F67D5">
      <w:pPr>
        <w:pStyle w:val="ListParagraph"/>
        <w:numPr>
          <w:ilvl w:val="0"/>
          <w:numId w:val="11"/>
        </w:numPr>
        <w:spacing w:after="120"/>
        <w:jc w:val="both"/>
        <w:outlineLvl w:val="3"/>
        <w:rPr>
          <w:rFonts w:ascii="Trebuchet MS" w:hAnsi="Trebuchet MS" w:cs="Arial"/>
          <w:bCs/>
          <w:vanish/>
          <w:sz w:val="22"/>
          <w:szCs w:val="22"/>
          <w:lang w:val="lt-LT"/>
        </w:rPr>
      </w:pPr>
    </w:p>
    <w:p w14:paraId="6FE2C4DC" w14:textId="4F606A06" w:rsidR="003E6C15" w:rsidRDefault="003E6C15" w:rsidP="0085350B">
      <w:pPr>
        <w:pStyle w:val="Heading1"/>
        <w:numPr>
          <w:ilvl w:val="0"/>
          <w:numId w:val="2"/>
        </w:numPr>
        <w:spacing w:before="0" w:after="120"/>
        <w:ind w:firstLine="567"/>
        <w:rPr>
          <w:rFonts w:cs="Arial"/>
          <w:szCs w:val="22"/>
          <w:lang w:val="lt-LT"/>
        </w:rPr>
      </w:pPr>
      <w:bookmarkStart w:id="39" w:name="_Toc455492582"/>
      <w:bookmarkStart w:id="40" w:name="_Toc456103654"/>
      <w:bookmarkStart w:id="41" w:name="_Toc456180483"/>
      <w:bookmarkStart w:id="42" w:name="_Toc179792419"/>
      <w:bookmarkStart w:id="43" w:name="_Toc421452276"/>
      <w:bookmarkStart w:id="44" w:name="_Toc420068154"/>
      <w:bookmarkEnd w:id="38"/>
      <w:r w:rsidRPr="00303DD5">
        <w:rPr>
          <w:rFonts w:cs="Arial"/>
          <w:szCs w:val="22"/>
          <w:lang w:val="lt-LT"/>
        </w:rPr>
        <w:t>ELEKTR</w:t>
      </w:r>
      <w:r w:rsidR="00432F47" w:rsidRPr="00303DD5">
        <w:rPr>
          <w:rFonts w:cs="Arial"/>
          <w:szCs w:val="22"/>
          <w:lang w:val="lt-LT"/>
        </w:rPr>
        <w:t>ON</w:t>
      </w:r>
      <w:r w:rsidRPr="00303DD5">
        <w:rPr>
          <w:rFonts w:cs="Arial"/>
          <w:szCs w:val="22"/>
          <w:lang w:val="lt-LT"/>
        </w:rPr>
        <w:t>INIŲ RYŠIŲ (TELEKOMUNIKACIJŲ) DALIS</w:t>
      </w:r>
      <w:bookmarkEnd w:id="39"/>
      <w:bookmarkEnd w:id="40"/>
      <w:bookmarkEnd w:id="41"/>
      <w:bookmarkEnd w:id="42"/>
    </w:p>
    <w:p w14:paraId="42A3940B" w14:textId="77777777" w:rsidR="00EA5FE0" w:rsidRDefault="00EA5FE0" w:rsidP="00EA5FE0">
      <w:pPr>
        <w:jc w:val="both"/>
        <w:rPr>
          <w:lang w:val="lt-LT"/>
        </w:rPr>
      </w:pPr>
    </w:p>
    <w:p w14:paraId="317267D9" w14:textId="77777777" w:rsidR="003A4446" w:rsidRPr="003A4446" w:rsidRDefault="003A4446" w:rsidP="005F67D5">
      <w:pPr>
        <w:pStyle w:val="ListParagraph"/>
        <w:numPr>
          <w:ilvl w:val="0"/>
          <w:numId w:val="15"/>
        </w:numPr>
        <w:jc w:val="both"/>
        <w:rPr>
          <w:rFonts w:ascii="Arial" w:hAnsi="Arial" w:cs="Arial"/>
          <w:bCs/>
          <w:vanish/>
          <w:sz w:val="22"/>
          <w:szCs w:val="22"/>
          <w:lang w:val="lt-LT"/>
        </w:rPr>
      </w:pPr>
    </w:p>
    <w:p w14:paraId="54C7A772" w14:textId="77777777" w:rsidR="003A4446" w:rsidRPr="003A4446" w:rsidRDefault="003A4446" w:rsidP="005F67D5">
      <w:pPr>
        <w:pStyle w:val="ListParagraph"/>
        <w:numPr>
          <w:ilvl w:val="0"/>
          <w:numId w:val="15"/>
        </w:numPr>
        <w:jc w:val="both"/>
        <w:rPr>
          <w:rFonts w:ascii="Arial" w:hAnsi="Arial" w:cs="Arial"/>
          <w:bCs/>
          <w:vanish/>
          <w:sz w:val="22"/>
          <w:szCs w:val="22"/>
          <w:lang w:val="lt-LT"/>
        </w:rPr>
      </w:pPr>
    </w:p>
    <w:p w14:paraId="772719A7" w14:textId="77777777" w:rsidR="003A4446" w:rsidRPr="003A4446" w:rsidRDefault="003A4446" w:rsidP="005F67D5">
      <w:pPr>
        <w:pStyle w:val="ListParagraph"/>
        <w:numPr>
          <w:ilvl w:val="0"/>
          <w:numId w:val="15"/>
        </w:numPr>
        <w:jc w:val="both"/>
        <w:rPr>
          <w:rFonts w:ascii="Arial" w:hAnsi="Arial" w:cs="Arial"/>
          <w:bCs/>
          <w:vanish/>
          <w:sz w:val="22"/>
          <w:szCs w:val="22"/>
          <w:lang w:val="lt-LT"/>
        </w:rPr>
      </w:pPr>
    </w:p>
    <w:p w14:paraId="2D0782D6" w14:textId="77777777" w:rsidR="003A4446" w:rsidRPr="003A4446" w:rsidRDefault="003A4446" w:rsidP="005F67D5">
      <w:pPr>
        <w:pStyle w:val="ListParagraph"/>
        <w:numPr>
          <w:ilvl w:val="0"/>
          <w:numId w:val="15"/>
        </w:numPr>
        <w:jc w:val="both"/>
        <w:rPr>
          <w:rFonts w:ascii="Arial" w:hAnsi="Arial" w:cs="Arial"/>
          <w:bCs/>
          <w:vanish/>
          <w:sz w:val="22"/>
          <w:szCs w:val="22"/>
          <w:lang w:val="lt-LT"/>
        </w:rPr>
      </w:pPr>
    </w:p>
    <w:p w14:paraId="04B4EAAA" w14:textId="77777777" w:rsidR="003A4446" w:rsidRPr="003A4446" w:rsidRDefault="003A4446" w:rsidP="005F67D5">
      <w:pPr>
        <w:pStyle w:val="ListParagraph"/>
        <w:numPr>
          <w:ilvl w:val="0"/>
          <w:numId w:val="15"/>
        </w:numPr>
        <w:jc w:val="both"/>
        <w:rPr>
          <w:rFonts w:ascii="Arial" w:hAnsi="Arial" w:cs="Arial"/>
          <w:bCs/>
          <w:vanish/>
          <w:sz w:val="22"/>
          <w:szCs w:val="22"/>
          <w:lang w:val="lt-LT"/>
        </w:rPr>
      </w:pPr>
    </w:p>
    <w:p w14:paraId="7BCEBE33" w14:textId="77777777" w:rsidR="003A4446" w:rsidRPr="003A4446" w:rsidRDefault="003A4446" w:rsidP="005F67D5">
      <w:pPr>
        <w:pStyle w:val="ListParagraph"/>
        <w:numPr>
          <w:ilvl w:val="0"/>
          <w:numId w:val="15"/>
        </w:numPr>
        <w:jc w:val="both"/>
        <w:rPr>
          <w:rFonts w:ascii="Arial" w:hAnsi="Arial" w:cs="Arial"/>
          <w:bCs/>
          <w:vanish/>
          <w:sz w:val="22"/>
          <w:szCs w:val="22"/>
          <w:lang w:val="lt-LT"/>
        </w:rPr>
      </w:pPr>
    </w:p>
    <w:p w14:paraId="18665E9E" w14:textId="77777777" w:rsidR="003A4446" w:rsidRPr="003A4446" w:rsidRDefault="003A4446" w:rsidP="005F67D5">
      <w:pPr>
        <w:pStyle w:val="ListParagraph"/>
        <w:numPr>
          <w:ilvl w:val="0"/>
          <w:numId w:val="15"/>
        </w:numPr>
        <w:jc w:val="both"/>
        <w:rPr>
          <w:rFonts w:ascii="Arial" w:hAnsi="Arial" w:cs="Arial"/>
          <w:bCs/>
          <w:vanish/>
          <w:sz w:val="22"/>
          <w:szCs w:val="22"/>
          <w:lang w:val="lt-LT"/>
        </w:rPr>
      </w:pPr>
    </w:p>
    <w:p w14:paraId="7D07087E" w14:textId="2AB1A789" w:rsidR="0090690D" w:rsidRPr="005E3AB2" w:rsidRDefault="0090690D" w:rsidP="005F67D5">
      <w:pPr>
        <w:numPr>
          <w:ilvl w:val="1"/>
          <w:numId w:val="15"/>
        </w:numPr>
        <w:ind w:left="709" w:hanging="425"/>
        <w:jc w:val="both"/>
        <w:rPr>
          <w:rFonts w:ascii="Arial" w:hAnsi="Arial" w:cs="Arial"/>
          <w:sz w:val="22"/>
          <w:szCs w:val="22"/>
          <w:lang w:val="lt-LT"/>
        </w:rPr>
      </w:pPr>
      <w:r w:rsidRPr="005E3AB2">
        <w:rPr>
          <w:rFonts w:ascii="Arial" w:hAnsi="Arial" w:cs="Arial"/>
          <w:bCs/>
          <w:sz w:val="22"/>
          <w:szCs w:val="22"/>
          <w:lang w:val="lt-LT"/>
        </w:rPr>
        <w:t>Suprojektuoti reikiamą technologinio duomenų perdavimo tinklo (toliau – TDPT) infrastruktūrą, kuri būtų integruota į esamą PSO telekomunikacijų tinklą, skirtą rezervuotam duomenų perdavimui į PSO pagrindinį ir rezervinį duomenų centrus</w:t>
      </w:r>
      <w:r w:rsidR="002F7B46">
        <w:rPr>
          <w:rFonts w:ascii="Arial" w:hAnsi="Arial" w:cs="Arial"/>
          <w:bCs/>
          <w:sz w:val="22"/>
          <w:szCs w:val="22"/>
          <w:lang w:val="lt-LT"/>
        </w:rPr>
        <w:t>.</w:t>
      </w:r>
      <w:r w:rsidRPr="005E3AB2">
        <w:rPr>
          <w:rFonts w:ascii="Arial" w:hAnsi="Arial" w:cs="Arial"/>
          <w:sz w:val="22"/>
          <w:szCs w:val="22"/>
          <w:lang w:val="lt-LT"/>
        </w:rPr>
        <w:t xml:space="preserve"> </w:t>
      </w:r>
    </w:p>
    <w:p w14:paraId="11DDB8D2" w14:textId="77777777" w:rsidR="0090690D" w:rsidRPr="002F7B46" w:rsidRDefault="0090690D" w:rsidP="005F67D5">
      <w:pPr>
        <w:numPr>
          <w:ilvl w:val="1"/>
          <w:numId w:val="15"/>
        </w:numPr>
        <w:ind w:left="709" w:hanging="425"/>
        <w:jc w:val="both"/>
        <w:rPr>
          <w:rFonts w:ascii="Arial" w:hAnsi="Arial" w:cs="Arial"/>
          <w:sz w:val="22"/>
          <w:szCs w:val="22"/>
          <w:lang w:val="lt-LT"/>
        </w:rPr>
      </w:pPr>
      <w:r w:rsidRPr="002F7B46">
        <w:rPr>
          <w:rFonts w:ascii="Arial" w:hAnsi="Arial" w:cs="Arial"/>
          <w:sz w:val="22"/>
          <w:szCs w:val="22"/>
          <w:lang w:val="lt-LT"/>
        </w:rPr>
        <w:t>Technologinis IP/ MPLS duomenų perdavimo tinklas</w:t>
      </w:r>
    </w:p>
    <w:p w14:paraId="02080B43" w14:textId="348E2D93" w:rsidR="0090690D" w:rsidRPr="005E3AB2" w:rsidRDefault="0090690D" w:rsidP="005F67D5">
      <w:pPr>
        <w:numPr>
          <w:ilvl w:val="2"/>
          <w:numId w:val="15"/>
        </w:numPr>
        <w:ind w:left="851" w:hanging="567"/>
        <w:jc w:val="both"/>
        <w:rPr>
          <w:rFonts w:ascii="Arial" w:hAnsi="Arial" w:cs="Arial"/>
          <w:sz w:val="22"/>
          <w:szCs w:val="22"/>
          <w:lang w:val="lt-LT"/>
        </w:rPr>
      </w:pPr>
      <w:r w:rsidRPr="005E3AB2">
        <w:rPr>
          <w:rFonts w:ascii="Arial" w:hAnsi="Arial" w:cs="Arial"/>
          <w:bCs/>
          <w:sz w:val="22"/>
          <w:szCs w:val="22"/>
          <w:lang w:val="lt-LT"/>
        </w:rPr>
        <w:t xml:space="preserve">Suprojektuoti technologinio duomenų perdavimo tinklo (toliau TDPT) įrangą integruojant į esamą </w:t>
      </w:r>
      <w:r w:rsidRPr="005E3AB2">
        <w:rPr>
          <w:rFonts w:ascii="Arial" w:hAnsi="Arial" w:cs="Arial"/>
          <w:sz w:val="22"/>
          <w:szCs w:val="22"/>
          <w:lang w:val="lt-LT"/>
        </w:rPr>
        <w:t>LITGRID AB IP/MPLS  tinklą:</w:t>
      </w:r>
    </w:p>
    <w:p w14:paraId="09A4BAF2" w14:textId="56EAC0F9" w:rsidR="0090690D" w:rsidRPr="005E3AB2" w:rsidRDefault="0090690D" w:rsidP="005F67D5">
      <w:pPr>
        <w:numPr>
          <w:ilvl w:val="3"/>
          <w:numId w:val="15"/>
        </w:numPr>
        <w:tabs>
          <w:tab w:val="left" w:pos="993"/>
        </w:tabs>
        <w:ind w:left="851" w:hanging="567"/>
        <w:jc w:val="both"/>
        <w:rPr>
          <w:rFonts w:ascii="Arial" w:hAnsi="Arial" w:cs="Arial"/>
          <w:sz w:val="22"/>
          <w:szCs w:val="22"/>
          <w:lang w:val="lt-LT"/>
        </w:rPr>
      </w:pPr>
      <w:r w:rsidRPr="005E3AB2">
        <w:rPr>
          <w:rFonts w:ascii="Arial" w:hAnsi="Arial" w:cs="Arial"/>
          <w:sz w:val="22"/>
          <w:szCs w:val="22"/>
          <w:lang w:val="lt-LT"/>
        </w:rPr>
        <w:t>MPLS maršrutizatorių Garliavos TP. Esamą MPLS maršrutizatorių išmontuoti.</w:t>
      </w:r>
    </w:p>
    <w:p w14:paraId="0FA492D6" w14:textId="66DF51F0" w:rsidR="0090690D" w:rsidRPr="005E3AB2" w:rsidRDefault="0090690D" w:rsidP="005F67D5">
      <w:pPr>
        <w:numPr>
          <w:ilvl w:val="3"/>
          <w:numId w:val="15"/>
        </w:numPr>
        <w:tabs>
          <w:tab w:val="left" w:pos="851"/>
        </w:tabs>
        <w:ind w:left="851" w:hanging="567"/>
        <w:jc w:val="both"/>
        <w:rPr>
          <w:rFonts w:ascii="Arial" w:hAnsi="Arial" w:cs="Arial"/>
          <w:sz w:val="22"/>
          <w:szCs w:val="22"/>
          <w:lang w:val="lt-LT"/>
        </w:rPr>
      </w:pPr>
      <w:r w:rsidRPr="005E3AB2">
        <w:rPr>
          <w:rFonts w:ascii="Arial" w:hAnsi="Arial" w:cs="Arial"/>
          <w:sz w:val="22"/>
          <w:szCs w:val="22"/>
          <w:lang w:val="lt-LT"/>
        </w:rPr>
        <w:t>Bendros paskirties (BP) pramoninį komutatorių Garliavos TP su reikiamu kiekiu SFP modulių. Suprojektuoti prijung</w:t>
      </w:r>
      <w:r w:rsidR="00C92637">
        <w:rPr>
          <w:rFonts w:ascii="Arial" w:hAnsi="Arial" w:cs="Arial"/>
          <w:sz w:val="22"/>
          <w:szCs w:val="22"/>
          <w:lang w:val="lt-LT"/>
        </w:rPr>
        <w:t>imą</w:t>
      </w:r>
      <w:r w:rsidRPr="005E3AB2">
        <w:rPr>
          <w:rFonts w:ascii="Arial" w:hAnsi="Arial" w:cs="Arial"/>
          <w:sz w:val="22"/>
          <w:szCs w:val="22"/>
          <w:lang w:val="lt-LT"/>
        </w:rPr>
        <w:t xml:space="preserve"> prie </w:t>
      </w:r>
      <w:r w:rsidR="0071205A">
        <w:rPr>
          <w:rFonts w:ascii="Arial" w:hAnsi="Arial" w:cs="Arial"/>
          <w:sz w:val="22"/>
          <w:szCs w:val="22"/>
          <w:lang w:val="lt-LT"/>
        </w:rPr>
        <w:t>MPLS</w:t>
      </w:r>
      <w:r w:rsidRPr="005E3AB2">
        <w:rPr>
          <w:rFonts w:ascii="Arial" w:hAnsi="Arial" w:cs="Arial"/>
          <w:sz w:val="22"/>
          <w:szCs w:val="22"/>
          <w:lang w:val="lt-LT"/>
        </w:rPr>
        <w:t xml:space="preserve"> maršrutizatoriaus</w:t>
      </w:r>
      <w:r w:rsidR="00C92637">
        <w:rPr>
          <w:rFonts w:ascii="Arial" w:hAnsi="Arial" w:cs="Arial"/>
          <w:sz w:val="22"/>
          <w:szCs w:val="22"/>
          <w:lang w:val="lt-LT"/>
        </w:rPr>
        <w:t>, bei e</w:t>
      </w:r>
      <w:r w:rsidRPr="005E3AB2">
        <w:rPr>
          <w:rFonts w:ascii="Arial" w:hAnsi="Arial" w:cs="Arial"/>
          <w:sz w:val="22"/>
          <w:szCs w:val="22"/>
          <w:lang w:val="lt-LT"/>
        </w:rPr>
        <w:t>sam</w:t>
      </w:r>
      <w:r w:rsidR="00C92637">
        <w:rPr>
          <w:rFonts w:ascii="Arial" w:hAnsi="Arial" w:cs="Arial"/>
          <w:sz w:val="22"/>
          <w:szCs w:val="22"/>
          <w:lang w:val="lt-LT"/>
        </w:rPr>
        <w:t>o</w:t>
      </w:r>
      <w:r w:rsidRPr="005E3AB2">
        <w:rPr>
          <w:rFonts w:ascii="Arial" w:hAnsi="Arial" w:cs="Arial"/>
          <w:sz w:val="22"/>
          <w:szCs w:val="22"/>
          <w:lang w:val="lt-LT"/>
        </w:rPr>
        <w:t xml:space="preserve"> BP komutatori</w:t>
      </w:r>
      <w:r w:rsidR="00C92637">
        <w:rPr>
          <w:rFonts w:ascii="Arial" w:hAnsi="Arial" w:cs="Arial"/>
          <w:sz w:val="22"/>
          <w:szCs w:val="22"/>
          <w:lang w:val="lt-LT"/>
        </w:rPr>
        <w:t>a</w:t>
      </w:r>
      <w:r w:rsidR="00826943">
        <w:rPr>
          <w:rFonts w:ascii="Arial" w:hAnsi="Arial" w:cs="Arial"/>
          <w:sz w:val="22"/>
          <w:szCs w:val="22"/>
          <w:lang w:val="lt-LT"/>
        </w:rPr>
        <w:t>u</w:t>
      </w:r>
      <w:r w:rsidR="00C92637">
        <w:rPr>
          <w:rFonts w:ascii="Arial" w:hAnsi="Arial" w:cs="Arial"/>
          <w:sz w:val="22"/>
          <w:szCs w:val="22"/>
          <w:lang w:val="lt-LT"/>
        </w:rPr>
        <w:t>s</w:t>
      </w:r>
      <w:r w:rsidRPr="005E3AB2">
        <w:rPr>
          <w:rFonts w:ascii="Arial" w:hAnsi="Arial" w:cs="Arial"/>
          <w:sz w:val="22"/>
          <w:szCs w:val="22"/>
          <w:lang w:val="lt-LT"/>
        </w:rPr>
        <w:t xml:space="preserve"> išmont</w:t>
      </w:r>
      <w:r w:rsidR="00C92637">
        <w:rPr>
          <w:rFonts w:ascii="Arial" w:hAnsi="Arial" w:cs="Arial"/>
          <w:sz w:val="22"/>
          <w:szCs w:val="22"/>
          <w:lang w:val="lt-LT"/>
        </w:rPr>
        <w:t>avimą</w:t>
      </w:r>
      <w:r w:rsidRPr="005E3AB2">
        <w:rPr>
          <w:rFonts w:ascii="Arial" w:hAnsi="Arial" w:cs="Arial"/>
          <w:sz w:val="22"/>
          <w:szCs w:val="22"/>
          <w:lang w:val="lt-LT"/>
        </w:rPr>
        <w:t>;</w:t>
      </w:r>
    </w:p>
    <w:p w14:paraId="37A1D9B3" w14:textId="0C6E131D" w:rsidR="0090690D" w:rsidRPr="005E3AB2" w:rsidRDefault="0090690D" w:rsidP="005F67D5">
      <w:pPr>
        <w:numPr>
          <w:ilvl w:val="3"/>
          <w:numId w:val="15"/>
        </w:numPr>
        <w:tabs>
          <w:tab w:val="left" w:pos="993"/>
        </w:tabs>
        <w:ind w:left="851" w:hanging="567"/>
        <w:jc w:val="both"/>
        <w:rPr>
          <w:rFonts w:ascii="Arial" w:hAnsi="Arial" w:cs="Arial"/>
          <w:sz w:val="22"/>
          <w:szCs w:val="22"/>
          <w:lang w:val="lt-LT"/>
        </w:rPr>
      </w:pPr>
      <w:r w:rsidRPr="005E3AB2">
        <w:rPr>
          <w:rFonts w:ascii="Arial" w:hAnsi="Arial" w:cs="Arial"/>
          <w:sz w:val="22"/>
          <w:szCs w:val="22"/>
          <w:lang w:val="lt-LT"/>
        </w:rPr>
        <w:t xml:space="preserve">Maršrutizatorius ir  komutatorius montuojami </w:t>
      </w:r>
      <w:r w:rsidR="00C27733">
        <w:rPr>
          <w:rFonts w:ascii="Arial" w:hAnsi="Arial" w:cs="Arial"/>
          <w:sz w:val="22"/>
          <w:szCs w:val="22"/>
          <w:lang w:val="lt-LT"/>
        </w:rPr>
        <w:t xml:space="preserve">esamoje </w:t>
      </w:r>
      <w:r w:rsidRPr="005E3AB2">
        <w:rPr>
          <w:rFonts w:ascii="Arial" w:hAnsi="Arial" w:cs="Arial"/>
          <w:sz w:val="22"/>
          <w:szCs w:val="22"/>
          <w:lang w:val="lt-LT"/>
        </w:rPr>
        <w:t>telekomunikacijų spintoje į 19 colių rėmą.</w:t>
      </w:r>
    </w:p>
    <w:p w14:paraId="57297AEF" w14:textId="05B9FBE5" w:rsidR="0090690D" w:rsidRPr="005E3AB2" w:rsidRDefault="0090690D" w:rsidP="005F67D5">
      <w:pPr>
        <w:numPr>
          <w:ilvl w:val="2"/>
          <w:numId w:val="15"/>
        </w:numPr>
        <w:ind w:left="851" w:hanging="567"/>
        <w:jc w:val="both"/>
        <w:rPr>
          <w:rFonts w:ascii="Arial" w:hAnsi="Arial" w:cs="Arial"/>
          <w:sz w:val="22"/>
          <w:szCs w:val="22"/>
          <w:lang w:val="lt-LT"/>
        </w:rPr>
      </w:pPr>
      <w:r w:rsidRPr="005E3AB2">
        <w:rPr>
          <w:rFonts w:ascii="Arial" w:hAnsi="Arial" w:cs="Arial"/>
          <w:sz w:val="22"/>
          <w:szCs w:val="22"/>
          <w:lang w:val="lt-LT"/>
        </w:rPr>
        <w:t>Suprojektuoti ryšio kanalus:</w:t>
      </w:r>
    </w:p>
    <w:p w14:paraId="6D5E0F51" w14:textId="77777777" w:rsidR="0090690D" w:rsidRPr="005E3AB2" w:rsidRDefault="0090690D" w:rsidP="005F67D5">
      <w:pPr>
        <w:numPr>
          <w:ilvl w:val="3"/>
          <w:numId w:val="15"/>
        </w:numPr>
        <w:tabs>
          <w:tab w:val="left" w:pos="993"/>
        </w:tabs>
        <w:ind w:left="851" w:hanging="567"/>
        <w:jc w:val="both"/>
        <w:rPr>
          <w:rFonts w:ascii="Arial" w:hAnsi="Arial" w:cs="Arial"/>
          <w:sz w:val="22"/>
          <w:szCs w:val="22"/>
          <w:lang w:val="lt-LT"/>
        </w:rPr>
      </w:pPr>
      <w:r w:rsidRPr="005E3AB2">
        <w:rPr>
          <w:rFonts w:ascii="Arial" w:hAnsi="Arial" w:cs="Arial"/>
          <w:bCs/>
          <w:sz w:val="22"/>
          <w:szCs w:val="22"/>
          <w:lang w:val="lt-LT"/>
        </w:rPr>
        <w:t>T</w:t>
      </w:r>
      <w:r w:rsidRPr="005E3AB2">
        <w:rPr>
          <w:rFonts w:ascii="Arial" w:hAnsi="Arial" w:cs="Arial"/>
          <w:sz w:val="22"/>
          <w:szCs w:val="22"/>
          <w:lang w:val="lt-LT"/>
        </w:rPr>
        <w:t>SPĮ duomenų perdavimui;</w:t>
      </w:r>
    </w:p>
    <w:p w14:paraId="4C7E973A" w14:textId="77777777" w:rsidR="0090690D" w:rsidRPr="005E3AB2" w:rsidRDefault="0090690D" w:rsidP="005F67D5">
      <w:pPr>
        <w:numPr>
          <w:ilvl w:val="3"/>
          <w:numId w:val="15"/>
        </w:numPr>
        <w:tabs>
          <w:tab w:val="left" w:pos="993"/>
        </w:tabs>
        <w:ind w:left="851" w:hanging="567"/>
        <w:jc w:val="both"/>
        <w:rPr>
          <w:rFonts w:ascii="Arial" w:hAnsi="Arial" w:cs="Arial"/>
          <w:sz w:val="22"/>
          <w:szCs w:val="22"/>
          <w:lang w:val="lt-LT"/>
        </w:rPr>
      </w:pPr>
      <w:r w:rsidRPr="005E3AB2">
        <w:rPr>
          <w:rFonts w:ascii="Arial" w:hAnsi="Arial" w:cs="Arial"/>
          <w:sz w:val="22"/>
          <w:szCs w:val="22"/>
          <w:lang w:val="lt-LT"/>
        </w:rPr>
        <w:t>RAA monitoringui;</w:t>
      </w:r>
    </w:p>
    <w:p w14:paraId="2F7C6F34" w14:textId="77777777" w:rsidR="0090690D" w:rsidRDefault="0090690D" w:rsidP="005F67D5">
      <w:pPr>
        <w:numPr>
          <w:ilvl w:val="3"/>
          <w:numId w:val="15"/>
        </w:numPr>
        <w:tabs>
          <w:tab w:val="left" w:pos="993"/>
        </w:tabs>
        <w:ind w:left="851" w:hanging="567"/>
        <w:jc w:val="both"/>
        <w:rPr>
          <w:rFonts w:ascii="Arial" w:hAnsi="Arial" w:cs="Arial"/>
          <w:sz w:val="22"/>
          <w:szCs w:val="22"/>
          <w:lang w:val="lt-LT"/>
        </w:rPr>
      </w:pPr>
      <w:r w:rsidRPr="005E3AB2">
        <w:rPr>
          <w:rFonts w:ascii="Arial" w:hAnsi="Arial" w:cs="Arial"/>
          <w:sz w:val="22"/>
          <w:szCs w:val="22"/>
          <w:lang w:val="lt-LT"/>
        </w:rPr>
        <w:t>NSRS įžemėjimo monitoringui;</w:t>
      </w:r>
    </w:p>
    <w:p w14:paraId="6DD83753" w14:textId="369E300D" w:rsidR="00A4058A" w:rsidRPr="005E3AB2" w:rsidRDefault="00A4058A" w:rsidP="005F67D5">
      <w:pPr>
        <w:numPr>
          <w:ilvl w:val="3"/>
          <w:numId w:val="15"/>
        </w:numPr>
        <w:tabs>
          <w:tab w:val="left" w:pos="993"/>
        </w:tabs>
        <w:ind w:left="851" w:hanging="567"/>
        <w:jc w:val="both"/>
        <w:rPr>
          <w:rFonts w:ascii="Arial" w:hAnsi="Arial" w:cs="Arial"/>
          <w:sz w:val="22"/>
          <w:szCs w:val="22"/>
          <w:lang w:val="lt-LT"/>
        </w:rPr>
      </w:pPr>
      <w:r w:rsidRPr="00A4058A">
        <w:rPr>
          <w:rFonts w:ascii="Arial" w:hAnsi="Arial" w:cs="Arial"/>
          <w:sz w:val="22"/>
          <w:szCs w:val="22"/>
          <w:lang w:val="lt-LT"/>
        </w:rPr>
        <w:t>NSRS akumuliatorių baterijos įkroviklių monitoringui</w:t>
      </w:r>
      <w:r>
        <w:rPr>
          <w:rFonts w:ascii="Arial" w:hAnsi="Arial" w:cs="Arial"/>
          <w:sz w:val="22"/>
          <w:szCs w:val="22"/>
          <w:lang w:val="lt-LT"/>
        </w:rPr>
        <w:t>;</w:t>
      </w:r>
    </w:p>
    <w:p w14:paraId="53C2DD47" w14:textId="77777777" w:rsidR="0090690D" w:rsidRPr="005E3AB2" w:rsidRDefault="0090690D" w:rsidP="005F67D5">
      <w:pPr>
        <w:numPr>
          <w:ilvl w:val="3"/>
          <w:numId w:val="15"/>
        </w:numPr>
        <w:tabs>
          <w:tab w:val="left" w:pos="993"/>
        </w:tabs>
        <w:ind w:left="851" w:hanging="567"/>
        <w:jc w:val="both"/>
        <w:rPr>
          <w:rFonts w:ascii="Arial" w:hAnsi="Arial" w:cs="Arial"/>
          <w:sz w:val="22"/>
          <w:szCs w:val="22"/>
          <w:lang w:val="lt-LT"/>
        </w:rPr>
      </w:pPr>
      <w:r w:rsidRPr="005E3AB2">
        <w:rPr>
          <w:rFonts w:ascii="Arial" w:hAnsi="Arial" w:cs="Arial"/>
          <w:sz w:val="22"/>
          <w:szCs w:val="22"/>
          <w:lang w:val="lt-LT"/>
        </w:rPr>
        <w:lastRenderedPageBreak/>
        <w:t>Kompiuterinės darbo vietos prieigai;</w:t>
      </w:r>
    </w:p>
    <w:p w14:paraId="75AFE041" w14:textId="77777777" w:rsidR="0090690D" w:rsidRPr="00FD68B2" w:rsidRDefault="0090690D" w:rsidP="005F67D5">
      <w:pPr>
        <w:numPr>
          <w:ilvl w:val="3"/>
          <w:numId w:val="15"/>
        </w:numPr>
        <w:tabs>
          <w:tab w:val="left" w:pos="993"/>
        </w:tabs>
        <w:ind w:left="851" w:hanging="567"/>
        <w:jc w:val="both"/>
        <w:rPr>
          <w:rFonts w:ascii="Arial" w:hAnsi="Arial" w:cs="Arial"/>
          <w:sz w:val="22"/>
          <w:szCs w:val="22"/>
          <w:lang w:val="pt-PT"/>
        </w:rPr>
      </w:pPr>
      <w:r w:rsidRPr="00FD68B2">
        <w:rPr>
          <w:rFonts w:ascii="Arial" w:hAnsi="Arial" w:cs="Arial"/>
          <w:sz w:val="22"/>
          <w:szCs w:val="22"/>
          <w:lang w:val="pt-PT"/>
        </w:rPr>
        <w:t>Privilegijuotos (PAW) kompiuterinės darbo vietos prieigai (2 vnt.);</w:t>
      </w:r>
    </w:p>
    <w:p w14:paraId="773B1A4A" w14:textId="77777777" w:rsidR="0090690D" w:rsidRPr="005E3AB2" w:rsidRDefault="0090690D" w:rsidP="005F67D5">
      <w:pPr>
        <w:numPr>
          <w:ilvl w:val="3"/>
          <w:numId w:val="15"/>
        </w:numPr>
        <w:tabs>
          <w:tab w:val="left" w:pos="993"/>
        </w:tabs>
        <w:ind w:left="851" w:hanging="567"/>
        <w:jc w:val="both"/>
        <w:rPr>
          <w:rFonts w:ascii="Arial" w:hAnsi="Arial" w:cs="Arial"/>
          <w:sz w:val="22"/>
          <w:szCs w:val="22"/>
          <w:lang w:val="lt-LT"/>
        </w:rPr>
      </w:pPr>
      <w:r w:rsidRPr="005E3AB2">
        <w:rPr>
          <w:rFonts w:ascii="Arial" w:hAnsi="Arial" w:cs="Arial"/>
          <w:sz w:val="22"/>
          <w:szCs w:val="22"/>
          <w:lang w:val="lt-LT"/>
        </w:rPr>
        <w:t>Kitoms projektuojamoms TP sistemoms.</w:t>
      </w:r>
    </w:p>
    <w:p w14:paraId="316C92AD" w14:textId="77777777" w:rsidR="0090690D" w:rsidRPr="002F7B46" w:rsidRDefault="0090690D" w:rsidP="005F67D5">
      <w:pPr>
        <w:numPr>
          <w:ilvl w:val="1"/>
          <w:numId w:val="15"/>
        </w:numPr>
        <w:ind w:left="709" w:hanging="425"/>
        <w:jc w:val="both"/>
        <w:rPr>
          <w:rFonts w:ascii="Arial" w:hAnsi="Arial" w:cs="Arial"/>
          <w:sz w:val="22"/>
          <w:szCs w:val="22"/>
          <w:lang w:val="lt-LT"/>
        </w:rPr>
      </w:pPr>
      <w:r w:rsidRPr="002F7B46">
        <w:rPr>
          <w:rFonts w:ascii="Arial" w:hAnsi="Arial" w:cs="Arial"/>
          <w:sz w:val="22"/>
          <w:szCs w:val="22"/>
          <w:lang w:val="lt-LT"/>
        </w:rPr>
        <w:t>Technologinis pastotės duomenų tinklas</w:t>
      </w:r>
    </w:p>
    <w:p w14:paraId="2D43D230" w14:textId="3ED4D8AC" w:rsidR="0090690D" w:rsidRPr="005E3AB2" w:rsidRDefault="0090690D" w:rsidP="005F67D5">
      <w:pPr>
        <w:numPr>
          <w:ilvl w:val="2"/>
          <w:numId w:val="15"/>
        </w:numPr>
        <w:ind w:left="851" w:hanging="567"/>
        <w:jc w:val="both"/>
        <w:rPr>
          <w:rFonts w:ascii="Arial" w:hAnsi="Arial" w:cs="Arial"/>
          <w:sz w:val="22"/>
          <w:szCs w:val="22"/>
          <w:lang w:val="lt-LT"/>
        </w:rPr>
      </w:pPr>
      <w:r w:rsidRPr="005E3AB2">
        <w:rPr>
          <w:rFonts w:ascii="Arial" w:hAnsi="Arial" w:cs="Arial"/>
          <w:sz w:val="22"/>
          <w:szCs w:val="22"/>
          <w:lang w:val="lt-LT"/>
        </w:rPr>
        <w:t>Suprojektuoti vidinį pastotės duomenų tinklą (toliau - PDT), duomenų mainams tarp pastotės TSPĮ, RAA įrenginių ir pastotės laiko sinchronizavimo įrenginio (PLSĮ), užtikrinantį IEC 61850 ir IEC 62439-3 standartų reikalavimus.</w:t>
      </w:r>
    </w:p>
    <w:p w14:paraId="1DE33F06" w14:textId="77777777" w:rsidR="0090690D" w:rsidRPr="005E3AB2" w:rsidRDefault="0090690D" w:rsidP="005F67D5">
      <w:pPr>
        <w:numPr>
          <w:ilvl w:val="2"/>
          <w:numId w:val="15"/>
        </w:numPr>
        <w:ind w:left="851" w:hanging="567"/>
        <w:jc w:val="both"/>
        <w:rPr>
          <w:rFonts w:ascii="Arial" w:hAnsi="Arial" w:cs="Arial"/>
          <w:sz w:val="22"/>
          <w:szCs w:val="22"/>
          <w:lang w:val="lt-LT"/>
        </w:rPr>
      </w:pPr>
      <w:r w:rsidRPr="005E3AB2">
        <w:rPr>
          <w:rFonts w:ascii="Arial" w:hAnsi="Arial" w:cs="Arial"/>
          <w:sz w:val="22"/>
          <w:szCs w:val="22"/>
          <w:lang w:val="lt-LT"/>
        </w:rPr>
        <w:t xml:space="preserve"> PDT ir BP komutatorių tarpusavio sujungimus projektuoti per šviesolaidines sąsajas, agreguojant BP komutatoriaus prievadus į loginę PRP kanalų grupę.</w:t>
      </w:r>
    </w:p>
    <w:p w14:paraId="31F59CE0" w14:textId="77777777" w:rsidR="0090690D" w:rsidRPr="005E3AB2" w:rsidRDefault="0090690D" w:rsidP="005F67D5">
      <w:pPr>
        <w:numPr>
          <w:ilvl w:val="2"/>
          <w:numId w:val="15"/>
        </w:numPr>
        <w:ind w:left="851" w:hanging="567"/>
        <w:jc w:val="both"/>
        <w:rPr>
          <w:rFonts w:ascii="Arial" w:hAnsi="Arial" w:cs="Arial"/>
          <w:sz w:val="22"/>
          <w:szCs w:val="22"/>
          <w:lang w:val="lt-LT"/>
        </w:rPr>
      </w:pPr>
      <w:r w:rsidRPr="005E3AB2">
        <w:rPr>
          <w:rFonts w:ascii="Arial" w:hAnsi="Arial" w:cs="Arial"/>
          <w:sz w:val="22"/>
          <w:szCs w:val="22"/>
          <w:lang w:val="lt-LT"/>
        </w:rPr>
        <w:t>Darbo projekte pateikti užpildytą įrenginių sąrašo ir įrenginių ryšio protokolų nustatymo lentelę  IP adresų ir VLAN suteikimui.</w:t>
      </w:r>
    </w:p>
    <w:p w14:paraId="36901318" w14:textId="4498C4B6" w:rsidR="0090690D" w:rsidRPr="005E3AB2" w:rsidRDefault="0090690D" w:rsidP="005F67D5">
      <w:pPr>
        <w:numPr>
          <w:ilvl w:val="2"/>
          <w:numId w:val="15"/>
        </w:numPr>
        <w:ind w:left="851" w:hanging="567"/>
        <w:jc w:val="both"/>
        <w:rPr>
          <w:rFonts w:ascii="Arial" w:hAnsi="Arial" w:cs="Arial"/>
          <w:sz w:val="22"/>
          <w:szCs w:val="22"/>
          <w:lang w:val="lt-LT"/>
        </w:rPr>
      </w:pPr>
      <w:r w:rsidRPr="005E3AB2">
        <w:rPr>
          <w:rFonts w:ascii="Arial" w:hAnsi="Arial" w:cs="Arial"/>
          <w:sz w:val="22"/>
          <w:szCs w:val="22"/>
          <w:lang w:val="lt-LT"/>
        </w:rPr>
        <w:t>PDT tinklas turi būti suprojektuotas įvertinus perduodamos informacijos prioritetus.</w:t>
      </w:r>
    </w:p>
    <w:p w14:paraId="503951C4" w14:textId="77777777" w:rsidR="0090690D" w:rsidRPr="005E3AB2" w:rsidRDefault="0090690D" w:rsidP="005F67D5">
      <w:pPr>
        <w:numPr>
          <w:ilvl w:val="2"/>
          <w:numId w:val="15"/>
        </w:numPr>
        <w:ind w:left="851" w:hanging="567"/>
        <w:jc w:val="both"/>
        <w:rPr>
          <w:rFonts w:ascii="Arial" w:hAnsi="Arial" w:cs="Arial"/>
          <w:sz w:val="22"/>
          <w:szCs w:val="22"/>
          <w:lang w:val="lt-LT"/>
        </w:rPr>
      </w:pPr>
      <w:r w:rsidRPr="005E3AB2">
        <w:rPr>
          <w:rFonts w:ascii="Arial" w:hAnsi="Arial" w:cs="Arial"/>
          <w:sz w:val="22"/>
          <w:szCs w:val="22"/>
          <w:lang w:val="lt-LT"/>
        </w:rPr>
        <w:t>PDT komutatoriai RAA spintose montuojami ant DIN bėgelio;</w:t>
      </w:r>
    </w:p>
    <w:p w14:paraId="4202A212" w14:textId="77777777" w:rsidR="0090690D" w:rsidRPr="005E3AB2" w:rsidRDefault="0090690D" w:rsidP="005F67D5">
      <w:pPr>
        <w:numPr>
          <w:ilvl w:val="2"/>
          <w:numId w:val="15"/>
        </w:numPr>
        <w:ind w:left="851" w:hanging="567"/>
        <w:jc w:val="both"/>
        <w:rPr>
          <w:rFonts w:ascii="Arial" w:hAnsi="Arial" w:cs="Arial"/>
          <w:sz w:val="22"/>
          <w:szCs w:val="22"/>
          <w:lang w:val="lt-LT"/>
        </w:rPr>
      </w:pPr>
      <w:r w:rsidRPr="005E3AB2">
        <w:rPr>
          <w:rFonts w:ascii="Arial" w:hAnsi="Arial" w:cs="Arial"/>
          <w:sz w:val="22"/>
          <w:szCs w:val="22"/>
          <w:lang w:val="lt-LT"/>
        </w:rPr>
        <w:t>PDT komutatoriai TSPĮ spintoje montuojami į 19 colių rėmą;</w:t>
      </w:r>
    </w:p>
    <w:p w14:paraId="7A106C85" w14:textId="77777777" w:rsidR="0090690D" w:rsidRPr="005E3AB2" w:rsidRDefault="0090690D" w:rsidP="005F67D5">
      <w:pPr>
        <w:numPr>
          <w:ilvl w:val="2"/>
          <w:numId w:val="15"/>
        </w:numPr>
        <w:ind w:left="851" w:hanging="567"/>
        <w:jc w:val="both"/>
        <w:rPr>
          <w:rFonts w:ascii="Arial" w:hAnsi="Arial" w:cs="Arial"/>
          <w:sz w:val="22"/>
          <w:szCs w:val="22"/>
          <w:lang w:val="lt-LT"/>
        </w:rPr>
      </w:pPr>
      <w:r w:rsidRPr="005E3AB2">
        <w:rPr>
          <w:rFonts w:ascii="Arial" w:hAnsi="Arial" w:cs="Arial"/>
          <w:sz w:val="22"/>
          <w:szCs w:val="22"/>
          <w:lang w:val="lt-LT"/>
        </w:rPr>
        <w:t xml:space="preserve">Turi būti atliktas PDT tinklo žiedo persijungimo laiko testavimas ir pateiktas protokolas. </w:t>
      </w:r>
    </w:p>
    <w:p w14:paraId="63201E4E" w14:textId="77777777" w:rsidR="0090690D" w:rsidRPr="002F7B46" w:rsidRDefault="0090690D" w:rsidP="005F67D5">
      <w:pPr>
        <w:numPr>
          <w:ilvl w:val="1"/>
          <w:numId w:val="15"/>
        </w:numPr>
        <w:ind w:left="709" w:hanging="425"/>
        <w:jc w:val="both"/>
        <w:rPr>
          <w:rFonts w:ascii="Arial" w:hAnsi="Arial" w:cs="Arial"/>
          <w:sz w:val="22"/>
          <w:szCs w:val="22"/>
          <w:lang w:val="lt-LT"/>
        </w:rPr>
      </w:pPr>
      <w:r w:rsidRPr="002F7B46">
        <w:rPr>
          <w:rFonts w:ascii="Arial" w:hAnsi="Arial" w:cs="Arial"/>
          <w:sz w:val="22"/>
          <w:szCs w:val="22"/>
          <w:lang w:val="lt-LT"/>
        </w:rPr>
        <w:t>Telekomunikacijų infrastruktūra</w:t>
      </w:r>
    </w:p>
    <w:p w14:paraId="62377711" w14:textId="4A05F982" w:rsidR="0090690D" w:rsidRPr="005E3AB2" w:rsidRDefault="0090690D" w:rsidP="005F67D5">
      <w:pPr>
        <w:numPr>
          <w:ilvl w:val="2"/>
          <w:numId w:val="15"/>
        </w:numPr>
        <w:ind w:left="851" w:hanging="567"/>
        <w:jc w:val="both"/>
        <w:rPr>
          <w:rFonts w:ascii="Arial" w:hAnsi="Arial" w:cs="Arial"/>
          <w:sz w:val="22"/>
          <w:szCs w:val="22"/>
          <w:lang w:val="lt-LT"/>
        </w:rPr>
      </w:pPr>
      <w:r w:rsidRPr="005E3AB2">
        <w:rPr>
          <w:rFonts w:ascii="Arial" w:hAnsi="Arial" w:cs="Arial"/>
          <w:sz w:val="22"/>
          <w:szCs w:val="22"/>
          <w:lang w:val="lt-LT"/>
        </w:rPr>
        <w:t xml:space="preserve">Telekomunikacijų įrangos </w:t>
      </w:r>
      <w:r w:rsidR="00532452">
        <w:rPr>
          <w:rFonts w:ascii="Arial" w:hAnsi="Arial" w:cs="Arial"/>
          <w:sz w:val="22"/>
          <w:szCs w:val="22"/>
          <w:lang w:val="lt-LT"/>
        </w:rPr>
        <w:t>(esamos ir naujai projektuojamos</w:t>
      </w:r>
      <w:r w:rsidR="00C27733">
        <w:rPr>
          <w:rFonts w:ascii="Arial" w:hAnsi="Arial" w:cs="Arial"/>
          <w:sz w:val="22"/>
          <w:szCs w:val="22"/>
          <w:lang w:val="lt-LT"/>
        </w:rPr>
        <w:t xml:space="preserve"> esamoje telekomunikacijų spintoje</w:t>
      </w:r>
      <w:r w:rsidR="00532452">
        <w:rPr>
          <w:rFonts w:ascii="Arial" w:hAnsi="Arial" w:cs="Arial"/>
          <w:sz w:val="22"/>
          <w:szCs w:val="22"/>
          <w:lang w:val="lt-LT"/>
        </w:rPr>
        <w:t xml:space="preserve">) </w:t>
      </w:r>
      <w:r w:rsidRPr="005E3AB2">
        <w:rPr>
          <w:rFonts w:ascii="Arial" w:hAnsi="Arial" w:cs="Arial"/>
          <w:sz w:val="22"/>
          <w:szCs w:val="22"/>
          <w:lang w:val="lt-LT"/>
        </w:rPr>
        <w:t>maitinimui suprojektuoti maitinimo sistemas:</w:t>
      </w:r>
    </w:p>
    <w:p w14:paraId="04DFB420" w14:textId="723B4F6C" w:rsidR="0090690D" w:rsidRPr="005E3AB2" w:rsidRDefault="0090690D" w:rsidP="005F67D5">
      <w:pPr>
        <w:numPr>
          <w:ilvl w:val="2"/>
          <w:numId w:val="15"/>
        </w:numPr>
        <w:ind w:left="851" w:hanging="567"/>
        <w:jc w:val="both"/>
        <w:rPr>
          <w:rFonts w:ascii="Arial" w:hAnsi="Arial" w:cs="Arial"/>
          <w:sz w:val="22"/>
          <w:szCs w:val="22"/>
          <w:lang w:val="lt-LT"/>
        </w:rPr>
      </w:pPr>
      <w:r w:rsidRPr="005E3AB2">
        <w:rPr>
          <w:rFonts w:ascii="Arial" w:hAnsi="Arial" w:cs="Arial"/>
          <w:sz w:val="22"/>
          <w:szCs w:val="22"/>
          <w:lang w:val="lt-LT"/>
        </w:rPr>
        <w:t xml:space="preserve">dirbančias iš pastotės nuolatinės įtampos akumuliatorių baterijos dviejų nuolatinės srovės skydo (toliau -  NSS) šynų sekcijų; </w:t>
      </w:r>
    </w:p>
    <w:p w14:paraId="150DE726" w14:textId="6FEEA078" w:rsidR="0090690D" w:rsidRDefault="0090690D" w:rsidP="005F67D5">
      <w:pPr>
        <w:numPr>
          <w:ilvl w:val="2"/>
          <w:numId w:val="15"/>
        </w:numPr>
        <w:ind w:left="851" w:hanging="567"/>
        <w:jc w:val="both"/>
        <w:rPr>
          <w:rFonts w:ascii="Arial" w:hAnsi="Arial" w:cs="Arial"/>
          <w:sz w:val="22"/>
          <w:szCs w:val="22"/>
          <w:lang w:val="lt-LT"/>
        </w:rPr>
      </w:pPr>
      <w:r w:rsidRPr="005E3AB2">
        <w:rPr>
          <w:rFonts w:ascii="Arial" w:hAnsi="Arial" w:cs="Arial"/>
          <w:sz w:val="22"/>
          <w:szCs w:val="22"/>
          <w:lang w:val="lt-LT"/>
        </w:rPr>
        <w:t xml:space="preserve">pagal reikalavimus telekomunikacijų ir TSPĮ elektrinio maitinimo nuo NSSRS projektavimui </w:t>
      </w:r>
      <w:r w:rsidRPr="004B62FF">
        <w:rPr>
          <w:rFonts w:ascii="Arial" w:hAnsi="Arial" w:cs="Arial"/>
          <w:sz w:val="22"/>
          <w:szCs w:val="22"/>
          <w:lang w:val="lt-LT"/>
        </w:rPr>
        <w:t xml:space="preserve">žr.( </w:t>
      </w:r>
      <w:r w:rsidR="00AB3AC9" w:rsidRPr="004B62FF">
        <w:rPr>
          <w:rFonts w:ascii="Arial" w:hAnsi="Arial" w:cs="Arial"/>
          <w:sz w:val="22"/>
          <w:szCs w:val="22"/>
          <w:lang w:val="lt-LT"/>
        </w:rPr>
        <w:t>19</w:t>
      </w:r>
      <w:r w:rsidRPr="004B62FF">
        <w:rPr>
          <w:rFonts w:ascii="Arial" w:hAnsi="Arial" w:cs="Arial"/>
          <w:sz w:val="22"/>
          <w:szCs w:val="22"/>
          <w:lang w:val="lt-LT"/>
        </w:rPr>
        <w:t>) priedą</w:t>
      </w:r>
      <w:r w:rsidRPr="005E3AB2">
        <w:rPr>
          <w:rFonts w:ascii="Arial" w:hAnsi="Arial" w:cs="Arial"/>
          <w:sz w:val="22"/>
          <w:szCs w:val="22"/>
          <w:lang w:val="lt-LT"/>
        </w:rPr>
        <w:t>.</w:t>
      </w:r>
    </w:p>
    <w:p w14:paraId="375A6A7D" w14:textId="25641301" w:rsidR="0042307A" w:rsidRPr="005E3AB2" w:rsidRDefault="0042307A" w:rsidP="005F67D5">
      <w:pPr>
        <w:numPr>
          <w:ilvl w:val="2"/>
          <w:numId w:val="15"/>
        </w:numPr>
        <w:ind w:left="851" w:hanging="567"/>
        <w:jc w:val="both"/>
        <w:rPr>
          <w:rFonts w:ascii="Arial" w:hAnsi="Arial" w:cs="Arial"/>
          <w:sz w:val="22"/>
          <w:szCs w:val="22"/>
          <w:lang w:val="lt-LT"/>
        </w:rPr>
      </w:pPr>
      <w:r w:rsidRPr="0042307A">
        <w:rPr>
          <w:rFonts w:ascii="Arial" w:hAnsi="Arial" w:cs="Arial"/>
          <w:sz w:val="22"/>
          <w:szCs w:val="22"/>
          <w:lang w:val="lt-LT"/>
        </w:rPr>
        <w:t xml:space="preserve">pagal reikalavimus telekomunikacijų </w:t>
      </w:r>
      <w:r>
        <w:rPr>
          <w:rFonts w:ascii="Arial" w:hAnsi="Arial" w:cs="Arial"/>
          <w:sz w:val="22"/>
          <w:szCs w:val="22"/>
          <w:lang w:val="lt-LT"/>
        </w:rPr>
        <w:t>maitinimo šaltiniui</w:t>
      </w:r>
      <w:r w:rsidRPr="0042307A">
        <w:rPr>
          <w:rFonts w:ascii="Arial" w:hAnsi="Arial" w:cs="Arial"/>
          <w:sz w:val="22"/>
          <w:szCs w:val="22"/>
          <w:lang w:val="lt-LT"/>
        </w:rPr>
        <w:t xml:space="preserve"> </w:t>
      </w:r>
      <w:r w:rsidRPr="004B62FF">
        <w:rPr>
          <w:rFonts w:ascii="Arial" w:hAnsi="Arial" w:cs="Arial"/>
          <w:sz w:val="22"/>
          <w:szCs w:val="22"/>
          <w:lang w:val="lt-LT"/>
        </w:rPr>
        <w:t>žr.( 28) priedą</w:t>
      </w:r>
      <w:r>
        <w:rPr>
          <w:rFonts w:ascii="Arial" w:hAnsi="Arial" w:cs="Arial"/>
          <w:sz w:val="22"/>
          <w:szCs w:val="22"/>
          <w:lang w:val="lt-LT"/>
        </w:rPr>
        <w:t>.</w:t>
      </w:r>
    </w:p>
    <w:p w14:paraId="51696722" w14:textId="365763BD" w:rsidR="0090690D" w:rsidRPr="005E3AB2" w:rsidRDefault="0090690D" w:rsidP="005F67D5">
      <w:pPr>
        <w:numPr>
          <w:ilvl w:val="2"/>
          <w:numId w:val="15"/>
        </w:numPr>
        <w:ind w:left="851" w:hanging="567"/>
        <w:jc w:val="both"/>
        <w:rPr>
          <w:rFonts w:ascii="Arial" w:hAnsi="Arial" w:cs="Arial"/>
          <w:sz w:val="22"/>
          <w:szCs w:val="22"/>
          <w:lang w:val="lt-LT"/>
        </w:rPr>
      </w:pPr>
      <w:r w:rsidRPr="005E3AB2">
        <w:rPr>
          <w:rFonts w:ascii="Arial" w:hAnsi="Arial" w:cs="Arial"/>
          <w:sz w:val="22"/>
          <w:szCs w:val="22"/>
          <w:lang w:val="lt-LT"/>
        </w:rPr>
        <w:t>Nenaudojama telekomunikacijų ir infrastruktūros įranga</w:t>
      </w:r>
      <w:r w:rsidR="008D53E4">
        <w:rPr>
          <w:rFonts w:ascii="Arial" w:hAnsi="Arial" w:cs="Arial"/>
          <w:sz w:val="22"/>
          <w:szCs w:val="22"/>
          <w:lang w:val="lt-LT"/>
        </w:rPr>
        <w:t xml:space="preserve"> iš telekomunikacijų spintos</w:t>
      </w:r>
      <w:r w:rsidR="00AB7E20">
        <w:rPr>
          <w:rFonts w:ascii="Arial" w:hAnsi="Arial" w:cs="Arial"/>
          <w:sz w:val="22"/>
          <w:szCs w:val="22"/>
          <w:lang w:val="lt-LT"/>
        </w:rPr>
        <w:t xml:space="preserve"> </w:t>
      </w:r>
      <w:r w:rsidRPr="005E3AB2">
        <w:rPr>
          <w:rFonts w:ascii="Arial" w:hAnsi="Arial" w:cs="Arial"/>
          <w:sz w:val="22"/>
          <w:szCs w:val="22"/>
          <w:lang w:val="lt-LT"/>
        </w:rPr>
        <w:t>turi būti išmontuota ir perduota PSO.</w:t>
      </w:r>
    </w:p>
    <w:p w14:paraId="53A66462" w14:textId="77777777" w:rsidR="0090690D" w:rsidRPr="002F7B46" w:rsidRDefault="0090690D" w:rsidP="005F67D5">
      <w:pPr>
        <w:numPr>
          <w:ilvl w:val="1"/>
          <w:numId w:val="15"/>
        </w:numPr>
        <w:ind w:left="709" w:hanging="425"/>
        <w:jc w:val="both"/>
        <w:rPr>
          <w:rFonts w:ascii="Arial" w:hAnsi="Arial" w:cs="Arial"/>
          <w:sz w:val="22"/>
          <w:szCs w:val="22"/>
          <w:lang w:val="lt-LT"/>
        </w:rPr>
      </w:pPr>
      <w:r w:rsidRPr="002F7B46">
        <w:rPr>
          <w:rFonts w:ascii="Arial" w:hAnsi="Arial" w:cs="Arial"/>
          <w:sz w:val="22"/>
          <w:szCs w:val="22"/>
          <w:lang w:val="lt-LT"/>
        </w:rPr>
        <w:t>Bendri reikalavimai</w:t>
      </w:r>
    </w:p>
    <w:p w14:paraId="3165E60F" w14:textId="77777777" w:rsidR="0090690D" w:rsidRPr="005E3AB2" w:rsidRDefault="0090690D" w:rsidP="005F67D5">
      <w:pPr>
        <w:numPr>
          <w:ilvl w:val="2"/>
          <w:numId w:val="15"/>
        </w:numPr>
        <w:ind w:left="851" w:hanging="567"/>
        <w:jc w:val="both"/>
        <w:rPr>
          <w:rFonts w:ascii="Arial" w:hAnsi="Arial" w:cs="Arial"/>
          <w:sz w:val="22"/>
          <w:szCs w:val="22"/>
          <w:lang w:val="lt-LT"/>
        </w:rPr>
      </w:pPr>
      <w:r w:rsidRPr="005E3AB2">
        <w:rPr>
          <w:rFonts w:ascii="Arial" w:hAnsi="Arial" w:cs="Arial"/>
          <w:sz w:val="22"/>
          <w:szCs w:val="22"/>
          <w:lang w:val="lt-LT"/>
        </w:rPr>
        <w:t>TDPT ir PDT projektuoti pagal tipinę LITGRID AB transformatorių pastotės TDPT struktūrinę schemą.</w:t>
      </w:r>
    </w:p>
    <w:p w14:paraId="2D379ADA" w14:textId="6CE84E27" w:rsidR="0090690D" w:rsidRPr="005E3AB2" w:rsidRDefault="0090690D" w:rsidP="005F67D5">
      <w:pPr>
        <w:numPr>
          <w:ilvl w:val="2"/>
          <w:numId w:val="15"/>
        </w:numPr>
        <w:ind w:left="851" w:hanging="567"/>
        <w:jc w:val="both"/>
        <w:rPr>
          <w:rFonts w:ascii="Arial" w:hAnsi="Arial" w:cs="Arial"/>
          <w:sz w:val="22"/>
          <w:szCs w:val="22"/>
          <w:lang w:val="lt-LT"/>
        </w:rPr>
      </w:pPr>
      <w:r w:rsidRPr="005E3AB2">
        <w:rPr>
          <w:rFonts w:ascii="Arial" w:hAnsi="Arial" w:cs="Arial"/>
          <w:sz w:val="22"/>
          <w:szCs w:val="22"/>
          <w:lang w:val="lt-LT"/>
        </w:rPr>
        <w:t>Maršrutizatori</w:t>
      </w:r>
      <w:r w:rsidR="00A4058A">
        <w:rPr>
          <w:rFonts w:ascii="Arial" w:hAnsi="Arial" w:cs="Arial"/>
          <w:sz w:val="22"/>
          <w:szCs w:val="22"/>
          <w:lang w:val="lt-LT"/>
        </w:rPr>
        <w:t>us</w:t>
      </w:r>
      <w:r w:rsidRPr="005E3AB2">
        <w:rPr>
          <w:rFonts w:ascii="Arial" w:hAnsi="Arial" w:cs="Arial"/>
          <w:sz w:val="22"/>
          <w:szCs w:val="22"/>
          <w:lang w:val="lt-LT"/>
        </w:rPr>
        <w:t>, BP bei PDT komutatoriai komplektuojami su LITGRID AB naudojamos duomenų tinklo valdymo ir stebėjimo sistemos licencijomis.</w:t>
      </w:r>
    </w:p>
    <w:p w14:paraId="493C6906" w14:textId="77777777" w:rsidR="0090690D" w:rsidRPr="005E3AB2" w:rsidRDefault="0090690D" w:rsidP="005F67D5">
      <w:pPr>
        <w:numPr>
          <w:ilvl w:val="2"/>
          <w:numId w:val="15"/>
        </w:numPr>
        <w:ind w:left="851" w:hanging="567"/>
        <w:jc w:val="both"/>
        <w:rPr>
          <w:rFonts w:ascii="Arial" w:hAnsi="Arial" w:cs="Arial"/>
          <w:sz w:val="22"/>
          <w:szCs w:val="22"/>
          <w:lang w:val="lt-LT"/>
        </w:rPr>
      </w:pPr>
      <w:r w:rsidRPr="005E3AB2">
        <w:rPr>
          <w:rFonts w:ascii="Arial" w:hAnsi="Arial" w:cs="Arial"/>
          <w:sz w:val="22"/>
          <w:szCs w:val="22"/>
          <w:lang w:val="lt-LT"/>
        </w:rPr>
        <w:t>Visi projektuojami SFP moduliai privalo būti originalūs pramoninio tipo to paties gamintojo, kaip ir įranga į kurią jie bus jungiami.</w:t>
      </w:r>
    </w:p>
    <w:p w14:paraId="69774E62" w14:textId="77777777" w:rsidR="0090690D" w:rsidRPr="005E3AB2" w:rsidRDefault="0090690D" w:rsidP="005F67D5">
      <w:pPr>
        <w:numPr>
          <w:ilvl w:val="2"/>
          <w:numId w:val="15"/>
        </w:numPr>
        <w:ind w:left="851" w:hanging="567"/>
        <w:jc w:val="both"/>
        <w:rPr>
          <w:rFonts w:ascii="Arial" w:hAnsi="Arial" w:cs="Arial"/>
          <w:b/>
          <w:bCs/>
          <w:sz w:val="22"/>
          <w:szCs w:val="22"/>
          <w:lang w:val="lt-LT"/>
        </w:rPr>
      </w:pPr>
      <w:r w:rsidRPr="005E3AB2">
        <w:rPr>
          <w:rFonts w:ascii="Arial" w:hAnsi="Arial" w:cs="Arial"/>
          <w:sz w:val="22"/>
          <w:szCs w:val="22"/>
          <w:lang w:val="lt-LT"/>
        </w:rPr>
        <w:t>Duomenų perdavimo kanalai turi būti įrengti iki I etapo įrenginių kompleksinių bandymų pradžios.</w:t>
      </w:r>
    </w:p>
    <w:p w14:paraId="210700DC" w14:textId="77777777" w:rsidR="0090690D" w:rsidRPr="005E3AB2" w:rsidRDefault="0090690D" w:rsidP="005F67D5">
      <w:pPr>
        <w:numPr>
          <w:ilvl w:val="2"/>
          <w:numId w:val="15"/>
        </w:numPr>
        <w:ind w:left="851" w:hanging="567"/>
        <w:jc w:val="both"/>
        <w:rPr>
          <w:rFonts w:ascii="Arial" w:hAnsi="Arial" w:cs="Arial"/>
          <w:sz w:val="22"/>
          <w:szCs w:val="22"/>
          <w:lang w:val="lt-LT"/>
        </w:rPr>
      </w:pPr>
      <w:r w:rsidRPr="005E3AB2">
        <w:rPr>
          <w:rFonts w:ascii="Arial" w:hAnsi="Arial" w:cs="Arial"/>
          <w:sz w:val="22"/>
          <w:szCs w:val="22"/>
          <w:lang w:val="lt-LT"/>
        </w:rPr>
        <w:t>Turi būti suprojektuoti ir atlikti naujai diegiamos duomenų perdavimo įrangos montavimo, konfigūravimo ir testavimo darbai.</w:t>
      </w:r>
    </w:p>
    <w:p w14:paraId="24B8CA0C" w14:textId="3166C8D0" w:rsidR="0090690D" w:rsidRPr="005E3AB2" w:rsidRDefault="0090690D" w:rsidP="005F67D5">
      <w:pPr>
        <w:numPr>
          <w:ilvl w:val="2"/>
          <w:numId w:val="15"/>
        </w:numPr>
        <w:ind w:left="851" w:hanging="567"/>
        <w:jc w:val="both"/>
        <w:rPr>
          <w:rFonts w:ascii="Arial" w:hAnsi="Arial" w:cs="Arial"/>
          <w:sz w:val="22"/>
          <w:szCs w:val="22"/>
          <w:lang w:val="lt-LT"/>
        </w:rPr>
      </w:pPr>
      <w:r w:rsidRPr="005E3AB2">
        <w:rPr>
          <w:rFonts w:ascii="Arial" w:hAnsi="Arial" w:cs="Arial"/>
          <w:sz w:val="22"/>
          <w:szCs w:val="22"/>
          <w:lang w:val="lt-LT"/>
        </w:rPr>
        <w:t>Telekomunikacijų ir infrastruktūros įranga projektuojama nauja.</w:t>
      </w:r>
    </w:p>
    <w:p w14:paraId="602BE4D5" w14:textId="515B5B63" w:rsidR="0090690D" w:rsidRPr="005E3AB2" w:rsidRDefault="0090690D" w:rsidP="005F67D5">
      <w:pPr>
        <w:numPr>
          <w:ilvl w:val="2"/>
          <w:numId w:val="15"/>
        </w:numPr>
        <w:ind w:left="851" w:hanging="567"/>
        <w:jc w:val="both"/>
        <w:rPr>
          <w:rFonts w:ascii="Arial" w:hAnsi="Arial" w:cs="Arial"/>
          <w:sz w:val="22"/>
          <w:szCs w:val="22"/>
          <w:lang w:val="lt-LT"/>
        </w:rPr>
      </w:pPr>
      <w:r w:rsidRPr="005E3AB2">
        <w:rPr>
          <w:rFonts w:ascii="Arial" w:hAnsi="Arial" w:cs="Arial"/>
          <w:bCs/>
          <w:sz w:val="22"/>
          <w:szCs w:val="22"/>
          <w:lang w:val="lt-LT"/>
        </w:rPr>
        <w:t xml:space="preserve">Telekomunikacijų dalis </w:t>
      </w:r>
      <w:r w:rsidRPr="00E0207A">
        <w:rPr>
          <w:rFonts w:ascii="Arial" w:hAnsi="Arial" w:cs="Arial"/>
          <w:bCs/>
          <w:sz w:val="22"/>
          <w:szCs w:val="22"/>
          <w:lang w:val="lt-LT"/>
        </w:rPr>
        <w:t xml:space="preserve">techniniame </w:t>
      </w:r>
      <w:r w:rsidR="0048512B">
        <w:rPr>
          <w:rFonts w:ascii="Arial" w:hAnsi="Arial" w:cs="Arial"/>
          <w:bCs/>
          <w:sz w:val="22"/>
          <w:szCs w:val="22"/>
          <w:lang w:val="lt-LT"/>
        </w:rPr>
        <w:t xml:space="preserve">darbo </w:t>
      </w:r>
      <w:r w:rsidRPr="00E0207A">
        <w:rPr>
          <w:rFonts w:ascii="Arial" w:hAnsi="Arial" w:cs="Arial"/>
          <w:bCs/>
          <w:sz w:val="22"/>
          <w:szCs w:val="22"/>
          <w:lang w:val="lt-LT"/>
        </w:rPr>
        <w:t>projekte</w:t>
      </w:r>
      <w:r w:rsidRPr="005E3AB2">
        <w:rPr>
          <w:rFonts w:ascii="Arial" w:hAnsi="Arial" w:cs="Arial"/>
          <w:bCs/>
          <w:sz w:val="22"/>
          <w:szCs w:val="22"/>
          <w:lang w:val="lt-LT"/>
        </w:rPr>
        <w:t xml:space="preserve"> turi būti pateikta kaip atskiras skyrius arba byla.</w:t>
      </w:r>
    </w:p>
    <w:p w14:paraId="0EF69B3F" w14:textId="3D32ABAA" w:rsidR="0090690D" w:rsidRPr="005E3AB2" w:rsidRDefault="0090690D" w:rsidP="005F67D5">
      <w:pPr>
        <w:numPr>
          <w:ilvl w:val="2"/>
          <w:numId w:val="15"/>
        </w:numPr>
        <w:ind w:left="851" w:hanging="567"/>
        <w:jc w:val="both"/>
        <w:rPr>
          <w:rFonts w:ascii="Arial" w:hAnsi="Arial" w:cs="Arial"/>
          <w:sz w:val="22"/>
          <w:szCs w:val="22"/>
          <w:lang w:val="lt-LT"/>
        </w:rPr>
      </w:pPr>
      <w:r w:rsidRPr="005E3AB2">
        <w:rPr>
          <w:rFonts w:ascii="Arial" w:hAnsi="Arial" w:cs="Arial"/>
          <w:sz w:val="22"/>
          <w:szCs w:val="22"/>
          <w:lang w:val="lt-LT"/>
        </w:rPr>
        <w:t>Telekomunikacijų ir infrastruktūros įranga turi būti projektuojama remiantis standartiniais techniniais reikalavimais:</w:t>
      </w:r>
    </w:p>
    <w:p w14:paraId="25AE6787" w14:textId="2ACD09FC" w:rsidR="0090690D" w:rsidRPr="005E3AB2" w:rsidRDefault="0090690D" w:rsidP="005F67D5">
      <w:pPr>
        <w:numPr>
          <w:ilvl w:val="3"/>
          <w:numId w:val="15"/>
        </w:numPr>
        <w:tabs>
          <w:tab w:val="left" w:pos="851"/>
        </w:tabs>
        <w:ind w:left="851" w:hanging="567"/>
        <w:jc w:val="both"/>
        <w:rPr>
          <w:rFonts w:ascii="Arial" w:hAnsi="Arial" w:cs="Arial"/>
          <w:sz w:val="22"/>
          <w:szCs w:val="22"/>
          <w:lang w:val="lt-LT"/>
        </w:rPr>
      </w:pPr>
      <w:r w:rsidRPr="005E3AB2">
        <w:rPr>
          <w:rFonts w:ascii="Arial" w:hAnsi="Arial" w:cs="Arial"/>
          <w:sz w:val="22"/>
          <w:szCs w:val="22"/>
          <w:lang w:val="lt-LT"/>
        </w:rPr>
        <w:t xml:space="preserve">Jungiamiesiems šviesolaidiniams kabeliams </w:t>
      </w:r>
      <w:r w:rsidRPr="00FD68B2">
        <w:rPr>
          <w:rFonts w:ascii="Arial" w:hAnsi="Arial" w:cs="Arial"/>
          <w:sz w:val="22"/>
          <w:szCs w:val="22"/>
          <w:lang w:val="lt-LT"/>
        </w:rPr>
        <w:t>(</w:t>
      </w:r>
      <w:r w:rsidRPr="004B62FF">
        <w:rPr>
          <w:rFonts w:ascii="Arial" w:hAnsi="Arial" w:cs="Arial"/>
          <w:sz w:val="22"/>
          <w:szCs w:val="22"/>
          <w:lang w:val="lt-LT"/>
        </w:rPr>
        <w:t>žr.(</w:t>
      </w:r>
      <w:r w:rsidR="00FD68B2" w:rsidRPr="004B62FF">
        <w:rPr>
          <w:rFonts w:ascii="Arial" w:hAnsi="Arial" w:cs="Arial"/>
          <w:sz w:val="22"/>
          <w:szCs w:val="22"/>
          <w:lang w:val="lt-LT"/>
        </w:rPr>
        <w:t>27</w:t>
      </w:r>
      <w:r w:rsidRPr="004B62FF">
        <w:rPr>
          <w:rFonts w:ascii="Arial" w:hAnsi="Arial" w:cs="Arial"/>
          <w:sz w:val="22"/>
          <w:szCs w:val="22"/>
          <w:lang w:val="lt-LT"/>
        </w:rPr>
        <w:t>) priedą</w:t>
      </w:r>
      <w:r w:rsidRPr="00FD68B2">
        <w:rPr>
          <w:rFonts w:ascii="Arial" w:hAnsi="Arial" w:cs="Arial"/>
          <w:sz w:val="22"/>
          <w:szCs w:val="22"/>
          <w:lang w:val="lt-LT"/>
        </w:rPr>
        <w:t>);</w:t>
      </w:r>
    </w:p>
    <w:p w14:paraId="2EC65CE4" w14:textId="617FCC5C" w:rsidR="0090690D" w:rsidRPr="005E3AB2" w:rsidRDefault="0090690D" w:rsidP="005F67D5">
      <w:pPr>
        <w:numPr>
          <w:ilvl w:val="3"/>
          <w:numId w:val="15"/>
        </w:numPr>
        <w:tabs>
          <w:tab w:val="left" w:pos="851"/>
        </w:tabs>
        <w:ind w:left="851" w:hanging="567"/>
        <w:jc w:val="both"/>
        <w:rPr>
          <w:rFonts w:ascii="Arial" w:hAnsi="Arial" w:cs="Arial"/>
          <w:sz w:val="22"/>
          <w:szCs w:val="22"/>
          <w:lang w:val="lt-LT"/>
        </w:rPr>
      </w:pPr>
      <w:r w:rsidRPr="005E3AB2">
        <w:rPr>
          <w:rFonts w:ascii="Arial" w:hAnsi="Arial" w:cs="Arial"/>
          <w:sz w:val="22"/>
          <w:szCs w:val="22"/>
          <w:lang w:val="lt-LT"/>
        </w:rPr>
        <w:t>Telekomunikacijų ir TSPĮ elektrinio maitinimo nuo NSSRS projektavimui (</w:t>
      </w:r>
      <w:r w:rsidRPr="004B62FF">
        <w:rPr>
          <w:rFonts w:ascii="Arial" w:hAnsi="Arial" w:cs="Arial"/>
          <w:sz w:val="22"/>
          <w:szCs w:val="22"/>
          <w:lang w:val="lt-LT"/>
        </w:rPr>
        <w:t>žr. (</w:t>
      </w:r>
      <w:r w:rsidR="00D52DD2" w:rsidRPr="004B62FF">
        <w:rPr>
          <w:rFonts w:ascii="Arial" w:hAnsi="Arial" w:cs="Arial"/>
          <w:sz w:val="22"/>
          <w:szCs w:val="22"/>
          <w:lang w:val="lt-LT"/>
        </w:rPr>
        <w:t>19</w:t>
      </w:r>
      <w:r w:rsidRPr="004B62FF">
        <w:rPr>
          <w:rFonts w:ascii="Arial" w:hAnsi="Arial" w:cs="Arial"/>
          <w:sz w:val="22"/>
          <w:szCs w:val="22"/>
          <w:lang w:val="lt-LT"/>
        </w:rPr>
        <w:t>) priedą</w:t>
      </w:r>
      <w:r w:rsidRPr="005E3AB2">
        <w:rPr>
          <w:rFonts w:ascii="Arial" w:hAnsi="Arial" w:cs="Arial"/>
          <w:sz w:val="22"/>
          <w:szCs w:val="22"/>
          <w:lang w:val="lt-LT"/>
        </w:rPr>
        <w:t>);</w:t>
      </w:r>
    </w:p>
    <w:p w14:paraId="0AE66F2C" w14:textId="21E99C82" w:rsidR="0090690D" w:rsidRPr="005E3AB2" w:rsidRDefault="0090690D" w:rsidP="005F67D5">
      <w:pPr>
        <w:numPr>
          <w:ilvl w:val="3"/>
          <w:numId w:val="15"/>
        </w:numPr>
        <w:tabs>
          <w:tab w:val="left" w:pos="851"/>
        </w:tabs>
        <w:ind w:left="851" w:hanging="567"/>
        <w:jc w:val="both"/>
        <w:rPr>
          <w:rFonts w:ascii="Arial" w:hAnsi="Arial" w:cs="Arial"/>
          <w:sz w:val="22"/>
          <w:szCs w:val="22"/>
          <w:lang w:val="lt-LT"/>
        </w:rPr>
      </w:pPr>
      <w:r w:rsidRPr="005E3AB2">
        <w:rPr>
          <w:rFonts w:ascii="Arial" w:hAnsi="Arial" w:cs="Arial"/>
          <w:sz w:val="22"/>
          <w:szCs w:val="22"/>
          <w:lang w:val="lt-LT"/>
        </w:rPr>
        <w:t>MPLS maršrutizatoriui (</w:t>
      </w:r>
      <w:r w:rsidRPr="004B62FF">
        <w:rPr>
          <w:rFonts w:ascii="Arial" w:hAnsi="Arial" w:cs="Arial"/>
          <w:sz w:val="22"/>
          <w:szCs w:val="22"/>
          <w:lang w:val="lt-LT"/>
        </w:rPr>
        <w:t>žr.(</w:t>
      </w:r>
      <w:r w:rsidR="0076741F" w:rsidRPr="004B62FF">
        <w:rPr>
          <w:rFonts w:ascii="Arial" w:hAnsi="Arial" w:cs="Arial"/>
          <w:sz w:val="22"/>
          <w:szCs w:val="22"/>
          <w:lang w:val="lt-LT"/>
        </w:rPr>
        <w:t>21</w:t>
      </w:r>
      <w:r w:rsidRPr="004B62FF">
        <w:rPr>
          <w:rFonts w:ascii="Arial" w:hAnsi="Arial" w:cs="Arial"/>
          <w:sz w:val="22"/>
          <w:szCs w:val="22"/>
          <w:lang w:val="lt-LT"/>
        </w:rPr>
        <w:t>) priedą</w:t>
      </w:r>
      <w:r w:rsidRPr="005E3AB2">
        <w:rPr>
          <w:rFonts w:ascii="Arial" w:hAnsi="Arial" w:cs="Arial"/>
          <w:sz w:val="22"/>
          <w:szCs w:val="22"/>
          <w:lang w:val="lt-LT"/>
        </w:rPr>
        <w:t>);</w:t>
      </w:r>
    </w:p>
    <w:p w14:paraId="6562D584" w14:textId="3175CA70" w:rsidR="0090690D" w:rsidRPr="005E3AB2" w:rsidRDefault="0090690D" w:rsidP="005F67D5">
      <w:pPr>
        <w:numPr>
          <w:ilvl w:val="3"/>
          <w:numId w:val="15"/>
        </w:numPr>
        <w:tabs>
          <w:tab w:val="left" w:pos="851"/>
        </w:tabs>
        <w:ind w:left="851" w:hanging="567"/>
        <w:jc w:val="both"/>
        <w:rPr>
          <w:rFonts w:ascii="Arial" w:hAnsi="Arial" w:cs="Arial"/>
          <w:sz w:val="22"/>
          <w:szCs w:val="22"/>
          <w:lang w:val="lt-LT"/>
        </w:rPr>
      </w:pPr>
      <w:r w:rsidRPr="005E3AB2">
        <w:rPr>
          <w:rFonts w:ascii="Arial" w:hAnsi="Arial" w:cs="Arial"/>
          <w:sz w:val="22"/>
          <w:szCs w:val="22"/>
          <w:lang w:val="lt-LT"/>
        </w:rPr>
        <w:t>Pramoniniams duomenų tinklo komutatoriams (</w:t>
      </w:r>
      <w:r w:rsidRPr="004B62FF">
        <w:rPr>
          <w:rFonts w:ascii="Arial" w:hAnsi="Arial" w:cs="Arial"/>
          <w:sz w:val="22"/>
          <w:szCs w:val="22"/>
          <w:lang w:val="lt-LT"/>
        </w:rPr>
        <w:t>žr. (</w:t>
      </w:r>
      <w:r w:rsidR="0076741F" w:rsidRPr="004B62FF">
        <w:rPr>
          <w:rFonts w:ascii="Arial" w:hAnsi="Arial" w:cs="Arial"/>
          <w:sz w:val="22"/>
          <w:szCs w:val="22"/>
          <w:lang w:val="lt-LT"/>
        </w:rPr>
        <w:t>22</w:t>
      </w:r>
      <w:r w:rsidRPr="004B62FF">
        <w:rPr>
          <w:rFonts w:ascii="Arial" w:hAnsi="Arial" w:cs="Arial"/>
          <w:sz w:val="22"/>
          <w:szCs w:val="22"/>
          <w:lang w:val="lt-LT"/>
        </w:rPr>
        <w:t>) priedą</w:t>
      </w:r>
      <w:r w:rsidRPr="005E3AB2">
        <w:rPr>
          <w:rFonts w:ascii="Arial" w:hAnsi="Arial" w:cs="Arial"/>
          <w:sz w:val="22"/>
          <w:szCs w:val="22"/>
          <w:lang w:val="lt-LT"/>
        </w:rPr>
        <w:t>).</w:t>
      </w:r>
    </w:p>
    <w:p w14:paraId="22F4E268" w14:textId="116ED4AD" w:rsidR="00031D00" w:rsidRPr="005E3AB2" w:rsidRDefault="00031D00" w:rsidP="005F67D5">
      <w:pPr>
        <w:numPr>
          <w:ilvl w:val="3"/>
          <w:numId w:val="15"/>
        </w:numPr>
        <w:tabs>
          <w:tab w:val="left" w:pos="851"/>
        </w:tabs>
        <w:ind w:left="851" w:hanging="567"/>
        <w:jc w:val="both"/>
        <w:rPr>
          <w:rFonts w:ascii="Arial" w:hAnsi="Arial" w:cs="Arial"/>
          <w:sz w:val="22"/>
          <w:szCs w:val="22"/>
          <w:lang w:val="lt-LT"/>
        </w:rPr>
      </w:pPr>
      <w:r w:rsidRPr="005E3AB2">
        <w:rPr>
          <w:rFonts w:ascii="Arial" w:hAnsi="Arial" w:cs="Arial"/>
          <w:sz w:val="22"/>
          <w:szCs w:val="22"/>
          <w:lang w:val="lt-LT"/>
        </w:rPr>
        <w:t>Tipinė TP TDPT schema (</w:t>
      </w:r>
      <w:r w:rsidRPr="004B62FF">
        <w:rPr>
          <w:rFonts w:ascii="Arial" w:hAnsi="Arial" w:cs="Arial"/>
          <w:sz w:val="22"/>
          <w:szCs w:val="22"/>
          <w:lang w:val="lt-LT"/>
        </w:rPr>
        <w:t>žr. (</w:t>
      </w:r>
      <w:r w:rsidR="0076741F" w:rsidRPr="004B62FF">
        <w:rPr>
          <w:rFonts w:ascii="Arial" w:hAnsi="Arial" w:cs="Arial"/>
          <w:sz w:val="22"/>
          <w:szCs w:val="22"/>
          <w:lang w:val="lt-LT"/>
        </w:rPr>
        <w:t>23</w:t>
      </w:r>
      <w:r w:rsidRPr="004B62FF">
        <w:rPr>
          <w:rFonts w:ascii="Arial" w:hAnsi="Arial" w:cs="Arial"/>
          <w:sz w:val="22"/>
          <w:szCs w:val="22"/>
          <w:lang w:val="lt-LT"/>
        </w:rPr>
        <w:t>) priedą</w:t>
      </w:r>
      <w:r w:rsidRPr="005E3AB2">
        <w:rPr>
          <w:rFonts w:ascii="Arial" w:hAnsi="Arial" w:cs="Arial"/>
          <w:sz w:val="22"/>
          <w:szCs w:val="22"/>
          <w:lang w:val="lt-LT"/>
        </w:rPr>
        <w:t>).</w:t>
      </w:r>
    </w:p>
    <w:p w14:paraId="1389AB0C" w14:textId="2F9AFAD2" w:rsidR="00031D00" w:rsidRDefault="00031D00" w:rsidP="005F67D5">
      <w:pPr>
        <w:numPr>
          <w:ilvl w:val="3"/>
          <w:numId w:val="15"/>
        </w:numPr>
        <w:tabs>
          <w:tab w:val="left" w:pos="851"/>
        </w:tabs>
        <w:ind w:left="851" w:hanging="567"/>
        <w:jc w:val="both"/>
        <w:rPr>
          <w:rFonts w:ascii="Arial" w:hAnsi="Arial" w:cs="Arial"/>
          <w:sz w:val="22"/>
          <w:szCs w:val="22"/>
          <w:lang w:val="lt-LT"/>
        </w:rPr>
      </w:pPr>
      <w:bookmarkStart w:id="45" w:name="_Hlk178597228"/>
      <w:r w:rsidRPr="005E3AB2">
        <w:rPr>
          <w:rFonts w:ascii="Arial" w:hAnsi="Arial" w:cs="Arial"/>
          <w:sz w:val="22"/>
          <w:szCs w:val="22"/>
          <w:lang w:val="lt-LT"/>
        </w:rPr>
        <w:t>Įrenginių ryšio protokolų nustatymo lentelių ir įrenginių sąrašo pavyzdys</w:t>
      </w:r>
      <w:bookmarkEnd w:id="45"/>
      <w:r w:rsidRPr="005E3AB2">
        <w:rPr>
          <w:rFonts w:ascii="Arial" w:hAnsi="Arial" w:cs="Arial"/>
          <w:sz w:val="22"/>
          <w:szCs w:val="22"/>
          <w:lang w:val="lt-LT"/>
        </w:rPr>
        <w:t xml:space="preserve"> (</w:t>
      </w:r>
      <w:r w:rsidRPr="004B62FF">
        <w:rPr>
          <w:rFonts w:ascii="Arial" w:hAnsi="Arial" w:cs="Arial"/>
          <w:sz w:val="22"/>
          <w:szCs w:val="22"/>
          <w:lang w:val="lt-LT"/>
        </w:rPr>
        <w:t>žr. (</w:t>
      </w:r>
      <w:r w:rsidR="0076741F" w:rsidRPr="004B62FF">
        <w:rPr>
          <w:rFonts w:ascii="Arial" w:hAnsi="Arial" w:cs="Arial"/>
          <w:sz w:val="22"/>
          <w:szCs w:val="22"/>
          <w:lang w:val="lt-LT"/>
        </w:rPr>
        <w:t>24</w:t>
      </w:r>
      <w:r w:rsidRPr="004B62FF">
        <w:rPr>
          <w:rFonts w:ascii="Arial" w:hAnsi="Arial" w:cs="Arial"/>
          <w:sz w:val="22"/>
          <w:szCs w:val="22"/>
          <w:lang w:val="lt-LT"/>
        </w:rPr>
        <w:t>) priedą</w:t>
      </w:r>
      <w:r w:rsidRPr="005E3AB2">
        <w:rPr>
          <w:rFonts w:ascii="Arial" w:hAnsi="Arial" w:cs="Arial"/>
          <w:sz w:val="22"/>
          <w:szCs w:val="22"/>
          <w:lang w:val="lt-LT"/>
        </w:rPr>
        <w:t>).</w:t>
      </w:r>
    </w:p>
    <w:p w14:paraId="4F456153" w14:textId="3F76F513" w:rsidR="00262E5B" w:rsidRPr="005E3AB2" w:rsidRDefault="00262E5B" w:rsidP="005F67D5">
      <w:pPr>
        <w:numPr>
          <w:ilvl w:val="3"/>
          <w:numId w:val="15"/>
        </w:numPr>
        <w:tabs>
          <w:tab w:val="left" w:pos="851"/>
        </w:tabs>
        <w:ind w:left="851" w:hanging="567"/>
        <w:jc w:val="both"/>
        <w:rPr>
          <w:rFonts w:ascii="Arial" w:hAnsi="Arial" w:cs="Arial"/>
          <w:sz w:val="22"/>
          <w:szCs w:val="22"/>
          <w:lang w:val="lt-LT"/>
        </w:rPr>
      </w:pPr>
      <w:r>
        <w:rPr>
          <w:rFonts w:ascii="Arial" w:hAnsi="Arial" w:cs="Arial"/>
          <w:sz w:val="22"/>
          <w:szCs w:val="22"/>
          <w:lang w:val="lt-LT"/>
        </w:rPr>
        <w:t xml:space="preserve">Skaidulų paskirstymo įrenginiui (ODF) ( </w:t>
      </w:r>
      <w:r w:rsidRPr="004B62FF">
        <w:rPr>
          <w:rFonts w:ascii="Arial" w:hAnsi="Arial" w:cs="Arial"/>
          <w:sz w:val="22"/>
          <w:szCs w:val="22"/>
          <w:lang w:val="lt-LT"/>
        </w:rPr>
        <w:t>žr.(2</w:t>
      </w:r>
      <w:r w:rsidR="00FD68B2" w:rsidRPr="004B62FF">
        <w:rPr>
          <w:rFonts w:ascii="Arial" w:hAnsi="Arial" w:cs="Arial"/>
          <w:sz w:val="22"/>
          <w:szCs w:val="22"/>
          <w:lang w:val="lt-LT"/>
        </w:rPr>
        <w:t>6</w:t>
      </w:r>
      <w:r w:rsidRPr="004B62FF">
        <w:rPr>
          <w:rFonts w:ascii="Arial" w:hAnsi="Arial" w:cs="Arial"/>
          <w:sz w:val="22"/>
          <w:szCs w:val="22"/>
          <w:lang w:val="lt-LT"/>
        </w:rPr>
        <w:t>) priedą</w:t>
      </w:r>
      <w:r w:rsidR="00303ADA">
        <w:rPr>
          <w:rFonts w:ascii="Arial" w:hAnsi="Arial" w:cs="Arial"/>
          <w:sz w:val="22"/>
          <w:szCs w:val="22"/>
          <w:lang w:val="lt-LT"/>
        </w:rPr>
        <w:t>)</w:t>
      </w:r>
      <w:r>
        <w:rPr>
          <w:rFonts w:ascii="Arial" w:hAnsi="Arial" w:cs="Arial"/>
          <w:sz w:val="22"/>
          <w:szCs w:val="22"/>
          <w:lang w:val="lt-LT"/>
        </w:rPr>
        <w:t>.</w:t>
      </w:r>
    </w:p>
    <w:p w14:paraId="55FAF54E" w14:textId="3A34677D" w:rsidR="00C133D9" w:rsidRPr="00AB3AC9" w:rsidRDefault="00C133D9" w:rsidP="005F67D5">
      <w:pPr>
        <w:numPr>
          <w:ilvl w:val="3"/>
          <w:numId w:val="15"/>
        </w:numPr>
        <w:tabs>
          <w:tab w:val="left" w:pos="851"/>
        </w:tabs>
        <w:ind w:left="851" w:hanging="567"/>
        <w:jc w:val="both"/>
        <w:rPr>
          <w:rFonts w:ascii="Arial" w:hAnsi="Arial" w:cs="Arial"/>
          <w:sz w:val="22"/>
          <w:szCs w:val="22"/>
          <w:lang w:val="lt-LT"/>
        </w:rPr>
      </w:pPr>
      <w:r w:rsidRPr="00AB3AC9">
        <w:rPr>
          <w:rFonts w:ascii="Arial" w:hAnsi="Arial" w:cs="Arial"/>
          <w:sz w:val="22"/>
          <w:szCs w:val="22"/>
          <w:lang w:val="lt-LT"/>
        </w:rPr>
        <w:t xml:space="preserve">Telekomunikacijų maitinimo šaltiniui ( </w:t>
      </w:r>
      <w:r w:rsidRPr="004B62FF">
        <w:rPr>
          <w:rFonts w:ascii="Arial" w:hAnsi="Arial" w:cs="Arial"/>
          <w:sz w:val="22"/>
          <w:szCs w:val="22"/>
          <w:lang w:val="lt-LT"/>
        </w:rPr>
        <w:t>žr.(28) priedą</w:t>
      </w:r>
      <w:r w:rsidRPr="00AB3AC9">
        <w:rPr>
          <w:rFonts w:ascii="Arial" w:hAnsi="Arial" w:cs="Arial"/>
          <w:sz w:val="22"/>
          <w:szCs w:val="22"/>
          <w:lang w:val="lt-LT"/>
        </w:rPr>
        <w:t>).</w:t>
      </w:r>
    </w:p>
    <w:p w14:paraId="09EF59BD" w14:textId="77777777" w:rsidR="0090690D" w:rsidRPr="00EA5FE0" w:rsidRDefault="0090690D" w:rsidP="00EA5FE0">
      <w:pPr>
        <w:jc w:val="both"/>
        <w:rPr>
          <w:lang w:val="lt-LT"/>
        </w:rPr>
      </w:pPr>
    </w:p>
    <w:p w14:paraId="3E6A81E0" w14:textId="77777777" w:rsidR="00C21FE9" w:rsidRPr="00303DD5" w:rsidRDefault="00C21FE9" w:rsidP="005F67D5">
      <w:pPr>
        <w:pStyle w:val="ListParagraph"/>
        <w:numPr>
          <w:ilvl w:val="0"/>
          <w:numId w:val="5"/>
        </w:numPr>
        <w:spacing w:after="120"/>
        <w:jc w:val="both"/>
        <w:rPr>
          <w:rFonts w:ascii="Trebuchet MS" w:hAnsi="Trebuchet MS" w:cs="Arial"/>
          <w:bCs/>
          <w:vanish/>
          <w:sz w:val="22"/>
          <w:szCs w:val="22"/>
          <w:lang w:val="lt-LT"/>
        </w:rPr>
      </w:pPr>
    </w:p>
    <w:p w14:paraId="3FD5C17B" w14:textId="77777777" w:rsidR="00C21FE9" w:rsidRPr="00303DD5" w:rsidRDefault="00C21FE9" w:rsidP="005F67D5">
      <w:pPr>
        <w:pStyle w:val="ListParagraph"/>
        <w:numPr>
          <w:ilvl w:val="0"/>
          <w:numId w:val="5"/>
        </w:numPr>
        <w:spacing w:after="120"/>
        <w:jc w:val="both"/>
        <w:rPr>
          <w:rFonts w:ascii="Trebuchet MS" w:hAnsi="Trebuchet MS" w:cs="Arial"/>
          <w:bCs/>
          <w:vanish/>
          <w:sz w:val="22"/>
          <w:szCs w:val="22"/>
          <w:lang w:val="lt-LT"/>
        </w:rPr>
      </w:pPr>
    </w:p>
    <w:p w14:paraId="085FCD45" w14:textId="77777777" w:rsidR="00C21FE9" w:rsidRPr="00303DD5" w:rsidRDefault="00C21FE9" w:rsidP="005F67D5">
      <w:pPr>
        <w:pStyle w:val="ListParagraph"/>
        <w:numPr>
          <w:ilvl w:val="0"/>
          <w:numId w:val="5"/>
        </w:numPr>
        <w:spacing w:after="120"/>
        <w:jc w:val="both"/>
        <w:rPr>
          <w:rFonts w:ascii="Trebuchet MS" w:hAnsi="Trebuchet MS" w:cs="Arial"/>
          <w:bCs/>
          <w:vanish/>
          <w:sz w:val="22"/>
          <w:szCs w:val="22"/>
          <w:lang w:val="lt-LT"/>
        </w:rPr>
      </w:pPr>
    </w:p>
    <w:p w14:paraId="1C4E5709" w14:textId="77777777" w:rsidR="00C21FE9" w:rsidRPr="00303DD5" w:rsidRDefault="00C21FE9" w:rsidP="005F67D5">
      <w:pPr>
        <w:pStyle w:val="ListParagraph"/>
        <w:numPr>
          <w:ilvl w:val="0"/>
          <w:numId w:val="5"/>
        </w:numPr>
        <w:spacing w:after="120"/>
        <w:jc w:val="both"/>
        <w:rPr>
          <w:rFonts w:ascii="Trebuchet MS" w:hAnsi="Trebuchet MS" w:cs="Arial"/>
          <w:bCs/>
          <w:vanish/>
          <w:sz w:val="22"/>
          <w:szCs w:val="22"/>
          <w:lang w:val="lt-LT"/>
        </w:rPr>
      </w:pPr>
    </w:p>
    <w:p w14:paraId="0080BCC4" w14:textId="77777777" w:rsidR="00C21FE9" w:rsidRPr="00303DD5" w:rsidRDefault="00C21FE9" w:rsidP="005F67D5">
      <w:pPr>
        <w:pStyle w:val="ListParagraph"/>
        <w:numPr>
          <w:ilvl w:val="0"/>
          <w:numId w:val="5"/>
        </w:numPr>
        <w:spacing w:after="120"/>
        <w:jc w:val="both"/>
        <w:rPr>
          <w:rFonts w:ascii="Trebuchet MS" w:hAnsi="Trebuchet MS" w:cs="Arial"/>
          <w:bCs/>
          <w:vanish/>
          <w:sz w:val="22"/>
          <w:szCs w:val="22"/>
          <w:lang w:val="lt-LT"/>
        </w:rPr>
      </w:pPr>
    </w:p>
    <w:p w14:paraId="6BEF8B66" w14:textId="77777777" w:rsidR="00C21FE9" w:rsidRPr="00303DD5" w:rsidRDefault="00C21FE9" w:rsidP="005F67D5">
      <w:pPr>
        <w:pStyle w:val="ListParagraph"/>
        <w:numPr>
          <w:ilvl w:val="0"/>
          <w:numId w:val="5"/>
        </w:numPr>
        <w:spacing w:after="120"/>
        <w:jc w:val="both"/>
        <w:rPr>
          <w:rFonts w:ascii="Trebuchet MS" w:hAnsi="Trebuchet MS" w:cs="Arial"/>
          <w:bCs/>
          <w:vanish/>
          <w:sz w:val="22"/>
          <w:szCs w:val="22"/>
          <w:lang w:val="lt-LT"/>
        </w:rPr>
      </w:pPr>
    </w:p>
    <w:p w14:paraId="7345908C" w14:textId="77777777" w:rsidR="00C21FE9" w:rsidRPr="00303DD5" w:rsidRDefault="00C21FE9" w:rsidP="005F67D5">
      <w:pPr>
        <w:pStyle w:val="ListParagraph"/>
        <w:numPr>
          <w:ilvl w:val="0"/>
          <w:numId w:val="5"/>
        </w:numPr>
        <w:spacing w:after="120"/>
        <w:jc w:val="both"/>
        <w:rPr>
          <w:rFonts w:ascii="Trebuchet MS" w:hAnsi="Trebuchet MS" w:cs="Arial"/>
          <w:bCs/>
          <w:vanish/>
          <w:sz w:val="22"/>
          <w:szCs w:val="22"/>
          <w:lang w:val="lt-LT"/>
        </w:rPr>
      </w:pPr>
    </w:p>
    <w:p w14:paraId="4E2D1B6B" w14:textId="77777777" w:rsidR="00C21FE9" w:rsidRPr="00303DD5" w:rsidRDefault="00C21FE9" w:rsidP="005F67D5">
      <w:pPr>
        <w:pStyle w:val="ListParagraph"/>
        <w:numPr>
          <w:ilvl w:val="0"/>
          <w:numId w:val="5"/>
        </w:numPr>
        <w:spacing w:after="120"/>
        <w:jc w:val="both"/>
        <w:rPr>
          <w:rFonts w:ascii="Trebuchet MS" w:hAnsi="Trebuchet MS" w:cs="Arial"/>
          <w:bCs/>
          <w:vanish/>
          <w:sz w:val="22"/>
          <w:szCs w:val="22"/>
          <w:lang w:val="lt-LT"/>
        </w:rPr>
      </w:pPr>
    </w:p>
    <w:p w14:paraId="136B6F32" w14:textId="77777777" w:rsidR="00C21FE9" w:rsidRPr="00303DD5" w:rsidRDefault="00C21FE9" w:rsidP="005F67D5">
      <w:pPr>
        <w:pStyle w:val="ListParagraph"/>
        <w:numPr>
          <w:ilvl w:val="0"/>
          <w:numId w:val="5"/>
        </w:numPr>
        <w:spacing w:after="120"/>
        <w:jc w:val="both"/>
        <w:rPr>
          <w:rFonts w:ascii="Trebuchet MS" w:hAnsi="Trebuchet MS" w:cs="Arial"/>
          <w:bCs/>
          <w:vanish/>
          <w:sz w:val="22"/>
          <w:szCs w:val="22"/>
          <w:lang w:val="lt-LT"/>
        </w:rPr>
      </w:pPr>
    </w:p>
    <w:p w14:paraId="52563604" w14:textId="77777777" w:rsidR="00C21FE9" w:rsidRPr="00303DD5" w:rsidRDefault="00C21FE9" w:rsidP="005F67D5">
      <w:pPr>
        <w:pStyle w:val="ListParagraph"/>
        <w:numPr>
          <w:ilvl w:val="0"/>
          <w:numId w:val="5"/>
        </w:numPr>
        <w:spacing w:after="120"/>
        <w:jc w:val="both"/>
        <w:rPr>
          <w:rFonts w:ascii="Trebuchet MS" w:hAnsi="Trebuchet MS" w:cs="Arial"/>
          <w:bCs/>
          <w:vanish/>
          <w:sz w:val="22"/>
          <w:szCs w:val="22"/>
          <w:lang w:val="lt-LT"/>
        </w:rPr>
      </w:pPr>
    </w:p>
    <w:p w14:paraId="0558C7E0" w14:textId="77777777" w:rsidR="00C21FE9" w:rsidRPr="00303DD5" w:rsidRDefault="00C21FE9" w:rsidP="005F67D5">
      <w:pPr>
        <w:pStyle w:val="ListParagraph"/>
        <w:numPr>
          <w:ilvl w:val="0"/>
          <w:numId w:val="5"/>
        </w:numPr>
        <w:spacing w:after="120"/>
        <w:jc w:val="both"/>
        <w:rPr>
          <w:rFonts w:ascii="Trebuchet MS" w:hAnsi="Trebuchet MS" w:cs="Arial"/>
          <w:bCs/>
          <w:vanish/>
          <w:sz w:val="22"/>
          <w:szCs w:val="22"/>
          <w:lang w:val="lt-LT"/>
        </w:rPr>
      </w:pPr>
    </w:p>
    <w:p w14:paraId="6EAD8267" w14:textId="77777777" w:rsidR="00F238A3" w:rsidRPr="00303DD5" w:rsidRDefault="00F238A3" w:rsidP="005F67D5">
      <w:pPr>
        <w:pStyle w:val="ListParagraph"/>
        <w:numPr>
          <w:ilvl w:val="0"/>
          <w:numId w:val="11"/>
        </w:numPr>
        <w:spacing w:after="120"/>
        <w:jc w:val="both"/>
        <w:outlineLvl w:val="3"/>
        <w:rPr>
          <w:rFonts w:ascii="Trebuchet MS" w:hAnsi="Trebuchet MS" w:cs="Arial"/>
          <w:bCs/>
          <w:vanish/>
          <w:sz w:val="22"/>
          <w:szCs w:val="22"/>
          <w:lang w:val="lt-LT"/>
        </w:rPr>
      </w:pPr>
      <w:bookmarkStart w:id="46" w:name="_Hlk44588718"/>
      <w:bookmarkStart w:id="47" w:name="_Hlk126134214"/>
    </w:p>
    <w:p w14:paraId="22186D0D" w14:textId="77777777" w:rsidR="00F85BB2" w:rsidRPr="00303DD5" w:rsidRDefault="00F85BB2" w:rsidP="005F67D5">
      <w:pPr>
        <w:pStyle w:val="ListParagraph"/>
        <w:numPr>
          <w:ilvl w:val="0"/>
          <w:numId w:val="6"/>
        </w:numPr>
        <w:tabs>
          <w:tab w:val="left" w:pos="1276"/>
        </w:tabs>
        <w:jc w:val="both"/>
        <w:rPr>
          <w:rFonts w:ascii="Trebuchet MS" w:hAnsi="Trebuchet MS" w:cs="Arial"/>
          <w:bCs/>
          <w:vanish/>
          <w:sz w:val="22"/>
          <w:szCs w:val="22"/>
          <w:lang w:val="lt-LT"/>
        </w:rPr>
      </w:pPr>
      <w:bookmarkStart w:id="48" w:name="_Toc421452278"/>
      <w:bookmarkEnd w:id="43"/>
      <w:bookmarkEnd w:id="44"/>
      <w:bookmarkEnd w:id="46"/>
      <w:bookmarkEnd w:id="47"/>
    </w:p>
    <w:p w14:paraId="3F775942" w14:textId="77777777" w:rsidR="00F85BB2" w:rsidRPr="00303DD5" w:rsidRDefault="00F85BB2" w:rsidP="005F67D5">
      <w:pPr>
        <w:pStyle w:val="ListParagraph"/>
        <w:numPr>
          <w:ilvl w:val="0"/>
          <w:numId w:val="6"/>
        </w:numPr>
        <w:tabs>
          <w:tab w:val="left" w:pos="1276"/>
        </w:tabs>
        <w:jc w:val="both"/>
        <w:rPr>
          <w:rFonts w:ascii="Trebuchet MS" w:hAnsi="Trebuchet MS" w:cs="Arial"/>
          <w:bCs/>
          <w:vanish/>
          <w:sz w:val="22"/>
          <w:szCs w:val="22"/>
          <w:lang w:val="lt-LT"/>
        </w:rPr>
      </w:pPr>
    </w:p>
    <w:p w14:paraId="27C4B1AE" w14:textId="77777777" w:rsidR="00F85BB2" w:rsidRPr="00303DD5" w:rsidRDefault="00F85BB2" w:rsidP="005F67D5">
      <w:pPr>
        <w:pStyle w:val="ListParagraph"/>
        <w:numPr>
          <w:ilvl w:val="0"/>
          <w:numId w:val="6"/>
        </w:numPr>
        <w:tabs>
          <w:tab w:val="left" w:pos="1276"/>
        </w:tabs>
        <w:jc w:val="both"/>
        <w:rPr>
          <w:rFonts w:ascii="Trebuchet MS" w:hAnsi="Trebuchet MS" w:cs="Arial"/>
          <w:bCs/>
          <w:vanish/>
          <w:sz w:val="22"/>
          <w:szCs w:val="22"/>
          <w:lang w:val="lt-LT"/>
        </w:rPr>
      </w:pPr>
    </w:p>
    <w:p w14:paraId="3E40791C" w14:textId="77777777" w:rsidR="00F85BB2" w:rsidRPr="00303DD5" w:rsidRDefault="00F85BB2" w:rsidP="005F67D5">
      <w:pPr>
        <w:pStyle w:val="ListParagraph"/>
        <w:numPr>
          <w:ilvl w:val="0"/>
          <w:numId w:val="6"/>
        </w:numPr>
        <w:tabs>
          <w:tab w:val="left" w:pos="1276"/>
        </w:tabs>
        <w:jc w:val="both"/>
        <w:rPr>
          <w:rFonts w:ascii="Trebuchet MS" w:hAnsi="Trebuchet MS" w:cs="Arial"/>
          <w:bCs/>
          <w:vanish/>
          <w:sz w:val="22"/>
          <w:szCs w:val="22"/>
          <w:lang w:val="lt-LT"/>
        </w:rPr>
      </w:pPr>
    </w:p>
    <w:p w14:paraId="3A61F199" w14:textId="77777777" w:rsidR="00F85BB2" w:rsidRPr="00303DD5" w:rsidRDefault="00F85BB2" w:rsidP="005F67D5">
      <w:pPr>
        <w:pStyle w:val="ListParagraph"/>
        <w:numPr>
          <w:ilvl w:val="0"/>
          <w:numId w:val="6"/>
        </w:numPr>
        <w:tabs>
          <w:tab w:val="left" w:pos="1276"/>
        </w:tabs>
        <w:jc w:val="both"/>
        <w:rPr>
          <w:rFonts w:ascii="Trebuchet MS" w:hAnsi="Trebuchet MS" w:cs="Arial"/>
          <w:bCs/>
          <w:vanish/>
          <w:sz w:val="22"/>
          <w:szCs w:val="22"/>
          <w:lang w:val="lt-LT"/>
        </w:rPr>
      </w:pPr>
    </w:p>
    <w:p w14:paraId="38F2C201" w14:textId="77777777" w:rsidR="00F85BB2" w:rsidRPr="00303DD5" w:rsidRDefault="00F85BB2" w:rsidP="005F67D5">
      <w:pPr>
        <w:pStyle w:val="ListParagraph"/>
        <w:numPr>
          <w:ilvl w:val="0"/>
          <w:numId w:val="6"/>
        </w:numPr>
        <w:tabs>
          <w:tab w:val="left" w:pos="1276"/>
        </w:tabs>
        <w:jc w:val="both"/>
        <w:rPr>
          <w:rFonts w:ascii="Trebuchet MS" w:hAnsi="Trebuchet MS" w:cs="Arial"/>
          <w:bCs/>
          <w:vanish/>
          <w:sz w:val="22"/>
          <w:szCs w:val="22"/>
          <w:lang w:val="lt-LT"/>
        </w:rPr>
      </w:pPr>
    </w:p>
    <w:p w14:paraId="0B8AC417" w14:textId="77777777" w:rsidR="00F85BB2" w:rsidRPr="00303DD5" w:rsidRDefault="00F85BB2" w:rsidP="005F67D5">
      <w:pPr>
        <w:pStyle w:val="ListParagraph"/>
        <w:numPr>
          <w:ilvl w:val="0"/>
          <w:numId w:val="6"/>
        </w:numPr>
        <w:tabs>
          <w:tab w:val="left" w:pos="1276"/>
        </w:tabs>
        <w:jc w:val="both"/>
        <w:rPr>
          <w:rFonts w:ascii="Trebuchet MS" w:hAnsi="Trebuchet MS" w:cs="Arial"/>
          <w:bCs/>
          <w:vanish/>
          <w:sz w:val="22"/>
          <w:szCs w:val="22"/>
          <w:lang w:val="lt-LT"/>
        </w:rPr>
      </w:pPr>
    </w:p>
    <w:p w14:paraId="15D69F0B" w14:textId="77777777" w:rsidR="00F85BB2" w:rsidRPr="00303DD5" w:rsidRDefault="00F85BB2" w:rsidP="005F67D5">
      <w:pPr>
        <w:pStyle w:val="ListParagraph"/>
        <w:numPr>
          <w:ilvl w:val="0"/>
          <w:numId w:val="6"/>
        </w:numPr>
        <w:tabs>
          <w:tab w:val="left" w:pos="1276"/>
        </w:tabs>
        <w:jc w:val="both"/>
        <w:rPr>
          <w:rFonts w:ascii="Trebuchet MS" w:hAnsi="Trebuchet MS" w:cs="Arial"/>
          <w:bCs/>
          <w:vanish/>
          <w:sz w:val="22"/>
          <w:szCs w:val="22"/>
          <w:lang w:val="lt-LT"/>
        </w:rPr>
      </w:pPr>
    </w:p>
    <w:p w14:paraId="4B937291" w14:textId="77777777" w:rsidR="00F85BB2" w:rsidRPr="00303DD5" w:rsidRDefault="00F85BB2" w:rsidP="005F67D5">
      <w:pPr>
        <w:pStyle w:val="ListParagraph"/>
        <w:numPr>
          <w:ilvl w:val="0"/>
          <w:numId w:val="6"/>
        </w:numPr>
        <w:tabs>
          <w:tab w:val="left" w:pos="1276"/>
        </w:tabs>
        <w:jc w:val="both"/>
        <w:rPr>
          <w:rFonts w:ascii="Trebuchet MS" w:hAnsi="Trebuchet MS" w:cs="Arial"/>
          <w:bCs/>
          <w:vanish/>
          <w:sz w:val="22"/>
          <w:szCs w:val="22"/>
          <w:lang w:val="lt-LT"/>
        </w:rPr>
      </w:pPr>
    </w:p>
    <w:p w14:paraId="5962F671" w14:textId="77777777" w:rsidR="00F85BB2" w:rsidRPr="00303DD5" w:rsidRDefault="00F85BB2" w:rsidP="005F67D5">
      <w:pPr>
        <w:pStyle w:val="ListParagraph"/>
        <w:numPr>
          <w:ilvl w:val="0"/>
          <w:numId w:val="6"/>
        </w:numPr>
        <w:tabs>
          <w:tab w:val="left" w:pos="1276"/>
        </w:tabs>
        <w:jc w:val="both"/>
        <w:rPr>
          <w:rFonts w:ascii="Trebuchet MS" w:hAnsi="Trebuchet MS" w:cs="Arial"/>
          <w:bCs/>
          <w:vanish/>
          <w:sz w:val="22"/>
          <w:szCs w:val="22"/>
          <w:lang w:val="lt-LT"/>
        </w:rPr>
      </w:pPr>
    </w:p>
    <w:p w14:paraId="2B187272" w14:textId="77777777" w:rsidR="00F85BB2" w:rsidRPr="00303DD5" w:rsidRDefault="00F85BB2" w:rsidP="005F67D5">
      <w:pPr>
        <w:pStyle w:val="ListParagraph"/>
        <w:numPr>
          <w:ilvl w:val="0"/>
          <w:numId w:val="6"/>
        </w:numPr>
        <w:tabs>
          <w:tab w:val="left" w:pos="1276"/>
        </w:tabs>
        <w:jc w:val="both"/>
        <w:rPr>
          <w:rFonts w:ascii="Trebuchet MS" w:hAnsi="Trebuchet MS" w:cs="Arial"/>
          <w:bCs/>
          <w:vanish/>
          <w:sz w:val="22"/>
          <w:szCs w:val="22"/>
          <w:lang w:val="lt-LT"/>
        </w:rPr>
      </w:pPr>
    </w:p>
    <w:p w14:paraId="56D763C4" w14:textId="77777777" w:rsidR="00F85BB2" w:rsidRPr="00303DD5" w:rsidRDefault="00F85BB2" w:rsidP="005F67D5">
      <w:pPr>
        <w:pStyle w:val="ListParagraph"/>
        <w:numPr>
          <w:ilvl w:val="0"/>
          <w:numId w:val="6"/>
        </w:numPr>
        <w:tabs>
          <w:tab w:val="left" w:pos="1276"/>
        </w:tabs>
        <w:jc w:val="both"/>
        <w:rPr>
          <w:rFonts w:ascii="Trebuchet MS" w:hAnsi="Trebuchet MS" w:cs="Arial"/>
          <w:bCs/>
          <w:vanish/>
          <w:sz w:val="22"/>
          <w:szCs w:val="22"/>
          <w:lang w:val="lt-LT"/>
        </w:rPr>
      </w:pPr>
    </w:p>
    <w:p w14:paraId="514502AE" w14:textId="77777777" w:rsidR="00F85BB2" w:rsidRPr="00303DD5" w:rsidRDefault="00F85BB2" w:rsidP="005F67D5">
      <w:pPr>
        <w:pStyle w:val="ListParagraph"/>
        <w:numPr>
          <w:ilvl w:val="0"/>
          <w:numId w:val="6"/>
        </w:numPr>
        <w:tabs>
          <w:tab w:val="left" w:pos="1276"/>
        </w:tabs>
        <w:jc w:val="both"/>
        <w:rPr>
          <w:rFonts w:ascii="Trebuchet MS" w:hAnsi="Trebuchet MS" w:cs="Arial"/>
          <w:bCs/>
          <w:vanish/>
          <w:sz w:val="22"/>
          <w:szCs w:val="22"/>
          <w:lang w:val="lt-LT"/>
        </w:rPr>
      </w:pPr>
    </w:p>
    <w:p w14:paraId="6B1590E7" w14:textId="77777777" w:rsidR="00985D60" w:rsidRDefault="00985D60" w:rsidP="00794C6A">
      <w:pPr>
        <w:pStyle w:val="Heading1"/>
        <w:numPr>
          <w:ilvl w:val="0"/>
          <w:numId w:val="2"/>
        </w:numPr>
        <w:spacing w:before="120" w:after="120"/>
        <w:ind w:firstLine="567"/>
        <w:rPr>
          <w:rFonts w:cs="Arial"/>
          <w:szCs w:val="22"/>
          <w:lang w:val="lt-LT"/>
        </w:rPr>
      </w:pPr>
      <w:bookmarkStart w:id="49" w:name="_Toc455492586"/>
      <w:bookmarkStart w:id="50" w:name="_Toc456176967"/>
      <w:bookmarkStart w:id="51" w:name="_Toc179792420"/>
      <w:bookmarkStart w:id="52" w:name="_Toc421452279"/>
      <w:bookmarkEnd w:id="48"/>
      <w:r w:rsidRPr="00303DD5">
        <w:rPr>
          <w:rFonts w:cs="Arial"/>
          <w:szCs w:val="22"/>
          <w:lang w:val="lt-LT"/>
        </w:rPr>
        <w:t>APLINKOSAUGOS DALI</w:t>
      </w:r>
      <w:bookmarkEnd w:id="49"/>
      <w:r w:rsidRPr="00303DD5">
        <w:rPr>
          <w:rFonts w:cs="Arial"/>
          <w:szCs w:val="22"/>
          <w:lang w:val="lt-LT"/>
        </w:rPr>
        <w:t>S</w:t>
      </w:r>
      <w:bookmarkEnd w:id="50"/>
      <w:bookmarkEnd w:id="51"/>
    </w:p>
    <w:p w14:paraId="195D1FBA" w14:textId="77777777" w:rsidR="005750AF" w:rsidRPr="005750AF" w:rsidRDefault="005750AF" w:rsidP="005750AF">
      <w:pPr>
        <w:rPr>
          <w:lang w:val="lt-LT"/>
        </w:rPr>
      </w:pPr>
    </w:p>
    <w:p w14:paraId="22BA3893" w14:textId="77777777" w:rsidR="003A4446" w:rsidRPr="003A4446" w:rsidRDefault="003A4446" w:rsidP="005F67D5">
      <w:pPr>
        <w:pStyle w:val="ListParagraph"/>
        <w:numPr>
          <w:ilvl w:val="0"/>
          <w:numId w:val="18"/>
        </w:numPr>
        <w:jc w:val="both"/>
        <w:rPr>
          <w:rFonts w:ascii="Arial" w:hAnsi="Arial" w:cs="Arial"/>
          <w:vanish/>
          <w:sz w:val="22"/>
          <w:szCs w:val="22"/>
          <w:lang w:val="lt-LT"/>
        </w:rPr>
      </w:pPr>
    </w:p>
    <w:p w14:paraId="28127B19" w14:textId="77777777" w:rsidR="003A4446" w:rsidRPr="003A4446" w:rsidRDefault="003A4446" w:rsidP="005F67D5">
      <w:pPr>
        <w:pStyle w:val="ListParagraph"/>
        <w:numPr>
          <w:ilvl w:val="0"/>
          <w:numId w:val="18"/>
        </w:numPr>
        <w:jc w:val="both"/>
        <w:rPr>
          <w:rFonts w:ascii="Arial" w:hAnsi="Arial" w:cs="Arial"/>
          <w:vanish/>
          <w:sz w:val="22"/>
          <w:szCs w:val="22"/>
          <w:lang w:val="lt-LT"/>
        </w:rPr>
      </w:pPr>
    </w:p>
    <w:p w14:paraId="45E8481D" w14:textId="77777777" w:rsidR="003A4446" w:rsidRPr="003A4446" w:rsidRDefault="003A4446" w:rsidP="005F67D5">
      <w:pPr>
        <w:pStyle w:val="ListParagraph"/>
        <w:numPr>
          <w:ilvl w:val="0"/>
          <w:numId w:val="18"/>
        </w:numPr>
        <w:jc w:val="both"/>
        <w:rPr>
          <w:rFonts w:ascii="Arial" w:hAnsi="Arial" w:cs="Arial"/>
          <w:vanish/>
          <w:sz w:val="22"/>
          <w:szCs w:val="22"/>
          <w:lang w:val="lt-LT"/>
        </w:rPr>
      </w:pPr>
    </w:p>
    <w:p w14:paraId="1876CDB8" w14:textId="77777777" w:rsidR="003A4446" w:rsidRPr="003A4446" w:rsidRDefault="003A4446" w:rsidP="005F67D5">
      <w:pPr>
        <w:pStyle w:val="ListParagraph"/>
        <w:numPr>
          <w:ilvl w:val="0"/>
          <w:numId w:val="18"/>
        </w:numPr>
        <w:jc w:val="both"/>
        <w:rPr>
          <w:rFonts w:ascii="Arial" w:hAnsi="Arial" w:cs="Arial"/>
          <w:vanish/>
          <w:sz w:val="22"/>
          <w:szCs w:val="22"/>
          <w:lang w:val="lt-LT"/>
        </w:rPr>
      </w:pPr>
    </w:p>
    <w:p w14:paraId="52DAE626" w14:textId="77777777" w:rsidR="003A4446" w:rsidRPr="003A4446" w:rsidRDefault="003A4446" w:rsidP="005F67D5">
      <w:pPr>
        <w:pStyle w:val="ListParagraph"/>
        <w:numPr>
          <w:ilvl w:val="0"/>
          <w:numId w:val="18"/>
        </w:numPr>
        <w:jc w:val="both"/>
        <w:rPr>
          <w:rFonts w:ascii="Arial" w:hAnsi="Arial" w:cs="Arial"/>
          <w:vanish/>
          <w:sz w:val="22"/>
          <w:szCs w:val="22"/>
          <w:lang w:val="lt-LT"/>
        </w:rPr>
      </w:pPr>
    </w:p>
    <w:p w14:paraId="73FFEE52" w14:textId="77777777" w:rsidR="003A4446" w:rsidRPr="003A4446" w:rsidRDefault="003A4446" w:rsidP="005F67D5">
      <w:pPr>
        <w:pStyle w:val="ListParagraph"/>
        <w:numPr>
          <w:ilvl w:val="0"/>
          <w:numId w:val="18"/>
        </w:numPr>
        <w:jc w:val="both"/>
        <w:rPr>
          <w:rFonts w:ascii="Arial" w:hAnsi="Arial" w:cs="Arial"/>
          <w:vanish/>
          <w:sz w:val="22"/>
          <w:szCs w:val="22"/>
          <w:lang w:val="lt-LT"/>
        </w:rPr>
      </w:pPr>
    </w:p>
    <w:p w14:paraId="49486E67" w14:textId="77777777" w:rsidR="003A4446" w:rsidRPr="003A4446" w:rsidRDefault="003A4446" w:rsidP="005F67D5">
      <w:pPr>
        <w:pStyle w:val="ListParagraph"/>
        <w:numPr>
          <w:ilvl w:val="0"/>
          <w:numId w:val="18"/>
        </w:numPr>
        <w:jc w:val="both"/>
        <w:rPr>
          <w:rFonts w:ascii="Arial" w:hAnsi="Arial" w:cs="Arial"/>
          <w:vanish/>
          <w:sz w:val="22"/>
          <w:szCs w:val="22"/>
          <w:lang w:val="lt-LT"/>
        </w:rPr>
      </w:pPr>
    </w:p>
    <w:p w14:paraId="3F699491" w14:textId="77777777" w:rsidR="003A4446" w:rsidRPr="003A4446" w:rsidRDefault="003A4446" w:rsidP="005F67D5">
      <w:pPr>
        <w:pStyle w:val="ListParagraph"/>
        <w:numPr>
          <w:ilvl w:val="0"/>
          <w:numId w:val="18"/>
        </w:numPr>
        <w:jc w:val="both"/>
        <w:rPr>
          <w:rFonts w:ascii="Arial" w:hAnsi="Arial" w:cs="Arial"/>
          <w:vanish/>
          <w:sz w:val="22"/>
          <w:szCs w:val="22"/>
          <w:lang w:val="lt-LT"/>
        </w:rPr>
      </w:pPr>
    </w:p>
    <w:p w14:paraId="53F16AC0" w14:textId="7AC05429" w:rsidR="00CA1D05" w:rsidRPr="006F48BA" w:rsidRDefault="00CA1D05" w:rsidP="005F67D5">
      <w:pPr>
        <w:numPr>
          <w:ilvl w:val="1"/>
          <w:numId w:val="18"/>
        </w:numPr>
        <w:ind w:left="851" w:hanging="567"/>
        <w:jc w:val="both"/>
        <w:rPr>
          <w:rFonts w:ascii="Arial" w:hAnsi="Arial" w:cs="Arial"/>
          <w:sz w:val="22"/>
          <w:szCs w:val="22"/>
          <w:lang w:val="lt-LT"/>
        </w:rPr>
      </w:pPr>
      <w:r w:rsidRPr="00E0207A">
        <w:rPr>
          <w:rFonts w:ascii="Arial" w:hAnsi="Arial" w:cs="Arial"/>
          <w:sz w:val="22"/>
          <w:szCs w:val="22"/>
          <w:lang w:val="lt-LT"/>
        </w:rPr>
        <w:t>Techniniame-darbo projekte</w:t>
      </w:r>
      <w:r w:rsidRPr="006F48BA">
        <w:rPr>
          <w:rFonts w:ascii="Arial" w:hAnsi="Arial" w:cs="Arial"/>
          <w:sz w:val="22"/>
          <w:szCs w:val="22"/>
          <w:lang w:val="lt-LT"/>
        </w:rPr>
        <w:t xml:space="preserve"> turi būti pateikti duomenys apie projekto įgyvendinimo metu susidarysiančias atliekas, nurodant jų pavadinimus, kodus ir jų kiekius, įskaitant demontuojamus PSO reikmėms nereikalingus įrenginius.</w:t>
      </w:r>
    </w:p>
    <w:p w14:paraId="6F993884" w14:textId="77777777" w:rsidR="00CA1D05" w:rsidRPr="006F48BA" w:rsidRDefault="00CA1D05" w:rsidP="005F67D5">
      <w:pPr>
        <w:numPr>
          <w:ilvl w:val="1"/>
          <w:numId w:val="18"/>
        </w:numPr>
        <w:ind w:left="851" w:hanging="567"/>
        <w:jc w:val="both"/>
        <w:rPr>
          <w:rFonts w:ascii="Arial" w:hAnsi="Arial" w:cs="Arial"/>
          <w:sz w:val="22"/>
          <w:szCs w:val="22"/>
          <w:lang w:val="lt-LT"/>
        </w:rPr>
      </w:pPr>
      <w:r w:rsidRPr="006F48BA">
        <w:rPr>
          <w:rFonts w:ascii="Arial" w:hAnsi="Arial" w:cs="Arial"/>
          <w:sz w:val="22"/>
          <w:szCs w:val="22"/>
          <w:lang w:val="lt-LT"/>
        </w:rPr>
        <w:t>Nurodyti įpareigojimus Rangovui:</w:t>
      </w:r>
    </w:p>
    <w:p w14:paraId="641A07F4" w14:textId="77777777" w:rsidR="00CA1D05" w:rsidRPr="006F48BA" w:rsidRDefault="00CA1D05" w:rsidP="005F67D5">
      <w:pPr>
        <w:numPr>
          <w:ilvl w:val="2"/>
          <w:numId w:val="18"/>
        </w:numPr>
        <w:ind w:left="851" w:hanging="567"/>
        <w:jc w:val="both"/>
        <w:rPr>
          <w:rFonts w:ascii="Arial" w:hAnsi="Arial" w:cs="Arial"/>
          <w:sz w:val="22"/>
          <w:szCs w:val="22"/>
          <w:lang w:val="lt-LT"/>
        </w:rPr>
      </w:pPr>
      <w:r w:rsidRPr="006F48BA">
        <w:rPr>
          <w:rFonts w:ascii="Arial" w:hAnsi="Arial" w:cs="Arial"/>
          <w:sz w:val="22"/>
          <w:szCs w:val="22"/>
          <w:lang w:val="lt-LT"/>
        </w:rPr>
        <w:lastRenderedPageBreak/>
        <w:t>Savo sąskaita, nepažeidžiant aplinkosaugos reikalavimų, organizuoti ir vykdyti projekto įgyvendinimo metu susidarančių atliekų bei naujai gautų įrenginių pakuotės atliekų surinkimą, rūšiavimą, ženklinimą, laikiną saugojimą ir perdavimą atitinkamiems pagal atliekų rūšį atliekų tvarkytojams, vykdyti atliekų apskaitą ir teikti ataskaitas „Atliekų tvarkymo taisyklių“, „Atliekų susidarymo ir tvarkymo apskaitos ir ataskaitų teikimo taisyklių“ nustatyta tvarka (GPAIS sistemoje).</w:t>
      </w:r>
    </w:p>
    <w:p w14:paraId="55AFF9F9" w14:textId="77777777" w:rsidR="00CA1D05" w:rsidRPr="006F48BA" w:rsidRDefault="00CA1D05" w:rsidP="005F67D5">
      <w:pPr>
        <w:numPr>
          <w:ilvl w:val="2"/>
          <w:numId w:val="18"/>
        </w:numPr>
        <w:ind w:left="851" w:hanging="567"/>
        <w:jc w:val="both"/>
        <w:rPr>
          <w:rFonts w:ascii="Arial" w:hAnsi="Arial" w:cs="Arial"/>
          <w:sz w:val="22"/>
          <w:szCs w:val="22"/>
          <w:lang w:val="lt-LT"/>
        </w:rPr>
      </w:pPr>
      <w:r w:rsidRPr="006F48BA">
        <w:rPr>
          <w:rFonts w:ascii="Arial" w:hAnsi="Arial" w:cs="Arial"/>
          <w:sz w:val="22"/>
          <w:szCs w:val="22"/>
          <w:lang w:val="lt-LT"/>
        </w:rPr>
        <w:t>Atliekų apskaitos dokumentuose turi būti nurodytas statomo objekto pavadinimas ir adresas, jų kopijas pateikti techninę priežiūrą vykdantiems asmenims.</w:t>
      </w:r>
    </w:p>
    <w:p w14:paraId="5B15B998" w14:textId="77777777" w:rsidR="00CA1D05" w:rsidRPr="006F48BA" w:rsidRDefault="00CA1D05" w:rsidP="005F67D5">
      <w:pPr>
        <w:numPr>
          <w:ilvl w:val="2"/>
          <w:numId w:val="18"/>
        </w:numPr>
        <w:ind w:left="851" w:hanging="567"/>
        <w:jc w:val="both"/>
        <w:rPr>
          <w:rFonts w:ascii="Arial" w:hAnsi="Arial" w:cs="Arial"/>
          <w:sz w:val="22"/>
          <w:szCs w:val="22"/>
          <w:lang w:val="lt-LT"/>
        </w:rPr>
      </w:pPr>
      <w:r w:rsidRPr="006F48BA">
        <w:rPr>
          <w:rFonts w:ascii="Arial" w:hAnsi="Arial" w:cs="Arial"/>
          <w:sz w:val="22"/>
          <w:szCs w:val="22"/>
          <w:lang w:val="lt-LT"/>
        </w:rPr>
        <w:t>Susidariusias atliekas savo sąskaita perduoti atitinkamoms pagal atliekų rūšį atliekas tvarkančioms įmonėms (atliekų perdavimą patvirtinančiuose dokumentuose atliekų darytoju nurodant Rangovą). Pavojingąsias atliekas perduoti tik atliekų tvarkytojui turinčiam tokių atliekų tvarkymo licenciją ir išduodančiam pavojingųjų atliekų lydraštį visam įrenginių svoriui, kai atlieka yra įranga.</w:t>
      </w:r>
    </w:p>
    <w:p w14:paraId="134802E7" w14:textId="568C56C0" w:rsidR="00CA1D05" w:rsidRPr="006F48BA" w:rsidRDefault="00A01013" w:rsidP="005F67D5">
      <w:pPr>
        <w:numPr>
          <w:ilvl w:val="2"/>
          <w:numId w:val="18"/>
        </w:numPr>
        <w:ind w:left="851" w:hanging="567"/>
        <w:jc w:val="both"/>
        <w:rPr>
          <w:rFonts w:ascii="Arial" w:hAnsi="Arial" w:cs="Arial"/>
          <w:sz w:val="22"/>
          <w:szCs w:val="22"/>
          <w:lang w:val="lt-LT"/>
        </w:rPr>
      </w:pPr>
      <w:r w:rsidRPr="006F48BA">
        <w:rPr>
          <w:rFonts w:ascii="Arial" w:hAnsi="Arial" w:cs="Arial"/>
          <w:sz w:val="22"/>
          <w:szCs w:val="22"/>
          <w:lang w:val="lt-LT"/>
        </w:rPr>
        <w:t>O</w:t>
      </w:r>
      <w:r w:rsidR="00CA1D05" w:rsidRPr="006F48BA">
        <w:rPr>
          <w:rFonts w:ascii="Arial" w:hAnsi="Arial" w:cs="Arial"/>
          <w:sz w:val="22"/>
          <w:szCs w:val="22"/>
          <w:lang w:val="lt-LT"/>
        </w:rPr>
        <w:t xml:space="preserve">bjekto techninio įvertinimo komisijai pateikti bendrą objekte susidariusių atliekų ataskaitą (metines ataskaitas </w:t>
      </w:r>
      <w:bookmarkStart w:id="53" w:name="_Hlk153783476"/>
      <w:r w:rsidR="00CA1D05" w:rsidRPr="006F48BA">
        <w:rPr>
          <w:rFonts w:ascii="Arial" w:hAnsi="Arial" w:cs="Arial"/>
          <w:sz w:val="22"/>
          <w:szCs w:val="22"/>
          <w:lang w:val="lt-LT"/>
        </w:rPr>
        <w:t>Excel (*.</w:t>
      </w:r>
      <w:proofErr w:type="spellStart"/>
      <w:r w:rsidR="00CA1D05" w:rsidRPr="006F48BA">
        <w:rPr>
          <w:rFonts w:ascii="Arial" w:hAnsi="Arial" w:cs="Arial"/>
          <w:sz w:val="22"/>
          <w:szCs w:val="22"/>
          <w:lang w:val="lt-LT"/>
        </w:rPr>
        <w:t>xlsx</w:t>
      </w:r>
      <w:proofErr w:type="spellEnd"/>
      <w:r w:rsidR="00CA1D05" w:rsidRPr="006F48BA">
        <w:rPr>
          <w:rFonts w:ascii="Arial" w:hAnsi="Arial" w:cs="Arial"/>
          <w:sz w:val="22"/>
          <w:szCs w:val="22"/>
          <w:lang w:val="lt-LT"/>
        </w:rPr>
        <w:t xml:space="preserve">) formatu (ištrauktas iš GPAIS) </w:t>
      </w:r>
      <w:bookmarkEnd w:id="53"/>
      <w:r w:rsidR="00CA1D05" w:rsidRPr="006F48BA">
        <w:rPr>
          <w:rFonts w:ascii="Arial" w:hAnsi="Arial" w:cs="Arial"/>
          <w:sz w:val="22"/>
          <w:szCs w:val="22"/>
          <w:lang w:val="lt-LT"/>
        </w:rPr>
        <w:t>ir/ar ataskaitą už visą rekonstrukcijos laikotarpį, suformuotą naudojantis GPAIS, taip pat Excel (*.</w:t>
      </w:r>
      <w:proofErr w:type="spellStart"/>
      <w:r w:rsidR="00CA1D05" w:rsidRPr="006F48BA">
        <w:rPr>
          <w:rFonts w:ascii="Arial" w:hAnsi="Arial" w:cs="Arial"/>
          <w:sz w:val="22"/>
          <w:szCs w:val="22"/>
          <w:lang w:val="lt-LT"/>
        </w:rPr>
        <w:t>xlsx</w:t>
      </w:r>
      <w:proofErr w:type="spellEnd"/>
      <w:r w:rsidR="00CA1D05" w:rsidRPr="006F48BA">
        <w:rPr>
          <w:rFonts w:ascii="Arial" w:hAnsi="Arial" w:cs="Arial"/>
          <w:sz w:val="22"/>
          <w:szCs w:val="22"/>
          <w:lang w:val="lt-LT"/>
        </w:rPr>
        <w:t>) formatu), ir atliekų perdavimą patvirtinančius dokumentus.</w:t>
      </w:r>
    </w:p>
    <w:p w14:paraId="30539DCE" w14:textId="78584E7B" w:rsidR="00CA1D05" w:rsidRPr="006F48BA" w:rsidRDefault="00CA1D05" w:rsidP="005F67D5">
      <w:pPr>
        <w:numPr>
          <w:ilvl w:val="2"/>
          <w:numId w:val="18"/>
        </w:numPr>
        <w:ind w:left="851" w:hanging="567"/>
        <w:jc w:val="both"/>
        <w:rPr>
          <w:rFonts w:ascii="Arial" w:hAnsi="Arial" w:cs="Arial"/>
          <w:sz w:val="22"/>
          <w:szCs w:val="22"/>
          <w:lang w:val="lt-LT"/>
        </w:rPr>
      </w:pPr>
      <w:r w:rsidRPr="006F48BA">
        <w:rPr>
          <w:rFonts w:ascii="Arial" w:hAnsi="Arial" w:cs="Arial"/>
          <w:sz w:val="22"/>
          <w:szCs w:val="22"/>
          <w:lang w:val="lt-LT"/>
        </w:rPr>
        <w:t>Vykdyti</w:t>
      </w:r>
      <w:r w:rsidRPr="006F48BA">
        <w:rPr>
          <w:rFonts w:ascii="Arial" w:hAnsi="Arial" w:cs="Arial"/>
          <w:kern w:val="1"/>
          <w:sz w:val="22"/>
          <w:szCs w:val="22"/>
          <w:lang w:val="lt-LT" w:eastAsia="ar-SA"/>
        </w:rPr>
        <w:t xml:space="preserve"> importuojamos apmokestinamosios pakuotės ir apmokestinamųjų gaminių apskaitą  „Pakuočių ir pakuočių atliekų tvarkymo įstatymo“, „Atliekų tvarkymo įstatymo” ir kitų teisės aktų nustatyta tvarka. </w:t>
      </w:r>
      <w:r w:rsidRPr="006F48BA">
        <w:rPr>
          <w:rFonts w:ascii="Arial" w:hAnsi="Arial" w:cs="Arial"/>
          <w:sz w:val="22"/>
          <w:szCs w:val="22"/>
          <w:lang w:val="lt-LT"/>
        </w:rPr>
        <w:t>Pateikti PSO parengtas ataskaitas, ir, jei būtina, šių ataskaitų pagrindu, parengti mokesčių deklaraciją ir sumokėti mokesčius.</w:t>
      </w:r>
    </w:p>
    <w:p w14:paraId="3DDC2E86" w14:textId="61DD1E20" w:rsidR="00EA5FE0" w:rsidRPr="00EA5FE0" w:rsidRDefault="00EA5FE0" w:rsidP="00CA1D05">
      <w:pPr>
        <w:jc w:val="both"/>
        <w:rPr>
          <w:lang w:val="lt-LT"/>
        </w:rPr>
      </w:pPr>
    </w:p>
    <w:p w14:paraId="27711DD8" w14:textId="77777777" w:rsidR="00F85BB2" w:rsidRPr="00303DD5" w:rsidRDefault="00F85BB2" w:rsidP="005F67D5">
      <w:pPr>
        <w:pStyle w:val="ListParagraph"/>
        <w:numPr>
          <w:ilvl w:val="0"/>
          <w:numId w:val="7"/>
        </w:numPr>
        <w:tabs>
          <w:tab w:val="left" w:pos="1418"/>
        </w:tabs>
        <w:jc w:val="both"/>
        <w:rPr>
          <w:rFonts w:ascii="Trebuchet MS" w:hAnsi="Trebuchet MS" w:cs="Arial"/>
          <w:vanish/>
          <w:sz w:val="22"/>
          <w:szCs w:val="22"/>
          <w:lang w:val="lt-LT"/>
        </w:rPr>
      </w:pPr>
    </w:p>
    <w:p w14:paraId="4891249C" w14:textId="77777777" w:rsidR="00F85BB2" w:rsidRPr="00303DD5" w:rsidRDefault="00F85BB2" w:rsidP="005F67D5">
      <w:pPr>
        <w:pStyle w:val="ListParagraph"/>
        <w:numPr>
          <w:ilvl w:val="0"/>
          <w:numId w:val="7"/>
        </w:numPr>
        <w:tabs>
          <w:tab w:val="left" w:pos="1418"/>
        </w:tabs>
        <w:jc w:val="both"/>
        <w:rPr>
          <w:rFonts w:ascii="Trebuchet MS" w:hAnsi="Trebuchet MS" w:cs="Arial"/>
          <w:vanish/>
          <w:sz w:val="22"/>
          <w:szCs w:val="22"/>
          <w:lang w:val="lt-LT"/>
        </w:rPr>
      </w:pPr>
    </w:p>
    <w:p w14:paraId="586886FD" w14:textId="77777777" w:rsidR="00F85BB2" w:rsidRPr="00303DD5" w:rsidRDefault="00F85BB2" w:rsidP="005F67D5">
      <w:pPr>
        <w:pStyle w:val="ListParagraph"/>
        <w:numPr>
          <w:ilvl w:val="0"/>
          <w:numId w:val="7"/>
        </w:numPr>
        <w:tabs>
          <w:tab w:val="left" w:pos="1418"/>
        </w:tabs>
        <w:jc w:val="both"/>
        <w:rPr>
          <w:rFonts w:ascii="Trebuchet MS" w:hAnsi="Trebuchet MS" w:cs="Arial"/>
          <w:vanish/>
          <w:sz w:val="22"/>
          <w:szCs w:val="22"/>
          <w:lang w:val="lt-LT"/>
        </w:rPr>
      </w:pPr>
    </w:p>
    <w:p w14:paraId="178B38E6" w14:textId="77777777" w:rsidR="00F85BB2" w:rsidRPr="00303DD5" w:rsidRDefault="00F85BB2" w:rsidP="005F67D5">
      <w:pPr>
        <w:pStyle w:val="ListParagraph"/>
        <w:numPr>
          <w:ilvl w:val="0"/>
          <w:numId w:val="7"/>
        </w:numPr>
        <w:tabs>
          <w:tab w:val="left" w:pos="1418"/>
        </w:tabs>
        <w:jc w:val="both"/>
        <w:rPr>
          <w:rFonts w:ascii="Trebuchet MS" w:hAnsi="Trebuchet MS" w:cs="Arial"/>
          <w:vanish/>
          <w:sz w:val="22"/>
          <w:szCs w:val="22"/>
          <w:lang w:val="lt-LT"/>
        </w:rPr>
      </w:pPr>
    </w:p>
    <w:p w14:paraId="08A116ED" w14:textId="77777777" w:rsidR="00F85BB2" w:rsidRPr="00303DD5" w:rsidRDefault="00F85BB2" w:rsidP="005F67D5">
      <w:pPr>
        <w:pStyle w:val="ListParagraph"/>
        <w:numPr>
          <w:ilvl w:val="0"/>
          <w:numId w:val="7"/>
        </w:numPr>
        <w:tabs>
          <w:tab w:val="left" w:pos="1418"/>
        </w:tabs>
        <w:jc w:val="both"/>
        <w:rPr>
          <w:rFonts w:ascii="Trebuchet MS" w:hAnsi="Trebuchet MS" w:cs="Arial"/>
          <w:vanish/>
          <w:sz w:val="22"/>
          <w:szCs w:val="22"/>
          <w:lang w:val="lt-LT"/>
        </w:rPr>
      </w:pPr>
    </w:p>
    <w:p w14:paraId="423B520E" w14:textId="77777777" w:rsidR="00F85BB2" w:rsidRPr="00303DD5" w:rsidRDefault="00F85BB2" w:rsidP="005F67D5">
      <w:pPr>
        <w:pStyle w:val="ListParagraph"/>
        <w:numPr>
          <w:ilvl w:val="0"/>
          <w:numId w:val="7"/>
        </w:numPr>
        <w:tabs>
          <w:tab w:val="left" w:pos="1418"/>
        </w:tabs>
        <w:jc w:val="both"/>
        <w:rPr>
          <w:rFonts w:ascii="Trebuchet MS" w:hAnsi="Trebuchet MS" w:cs="Arial"/>
          <w:vanish/>
          <w:sz w:val="22"/>
          <w:szCs w:val="22"/>
          <w:lang w:val="lt-LT"/>
        </w:rPr>
      </w:pPr>
    </w:p>
    <w:p w14:paraId="238A8C0B" w14:textId="77777777" w:rsidR="00F85BB2" w:rsidRPr="00303DD5" w:rsidRDefault="00F85BB2" w:rsidP="005F67D5">
      <w:pPr>
        <w:pStyle w:val="ListParagraph"/>
        <w:numPr>
          <w:ilvl w:val="0"/>
          <w:numId w:val="7"/>
        </w:numPr>
        <w:tabs>
          <w:tab w:val="left" w:pos="1418"/>
        </w:tabs>
        <w:jc w:val="both"/>
        <w:rPr>
          <w:rFonts w:ascii="Trebuchet MS" w:hAnsi="Trebuchet MS" w:cs="Arial"/>
          <w:vanish/>
          <w:sz w:val="22"/>
          <w:szCs w:val="22"/>
          <w:lang w:val="lt-LT"/>
        </w:rPr>
      </w:pPr>
    </w:p>
    <w:p w14:paraId="3B1E7609" w14:textId="77777777" w:rsidR="00F85BB2" w:rsidRPr="00303DD5" w:rsidRDefault="00F85BB2" w:rsidP="005F67D5">
      <w:pPr>
        <w:pStyle w:val="ListParagraph"/>
        <w:numPr>
          <w:ilvl w:val="0"/>
          <w:numId w:val="7"/>
        </w:numPr>
        <w:tabs>
          <w:tab w:val="left" w:pos="1418"/>
        </w:tabs>
        <w:jc w:val="both"/>
        <w:rPr>
          <w:rFonts w:ascii="Trebuchet MS" w:hAnsi="Trebuchet MS" w:cs="Arial"/>
          <w:vanish/>
          <w:sz w:val="22"/>
          <w:szCs w:val="22"/>
          <w:lang w:val="lt-LT"/>
        </w:rPr>
      </w:pPr>
    </w:p>
    <w:p w14:paraId="7CCE7119" w14:textId="77777777" w:rsidR="00F85BB2" w:rsidRPr="00303DD5" w:rsidRDefault="00F85BB2" w:rsidP="005F67D5">
      <w:pPr>
        <w:pStyle w:val="ListParagraph"/>
        <w:numPr>
          <w:ilvl w:val="0"/>
          <w:numId w:val="7"/>
        </w:numPr>
        <w:tabs>
          <w:tab w:val="left" w:pos="1418"/>
        </w:tabs>
        <w:jc w:val="both"/>
        <w:rPr>
          <w:rFonts w:ascii="Trebuchet MS" w:hAnsi="Trebuchet MS" w:cs="Arial"/>
          <w:vanish/>
          <w:sz w:val="22"/>
          <w:szCs w:val="22"/>
          <w:lang w:val="lt-LT"/>
        </w:rPr>
      </w:pPr>
    </w:p>
    <w:p w14:paraId="2435D0D2" w14:textId="77777777" w:rsidR="00F85BB2" w:rsidRPr="00303DD5" w:rsidRDefault="00F85BB2" w:rsidP="005F67D5">
      <w:pPr>
        <w:pStyle w:val="ListParagraph"/>
        <w:numPr>
          <w:ilvl w:val="0"/>
          <w:numId w:val="7"/>
        </w:numPr>
        <w:tabs>
          <w:tab w:val="left" w:pos="1418"/>
        </w:tabs>
        <w:jc w:val="both"/>
        <w:rPr>
          <w:rFonts w:ascii="Trebuchet MS" w:hAnsi="Trebuchet MS" w:cs="Arial"/>
          <w:vanish/>
          <w:sz w:val="22"/>
          <w:szCs w:val="22"/>
          <w:lang w:val="lt-LT"/>
        </w:rPr>
      </w:pPr>
    </w:p>
    <w:p w14:paraId="61654001" w14:textId="77777777" w:rsidR="00F85BB2" w:rsidRPr="00303DD5" w:rsidRDefault="00F85BB2" w:rsidP="005F67D5">
      <w:pPr>
        <w:pStyle w:val="ListParagraph"/>
        <w:numPr>
          <w:ilvl w:val="0"/>
          <w:numId w:val="7"/>
        </w:numPr>
        <w:tabs>
          <w:tab w:val="left" w:pos="1418"/>
        </w:tabs>
        <w:jc w:val="both"/>
        <w:rPr>
          <w:rFonts w:ascii="Trebuchet MS" w:hAnsi="Trebuchet MS" w:cs="Arial"/>
          <w:vanish/>
          <w:sz w:val="22"/>
          <w:szCs w:val="22"/>
          <w:lang w:val="lt-LT"/>
        </w:rPr>
      </w:pPr>
    </w:p>
    <w:p w14:paraId="5619B639" w14:textId="77777777" w:rsidR="00F85BB2" w:rsidRPr="00303DD5" w:rsidRDefault="00F85BB2" w:rsidP="005F67D5">
      <w:pPr>
        <w:pStyle w:val="ListParagraph"/>
        <w:numPr>
          <w:ilvl w:val="0"/>
          <w:numId w:val="7"/>
        </w:numPr>
        <w:tabs>
          <w:tab w:val="left" w:pos="1418"/>
        </w:tabs>
        <w:jc w:val="both"/>
        <w:rPr>
          <w:rFonts w:ascii="Trebuchet MS" w:hAnsi="Trebuchet MS" w:cs="Arial"/>
          <w:vanish/>
          <w:sz w:val="22"/>
          <w:szCs w:val="22"/>
          <w:lang w:val="lt-LT"/>
        </w:rPr>
      </w:pPr>
    </w:p>
    <w:p w14:paraId="0277768E" w14:textId="77777777" w:rsidR="00F85BB2" w:rsidRPr="00303DD5" w:rsidRDefault="00F85BB2" w:rsidP="005F67D5">
      <w:pPr>
        <w:pStyle w:val="ListParagraph"/>
        <w:numPr>
          <w:ilvl w:val="0"/>
          <w:numId w:val="7"/>
        </w:numPr>
        <w:tabs>
          <w:tab w:val="left" w:pos="1418"/>
        </w:tabs>
        <w:jc w:val="both"/>
        <w:rPr>
          <w:rFonts w:ascii="Trebuchet MS" w:hAnsi="Trebuchet MS" w:cs="Arial"/>
          <w:vanish/>
          <w:sz w:val="22"/>
          <w:szCs w:val="22"/>
          <w:lang w:val="lt-LT"/>
        </w:rPr>
      </w:pPr>
    </w:p>
    <w:p w14:paraId="2E596391" w14:textId="77777777" w:rsidR="00F85BB2" w:rsidRPr="00303DD5" w:rsidRDefault="00F85BB2" w:rsidP="005F67D5">
      <w:pPr>
        <w:pStyle w:val="ListParagraph"/>
        <w:numPr>
          <w:ilvl w:val="0"/>
          <w:numId w:val="7"/>
        </w:numPr>
        <w:tabs>
          <w:tab w:val="left" w:pos="1418"/>
        </w:tabs>
        <w:jc w:val="both"/>
        <w:rPr>
          <w:rFonts w:ascii="Trebuchet MS" w:hAnsi="Trebuchet MS" w:cs="Arial"/>
          <w:vanish/>
          <w:sz w:val="22"/>
          <w:szCs w:val="22"/>
          <w:lang w:val="lt-LT"/>
        </w:rPr>
      </w:pPr>
    </w:p>
    <w:p w14:paraId="3D7C8F7D" w14:textId="77777777" w:rsidR="00985D60" w:rsidRDefault="00985D60" w:rsidP="00794C6A">
      <w:pPr>
        <w:pStyle w:val="Heading1"/>
        <w:numPr>
          <w:ilvl w:val="0"/>
          <w:numId w:val="2"/>
        </w:numPr>
        <w:spacing w:before="120" w:after="120"/>
        <w:ind w:firstLine="567"/>
        <w:rPr>
          <w:rFonts w:cs="Arial"/>
          <w:szCs w:val="22"/>
          <w:lang w:val="lt-LT"/>
        </w:rPr>
      </w:pPr>
      <w:bookmarkStart w:id="54" w:name="_Toc455492587"/>
      <w:bookmarkStart w:id="55" w:name="_Toc456176968"/>
      <w:bookmarkStart w:id="56" w:name="_Toc179792421"/>
      <w:bookmarkStart w:id="57" w:name="_Toc421452280"/>
      <w:bookmarkEnd w:id="52"/>
      <w:r w:rsidRPr="00303DD5">
        <w:rPr>
          <w:rFonts w:cs="Arial"/>
          <w:szCs w:val="22"/>
          <w:lang w:val="lt-LT"/>
        </w:rPr>
        <w:t>GAISRINĖS SAUGOS, DARBUOTOJŲ SAUGOS DALIS</w:t>
      </w:r>
      <w:bookmarkEnd w:id="54"/>
      <w:bookmarkEnd w:id="55"/>
      <w:bookmarkEnd w:id="56"/>
    </w:p>
    <w:p w14:paraId="4844B664" w14:textId="77777777" w:rsidR="00EA5FE0" w:rsidRPr="00EA5FE0" w:rsidRDefault="00EA5FE0" w:rsidP="00EA5FE0">
      <w:pPr>
        <w:jc w:val="both"/>
        <w:rPr>
          <w:lang w:val="lt-LT"/>
        </w:rPr>
      </w:pPr>
    </w:p>
    <w:p w14:paraId="4FF412A2" w14:textId="77777777" w:rsidR="00B768F2" w:rsidRPr="00B768F2" w:rsidRDefault="00B768F2" w:rsidP="005F67D5">
      <w:pPr>
        <w:pStyle w:val="ListParagraph"/>
        <w:numPr>
          <w:ilvl w:val="0"/>
          <w:numId w:val="18"/>
        </w:numPr>
        <w:jc w:val="both"/>
        <w:rPr>
          <w:rFonts w:ascii="Trebuchet MS" w:hAnsi="Trebuchet MS" w:cs="Arial"/>
          <w:vanish/>
          <w:kern w:val="1"/>
          <w:sz w:val="22"/>
          <w:szCs w:val="22"/>
          <w:lang w:val="lt-LT" w:eastAsia="ar-SA"/>
        </w:rPr>
      </w:pPr>
    </w:p>
    <w:p w14:paraId="714923A6" w14:textId="77777777" w:rsidR="00B768F2" w:rsidRDefault="0048047F" w:rsidP="005F67D5">
      <w:pPr>
        <w:numPr>
          <w:ilvl w:val="1"/>
          <w:numId w:val="18"/>
        </w:numPr>
        <w:ind w:left="709" w:hanging="425"/>
        <w:jc w:val="both"/>
        <w:rPr>
          <w:rFonts w:ascii="Trebuchet MS" w:hAnsi="Trebuchet MS" w:cs="Arial"/>
          <w:kern w:val="1"/>
          <w:sz w:val="22"/>
          <w:szCs w:val="22"/>
          <w:lang w:val="lt-LT" w:eastAsia="ar-SA"/>
        </w:rPr>
      </w:pPr>
      <w:r w:rsidRPr="002A771B">
        <w:rPr>
          <w:rFonts w:ascii="Trebuchet MS" w:hAnsi="Trebuchet MS" w:cs="Arial"/>
          <w:kern w:val="1"/>
          <w:sz w:val="22"/>
          <w:szCs w:val="22"/>
          <w:lang w:val="lt-LT" w:eastAsia="ar-SA"/>
        </w:rPr>
        <w:t>Statybinių konstrukcijų vietos, pro kurias eina kabeliai, neturi sumažinti pačiai konstrukcijai keliamų gaisrinių reikalavimų. Angos priešgaisrinėse užtvarose, skirtos inžinerinėms komunikacijoms tiesti, turi būti užsandarintos priešgaisrinėmis sandarinimo priemonių sistemomis pagal norminio dokumento Gaisrinės saugos pagrindiniai reikalavimai nustatytus reikalavimus. Kai kabeliai kerta statybines konstrukcijas, numatyti angų tarp jų ir konstrukcijų per visą konstrukcijos storį užsandarinimus užpildu, kurio atsparumas ugniai yra ne žemesnis už pačios kertamos statybinės konstrukcijos atsparumą ugniai. Kai statybinę konstrukciją kertantis kabelis yra plastikiniame vamzdyje, turi būti užsandarintas tarpas tarp vamzdžio ir kabelio. Angų sandarinimui naudojamos medžiagos turi būti išbandytos pagal standarto LST EN-1366-3 „Inžinerinių tinklų įrenginių atsparumo ugniai bandymai. 3 dalis. Angų sandarinimo priemonės“ reikalavimus.</w:t>
      </w:r>
    </w:p>
    <w:p w14:paraId="3A495072" w14:textId="42B2045C" w:rsidR="0048047F" w:rsidRDefault="0048047F" w:rsidP="005F67D5">
      <w:pPr>
        <w:numPr>
          <w:ilvl w:val="1"/>
          <w:numId w:val="18"/>
        </w:numPr>
        <w:ind w:left="709" w:hanging="425"/>
        <w:jc w:val="both"/>
        <w:rPr>
          <w:rFonts w:ascii="Trebuchet MS" w:hAnsi="Trebuchet MS" w:cs="Arial"/>
          <w:kern w:val="1"/>
          <w:sz w:val="22"/>
          <w:szCs w:val="22"/>
          <w:lang w:val="lt-LT" w:eastAsia="ar-SA"/>
        </w:rPr>
      </w:pPr>
      <w:r w:rsidRPr="00E0207A">
        <w:rPr>
          <w:rFonts w:ascii="Trebuchet MS" w:hAnsi="Trebuchet MS" w:cs="Arial"/>
          <w:kern w:val="1"/>
          <w:sz w:val="22"/>
          <w:szCs w:val="22"/>
          <w:lang w:val="lt-LT" w:eastAsia="ar-SA"/>
        </w:rPr>
        <w:t xml:space="preserve">Techniniame </w:t>
      </w:r>
      <w:r w:rsidR="003047E7">
        <w:rPr>
          <w:rFonts w:ascii="Trebuchet MS" w:hAnsi="Trebuchet MS" w:cs="Arial"/>
          <w:kern w:val="1"/>
          <w:sz w:val="22"/>
          <w:szCs w:val="22"/>
          <w:lang w:val="lt-LT" w:eastAsia="ar-SA"/>
        </w:rPr>
        <w:t xml:space="preserve">darbo </w:t>
      </w:r>
      <w:r w:rsidRPr="00E0207A">
        <w:rPr>
          <w:rFonts w:ascii="Trebuchet MS" w:hAnsi="Trebuchet MS" w:cs="Arial"/>
          <w:kern w:val="1"/>
          <w:sz w:val="22"/>
          <w:szCs w:val="22"/>
          <w:lang w:val="lt-LT" w:eastAsia="ar-SA"/>
        </w:rPr>
        <w:t>projekte</w:t>
      </w:r>
      <w:r w:rsidRPr="00B768F2">
        <w:rPr>
          <w:rFonts w:ascii="Trebuchet MS" w:hAnsi="Trebuchet MS" w:cs="Arial"/>
          <w:kern w:val="1"/>
          <w:sz w:val="22"/>
          <w:szCs w:val="22"/>
          <w:lang w:val="lt-LT" w:eastAsia="ar-SA"/>
        </w:rPr>
        <w:t xml:space="preserve"> numatyti projektinius sprendinius, nustatančius technines priemones, darbų metodus, užtikrinant darbuotojų saugą ir sveikatą.</w:t>
      </w:r>
    </w:p>
    <w:p w14:paraId="229D480C" w14:textId="77777777" w:rsidR="00B768F2" w:rsidRPr="00B768F2" w:rsidRDefault="00B768F2" w:rsidP="00B768F2">
      <w:pPr>
        <w:ind w:left="794"/>
        <w:jc w:val="both"/>
        <w:rPr>
          <w:rFonts w:ascii="Trebuchet MS" w:hAnsi="Trebuchet MS" w:cs="Arial"/>
          <w:kern w:val="1"/>
          <w:sz w:val="22"/>
          <w:szCs w:val="22"/>
          <w:lang w:val="lt-LT" w:eastAsia="ar-SA"/>
        </w:rPr>
      </w:pPr>
    </w:p>
    <w:p w14:paraId="66A60FB6" w14:textId="77777777" w:rsidR="00F85BB2" w:rsidRPr="00303DD5" w:rsidRDefault="00F85BB2" w:rsidP="005F67D5">
      <w:pPr>
        <w:pStyle w:val="ListParagraph"/>
        <w:numPr>
          <w:ilvl w:val="0"/>
          <w:numId w:val="8"/>
        </w:numPr>
        <w:tabs>
          <w:tab w:val="left" w:pos="1418"/>
        </w:tabs>
        <w:jc w:val="both"/>
        <w:rPr>
          <w:rFonts w:ascii="Trebuchet MS" w:hAnsi="Trebuchet MS" w:cs="Arial"/>
          <w:vanish/>
          <w:kern w:val="1"/>
          <w:sz w:val="22"/>
          <w:szCs w:val="22"/>
          <w:lang w:val="lt-LT" w:eastAsia="ar-SA"/>
        </w:rPr>
      </w:pPr>
    </w:p>
    <w:p w14:paraId="550676CC" w14:textId="77777777" w:rsidR="00F85BB2" w:rsidRPr="00303DD5" w:rsidRDefault="00F85BB2" w:rsidP="005F67D5">
      <w:pPr>
        <w:pStyle w:val="ListParagraph"/>
        <w:numPr>
          <w:ilvl w:val="0"/>
          <w:numId w:val="8"/>
        </w:numPr>
        <w:tabs>
          <w:tab w:val="left" w:pos="1418"/>
        </w:tabs>
        <w:jc w:val="both"/>
        <w:rPr>
          <w:rFonts w:ascii="Trebuchet MS" w:hAnsi="Trebuchet MS" w:cs="Arial"/>
          <w:vanish/>
          <w:kern w:val="1"/>
          <w:sz w:val="22"/>
          <w:szCs w:val="22"/>
          <w:lang w:val="lt-LT" w:eastAsia="ar-SA"/>
        </w:rPr>
      </w:pPr>
    </w:p>
    <w:p w14:paraId="7E7C9043" w14:textId="77777777" w:rsidR="00F85BB2" w:rsidRPr="00303DD5" w:rsidRDefault="00F85BB2" w:rsidP="005F67D5">
      <w:pPr>
        <w:pStyle w:val="ListParagraph"/>
        <w:numPr>
          <w:ilvl w:val="0"/>
          <w:numId w:val="8"/>
        </w:numPr>
        <w:tabs>
          <w:tab w:val="left" w:pos="1418"/>
        </w:tabs>
        <w:jc w:val="both"/>
        <w:rPr>
          <w:rFonts w:ascii="Trebuchet MS" w:hAnsi="Trebuchet MS" w:cs="Arial"/>
          <w:vanish/>
          <w:kern w:val="1"/>
          <w:sz w:val="22"/>
          <w:szCs w:val="22"/>
          <w:lang w:val="lt-LT" w:eastAsia="ar-SA"/>
        </w:rPr>
      </w:pPr>
    </w:p>
    <w:p w14:paraId="14DCCF74" w14:textId="77777777" w:rsidR="00F85BB2" w:rsidRPr="00303DD5" w:rsidRDefault="00F85BB2" w:rsidP="005F67D5">
      <w:pPr>
        <w:pStyle w:val="ListParagraph"/>
        <w:numPr>
          <w:ilvl w:val="0"/>
          <w:numId w:val="8"/>
        </w:numPr>
        <w:tabs>
          <w:tab w:val="left" w:pos="1418"/>
        </w:tabs>
        <w:jc w:val="both"/>
        <w:rPr>
          <w:rFonts w:ascii="Trebuchet MS" w:hAnsi="Trebuchet MS" w:cs="Arial"/>
          <w:vanish/>
          <w:kern w:val="1"/>
          <w:sz w:val="22"/>
          <w:szCs w:val="22"/>
          <w:lang w:val="lt-LT" w:eastAsia="ar-SA"/>
        </w:rPr>
      </w:pPr>
    </w:p>
    <w:p w14:paraId="429B4FFE" w14:textId="77777777" w:rsidR="00F85BB2" w:rsidRPr="00303DD5" w:rsidRDefault="00F85BB2" w:rsidP="005F67D5">
      <w:pPr>
        <w:pStyle w:val="ListParagraph"/>
        <w:numPr>
          <w:ilvl w:val="0"/>
          <w:numId w:val="8"/>
        </w:numPr>
        <w:tabs>
          <w:tab w:val="left" w:pos="1418"/>
        </w:tabs>
        <w:jc w:val="both"/>
        <w:rPr>
          <w:rFonts w:ascii="Trebuchet MS" w:hAnsi="Trebuchet MS" w:cs="Arial"/>
          <w:vanish/>
          <w:kern w:val="1"/>
          <w:sz w:val="22"/>
          <w:szCs w:val="22"/>
          <w:lang w:val="lt-LT" w:eastAsia="ar-SA"/>
        </w:rPr>
      </w:pPr>
    </w:p>
    <w:p w14:paraId="73E05890" w14:textId="77777777" w:rsidR="00F85BB2" w:rsidRPr="00303DD5" w:rsidRDefault="00F85BB2" w:rsidP="005F67D5">
      <w:pPr>
        <w:pStyle w:val="ListParagraph"/>
        <w:numPr>
          <w:ilvl w:val="0"/>
          <w:numId w:val="8"/>
        </w:numPr>
        <w:tabs>
          <w:tab w:val="left" w:pos="1418"/>
        </w:tabs>
        <w:jc w:val="both"/>
        <w:rPr>
          <w:rFonts w:ascii="Trebuchet MS" w:hAnsi="Trebuchet MS" w:cs="Arial"/>
          <w:vanish/>
          <w:kern w:val="1"/>
          <w:sz w:val="22"/>
          <w:szCs w:val="22"/>
          <w:lang w:val="lt-LT" w:eastAsia="ar-SA"/>
        </w:rPr>
      </w:pPr>
    </w:p>
    <w:p w14:paraId="5BF67F03" w14:textId="77777777" w:rsidR="00F85BB2" w:rsidRPr="00303DD5" w:rsidRDefault="00F85BB2" w:rsidP="005F67D5">
      <w:pPr>
        <w:pStyle w:val="ListParagraph"/>
        <w:numPr>
          <w:ilvl w:val="0"/>
          <w:numId w:val="8"/>
        </w:numPr>
        <w:tabs>
          <w:tab w:val="left" w:pos="1418"/>
        </w:tabs>
        <w:jc w:val="both"/>
        <w:rPr>
          <w:rFonts w:ascii="Trebuchet MS" w:hAnsi="Trebuchet MS" w:cs="Arial"/>
          <w:vanish/>
          <w:kern w:val="1"/>
          <w:sz w:val="22"/>
          <w:szCs w:val="22"/>
          <w:lang w:val="lt-LT" w:eastAsia="ar-SA"/>
        </w:rPr>
      </w:pPr>
    </w:p>
    <w:p w14:paraId="590D00EF" w14:textId="77777777" w:rsidR="00F85BB2" w:rsidRPr="00303DD5" w:rsidRDefault="00F85BB2" w:rsidP="005F67D5">
      <w:pPr>
        <w:pStyle w:val="ListParagraph"/>
        <w:numPr>
          <w:ilvl w:val="0"/>
          <w:numId w:val="8"/>
        </w:numPr>
        <w:tabs>
          <w:tab w:val="left" w:pos="1418"/>
        </w:tabs>
        <w:jc w:val="both"/>
        <w:rPr>
          <w:rFonts w:ascii="Trebuchet MS" w:hAnsi="Trebuchet MS" w:cs="Arial"/>
          <w:vanish/>
          <w:kern w:val="1"/>
          <w:sz w:val="22"/>
          <w:szCs w:val="22"/>
          <w:lang w:val="lt-LT" w:eastAsia="ar-SA"/>
        </w:rPr>
      </w:pPr>
    </w:p>
    <w:p w14:paraId="39844A96" w14:textId="77777777" w:rsidR="00F85BB2" w:rsidRPr="00303DD5" w:rsidRDefault="00F85BB2" w:rsidP="005F67D5">
      <w:pPr>
        <w:pStyle w:val="ListParagraph"/>
        <w:numPr>
          <w:ilvl w:val="0"/>
          <w:numId w:val="8"/>
        </w:numPr>
        <w:tabs>
          <w:tab w:val="left" w:pos="1418"/>
        </w:tabs>
        <w:jc w:val="both"/>
        <w:rPr>
          <w:rFonts w:ascii="Trebuchet MS" w:hAnsi="Trebuchet MS" w:cs="Arial"/>
          <w:vanish/>
          <w:kern w:val="1"/>
          <w:sz w:val="22"/>
          <w:szCs w:val="22"/>
          <w:lang w:val="lt-LT" w:eastAsia="ar-SA"/>
        </w:rPr>
      </w:pPr>
    </w:p>
    <w:p w14:paraId="3CBF4562" w14:textId="77777777" w:rsidR="00F85BB2" w:rsidRPr="00303DD5" w:rsidRDefault="00F85BB2" w:rsidP="005F67D5">
      <w:pPr>
        <w:pStyle w:val="ListParagraph"/>
        <w:numPr>
          <w:ilvl w:val="0"/>
          <w:numId w:val="8"/>
        </w:numPr>
        <w:tabs>
          <w:tab w:val="left" w:pos="1418"/>
        </w:tabs>
        <w:jc w:val="both"/>
        <w:rPr>
          <w:rFonts w:ascii="Trebuchet MS" w:hAnsi="Trebuchet MS" w:cs="Arial"/>
          <w:vanish/>
          <w:kern w:val="1"/>
          <w:sz w:val="22"/>
          <w:szCs w:val="22"/>
          <w:lang w:val="lt-LT" w:eastAsia="ar-SA"/>
        </w:rPr>
      </w:pPr>
    </w:p>
    <w:p w14:paraId="6B598C54" w14:textId="77777777" w:rsidR="00F85BB2" w:rsidRPr="00303DD5" w:rsidRDefault="00F85BB2" w:rsidP="005F67D5">
      <w:pPr>
        <w:pStyle w:val="ListParagraph"/>
        <w:numPr>
          <w:ilvl w:val="0"/>
          <w:numId w:val="8"/>
        </w:numPr>
        <w:tabs>
          <w:tab w:val="left" w:pos="1418"/>
        </w:tabs>
        <w:jc w:val="both"/>
        <w:rPr>
          <w:rFonts w:ascii="Trebuchet MS" w:hAnsi="Trebuchet MS" w:cs="Arial"/>
          <w:vanish/>
          <w:kern w:val="1"/>
          <w:sz w:val="22"/>
          <w:szCs w:val="22"/>
          <w:lang w:val="lt-LT" w:eastAsia="ar-SA"/>
        </w:rPr>
      </w:pPr>
    </w:p>
    <w:p w14:paraId="151E7FBD" w14:textId="77777777" w:rsidR="00F85BB2" w:rsidRPr="00303DD5" w:rsidRDefault="00F85BB2" w:rsidP="005F67D5">
      <w:pPr>
        <w:pStyle w:val="ListParagraph"/>
        <w:numPr>
          <w:ilvl w:val="0"/>
          <w:numId w:val="8"/>
        </w:numPr>
        <w:tabs>
          <w:tab w:val="left" w:pos="1418"/>
        </w:tabs>
        <w:jc w:val="both"/>
        <w:rPr>
          <w:rFonts w:ascii="Trebuchet MS" w:hAnsi="Trebuchet MS" w:cs="Arial"/>
          <w:vanish/>
          <w:kern w:val="1"/>
          <w:sz w:val="22"/>
          <w:szCs w:val="22"/>
          <w:lang w:val="lt-LT" w:eastAsia="ar-SA"/>
        </w:rPr>
      </w:pPr>
    </w:p>
    <w:p w14:paraId="69839608" w14:textId="77777777" w:rsidR="00F85BB2" w:rsidRPr="00303DD5" w:rsidRDefault="00F85BB2" w:rsidP="005F67D5">
      <w:pPr>
        <w:pStyle w:val="ListParagraph"/>
        <w:numPr>
          <w:ilvl w:val="0"/>
          <w:numId w:val="8"/>
        </w:numPr>
        <w:tabs>
          <w:tab w:val="left" w:pos="1418"/>
        </w:tabs>
        <w:jc w:val="both"/>
        <w:rPr>
          <w:rFonts w:ascii="Trebuchet MS" w:hAnsi="Trebuchet MS" w:cs="Arial"/>
          <w:vanish/>
          <w:kern w:val="1"/>
          <w:sz w:val="22"/>
          <w:szCs w:val="22"/>
          <w:lang w:val="lt-LT" w:eastAsia="ar-SA"/>
        </w:rPr>
      </w:pPr>
    </w:p>
    <w:p w14:paraId="701FD044" w14:textId="77777777" w:rsidR="00F85BB2" w:rsidRPr="00303DD5" w:rsidRDefault="00F85BB2" w:rsidP="005F67D5">
      <w:pPr>
        <w:pStyle w:val="ListParagraph"/>
        <w:numPr>
          <w:ilvl w:val="0"/>
          <w:numId w:val="8"/>
        </w:numPr>
        <w:tabs>
          <w:tab w:val="left" w:pos="1418"/>
        </w:tabs>
        <w:jc w:val="both"/>
        <w:rPr>
          <w:rFonts w:ascii="Trebuchet MS" w:hAnsi="Trebuchet MS" w:cs="Arial"/>
          <w:vanish/>
          <w:kern w:val="1"/>
          <w:sz w:val="22"/>
          <w:szCs w:val="22"/>
          <w:lang w:val="lt-LT" w:eastAsia="ar-SA"/>
        </w:rPr>
      </w:pPr>
    </w:p>
    <w:p w14:paraId="19D04FD3" w14:textId="77777777" w:rsidR="00F85BB2" w:rsidRPr="00303DD5" w:rsidRDefault="00F85BB2" w:rsidP="005F67D5">
      <w:pPr>
        <w:pStyle w:val="ListParagraph"/>
        <w:numPr>
          <w:ilvl w:val="0"/>
          <w:numId w:val="8"/>
        </w:numPr>
        <w:tabs>
          <w:tab w:val="left" w:pos="1418"/>
        </w:tabs>
        <w:jc w:val="both"/>
        <w:rPr>
          <w:rFonts w:ascii="Trebuchet MS" w:hAnsi="Trebuchet MS" w:cs="Arial"/>
          <w:vanish/>
          <w:kern w:val="1"/>
          <w:sz w:val="22"/>
          <w:szCs w:val="22"/>
          <w:lang w:val="lt-LT" w:eastAsia="ar-SA"/>
        </w:rPr>
      </w:pPr>
    </w:p>
    <w:bookmarkEnd w:id="18"/>
    <w:bookmarkEnd w:id="19"/>
    <w:bookmarkEnd w:id="20"/>
    <w:bookmarkEnd w:id="57"/>
    <w:p w14:paraId="60592585" w14:textId="77777777" w:rsidR="007B565C" w:rsidRPr="00303DD5" w:rsidRDefault="007B565C" w:rsidP="005F67D5">
      <w:pPr>
        <w:pStyle w:val="ListParagraph"/>
        <w:numPr>
          <w:ilvl w:val="0"/>
          <w:numId w:val="8"/>
        </w:numPr>
        <w:tabs>
          <w:tab w:val="left" w:pos="1276"/>
        </w:tabs>
        <w:jc w:val="both"/>
        <w:rPr>
          <w:rFonts w:ascii="Trebuchet MS" w:hAnsi="Trebuchet MS" w:cs="Arial"/>
          <w:vanish/>
          <w:sz w:val="22"/>
          <w:szCs w:val="22"/>
          <w:lang w:val="lt-LT"/>
        </w:rPr>
      </w:pPr>
    </w:p>
    <w:p w14:paraId="7F7764CB" w14:textId="02BA0FFF" w:rsidR="00A8266E" w:rsidRPr="00303DD5" w:rsidRDefault="00437236" w:rsidP="00794C6A">
      <w:pPr>
        <w:pStyle w:val="Heading1"/>
        <w:numPr>
          <w:ilvl w:val="0"/>
          <w:numId w:val="2"/>
        </w:numPr>
        <w:spacing w:before="120" w:after="120"/>
        <w:ind w:firstLine="567"/>
        <w:rPr>
          <w:rFonts w:cs="Arial"/>
          <w:bCs/>
          <w:szCs w:val="22"/>
          <w:lang w:val="lt-LT"/>
        </w:rPr>
      </w:pPr>
      <w:bookmarkStart w:id="58" w:name="_Toc179792422"/>
      <w:r w:rsidRPr="00303DD5">
        <w:rPr>
          <w:rFonts w:cs="Arial"/>
          <w:bCs/>
          <w:szCs w:val="22"/>
          <w:lang w:val="lt-LT"/>
        </w:rPr>
        <w:t>PRIEDAI</w:t>
      </w:r>
      <w:bookmarkEnd w:id="58"/>
    </w:p>
    <w:sdt>
      <w:sdtPr>
        <w:rPr>
          <w:rFonts w:ascii="Trebuchet MS" w:hAnsi="Trebuchet MS" w:cs="Arial"/>
          <w:sz w:val="22"/>
          <w:szCs w:val="22"/>
          <w:lang w:val="lt-LT"/>
        </w:rPr>
        <w:id w:val="841975483"/>
        <w:docPartObj>
          <w:docPartGallery w:val="Bibliographies"/>
          <w:docPartUnique/>
        </w:docPartObj>
      </w:sdtPr>
      <w:sdtContent>
        <w:sdt>
          <w:sdtPr>
            <w:rPr>
              <w:rFonts w:ascii="Trebuchet MS" w:hAnsi="Trebuchet MS" w:cs="Arial"/>
              <w:sz w:val="22"/>
              <w:szCs w:val="22"/>
              <w:lang w:val="lt-LT"/>
            </w:rPr>
            <w:id w:val="111145805"/>
            <w:bibliography/>
          </w:sdtPr>
          <w:sdtContent>
            <w:sdt>
              <w:sdtPr>
                <w:rPr>
                  <w:rFonts w:ascii="Trebuchet MS" w:hAnsi="Trebuchet MS" w:cs="Arial"/>
                  <w:sz w:val="22"/>
                  <w:szCs w:val="22"/>
                  <w:lang w:val="lt-LT"/>
                </w:rPr>
                <w:id w:val="118043939"/>
                <w:showingPlcHdr/>
                <w:bibliography/>
              </w:sdtPr>
              <w:sdtEndPr>
                <w:rPr>
                  <w:i/>
                  <w:iCs/>
                </w:rPr>
              </w:sdtEndPr>
              <w:sdtContent>
                <w:p w14:paraId="6F82A721" w14:textId="65BF64CE" w:rsidR="0051520C" w:rsidRPr="00303DD5" w:rsidRDefault="00844EFF" w:rsidP="00844EFF">
                  <w:pPr>
                    <w:pStyle w:val="Bibliography"/>
                    <w:rPr>
                      <w:rFonts w:ascii="Trebuchet MS" w:hAnsi="Trebuchet MS" w:cs="Arial"/>
                      <w:i/>
                      <w:iCs/>
                      <w:sz w:val="22"/>
                      <w:szCs w:val="22"/>
                      <w:lang w:val="lt-LT"/>
                    </w:rPr>
                  </w:pPr>
                  <w:r>
                    <w:rPr>
                      <w:rFonts w:ascii="Trebuchet MS" w:hAnsi="Trebuchet MS" w:cs="Arial"/>
                      <w:sz w:val="22"/>
                      <w:szCs w:val="22"/>
                      <w:lang w:val="lt-LT"/>
                    </w:rPr>
                    <w:t xml:space="preserve">     </w:t>
                  </w:r>
                </w:p>
              </w:sdtContent>
            </w:sdt>
            <w:p w14:paraId="4E0046B2" w14:textId="77777777" w:rsidR="00860BF3" w:rsidRDefault="00000000" w:rsidP="00794C6A">
              <w:pPr>
                <w:ind w:firstLine="567"/>
                <w:jc w:val="both"/>
                <w:rPr>
                  <w:rFonts w:ascii="Trebuchet MS" w:hAnsi="Trebuchet MS" w:cs="Arial"/>
                  <w:sz w:val="22"/>
                  <w:szCs w:val="22"/>
                  <w:lang w:val="lt-LT"/>
                </w:rPr>
              </w:pPr>
            </w:p>
          </w:sdtContent>
        </w:sdt>
      </w:sdtContent>
    </w:sdt>
    <w:tbl>
      <w:tblPr>
        <w:tblStyle w:val="TableGrid"/>
        <w:tblW w:w="0" w:type="auto"/>
        <w:tblLook w:val="04A0" w:firstRow="1" w:lastRow="0" w:firstColumn="1" w:lastColumn="0" w:noHBand="0" w:noVBand="1"/>
      </w:tblPr>
      <w:tblGrid>
        <w:gridCol w:w="848"/>
        <w:gridCol w:w="7668"/>
        <w:gridCol w:w="1679"/>
      </w:tblGrid>
      <w:tr w:rsidR="00860BF3" w14:paraId="661A34C0" w14:textId="77777777" w:rsidTr="00860BF3">
        <w:tc>
          <w:tcPr>
            <w:tcW w:w="848" w:type="dxa"/>
            <w:vAlign w:val="center"/>
          </w:tcPr>
          <w:p w14:paraId="7CA7DD9B" w14:textId="05D30DD9" w:rsidR="00860BF3" w:rsidRDefault="00860BF3" w:rsidP="00860BF3">
            <w:pPr>
              <w:jc w:val="center"/>
              <w:rPr>
                <w:rFonts w:ascii="Trebuchet MS" w:hAnsi="Trebuchet MS" w:cs="Arial"/>
                <w:sz w:val="22"/>
                <w:szCs w:val="22"/>
                <w:lang w:val="lt-LT"/>
              </w:rPr>
            </w:pPr>
            <w:r w:rsidRPr="00860BF3">
              <w:rPr>
                <w:rFonts w:ascii="Trebuchet MS" w:hAnsi="Trebuchet MS" w:cs="Arial"/>
                <w:sz w:val="22"/>
                <w:szCs w:val="22"/>
                <w:lang w:val="lt-LT"/>
              </w:rPr>
              <w:t>Priedo Nr.</w:t>
            </w:r>
          </w:p>
        </w:tc>
        <w:tc>
          <w:tcPr>
            <w:tcW w:w="7668" w:type="dxa"/>
            <w:vAlign w:val="center"/>
          </w:tcPr>
          <w:p w14:paraId="4EED7BDE" w14:textId="73853145" w:rsidR="00860BF3" w:rsidRDefault="00860BF3" w:rsidP="00860BF3">
            <w:pPr>
              <w:jc w:val="center"/>
              <w:rPr>
                <w:rFonts w:ascii="Trebuchet MS" w:hAnsi="Trebuchet MS" w:cs="Arial"/>
                <w:sz w:val="22"/>
                <w:szCs w:val="22"/>
                <w:lang w:val="lt-LT"/>
              </w:rPr>
            </w:pPr>
            <w:r w:rsidRPr="00860BF3">
              <w:rPr>
                <w:rFonts w:ascii="Trebuchet MS" w:hAnsi="Trebuchet MS" w:cs="Arial"/>
                <w:sz w:val="22"/>
                <w:szCs w:val="22"/>
                <w:lang w:val="lt-LT"/>
              </w:rPr>
              <w:t>Priedo (dokumento) pavadinimas</w:t>
            </w:r>
          </w:p>
        </w:tc>
        <w:tc>
          <w:tcPr>
            <w:tcW w:w="1679" w:type="dxa"/>
          </w:tcPr>
          <w:p w14:paraId="07B5D788" w14:textId="6DE7FA1F" w:rsidR="00860BF3" w:rsidRDefault="00860BF3" w:rsidP="00860BF3">
            <w:pPr>
              <w:jc w:val="center"/>
              <w:rPr>
                <w:rFonts w:ascii="Trebuchet MS" w:hAnsi="Trebuchet MS" w:cs="Arial"/>
                <w:sz w:val="22"/>
                <w:szCs w:val="22"/>
                <w:lang w:val="lt-LT"/>
              </w:rPr>
            </w:pPr>
            <w:r w:rsidRPr="00860BF3">
              <w:rPr>
                <w:rFonts w:ascii="Trebuchet MS" w:hAnsi="Trebuchet MS" w:cs="Arial"/>
                <w:sz w:val="22"/>
                <w:szCs w:val="22"/>
                <w:lang w:val="lt-LT"/>
              </w:rPr>
              <w:t>Priedo (dokumento) apimtis, psl.</w:t>
            </w:r>
          </w:p>
        </w:tc>
      </w:tr>
      <w:tr w:rsidR="00860BF3" w14:paraId="51100344" w14:textId="77777777" w:rsidTr="00860BF3">
        <w:tc>
          <w:tcPr>
            <w:tcW w:w="848" w:type="dxa"/>
            <w:vAlign w:val="center"/>
          </w:tcPr>
          <w:p w14:paraId="16669A5F" w14:textId="27B31A51" w:rsidR="00860BF3" w:rsidRDefault="00860BF3" w:rsidP="00860BF3">
            <w:pPr>
              <w:jc w:val="center"/>
              <w:rPr>
                <w:rFonts w:ascii="Trebuchet MS" w:hAnsi="Trebuchet MS" w:cs="Arial"/>
                <w:sz w:val="22"/>
                <w:szCs w:val="22"/>
                <w:lang w:val="lt-LT"/>
              </w:rPr>
            </w:pPr>
            <w:r>
              <w:rPr>
                <w:rFonts w:ascii="Trebuchet MS" w:hAnsi="Trebuchet MS" w:cs="Arial"/>
                <w:sz w:val="22"/>
                <w:szCs w:val="22"/>
                <w:lang w:val="lt-LT"/>
              </w:rPr>
              <w:t>1.</w:t>
            </w:r>
          </w:p>
        </w:tc>
        <w:tc>
          <w:tcPr>
            <w:tcW w:w="7668" w:type="dxa"/>
            <w:vAlign w:val="center"/>
          </w:tcPr>
          <w:p w14:paraId="793CE236" w14:textId="1D0563A7" w:rsidR="00860BF3" w:rsidRDefault="00860BF3" w:rsidP="00860BF3">
            <w:pPr>
              <w:jc w:val="both"/>
              <w:rPr>
                <w:rFonts w:ascii="Trebuchet MS" w:hAnsi="Trebuchet MS" w:cs="Arial"/>
                <w:sz w:val="22"/>
                <w:szCs w:val="22"/>
                <w:lang w:val="lt-LT"/>
              </w:rPr>
            </w:pPr>
            <w:r w:rsidRPr="00860BF3">
              <w:rPr>
                <w:rFonts w:ascii="Trebuchet MS" w:hAnsi="Trebuchet MS" w:cs="Arial"/>
                <w:sz w:val="22"/>
                <w:szCs w:val="22"/>
                <w:lang w:val="lt-LT"/>
              </w:rPr>
              <w:t xml:space="preserve">LITGRID AB reikalavimai </w:t>
            </w:r>
            <w:r w:rsidRPr="003047E7">
              <w:rPr>
                <w:rFonts w:ascii="Trebuchet MS" w:hAnsi="Trebuchet MS" w:cs="Arial"/>
                <w:sz w:val="22"/>
                <w:szCs w:val="22"/>
                <w:lang w:val="lt-LT"/>
              </w:rPr>
              <w:t>Techninio projekto</w:t>
            </w:r>
            <w:r w:rsidRPr="00860BF3">
              <w:rPr>
                <w:rFonts w:ascii="Trebuchet MS" w:hAnsi="Trebuchet MS" w:cs="Arial"/>
                <w:sz w:val="22"/>
                <w:szCs w:val="22"/>
                <w:lang w:val="lt-LT"/>
              </w:rPr>
              <w:t xml:space="preserve"> techninių specifikacijų sudarymui</w:t>
            </w:r>
          </w:p>
        </w:tc>
        <w:tc>
          <w:tcPr>
            <w:tcW w:w="1679" w:type="dxa"/>
            <w:vAlign w:val="center"/>
          </w:tcPr>
          <w:p w14:paraId="2FBF1832" w14:textId="72CCC96B" w:rsidR="00860BF3" w:rsidRDefault="00860BF3" w:rsidP="00860BF3">
            <w:pPr>
              <w:jc w:val="center"/>
              <w:rPr>
                <w:rFonts w:ascii="Trebuchet MS" w:hAnsi="Trebuchet MS" w:cs="Arial"/>
                <w:sz w:val="22"/>
                <w:szCs w:val="22"/>
                <w:lang w:val="lt-LT"/>
              </w:rPr>
            </w:pPr>
            <w:r>
              <w:rPr>
                <w:rFonts w:ascii="Trebuchet MS" w:hAnsi="Trebuchet MS" w:cs="Arial"/>
                <w:sz w:val="22"/>
                <w:szCs w:val="22"/>
                <w:lang w:val="lt-LT"/>
              </w:rPr>
              <w:t>27</w:t>
            </w:r>
          </w:p>
        </w:tc>
      </w:tr>
      <w:tr w:rsidR="00860BF3" w14:paraId="76B5A1A7" w14:textId="77777777" w:rsidTr="00860BF3">
        <w:tc>
          <w:tcPr>
            <w:tcW w:w="848" w:type="dxa"/>
            <w:vAlign w:val="center"/>
          </w:tcPr>
          <w:p w14:paraId="6E5A1E05" w14:textId="787EC85C" w:rsidR="00860BF3" w:rsidRDefault="00860BF3" w:rsidP="00860BF3">
            <w:pPr>
              <w:jc w:val="center"/>
              <w:rPr>
                <w:rFonts w:ascii="Trebuchet MS" w:hAnsi="Trebuchet MS" w:cs="Arial"/>
                <w:sz w:val="22"/>
                <w:szCs w:val="22"/>
                <w:lang w:val="lt-LT"/>
              </w:rPr>
            </w:pPr>
            <w:r>
              <w:rPr>
                <w:rFonts w:ascii="Trebuchet MS" w:hAnsi="Trebuchet MS" w:cs="Arial"/>
                <w:sz w:val="22"/>
                <w:szCs w:val="22"/>
                <w:lang w:val="lt-LT"/>
              </w:rPr>
              <w:t>2.</w:t>
            </w:r>
          </w:p>
        </w:tc>
        <w:tc>
          <w:tcPr>
            <w:tcW w:w="7668" w:type="dxa"/>
            <w:vAlign w:val="center"/>
          </w:tcPr>
          <w:p w14:paraId="123E8940" w14:textId="4BB843CE" w:rsidR="00860BF3" w:rsidRDefault="00860BF3" w:rsidP="00860BF3">
            <w:pPr>
              <w:jc w:val="both"/>
              <w:rPr>
                <w:rFonts w:ascii="Trebuchet MS" w:hAnsi="Trebuchet MS" w:cs="Arial"/>
                <w:sz w:val="22"/>
                <w:szCs w:val="22"/>
                <w:lang w:val="lt-LT"/>
              </w:rPr>
            </w:pPr>
            <w:r w:rsidRPr="00860BF3">
              <w:rPr>
                <w:rFonts w:ascii="Trebuchet MS" w:hAnsi="Trebuchet MS" w:cs="Arial"/>
                <w:sz w:val="22"/>
                <w:szCs w:val="22"/>
                <w:lang w:val="lt-LT"/>
              </w:rPr>
              <w:t xml:space="preserve">Reikalavimai dokumentacijai, pateikiamai energetikos objekto statybos/rekonstravimo darbų techninio vertinimo komisijai </w:t>
            </w:r>
          </w:p>
        </w:tc>
        <w:tc>
          <w:tcPr>
            <w:tcW w:w="1679" w:type="dxa"/>
            <w:vAlign w:val="center"/>
          </w:tcPr>
          <w:p w14:paraId="0424113A" w14:textId="1949B196" w:rsidR="00860BF3" w:rsidRDefault="00860BF3" w:rsidP="00860BF3">
            <w:pPr>
              <w:jc w:val="center"/>
              <w:rPr>
                <w:rFonts w:ascii="Trebuchet MS" w:hAnsi="Trebuchet MS" w:cs="Arial"/>
                <w:sz w:val="22"/>
                <w:szCs w:val="22"/>
                <w:lang w:val="lt-LT"/>
              </w:rPr>
            </w:pPr>
            <w:r>
              <w:rPr>
                <w:rFonts w:ascii="Trebuchet MS" w:hAnsi="Trebuchet MS" w:cs="Arial"/>
                <w:sz w:val="22"/>
                <w:szCs w:val="22"/>
                <w:lang w:val="lt-LT"/>
              </w:rPr>
              <w:t>47</w:t>
            </w:r>
          </w:p>
        </w:tc>
      </w:tr>
      <w:tr w:rsidR="00860BF3" w14:paraId="2EFAC039" w14:textId="77777777" w:rsidTr="00860BF3">
        <w:tc>
          <w:tcPr>
            <w:tcW w:w="848" w:type="dxa"/>
            <w:vAlign w:val="center"/>
          </w:tcPr>
          <w:p w14:paraId="31077DBA" w14:textId="26C5CE27" w:rsidR="00860BF3" w:rsidRDefault="00860BF3" w:rsidP="00860BF3">
            <w:pPr>
              <w:jc w:val="center"/>
              <w:rPr>
                <w:rFonts w:ascii="Trebuchet MS" w:hAnsi="Trebuchet MS" w:cs="Arial"/>
                <w:sz w:val="22"/>
                <w:szCs w:val="22"/>
                <w:lang w:val="lt-LT"/>
              </w:rPr>
            </w:pPr>
            <w:r>
              <w:rPr>
                <w:rFonts w:ascii="Trebuchet MS" w:hAnsi="Trebuchet MS" w:cs="Arial"/>
                <w:sz w:val="22"/>
                <w:szCs w:val="22"/>
                <w:lang w:val="lt-LT"/>
              </w:rPr>
              <w:t>3.</w:t>
            </w:r>
          </w:p>
        </w:tc>
        <w:tc>
          <w:tcPr>
            <w:tcW w:w="7668" w:type="dxa"/>
            <w:vAlign w:val="center"/>
          </w:tcPr>
          <w:p w14:paraId="076F1E5E" w14:textId="654C3E36" w:rsidR="00860BF3" w:rsidRDefault="00860BF3" w:rsidP="00860BF3">
            <w:pPr>
              <w:jc w:val="both"/>
              <w:rPr>
                <w:rFonts w:ascii="Trebuchet MS" w:hAnsi="Trebuchet MS" w:cs="Arial"/>
                <w:sz w:val="22"/>
                <w:szCs w:val="22"/>
                <w:lang w:val="lt-LT"/>
              </w:rPr>
            </w:pPr>
            <w:r w:rsidRPr="00860BF3">
              <w:rPr>
                <w:rFonts w:ascii="Trebuchet MS" w:hAnsi="Trebuchet MS" w:cs="Arial"/>
                <w:sz w:val="22"/>
                <w:szCs w:val="22"/>
                <w:lang w:val="lt-LT"/>
              </w:rPr>
              <w:t xml:space="preserve">Pagrindinės įrangos atitikties </w:t>
            </w:r>
            <w:r w:rsidRPr="003047E7">
              <w:rPr>
                <w:rFonts w:ascii="Trebuchet MS" w:hAnsi="Trebuchet MS" w:cs="Arial"/>
                <w:sz w:val="22"/>
                <w:szCs w:val="22"/>
                <w:lang w:val="lt-LT"/>
              </w:rPr>
              <w:t>Techninio projekto</w:t>
            </w:r>
            <w:r w:rsidRPr="00860BF3">
              <w:rPr>
                <w:rFonts w:ascii="Trebuchet MS" w:hAnsi="Trebuchet MS" w:cs="Arial"/>
                <w:sz w:val="22"/>
                <w:szCs w:val="22"/>
                <w:lang w:val="lt-LT"/>
              </w:rPr>
              <w:t xml:space="preserve"> techninėms specifikacijoms pagrindimo tvark</w:t>
            </w:r>
            <w:r>
              <w:rPr>
                <w:rFonts w:ascii="Trebuchet MS" w:hAnsi="Trebuchet MS" w:cs="Arial"/>
                <w:sz w:val="22"/>
                <w:szCs w:val="22"/>
                <w:lang w:val="lt-LT"/>
              </w:rPr>
              <w:t>a</w:t>
            </w:r>
          </w:p>
        </w:tc>
        <w:tc>
          <w:tcPr>
            <w:tcW w:w="1679" w:type="dxa"/>
            <w:vAlign w:val="center"/>
          </w:tcPr>
          <w:p w14:paraId="4CECAECD" w14:textId="0D8274C1" w:rsidR="00860BF3" w:rsidRDefault="00860BF3" w:rsidP="00860BF3">
            <w:pPr>
              <w:jc w:val="center"/>
              <w:rPr>
                <w:rFonts w:ascii="Trebuchet MS" w:hAnsi="Trebuchet MS" w:cs="Arial"/>
                <w:sz w:val="22"/>
                <w:szCs w:val="22"/>
                <w:lang w:val="lt-LT"/>
              </w:rPr>
            </w:pPr>
            <w:r>
              <w:rPr>
                <w:rFonts w:ascii="Trebuchet MS" w:hAnsi="Trebuchet MS" w:cs="Arial"/>
                <w:sz w:val="22"/>
                <w:szCs w:val="22"/>
                <w:lang w:val="lt-LT"/>
              </w:rPr>
              <w:t>9</w:t>
            </w:r>
          </w:p>
        </w:tc>
      </w:tr>
      <w:tr w:rsidR="00860BF3" w14:paraId="47CF2C29" w14:textId="77777777" w:rsidTr="00860BF3">
        <w:tc>
          <w:tcPr>
            <w:tcW w:w="848" w:type="dxa"/>
            <w:vAlign w:val="center"/>
          </w:tcPr>
          <w:p w14:paraId="64AD04B3" w14:textId="5ECA8974" w:rsidR="00860BF3" w:rsidRDefault="00860BF3" w:rsidP="00860BF3">
            <w:pPr>
              <w:jc w:val="center"/>
              <w:rPr>
                <w:rFonts w:ascii="Trebuchet MS" w:hAnsi="Trebuchet MS" w:cs="Arial"/>
                <w:sz w:val="22"/>
                <w:szCs w:val="22"/>
                <w:lang w:val="lt-LT"/>
              </w:rPr>
            </w:pPr>
            <w:r>
              <w:rPr>
                <w:rFonts w:ascii="Trebuchet MS" w:hAnsi="Trebuchet MS" w:cs="Arial"/>
                <w:sz w:val="22"/>
                <w:szCs w:val="22"/>
                <w:lang w:val="lt-LT"/>
              </w:rPr>
              <w:t>4.</w:t>
            </w:r>
          </w:p>
        </w:tc>
        <w:tc>
          <w:tcPr>
            <w:tcW w:w="7668" w:type="dxa"/>
            <w:vAlign w:val="center"/>
          </w:tcPr>
          <w:p w14:paraId="5C9A377E" w14:textId="3FDC825F" w:rsidR="00860BF3" w:rsidRDefault="00860BF3" w:rsidP="00860BF3">
            <w:pPr>
              <w:jc w:val="both"/>
              <w:rPr>
                <w:rFonts w:ascii="Trebuchet MS" w:hAnsi="Trebuchet MS" w:cs="Arial"/>
                <w:sz w:val="22"/>
                <w:szCs w:val="22"/>
                <w:lang w:val="lt-LT"/>
              </w:rPr>
            </w:pPr>
            <w:r w:rsidRPr="00860BF3">
              <w:rPr>
                <w:rFonts w:ascii="Trebuchet MS" w:hAnsi="Trebuchet MS" w:cs="Arial"/>
                <w:sz w:val="22"/>
                <w:szCs w:val="22"/>
                <w:lang w:val="lt-LT"/>
              </w:rPr>
              <w:t>Perdavimo tinklo transformatorinių pastočių ir skirstyklų relinės apsaugos ir automatikos (RAA) įrangos kompleksinių bandymų reikalavimų aprašas</w:t>
            </w:r>
          </w:p>
        </w:tc>
        <w:tc>
          <w:tcPr>
            <w:tcW w:w="1679" w:type="dxa"/>
            <w:vAlign w:val="center"/>
          </w:tcPr>
          <w:p w14:paraId="234FCF44" w14:textId="2A5F8F29" w:rsidR="00860BF3" w:rsidRDefault="00860BF3" w:rsidP="00860BF3">
            <w:pPr>
              <w:jc w:val="center"/>
              <w:rPr>
                <w:rFonts w:ascii="Trebuchet MS" w:hAnsi="Trebuchet MS" w:cs="Arial"/>
                <w:sz w:val="22"/>
                <w:szCs w:val="22"/>
                <w:lang w:val="lt-LT"/>
              </w:rPr>
            </w:pPr>
            <w:r>
              <w:rPr>
                <w:rFonts w:ascii="Trebuchet MS" w:hAnsi="Trebuchet MS" w:cs="Arial"/>
                <w:sz w:val="22"/>
                <w:szCs w:val="22"/>
                <w:lang w:val="lt-LT"/>
              </w:rPr>
              <w:t>4</w:t>
            </w:r>
          </w:p>
        </w:tc>
      </w:tr>
      <w:tr w:rsidR="00860BF3" w14:paraId="1F682C72" w14:textId="77777777" w:rsidTr="00860BF3">
        <w:tc>
          <w:tcPr>
            <w:tcW w:w="848" w:type="dxa"/>
            <w:vAlign w:val="center"/>
          </w:tcPr>
          <w:p w14:paraId="71DDED2B" w14:textId="1EDADAAF" w:rsidR="00860BF3" w:rsidRDefault="00860BF3" w:rsidP="00860BF3">
            <w:pPr>
              <w:jc w:val="center"/>
              <w:rPr>
                <w:rFonts w:ascii="Trebuchet MS" w:hAnsi="Trebuchet MS" w:cs="Arial"/>
                <w:sz w:val="22"/>
                <w:szCs w:val="22"/>
                <w:lang w:val="lt-LT"/>
              </w:rPr>
            </w:pPr>
            <w:r>
              <w:rPr>
                <w:rFonts w:ascii="Trebuchet MS" w:hAnsi="Trebuchet MS" w:cs="Arial"/>
                <w:sz w:val="22"/>
                <w:szCs w:val="22"/>
                <w:lang w:val="lt-LT"/>
              </w:rPr>
              <w:t>5.</w:t>
            </w:r>
          </w:p>
        </w:tc>
        <w:tc>
          <w:tcPr>
            <w:tcW w:w="7668" w:type="dxa"/>
            <w:vAlign w:val="center"/>
          </w:tcPr>
          <w:p w14:paraId="69E08760" w14:textId="27D322EB" w:rsidR="00860BF3" w:rsidRDefault="00860BF3" w:rsidP="00860BF3">
            <w:pPr>
              <w:jc w:val="both"/>
              <w:rPr>
                <w:rFonts w:ascii="Trebuchet MS" w:hAnsi="Trebuchet MS" w:cs="Arial"/>
                <w:sz w:val="22"/>
                <w:szCs w:val="22"/>
                <w:lang w:val="lt-LT"/>
              </w:rPr>
            </w:pPr>
            <w:r w:rsidRPr="00860BF3">
              <w:rPr>
                <w:rFonts w:ascii="Trebuchet MS" w:hAnsi="Trebuchet MS" w:cs="Arial"/>
                <w:sz w:val="22"/>
                <w:szCs w:val="22"/>
                <w:lang w:val="lt-LT"/>
              </w:rPr>
              <w:t xml:space="preserve">Standartiniai techniniai reikalavimai 400/330/110/10 </w:t>
            </w:r>
            <w:proofErr w:type="spellStart"/>
            <w:r w:rsidRPr="00860BF3">
              <w:rPr>
                <w:rFonts w:ascii="Trebuchet MS" w:hAnsi="Trebuchet MS" w:cs="Arial"/>
                <w:sz w:val="22"/>
                <w:szCs w:val="22"/>
                <w:lang w:val="lt-LT"/>
              </w:rPr>
              <w:t>kV</w:t>
            </w:r>
            <w:proofErr w:type="spellEnd"/>
            <w:r w:rsidRPr="00860BF3">
              <w:rPr>
                <w:rFonts w:ascii="Trebuchet MS" w:hAnsi="Trebuchet MS" w:cs="Arial"/>
                <w:sz w:val="22"/>
                <w:szCs w:val="22"/>
                <w:lang w:val="lt-LT"/>
              </w:rPr>
              <w:t xml:space="preserve"> TP </w:t>
            </w:r>
            <w:proofErr w:type="spellStart"/>
            <w:r w:rsidRPr="00860BF3">
              <w:rPr>
                <w:rFonts w:ascii="Trebuchet MS" w:hAnsi="Trebuchet MS" w:cs="Arial"/>
                <w:sz w:val="22"/>
                <w:szCs w:val="22"/>
                <w:lang w:val="lt-LT"/>
              </w:rPr>
              <w:t>mikroprocesorinėms</w:t>
            </w:r>
            <w:proofErr w:type="spellEnd"/>
            <w:r w:rsidRPr="00860BF3">
              <w:rPr>
                <w:rFonts w:ascii="Trebuchet MS" w:hAnsi="Trebuchet MS" w:cs="Arial"/>
                <w:sz w:val="22"/>
                <w:szCs w:val="22"/>
                <w:lang w:val="lt-LT"/>
              </w:rPr>
              <w:t xml:space="preserve"> relinės apsaugos ir automatikos relėms ir valdikliams</w:t>
            </w:r>
          </w:p>
        </w:tc>
        <w:tc>
          <w:tcPr>
            <w:tcW w:w="1679" w:type="dxa"/>
            <w:vAlign w:val="center"/>
          </w:tcPr>
          <w:p w14:paraId="65B65859" w14:textId="79CEC4AC" w:rsidR="00860BF3" w:rsidRDefault="00860BF3" w:rsidP="00860BF3">
            <w:pPr>
              <w:jc w:val="center"/>
              <w:rPr>
                <w:rFonts w:ascii="Trebuchet MS" w:hAnsi="Trebuchet MS" w:cs="Arial"/>
                <w:sz w:val="22"/>
                <w:szCs w:val="22"/>
                <w:lang w:val="lt-LT"/>
              </w:rPr>
            </w:pPr>
            <w:r>
              <w:rPr>
                <w:rFonts w:ascii="Trebuchet MS" w:hAnsi="Trebuchet MS" w:cs="Arial"/>
                <w:sz w:val="22"/>
                <w:szCs w:val="22"/>
                <w:lang w:val="lt-LT"/>
              </w:rPr>
              <w:t>10</w:t>
            </w:r>
          </w:p>
        </w:tc>
      </w:tr>
      <w:tr w:rsidR="00860BF3" w14:paraId="24F1CD08" w14:textId="77777777" w:rsidTr="00860BF3">
        <w:tc>
          <w:tcPr>
            <w:tcW w:w="848" w:type="dxa"/>
            <w:vAlign w:val="center"/>
          </w:tcPr>
          <w:p w14:paraId="78E36A23" w14:textId="337B3823" w:rsidR="00860BF3" w:rsidRDefault="00860BF3" w:rsidP="00860BF3">
            <w:pPr>
              <w:jc w:val="center"/>
              <w:rPr>
                <w:rFonts w:ascii="Trebuchet MS" w:hAnsi="Trebuchet MS" w:cs="Arial"/>
                <w:sz w:val="22"/>
                <w:szCs w:val="22"/>
                <w:lang w:val="lt-LT"/>
              </w:rPr>
            </w:pPr>
            <w:r>
              <w:rPr>
                <w:rFonts w:ascii="Trebuchet MS" w:hAnsi="Trebuchet MS" w:cs="Arial"/>
                <w:sz w:val="22"/>
                <w:szCs w:val="22"/>
                <w:lang w:val="lt-LT"/>
              </w:rPr>
              <w:lastRenderedPageBreak/>
              <w:t>6.</w:t>
            </w:r>
          </w:p>
        </w:tc>
        <w:tc>
          <w:tcPr>
            <w:tcW w:w="7668" w:type="dxa"/>
            <w:vAlign w:val="center"/>
          </w:tcPr>
          <w:p w14:paraId="476BB2AE" w14:textId="458B5A61" w:rsidR="00860BF3" w:rsidRDefault="00860BF3" w:rsidP="00860BF3">
            <w:pPr>
              <w:jc w:val="both"/>
              <w:rPr>
                <w:rFonts w:ascii="Trebuchet MS" w:hAnsi="Trebuchet MS" w:cs="Arial"/>
                <w:sz w:val="22"/>
                <w:szCs w:val="22"/>
                <w:lang w:val="lt-LT"/>
              </w:rPr>
            </w:pPr>
            <w:r w:rsidRPr="00860BF3">
              <w:rPr>
                <w:rFonts w:ascii="Trebuchet MS" w:hAnsi="Trebuchet MS" w:cs="Arial"/>
                <w:sz w:val="22"/>
                <w:szCs w:val="22"/>
                <w:lang w:val="lt-LT"/>
              </w:rPr>
              <w:t>RAA įrangos atitinkančios Litgrid AB standartinius techninius reikalavimus sąrašas (pateikiamas kaip priedas potencialiems LITGRID AB rangovams, kurie yra pateikę pasirašytą konfidencialumo įsipareigojimą)</w:t>
            </w:r>
          </w:p>
        </w:tc>
        <w:tc>
          <w:tcPr>
            <w:tcW w:w="1679" w:type="dxa"/>
            <w:vAlign w:val="center"/>
          </w:tcPr>
          <w:p w14:paraId="09B2A1B2" w14:textId="207A9CFB" w:rsidR="00860BF3" w:rsidRDefault="00B80B74" w:rsidP="00860BF3">
            <w:pPr>
              <w:jc w:val="center"/>
              <w:rPr>
                <w:rFonts w:ascii="Trebuchet MS" w:hAnsi="Trebuchet MS" w:cs="Arial"/>
                <w:sz w:val="22"/>
                <w:szCs w:val="22"/>
                <w:lang w:val="lt-LT"/>
              </w:rPr>
            </w:pPr>
            <w:r>
              <w:rPr>
                <w:rFonts w:ascii="Trebuchet MS" w:hAnsi="Trebuchet MS" w:cs="Arial"/>
                <w:sz w:val="22"/>
                <w:szCs w:val="22"/>
                <w:lang w:val="lt-LT"/>
              </w:rPr>
              <w:t>2</w:t>
            </w:r>
          </w:p>
        </w:tc>
      </w:tr>
      <w:tr w:rsidR="00860BF3" w14:paraId="2F1C5E6A" w14:textId="77777777" w:rsidTr="00860BF3">
        <w:tc>
          <w:tcPr>
            <w:tcW w:w="848" w:type="dxa"/>
            <w:vAlign w:val="center"/>
          </w:tcPr>
          <w:p w14:paraId="7C68A933" w14:textId="4867F6C8" w:rsidR="00860BF3" w:rsidRDefault="00860BF3" w:rsidP="00860BF3">
            <w:pPr>
              <w:jc w:val="center"/>
              <w:rPr>
                <w:rFonts w:ascii="Trebuchet MS" w:hAnsi="Trebuchet MS" w:cs="Arial"/>
                <w:sz w:val="22"/>
                <w:szCs w:val="22"/>
                <w:lang w:val="lt-LT"/>
              </w:rPr>
            </w:pPr>
            <w:r>
              <w:rPr>
                <w:rFonts w:ascii="Trebuchet MS" w:hAnsi="Trebuchet MS" w:cs="Arial"/>
                <w:sz w:val="22"/>
                <w:szCs w:val="22"/>
                <w:lang w:val="lt-LT"/>
              </w:rPr>
              <w:t>7.</w:t>
            </w:r>
          </w:p>
        </w:tc>
        <w:tc>
          <w:tcPr>
            <w:tcW w:w="7668" w:type="dxa"/>
            <w:vAlign w:val="center"/>
          </w:tcPr>
          <w:p w14:paraId="563007C8" w14:textId="787CE6B5" w:rsidR="00860BF3" w:rsidRDefault="00860BF3" w:rsidP="00860BF3">
            <w:pPr>
              <w:jc w:val="both"/>
              <w:rPr>
                <w:rFonts w:ascii="Trebuchet MS" w:hAnsi="Trebuchet MS" w:cs="Arial"/>
                <w:sz w:val="22"/>
                <w:szCs w:val="22"/>
                <w:lang w:val="lt-LT"/>
              </w:rPr>
            </w:pPr>
            <w:r w:rsidRPr="00860BF3">
              <w:rPr>
                <w:rFonts w:ascii="Trebuchet MS" w:hAnsi="Trebuchet MS" w:cs="Arial"/>
                <w:sz w:val="22"/>
                <w:szCs w:val="22"/>
                <w:lang w:val="lt-LT"/>
              </w:rPr>
              <w:t>Standartiniai techniniai reikalavimai relinės apsaugos ir automatikos elektros grandinių elektromechaninėms relėms</w:t>
            </w:r>
          </w:p>
        </w:tc>
        <w:tc>
          <w:tcPr>
            <w:tcW w:w="1679" w:type="dxa"/>
            <w:vAlign w:val="center"/>
          </w:tcPr>
          <w:p w14:paraId="0BA7600C" w14:textId="15030056" w:rsidR="00860BF3" w:rsidRDefault="00860BF3" w:rsidP="00860BF3">
            <w:pPr>
              <w:jc w:val="center"/>
              <w:rPr>
                <w:rFonts w:ascii="Trebuchet MS" w:hAnsi="Trebuchet MS" w:cs="Arial"/>
                <w:sz w:val="22"/>
                <w:szCs w:val="22"/>
                <w:lang w:val="lt-LT"/>
              </w:rPr>
            </w:pPr>
            <w:r>
              <w:rPr>
                <w:rFonts w:ascii="Trebuchet MS" w:hAnsi="Trebuchet MS" w:cs="Arial"/>
                <w:sz w:val="22"/>
                <w:szCs w:val="22"/>
                <w:lang w:val="lt-LT"/>
              </w:rPr>
              <w:t>6</w:t>
            </w:r>
          </w:p>
        </w:tc>
      </w:tr>
      <w:tr w:rsidR="00860BF3" w14:paraId="04DBAB69" w14:textId="77777777" w:rsidTr="00860BF3">
        <w:tc>
          <w:tcPr>
            <w:tcW w:w="848" w:type="dxa"/>
            <w:vAlign w:val="center"/>
          </w:tcPr>
          <w:p w14:paraId="6544A4B4" w14:textId="77F316FF" w:rsidR="00860BF3" w:rsidRDefault="00860BF3" w:rsidP="00860BF3">
            <w:pPr>
              <w:jc w:val="center"/>
              <w:rPr>
                <w:rFonts w:ascii="Trebuchet MS" w:hAnsi="Trebuchet MS" w:cs="Arial"/>
                <w:sz w:val="22"/>
                <w:szCs w:val="22"/>
                <w:lang w:val="lt-LT"/>
              </w:rPr>
            </w:pPr>
            <w:r>
              <w:rPr>
                <w:rFonts w:ascii="Trebuchet MS" w:hAnsi="Trebuchet MS" w:cs="Arial"/>
                <w:sz w:val="22"/>
                <w:szCs w:val="22"/>
                <w:lang w:val="lt-LT"/>
              </w:rPr>
              <w:t>8.</w:t>
            </w:r>
          </w:p>
        </w:tc>
        <w:tc>
          <w:tcPr>
            <w:tcW w:w="7668" w:type="dxa"/>
            <w:vAlign w:val="center"/>
          </w:tcPr>
          <w:p w14:paraId="156F8C19" w14:textId="201ED237" w:rsidR="00860BF3" w:rsidRDefault="00860BF3" w:rsidP="00860BF3">
            <w:pPr>
              <w:jc w:val="both"/>
              <w:rPr>
                <w:rFonts w:ascii="Trebuchet MS" w:hAnsi="Trebuchet MS" w:cs="Arial"/>
                <w:sz w:val="22"/>
                <w:szCs w:val="22"/>
                <w:lang w:val="lt-LT"/>
              </w:rPr>
            </w:pPr>
            <w:r w:rsidRPr="00860BF3">
              <w:rPr>
                <w:rFonts w:ascii="Trebuchet MS" w:hAnsi="Trebuchet MS" w:cs="Arial"/>
                <w:sz w:val="22"/>
                <w:szCs w:val="22"/>
                <w:lang w:val="lt-LT"/>
              </w:rPr>
              <w:t xml:space="preserve">Litgrid AB perdavimo tinklo 110 </w:t>
            </w:r>
            <w:proofErr w:type="spellStart"/>
            <w:r w:rsidRPr="00860BF3">
              <w:rPr>
                <w:rFonts w:ascii="Trebuchet MS" w:hAnsi="Trebuchet MS" w:cs="Arial"/>
                <w:sz w:val="22"/>
                <w:szCs w:val="22"/>
                <w:lang w:val="lt-LT"/>
              </w:rPr>
              <w:t>kV</w:t>
            </w:r>
            <w:proofErr w:type="spellEnd"/>
            <w:r w:rsidRPr="00860BF3">
              <w:rPr>
                <w:rFonts w:ascii="Trebuchet MS" w:hAnsi="Trebuchet MS" w:cs="Arial"/>
                <w:sz w:val="22"/>
                <w:szCs w:val="22"/>
                <w:lang w:val="lt-LT"/>
              </w:rPr>
              <w:t xml:space="preserve"> transformatorių pastočių standartinių relinės apsaugos ir automatikos struktūrinių schemų išpildymo </w:t>
            </w:r>
            <w:r w:rsidRPr="003047E7">
              <w:rPr>
                <w:rFonts w:ascii="Trebuchet MS" w:hAnsi="Trebuchet MS" w:cs="Arial"/>
                <w:sz w:val="22"/>
                <w:szCs w:val="22"/>
                <w:lang w:val="lt-LT"/>
              </w:rPr>
              <w:t>techniniuose projektuose</w:t>
            </w:r>
            <w:r w:rsidRPr="00860BF3">
              <w:rPr>
                <w:rFonts w:ascii="Trebuchet MS" w:hAnsi="Trebuchet MS" w:cs="Arial"/>
                <w:sz w:val="22"/>
                <w:szCs w:val="22"/>
                <w:lang w:val="lt-LT"/>
              </w:rPr>
              <w:t xml:space="preserve"> aprašas</w:t>
            </w:r>
          </w:p>
        </w:tc>
        <w:tc>
          <w:tcPr>
            <w:tcW w:w="1679" w:type="dxa"/>
            <w:vAlign w:val="center"/>
          </w:tcPr>
          <w:p w14:paraId="735E5479" w14:textId="46DCFCEF" w:rsidR="00860BF3" w:rsidRDefault="00860BF3" w:rsidP="00860BF3">
            <w:pPr>
              <w:jc w:val="center"/>
              <w:rPr>
                <w:rFonts w:ascii="Trebuchet MS" w:hAnsi="Trebuchet MS" w:cs="Arial"/>
                <w:sz w:val="22"/>
                <w:szCs w:val="22"/>
                <w:lang w:val="lt-LT"/>
              </w:rPr>
            </w:pPr>
            <w:r>
              <w:rPr>
                <w:rFonts w:ascii="Trebuchet MS" w:hAnsi="Trebuchet MS" w:cs="Arial"/>
                <w:sz w:val="22"/>
                <w:szCs w:val="22"/>
                <w:lang w:val="lt-LT"/>
              </w:rPr>
              <w:t>31</w:t>
            </w:r>
          </w:p>
        </w:tc>
      </w:tr>
      <w:tr w:rsidR="00860BF3" w14:paraId="570FA6BB" w14:textId="77777777" w:rsidTr="00860BF3">
        <w:tc>
          <w:tcPr>
            <w:tcW w:w="848" w:type="dxa"/>
            <w:vAlign w:val="center"/>
          </w:tcPr>
          <w:p w14:paraId="11A2C066" w14:textId="2595717A" w:rsidR="00860BF3" w:rsidRDefault="00860BF3" w:rsidP="00860BF3">
            <w:pPr>
              <w:jc w:val="center"/>
              <w:rPr>
                <w:rFonts w:ascii="Trebuchet MS" w:hAnsi="Trebuchet MS" w:cs="Arial"/>
                <w:sz w:val="22"/>
                <w:szCs w:val="22"/>
                <w:lang w:val="lt-LT"/>
              </w:rPr>
            </w:pPr>
            <w:r>
              <w:rPr>
                <w:rFonts w:ascii="Trebuchet MS" w:hAnsi="Trebuchet MS" w:cs="Arial"/>
                <w:sz w:val="22"/>
                <w:szCs w:val="22"/>
                <w:lang w:val="lt-LT"/>
              </w:rPr>
              <w:t>9.</w:t>
            </w:r>
          </w:p>
        </w:tc>
        <w:tc>
          <w:tcPr>
            <w:tcW w:w="7668" w:type="dxa"/>
            <w:vAlign w:val="center"/>
          </w:tcPr>
          <w:p w14:paraId="2BBBB650" w14:textId="46AAB228" w:rsidR="00860BF3" w:rsidRDefault="00860BF3" w:rsidP="00860BF3">
            <w:pPr>
              <w:jc w:val="both"/>
              <w:rPr>
                <w:rFonts w:ascii="Trebuchet MS" w:hAnsi="Trebuchet MS" w:cs="Arial"/>
                <w:sz w:val="22"/>
                <w:szCs w:val="22"/>
                <w:lang w:val="lt-LT"/>
              </w:rPr>
            </w:pPr>
            <w:r w:rsidRPr="00860BF3">
              <w:rPr>
                <w:rFonts w:ascii="Trebuchet MS" w:hAnsi="Trebuchet MS" w:cs="Arial"/>
                <w:sz w:val="22"/>
                <w:szCs w:val="22"/>
                <w:lang w:val="lt-LT"/>
              </w:rPr>
              <w:t>Standartiniai techniniai reikalavimai kontroliniams kabeliams jungiantiems relinės apsaugos/automatikos ir atviros skirstyklos pirminius įrenginius 6</w:t>
            </w:r>
          </w:p>
        </w:tc>
        <w:tc>
          <w:tcPr>
            <w:tcW w:w="1679" w:type="dxa"/>
            <w:vAlign w:val="center"/>
          </w:tcPr>
          <w:p w14:paraId="5B4DE9D0" w14:textId="5B3CBDE9" w:rsidR="00860BF3" w:rsidRDefault="00860BF3" w:rsidP="00860BF3">
            <w:pPr>
              <w:jc w:val="center"/>
              <w:rPr>
                <w:rFonts w:ascii="Trebuchet MS" w:hAnsi="Trebuchet MS" w:cs="Arial"/>
                <w:sz w:val="22"/>
                <w:szCs w:val="22"/>
                <w:lang w:val="lt-LT"/>
              </w:rPr>
            </w:pPr>
            <w:r>
              <w:rPr>
                <w:rFonts w:ascii="Trebuchet MS" w:hAnsi="Trebuchet MS" w:cs="Arial"/>
                <w:sz w:val="22"/>
                <w:szCs w:val="22"/>
                <w:lang w:val="lt-LT"/>
              </w:rPr>
              <w:t>6</w:t>
            </w:r>
          </w:p>
        </w:tc>
      </w:tr>
      <w:tr w:rsidR="00860BF3" w14:paraId="4446BE3F" w14:textId="77777777" w:rsidTr="00860BF3">
        <w:tc>
          <w:tcPr>
            <w:tcW w:w="848" w:type="dxa"/>
            <w:vAlign w:val="center"/>
          </w:tcPr>
          <w:p w14:paraId="03596C1B" w14:textId="2C7CB52C" w:rsidR="00860BF3" w:rsidRDefault="00860BF3" w:rsidP="00860BF3">
            <w:pPr>
              <w:jc w:val="center"/>
              <w:rPr>
                <w:rFonts w:ascii="Trebuchet MS" w:hAnsi="Trebuchet MS" w:cs="Arial"/>
                <w:sz w:val="22"/>
                <w:szCs w:val="22"/>
                <w:lang w:val="lt-LT"/>
              </w:rPr>
            </w:pPr>
            <w:r>
              <w:rPr>
                <w:rFonts w:ascii="Trebuchet MS" w:hAnsi="Trebuchet MS" w:cs="Arial"/>
                <w:sz w:val="22"/>
                <w:szCs w:val="22"/>
                <w:lang w:val="lt-LT"/>
              </w:rPr>
              <w:t>10.</w:t>
            </w:r>
          </w:p>
        </w:tc>
        <w:tc>
          <w:tcPr>
            <w:tcW w:w="7668" w:type="dxa"/>
            <w:vAlign w:val="center"/>
          </w:tcPr>
          <w:p w14:paraId="1894EACE" w14:textId="3C91029C" w:rsidR="00860BF3" w:rsidRDefault="00860BF3" w:rsidP="00860BF3">
            <w:pPr>
              <w:jc w:val="both"/>
              <w:rPr>
                <w:rFonts w:ascii="Trebuchet MS" w:hAnsi="Trebuchet MS" w:cs="Arial"/>
                <w:sz w:val="22"/>
                <w:szCs w:val="22"/>
                <w:lang w:val="lt-LT"/>
              </w:rPr>
            </w:pPr>
            <w:r w:rsidRPr="00860BF3">
              <w:rPr>
                <w:rFonts w:ascii="Trebuchet MS" w:hAnsi="Trebuchet MS" w:cs="Arial"/>
                <w:sz w:val="22"/>
                <w:szCs w:val="22"/>
                <w:lang w:val="lt-LT"/>
              </w:rPr>
              <w:t>Standartiniai techniniai reikalavimai lauko ir vidaus spintų vidinio montažo laidams</w:t>
            </w:r>
          </w:p>
        </w:tc>
        <w:tc>
          <w:tcPr>
            <w:tcW w:w="1679" w:type="dxa"/>
            <w:vAlign w:val="center"/>
          </w:tcPr>
          <w:p w14:paraId="24008DA5" w14:textId="1609409D" w:rsidR="00860BF3" w:rsidRDefault="00860BF3" w:rsidP="00860BF3">
            <w:pPr>
              <w:jc w:val="center"/>
              <w:rPr>
                <w:rFonts w:ascii="Trebuchet MS" w:hAnsi="Trebuchet MS" w:cs="Arial"/>
                <w:sz w:val="22"/>
                <w:szCs w:val="22"/>
                <w:lang w:val="lt-LT"/>
              </w:rPr>
            </w:pPr>
            <w:r>
              <w:rPr>
                <w:rFonts w:ascii="Trebuchet MS" w:hAnsi="Trebuchet MS" w:cs="Arial"/>
                <w:sz w:val="22"/>
                <w:szCs w:val="22"/>
                <w:lang w:val="lt-LT"/>
              </w:rPr>
              <w:t>3</w:t>
            </w:r>
          </w:p>
        </w:tc>
      </w:tr>
      <w:tr w:rsidR="00860BF3" w14:paraId="6387F033" w14:textId="77777777" w:rsidTr="00860BF3">
        <w:tc>
          <w:tcPr>
            <w:tcW w:w="848" w:type="dxa"/>
            <w:vAlign w:val="center"/>
          </w:tcPr>
          <w:p w14:paraId="0E910647" w14:textId="36AB028E" w:rsidR="00860BF3" w:rsidRDefault="00860BF3" w:rsidP="00860BF3">
            <w:pPr>
              <w:jc w:val="center"/>
              <w:rPr>
                <w:rFonts w:ascii="Trebuchet MS" w:hAnsi="Trebuchet MS" w:cs="Arial"/>
                <w:sz w:val="22"/>
                <w:szCs w:val="22"/>
                <w:lang w:val="lt-LT"/>
              </w:rPr>
            </w:pPr>
            <w:r>
              <w:rPr>
                <w:rFonts w:ascii="Trebuchet MS" w:hAnsi="Trebuchet MS" w:cs="Arial"/>
                <w:sz w:val="22"/>
                <w:szCs w:val="22"/>
                <w:lang w:val="lt-LT"/>
              </w:rPr>
              <w:t>11.</w:t>
            </w:r>
          </w:p>
        </w:tc>
        <w:tc>
          <w:tcPr>
            <w:tcW w:w="7668" w:type="dxa"/>
            <w:vAlign w:val="center"/>
          </w:tcPr>
          <w:p w14:paraId="6CAA7DA0" w14:textId="1405BB25" w:rsidR="00860BF3" w:rsidRDefault="00860BF3" w:rsidP="00860BF3">
            <w:pPr>
              <w:jc w:val="both"/>
              <w:rPr>
                <w:rFonts w:ascii="Trebuchet MS" w:hAnsi="Trebuchet MS" w:cs="Arial"/>
                <w:sz w:val="22"/>
                <w:szCs w:val="22"/>
                <w:lang w:val="lt-LT"/>
              </w:rPr>
            </w:pPr>
            <w:r w:rsidRPr="00860BF3">
              <w:rPr>
                <w:rFonts w:ascii="Trebuchet MS" w:hAnsi="Trebuchet MS" w:cs="Arial"/>
                <w:sz w:val="22"/>
                <w:szCs w:val="22"/>
                <w:lang w:val="lt-LT"/>
              </w:rPr>
              <w:t xml:space="preserve">Reikalavimai RAA grandinių tarpiniams gnybtams </w:t>
            </w:r>
          </w:p>
        </w:tc>
        <w:tc>
          <w:tcPr>
            <w:tcW w:w="1679" w:type="dxa"/>
            <w:vAlign w:val="center"/>
          </w:tcPr>
          <w:p w14:paraId="63A246ED" w14:textId="4FC7A11B" w:rsidR="00860BF3" w:rsidRDefault="00860BF3" w:rsidP="00860BF3">
            <w:pPr>
              <w:jc w:val="center"/>
              <w:rPr>
                <w:rFonts w:ascii="Trebuchet MS" w:hAnsi="Trebuchet MS" w:cs="Arial"/>
                <w:sz w:val="22"/>
                <w:szCs w:val="22"/>
                <w:lang w:val="lt-LT"/>
              </w:rPr>
            </w:pPr>
            <w:r>
              <w:rPr>
                <w:rFonts w:ascii="Trebuchet MS" w:hAnsi="Trebuchet MS" w:cs="Arial"/>
                <w:sz w:val="22"/>
                <w:szCs w:val="22"/>
                <w:lang w:val="lt-LT"/>
              </w:rPr>
              <w:t>2</w:t>
            </w:r>
          </w:p>
        </w:tc>
      </w:tr>
      <w:tr w:rsidR="00860BF3" w14:paraId="7B8A3166" w14:textId="77777777" w:rsidTr="00860BF3">
        <w:tc>
          <w:tcPr>
            <w:tcW w:w="848" w:type="dxa"/>
            <w:vAlign w:val="center"/>
          </w:tcPr>
          <w:p w14:paraId="1B23B4BB" w14:textId="234D3058" w:rsidR="00860BF3" w:rsidRDefault="00860BF3" w:rsidP="00860BF3">
            <w:pPr>
              <w:jc w:val="center"/>
              <w:rPr>
                <w:rFonts w:ascii="Trebuchet MS" w:hAnsi="Trebuchet MS" w:cs="Arial"/>
                <w:sz w:val="22"/>
                <w:szCs w:val="22"/>
                <w:lang w:val="lt-LT"/>
              </w:rPr>
            </w:pPr>
            <w:r>
              <w:rPr>
                <w:rFonts w:ascii="Trebuchet MS" w:hAnsi="Trebuchet MS" w:cs="Arial"/>
                <w:sz w:val="22"/>
                <w:szCs w:val="22"/>
                <w:lang w:val="lt-LT"/>
              </w:rPr>
              <w:t>12.</w:t>
            </w:r>
          </w:p>
        </w:tc>
        <w:tc>
          <w:tcPr>
            <w:tcW w:w="7668" w:type="dxa"/>
            <w:vAlign w:val="center"/>
          </w:tcPr>
          <w:p w14:paraId="43D92F2B" w14:textId="5CFC1655" w:rsidR="00860BF3" w:rsidRDefault="00860BF3" w:rsidP="00860BF3">
            <w:pPr>
              <w:jc w:val="both"/>
              <w:rPr>
                <w:rFonts w:ascii="Trebuchet MS" w:hAnsi="Trebuchet MS" w:cs="Arial"/>
                <w:sz w:val="22"/>
                <w:szCs w:val="22"/>
                <w:lang w:val="lt-LT"/>
              </w:rPr>
            </w:pPr>
            <w:r w:rsidRPr="00860BF3">
              <w:rPr>
                <w:rFonts w:ascii="Trebuchet MS" w:hAnsi="Trebuchet MS" w:cs="Arial"/>
                <w:sz w:val="22"/>
                <w:szCs w:val="22"/>
                <w:lang w:val="lt-LT"/>
              </w:rPr>
              <w:t>Garliava_110_TI_sarasas_DVS_20211118_20240830.xlsx</w:t>
            </w:r>
          </w:p>
        </w:tc>
        <w:tc>
          <w:tcPr>
            <w:tcW w:w="1679" w:type="dxa"/>
            <w:vAlign w:val="center"/>
          </w:tcPr>
          <w:p w14:paraId="7DF3582A" w14:textId="08338CA7" w:rsidR="00860BF3" w:rsidRDefault="000536DA" w:rsidP="00860BF3">
            <w:pPr>
              <w:jc w:val="center"/>
              <w:rPr>
                <w:rFonts w:ascii="Trebuchet MS" w:hAnsi="Trebuchet MS" w:cs="Arial"/>
                <w:sz w:val="22"/>
                <w:szCs w:val="22"/>
                <w:lang w:val="lt-LT"/>
              </w:rPr>
            </w:pPr>
            <w:r>
              <w:rPr>
                <w:rFonts w:ascii="Trebuchet MS" w:hAnsi="Trebuchet MS" w:cs="Arial"/>
                <w:sz w:val="22"/>
                <w:szCs w:val="22"/>
                <w:lang w:val="lt-LT"/>
              </w:rPr>
              <w:t>1</w:t>
            </w:r>
          </w:p>
        </w:tc>
      </w:tr>
      <w:tr w:rsidR="00860BF3" w14:paraId="35E57A42" w14:textId="77777777" w:rsidTr="00860BF3">
        <w:tc>
          <w:tcPr>
            <w:tcW w:w="848" w:type="dxa"/>
            <w:vAlign w:val="center"/>
          </w:tcPr>
          <w:p w14:paraId="41D46181" w14:textId="06D04387" w:rsidR="00860BF3" w:rsidRDefault="00860BF3" w:rsidP="00860BF3">
            <w:pPr>
              <w:jc w:val="center"/>
              <w:rPr>
                <w:rFonts w:ascii="Trebuchet MS" w:hAnsi="Trebuchet MS" w:cs="Arial"/>
                <w:sz w:val="22"/>
                <w:szCs w:val="22"/>
                <w:lang w:val="lt-LT"/>
              </w:rPr>
            </w:pPr>
            <w:r>
              <w:rPr>
                <w:rFonts w:ascii="Trebuchet MS" w:hAnsi="Trebuchet MS" w:cs="Arial"/>
                <w:sz w:val="22"/>
                <w:szCs w:val="22"/>
                <w:lang w:val="lt-LT"/>
              </w:rPr>
              <w:t>13.</w:t>
            </w:r>
          </w:p>
        </w:tc>
        <w:tc>
          <w:tcPr>
            <w:tcW w:w="7668" w:type="dxa"/>
            <w:vAlign w:val="center"/>
          </w:tcPr>
          <w:p w14:paraId="0BAD6004" w14:textId="18AAA753" w:rsidR="00860BF3" w:rsidRDefault="00860BF3" w:rsidP="00860BF3">
            <w:pPr>
              <w:jc w:val="both"/>
              <w:rPr>
                <w:rFonts w:ascii="Trebuchet MS" w:hAnsi="Trebuchet MS" w:cs="Arial"/>
                <w:sz w:val="22"/>
                <w:szCs w:val="22"/>
                <w:lang w:val="lt-LT"/>
              </w:rPr>
            </w:pPr>
            <w:r w:rsidRPr="00860BF3">
              <w:rPr>
                <w:rFonts w:ascii="Trebuchet MS" w:hAnsi="Trebuchet MS" w:cs="Arial"/>
                <w:sz w:val="22"/>
                <w:szCs w:val="22"/>
                <w:lang w:val="lt-LT"/>
              </w:rPr>
              <w:t>Perdavimo tinklo transformatorių pastočių ir skirstyklų įrangos nuotolinio valdymo reikalavimų tvarka</w:t>
            </w:r>
          </w:p>
        </w:tc>
        <w:tc>
          <w:tcPr>
            <w:tcW w:w="1679" w:type="dxa"/>
            <w:vAlign w:val="center"/>
          </w:tcPr>
          <w:p w14:paraId="15493E3D" w14:textId="65D5D797" w:rsidR="00860BF3" w:rsidRDefault="00860BF3" w:rsidP="00860BF3">
            <w:pPr>
              <w:jc w:val="center"/>
              <w:rPr>
                <w:rFonts w:ascii="Trebuchet MS" w:hAnsi="Trebuchet MS" w:cs="Arial"/>
                <w:sz w:val="22"/>
                <w:szCs w:val="22"/>
                <w:lang w:val="lt-LT"/>
              </w:rPr>
            </w:pPr>
            <w:r>
              <w:rPr>
                <w:rFonts w:ascii="Trebuchet MS" w:hAnsi="Trebuchet MS" w:cs="Arial"/>
                <w:sz w:val="22"/>
                <w:szCs w:val="22"/>
                <w:lang w:val="lt-LT"/>
              </w:rPr>
              <w:t>311</w:t>
            </w:r>
          </w:p>
        </w:tc>
      </w:tr>
      <w:tr w:rsidR="00860BF3" w14:paraId="676E7435" w14:textId="77777777" w:rsidTr="00860BF3">
        <w:tc>
          <w:tcPr>
            <w:tcW w:w="848" w:type="dxa"/>
            <w:vAlign w:val="center"/>
          </w:tcPr>
          <w:p w14:paraId="33A970D1" w14:textId="447B1CEF" w:rsidR="00860BF3" w:rsidRDefault="000536DA" w:rsidP="00860BF3">
            <w:pPr>
              <w:jc w:val="center"/>
              <w:rPr>
                <w:rFonts w:ascii="Trebuchet MS" w:hAnsi="Trebuchet MS" w:cs="Arial"/>
                <w:sz w:val="22"/>
                <w:szCs w:val="22"/>
                <w:lang w:val="lt-LT"/>
              </w:rPr>
            </w:pPr>
            <w:r>
              <w:rPr>
                <w:rFonts w:ascii="Trebuchet MS" w:hAnsi="Trebuchet MS" w:cs="Arial"/>
                <w:sz w:val="22"/>
                <w:szCs w:val="22"/>
                <w:lang w:val="lt-LT"/>
              </w:rPr>
              <w:t>14.</w:t>
            </w:r>
          </w:p>
        </w:tc>
        <w:tc>
          <w:tcPr>
            <w:tcW w:w="7668" w:type="dxa"/>
            <w:vAlign w:val="center"/>
          </w:tcPr>
          <w:p w14:paraId="0659CDC2" w14:textId="08A38970" w:rsidR="00860BF3" w:rsidRDefault="000536DA" w:rsidP="00860BF3">
            <w:pPr>
              <w:jc w:val="both"/>
              <w:rPr>
                <w:rFonts w:ascii="Trebuchet MS" w:hAnsi="Trebuchet MS" w:cs="Arial"/>
                <w:sz w:val="22"/>
                <w:szCs w:val="22"/>
                <w:lang w:val="lt-LT"/>
              </w:rPr>
            </w:pPr>
            <w:r w:rsidRPr="000536DA">
              <w:rPr>
                <w:rFonts w:ascii="Trebuchet MS" w:hAnsi="Trebuchet MS" w:cs="Arial"/>
                <w:sz w:val="22"/>
                <w:szCs w:val="22"/>
                <w:lang w:val="lt-LT"/>
              </w:rPr>
              <w:t xml:space="preserve">Standartiniai techniniai reikalavimai </w:t>
            </w:r>
            <w:proofErr w:type="spellStart"/>
            <w:r w:rsidRPr="000536DA">
              <w:rPr>
                <w:rFonts w:ascii="Trebuchet MS" w:hAnsi="Trebuchet MS" w:cs="Arial"/>
                <w:sz w:val="22"/>
                <w:szCs w:val="22"/>
                <w:lang w:val="lt-LT"/>
              </w:rPr>
              <w:t>teleinformacijos</w:t>
            </w:r>
            <w:proofErr w:type="spellEnd"/>
            <w:r w:rsidRPr="000536DA">
              <w:rPr>
                <w:rFonts w:ascii="Trebuchet MS" w:hAnsi="Trebuchet MS" w:cs="Arial"/>
                <w:sz w:val="22"/>
                <w:szCs w:val="22"/>
                <w:lang w:val="lt-LT"/>
              </w:rPr>
              <w:t xml:space="preserve"> surinkimo ir perdavimo įrenginiams</w:t>
            </w:r>
          </w:p>
        </w:tc>
        <w:tc>
          <w:tcPr>
            <w:tcW w:w="1679" w:type="dxa"/>
            <w:vAlign w:val="center"/>
          </w:tcPr>
          <w:p w14:paraId="3E37380F" w14:textId="21E1BF21" w:rsidR="00860BF3" w:rsidRDefault="000536DA" w:rsidP="00860BF3">
            <w:pPr>
              <w:jc w:val="center"/>
              <w:rPr>
                <w:rFonts w:ascii="Trebuchet MS" w:hAnsi="Trebuchet MS" w:cs="Arial"/>
                <w:sz w:val="22"/>
                <w:szCs w:val="22"/>
                <w:lang w:val="lt-LT"/>
              </w:rPr>
            </w:pPr>
            <w:r>
              <w:rPr>
                <w:rFonts w:ascii="Trebuchet MS" w:hAnsi="Trebuchet MS" w:cs="Arial"/>
                <w:sz w:val="22"/>
                <w:szCs w:val="22"/>
                <w:lang w:val="lt-LT"/>
              </w:rPr>
              <w:t>8</w:t>
            </w:r>
          </w:p>
        </w:tc>
      </w:tr>
      <w:tr w:rsidR="00860BF3" w14:paraId="4E70026C" w14:textId="77777777" w:rsidTr="00860BF3">
        <w:tc>
          <w:tcPr>
            <w:tcW w:w="848" w:type="dxa"/>
            <w:vAlign w:val="center"/>
          </w:tcPr>
          <w:p w14:paraId="64995229" w14:textId="6A51A28B" w:rsidR="00860BF3" w:rsidRDefault="000536DA" w:rsidP="00860BF3">
            <w:pPr>
              <w:jc w:val="center"/>
              <w:rPr>
                <w:rFonts w:ascii="Trebuchet MS" w:hAnsi="Trebuchet MS" w:cs="Arial"/>
                <w:sz w:val="22"/>
                <w:szCs w:val="22"/>
                <w:lang w:val="lt-LT"/>
              </w:rPr>
            </w:pPr>
            <w:r>
              <w:rPr>
                <w:rFonts w:ascii="Trebuchet MS" w:hAnsi="Trebuchet MS" w:cs="Arial"/>
                <w:sz w:val="22"/>
                <w:szCs w:val="22"/>
                <w:lang w:val="lt-LT"/>
              </w:rPr>
              <w:t>15.</w:t>
            </w:r>
          </w:p>
        </w:tc>
        <w:tc>
          <w:tcPr>
            <w:tcW w:w="7668" w:type="dxa"/>
            <w:vAlign w:val="center"/>
          </w:tcPr>
          <w:p w14:paraId="68F1CFA0" w14:textId="221ADEF4" w:rsidR="00860BF3" w:rsidRDefault="000536DA" w:rsidP="00860BF3">
            <w:pPr>
              <w:jc w:val="both"/>
              <w:rPr>
                <w:rFonts w:ascii="Trebuchet MS" w:hAnsi="Trebuchet MS" w:cs="Arial"/>
                <w:sz w:val="22"/>
                <w:szCs w:val="22"/>
                <w:lang w:val="lt-LT"/>
              </w:rPr>
            </w:pPr>
            <w:r w:rsidRPr="000536DA">
              <w:rPr>
                <w:rFonts w:ascii="Trebuchet MS" w:hAnsi="Trebuchet MS" w:cs="Arial"/>
                <w:sz w:val="22"/>
                <w:szCs w:val="22"/>
                <w:lang w:val="lt-LT"/>
              </w:rPr>
              <w:t xml:space="preserve">Minimalūs </w:t>
            </w:r>
            <w:proofErr w:type="spellStart"/>
            <w:r w:rsidRPr="000536DA">
              <w:rPr>
                <w:rFonts w:ascii="Trebuchet MS" w:hAnsi="Trebuchet MS" w:cs="Arial"/>
                <w:sz w:val="22"/>
                <w:szCs w:val="22"/>
                <w:lang w:val="lt-LT"/>
              </w:rPr>
              <w:t>inf</w:t>
            </w:r>
            <w:proofErr w:type="spellEnd"/>
            <w:r w:rsidRPr="000536DA">
              <w:rPr>
                <w:rFonts w:ascii="Trebuchet MS" w:hAnsi="Trebuchet MS" w:cs="Arial"/>
                <w:sz w:val="22"/>
                <w:szCs w:val="22"/>
                <w:lang w:val="lt-LT"/>
              </w:rPr>
              <w:t>. saugumo reikalavimai projektavimui ir diegimui</w:t>
            </w:r>
          </w:p>
        </w:tc>
        <w:tc>
          <w:tcPr>
            <w:tcW w:w="1679" w:type="dxa"/>
            <w:vAlign w:val="center"/>
          </w:tcPr>
          <w:p w14:paraId="1FB71A13" w14:textId="3213C5AC" w:rsidR="00860BF3" w:rsidRDefault="000536DA" w:rsidP="00860BF3">
            <w:pPr>
              <w:jc w:val="center"/>
              <w:rPr>
                <w:rFonts w:ascii="Trebuchet MS" w:hAnsi="Trebuchet MS" w:cs="Arial"/>
                <w:sz w:val="22"/>
                <w:szCs w:val="22"/>
                <w:lang w:val="lt-LT"/>
              </w:rPr>
            </w:pPr>
            <w:r>
              <w:rPr>
                <w:rFonts w:ascii="Trebuchet MS" w:hAnsi="Trebuchet MS" w:cs="Arial"/>
                <w:sz w:val="22"/>
                <w:szCs w:val="22"/>
                <w:lang w:val="lt-LT"/>
              </w:rPr>
              <w:t>12</w:t>
            </w:r>
          </w:p>
        </w:tc>
      </w:tr>
      <w:tr w:rsidR="00860BF3" w14:paraId="623BC95A" w14:textId="77777777" w:rsidTr="00860BF3">
        <w:tc>
          <w:tcPr>
            <w:tcW w:w="848" w:type="dxa"/>
            <w:vAlign w:val="center"/>
          </w:tcPr>
          <w:p w14:paraId="573A56A4" w14:textId="49F97A61" w:rsidR="00860BF3" w:rsidRDefault="000536DA" w:rsidP="00860BF3">
            <w:pPr>
              <w:jc w:val="center"/>
              <w:rPr>
                <w:rFonts w:ascii="Trebuchet MS" w:hAnsi="Trebuchet MS" w:cs="Arial"/>
                <w:sz w:val="22"/>
                <w:szCs w:val="22"/>
                <w:lang w:val="lt-LT"/>
              </w:rPr>
            </w:pPr>
            <w:r>
              <w:rPr>
                <w:rFonts w:ascii="Trebuchet MS" w:hAnsi="Trebuchet MS" w:cs="Arial"/>
                <w:sz w:val="22"/>
                <w:szCs w:val="22"/>
                <w:lang w:val="lt-LT"/>
              </w:rPr>
              <w:t>16.</w:t>
            </w:r>
          </w:p>
        </w:tc>
        <w:tc>
          <w:tcPr>
            <w:tcW w:w="7668" w:type="dxa"/>
            <w:vAlign w:val="center"/>
          </w:tcPr>
          <w:p w14:paraId="741AADE3" w14:textId="325C6E8A" w:rsidR="00860BF3" w:rsidRDefault="000536DA" w:rsidP="00860BF3">
            <w:pPr>
              <w:jc w:val="both"/>
              <w:rPr>
                <w:rFonts w:ascii="Trebuchet MS" w:hAnsi="Trebuchet MS" w:cs="Arial"/>
                <w:sz w:val="22"/>
                <w:szCs w:val="22"/>
                <w:lang w:val="lt-LT"/>
              </w:rPr>
            </w:pPr>
            <w:proofErr w:type="spellStart"/>
            <w:r w:rsidRPr="000536DA">
              <w:rPr>
                <w:rFonts w:ascii="Trebuchet MS" w:hAnsi="Trebuchet MS" w:cs="Arial"/>
                <w:sz w:val="22"/>
                <w:szCs w:val="22"/>
                <w:lang w:val="lt-LT"/>
              </w:rPr>
              <w:t>Teleinformacijos</w:t>
            </w:r>
            <w:proofErr w:type="spellEnd"/>
            <w:r w:rsidRPr="000536DA">
              <w:rPr>
                <w:rFonts w:ascii="Trebuchet MS" w:hAnsi="Trebuchet MS" w:cs="Arial"/>
                <w:sz w:val="22"/>
                <w:szCs w:val="22"/>
                <w:lang w:val="lt-LT"/>
              </w:rPr>
              <w:t xml:space="preserve"> mainų principų ir apimčių tvarkos aprašas</w:t>
            </w:r>
          </w:p>
        </w:tc>
        <w:tc>
          <w:tcPr>
            <w:tcW w:w="1679" w:type="dxa"/>
            <w:vAlign w:val="center"/>
          </w:tcPr>
          <w:p w14:paraId="3E8DD547" w14:textId="1D5B7967" w:rsidR="00860BF3" w:rsidRDefault="000536DA" w:rsidP="00860BF3">
            <w:pPr>
              <w:jc w:val="center"/>
              <w:rPr>
                <w:rFonts w:ascii="Trebuchet MS" w:hAnsi="Trebuchet MS" w:cs="Arial"/>
                <w:sz w:val="22"/>
                <w:szCs w:val="22"/>
                <w:lang w:val="lt-LT"/>
              </w:rPr>
            </w:pPr>
            <w:r>
              <w:rPr>
                <w:rFonts w:ascii="Trebuchet MS" w:hAnsi="Trebuchet MS" w:cs="Arial"/>
                <w:sz w:val="22"/>
                <w:szCs w:val="22"/>
                <w:lang w:val="lt-LT"/>
              </w:rPr>
              <w:t>6</w:t>
            </w:r>
          </w:p>
        </w:tc>
      </w:tr>
      <w:tr w:rsidR="00860BF3" w14:paraId="1AB0B284" w14:textId="77777777" w:rsidTr="00860BF3">
        <w:tc>
          <w:tcPr>
            <w:tcW w:w="848" w:type="dxa"/>
            <w:vAlign w:val="center"/>
          </w:tcPr>
          <w:p w14:paraId="76847D6B" w14:textId="6DD1FC61" w:rsidR="00860BF3" w:rsidRDefault="000536DA" w:rsidP="00860BF3">
            <w:pPr>
              <w:jc w:val="center"/>
              <w:rPr>
                <w:rFonts w:ascii="Trebuchet MS" w:hAnsi="Trebuchet MS" w:cs="Arial"/>
                <w:sz w:val="22"/>
                <w:szCs w:val="22"/>
                <w:lang w:val="lt-LT"/>
              </w:rPr>
            </w:pPr>
            <w:r>
              <w:rPr>
                <w:rFonts w:ascii="Trebuchet MS" w:hAnsi="Trebuchet MS" w:cs="Arial"/>
                <w:sz w:val="22"/>
                <w:szCs w:val="22"/>
                <w:lang w:val="lt-LT"/>
              </w:rPr>
              <w:t>17.</w:t>
            </w:r>
          </w:p>
        </w:tc>
        <w:tc>
          <w:tcPr>
            <w:tcW w:w="7668" w:type="dxa"/>
            <w:vAlign w:val="center"/>
          </w:tcPr>
          <w:p w14:paraId="53CC6C9A" w14:textId="7AE0317B" w:rsidR="00860BF3" w:rsidRDefault="000536DA" w:rsidP="00860BF3">
            <w:pPr>
              <w:jc w:val="both"/>
              <w:rPr>
                <w:rFonts w:ascii="Trebuchet MS" w:hAnsi="Trebuchet MS" w:cs="Arial"/>
                <w:sz w:val="22"/>
                <w:szCs w:val="22"/>
                <w:lang w:val="lt-LT"/>
              </w:rPr>
            </w:pPr>
            <w:r w:rsidRPr="000536DA">
              <w:rPr>
                <w:rFonts w:ascii="Trebuchet MS" w:hAnsi="Trebuchet MS" w:cs="Arial"/>
                <w:sz w:val="22"/>
                <w:szCs w:val="22"/>
                <w:lang w:val="lt-LT"/>
              </w:rPr>
              <w:t>Standartiniai techniniai reikalavimai šviesolaidiniams-elektriniams keitikliams</w:t>
            </w:r>
          </w:p>
        </w:tc>
        <w:tc>
          <w:tcPr>
            <w:tcW w:w="1679" w:type="dxa"/>
            <w:vAlign w:val="center"/>
          </w:tcPr>
          <w:p w14:paraId="646F3E2A" w14:textId="2C58145C" w:rsidR="00860BF3" w:rsidRDefault="000536DA" w:rsidP="00860BF3">
            <w:pPr>
              <w:jc w:val="center"/>
              <w:rPr>
                <w:rFonts w:ascii="Trebuchet MS" w:hAnsi="Trebuchet MS" w:cs="Arial"/>
                <w:sz w:val="22"/>
                <w:szCs w:val="22"/>
                <w:lang w:val="lt-LT"/>
              </w:rPr>
            </w:pPr>
            <w:r>
              <w:rPr>
                <w:rFonts w:ascii="Trebuchet MS" w:hAnsi="Trebuchet MS" w:cs="Arial"/>
                <w:sz w:val="22"/>
                <w:szCs w:val="22"/>
                <w:lang w:val="lt-LT"/>
              </w:rPr>
              <w:t>3</w:t>
            </w:r>
          </w:p>
        </w:tc>
      </w:tr>
      <w:tr w:rsidR="00860BF3" w14:paraId="7F88F266" w14:textId="77777777" w:rsidTr="00860BF3">
        <w:tc>
          <w:tcPr>
            <w:tcW w:w="848" w:type="dxa"/>
            <w:vAlign w:val="center"/>
          </w:tcPr>
          <w:p w14:paraId="1FDE16E2" w14:textId="5A8B58B0" w:rsidR="00860BF3" w:rsidRDefault="000536DA" w:rsidP="00860BF3">
            <w:pPr>
              <w:jc w:val="center"/>
              <w:rPr>
                <w:rFonts w:ascii="Trebuchet MS" w:hAnsi="Trebuchet MS" w:cs="Arial"/>
                <w:sz w:val="22"/>
                <w:szCs w:val="22"/>
                <w:lang w:val="lt-LT"/>
              </w:rPr>
            </w:pPr>
            <w:r>
              <w:rPr>
                <w:rFonts w:ascii="Trebuchet MS" w:hAnsi="Trebuchet MS" w:cs="Arial"/>
                <w:sz w:val="22"/>
                <w:szCs w:val="22"/>
                <w:lang w:val="lt-LT"/>
              </w:rPr>
              <w:t>18.</w:t>
            </w:r>
          </w:p>
        </w:tc>
        <w:tc>
          <w:tcPr>
            <w:tcW w:w="7668" w:type="dxa"/>
            <w:vAlign w:val="center"/>
          </w:tcPr>
          <w:p w14:paraId="2620A6A8" w14:textId="7FFACF0E" w:rsidR="00860BF3" w:rsidRDefault="000536DA" w:rsidP="00860BF3">
            <w:pPr>
              <w:jc w:val="both"/>
              <w:rPr>
                <w:rFonts w:ascii="Trebuchet MS" w:hAnsi="Trebuchet MS" w:cs="Arial"/>
                <w:sz w:val="22"/>
                <w:szCs w:val="22"/>
                <w:lang w:val="lt-LT"/>
              </w:rPr>
            </w:pPr>
            <w:r w:rsidRPr="000536DA">
              <w:rPr>
                <w:rFonts w:ascii="Trebuchet MS" w:hAnsi="Trebuchet MS" w:cs="Arial"/>
                <w:sz w:val="22"/>
                <w:szCs w:val="22"/>
                <w:lang w:val="lt-LT"/>
              </w:rPr>
              <w:t>Standartiniai techniniai reikalavimai pastočių laiko sinchronizavimo  įrenginiams (PLSĮ)</w:t>
            </w:r>
          </w:p>
        </w:tc>
        <w:tc>
          <w:tcPr>
            <w:tcW w:w="1679" w:type="dxa"/>
            <w:vAlign w:val="center"/>
          </w:tcPr>
          <w:p w14:paraId="4DA64A9B" w14:textId="4473463C" w:rsidR="00860BF3" w:rsidRDefault="000536DA" w:rsidP="00860BF3">
            <w:pPr>
              <w:jc w:val="center"/>
              <w:rPr>
                <w:rFonts w:ascii="Trebuchet MS" w:hAnsi="Trebuchet MS" w:cs="Arial"/>
                <w:sz w:val="22"/>
                <w:szCs w:val="22"/>
                <w:lang w:val="lt-LT"/>
              </w:rPr>
            </w:pPr>
            <w:r>
              <w:rPr>
                <w:rFonts w:ascii="Trebuchet MS" w:hAnsi="Trebuchet MS" w:cs="Arial"/>
                <w:sz w:val="22"/>
                <w:szCs w:val="22"/>
                <w:lang w:val="lt-LT"/>
              </w:rPr>
              <w:t>5</w:t>
            </w:r>
          </w:p>
        </w:tc>
      </w:tr>
      <w:tr w:rsidR="00860BF3" w14:paraId="63560305" w14:textId="77777777" w:rsidTr="00860BF3">
        <w:tc>
          <w:tcPr>
            <w:tcW w:w="848" w:type="dxa"/>
            <w:vAlign w:val="center"/>
          </w:tcPr>
          <w:p w14:paraId="5D120C2F" w14:textId="0B6636EB" w:rsidR="00860BF3" w:rsidRDefault="000536DA" w:rsidP="00860BF3">
            <w:pPr>
              <w:jc w:val="center"/>
              <w:rPr>
                <w:rFonts w:ascii="Trebuchet MS" w:hAnsi="Trebuchet MS" w:cs="Arial"/>
                <w:sz w:val="22"/>
                <w:szCs w:val="22"/>
                <w:lang w:val="lt-LT"/>
              </w:rPr>
            </w:pPr>
            <w:r>
              <w:rPr>
                <w:rFonts w:ascii="Trebuchet MS" w:hAnsi="Trebuchet MS" w:cs="Arial"/>
                <w:sz w:val="22"/>
                <w:szCs w:val="22"/>
                <w:lang w:val="lt-LT"/>
              </w:rPr>
              <w:t>19.</w:t>
            </w:r>
          </w:p>
        </w:tc>
        <w:tc>
          <w:tcPr>
            <w:tcW w:w="7668" w:type="dxa"/>
            <w:vAlign w:val="center"/>
          </w:tcPr>
          <w:p w14:paraId="186A5C0A" w14:textId="46C1FE3B" w:rsidR="00860BF3" w:rsidRDefault="000536DA" w:rsidP="00860BF3">
            <w:pPr>
              <w:jc w:val="both"/>
              <w:rPr>
                <w:rFonts w:ascii="Trebuchet MS" w:hAnsi="Trebuchet MS" w:cs="Arial"/>
                <w:sz w:val="22"/>
                <w:szCs w:val="22"/>
                <w:lang w:val="lt-LT"/>
              </w:rPr>
            </w:pPr>
            <w:r w:rsidRPr="000536DA">
              <w:rPr>
                <w:rFonts w:ascii="Trebuchet MS" w:hAnsi="Trebuchet MS" w:cs="Arial"/>
                <w:sz w:val="22"/>
                <w:szCs w:val="22"/>
                <w:lang w:val="lt-LT"/>
              </w:rPr>
              <w:t>Reikalavimai telekomunikacijų ir TSPĮ elektrinio maitinimo nuo NSSRS projektavimui</w:t>
            </w:r>
          </w:p>
        </w:tc>
        <w:tc>
          <w:tcPr>
            <w:tcW w:w="1679" w:type="dxa"/>
            <w:vAlign w:val="center"/>
          </w:tcPr>
          <w:p w14:paraId="4359B3DD" w14:textId="2929AD40" w:rsidR="00860BF3" w:rsidRDefault="000536DA" w:rsidP="00860BF3">
            <w:pPr>
              <w:jc w:val="center"/>
              <w:rPr>
                <w:rFonts w:ascii="Trebuchet MS" w:hAnsi="Trebuchet MS" w:cs="Arial"/>
                <w:sz w:val="22"/>
                <w:szCs w:val="22"/>
                <w:lang w:val="lt-LT"/>
              </w:rPr>
            </w:pPr>
            <w:r>
              <w:rPr>
                <w:rFonts w:ascii="Trebuchet MS" w:hAnsi="Trebuchet MS" w:cs="Arial"/>
                <w:sz w:val="22"/>
                <w:szCs w:val="22"/>
                <w:lang w:val="lt-LT"/>
              </w:rPr>
              <w:t>4</w:t>
            </w:r>
          </w:p>
        </w:tc>
      </w:tr>
      <w:tr w:rsidR="00860BF3" w14:paraId="0387710E" w14:textId="77777777" w:rsidTr="00860BF3">
        <w:tc>
          <w:tcPr>
            <w:tcW w:w="848" w:type="dxa"/>
            <w:vAlign w:val="center"/>
          </w:tcPr>
          <w:p w14:paraId="198287E0" w14:textId="7AEF7A29" w:rsidR="00860BF3" w:rsidRDefault="000536DA" w:rsidP="00860BF3">
            <w:pPr>
              <w:jc w:val="center"/>
              <w:rPr>
                <w:rFonts w:ascii="Trebuchet MS" w:hAnsi="Trebuchet MS" w:cs="Arial"/>
                <w:sz w:val="22"/>
                <w:szCs w:val="22"/>
                <w:lang w:val="lt-LT"/>
              </w:rPr>
            </w:pPr>
            <w:r>
              <w:rPr>
                <w:rFonts w:ascii="Trebuchet MS" w:hAnsi="Trebuchet MS" w:cs="Arial"/>
                <w:sz w:val="22"/>
                <w:szCs w:val="22"/>
                <w:lang w:val="lt-LT"/>
              </w:rPr>
              <w:t>20.</w:t>
            </w:r>
          </w:p>
        </w:tc>
        <w:tc>
          <w:tcPr>
            <w:tcW w:w="7668" w:type="dxa"/>
            <w:vAlign w:val="center"/>
          </w:tcPr>
          <w:p w14:paraId="3FA34BBB" w14:textId="0D84FB23" w:rsidR="00860BF3" w:rsidRDefault="000536DA" w:rsidP="00860BF3">
            <w:pPr>
              <w:jc w:val="both"/>
              <w:rPr>
                <w:rFonts w:ascii="Trebuchet MS" w:hAnsi="Trebuchet MS" w:cs="Arial"/>
                <w:sz w:val="22"/>
                <w:szCs w:val="22"/>
                <w:lang w:val="lt-LT"/>
              </w:rPr>
            </w:pPr>
            <w:r w:rsidRPr="00D1727D">
              <w:rPr>
                <w:rFonts w:ascii="Trebuchet MS" w:hAnsi="Trebuchet MS" w:cs="Arial"/>
                <w:sz w:val="22"/>
                <w:szCs w:val="22"/>
                <w:lang w:val="lt-LT"/>
              </w:rPr>
              <w:t>Standartiniai techniniai reikalavimai telekomunikacijų vidaus spintoms valdymo pultuose ir ryšių aparatinėse</w:t>
            </w:r>
          </w:p>
        </w:tc>
        <w:tc>
          <w:tcPr>
            <w:tcW w:w="1679" w:type="dxa"/>
            <w:vAlign w:val="center"/>
          </w:tcPr>
          <w:p w14:paraId="769D16FA" w14:textId="7439E90E" w:rsidR="00860BF3" w:rsidRDefault="000536DA" w:rsidP="00860BF3">
            <w:pPr>
              <w:jc w:val="center"/>
              <w:rPr>
                <w:rFonts w:ascii="Trebuchet MS" w:hAnsi="Trebuchet MS" w:cs="Arial"/>
                <w:sz w:val="22"/>
                <w:szCs w:val="22"/>
                <w:lang w:val="lt-LT"/>
              </w:rPr>
            </w:pPr>
            <w:r>
              <w:rPr>
                <w:rFonts w:ascii="Trebuchet MS" w:hAnsi="Trebuchet MS" w:cs="Arial"/>
                <w:sz w:val="22"/>
                <w:szCs w:val="22"/>
                <w:lang w:val="lt-LT"/>
              </w:rPr>
              <w:t>6</w:t>
            </w:r>
          </w:p>
        </w:tc>
      </w:tr>
      <w:tr w:rsidR="00860BF3" w14:paraId="44C79427" w14:textId="77777777" w:rsidTr="00860BF3">
        <w:tc>
          <w:tcPr>
            <w:tcW w:w="848" w:type="dxa"/>
            <w:vAlign w:val="center"/>
          </w:tcPr>
          <w:p w14:paraId="1636B55A" w14:textId="0F061B98" w:rsidR="00860BF3" w:rsidRDefault="000536DA" w:rsidP="00860BF3">
            <w:pPr>
              <w:jc w:val="center"/>
              <w:rPr>
                <w:rFonts w:ascii="Trebuchet MS" w:hAnsi="Trebuchet MS" w:cs="Arial"/>
                <w:sz w:val="22"/>
                <w:szCs w:val="22"/>
                <w:lang w:val="lt-LT"/>
              </w:rPr>
            </w:pPr>
            <w:r>
              <w:rPr>
                <w:rFonts w:ascii="Trebuchet MS" w:hAnsi="Trebuchet MS" w:cs="Arial"/>
                <w:sz w:val="22"/>
                <w:szCs w:val="22"/>
                <w:lang w:val="lt-LT"/>
              </w:rPr>
              <w:t>21.</w:t>
            </w:r>
          </w:p>
        </w:tc>
        <w:tc>
          <w:tcPr>
            <w:tcW w:w="7668" w:type="dxa"/>
            <w:vAlign w:val="center"/>
          </w:tcPr>
          <w:p w14:paraId="4BD7EA81" w14:textId="3030215D" w:rsidR="00860BF3" w:rsidRDefault="000536DA" w:rsidP="00860BF3">
            <w:pPr>
              <w:jc w:val="both"/>
              <w:rPr>
                <w:rFonts w:ascii="Trebuchet MS" w:hAnsi="Trebuchet MS" w:cs="Arial"/>
                <w:sz w:val="22"/>
                <w:szCs w:val="22"/>
                <w:lang w:val="lt-LT"/>
              </w:rPr>
            </w:pPr>
            <w:r w:rsidRPr="000536DA">
              <w:rPr>
                <w:rFonts w:ascii="Trebuchet MS" w:hAnsi="Trebuchet MS" w:cs="Arial"/>
                <w:sz w:val="22"/>
                <w:szCs w:val="22"/>
                <w:lang w:val="lt-LT"/>
              </w:rPr>
              <w:t xml:space="preserve">Standartiniai techniniai reikalavimai MPLS </w:t>
            </w:r>
            <w:proofErr w:type="spellStart"/>
            <w:r w:rsidRPr="000536DA">
              <w:rPr>
                <w:rFonts w:ascii="Trebuchet MS" w:hAnsi="Trebuchet MS" w:cs="Arial"/>
                <w:sz w:val="22"/>
                <w:szCs w:val="22"/>
                <w:lang w:val="lt-LT"/>
              </w:rPr>
              <w:t>mašrutizatoriui</w:t>
            </w:r>
            <w:proofErr w:type="spellEnd"/>
          </w:p>
        </w:tc>
        <w:tc>
          <w:tcPr>
            <w:tcW w:w="1679" w:type="dxa"/>
            <w:vAlign w:val="center"/>
          </w:tcPr>
          <w:p w14:paraId="354C222B" w14:textId="5208C86B" w:rsidR="00860BF3" w:rsidRDefault="000536DA" w:rsidP="00860BF3">
            <w:pPr>
              <w:jc w:val="center"/>
              <w:rPr>
                <w:rFonts w:ascii="Trebuchet MS" w:hAnsi="Trebuchet MS" w:cs="Arial"/>
                <w:sz w:val="22"/>
                <w:szCs w:val="22"/>
                <w:lang w:val="lt-LT"/>
              </w:rPr>
            </w:pPr>
            <w:r>
              <w:rPr>
                <w:rFonts w:ascii="Trebuchet MS" w:hAnsi="Trebuchet MS" w:cs="Arial"/>
                <w:sz w:val="22"/>
                <w:szCs w:val="22"/>
                <w:lang w:val="lt-LT"/>
              </w:rPr>
              <w:t>5</w:t>
            </w:r>
          </w:p>
        </w:tc>
      </w:tr>
      <w:tr w:rsidR="00860BF3" w14:paraId="3CF2CAFF" w14:textId="77777777" w:rsidTr="00860BF3">
        <w:tc>
          <w:tcPr>
            <w:tcW w:w="848" w:type="dxa"/>
            <w:vAlign w:val="center"/>
          </w:tcPr>
          <w:p w14:paraId="4007152F" w14:textId="4F408B6C" w:rsidR="00860BF3" w:rsidRDefault="000536DA" w:rsidP="00860BF3">
            <w:pPr>
              <w:jc w:val="center"/>
              <w:rPr>
                <w:rFonts w:ascii="Trebuchet MS" w:hAnsi="Trebuchet MS" w:cs="Arial"/>
                <w:sz w:val="22"/>
                <w:szCs w:val="22"/>
                <w:lang w:val="lt-LT"/>
              </w:rPr>
            </w:pPr>
            <w:r>
              <w:rPr>
                <w:rFonts w:ascii="Trebuchet MS" w:hAnsi="Trebuchet MS" w:cs="Arial"/>
                <w:sz w:val="22"/>
                <w:szCs w:val="22"/>
                <w:lang w:val="lt-LT"/>
              </w:rPr>
              <w:t>22.</w:t>
            </w:r>
          </w:p>
        </w:tc>
        <w:tc>
          <w:tcPr>
            <w:tcW w:w="7668" w:type="dxa"/>
            <w:vAlign w:val="center"/>
          </w:tcPr>
          <w:p w14:paraId="6AC4774D" w14:textId="6DEAEB24" w:rsidR="00860BF3" w:rsidRDefault="000536DA" w:rsidP="00860BF3">
            <w:pPr>
              <w:jc w:val="both"/>
              <w:rPr>
                <w:rFonts w:ascii="Trebuchet MS" w:hAnsi="Trebuchet MS" w:cs="Arial"/>
                <w:sz w:val="22"/>
                <w:szCs w:val="22"/>
                <w:lang w:val="lt-LT"/>
              </w:rPr>
            </w:pPr>
            <w:r w:rsidRPr="000536DA">
              <w:rPr>
                <w:rFonts w:ascii="Trebuchet MS" w:hAnsi="Trebuchet MS" w:cs="Arial"/>
                <w:sz w:val="22"/>
                <w:szCs w:val="22"/>
                <w:lang w:val="lt-LT"/>
              </w:rPr>
              <w:t>Standartiniai techniniai reikalavimai pramoniniams duomenų tinklo komutatoriams</w:t>
            </w:r>
          </w:p>
        </w:tc>
        <w:tc>
          <w:tcPr>
            <w:tcW w:w="1679" w:type="dxa"/>
            <w:vAlign w:val="center"/>
          </w:tcPr>
          <w:p w14:paraId="0E21ACE7" w14:textId="551D6B9D" w:rsidR="00860BF3" w:rsidRDefault="000536DA" w:rsidP="00860BF3">
            <w:pPr>
              <w:jc w:val="center"/>
              <w:rPr>
                <w:rFonts w:ascii="Trebuchet MS" w:hAnsi="Trebuchet MS" w:cs="Arial"/>
                <w:sz w:val="22"/>
                <w:szCs w:val="22"/>
                <w:lang w:val="lt-LT"/>
              </w:rPr>
            </w:pPr>
            <w:r>
              <w:rPr>
                <w:rFonts w:ascii="Trebuchet MS" w:hAnsi="Trebuchet MS" w:cs="Arial"/>
                <w:sz w:val="22"/>
                <w:szCs w:val="22"/>
                <w:lang w:val="lt-LT"/>
              </w:rPr>
              <w:t>5</w:t>
            </w:r>
          </w:p>
        </w:tc>
      </w:tr>
      <w:tr w:rsidR="00860BF3" w14:paraId="6E204747" w14:textId="77777777" w:rsidTr="00860BF3">
        <w:tc>
          <w:tcPr>
            <w:tcW w:w="848" w:type="dxa"/>
            <w:vAlign w:val="center"/>
          </w:tcPr>
          <w:p w14:paraId="43295F1D" w14:textId="0DE354BC" w:rsidR="00860BF3" w:rsidRDefault="000536DA" w:rsidP="00860BF3">
            <w:pPr>
              <w:jc w:val="center"/>
              <w:rPr>
                <w:rFonts w:ascii="Trebuchet MS" w:hAnsi="Trebuchet MS" w:cs="Arial"/>
                <w:sz w:val="22"/>
                <w:szCs w:val="22"/>
                <w:lang w:val="lt-LT"/>
              </w:rPr>
            </w:pPr>
            <w:r>
              <w:rPr>
                <w:rFonts w:ascii="Trebuchet MS" w:hAnsi="Trebuchet MS" w:cs="Arial"/>
                <w:sz w:val="22"/>
                <w:szCs w:val="22"/>
                <w:lang w:val="lt-LT"/>
              </w:rPr>
              <w:t>23.</w:t>
            </w:r>
          </w:p>
        </w:tc>
        <w:tc>
          <w:tcPr>
            <w:tcW w:w="7668" w:type="dxa"/>
            <w:vAlign w:val="center"/>
          </w:tcPr>
          <w:p w14:paraId="2532B6BA" w14:textId="13923CC6" w:rsidR="00860BF3" w:rsidRDefault="000536DA" w:rsidP="00860BF3">
            <w:pPr>
              <w:jc w:val="both"/>
              <w:rPr>
                <w:rFonts w:ascii="Trebuchet MS" w:hAnsi="Trebuchet MS" w:cs="Arial"/>
                <w:sz w:val="22"/>
                <w:szCs w:val="22"/>
                <w:lang w:val="lt-LT"/>
              </w:rPr>
            </w:pPr>
            <w:r w:rsidRPr="000536DA">
              <w:rPr>
                <w:rFonts w:ascii="Trebuchet MS" w:hAnsi="Trebuchet MS" w:cs="Arial"/>
                <w:sz w:val="22"/>
                <w:szCs w:val="22"/>
                <w:lang w:val="lt-LT"/>
              </w:rPr>
              <w:t>Tipinė LITGRID AB transformatorių pastotės duomenų tinklo struktūrinė schema</w:t>
            </w:r>
          </w:p>
        </w:tc>
        <w:tc>
          <w:tcPr>
            <w:tcW w:w="1679" w:type="dxa"/>
            <w:vAlign w:val="center"/>
          </w:tcPr>
          <w:p w14:paraId="2598B339" w14:textId="5B91D0DF" w:rsidR="00860BF3" w:rsidRDefault="000536DA" w:rsidP="00860BF3">
            <w:pPr>
              <w:jc w:val="center"/>
              <w:rPr>
                <w:rFonts w:ascii="Trebuchet MS" w:hAnsi="Trebuchet MS" w:cs="Arial"/>
                <w:sz w:val="22"/>
                <w:szCs w:val="22"/>
                <w:lang w:val="lt-LT"/>
              </w:rPr>
            </w:pPr>
            <w:r>
              <w:rPr>
                <w:rFonts w:ascii="Trebuchet MS" w:hAnsi="Trebuchet MS" w:cs="Arial"/>
                <w:sz w:val="22"/>
                <w:szCs w:val="22"/>
                <w:lang w:val="lt-LT"/>
              </w:rPr>
              <w:t>1</w:t>
            </w:r>
          </w:p>
        </w:tc>
      </w:tr>
      <w:tr w:rsidR="00860BF3" w14:paraId="0957640F" w14:textId="77777777" w:rsidTr="00860BF3">
        <w:tc>
          <w:tcPr>
            <w:tcW w:w="848" w:type="dxa"/>
            <w:vAlign w:val="center"/>
          </w:tcPr>
          <w:p w14:paraId="2F6748D1" w14:textId="14B2356A" w:rsidR="00860BF3" w:rsidRDefault="000536DA" w:rsidP="00860BF3">
            <w:pPr>
              <w:jc w:val="center"/>
              <w:rPr>
                <w:rFonts w:ascii="Trebuchet MS" w:hAnsi="Trebuchet MS" w:cs="Arial"/>
                <w:sz w:val="22"/>
                <w:szCs w:val="22"/>
                <w:lang w:val="lt-LT"/>
              </w:rPr>
            </w:pPr>
            <w:r>
              <w:rPr>
                <w:rFonts w:ascii="Trebuchet MS" w:hAnsi="Trebuchet MS" w:cs="Arial"/>
                <w:sz w:val="22"/>
                <w:szCs w:val="22"/>
                <w:lang w:val="lt-LT"/>
              </w:rPr>
              <w:t>24.</w:t>
            </w:r>
          </w:p>
        </w:tc>
        <w:tc>
          <w:tcPr>
            <w:tcW w:w="7668" w:type="dxa"/>
            <w:vAlign w:val="center"/>
          </w:tcPr>
          <w:p w14:paraId="2861489A" w14:textId="0DFBD1A0" w:rsidR="00860BF3" w:rsidRDefault="000536DA" w:rsidP="00860BF3">
            <w:pPr>
              <w:jc w:val="both"/>
              <w:rPr>
                <w:rFonts w:ascii="Trebuchet MS" w:hAnsi="Trebuchet MS" w:cs="Arial"/>
                <w:sz w:val="22"/>
                <w:szCs w:val="22"/>
                <w:lang w:val="lt-LT"/>
              </w:rPr>
            </w:pPr>
            <w:r w:rsidRPr="000536DA">
              <w:rPr>
                <w:rFonts w:ascii="Trebuchet MS" w:hAnsi="Trebuchet MS" w:cs="Arial"/>
                <w:sz w:val="22"/>
                <w:szCs w:val="22"/>
                <w:lang w:val="lt-LT"/>
              </w:rPr>
              <w:t>Įrenginių ryšio protokolų nustatymo lentelių ir įrenginių sąrašo pavyzdys</w:t>
            </w:r>
          </w:p>
        </w:tc>
        <w:tc>
          <w:tcPr>
            <w:tcW w:w="1679" w:type="dxa"/>
            <w:vAlign w:val="center"/>
          </w:tcPr>
          <w:p w14:paraId="372B0B25" w14:textId="6BC5E9E3" w:rsidR="00860BF3" w:rsidRDefault="000536DA" w:rsidP="00860BF3">
            <w:pPr>
              <w:jc w:val="center"/>
              <w:rPr>
                <w:rFonts w:ascii="Trebuchet MS" w:hAnsi="Trebuchet MS" w:cs="Arial"/>
                <w:sz w:val="22"/>
                <w:szCs w:val="22"/>
                <w:lang w:val="lt-LT"/>
              </w:rPr>
            </w:pPr>
            <w:r>
              <w:rPr>
                <w:rFonts w:ascii="Trebuchet MS" w:hAnsi="Trebuchet MS" w:cs="Arial"/>
                <w:sz w:val="22"/>
                <w:szCs w:val="22"/>
                <w:lang w:val="lt-LT"/>
              </w:rPr>
              <w:t>1</w:t>
            </w:r>
          </w:p>
        </w:tc>
      </w:tr>
      <w:tr w:rsidR="00860BF3" w14:paraId="61DC8264" w14:textId="77777777" w:rsidTr="00860BF3">
        <w:tc>
          <w:tcPr>
            <w:tcW w:w="848" w:type="dxa"/>
            <w:vAlign w:val="center"/>
          </w:tcPr>
          <w:p w14:paraId="7A7DCA48" w14:textId="158597DF" w:rsidR="00860BF3" w:rsidRDefault="000536DA" w:rsidP="00860BF3">
            <w:pPr>
              <w:jc w:val="center"/>
              <w:rPr>
                <w:rFonts w:ascii="Trebuchet MS" w:hAnsi="Trebuchet MS" w:cs="Arial"/>
                <w:sz w:val="22"/>
                <w:szCs w:val="22"/>
                <w:lang w:val="lt-LT"/>
              </w:rPr>
            </w:pPr>
            <w:r>
              <w:rPr>
                <w:rFonts w:ascii="Trebuchet MS" w:hAnsi="Trebuchet MS" w:cs="Arial"/>
                <w:sz w:val="22"/>
                <w:szCs w:val="22"/>
                <w:lang w:val="lt-LT"/>
              </w:rPr>
              <w:t>25.</w:t>
            </w:r>
          </w:p>
        </w:tc>
        <w:tc>
          <w:tcPr>
            <w:tcW w:w="7668" w:type="dxa"/>
            <w:vAlign w:val="center"/>
          </w:tcPr>
          <w:p w14:paraId="46C62730" w14:textId="0EB54D58" w:rsidR="00860BF3" w:rsidRDefault="000536DA" w:rsidP="00860BF3">
            <w:pPr>
              <w:jc w:val="both"/>
              <w:rPr>
                <w:rFonts w:ascii="Trebuchet MS" w:hAnsi="Trebuchet MS" w:cs="Arial"/>
                <w:sz w:val="22"/>
                <w:szCs w:val="22"/>
                <w:lang w:val="lt-LT"/>
              </w:rPr>
            </w:pPr>
            <w:r w:rsidRPr="000536DA">
              <w:rPr>
                <w:rFonts w:ascii="Trebuchet MS" w:hAnsi="Trebuchet MS" w:cs="Arial"/>
                <w:sz w:val="22"/>
                <w:szCs w:val="22"/>
                <w:lang w:val="lt-LT"/>
              </w:rPr>
              <w:t xml:space="preserve">ESO sąlygos </w:t>
            </w:r>
            <w:proofErr w:type="spellStart"/>
            <w:r w:rsidRPr="000536DA">
              <w:rPr>
                <w:rFonts w:ascii="Trebuchet MS" w:hAnsi="Trebuchet MS" w:cs="Arial"/>
                <w:sz w:val="22"/>
                <w:szCs w:val="22"/>
                <w:lang w:val="lt-LT"/>
              </w:rPr>
              <w:t>Nr</w:t>
            </w:r>
            <w:proofErr w:type="spellEnd"/>
            <w:r w:rsidRPr="000536DA">
              <w:rPr>
                <w:rFonts w:ascii="Trebuchet MS" w:hAnsi="Trebuchet MS" w:cs="Arial"/>
                <w:sz w:val="22"/>
                <w:szCs w:val="22"/>
                <w:lang w:val="lt-LT"/>
              </w:rPr>
              <w:t xml:space="preserve"> ISK24-88470</w:t>
            </w:r>
          </w:p>
        </w:tc>
        <w:tc>
          <w:tcPr>
            <w:tcW w:w="1679" w:type="dxa"/>
            <w:vAlign w:val="center"/>
          </w:tcPr>
          <w:p w14:paraId="3ADA402B" w14:textId="5C64DD7E" w:rsidR="00860BF3" w:rsidRDefault="000536DA" w:rsidP="00860BF3">
            <w:pPr>
              <w:jc w:val="center"/>
              <w:rPr>
                <w:rFonts w:ascii="Trebuchet MS" w:hAnsi="Trebuchet MS" w:cs="Arial"/>
                <w:sz w:val="22"/>
                <w:szCs w:val="22"/>
                <w:lang w:val="lt-LT"/>
              </w:rPr>
            </w:pPr>
            <w:r>
              <w:rPr>
                <w:rFonts w:ascii="Trebuchet MS" w:hAnsi="Trebuchet MS" w:cs="Arial"/>
                <w:sz w:val="22"/>
                <w:szCs w:val="22"/>
                <w:lang w:val="lt-LT"/>
              </w:rPr>
              <w:t>3</w:t>
            </w:r>
          </w:p>
        </w:tc>
      </w:tr>
      <w:tr w:rsidR="001F06C7" w14:paraId="6ADEC247" w14:textId="77777777" w:rsidTr="001F06C7">
        <w:tc>
          <w:tcPr>
            <w:tcW w:w="848" w:type="dxa"/>
            <w:shd w:val="clear" w:color="auto" w:fill="auto"/>
            <w:vAlign w:val="center"/>
          </w:tcPr>
          <w:p w14:paraId="01890A7A" w14:textId="2F9FC553" w:rsidR="001F06C7" w:rsidRDefault="001F06C7" w:rsidP="00860BF3">
            <w:pPr>
              <w:jc w:val="center"/>
              <w:rPr>
                <w:rFonts w:ascii="Trebuchet MS" w:hAnsi="Trebuchet MS" w:cs="Arial"/>
                <w:sz w:val="22"/>
                <w:szCs w:val="22"/>
                <w:lang w:val="lt-LT"/>
              </w:rPr>
            </w:pPr>
            <w:r>
              <w:rPr>
                <w:rFonts w:ascii="Trebuchet MS" w:hAnsi="Trebuchet MS" w:cs="Arial"/>
                <w:sz w:val="22"/>
                <w:szCs w:val="22"/>
                <w:lang w:val="lt-LT"/>
              </w:rPr>
              <w:t>26.</w:t>
            </w:r>
          </w:p>
        </w:tc>
        <w:tc>
          <w:tcPr>
            <w:tcW w:w="7668" w:type="dxa"/>
            <w:shd w:val="clear" w:color="auto" w:fill="auto"/>
            <w:vAlign w:val="center"/>
          </w:tcPr>
          <w:p w14:paraId="01639BED" w14:textId="2D24729A" w:rsidR="001F06C7" w:rsidRPr="000536DA" w:rsidRDefault="001F06C7" w:rsidP="00860BF3">
            <w:pPr>
              <w:jc w:val="both"/>
              <w:rPr>
                <w:rFonts w:ascii="Trebuchet MS" w:hAnsi="Trebuchet MS" w:cs="Arial"/>
                <w:sz w:val="22"/>
                <w:szCs w:val="22"/>
                <w:lang w:val="lt-LT"/>
              </w:rPr>
            </w:pPr>
            <w:r>
              <w:rPr>
                <w:rFonts w:ascii="Trebuchet MS" w:hAnsi="Trebuchet MS" w:cs="Arial"/>
                <w:sz w:val="22"/>
                <w:szCs w:val="22"/>
                <w:lang w:val="lt-LT"/>
              </w:rPr>
              <w:t>Tipiniai reikalavimai skaidulų paskirstymo įrenginio projektavimui</w:t>
            </w:r>
          </w:p>
        </w:tc>
        <w:tc>
          <w:tcPr>
            <w:tcW w:w="1679" w:type="dxa"/>
            <w:shd w:val="clear" w:color="auto" w:fill="auto"/>
            <w:vAlign w:val="center"/>
          </w:tcPr>
          <w:p w14:paraId="65619003" w14:textId="07AD5646" w:rsidR="001F06C7" w:rsidRPr="00AB7E20" w:rsidRDefault="001F06C7" w:rsidP="00860BF3">
            <w:pPr>
              <w:jc w:val="center"/>
              <w:rPr>
                <w:rFonts w:ascii="Trebuchet MS" w:hAnsi="Trebuchet MS" w:cs="Arial"/>
                <w:sz w:val="22"/>
                <w:szCs w:val="22"/>
                <w:lang w:val="en-US"/>
              </w:rPr>
            </w:pPr>
            <w:r>
              <w:rPr>
                <w:rFonts w:ascii="Trebuchet MS" w:hAnsi="Trebuchet MS" w:cs="Arial"/>
                <w:sz w:val="22"/>
                <w:szCs w:val="22"/>
                <w:lang w:val="en-US"/>
              </w:rPr>
              <w:t>2</w:t>
            </w:r>
          </w:p>
        </w:tc>
      </w:tr>
      <w:tr w:rsidR="001F06C7" w14:paraId="25B6B972" w14:textId="77777777" w:rsidTr="001F06C7">
        <w:tc>
          <w:tcPr>
            <w:tcW w:w="848" w:type="dxa"/>
            <w:shd w:val="clear" w:color="auto" w:fill="auto"/>
            <w:vAlign w:val="center"/>
          </w:tcPr>
          <w:p w14:paraId="3878805B" w14:textId="684976FC" w:rsidR="001F06C7" w:rsidRDefault="001F06C7" w:rsidP="00860BF3">
            <w:pPr>
              <w:jc w:val="center"/>
              <w:rPr>
                <w:rFonts w:ascii="Trebuchet MS" w:hAnsi="Trebuchet MS" w:cs="Arial"/>
                <w:sz w:val="22"/>
                <w:szCs w:val="22"/>
                <w:lang w:val="lt-LT"/>
              </w:rPr>
            </w:pPr>
            <w:r>
              <w:rPr>
                <w:rFonts w:ascii="Trebuchet MS" w:hAnsi="Trebuchet MS" w:cs="Arial"/>
                <w:sz w:val="22"/>
                <w:szCs w:val="22"/>
                <w:lang w:val="lt-LT"/>
              </w:rPr>
              <w:t>27.</w:t>
            </w:r>
          </w:p>
        </w:tc>
        <w:tc>
          <w:tcPr>
            <w:tcW w:w="7668" w:type="dxa"/>
            <w:shd w:val="clear" w:color="auto" w:fill="auto"/>
            <w:vAlign w:val="center"/>
          </w:tcPr>
          <w:p w14:paraId="01E0F76F" w14:textId="068AA459" w:rsidR="001F06C7" w:rsidRPr="000536DA" w:rsidRDefault="001F06C7" w:rsidP="00860BF3">
            <w:pPr>
              <w:jc w:val="both"/>
              <w:rPr>
                <w:rFonts w:ascii="Trebuchet MS" w:hAnsi="Trebuchet MS" w:cs="Arial"/>
                <w:sz w:val="22"/>
                <w:szCs w:val="22"/>
                <w:lang w:val="lt-LT"/>
              </w:rPr>
            </w:pPr>
            <w:bookmarkStart w:id="59" w:name="_Hlk179751080"/>
            <w:r>
              <w:rPr>
                <w:rFonts w:ascii="Trebuchet MS" w:hAnsi="Trebuchet MS" w:cs="Arial"/>
                <w:sz w:val="22"/>
                <w:szCs w:val="22"/>
                <w:lang w:val="lt-LT"/>
              </w:rPr>
              <w:t>Standartiniai techniniai reikalavimai</w:t>
            </w:r>
            <w:bookmarkEnd w:id="59"/>
            <w:r>
              <w:rPr>
                <w:rFonts w:ascii="Trebuchet MS" w:hAnsi="Trebuchet MS" w:cs="Arial"/>
                <w:sz w:val="22"/>
                <w:szCs w:val="22"/>
                <w:lang w:val="lt-LT"/>
              </w:rPr>
              <w:t xml:space="preserve"> jungiamiesiems šviesolaidiniams kabeliams</w:t>
            </w:r>
          </w:p>
        </w:tc>
        <w:tc>
          <w:tcPr>
            <w:tcW w:w="1679" w:type="dxa"/>
            <w:shd w:val="clear" w:color="auto" w:fill="auto"/>
            <w:vAlign w:val="center"/>
          </w:tcPr>
          <w:p w14:paraId="2E80FEAB" w14:textId="33595A8E" w:rsidR="001F06C7" w:rsidRPr="00AB7E20" w:rsidRDefault="00FD68B2" w:rsidP="00860BF3">
            <w:pPr>
              <w:jc w:val="center"/>
              <w:rPr>
                <w:rFonts w:ascii="Trebuchet MS" w:hAnsi="Trebuchet MS" w:cs="Arial"/>
                <w:sz w:val="22"/>
                <w:szCs w:val="22"/>
                <w:lang w:val="en-US"/>
              </w:rPr>
            </w:pPr>
            <w:r>
              <w:rPr>
                <w:rFonts w:ascii="Trebuchet MS" w:hAnsi="Trebuchet MS" w:cs="Arial"/>
                <w:sz w:val="22"/>
                <w:szCs w:val="22"/>
                <w:lang w:val="en-US"/>
              </w:rPr>
              <w:t>2</w:t>
            </w:r>
          </w:p>
        </w:tc>
      </w:tr>
      <w:tr w:rsidR="001F06C7" w14:paraId="6BD3F7DF" w14:textId="77777777" w:rsidTr="001F06C7">
        <w:tc>
          <w:tcPr>
            <w:tcW w:w="848" w:type="dxa"/>
            <w:shd w:val="clear" w:color="auto" w:fill="auto"/>
            <w:vAlign w:val="center"/>
          </w:tcPr>
          <w:p w14:paraId="77D83FE0" w14:textId="305D651E" w:rsidR="001F06C7" w:rsidRDefault="001F06C7" w:rsidP="00860BF3">
            <w:pPr>
              <w:jc w:val="center"/>
              <w:rPr>
                <w:rFonts w:ascii="Trebuchet MS" w:hAnsi="Trebuchet MS" w:cs="Arial"/>
                <w:sz w:val="22"/>
                <w:szCs w:val="22"/>
                <w:lang w:val="lt-LT"/>
              </w:rPr>
            </w:pPr>
            <w:r>
              <w:rPr>
                <w:rFonts w:ascii="Trebuchet MS" w:hAnsi="Trebuchet MS" w:cs="Arial"/>
                <w:sz w:val="22"/>
                <w:szCs w:val="22"/>
                <w:lang w:val="lt-LT"/>
              </w:rPr>
              <w:t>28.</w:t>
            </w:r>
          </w:p>
        </w:tc>
        <w:tc>
          <w:tcPr>
            <w:tcW w:w="7668" w:type="dxa"/>
            <w:shd w:val="clear" w:color="auto" w:fill="auto"/>
            <w:vAlign w:val="center"/>
          </w:tcPr>
          <w:p w14:paraId="3E1759E7" w14:textId="2CB8BAD5" w:rsidR="001F06C7" w:rsidRPr="000536DA" w:rsidRDefault="00FD68B2" w:rsidP="00860BF3">
            <w:pPr>
              <w:jc w:val="both"/>
              <w:rPr>
                <w:rFonts w:ascii="Trebuchet MS" w:hAnsi="Trebuchet MS" w:cs="Arial"/>
                <w:sz w:val="22"/>
                <w:szCs w:val="22"/>
                <w:lang w:val="lt-LT"/>
              </w:rPr>
            </w:pPr>
            <w:r w:rsidRPr="00FD68B2">
              <w:rPr>
                <w:rFonts w:ascii="Trebuchet MS" w:hAnsi="Trebuchet MS" w:cs="Arial"/>
                <w:sz w:val="22"/>
                <w:szCs w:val="22"/>
                <w:lang w:val="lt-LT"/>
              </w:rPr>
              <w:t>Standartiniai techniniai reikalavimai</w:t>
            </w:r>
            <w:r>
              <w:rPr>
                <w:rFonts w:ascii="Trebuchet MS" w:hAnsi="Trebuchet MS" w:cs="Arial"/>
                <w:sz w:val="22"/>
                <w:szCs w:val="22"/>
                <w:lang w:val="lt-LT"/>
              </w:rPr>
              <w:t xml:space="preserve"> telekomunikacijų maitinimo šaltiniui</w:t>
            </w:r>
          </w:p>
        </w:tc>
        <w:tc>
          <w:tcPr>
            <w:tcW w:w="1679" w:type="dxa"/>
            <w:shd w:val="clear" w:color="auto" w:fill="auto"/>
            <w:vAlign w:val="center"/>
          </w:tcPr>
          <w:p w14:paraId="20E0D18E" w14:textId="326D223F" w:rsidR="001F06C7" w:rsidRPr="00AB7E20" w:rsidRDefault="00FD68B2" w:rsidP="00860BF3">
            <w:pPr>
              <w:jc w:val="center"/>
              <w:rPr>
                <w:rFonts w:ascii="Trebuchet MS" w:hAnsi="Trebuchet MS" w:cs="Arial"/>
                <w:sz w:val="22"/>
                <w:szCs w:val="22"/>
                <w:lang w:val="en-US"/>
              </w:rPr>
            </w:pPr>
            <w:r>
              <w:rPr>
                <w:rFonts w:ascii="Trebuchet MS" w:hAnsi="Trebuchet MS" w:cs="Arial"/>
                <w:sz w:val="22"/>
                <w:szCs w:val="22"/>
                <w:lang w:val="en-US"/>
              </w:rPr>
              <w:t>2</w:t>
            </w:r>
          </w:p>
        </w:tc>
      </w:tr>
      <w:tr w:rsidR="001F06C7" w14:paraId="143CFE49" w14:textId="77777777" w:rsidTr="001F06C7">
        <w:tc>
          <w:tcPr>
            <w:tcW w:w="848" w:type="dxa"/>
            <w:shd w:val="clear" w:color="auto" w:fill="auto"/>
            <w:vAlign w:val="center"/>
          </w:tcPr>
          <w:p w14:paraId="50B85BB6" w14:textId="400746BB" w:rsidR="001F06C7" w:rsidRDefault="001F06C7" w:rsidP="00860BF3">
            <w:pPr>
              <w:jc w:val="center"/>
              <w:rPr>
                <w:rFonts w:ascii="Trebuchet MS" w:hAnsi="Trebuchet MS" w:cs="Arial"/>
                <w:sz w:val="22"/>
                <w:szCs w:val="22"/>
                <w:lang w:val="lt-LT"/>
              </w:rPr>
            </w:pPr>
            <w:r>
              <w:rPr>
                <w:rFonts w:ascii="Trebuchet MS" w:hAnsi="Trebuchet MS" w:cs="Arial"/>
                <w:sz w:val="22"/>
                <w:szCs w:val="22"/>
                <w:lang w:val="lt-LT"/>
              </w:rPr>
              <w:t>29.</w:t>
            </w:r>
          </w:p>
        </w:tc>
        <w:tc>
          <w:tcPr>
            <w:tcW w:w="7668" w:type="dxa"/>
            <w:shd w:val="clear" w:color="auto" w:fill="auto"/>
            <w:vAlign w:val="center"/>
          </w:tcPr>
          <w:p w14:paraId="4BA32C2F" w14:textId="3A3294D7" w:rsidR="001F06C7" w:rsidRPr="000536DA" w:rsidRDefault="008F44BA" w:rsidP="00860BF3">
            <w:pPr>
              <w:jc w:val="both"/>
              <w:rPr>
                <w:rFonts w:ascii="Trebuchet MS" w:hAnsi="Trebuchet MS" w:cs="Arial"/>
                <w:sz w:val="22"/>
                <w:szCs w:val="22"/>
                <w:lang w:val="lt-LT"/>
              </w:rPr>
            </w:pPr>
            <w:r w:rsidRPr="008F44BA">
              <w:rPr>
                <w:rFonts w:ascii="Trebuchet MS" w:hAnsi="Trebuchet MS" w:cs="Arial"/>
                <w:sz w:val="22"/>
                <w:szCs w:val="22"/>
                <w:lang w:val="lt-LT"/>
              </w:rPr>
              <w:t>LITGRID AB</w:t>
            </w:r>
            <w:r>
              <w:rPr>
                <w:rFonts w:ascii="Trebuchet MS" w:hAnsi="Trebuchet MS" w:cs="Arial"/>
                <w:sz w:val="22"/>
                <w:szCs w:val="22"/>
                <w:lang w:val="lt-LT"/>
              </w:rPr>
              <w:t xml:space="preserve"> </w:t>
            </w:r>
            <w:r w:rsidRPr="008F44BA">
              <w:rPr>
                <w:rFonts w:ascii="Trebuchet MS" w:hAnsi="Trebuchet MS" w:cs="Arial"/>
                <w:sz w:val="22"/>
                <w:szCs w:val="22"/>
                <w:lang w:val="lt-LT"/>
              </w:rPr>
              <w:t>Perdavimo tinklo operatyvinių ir techninių</w:t>
            </w:r>
            <w:r>
              <w:rPr>
                <w:rFonts w:ascii="Trebuchet MS" w:hAnsi="Trebuchet MS" w:cs="Arial"/>
                <w:sz w:val="22"/>
                <w:szCs w:val="22"/>
                <w:lang w:val="lt-LT"/>
              </w:rPr>
              <w:t xml:space="preserve"> </w:t>
            </w:r>
            <w:r w:rsidRPr="008F44BA">
              <w:rPr>
                <w:rFonts w:ascii="Trebuchet MS" w:hAnsi="Trebuchet MS" w:cs="Arial"/>
                <w:sz w:val="22"/>
                <w:szCs w:val="22"/>
                <w:lang w:val="lt-LT"/>
              </w:rPr>
              <w:t>pavadinimų sudarymo ir žymėjimo</w:t>
            </w:r>
            <w:r>
              <w:rPr>
                <w:rFonts w:ascii="Trebuchet MS" w:hAnsi="Trebuchet MS" w:cs="Arial"/>
                <w:sz w:val="22"/>
                <w:szCs w:val="22"/>
                <w:lang w:val="lt-LT"/>
              </w:rPr>
              <w:t xml:space="preserve"> </w:t>
            </w:r>
            <w:r w:rsidRPr="008F44BA">
              <w:rPr>
                <w:rFonts w:ascii="Trebuchet MS" w:hAnsi="Trebuchet MS" w:cs="Arial"/>
                <w:sz w:val="22"/>
                <w:szCs w:val="22"/>
                <w:lang w:val="lt-LT"/>
              </w:rPr>
              <w:t>tvarkos aprašas</w:t>
            </w:r>
          </w:p>
        </w:tc>
        <w:tc>
          <w:tcPr>
            <w:tcW w:w="1679" w:type="dxa"/>
            <w:shd w:val="clear" w:color="auto" w:fill="auto"/>
            <w:vAlign w:val="center"/>
          </w:tcPr>
          <w:p w14:paraId="4DE2E376" w14:textId="0B2E2153" w:rsidR="001F06C7" w:rsidRDefault="008F44BA" w:rsidP="00860BF3">
            <w:pPr>
              <w:jc w:val="center"/>
              <w:rPr>
                <w:rFonts w:ascii="Trebuchet MS" w:hAnsi="Trebuchet MS" w:cs="Arial"/>
                <w:sz w:val="22"/>
                <w:szCs w:val="22"/>
                <w:lang w:val="lt-LT"/>
              </w:rPr>
            </w:pPr>
            <w:r>
              <w:rPr>
                <w:rFonts w:ascii="Trebuchet MS" w:hAnsi="Trebuchet MS" w:cs="Arial"/>
                <w:sz w:val="22"/>
                <w:szCs w:val="22"/>
                <w:lang w:val="lt-LT"/>
              </w:rPr>
              <w:t>56</w:t>
            </w:r>
          </w:p>
        </w:tc>
      </w:tr>
      <w:tr w:rsidR="001F06C7" w14:paraId="7DE8AAE2" w14:textId="77777777" w:rsidTr="001F06C7">
        <w:tc>
          <w:tcPr>
            <w:tcW w:w="848" w:type="dxa"/>
            <w:shd w:val="clear" w:color="auto" w:fill="auto"/>
            <w:vAlign w:val="center"/>
          </w:tcPr>
          <w:p w14:paraId="75767AC4" w14:textId="561F3DF8" w:rsidR="001F06C7" w:rsidRDefault="001F06C7" w:rsidP="00860BF3">
            <w:pPr>
              <w:jc w:val="center"/>
              <w:rPr>
                <w:rFonts w:ascii="Trebuchet MS" w:hAnsi="Trebuchet MS" w:cs="Arial"/>
                <w:sz w:val="22"/>
                <w:szCs w:val="22"/>
                <w:lang w:val="lt-LT"/>
              </w:rPr>
            </w:pPr>
            <w:r>
              <w:rPr>
                <w:rFonts w:ascii="Trebuchet MS" w:hAnsi="Trebuchet MS" w:cs="Arial"/>
                <w:sz w:val="22"/>
                <w:szCs w:val="22"/>
                <w:lang w:val="lt-LT"/>
              </w:rPr>
              <w:t>30.</w:t>
            </w:r>
          </w:p>
        </w:tc>
        <w:tc>
          <w:tcPr>
            <w:tcW w:w="7668" w:type="dxa"/>
            <w:shd w:val="clear" w:color="auto" w:fill="auto"/>
            <w:vAlign w:val="center"/>
          </w:tcPr>
          <w:p w14:paraId="5D50B886" w14:textId="58B9CDEA" w:rsidR="001F06C7" w:rsidRPr="000536DA" w:rsidRDefault="008F44BA" w:rsidP="00860BF3">
            <w:pPr>
              <w:jc w:val="both"/>
              <w:rPr>
                <w:rFonts w:ascii="Trebuchet MS" w:hAnsi="Trebuchet MS" w:cs="Arial"/>
                <w:sz w:val="22"/>
                <w:szCs w:val="22"/>
                <w:lang w:val="lt-LT"/>
              </w:rPr>
            </w:pPr>
            <w:r w:rsidRPr="008F44BA">
              <w:rPr>
                <w:rFonts w:ascii="Trebuchet MS" w:hAnsi="Trebuchet MS" w:cs="Arial"/>
                <w:sz w:val="22"/>
                <w:szCs w:val="22"/>
                <w:lang w:val="lt-LT"/>
              </w:rPr>
              <w:t>Standartiniai techniniai reikalavimai relinės apsaugos ir automatikos vidaus spintoms</w:t>
            </w:r>
          </w:p>
        </w:tc>
        <w:tc>
          <w:tcPr>
            <w:tcW w:w="1679" w:type="dxa"/>
            <w:shd w:val="clear" w:color="auto" w:fill="auto"/>
            <w:vAlign w:val="center"/>
          </w:tcPr>
          <w:p w14:paraId="7CC3C850" w14:textId="0D55E013" w:rsidR="001F06C7" w:rsidRDefault="008F44BA" w:rsidP="00860BF3">
            <w:pPr>
              <w:jc w:val="center"/>
              <w:rPr>
                <w:rFonts w:ascii="Trebuchet MS" w:hAnsi="Trebuchet MS" w:cs="Arial"/>
                <w:sz w:val="22"/>
                <w:szCs w:val="22"/>
                <w:lang w:val="lt-LT"/>
              </w:rPr>
            </w:pPr>
            <w:r>
              <w:rPr>
                <w:rFonts w:ascii="Trebuchet MS" w:hAnsi="Trebuchet MS" w:cs="Arial"/>
                <w:sz w:val="22"/>
                <w:szCs w:val="22"/>
                <w:lang w:val="lt-LT"/>
              </w:rPr>
              <w:t>7</w:t>
            </w:r>
          </w:p>
        </w:tc>
      </w:tr>
      <w:tr w:rsidR="001F06C7" w14:paraId="662C7C75" w14:textId="77777777" w:rsidTr="001F06C7">
        <w:tc>
          <w:tcPr>
            <w:tcW w:w="848" w:type="dxa"/>
            <w:shd w:val="clear" w:color="auto" w:fill="auto"/>
            <w:vAlign w:val="center"/>
          </w:tcPr>
          <w:p w14:paraId="7DE3ABE6" w14:textId="3FFB2E8B" w:rsidR="001F06C7" w:rsidRDefault="001F06C7" w:rsidP="00860BF3">
            <w:pPr>
              <w:jc w:val="center"/>
              <w:rPr>
                <w:rFonts w:ascii="Trebuchet MS" w:hAnsi="Trebuchet MS" w:cs="Arial"/>
                <w:sz w:val="22"/>
                <w:szCs w:val="22"/>
                <w:lang w:val="lt-LT"/>
              </w:rPr>
            </w:pPr>
            <w:r>
              <w:rPr>
                <w:rFonts w:ascii="Trebuchet MS" w:hAnsi="Trebuchet MS" w:cs="Arial"/>
                <w:sz w:val="22"/>
                <w:szCs w:val="22"/>
                <w:lang w:val="lt-LT"/>
              </w:rPr>
              <w:t>31.</w:t>
            </w:r>
          </w:p>
        </w:tc>
        <w:tc>
          <w:tcPr>
            <w:tcW w:w="7668" w:type="dxa"/>
            <w:shd w:val="clear" w:color="auto" w:fill="auto"/>
            <w:vAlign w:val="center"/>
          </w:tcPr>
          <w:p w14:paraId="224698A2" w14:textId="1C96CCE5" w:rsidR="001F06C7" w:rsidRPr="000536DA" w:rsidRDefault="00806516" w:rsidP="00860BF3">
            <w:pPr>
              <w:jc w:val="both"/>
              <w:rPr>
                <w:rFonts w:ascii="Trebuchet MS" w:hAnsi="Trebuchet MS" w:cs="Arial"/>
                <w:sz w:val="22"/>
                <w:szCs w:val="22"/>
                <w:lang w:val="lt-LT"/>
              </w:rPr>
            </w:pPr>
            <w:r w:rsidRPr="00806516">
              <w:rPr>
                <w:rFonts w:ascii="Trebuchet MS" w:hAnsi="Trebuchet MS" w:cs="Arial"/>
                <w:sz w:val="22"/>
                <w:szCs w:val="22"/>
                <w:lang w:val="lt-LT"/>
              </w:rPr>
              <w:t>Vidaus RAA spintų gamyklinių bandymų forma V2</w:t>
            </w:r>
          </w:p>
        </w:tc>
        <w:tc>
          <w:tcPr>
            <w:tcW w:w="1679" w:type="dxa"/>
            <w:shd w:val="clear" w:color="auto" w:fill="auto"/>
            <w:vAlign w:val="center"/>
          </w:tcPr>
          <w:p w14:paraId="095A3EEB" w14:textId="4905FB06" w:rsidR="001F06C7" w:rsidRDefault="00806516" w:rsidP="00860BF3">
            <w:pPr>
              <w:jc w:val="center"/>
              <w:rPr>
                <w:rFonts w:ascii="Trebuchet MS" w:hAnsi="Trebuchet MS" w:cs="Arial"/>
                <w:sz w:val="22"/>
                <w:szCs w:val="22"/>
                <w:lang w:val="lt-LT"/>
              </w:rPr>
            </w:pPr>
            <w:r>
              <w:rPr>
                <w:rFonts w:ascii="Trebuchet MS" w:hAnsi="Trebuchet MS" w:cs="Arial"/>
                <w:sz w:val="22"/>
                <w:szCs w:val="22"/>
                <w:lang w:val="lt-LT"/>
              </w:rPr>
              <w:t>10</w:t>
            </w:r>
          </w:p>
        </w:tc>
      </w:tr>
    </w:tbl>
    <w:p w14:paraId="63A5D6BE" w14:textId="77777777" w:rsidR="001A470F" w:rsidRDefault="001A470F" w:rsidP="00860BF3">
      <w:pPr>
        <w:ind w:firstLine="567"/>
        <w:jc w:val="both"/>
        <w:rPr>
          <w:rFonts w:ascii="Trebuchet MS" w:hAnsi="Trebuchet MS" w:cs="Arial"/>
          <w:sz w:val="22"/>
          <w:szCs w:val="22"/>
          <w:lang w:val="lt-LT" w:eastAsia="lt-LT"/>
        </w:rPr>
      </w:pPr>
    </w:p>
    <w:p w14:paraId="76B52663" w14:textId="032954C6" w:rsidR="00860BF3" w:rsidRPr="004663F7" w:rsidRDefault="003047E7" w:rsidP="00860BF3">
      <w:pPr>
        <w:ind w:firstLine="567"/>
        <w:jc w:val="both"/>
        <w:rPr>
          <w:rFonts w:ascii="Trebuchet MS" w:hAnsi="Trebuchet MS" w:cs="Arial"/>
          <w:i/>
          <w:iCs/>
          <w:sz w:val="22"/>
          <w:szCs w:val="22"/>
          <w:lang w:val="lt-LT"/>
        </w:rPr>
      </w:pPr>
      <w:r w:rsidRPr="004663F7">
        <w:rPr>
          <w:rFonts w:ascii="Trebuchet MS" w:hAnsi="Trebuchet MS" w:cs="Arial"/>
          <w:i/>
          <w:iCs/>
          <w:sz w:val="22"/>
          <w:szCs w:val="22"/>
          <w:lang w:val="lt-LT"/>
        </w:rPr>
        <w:t>Pastaba:</w:t>
      </w:r>
    </w:p>
    <w:p w14:paraId="0F497502" w14:textId="582D79D0" w:rsidR="003047E7" w:rsidRDefault="003047E7" w:rsidP="004663F7">
      <w:pPr>
        <w:ind w:firstLine="567"/>
        <w:jc w:val="both"/>
        <w:rPr>
          <w:rFonts w:ascii="Trebuchet MS" w:hAnsi="Trebuchet MS" w:cs="Arial"/>
          <w:sz w:val="22"/>
          <w:szCs w:val="22"/>
          <w:lang w:val="lt-LT"/>
        </w:rPr>
      </w:pPr>
      <w:r w:rsidRPr="003047E7">
        <w:rPr>
          <w:rFonts w:ascii="Trebuchet MS" w:hAnsi="Trebuchet MS" w:cs="Arial"/>
          <w:sz w:val="22"/>
          <w:szCs w:val="22"/>
          <w:lang w:val="lt-LT"/>
        </w:rPr>
        <w:t>Pateikt</w:t>
      </w:r>
      <w:r w:rsidR="0063627D">
        <w:rPr>
          <w:rFonts w:ascii="Trebuchet MS" w:hAnsi="Trebuchet MS" w:cs="Arial"/>
          <w:sz w:val="22"/>
          <w:szCs w:val="22"/>
          <w:lang w:val="lt-LT"/>
        </w:rPr>
        <w:t>u</w:t>
      </w:r>
      <w:r w:rsidRPr="003047E7">
        <w:rPr>
          <w:rFonts w:ascii="Trebuchet MS" w:hAnsi="Trebuchet MS" w:cs="Arial"/>
          <w:sz w:val="22"/>
          <w:szCs w:val="22"/>
          <w:lang w:val="lt-LT"/>
        </w:rPr>
        <w:t xml:space="preserve">ose </w:t>
      </w:r>
      <w:r w:rsidR="000E6AE1">
        <w:rPr>
          <w:rFonts w:ascii="Trebuchet MS" w:hAnsi="Trebuchet MS" w:cs="Arial"/>
          <w:sz w:val="22"/>
          <w:szCs w:val="22"/>
          <w:lang w:val="lt-LT"/>
        </w:rPr>
        <w:t>prieduose</w:t>
      </w:r>
      <w:r w:rsidRPr="003047E7">
        <w:rPr>
          <w:rFonts w:ascii="Trebuchet MS" w:hAnsi="Trebuchet MS" w:cs="Arial"/>
          <w:sz w:val="22"/>
          <w:szCs w:val="22"/>
          <w:lang w:val="lt-LT"/>
        </w:rPr>
        <w:t xml:space="preserve"> naudojam</w:t>
      </w:r>
      <w:r w:rsidR="004663F7">
        <w:rPr>
          <w:rFonts w:ascii="Trebuchet MS" w:hAnsi="Trebuchet MS" w:cs="Arial"/>
          <w:sz w:val="22"/>
          <w:szCs w:val="22"/>
          <w:lang w:val="lt-LT"/>
        </w:rPr>
        <w:t>a</w:t>
      </w:r>
      <w:r w:rsidRPr="003047E7">
        <w:rPr>
          <w:rFonts w:ascii="Trebuchet MS" w:hAnsi="Trebuchet MS" w:cs="Arial"/>
          <w:sz w:val="22"/>
          <w:szCs w:val="22"/>
          <w:lang w:val="lt-LT"/>
        </w:rPr>
        <w:t xml:space="preserve"> „techninio projekto“ </w:t>
      </w:r>
      <w:r w:rsidR="004663F7" w:rsidRPr="003047E7">
        <w:rPr>
          <w:rFonts w:ascii="Trebuchet MS" w:hAnsi="Trebuchet MS" w:cs="Arial"/>
          <w:sz w:val="22"/>
          <w:szCs w:val="22"/>
          <w:lang w:val="lt-LT"/>
        </w:rPr>
        <w:t>sąvok</w:t>
      </w:r>
      <w:r w:rsidR="004663F7">
        <w:rPr>
          <w:rFonts w:ascii="Trebuchet MS" w:hAnsi="Trebuchet MS" w:cs="Arial"/>
          <w:sz w:val="22"/>
          <w:szCs w:val="22"/>
          <w:lang w:val="lt-LT"/>
        </w:rPr>
        <w:t>a</w:t>
      </w:r>
      <w:r w:rsidR="004663F7" w:rsidRPr="003047E7">
        <w:rPr>
          <w:rFonts w:ascii="Trebuchet MS" w:hAnsi="Trebuchet MS" w:cs="Arial"/>
          <w:sz w:val="22"/>
          <w:szCs w:val="22"/>
          <w:lang w:val="lt-LT"/>
        </w:rPr>
        <w:t xml:space="preserve"> </w:t>
      </w:r>
      <w:r w:rsidRPr="003047E7">
        <w:rPr>
          <w:rFonts w:ascii="Trebuchet MS" w:hAnsi="Trebuchet MS" w:cs="Arial"/>
          <w:sz w:val="22"/>
          <w:szCs w:val="22"/>
          <w:lang w:val="lt-LT"/>
        </w:rPr>
        <w:t xml:space="preserve">atitinka galiojančio STR 1.04.04:2017 redakcijoje naudojama techninio darbo projekto </w:t>
      </w:r>
      <w:r w:rsidR="001A470F" w:rsidRPr="003047E7">
        <w:rPr>
          <w:rFonts w:ascii="Trebuchet MS" w:hAnsi="Trebuchet MS" w:cs="Arial"/>
          <w:sz w:val="22"/>
          <w:szCs w:val="22"/>
          <w:lang w:val="lt-LT"/>
        </w:rPr>
        <w:t>sąvoka</w:t>
      </w:r>
      <w:r w:rsidR="004663F7">
        <w:rPr>
          <w:rFonts w:ascii="Trebuchet MS" w:hAnsi="Trebuchet MS" w:cs="Arial"/>
          <w:sz w:val="22"/>
          <w:szCs w:val="22"/>
          <w:lang w:val="lt-LT"/>
        </w:rPr>
        <w:t>.</w:t>
      </w:r>
    </w:p>
    <w:sectPr w:rsidR="003047E7" w:rsidSect="00662B29">
      <w:headerReference w:type="default" r:id="rId14"/>
      <w:footerReference w:type="default" r:id="rId15"/>
      <w:headerReference w:type="first" r:id="rId16"/>
      <w:pgSz w:w="11906" w:h="16838" w:code="9"/>
      <w:pgMar w:top="1134" w:right="567" w:bottom="709" w:left="1134" w:header="0" w:footer="561" w:gutter="0"/>
      <w:pgNumType w:chapSep="em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9C9A74" w14:textId="77777777" w:rsidR="00107CAF" w:rsidRDefault="00107CAF" w:rsidP="00EF30E4">
      <w:pPr>
        <w:pStyle w:val="antraste"/>
      </w:pPr>
      <w:r>
        <w:separator/>
      </w:r>
    </w:p>
  </w:endnote>
  <w:endnote w:type="continuationSeparator" w:id="0">
    <w:p w14:paraId="3EC49A47" w14:textId="77777777" w:rsidR="00107CAF" w:rsidRDefault="00107CAF" w:rsidP="00EF30E4">
      <w:pPr>
        <w:pStyle w:val="antraste"/>
      </w:pPr>
      <w:r>
        <w:continuationSeparator/>
      </w:r>
    </w:p>
  </w:endnote>
  <w:endnote w:type="continuationNotice" w:id="1">
    <w:p w14:paraId="419E1ECB" w14:textId="77777777" w:rsidR="00107CAF" w:rsidRDefault="00107C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200247B" w:usb2="00000009" w:usb3="00000000" w:csb0="000001FF" w:csb1="00000000"/>
  </w:font>
  <w:font w:name="Myriad Pro">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692282"/>
      <w:docPartObj>
        <w:docPartGallery w:val="Page Numbers (Bottom of Page)"/>
        <w:docPartUnique/>
      </w:docPartObj>
    </w:sdtPr>
    <w:sdtEndPr>
      <w:rPr>
        <w:rFonts w:ascii="Trebuchet MS" w:hAnsi="Trebuchet MS" w:cs="Arial"/>
        <w:sz w:val="22"/>
        <w:szCs w:val="20"/>
      </w:rPr>
    </w:sdtEndPr>
    <w:sdtContent>
      <w:p w14:paraId="38895196" w14:textId="2742D977" w:rsidR="009E077B" w:rsidRPr="00700E4E" w:rsidRDefault="009E077B" w:rsidP="004357F6">
        <w:pPr>
          <w:pStyle w:val="Footer"/>
          <w:jc w:val="right"/>
          <w:rPr>
            <w:rFonts w:ascii="Trebuchet MS" w:hAnsi="Trebuchet MS" w:cs="Arial"/>
            <w:sz w:val="22"/>
            <w:szCs w:val="20"/>
          </w:rPr>
        </w:pPr>
        <w:r w:rsidRPr="00700E4E">
          <w:rPr>
            <w:rFonts w:ascii="Trebuchet MS" w:hAnsi="Trebuchet MS" w:cs="Arial"/>
            <w:sz w:val="22"/>
            <w:szCs w:val="20"/>
          </w:rPr>
          <w:fldChar w:fldCharType="begin"/>
        </w:r>
        <w:r w:rsidRPr="00700E4E">
          <w:rPr>
            <w:rFonts w:ascii="Trebuchet MS" w:hAnsi="Trebuchet MS" w:cs="Arial"/>
            <w:sz w:val="22"/>
            <w:szCs w:val="20"/>
          </w:rPr>
          <w:instrText xml:space="preserve"> PAGE   \* MERGEFORMAT </w:instrText>
        </w:r>
        <w:r w:rsidRPr="00700E4E">
          <w:rPr>
            <w:rFonts w:ascii="Trebuchet MS" w:hAnsi="Trebuchet MS" w:cs="Arial"/>
            <w:sz w:val="22"/>
            <w:szCs w:val="20"/>
          </w:rPr>
          <w:fldChar w:fldCharType="separate"/>
        </w:r>
        <w:r>
          <w:rPr>
            <w:rFonts w:ascii="Trebuchet MS" w:hAnsi="Trebuchet MS" w:cs="Arial"/>
            <w:noProof/>
            <w:sz w:val="22"/>
            <w:szCs w:val="20"/>
          </w:rPr>
          <w:t>39</w:t>
        </w:r>
        <w:r w:rsidRPr="00700E4E">
          <w:rPr>
            <w:rFonts w:ascii="Trebuchet MS" w:hAnsi="Trebuchet MS" w:cs="Arial"/>
            <w:noProof/>
            <w:sz w:val="22"/>
            <w:szCs w:val="20"/>
          </w:rPr>
          <w:fldChar w:fldCharType="end"/>
        </w:r>
      </w:p>
    </w:sdtContent>
  </w:sdt>
  <w:p w14:paraId="070BA8D5" w14:textId="77777777" w:rsidR="009E077B" w:rsidRDefault="009E077B" w:rsidP="00A96A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C329A0" w14:textId="77777777" w:rsidR="00107CAF" w:rsidRDefault="00107CAF" w:rsidP="00EF30E4">
      <w:pPr>
        <w:pStyle w:val="antraste"/>
      </w:pPr>
      <w:r>
        <w:separator/>
      </w:r>
    </w:p>
  </w:footnote>
  <w:footnote w:type="continuationSeparator" w:id="0">
    <w:p w14:paraId="7728D2A5" w14:textId="77777777" w:rsidR="00107CAF" w:rsidRDefault="00107CAF" w:rsidP="00EF30E4">
      <w:pPr>
        <w:pStyle w:val="antraste"/>
      </w:pPr>
      <w:r>
        <w:continuationSeparator/>
      </w:r>
    </w:p>
  </w:footnote>
  <w:footnote w:type="continuationNotice" w:id="1">
    <w:p w14:paraId="710C961A" w14:textId="77777777" w:rsidR="00107CAF" w:rsidRDefault="00107C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074EF" w14:textId="1A6BF084" w:rsidR="009E077B" w:rsidRDefault="009E077B" w:rsidP="00145BD8">
    <w:pPr>
      <w:pStyle w:val="Header"/>
      <w:jc w:val="right"/>
    </w:pPr>
  </w:p>
  <w:p w14:paraId="0942AFDF" w14:textId="004D9172" w:rsidR="009E077B" w:rsidRPr="00697EA0" w:rsidRDefault="009E077B" w:rsidP="00145BD8">
    <w:pPr>
      <w:pStyle w:val="Header"/>
      <w:jc w:val="right"/>
      <w:rPr>
        <w:rFonts w:ascii="Trebuchet MS" w:hAnsi="Trebuchet MS" w:cs="Arial"/>
        <w:i/>
        <w:sz w:val="22"/>
        <w:szCs w:val="22"/>
      </w:rPr>
    </w:pPr>
    <w:r>
      <w:rPr>
        <w:noProof/>
        <w:lang w:val="lt-LT" w:eastAsia="lt-LT"/>
      </w:rPr>
      <w:drawing>
        <wp:anchor distT="0" distB="0" distL="114300" distR="114300" simplePos="0" relativeHeight="251658241" behindDoc="1" locked="0" layoutInCell="1" allowOverlap="1" wp14:anchorId="4FA5F60E" wp14:editId="0D277E39">
          <wp:simplePos x="0" y="0"/>
          <wp:positionH relativeFrom="column">
            <wp:posOffset>-508959</wp:posOffset>
          </wp:positionH>
          <wp:positionV relativeFrom="paragraph">
            <wp:posOffset>135482</wp:posOffset>
          </wp:positionV>
          <wp:extent cx="381000" cy="568960"/>
          <wp:effectExtent l="0" t="0" r="0" b="2540"/>
          <wp:wrapTight wrapText="bothSides">
            <wp:wrapPolygon edited="0">
              <wp:start x="0" y="0"/>
              <wp:lineTo x="0" y="20973"/>
              <wp:lineTo x="20520" y="20973"/>
              <wp:lineTo x="20520" y="0"/>
              <wp:lineTo x="0" y="0"/>
            </wp:wrapPolygon>
          </wp:wrapTight>
          <wp:docPr id="2" name="Picture 2" descr="Litgrid_CMYK_sodri_melyna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itgrid_CMYK_sodri_melyna_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568960"/>
                  </a:xfrm>
                  <a:prstGeom prst="rect">
                    <a:avLst/>
                  </a:prstGeom>
                  <a:noFill/>
                  <a:ln>
                    <a:noFill/>
                  </a:ln>
                </pic:spPr>
              </pic:pic>
            </a:graphicData>
          </a:graphic>
          <wp14:sizeRelH relativeFrom="page">
            <wp14:pctWidth>0</wp14:pctWidth>
          </wp14:sizeRelH>
          <wp14:sizeRelV relativeFrom="page">
            <wp14:pctHeight>0</wp14:pctHeight>
          </wp14:sizeRelV>
        </wp:anchor>
      </w:drawing>
    </w:r>
    <w:r w:rsidR="00697EA0" w:rsidRPr="001965CD">
      <w:rPr>
        <w:lang w:val="pt-PT"/>
      </w:rPr>
      <w:t xml:space="preserve"> </w:t>
    </w:r>
    <w:r w:rsidR="00415845" w:rsidRPr="001965CD">
      <w:rPr>
        <w:i/>
        <w:sz w:val="22"/>
        <w:szCs w:val="22"/>
        <w:lang w:val="pt-PT"/>
      </w:rPr>
      <w:t>RAA ir TSPĮ įrenginių keitimas Garliavos 110-10 kV TP</w:t>
    </w:r>
    <w:r w:rsidR="00B02031" w:rsidRPr="001965CD">
      <w:rPr>
        <w:i/>
        <w:sz w:val="22"/>
        <w:szCs w:val="22"/>
        <w:lang w:val="pt-PT"/>
      </w:rPr>
      <w:t xml:space="preserve"> i</w:t>
    </w:r>
    <w:r w:rsidR="00662B29" w:rsidRPr="001965CD">
      <w:rPr>
        <w:i/>
        <w:sz w:val="22"/>
        <w:szCs w:val="22"/>
        <w:lang w:val="pt-PT"/>
      </w:rPr>
      <w:t xml:space="preserve">nv. </w:t>
    </w:r>
    <w:r w:rsidR="00697EA0" w:rsidRPr="00697EA0">
      <w:rPr>
        <w:i/>
        <w:sz w:val="22"/>
        <w:szCs w:val="22"/>
      </w:rPr>
      <w:t>Nr. PPVK24187</w:t>
    </w:r>
    <w:r w:rsidR="00670AD4" w:rsidRPr="00697EA0">
      <w:rPr>
        <w:i/>
        <w:sz w:val="22"/>
        <w:szCs w:val="22"/>
      </w:rPr>
      <w:t xml:space="preserve"> </w:t>
    </w:r>
  </w:p>
  <w:p w14:paraId="5E61B695" w14:textId="2AAD3DB0" w:rsidR="009E077B" w:rsidRDefault="009E077B" w:rsidP="00145BD8">
    <w:pPr>
      <w:pStyle w:val="Header"/>
      <w:jc w:val="both"/>
    </w:pPr>
    <w:r>
      <w:t>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4D75E" w14:textId="0298B5BB" w:rsidR="009E077B" w:rsidRDefault="009E077B">
    <w:pPr>
      <w:pStyle w:val="Header"/>
    </w:pPr>
    <w:r>
      <w:rPr>
        <w:noProof/>
        <w:lang w:val="lt-LT" w:eastAsia="lt-LT"/>
      </w:rPr>
      <w:drawing>
        <wp:anchor distT="0" distB="0" distL="114300" distR="114300" simplePos="0" relativeHeight="251658240" behindDoc="1" locked="0" layoutInCell="1" allowOverlap="1" wp14:anchorId="425038B2" wp14:editId="49693025">
          <wp:simplePos x="0" y="0"/>
          <wp:positionH relativeFrom="column">
            <wp:posOffset>2992866</wp:posOffset>
          </wp:positionH>
          <wp:positionV relativeFrom="paragraph">
            <wp:posOffset>119270</wp:posOffset>
          </wp:positionV>
          <wp:extent cx="493395" cy="737235"/>
          <wp:effectExtent l="0" t="0" r="1905" b="5715"/>
          <wp:wrapTight wrapText="bothSides">
            <wp:wrapPolygon edited="0">
              <wp:start x="0" y="0"/>
              <wp:lineTo x="0" y="21209"/>
              <wp:lineTo x="20849" y="21209"/>
              <wp:lineTo x="20849" y="0"/>
              <wp:lineTo x="0" y="0"/>
            </wp:wrapPolygon>
          </wp:wrapTight>
          <wp:docPr id="17" name="Picture 17" descr="Litgrid_CMYK_sodri_melyna_300"/>
          <wp:cNvGraphicFramePr/>
          <a:graphic xmlns:a="http://schemas.openxmlformats.org/drawingml/2006/main">
            <a:graphicData uri="http://schemas.openxmlformats.org/drawingml/2006/picture">
              <pic:pic xmlns:pic="http://schemas.openxmlformats.org/drawingml/2006/picture">
                <pic:nvPicPr>
                  <pic:cNvPr id="17" name="Picture 17" descr="Litgrid_CMYK_sodri_melyna_300"/>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3"/>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3"/>
    <w:multiLevelType w:val="multilevel"/>
    <w:tmpl w:val="00000003"/>
    <w:name w:val="WW8Num4"/>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0000007"/>
    <w:multiLevelType w:val="singleLevel"/>
    <w:tmpl w:val="00000007"/>
    <w:name w:val="WW8Num82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9"/>
    <w:multiLevelType w:val="multilevel"/>
    <w:tmpl w:val="00000009"/>
    <w:name w:val="WW8Num11"/>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000000A"/>
    <w:multiLevelType w:val="multilevel"/>
    <w:tmpl w:val="0000000A"/>
    <w:name w:val="WW8Num12"/>
    <w:lvl w:ilvl="0">
      <w:start w:val="1"/>
      <w:numFmt w:val="bullet"/>
      <w:lvlText w:val=""/>
      <w:lvlJc w:val="left"/>
      <w:pPr>
        <w:tabs>
          <w:tab w:val="num" w:pos="648"/>
        </w:tabs>
        <w:ind w:left="648" w:hanging="360"/>
      </w:pPr>
      <w:rPr>
        <w:rFonts w:ascii="Symbol" w:hAnsi="Symbol"/>
        <w:b/>
        <w:i w:val="0"/>
        <w:sz w:val="24"/>
        <w:szCs w:val="24"/>
      </w:rPr>
    </w:lvl>
    <w:lvl w:ilvl="1">
      <w:start w:val="1"/>
      <w:numFmt w:val="decimal"/>
      <w:lvlText w:val="%1.%2"/>
      <w:lvlJc w:val="left"/>
      <w:pPr>
        <w:tabs>
          <w:tab w:val="num" w:pos="576"/>
        </w:tabs>
        <w:ind w:left="576" w:hanging="576"/>
      </w:pPr>
      <w:rPr>
        <w:rFonts w:ascii="Times New Roman" w:hAnsi="Times New Roman"/>
        <w:b/>
        <w:i w:val="0"/>
        <w:sz w:val="24"/>
        <w:szCs w:val="24"/>
      </w:rPr>
    </w:lvl>
    <w:lvl w:ilvl="2">
      <w:start w:val="1"/>
      <w:numFmt w:val="decimal"/>
      <w:lvlText w:val="%1.%2.%3"/>
      <w:lvlJc w:val="left"/>
      <w:pPr>
        <w:tabs>
          <w:tab w:val="num" w:pos="720"/>
        </w:tabs>
        <w:ind w:left="720" w:hanging="720"/>
      </w:pPr>
      <w:rPr>
        <w:rFonts w:ascii="Times New Roman" w:hAnsi="Times New Roman"/>
        <w:b w:val="0"/>
        <w:i w:val="0"/>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B"/>
    <w:multiLevelType w:val="singleLevel"/>
    <w:tmpl w:val="0000000B"/>
    <w:name w:val="WW8Num13"/>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E"/>
    <w:multiLevelType w:val="multilevel"/>
    <w:tmpl w:val="0000000E"/>
    <w:name w:val="WW8Num17"/>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10"/>
    <w:multiLevelType w:val="singleLevel"/>
    <w:tmpl w:val="00000010"/>
    <w:name w:val="WW8Num22"/>
    <w:lvl w:ilvl="0">
      <w:start w:val="1"/>
      <w:numFmt w:val="bullet"/>
      <w:lvlText w:val=""/>
      <w:lvlJc w:val="left"/>
      <w:pPr>
        <w:tabs>
          <w:tab w:val="num" w:pos="720"/>
        </w:tabs>
        <w:ind w:left="720" w:hanging="360"/>
      </w:pPr>
      <w:rPr>
        <w:rFonts w:ascii="Symbol" w:hAnsi="Symbol"/>
      </w:rPr>
    </w:lvl>
  </w:abstractNum>
  <w:abstractNum w:abstractNumId="8" w15:restartNumberingAfterBreak="0">
    <w:nsid w:val="012A4DBF"/>
    <w:multiLevelType w:val="hybridMultilevel"/>
    <w:tmpl w:val="98C2BA9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9"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0" w15:restartNumberingAfterBreak="0">
    <w:nsid w:val="0E3F2EB4"/>
    <w:multiLevelType w:val="multilevel"/>
    <w:tmpl w:val="9EF233CE"/>
    <w:lvl w:ilvl="0">
      <w:start w:val="12"/>
      <w:numFmt w:val="decimal"/>
      <w:suff w:val="space"/>
      <w:lvlText w:val="%1."/>
      <w:lvlJc w:val="left"/>
      <w:pPr>
        <w:ind w:left="0" w:firstLine="709"/>
      </w:pPr>
      <w:rPr>
        <w:rFonts w:ascii="Trebuchet MS" w:hAnsi="Trebuchet MS" w:cs="Arial" w:hint="default"/>
        <w:b/>
        <w:color w:val="auto"/>
      </w:rPr>
    </w:lvl>
    <w:lvl w:ilvl="1">
      <w:start w:val="1"/>
      <w:numFmt w:val="decimal"/>
      <w:suff w:val="space"/>
      <w:lvlText w:val="%1.%2."/>
      <w:lvlJc w:val="left"/>
      <w:pPr>
        <w:ind w:left="-141" w:firstLine="709"/>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decimal"/>
      <w:suff w:val="space"/>
      <w:lvlText w:val="%1.%2.%3.%4."/>
      <w:lvlJc w:val="left"/>
      <w:pPr>
        <w:ind w:left="1" w:firstLine="709"/>
      </w:pPr>
      <w:rPr>
        <w:rFonts w:ascii="Trebuchet MS" w:hAnsi="Trebuchet MS" w:cs="Aria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15:restartNumberingAfterBreak="0">
    <w:nsid w:val="14275E6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6CA6E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3F06EF"/>
    <w:multiLevelType w:val="multilevel"/>
    <w:tmpl w:val="6DF49B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631ED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35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A16C40"/>
    <w:multiLevelType w:val="multilevel"/>
    <w:tmpl w:val="77486B88"/>
    <w:lvl w:ilvl="0">
      <w:start w:val="8"/>
      <w:numFmt w:val="decimal"/>
      <w:suff w:val="space"/>
      <w:lvlText w:val="%1."/>
      <w:lvlJc w:val="left"/>
      <w:pPr>
        <w:ind w:left="0" w:firstLine="709"/>
      </w:pPr>
      <w:rPr>
        <w:rFonts w:ascii="Trebuchet MS" w:hAnsi="Trebuchet MS" w:cs="Arial" w:hint="default"/>
        <w:b/>
        <w:color w:val="auto"/>
      </w:rPr>
    </w:lvl>
    <w:lvl w:ilvl="1">
      <w:start w:val="1"/>
      <w:numFmt w:val="decimal"/>
      <w:suff w:val="space"/>
      <w:lvlText w:val="%1.%2."/>
      <w:lvlJc w:val="left"/>
      <w:pPr>
        <w:ind w:left="2836" w:firstLine="709"/>
      </w:pPr>
      <w:rPr>
        <w:rFonts w:ascii="Arial" w:hAnsi="Arial" w:cs="Arial" w:hint="default"/>
        <w:b w:val="0"/>
        <w:color w:val="auto"/>
        <w:sz w:val="22"/>
        <w:szCs w:val="20"/>
      </w:rPr>
    </w:lvl>
    <w:lvl w:ilvl="2">
      <w:start w:val="1"/>
      <w:numFmt w:val="decimal"/>
      <w:suff w:val="space"/>
      <w:lvlText w:val="%1.%2.%3."/>
      <w:lvlJc w:val="left"/>
      <w:pPr>
        <w:ind w:left="0" w:firstLine="709"/>
      </w:pPr>
      <w:rPr>
        <w:rFonts w:ascii="Arial" w:hAnsi="Arial" w:cs="Arial" w:hint="default"/>
        <w:b w:val="0"/>
        <w:bCs w:val="0"/>
        <w:color w:val="auto"/>
        <w:sz w:val="22"/>
        <w:szCs w:val="20"/>
      </w:rPr>
    </w:lvl>
    <w:lvl w:ilvl="3">
      <w:start w:val="1"/>
      <w:numFmt w:val="decimal"/>
      <w:suff w:val="space"/>
      <w:lvlText w:val="%1.%2.%3.%4."/>
      <w:lvlJc w:val="left"/>
      <w:pPr>
        <w:ind w:left="1" w:firstLine="709"/>
      </w:pPr>
      <w:rPr>
        <w:rFonts w:ascii="Arial" w:hAnsi="Arial" w:cs="Aria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15:restartNumberingAfterBreak="0">
    <w:nsid w:val="3E4639F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836CEA"/>
    <w:multiLevelType w:val="multilevel"/>
    <w:tmpl w:val="FA647C6E"/>
    <w:lvl w:ilvl="0">
      <w:start w:val="1"/>
      <w:numFmt w:val="decimal"/>
      <w:lvlText w:val="%1."/>
      <w:lvlJc w:val="left"/>
      <w:pPr>
        <w:ind w:left="357" w:hanging="357"/>
      </w:pPr>
      <w:rPr>
        <w:rFonts w:hint="default"/>
      </w:rPr>
    </w:lvl>
    <w:lvl w:ilvl="1">
      <w:start w:val="1"/>
      <w:numFmt w:val="decimal"/>
      <w:lvlText w:val="%1.%2."/>
      <w:lvlJc w:val="left"/>
      <w:pPr>
        <w:ind w:left="794" w:hanging="434"/>
      </w:pPr>
      <w:rPr>
        <w:rFonts w:hint="default"/>
      </w:rPr>
    </w:lvl>
    <w:lvl w:ilvl="2">
      <w:start w:val="1"/>
      <w:numFmt w:val="decimal"/>
      <w:lvlText w:val="%1.%2.%3."/>
      <w:lvlJc w:val="left"/>
      <w:pPr>
        <w:ind w:left="1361" w:hanging="794"/>
      </w:pPr>
      <w:rPr>
        <w:rFonts w:hint="default"/>
        <w:b w:val="0"/>
        <w:bCs w:val="0"/>
      </w:rPr>
    </w:lvl>
    <w:lvl w:ilvl="3">
      <w:start w:val="1"/>
      <w:numFmt w:val="decimal"/>
      <w:lvlText w:val="%1.%2.%3.%4."/>
      <w:lvlJc w:val="left"/>
      <w:pPr>
        <w:ind w:left="1701" w:hanging="907"/>
      </w:pPr>
      <w:rPr>
        <w:rFonts w:hint="default"/>
        <w:sz w:val="22"/>
        <w:szCs w:val="22"/>
      </w:rPr>
    </w:lvl>
    <w:lvl w:ilvl="4">
      <w:start w:val="1"/>
      <w:numFmt w:val="decimal"/>
      <w:lvlText w:val="%1.%2.%3.%4.%5."/>
      <w:lvlJc w:val="left"/>
      <w:pPr>
        <w:ind w:left="2155"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1EA6F69"/>
    <w:multiLevelType w:val="multilevel"/>
    <w:tmpl w:val="AF3C38DE"/>
    <w:lvl w:ilvl="0">
      <w:start w:val="12"/>
      <w:numFmt w:val="decimal"/>
      <w:suff w:val="space"/>
      <w:lvlText w:val="%1."/>
      <w:lvlJc w:val="left"/>
      <w:pPr>
        <w:ind w:left="0" w:firstLine="709"/>
      </w:pPr>
      <w:rPr>
        <w:rFonts w:ascii="Trebuchet MS" w:hAnsi="Trebuchet MS" w:cs="Arial" w:hint="default"/>
        <w:b/>
        <w:color w:val="auto"/>
      </w:rPr>
    </w:lvl>
    <w:lvl w:ilvl="1">
      <w:start w:val="1"/>
      <w:numFmt w:val="decimal"/>
      <w:suff w:val="space"/>
      <w:lvlText w:val="%1.%2."/>
      <w:lvlJc w:val="left"/>
      <w:pPr>
        <w:ind w:left="-141" w:firstLine="709"/>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decimal"/>
      <w:suff w:val="space"/>
      <w:lvlText w:val="%1.%2.%3.%4."/>
      <w:lvlJc w:val="left"/>
      <w:pPr>
        <w:ind w:left="1" w:firstLine="709"/>
      </w:pPr>
      <w:rPr>
        <w:rFonts w:ascii="Trebuchet MS" w:hAnsi="Trebuchet MS" w:cs="Aria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9" w15:restartNumberingAfterBreak="0">
    <w:nsid w:val="4DC367F3"/>
    <w:multiLevelType w:val="multilevel"/>
    <w:tmpl w:val="12386F2E"/>
    <w:lvl w:ilvl="0">
      <w:start w:val="1"/>
      <w:numFmt w:val="decimal"/>
      <w:lvlText w:val="%1."/>
      <w:lvlJc w:val="left"/>
      <w:pPr>
        <w:ind w:left="357" w:hanging="357"/>
      </w:pPr>
      <w:rPr>
        <w:rFonts w:hint="default"/>
      </w:rPr>
    </w:lvl>
    <w:lvl w:ilvl="1">
      <w:start w:val="1"/>
      <w:numFmt w:val="decimal"/>
      <w:lvlText w:val="%1.%2."/>
      <w:lvlJc w:val="left"/>
      <w:pPr>
        <w:ind w:left="794" w:hanging="434"/>
      </w:pPr>
      <w:rPr>
        <w:rFonts w:hint="default"/>
        <w:b w:val="0"/>
        <w:bCs w:val="0"/>
      </w:rPr>
    </w:lvl>
    <w:lvl w:ilvl="2">
      <w:start w:val="1"/>
      <w:numFmt w:val="decimal"/>
      <w:lvlText w:val="%1.%2.%3."/>
      <w:lvlJc w:val="left"/>
      <w:pPr>
        <w:ind w:left="1361" w:hanging="794"/>
      </w:pPr>
      <w:rPr>
        <w:rFonts w:hint="default"/>
        <w:b w:val="0"/>
        <w:bCs w:val="0"/>
      </w:rPr>
    </w:lvl>
    <w:lvl w:ilvl="3">
      <w:start w:val="1"/>
      <w:numFmt w:val="decimal"/>
      <w:lvlText w:val="%1.%2.%3.%4."/>
      <w:lvlJc w:val="left"/>
      <w:pPr>
        <w:ind w:left="1701" w:hanging="907"/>
      </w:pPr>
      <w:rPr>
        <w:rFonts w:hint="default"/>
        <w:sz w:val="24"/>
        <w:szCs w:val="24"/>
      </w:rPr>
    </w:lvl>
    <w:lvl w:ilvl="4">
      <w:start w:val="1"/>
      <w:numFmt w:val="decimal"/>
      <w:lvlText w:val="%1.%2.%3.%4.%5."/>
      <w:lvlJc w:val="left"/>
      <w:pPr>
        <w:ind w:left="2155"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06C7CE0"/>
    <w:multiLevelType w:val="hybridMultilevel"/>
    <w:tmpl w:val="1A127FC8"/>
    <w:lvl w:ilvl="0" w:tplc="BAB41E0A">
      <w:start w:val="1"/>
      <w:numFmt w:val="decimal"/>
      <w:lvlText w:val="%1."/>
      <w:lvlJc w:val="left"/>
      <w:pPr>
        <w:ind w:left="0" w:firstLine="360"/>
      </w:pPr>
      <w:rPr>
        <w:rFonts w:hint="default"/>
        <w:sz w:val="22"/>
      </w:rPr>
    </w:lvl>
    <w:lvl w:ilvl="1" w:tplc="2438C54E">
      <w:start w:val="1"/>
      <w:numFmt w:val="decimal"/>
      <w:lvlText w:val="8.%2"/>
      <w:lvlJc w:val="left"/>
      <w:pPr>
        <w:ind w:left="720" w:hanging="360"/>
      </w:pPr>
      <w:rPr>
        <w:rFonts w:hint="default"/>
      </w:r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5891F3F"/>
    <w:multiLevelType w:val="multilevel"/>
    <w:tmpl w:val="9580E5FE"/>
    <w:lvl w:ilvl="0">
      <w:start w:val="1"/>
      <w:numFmt w:val="decimal"/>
      <w:lvlText w:val="%1."/>
      <w:lvlJc w:val="left"/>
      <w:pPr>
        <w:ind w:left="357" w:hanging="357"/>
      </w:pPr>
      <w:rPr>
        <w:rFonts w:hint="default"/>
      </w:rPr>
    </w:lvl>
    <w:lvl w:ilvl="1">
      <w:start w:val="1"/>
      <w:numFmt w:val="decimal"/>
      <w:lvlText w:val="%1.%2."/>
      <w:lvlJc w:val="left"/>
      <w:pPr>
        <w:ind w:left="794" w:hanging="434"/>
      </w:pPr>
      <w:rPr>
        <w:rFonts w:hint="default"/>
      </w:rPr>
    </w:lvl>
    <w:lvl w:ilvl="2">
      <w:start w:val="1"/>
      <w:numFmt w:val="decimal"/>
      <w:lvlText w:val="%1.%2.%3."/>
      <w:lvlJc w:val="left"/>
      <w:pPr>
        <w:ind w:left="1361" w:hanging="794"/>
      </w:pPr>
      <w:rPr>
        <w:rFonts w:hint="default"/>
        <w:b w:val="0"/>
        <w:bCs w:val="0"/>
      </w:rPr>
    </w:lvl>
    <w:lvl w:ilvl="3">
      <w:start w:val="1"/>
      <w:numFmt w:val="decimal"/>
      <w:lvlText w:val="%1.%2.%3.%4."/>
      <w:lvlJc w:val="left"/>
      <w:pPr>
        <w:ind w:left="1701" w:hanging="907"/>
      </w:pPr>
      <w:rPr>
        <w:rFonts w:hint="default"/>
        <w:sz w:val="22"/>
        <w:szCs w:val="22"/>
      </w:rPr>
    </w:lvl>
    <w:lvl w:ilvl="4">
      <w:start w:val="1"/>
      <w:numFmt w:val="decimal"/>
      <w:lvlText w:val="%1.%2.%3.%4.%5."/>
      <w:lvlJc w:val="left"/>
      <w:pPr>
        <w:ind w:left="2155"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CFA1E4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87355B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DE77A19"/>
    <w:multiLevelType w:val="multilevel"/>
    <w:tmpl w:val="AC2477EC"/>
    <w:lvl w:ilvl="0">
      <w:start w:val="1"/>
      <w:numFmt w:val="decimal"/>
      <w:lvlText w:val="%1."/>
      <w:lvlJc w:val="left"/>
      <w:pPr>
        <w:ind w:left="360" w:hanging="360"/>
      </w:pPr>
    </w:lvl>
    <w:lvl w:ilvl="1">
      <w:start w:val="1"/>
      <w:numFmt w:val="decimal"/>
      <w:lvlText w:val="%1.%2."/>
      <w:lvlJc w:val="left"/>
      <w:pPr>
        <w:ind w:left="79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0F11E0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A76518F"/>
    <w:multiLevelType w:val="hybridMultilevel"/>
    <w:tmpl w:val="64C09382"/>
    <w:lvl w:ilvl="0" w:tplc="4C4EA146">
      <w:start w:val="1"/>
      <w:numFmt w:val="decimal"/>
      <w:lvlText w:val="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C8976BF"/>
    <w:multiLevelType w:val="multilevel"/>
    <w:tmpl w:val="9580E5FE"/>
    <w:lvl w:ilvl="0">
      <w:start w:val="1"/>
      <w:numFmt w:val="decimal"/>
      <w:lvlText w:val="%1."/>
      <w:lvlJc w:val="left"/>
      <w:pPr>
        <w:ind w:left="357" w:hanging="357"/>
      </w:pPr>
      <w:rPr>
        <w:rFonts w:hint="default"/>
      </w:rPr>
    </w:lvl>
    <w:lvl w:ilvl="1">
      <w:start w:val="1"/>
      <w:numFmt w:val="decimal"/>
      <w:lvlText w:val="%1.%2."/>
      <w:lvlJc w:val="left"/>
      <w:pPr>
        <w:ind w:left="794" w:hanging="434"/>
      </w:pPr>
      <w:rPr>
        <w:rFonts w:hint="default"/>
      </w:rPr>
    </w:lvl>
    <w:lvl w:ilvl="2">
      <w:start w:val="1"/>
      <w:numFmt w:val="decimal"/>
      <w:lvlText w:val="%1.%2.%3."/>
      <w:lvlJc w:val="left"/>
      <w:pPr>
        <w:ind w:left="1361" w:hanging="794"/>
      </w:pPr>
      <w:rPr>
        <w:rFonts w:hint="default"/>
        <w:b w:val="0"/>
        <w:bCs w:val="0"/>
      </w:rPr>
    </w:lvl>
    <w:lvl w:ilvl="3">
      <w:start w:val="1"/>
      <w:numFmt w:val="decimal"/>
      <w:lvlText w:val="%1.%2.%3.%4."/>
      <w:lvlJc w:val="left"/>
      <w:pPr>
        <w:ind w:left="1701" w:hanging="907"/>
      </w:pPr>
      <w:rPr>
        <w:rFonts w:hint="default"/>
        <w:sz w:val="22"/>
        <w:szCs w:val="22"/>
      </w:rPr>
    </w:lvl>
    <w:lvl w:ilvl="4">
      <w:start w:val="1"/>
      <w:numFmt w:val="decimal"/>
      <w:lvlText w:val="%1.%2.%3.%4.%5."/>
      <w:lvlJc w:val="left"/>
      <w:pPr>
        <w:ind w:left="2155"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62957854">
    <w:abstractNumId w:val="10"/>
  </w:num>
  <w:num w:numId="2" w16cid:durableId="656568305">
    <w:abstractNumId w:val="20"/>
  </w:num>
  <w:num w:numId="3" w16cid:durableId="2116747619">
    <w:abstractNumId w:val="11"/>
  </w:num>
  <w:num w:numId="4" w16cid:durableId="373771318">
    <w:abstractNumId w:val="23"/>
  </w:num>
  <w:num w:numId="5" w16cid:durableId="1270625230">
    <w:abstractNumId w:val="24"/>
  </w:num>
  <w:num w:numId="6" w16cid:durableId="1364405801">
    <w:abstractNumId w:val="14"/>
  </w:num>
  <w:num w:numId="7" w16cid:durableId="291012397">
    <w:abstractNumId w:val="13"/>
  </w:num>
  <w:num w:numId="8" w16cid:durableId="998773074">
    <w:abstractNumId w:val="22"/>
  </w:num>
  <w:num w:numId="9" w16cid:durableId="1110971439">
    <w:abstractNumId w:val="25"/>
  </w:num>
  <w:num w:numId="10" w16cid:durableId="89737060">
    <w:abstractNumId w:val="9"/>
  </w:num>
  <w:num w:numId="11" w16cid:durableId="1226530826">
    <w:abstractNumId w:val="15"/>
  </w:num>
  <w:num w:numId="12" w16cid:durableId="941913585">
    <w:abstractNumId w:val="26"/>
  </w:num>
  <w:num w:numId="13" w16cid:durableId="908417027">
    <w:abstractNumId w:val="18"/>
  </w:num>
  <w:num w:numId="14" w16cid:durableId="487600716">
    <w:abstractNumId w:val="17"/>
  </w:num>
  <w:num w:numId="15" w16cid:durableId="1565530914">
    <w:abstractNumId w:val="27"/>
  </w:num>
  <w:num w:numId="16" w16cid:durableId="1531916082">
    <w:abstractNumId w:val="16"/>
  </w:num>
  <w:num w:numId="17" w16cid:durableId="867718638">
    <w:abstractNumId w:val="19"/>
  </w:num>
  <w:num w:numId="18" w16cid:durableId="1989043890">
    <w:abstractNumId w:val="21"/>
  </w:num>
  <w:num w:numId="19" w16cid:durableId="1448889802">
    <w:abstractNumId w:val="12"/>
  </w:num>
  <w:num w:numId="20" w16cid:durableId="1316684686">
    <w:abstractNumId w:val="8"/>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uozas Tekorius">
    <w15:presenceInfo w15:providerId="AD" w15:userId="S::Juozas.Tekorius@litgrid.eu::9bb73ab1-eadf-40cc-88d9-0876dd0263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0" w:nlCheck="1" w:checkStyle="0"/>
  <w:activeWritingStyle w:appName="MSWord" w:lang="en-US"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396"/>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F0C"/>
    <w:rsid w:val="000000B2"/>
    <w:rsid w:val="000000EF"/>
    <w:rsid w:val="000001E2"/>
    <w:rsid w:val="000002B8"/>
    <w:rsid w:val="00000580"/>
    <w:rsid w:val="00000658"/>
    <w:rsid w:val="0000077D"/>
    <w:rsid w:val="00000F9E"/>
    <w:rsid w:val="000014D7"/>
    <w:rsid w:val="00001F67"/>
    <w:rsid w:val="00002C1D"/>
    <w:rsid w:val="0000308D"/>
    <w:rsid w:val="000033A7"/>
    <w:rsid w:val="000037AC"/>
    <w:rsid w:val="000037EB"/>
    <w:rsid w:val="00003BB0"/>
    <w:rsid w:val="00003DB3"/>
    <w:rsid w:val="00004192"/>
    <w:rsid w:val="00004EB1"/>
    <w:rsid w:val="00005867"/>
    <w:rsid w:val="0000591A"/>
    <w:rsid w:val="00005B3D"/>
    <w:rsid w:val="00005C8A"/>
    <w:rsid w:val="000060BD"/>
    <w:rsid w:val="00006BC7"/>
    <w:rsid w:val="00006E55"/>
    <w:rsid w:val="00006F74"/>
    <w:rsid w:val="0000752F"/>
    <w:rsid w:val="00007F94"/>
    <w:rsid w:val="000102EE"/>
    <w:rsid w:val="000106F3"/>
    <w:rsid w:val="0001071C"/>
    <w:rsid w:val="00010995"/>
    <w:rsid w:val="00011430"/>
    <w:rsid w:val="00011EDE"/>
    <w:rsid w:val="0001211F"/>
    <w:rsid w:val="00012BED"/>
    <w:rsid w:val="00013038"/>
    <w:rsid w:val="00013DF6"/>
    <w:rsid w:val="0001427F"/>
    <w:rsid w:val="00014D0E"/>
    <w:rsid w:val="00014D1A"/>
    <w:rsid w:val="00015253"/>
    <w:rsid w:val="000154C2"/>
    <w:rsid w:val="000160D0"/>
    <w:rsid w:val="00016A32"/>
    <w:rsid w:val="000201A3"/>
    <w:rsid w:val="0002035D"/>
    <w:rsid w:val="00020496"/>
    <w:rsid w:val="000209E7"/>
    <w:rsid w:val="00021120"/>
    <w:rsid w:val="00023427"/>
    <w:rsid w:val="00023E8C"/>
    <w:rsid w:val="0002461C"/>
    <w:rsid w:val="000246C4"/>
    <w:rsid w:val="00024CF8"/>
    <w:rsid w:val="00025D90"/>
    <w:rsid w:val="00026208"/>
    <w:rsid w:val="000262A2"/>
    <w:rsid w:val="0002698E"/>
    <w:rsid w:val="000269C9"/>
    <w:rsid w:val="00026EC2"/>
    <w:rsid w:val="000273D4"/>
    <w:rsid w:val="000276B1"/>
    <w:rsid w:val="000277DA"/>
    <w:rsid w:val="00027887"/>
    <w:rsid w:val="00027AFA"/>
    <w:rsid w:val="00027F79"/>
    <w:rsid w:val="000300B0"/>
    <w:rsid w:val="0003088C"/>
    <w:rsid w:val="00030BE3"/>
    <w:rsid w:val="00030D0C"/>
    <w:rsid w:val="0003107F"/>
    <w:rsid w:val="000315DB"/>
    <w:rsid w:val="00031811"/>
    <w:rsid w:val="00031D00"/>
    <w:rsid w:val="000324D3"/>
    <w:rsid w:val="00032D13"/>
    <w:rsid w:val="00033492"/>
    <w:rsid w:val="000334CD"/>
    <w:rsid w:val="00033A10"/>
    <w:rsid w:val="00033A40"/>
    <w:rsid w:val="00033CC1"/>
    <w:rsid w:val="000341BE"/>
    <w:rsid w:val="000342CA"/>
    <w:rsid w:val="00034333"/>
    <w:rsid w:val="0003478C"/>
    <w:rsid w:val="000350F5"/>
    <w:rsid w:val="00035500"/>
    <w:rsid w:val="00035D65"/>
    <w:rsid w:val="00036E0F"/>
    <w:rsid w:val="00037878"/>
    <w:rsid w:val="000378D1"/>
    <w:rsid w:val="00040021"/>
    <w:rsid w:val="00040AF2"/>
    <w:rsid w:val="000414D1"/>
    <w:rsid w:val="0004192D"/>
    <w:rsid w:val="00042886"/>
    <w:rsid w:val="0004297E"/>
    <w:rsid w:val="00042A50"/>
    <w:rsid w:val="00042DE3"/>
    <w:rsid w:val="00042EFA"/>
    <w:rsid w:val="00043579"/>
    <w:rsid w:val="00043838"/>
    <w:rsid w:val="000447D8"/>
    <w:rsid w:val="00044AF6"/>
    <w:rsid w:val="00044DB0"/>
    <w:rsid w:val="00044E9C"/>
    <w:rsid w:val="0004535E"/>
    <w:rsid w:val="00045384"/>
    <w:rsid w:val="00045E83"/>
    <w:rsid w:val="00046113"/>
    <w:rsid w:val="00046D24"/>
    <w:rsid w:val="00047313"/>
    <w:rsid w:val="00050114"/>
    <w:rsid w:val="0005095D"/>
    <w:rsid w:val="0005164C"/>
    <w:rsid w:val="000518D6"/>
    <w:rsid w:val="00051D2C"/>
    <w:rsid w:val="000523BC"/>
    <w:rsid w:val="00052A1C"/>
    <w:rsid w:val="000530A4"/>
    <w:rsid w:val="000532AB"/>
    <w:rsid w:val="000536DA"/>
    <w:rsid w:val="0005375F"/>
    <w:rsid w:val="00054E72"/>
    <w:rsid w:val="00055086"/>
    <w:rsid w:val="000555C9"/>
    <w:rsid w:val="000559C4"/>
    <w:rsid w:val="00055A9C"/>
    <w:rsid w:val="00056075"/>
    <w:rsid w:val="000566E0"/>
    <w:rsid w:val="00057B48"/>
    <w:rsid w:val="00057BEA"/>
    <w:rsid w:val="0006044D"/>
    <w:rsid w:val="000604B6"/>
    <w:rsid w:val="00060716"/>
    <w:rsid w:val="00060E69"/>
    <w:rsid w:val="000612D8"/>
    <w:rsid w:val="0006246B"/>
    <w:rsid w:val="00062602"/>
    <w:rsid w:val="0006298E"/>
    <w:rsid w:val="00062FCE"/>
    <w:rsid w:val="00063440"/>
    <w:rsid w:val="00063582"/>
    <w:rsid w:val="000638A5"/>
    <w:rsid w:val="00063B04"/>
    <w:rsid w:val="000644E5"/>
    <w:rsid w:val="000647ED"/>
    <w:rsid w:val="00064CC5"/>
    <w:rsid w:val="00064E1B"/>
    <w:rsid w:val="00065165"/>
    <w:rsid w:val="00066108"/>
    <w:rsid w:val="000665C2"/>
    <w:rsid w:val="0006679E"/>
    <w:rsid w:val="00066C65"/>
    <w:rsid w:val="00067376"/>
    <w:rsid w:val="000676D3"/>
    <w:rsid w:val="000676D6"/>
    <w:rsid w:val="00067C6C"/>
    <w:rsid w:val="00067E5C"/>
    <w:rsid w:val="0007029A"/>
    <w:rsid w:val="00070438"/>
    <w:rsid w:val="00072241"/>
    <w:rsid w:val="00072653"/>
    <w:rsid w:val="00072B2D"/>
    <w:rsid w:val="00072D9C"/>
    <w:rsid w:val="00072EFD"/>
    <w:rsid w:val="000734B6"/>
    <w:rsid w:val="0007366D"/>
    <w:rsid w:val="0007370F"/>
    <w:rsid w:val="00074036"/>
    <w:rsid w:val="00074BCD"/>
    <w:rsid w:val="000751F3"/>
    <w:rsid w:val="00075386"/>
    <w:rsid w:val="00075596"/>
    <w:rsid w:val="000756BD"/>
    <w:rsid w:val="00075EC5"/>
    <w:rsid w:val="00076148"/>
    <w:rsid w:val="00076150"/>
    <w:rsid w:val="000764D5"/>
    <w:rsid w:val="00076877"/>
    <w:rsid w:val="000769CF"/>
    <w:rsid w:val="00076F7B"/>
    <w:rsid w:val="0007735E"/>
    <w:rsid w:val="00077444"/>
    <w:rsid w:val="00077DD6"/>
    <w:rsid w:val="0008054B"/>
    <w:rsid w:val="0008068A"/>
    <w:rsid w:val="00080863"/>
    <w:rsid w:val="000813BC"/>
    <w:rsid w:val="00081441"/>
    <w:rsid w:val="00081574"/>
    <w:rsid w:val="000819E8"/>
    <w:rsid w:val="00081B26"/>
    <w:rsid w:val="00081CAC"/>
    <w:rsid w:val="00081EFE"/>
    <w:rsid w:val="00081F3B"/>
    <w:rsid w:val="00082CC9"/>
    <w:rsid w:val="0008321D"/>
    <w:rsid w:val="000840F9"/>
    <w:rsid w:val="000842CD"/>
    <w:rsid w:val="00084484"/>
    <w:rsid w:val="000844F3"/>
    <w:rsid w:val="0008565A"/>
    <w:rsid w:val="0008594B"/>
    <w:rsid w:val="00085D2F"/>
    <w:rsid w:val="00086180"/>
    <w:rsid w:val="000866E8"/>
    <w:rsid w:val="00086712"/>
    <w:rsid w:val="00086C35"/>
    <w:rsid w:val="00086E35"/>
    <w:rsid w:val="000876FD"/>
    <w:rsid w:val="0009031E"/>
    <w:rsid w:val="000903C8"/>
    <w:rsid w:val="00090635"/>
    <w:rsid w:val="00090CD5"/>
    <w:rsid w:val="00090D0A"/>
    <w:rsid w:val="000918AF"/>
    <w:rsid w:val="000919B8"/>
    <w:rsid w:val="000920A3"/>
    <w:rsid w:val="0009231A"/>
    <w:rsid w:val="000923F3"/>
    <w:rsid w:val="0009283D"/>
    <w:rsid w:val="00092907"/>
    <w:rsid w:val="00092CD5"/>
    <w:rsid w:val="000935D2"/>
    <w:rsid w:val="00093CB2"/>
    <w:rsid w:val="000942D5"/>
    <w:rsid w:val="000955D5"/>
    <w:rsid w:val="0009585E"/>
    <w:rsid w:val="00095D09"/>
    <w:rsid w:val="00095F54"/>
    <w:rsid w:val="000965B8"/>
    <w:rsid w:val="000970A4"/>
    <w:rsid w:val="00097260"/>
    <w:rsid w:val="0009729D"/>
    <w:rsid w:val="00097960"/>
    <w:rsid w:val="000A048C"/>
    <w:rsid w:val="000A06FA"/>
    <w:rsid w:val="000A0960"/>
    <w:rsid w:val="000A0AEA"/>
    <w:rsid w:val="000A17E6"/>
    <w:rsid w:val="000A1988"/>
    <w:rsid w:val="000A20A7"/>
    <w:rsid w:val="000A2304"/>
    <w:rsid w:val="000A31FC"/>
    <w:rsid w:val="000A33B2"/>
    <w:rsid w:val="000A34E3"/>
    <w:rsid w:val="000A36C5"/>
    <w:rsid w:val="000A37F9"/>
    <w:rsid w:val="000A383D"/>
    <w:rsid w:val="000A3D61"/>
    <w:rsid w:val="000A407D"/>
    <w:rsid w:val="000A4157"/>
    <w:rsid w:val="000A4556"/>
    <w:rsid w:val="000A4D00"/>
    <w:rsid w:val="000A4D14"/>
    <w:rsid w:val="000A4EDB"/>
    <w:rsid w:val="000A50CA"/>
    <w:rsid w:val="000A5924"/>
    <w:rsid w:val="000A61F0"/>
    <w:rsid w:val="000A64DD"/>
    <w:rsid w:val="000A6A41"/>
    <w:rsid w:val="000A7201"/>
    <w:rsid w:val="000A74D3"/>
    <w:rsid w:val="000A77B2"/>
    <w:rsid w:val="000A7A91"/>
    <w:rsid w:val="000B025A"/>
    <w:rsid w:val="000B029C"/>
    <w:rsid w:val="000B0570"/>
    <w:rsid w:val="000B0822"/>
    <w:rsid w:val="000B0AAA"/>
    <w:rsid w:val="000B1E34"/>
    <w:rsid w:val="000B2D44"/>
    <w:rsid w:val="000B313E"/>
    <w:rsid w:val="000B31D3"/>
    <w:rsid w:val="000B37BA"/>
    <w:rsid w:val="000B38AE"/>
    <w:rsid w:val="000B3AAC"/>
    <w:rsid w:val="000B449D"/>
    <w:rsid w:val="000B4C0C"/>
    <w:rsid w:val="000B6255"/>
    <w:rsid w:val="000B66E1"/>
    <w:rsid w:val="000B7513"/>
    <w:rsid w:val="000B751A"/>
    <w:rsid w:val="000B766F"/>
    <w:rsid w:val="000B76E5"/>
    <w:rsid w:val="000C0495"/>
    <w:rsid w:val="000C09A2"/>
    <w:rsid w:val="000C0BB1"/>
    <w:rsid w:val="000C0FB9"/>
    <w:rsid w:val="000C1315"/>
    <w:rsid w:val="000C1602"/>
    <w:rsid w:val="000C1C05"/>
    <w:rsid w:val="000C2C44"/>
    <w:rsid w:val="000C4054"/>
    <w:rsid w:val="000C45A2"/>
    <w:rsid w:val="000C58C8"/>
    <w:rsid w:val="000C593E"/>
    <w:rsid w:val="000C5DA7"/>
    <w:rsid w:val="000C61DE"/>
    <w:rsid w:val="000C6289"/>
    <w:rsid w:val="000C69CF"/>
    <w:rsid w:val="000C76DE"/>
    <w:rsid w:val="000C7920"/>
    <w:rsid w:val="000C7BD8"/>
    <w:rsid w:val="000D016A"/>
    <w:rsid w:val="000D0CBF"/>
    <w:rsid w:val="000D0E15"/>
    <w:rsid w:val="000D1726"/>
    <w:rsid w:val="000D1ED8"/>
    <w:rsid w:val="000D1EE1"/>
    <w:rsid w:val="000D25E9"/>
    <w:rsid w:val="000D26E8"/>
    <w:rsid w:val="000D2B76"/>
    <w:rsid w:val="000D2D03"/>
    <w:rsid w:val="000D34CA"/>
    <w:rsid w:val="000D3664"/>
    <w:rsid w:val="000D37D1"/>
    <w:rsid w:val="000D3C98"/>
    <w:rsid w:val="000D4014"/>
    <w:rsid w:val="000D44D0"/>
    <w:rsid w:val="000D4C20"/>
    <w:rsid w:val="000D4CB5"/>
    <w:rsid w:val="000D4DC2"/>
    <w:rsid w:val="000D5FAE"/>
    <w:rsid w:val="000D6484"/>
    <w:rsid w:val="000D6861"/>
    <w:rsid w:val="000D687A"/>
    <w:rsid w:val="000D691C"/>
    <w:rsid w:val="000D6D22"/>
    <w:rsid w:val="000D6EEB"/>
    <w:rsid w:val="000D73E6"/>
    <w:rsid w:val="000D77AC"/>
    <w:rsid w:val="000E07B2"/>
    <w:rsid w:val="000E0A15"/>
    <w:rsid w:val="000E115A"/>
    <w:rsid w:val="000E1A66"/>
    <w:rsid w:val="000E2E3D"/>
    <w:rsid w:val="000E4EF7"/>
    <w:rsid w:val="000E51F8"/>
    <w:rsid w:val="000E5533"/>
    <w:rsid w:val="000E5683"/>
    <w:rsid w:val="000E5813"/>
    <w:rsid w:val="000E597B"/>
    <w:rsid w:val="000E5B3E"/>
    <w:rsid w:val="000E5B66"/>
    <w:rsid w:val="000E603B"/>
    <w:rsid w:val="000E6654"/>
    <w:rsid w:val="000E678C"/>
    <w:rsid w:val="000E6AE1"/>
    <w:rsid w:val="000E7038"/>
    <w:rsid w:val="000E71C9"/>
    <w:rsid w:val="000E738F"/>
    <w:rsid w:val="000E7C01"/>
    <w:rsid w:val="000F09DB"/>
    <w:rsid w:val="000F0C2A"/>
    <w:rsid w:val="000F0C9B"/>
    <w:rsid w:val="000F112F"/>
    <w:rsid w:val="000F1242"/>
    <w:rsid w:val="000F22EE"/>
    <w:rsid w:val="000F287D"/>
    <w:rsid w:val="000F2959"/>
    <w:rsid w:val="000F322F"/>
    <w:rsid w:val="000F39BE"/>
    <w:rsid w:val="000F3B9B"/>
    <w:rsid w:val="000F3C4D"/>
    <w:rsid w:val="000F45B1"/>
    <w:rsid w:val="000F4D26"/>
    <w:rsid w:val="000F4D77"/>
    <w:rsid w:val="000F52BB"/>
    <w:rsid w:val="000F6058"/>
    <w:rsid w:val="000F7441"/>
    <w:rsid w:val="00100043"/>
    <w:rsid w:val="001018D1"/>
    <w:rsid w:val="00101DE5"/>
    <w:rsid w:val="0010219C"/>
    <w:rsid w:val="0010225B"/>
    <w:rsid w:val="0010303E"/>
    <w:rsid w:val="00103271"/>
    <w:rsid w:val="00103B52"/>
    <w:rsid w:val="00103FE3"/>
    <w:rsid w:val="001040DF"/>
    <w:rsid w:val="0010421F"/>
    <w:rsid w:val="001042FE"/>
    <w:rsid w:val="001045EC"/>
    <w:rsid w:val="001050FF"/>
    <w:rsid w:val="001058BC"/>
    <w:rsid w:val="00105B1B"/>
    <w:rsid w:val="00105CB0"/>
    <w:rsid w:val="00105CE0"/>
    <w:rsid w:val="00106A50"/>
    <w:rsid w:val="00107851"/>
    <w:rsid w:val="00107CAF"/>
    <w:rsid w:val="00110CE0"/>
    <w:rsid w:val="00112185"/>
    <w:rsid w:val="001122FB"/>
    <w:rsid w:val="00112A42"/>
    <w:rsid w:val="00112AC8"/>
    <w:rsid w:val="001138B4"/>
    <w:rsid w:val="00113952"/>
    <w:rsid w:val="001139A7"/>
    <w:rsid w:val="00113F77"/>
    <w:rsid w:val="00114A04"/>
    <w:rsid w:val="00115854"/>
    <w:rsid w:val="00115B5C"/>
    <w:rsid w:val="00115CC1"/>
    <w:rsid w:val="00115F84"/>
    <w:rsid w:val="00116782"/>
    <w:rsid w:val="001167E9"/>
    <w:rsid w:val="0011753B"/>
    <w:rsid w:val="0012046F"/>
    <w:rsid w:val="0012067A"/>
    <w:rsid w:val="00120695"/>
    <w:rsid w:val="001206C6"/>
    <w:rsid w:val="0012091A"/>
    <w:rsid w:val="00121427"/>
    <w:rsid w:val="001214B6"/>
    <w:rsid w:val="00121992"/>
    <w:rsid w:val="001222D9"/>
    <w:rsid w:val="001230C6"/>
    <w:rsid w:val="001236F4"/>
    <w:rsid w:val="001237C7"/>
    <w:rsid w:val="00123856"/>
    <w:rsid w:val="00123B0A"/>
    <w:rsid w:val="00123D94"/>
    <w:rsid w:val="00124335"/>
    <w:rsid w:val="00124CEF"/>
    <w:rsid w:val="00124EE2"/>
    <w:rsid w:val="00125559"/>
    <w:rsid w:val="0012598F"/>
    <w:rsid w:val="0012608C"/>
    <w:rsid w:val="001267DE"/>
    <w:rsid w:val="00126B76"/>
    <w:rsid w:val="00127370"/>
    <w:rsid w:val="001301E4"/>
    <w:rsid w:val="00130BCB"/>
    <w:rsid w:val="00131493"/>
    <w:rsid w:val="00131759"/>
    <w:rsid w:val="0013196F"/>
    <w:rsid w:val="00131FDB"/>
    <w:rsid w:val="001321EC"/>
    <w:rsid w:val="00132625"/>
    <w:rsid w:val="0013272B"/>
    <w:rsid w:val="00132A33"/>
    <w:rsid w:val="001332D3"/>
    <w:rsid w:val="00133A93"/>
    <w:rsid w:val="001345E0"/>
    <w:rsid w:val="00134840"/>
    <w:rsid w:val="001349C3"/>
    <w:rsid w:val="00134AAE"/>
    <w:rsid w:val="00134C59"/>
    <w:rsid w:val="00134F0F"/>
    <w:rsid w:val="00137162"/>
    <w:rsid w:val="00137399"/>
    <w:rsid w:val="001376A7"/>
    <w:rsid w:val="001412F1"/>
    <w:rsid w:val="00142153"/>
    <w:rsid w:val="0014246A"/>
    <w:rsid w:val="001427A0"/>
    <w:rsid w:val="001428DD"/>
    <w:rsid w:val="001433AF"/>
    <w:rsid w:val="001441C7"/>
    <w:rsid w:val="001451DE"/>
    <w:rsid w:val="001454F1"/>
    <w:rsid w:val="00145BD8"/>
    <w:rsid w:val="001463F0"/>
    <w:rsid w:val="001468D1"/>
    <w:rsid w:val="00146BB8"/>
    <w:rsid w:val="00146DF1"/>
    <w:rsid w:val="00147347"/>
    <w:rsid w:val="001478D1"/>
    <w:rsid w:val="0015037F"/>
    <w:rsid w:val="001503E4"/>
    <w:rsid w:val="00150922"/>
    <w:rsid w:val="00151BA8"/>
    <w:rsid w:val="00152755"/>
    <w:rsid w:val="00152809"/>
    <w:rsid w:val="00152E9F"/>
    <w:rsid w:val="001536AE"/>
    <w:rsid w:val="001539C4"/>
    <w:rsid w:val="00153BD2"/>
    <w:rsid w:val="00154A3E"/>
    <w:rsid w:val="00154BB7"/>
    <w:rsid w:val="00155A27"/>
    <w:rsid w:val="0015675B"/>
    <w:rsid w:val="00157C51"/>
    <w:rsid w:val="00157F53"/>
    <w:rsid w:val="00160B03"/>
    <w:rsid w:val="00160FE5"/>
    <w:rsid w:val="001612ED"/>
    <w:rsid w:val="0016142D"/>
    <w:rsid w:val="00161A23"/>
    <w:rsid w:val="00162269"/>
    <w:rsid w:val="0016271F"/>
    <w:rsid w:val="00162C60"/>
    <w:rsid w:val="001630A0"/>
    <w:rsid w:val="0016360C"/>
    <w:rsid w:val="001636FD"/>
    <w:rsid w:val="00163970"/>
    <w:rsid w:val="00163A30"/>
    <w:rsid w:val="00163B1F"/>
    <w:rsid w:val="00163B3E"/>
    <w:rsid w:val="00163C0F"/>
    <w:rsid w:val="00163FC2"/>
    <w:rsid w:val="00164DD7"/>
    <w:rsid w:val="001654DB"/>
    <w:rsid w:val="001655DA"/>
    <w:rsid w:val="001656C9"/>
    <w:rsid w:val="001659A6"/>
    <w:rsid w:val="001661BC"/>
    <w:rsid w:val="001664CA"/>
    <w:rsid w:val="001665B6"/>
    <w:rsid w:val="00166B70"/>
    <w:rsid w:val="0016706F"/>
    <w:rsid w:val="00167DFC"/>
    <w:rsid w:val="0017015F"/>
    <w:rsid w:val="001702AF"/>
    <w:rsid w:val="00170D30"/>
    <w:rsid w:val="00170DC2"/>
    <w:rsid w:val="0017154B"/>
    <w:rsid w:val="001716CA"/>
    <w:rsid w:val="00171CFB"/>
    <w:rsid w:val="00171FC8"/>
    <w:rsid w:val="00173E1D"/>
    <w:rsid w:val="00174FEF"/>
    <w:rsid w:val="00175631"/>
    <w:rsid w:val="001756A2"/>
    <w:rsid w:val="00175D47"/>
    <w:rsid w:val="0017617A"/>
    <w:rsid w:val="00176658"/>
    <w:rsid w:val="00176DC6"/>
    <w:rsid w:val="00176F14"/>
    <w:rsid w:val="001770BC"/>
    <w:rsid w:val="001770DD"/>
    <w:rsid w:val="00177712"/>
    <w:rsid w:val="00177D96"/>
    <w:rsid w:val="00180568"/>
    <w:rsid w:val="00180764"/>
    <w:rsid w:val="00180D30"/>
    <w:rsid w:val="00182202"/>
    <w:rsid w:val="00182639"/>
    <w:rsid w:val="001829F7"/>
    <w:rsid w:val="00182BEB"/>
    <w:rsid w:val="00182F96"/>
    <w:rsid w:val="00182FB6"/>
    <w:rsid w:val="0018347C"/>
    <w:rsid w:val="0018389E"/>
    <w:rsid w:val="001839A2"/>
    <w:rsid w:val="001843DB"/>
    <w:rsid w:val="00184C2B"/>
    <w:rsid w:val="00185133"/>
    <w:rsid w:val="00185750"/>
    <w:rsid w:val="00185B8E"/>
    <w:rsid w:val="00187148"/>
    <w:rsid w:val="001872E7"/>
    <w:rsid w:val="00187344"/>
    <w:rsid w:val="0018763F"/>
    <w:rsid w:val="00187EE0"/>
    <w:rsid w:val="00190B2E"/>
    <w:rsid w:val="00192417"/>
    <w:rsid w:val="00192B6C"/>
    <w:rsid w:val="00193641"/>
    <w:rsid w:val="0019485C"/>
    <w:rsid w:val="001954A9"/>
    <w:rsid w:val="001957F3"/>
    <w:rsid w:val="001965CD"/>
    <w:rsid w:val="00196EDE"/>
    <w:rsid w:val="0019760C"/>
    <w:rsid w:val="00197C1B"/>
    <w:rsid w:val="00197DEB"/>
    <w:rsid w:val="00197F9F"/>
    <w:rsid w:val="001A022A"/>
    <w:rsid w:val="001A0DFB"/>
    <w:rsid w:val="001A13B1"/>
    <w:rsid w:val="001A16CA"/>
    <w:rsid w:val="001A1B6E"/>
    <w:rsid w:val="001A1C43"/>
    <w:rsid w:val="001A223D"/>
    <w:rsid w:val="001A2D13"/>
    <w:rsid w:val="001A3C12"/>
    <w:rsid w:val="001A3C1C"/>
    <w:rsid w:val="001A470F"/>
    <w:rsid w:val="001A471E"/>
    <w:rsid w:val="001A4A2A"/>
    <w:rsid w:val="001A4D3E"/>
    <w:rsid w:val="001A4D6A"/>
    <w:rsid w:val="001A4E6C"/>
    <w:rsid w:val="001A5115"/>
    <w:rsid w:val="001A5174"/>
    <w:rsid w:val="001A5192"/>
    <w:rsid w:val="001A67AE"/>
    <w:rsid w:val="001A7393"/>
    <w:rsid w:val="001A74EB"/>
    <w:rsid w:val="001A7B8B"/>
    <w:rsid w:val="001B02DB"/>
    <w:rsid w:val="001B064E"/>
    <w:rsid w:val="001B1C3A"/>
    <w:rsid w:val="001B25E8"/>
    <w:rsid w:val="001B272F"/>
    <w:rsid w:val="001B2788"/>
    <w:rsid w:val="001B296C"/>
    <w:rsid w:val="001B3090"/>
    <w:rsid w:val="001B35CE"/>
    <w:rsid w:val="001B3BE8"/>
    <w:rsid w:val="001B3C08"/>
    <w:rsid w:val="001B4B62"/>
    <w:rsid w:val="001B4EF3"/>
    <w:rsid w:val="001B502E"/>
    <w:rsid w:val="001B577D"/>
    <w:rsid w:val="001B616A"/>
    <w:rsid w:val="001B61E1"/>
    <w:rsid w:val="001B6C9C"/>
    <w:rsid w:val="001B6D72"/>
    <w:rsid w:val="001B6ED3"/>
    <w:rsid w:val="001B6FE6"/>
    <w:rsid w:val="001B792A"/>
    <w:rsid w:val="001B7FF3"/>
    <w:rsid w:val="001C16DE"/>
    <w:rsid w:val="001C2022"/>
    <w:rsid w:val="001C2122"/>
    <w:rsid w:val="001C2592"/>
    <w:rsid w:val="001C269F"/>
    <w:rsid w:val="001C2944"/>
    <w:rsid w:val="001C2BD7"/>
    <w:rsid w:val="001C3029"/>
    <w:rsid w:val="001C3130"/>
    <w:rsid w:val="001C3313"/>
    <w:rsid w:val="001C3E9E"/>
    <w:rsid w:val="001C513C"/>
    <w:rsid w:val="001C5B29"/>
    <w:rsid w:val="001C5BE2"/>
    <w:rsid w:val="001C6A55"/>
    <w:rsid w:val="001C736D"/>
    <w:rsid w:val="001C777D"/>
    <w:rsid w:val="001C7A7F"/>
    <w:rsid w:val="001D037D"/>
    <w:rsid w:val="001D0BB9"/>
    <w:rsid w:val="001D1791"/>
    <w:rsid w:val="001D1C44"/>
    <w:rsid w:val="001D2177"/>
    <w:rsid w:val="001D2605"/>
    <w:rsid w:val="001D293E"/>
    <w:rsid w:val="001D296A"/>
    <w:rsid w:val="001D30AC"/>
    <w:rsid w:val="001D38CC"/>
    <w:rsid w:val="001D3FFB"/>
    <w:rsid w:val="001D45CD"/>
    <w:rsid w:val="001D45F5"/>
    <w:rsid w:val="001D4695"/>
    <w:rsid w:val="001D46F2"/>
    <w:rsid w:val="001D4CE8"/>
    <w:rsid w:val="001D4EB7"/>
    <w:rsid w:val="001D58B3"/>
    <w:rsid w:val="001D5B4A"/>
    <w:rsid w:val="001D5DD9"/>
    <w:rsid w:val="001D5E6C"/>
    <w:rsid w:val="001D603F"/>
    <w:rsid w:val="001D6472"/>
    <w:rsid w:val="001D7D21"/>
    <w:rsid w:val="001D7DB0"/>
    <w:rsid w:val="001E0C83"/>
    <w:rsid w:val="001E0CC8"/>
    <w:rsid w:val="001E1051"/>
    <w:rsid w:val="001E1170"/>
    <w:rsid w:val="001E1CF2"/>
    <w:rsid w:val="001E1D8D"/>
    <w:rsid w:val="001E2059"/>
    <w:rsid w:val="001E2C9A"/>
    <w:rsid w:val="001E2D69"/>
    <w:rsid w:val="001E34D3"/>
    <w:rsid w:val="001E3860"/>
    <w:rsid w:val="001E4808"/>
    <w:rsid w:val="001E4E96"/>
    <w:rsid w:val="001E527A"/>
    <w:rsid w:val="001E5953"/>
    <w:rsid w:val="001E66B8"/>
    <w:rsid w:val="001E6E9A"/>
    <w:rsid w:val="001E7209"/>
    <w:rsid w:val="001E760F"/>
    <w:rsid w:val="001E77B1"/>
    <w:rsid w:val="001E7821"/>
    <w:rsid w:val="001E7A6C"/>
    <w:rsid w:val="001E7D4F"/>
    <w:rsid w:val="001F03F0"/>
    <w:rsid w:val="001F06C7"/>
    <w:rsid w:val="001F0B16"/>
    <w:rsid w:val="001F1D3F"/>
    <w:rsid w:val="001F2787"/>
    <w:rsid w:val="001F27F8"/>
    <w:rsid w:val="001F2A22"/>
    <w:rsid w:val="001F36FA"/>
    <w:rsid w:val="001F3995"/>
    <w:rsid w:val="001F4349"/>
    <w:rsid w:val="001F4CAC"/>
    <w:rsid w:val="001F56DD"/>
    <w:rsid w:val="001F6306"/>
    <w:rsid w:val="001F6A20"/>
    <w:rsid w:val="001F6DBA"/>
    <w:rsid w:val="001F6F99"/>
    <w:rsid w:val="001F72F6"/>
    <w:rsid w:val="001F775F"/>
    <w:rsid w:val="001F780A"/>
    <w:rsid w:val="001F78F0"/>
    <w:rsid w:val="001F7D66"/>
    <w:rsid w:val="002008C0"/>
    <w:rsid w:val="00200B5F"/>
    <w:rsid w:val="00200FF1"/>
    <w:rsid w:val="0020158D"/>
    <w:rsid w:val="0020159D"/>
    <w:rsid w:val="00201E34"/>
    <w:rsid w:val="00202782"/>
    <w:rsid w:val="00202788"/>
    <w:rsid w:val="00202F31"/>
    <w:rsid w:val="002031BC"/>
    <w:rsid w:val="00203745"/>
    <w:rsid w:val="002041B0"/>
    <w:rsid w:val="00204FAB"/>
    <w:rsid w:val="00205218"/>
    <w:rsid w:val="002057D4"/>
    <w:rsid w:val="002069DA"/>
    <w:rsid w:val="00206D7A"/>
    <w:rsid w:val="002072C1"/>
    <w:rsid w:val="00207574"/>
    <w:rsid w:val="0020776F"/>
    <w:rsid w:val="00210390"/>
    <w:rsid w:val="0021182A"/>
    <w:rsid w:val="00211CEA"/>
    <w:rsid w:val="00211DDF"/>
    <w:rsid w:val="00212225"/>
    <w:rsid w:val="002126A8"/>
    <w:rsid w:val="00212CEF"/>
    <w:rsid w:val="00213002"/>
    <w:rsid w:val="002133FB"/>
    <w:rsid w:val="00213BCD"/>
    <w:rsid w:val="002143F5"/>
    <w:rsid w:val="002161CC"/>
    <w:rsid w:val="0021645B"/>
    <w:rsid w:val="00216679"/>
    <w:rsid w:val="002168CE"/>
    <w:rsid w:val="0021727D"/>
    <w:rsid w:val="0021761A"/>
    <w:rsid w:val="00217CB8"/>
    <w:rsid w:val="00220180"/>
    <w:rsid w:val="00220678"/>
    <w:rsid w:val="00220BD0"/>
    <w:rsid w:val="00221BA4"/>
    <w:rsid w:val="00221F7E"/>
    <w:rsid w:val="00222BB2"/>
    <w:rsid w:val="00222EE7"/>
    <w:rsid w:val="00223EAE"/>
    <w:rsid w:val="00223F0C"/>
    <w:rsid w:val="00224288"/>
    <w:rsid w:val="0022506A"/>
    <w:rsid w:val="002251FE"/>
    <w:rsid w:val="002258A9"/>
    <w:rsid w:val="00225ED9"/>
    <w:rsid w:val="00226766"/>
    <w:rsid w:val="002267F8"/>
    <w:rsid w:val="00226A4F"/>
    <w:rsid w:val="00226B51"/>
    <w:rsid w:val="00226D26"/>
    <w:rsid w:val="00227136"/>
    <w:rsid w:val="002273BD"/>
    <w:rsid w:val="00227F06"/>
    <w:rsid w:val="0023075D"/>
    <w:rsid w:val="002309D1"/>
    <w:rsid w:val="00231110"/>
    <w:rsid w:val="00231D45"/>
    <w:rsid w:val="00231F24"/>
    <w:rsid w:val="002322A2"/>
    <w:rsid w:val="00232523"/>
    <w:rsid w:val="00232527"/>
    <w:rsid w:val="00232539"/>
    <w:rsid w:val="002325D2"/>
    <w:rsid w:val="00232704"/>
    <w:rsid w:val="002331E2"/>
    <w:rsid w:val="00233202"/>
    <w:rsid w:val="00233425"/>
    <w:rsid w:val="0023385A"/>
    <w:rsid w:val="00234459"/>
    <w:rsid w:val="00234DB5"/>
    <w:rsid w:val="002350B0"/>
    <w:rsid w:val="00235437"/>
    <w:rsid w:val="00235873"/>
    <w:rsid w:val="00235AF6"/>
    <w:rsid w:val="00235ED9"/>
    <w:rsid w:val="00236069"/>
    <w:rsid w:val="002365CB"/>
    <w:rsid w:val="00237671"/>
    <w:rsid w:val="002376F8"/>
    <w:rsid w:val="00237AB6"/>
    <w:rsid w:val="002403BD"/>
    <w:rsid w:val="0024042A"/>
    <w:rsid w:val="002419EB"/>
    <w:rsid w:val="0024202E"/>
    <w:rsid w:val="0024204B"/>
    <w:rsid w:val="002421F6"/>
    <w:rsid w:val="002422BB"/>
    <w:rsid w:val="00242651"/>
    <w:rsid w:val="00243094"/>
    <w:rsid w:val="00243365"/>
    <w:rsid w:val="0024352A"/>
    <w:rsid w:val="00243A3B"/>
    <w:rsid w:val="002440AB"/>
    <w:rsid w:val="002444CF"/>
    <w:rsid w:val="002447F4"/>
    <w:rsid w:val="00244C1B"/>
    <w:rsid w:val="00244CE2"/>
    <w:rsid w:val="00245965"/>
    <w:rsid w:val="00245D9A"/>
    <w:rsid w:val="00245DC0"/>
    <w:rsid w:val="00245F79"/>
    <w:rsid w:val="00246242"/>
    <w:rsid w:val="002467E0"/>
    <w:rsid w:val="0024712A"/>
    <w:rsid w:val="00247582"/>
    <w:rsid w:val="00247CB8"/>
    <w:rsid w:val="00250888"/>
    <w:rsid w:val="00250D95"/>
    <w:rsid w:val="00250E38"/>
    <w:rsid w:val="002516AA"/>
    <w:rsid w:val="002519DB"/>
    <w:rsid w:val="00251AD3"/>
    <w:rsid w:val="00253097"/>
    <w:rsid w:val="002532B9"/>
    <w:rsid w:val="002533A4"/>
    <w:rsid w:val="002538AA"/>
    <w:rsid w:val="00253B77"/>
    <w:rsid w:val="00253C47"/>
    <w:rsid w:val="002542E6"/>
    <w:rsid w:val="0025442C"/>
    <w:rsid w:val="00254991"/>
    <w:rsid w:val="00255250"/>
    <w:rsid w:val="0025565C"/>
    <w:rsid w:val="00256328"/>
    <w:rsid w:val="00256677"/>
    <w:rsid w:val="00256BB5"/>
    <w:rsid w:val="002573AC"/>
    <w:rsid w:val="00257DAA"/>
    <w:rsid w:val="00257DFC"/>
    <w:rsid w:val="00257FF7"/>
    <w:rsid w:val="002605E5"/>
    <w:rsid w:val="00260A5D"/>
    <w:rsid w:val="00261091"/>
    <w:rsid w:val="002613F7"/>
    <w:rsid w:val="0026181C"/>
    <w:rsid w:val="00262CC5"/>
    <w:rsid w:val="00262E5B"/>
    <w:rsid w:val="0026371D"/>
    <w:rsid w:val="00263C40"/>
    <w:rsid w:val="002640E7"/>
    <w:rsid w:val="00264122"/>
    <w:rsid w:val="0026449E"/>
    <w:rsid w:val="00264525"/>
    <w:rsid w:val="002645A9"/>
    <w:rsid w:val="002650C3"/>
    <w:rsid w:val="00265C90"/>
    <w:rsid w:val="00265F20"/>
    <w:rsid w:val="002665B4"/>
    <w:rsid w:val="002665F7"/>
    <w:rsid w:val="00266647"/>
    <w:rsid w:val="00266967"/>
    <w:rsid w:val="00266F88"/>
    <w:rsid w:val="00266FA0"/>
    <w:rsid w:val="00267793"/>
    <w:rsid w:val="0026794A"/>
    <w:rsid w:val="00267B91"/>
    <w:rsid w:val="00270654"/>
    <w:rsid w:val="00270A48"/>
    <w:rsid w:val="00270CEB"/>
    <w:rsid w:val="00271180"/>
    <w:rsid w:val="0027162D"/>
    <w:rsid w:val="00271741"/>
    <w:rsid w:val="00271DC3"/>
    <w:rsid w:val="002720EB"/>
    <w:rsid w:val="0027213E"/>
    <w:rsid w:val="00272541"/>
    <w:rsid w:val="00272DAF"/>
    <w:rsid w:val="00272FD4"/>
    <w:rsid w:val="00273132"/>
    <w:rsid w:val="00273161"/>
    <w:rsid w:val="002737CD"/>
    <w:rsid w:val="002738C6"/>
    <w:rsid w:val="00273A72"/>
    <w:rsid w:val="00273A9D"/>
    <w:rsid w:val="0027427D"/>
    <w:rsid w:val="00274B0D"/>
    <w:rsid w:val="00275072"/>
    <w:rsid w:val="002757C0"/>
    <w:rsid w:val="0027627A"/>
    <w:rsid w:val="0027709E"/>
    <w:rsid w:val="0027714B"/>
    <w:rsid w:val="0027783B"/>
    <w:rsid w:val="002778D9"/>
    <w:rsid w:val="00277C01"/>
    <w:rsid w:val="002803F5"/>
    <w:rsid w:val="002807E2"/>
    <w:rsid w:val="00280812"/>
    <w:rsid w:val="002808AD"/>
    <w:rsid w:val="002811C0"/>
    <w:rsid w:val="002812B0"/>
    <w:rsid w:val="00281428"/>
    <w:rsid w:val="00281C54"/>
    <w:rsid w:val="00282009"/>
    <w:rsid w:val="0028216E"/>
    <w:rsid w:val="00282A45"/>
    <w:rsid w:val="00282E3B"/>
    <w:rsid w:val="00282F7B"/>
    <w:rsid w:val="0028325A"/>
    <w:rsid w:val="002832FA"/>
    <w:rsid w:val="002843D7"/>
    <w:rsid w:val="0028524C"/>
    <w:rsid w:val="00285555"/>
    <w:rsid w:val="00285A00"/>
    <w:rsid w:val="00286DAA"/>
    <w:rsid w:val="00286F64"/>
    <w:rsid w:val="00287585"/>
    <w:rsid w:val="002876D8"/>
    <w:rsid w:val="0028791E"/>
    <w:rsid w:val="00287995"/>
    <w:rsid w:val="00287A1B"/>
    <w:rsid w:val="00287EE6"/>
    <w:rsid w:val="00290350"/>
    <w:rsid w:val="00290BE3"/>
    <w:rsid w:val="00291038"/>
    <w:rsid w:val="00291353"/>
    <w:rsid w:val="002918C5"/>
    <w:rsid w:val="00291900"/>
    <w:rsid w:val="00291CF9"/>
    <w:rsid w:val="00292487"/>
    <w:rsid w:val="00292DC6"/>
    <w:rsid w:val="00293F56"/>
    <w:rsid w:val="00294591"/>
    <w:rsid w:val="00294EEE"/>
    <w:rsid w:val="002950DB"/>
    <w:rsid w:val="00295C16"/>
    <w:rsid w:val="00296093"/>
    <w:rsid w:val="00296A37"/>
    <w:rsid w:val="002971C7"/>
    <w:rsid w:val="0029765F"/>
    <w:rsid w:val="00297DB2"/>
    <w:rsid w:val="00297EB6"/>
    <w:rsid w:val="002A00AD"/>
    <w:rsid w:val="002A10DD"/>
    <w:rsid w:val="002A1410"/>
    <w:rsid w:val="002A1570"/>
    <w:rsid w:val="002A1AA6"/>
    <w:rsid w:val="002A245F"/>
    <w:rsid w:val="002A3010"/>
    <w:rsid w:val="002A3489"/>
    <w:rsid w:val="002A381E"/>
    <w:rsid w:val="002A3AD2"/>
    <w:rsid w:val="002A4246"/>
    <w:rsid w:val="002A4292"/>
    <w:rsid w:val="002A42F6"/>
    <w:rsid w:val="002A56AA"/>
    <w:rsid w:val="002A61AD"/>
    <w:rsid w:val="002A6212"/>
    <w:rsid w:val="002A6351"/>
    <w:rsid w:val="002A669F"/>
    <w:rsid w:val="002A66D2"/>
    <w:rsid w:val="002A6A5D"/>
    <w:rsid w:val="002A6C8A"/>
    <w:rsid w:val="002A75F1"/>
    <w:rsid w:val="002A76DB"/>
    <w:rsid w:val="002A7B2F"/>
    <w:rsid w:val="002A7CA2"/>
    <w:rsid w:val="002B06DE"/>
    <w:rsid w:val="002B1836"/>
    <w:rsid w:val="002B1C83"/>
    <w:rsid w:val="002B1D4E"/>
    <w:rsid w:val="002B202D"/>
    <w:rsid w:val="002B233F"/>
    <w:rsid w:val="002B2704"/>
    <w:rsid w:val="002B293F"/>
    <w:rsid w:val="002B3B7D"/>
    <w:rsid w:val="002B428A"/>
    <w:rsid w:val="002B53EA"/>
    <w:rsid w:val="002B54F1"/>
    <w:rsid w:val="002B5851"/>
    <w:rsid w:val="002B590D"/>
    <w:rsid w:val="002B6CC9"/>
    <w:rsid w:val="002B6CE6"/>
    <w:rsid w:val="002B6D56"/>
    <w:rsid w:val="002B76EE"/>
    <w:rsid w:val="002C01D4"/>
    <w:rsid w:val="002C0384"/>
    <w:rsid w:val="002C0B58"/>
    <w:rsid w:val="002C0D74"/>
    <w:rsid w:val="002C17D0"/>
    <w:rsid w:val="002C2024"/>
    <w:rsid w:val="002C232E"/>
    <w:rsid w:val="002C284A"/>
    <w:rsid w:val="002C2CB9"/>
    <w:rsid w:val="002C3BE2"/>
    <w:rsid w:val="002C419A"/>
    <w:rsid w:val="002C4412"/>
    <w:rsid w:val="002C463B"/>
    <w:rsid w:val="002C4A8B"/>
    <w:rsid w:val="002C55A7"/>
    <w:rsid w:val="002C5C5F"/>
    <w:rsid w:val="002C5EB8"/>
    <w:rsid w:val="002C6192"/>
    <w:rsid w:val="002C6D7A"/>
    <w:rsid w:val="002C70DE"/>
    <w:rsid w:val="002C75B7"/>
    <w:rsid w:val="002C77DB"/>
    <w:rsid w:val="002C7CBA"/>
    <w:rsid w:val="002D011B"/>
    <w:rsid w:val="002D05FB"/>
    <w:rsid w:val="002D0A14"/>
    <w:rsid w:val="002D11F4"/>
    <w:rsid w:val="002D1346"/>
    <w:rsid w:val="002D1C09"/>
    <w:rsid w:val="002D1F94"/>
    <w:rsid w:val="002D21C5"/>
    <w:rsid w:val="002D22BC"/>
    <w:rsid w:val="002D2483"/>
    <w:rsid w:val="002D2CAD"/>
    <w:rsid w:val="002D325B"/>
    <w:rsid w:val="002D41E7"/>
    <w:rsid w:val="002D4794"/>
    <w:rsid w:val="002D4939"/>
    <w:rsid w:val="002D4AFB"/>
    <w:rsid w:val="002D4EA3"/>
    <w:rsid w:val="002D4F38"/>
    <w:rsid w:val="002D57F2"/>
    <w:rsid w:val="002D59DF"/>
    <w:rsid w:val="002D59EB"/>
    <w:rsid w:val="002D5F60"/>
    <w:rsid w:val="002D6544"/>
    <w:rsid w:val="002D66BC"/>
    <w:rsid w:val="002D6C11"/>
    <w:rsid w:val="002D6F50"/>
    <w:rsid w:val="002D7148"/>
    <w:rsid w:val="002D7397"/>
    <w:rsid w:val="002D78CC"/>
    <w:rsid w:val="002E0011"/>
    <w:rsid w:val="002E0300"/>
    <w:rsid w:val="002E0773"/>
    <w:rsid w:val="002E07DF"/>
    <w:rsid w:val="002E0820"/>
    <w:rsid w:val="002E0CDF"/>
    <w:rsid w:val="002E0EB0"/>
    <w:rsid w:val="002E1733"/>
    <w:rsid w:val="002E1E6E"/>
    <w:rsid w:val="002E2794"/>
    <w:rsid w:val="002E2E1B"/>
    <w:rsid w:val="002E2E4F"/>
    <w:rsid w:val="002E3389"/>
    <w:rsid w:val="002E4809"/>
    <w:rsid w:val="002E49E5"/>
    <w:rsid w:val="002E4B94"/>
    <w:rsid w:val="002E4F7C"/>
    <w:rsid w:val="002E57F3"/>
    <w:rsid w:val="002E5A94"/>
    <w:rsid w:val="002E5B4F"/>
    <w:rsid w:val="002E633B"/>
    <w:rsid w:val="002E67A7"/>
    <w:rsid w:val="002E6B64"/>
    <w:rsid w:val="002E6C2C"/>
    <w:rsid w:val="002E7CC0"/>
    <w:rsid w:val="002E7CD9"/>
    <w:rsid w:val="002E7E1C"/>
    <w:rsid w:val="002E7FBC"/>
    <w:rsid w:val="002F024D"/>
    <w:rsid w:val="002F10AF"/>
    <w:rsid w:val="002F1700"/>
    <w:rsid w:val="002F18C8"/>
    <w:rsid w:val="002F19ED"/>
    <w:rsid w:val="002F1C88"/>
    <w:rsid w:val="002F1E46"/>
    <w:rsid w:val="002F3222"/>
    <w:rsid w:val="002F34E8"/>
    <w:rsid w:val="002F38AA"/>
    <w:rsid w:val="002F3DDE"/>
    <w:rsid w:val="002F404F"/>
    <w:rsid w:val="002F419D"/>
    <w:rsid w:val="002F43A4"/>
    <w:rsid w:val="002F45EB"/>
    <w:rsid w:val="002F46A0"/>
    <w:rsid w:val="002F47C2"/>
    <w:rsid w:val="002F5176"/>
    <w:rsid w:val="002F5656"/>
    <w:rsid w:val="002F5785"/>
    <w:rsid w:val="002F57E2"/>
    <w:rsid w:val="002F584A"/>
    <w:rsid w:val="002F586D"/>
    <w:rsid w:val="002F5B97"/>
    <w:rsid w:val="002F611F"/>
    <w:rsid w:val="002F6AE3"/>
    <w:rsid w:val="002F7B46"/>
    <w:rsid w:val="002F7F79"/>
    <w:rsid w:val="00301EFB"/>
    <w:rsid w:val="003029AE"/>
    <w:rsid w:val="00302F1F"/>
    <w:rsid w:val="00302F84"/>
    <w:rsid w:val="00303ADA"/>
    <w:rsid w:val="00303BDA"/>
    <w:rsid w:val="00303DD5"/>
    <w:rsid w:val="00303EEB"/>
    <w:rsid w:val="0030428F"/>
    <w:rsid w:val="003047E7"/>
    <w:rsid w:val="003049C1"/>
    <w:rsid w:val="003056F0"/>
    <w:rsid w:val="0030593E"/>
    <w:rsid w:val="00305F7E"/>
    <w:rsid w:val="003067BC"/>
    <w:rsid w:val="003069E2"/>
    <w:rsid w:val="00306EDE"/>
    <w:rsid w:val="00307433"/>
    <w:rsid w:val="003075F9"/>
    <w:rsid w:val="0030774F"/>
    <w:rsid w:val="00310A48"/>
    <w:rsid w:val="003115E6"/>
    <w:rsid w:val="00311846"/>
    <w:rsid w:val="00311C75"/>
    <w:rsid w:val="00312C7E"/>
    <w:rsid w:val="00313182"/>
    <w:rsid w:val="00313D84"/>
    <w:rsid w:val="00313F2D"/>
    <w:rsid w:val="00313FAC"/>
    <w:rsid w:val="003142B6"/>
    <w:rsid w:val="00314732"/>
    <w:rsid w:val="00315829"/>
    <w:rsid w:val="00315C84"/>
    <w:rsid w:val="00315E27"/>
    <w:rsid w:val="00315F16"/>
    <w:rsid w:val="003161C6"/>
    <w:rsid w:val="003177D5"/>
    <w:rsid w:val="00317E94"/>
    <w:rsid w:val="00317FE2"/>
    <w:rsid w:val="003206A9"/>
    <w:rsid w:val="0032084F"/>
    <w:rsid w:val="003215C4"/>
    <w:rsid w:val="00321803"/>
    <w:rsid w:val="00321BD6"/>
    <w:rsid w:val="0032211B"/>
    <w:rsid w:val="00322528"/>
    <w:rsid w:val="00322E21"/>
    <w:rsid w:val="00323558"/>
    <w:rsid w:val="00323608"/>
    <w:rsid w:val="00323DF9"/>
    <w:rsid w:val="003241B3"/>
    <w:rsid w:val="003242F7"/>
    <w:rsid w:val="003243C6"/>
    <w:rsid w:val="00325565"/>
    <w:rsid w:val="00325C24"/>
    <w:rsid w:val="00325E08"/>
    <w:rsid w:val="0032603B"/>
    <w:rsid w:val="0032605C"/>
    <w:rsid w:val="003260E6"/>
    <w:rsid w:val="00326451"/>
    <w:rsid w:val="003300CC"/>
    <w:rsid w:val="003303DD"/>
    <w:rsid w:val="003303F0"/>
    <w:rsid w:val="003306EB"/>
    <w:rsid w:val="00331236"/>
    <w:rsid w:val="0033128C"/>
    <w:rsid w:val="003312BA"/>
    <w:rsid w:val="00331348"/>
    <w:rsid w:val="0033136B"/>
    <w:rsid w:val="0033184F"/>
    <w:rsid w:val="0033199E"/>
    <w:rsid w:val="00331AFC"/>
    <w:rsid w:val="00331BB8"/>
    <w:rsid w:val="0033237D"/>
    <w:rsid w:val="003323D1"/>
    <w:rsid w:val="00332DA8"/>
    <w:rsid w:val="00334370"/>
    <w:rsid w:val="00334A47"/>
    <w:rsid w:val="00334DEA"/>
    <w:rsid w:val="00335EDF"/>
    <w:rsid w:val="00335F06"/>
    <w:rsid w:val="003364C7"/>
    <w:rsid w:val="003367FF"/>
    <w:rsid w:val="003368CE"/>
    <w:rsid w:val="00336B43"/>
    <w:rsid w:val="00336E13"/>
    <w:rsid w:val="00337034"/>
    <w:rsid w:val="00340B87"/>
    <w:rsid w:val="00340F99"/>
    <w:rsid w:val="0034116A"/>
    <w:rsid w:val="003415C7"/>
    <w:rsid w:val="0034194E"/>
    <w:rsid w:val="00341E97"/>
    <w:rsid w:val="00341F96"/>
    <w:rsid w:val="00342435"/>
    <w:rsid w:val="00342524"/>
    <w:rsid w:val="0034299C"/>
    <w:rsid w:val="00342A8A"/>
    <w:rsid w:val="0034350A"/>
    <w:rsid w:val="00343957"/>
    <w:rsid w:val="00343E06"/>
    <w:rsid w:val="003445B5"/>
    <w:rsid w:val="00344A89"/>
    <w:rsid w:val="00344B2A"/>
    <w:rsid w:val="00344F89"/>
    <w:rsid w:val="00345F51"/>
    <w:rsid w:val="0034615D"/>
    <w:rsid w:val="00346513"/>
    <w:rsid w:val="003468F3"/>
    <w:rsid w:val="003469A4"/>
    <w:rsid w:val="00346C49"/>
    <w:rsid w:val="0034716E"/>
    <w:rsid w:val="00347CD1"/>
    <w:rsid w:val="00350690"/>
    <w:rsid w:val="003507B5"/>
    <w:rsid w:val="003509C9"/>
    <w:rsid w:val="003515AF"/>
    <w:rsid w:val="00351D0E"/>
    <w:rsid w:val="00351E68"/>
    <w:rsid w:val="00352D01"/>
    <w:rsid w:val="00352F80"/>
    <w:rsid w:val="00353A5E"/>
    <w:rsid w:val="00353AF9"/>
    <w:rsid w:val="00353B50"/>
    <w:rsid w:val="003545A5"/>
    <w:rsid w:val="00354ACF"/>
    <w:rsid w:val="00354C4D"/>
    <w:rsid w:val="003558B8"/>
    <w:rsid w:val="00356129"/>
    <w:rsid w:val="003563A1"/>
    <w:rsid w:val="0035662D"/>
    <w:rsid w:val="00356AD5"/>
    <w:rsid w:val="00356F7B"/>
    <w:rsid w:val="003573BF"/>
    <w:rsid w:val="00360321"/>
    <w:rsid w:val="0036098E"/>
    <w:rsid w:val="00360C9F"/>
    <w:rsid w:val="00360F1F"/>
    <w:rsid w:val="003614C4"/>
    <w:rsid w:val="00362808"/>
    <w:rsid w:val="00362BE4"/>
    <w:rsid w:val="00363115"/>
    <w:rsid w:val="0036339E"/>
    <w:rsid w:val="003634A9"/>
    <w:rsid w:val="00363AF5"/>
    <w:rsid w:val="00363D64"/>
    <w:rsid w:val="00363E4C"/>
    <w:rsid w:val="00364953"/>
    <w:rsid w:val="00364E31"/>
    <w:rsid w:val="0036573B"/>
    <w:rsid w:val="00366137"/>
    <w:rsid w:val="0036654D"/>
    <w:rsid w:val="00366705"/>
    <w:rsid w:val="003667BE"/>
    <w:rsid w:val="00366D53"/>
    <w:rsid w:val="00367E28"/>
    <w:rsid w:val="0037068E"/>
    <w:rsid w:val="00370A6F"/>
    <w:rsid w:val="00370C75"/>
    <w:rsid w:val="003712C7"/>
    <w:rsid w:val="003715B3"/>
    <w:rsid w:val="00371C84"/>
    <w:rsid w:val="00372516"/>
    <w:rsid w:val="00373A29"/>
    <w:rsid w:val="00373E5C"/>
    <w:rsid w:val="003743CA"/>
    <w:rsid w:val="00374AF7"/>
    <w:rsid w:val="00374F02"/>
    <w:rsid w:val="003750B2"/>
    <w:rsid w:val="00375113"/>
    <w:rsid w:val="00375327"/>
    <w:rsid w:val="0037589B"/>
    <w:rsid w:val="003765D9"/>
    <w:rsid w:val="003767B0"/>
    <w:rsid w:val="0037680E"/>
    <w:rsid w:val="0037688B"/>
    <w:rsid w:val="00376C79"/>
    <w:rsid w:val="00376E39"/>
    <w:rsid w:val="0037795F"/>
    <w:rsid w:val="00377B4A"/>
    <w:rsid w:val="003802B7"/>
    <w:rsid w:val="00380656"/>
    <w:rsid w:val="0038103B"/>
    <w:rsid w:val="0038128A"/>
    <w:rsid w:val="00381503"/>
    <w:rsid w:val="00381D04"/>
    <w:rsid w:val="00381F84"/>
    <w:rsid w:val="003828CC"/>
    <w:rsid w:val="0038338B"/>
    <w:rsid w:val="003833C7"/>
    <w:rsid w:val="0038346E"/>
    <w:rsid w:val="003837C8"/>
    <w:rsid w:val="0038394B"/>
    <w:rsid w:val="0038434D"/>
    <w:rsid w:val="003845A6"/>
    <w:rsid w:val="003848B6"/>
    <w:rsid w:val="00384BA1"/>
    <w:rsid w:val="00384FD8"/>
    <w:rsid w:val="0038501A"/>
    <w:rsid w:val="00385459"/>
    <w:rsid w:val="0038549E"/>
    <w:rsid w:val="0038551B"/>
    <w:rsid w:val="00385A56"/>
    <w:rsid w:val="00387038"/>
    <w:rsid w:val="00387752"/>
    <w:rsid w:val="003877D7"/>
    <w:rsid w:val="00390214"/>
    <w:rsid w:val="00391839"/>
    <w:rsid w:val="00391C13"/>
    <w:rsid w:val="00392226"/>
    <w:rsid w:val="003927F2"/>
    <w:rsid w:val="00392A25"/>
    <w:rsid w:val="00392AA0"/>
    <w:rsid w:val="00394101"/>
    <w:rsid w:val="0039425C"/>
    <w:rsid w:val="00394F01"/>
    <w:rsid w:val="0039516C"/>
    <w:rsid w:val="003954CA"/>
    <w:rsid w:val="00395F96"/>
    <w:rsid w:val="003965D3"/>
    <w:rsid w:val="003966B7"/>
    <w:rsid w:val="00396AF5"/>
    <w:rsid w:val="00396D87"/>
    <w:rsid w:val="00396EDE"/>
    <w:rsid w:val="003973D8"/>
    <w:rsid w:val="003977AB"/>
    <w:rsid w:val="003978B9"/>
    <w:rsid w:val="003978CB"/>
    <w:rsid w:val="003978D2"/>
    <w:rsid w:val="00397A10"/>
    <w:rsid w:val="00397ADB"/>
    <w:rsid w:val="003A00C3"/>
    <w:rsid w:val="003A03CC"/>
    <w:rsid w:val="003A0BF3"/>
    <w:rsid w:val="003A1546"/>
    <w:rsid w:val="003A1A7E"/>
    <w:rsid w:val="003A1C3D"/>
    <w:rsid w:val="003A1C78"/>
    <w:rsid w:val="003A1CCE"/>
    <w:rsid w:val="003A252A"/>
    <w:rsid w:val="003A2C4D"/>
    <w:rsid w:val="003A2EAC"/>
    <w:rsid w:val="003A3779"/>
    <w:rsid w:val="003A4446"/>
    <w:rsid w:val="003A47C9"/>
    <w:rsid w:val="003A47E0"/>
    <w:rsid w:val="003A571F"/>
    <w:rsid w:val="003A5C57"/>
    <w:rsid w:val="003A6281"/>
    <w:rsid w:val="003A6B21"/>
    <w:rsid w:val="003A7F3B"/>
    <w:rsid w:val="003B0329"/>
    <w:rsid w:val="003B059A"/>
    <w:rsid w:val="003B0824"/>
    <w:rsid w:val="003B0DB3"/>
    <w:rsid w:val="003B1BBC"/>
    <w:rsid w:val="003B1C56"/>
    <w:rsid w:val="003B2728"/>
    <w:rsid w:val="003B2AA7"/>
    <w:rsid w:val="003B3C50"/>
    <w:rsid w:val="003B497F"/>
    <w:rsid w:val="003B5010"/>
    <w:rsid w:val="003B5808"/>
    <w:rsid w:val="003B5945"/>
    <w:rsid w:val="003B5E63"/>
    <w:rsid w:val="003B64E8"/>
    <w:rsid w:val="003B66E0"/>
    <w:rsid w:val="003B7574"/>
    <w:rsid w:val="003B7EB7"/>
    <w:rsid w:val="003B7F8E"/>
    <w:rsid w:val="003C1022"/>
    <w:rsid w:val="003C12A9"/>
    <w:rsid w:val="003C1AFA"/>
    <w:rsid w:val="003C1DAA"/>
    <w:rsid w:val="003C23DE"/>
    <w:rsid w:val="003C24CA"/>
    <w:rsid w:val="003C3054"/>
    <w:rsid w:val="003C3F9E"/>
    <w:rsid w:val="003C45CB"/>
    <w:rsid w:val="003C48A6"/>
    <w:rsid w:val="003C49D4"/>
    <w:rsid w:val="003C4F1D"/>
    <w:rsid w:val="003C5AB6"/>
    <w:rsid w:val="003C5F18"/>
    <w:rsid w:val="003C5F7C"/>
    <w:rsid w:val="003C6952"/>
    <w:rsid w:val="003C6DDC"/>
    <w:rsid w:val="003C70EC"/>
    <w:rsid w:val="003C7312"/>
    <w:rsid w:val="003C7D44"/>
    <w:rsid w:val="003D052C"/>
    <w:rsid w:val="003D05C3"/>
    <w:rsid w:val="003D06C4"/>
    <w:rsid w:val="003D0C75"/>
    <w:rsid w:val="003D0EF6"/>
    <w:rsid w:val="003D1326"/>
    <w:rsid w:val="003D1F17"/>
    <w:rsid w:val="003D2128"/>
    <w:rsid w:val="003D23C8"/>
    <w:rsid w:val="003D2C85"/>
    <w:rsid w:val="003D34D2"/>
    <w:rsid w:val="003D400C"/>
    <w:rsid w:val="003D42E2"/>
    <w:rsid w:val="003D45D1"/>
    <w:rsid w:val="003D5791"/>
    <w:rsid w:val="003D60BC"/>
    <w:rsid w:val="003D624A"/>
    <w:rsid w:val="003D6340"/>
    <w:rsid w:val="003D6593"/>
    <w:rsid w:val="003D66C8"/>
    <w:rsid w:val="003D6848"/>
    <w:rsid w:val="003D694F"/>
    <w:rsid w:val="003D6BC3"/>
    <w:rsid w:val="003D6EBA"/>
    <w:rsid w:val="003D7547"/>
    <w:rsid w:val="003D7A76"/>
    <w:rsid w:val="003E0488"/>
    <w:rsid w:val="003E055F"/>
    <w:rsid w:val="003E0675"/>
    <w:rsid w:val="003E0A3D"/>
    <w:rsid w:val="003E1576"/>
    <w:rsid w:val="003E1FEF"/>
    <w:rsid w:val="003E21FD"/>
    <w:rsid w:val="003E2933"/>
    <w:rsid w:val="003E2B75"/>
    <w:rsid w:val="003E2DB4"/>
    <w:rsid w:val="003E3883"/>
    <w:rsid w:val="003E3B3E"/>
    <w:rsid w:val="003E3DC7"/>
    <w:rsid w:val="003E43F6"/>
    <w:rsid w:val="003E48AA"/>
    <w:rsid w:val="003E4CFF"/>
    <w:rsid w:val="003E4DB7"/>
    <w:rsid w:val="003E5823"/>
    <w:rsid w:val="003E5D80"/>
    <w:rsid w:val="003E6416"/>
    <w:rsid w:val="003E6C15"/>
    <w:rsid w:val="003E6DE7"/>
    <w:rsid w:val="003E6EE8"/>
    <w:rsid w:val="003E71CC"/>
    <w:rsid w:val="003E79BA"/>
    <w:rsid w:val="003E7BF5"/>
    <w:rsid w:val="003E7C05"/>
    <w:rsid w:val="003E7C10"/>
    <w:rsid w:val="003E7E60"/>
    <w:rsid w:val="003F0238"/>
    <w:rsid w:val="003F05B7"/>
    <w:rsid w:val="003F062B"/>
    <w:rsid w:val="003F08C5"/>
    <w:rsid w:val="003F108B"/>
    <w:rsid w:val="003F10AE"/>
    <w:rsid w:val="003F13AF"/>
    <w:rsid w:val="003F168B"/>
    <w:rsid w:val="003F1BAE"/>
    <w:rsid w:val="003F2C13"/>
    <w:rsid w:val="003F2DF9"/>
    <w:rsid w:val="003F300B"/>
    <w:rsid w:val="003F3327"/>
    <w:rsid w:val="003F39C3"/>
    <w:rsid w:val="003F4258"/>
    <w:rsid w:val="003F4DE9"/>
    <w:rsid w:val="003F54B9"/>
    <w:rsid w:val="003F597D"/>
    <w:rsid w:val="003F614D"/>
    <w:rsid w:val="0040094F"/>
    <w:rsid w:val="0040102C"/>
    <w:rsid w:val="004013F5"/>
    <w:rsid w:val="00401630"/>
    <w:rsid w:val="00401A9F"/>
    <w:rsid w:val="00401CE2"/>
    <w:rsid w:val="00401DFA"/>
    <w:rsid w:val="0040281A"/>
    <w:rsid w:val="00402A2C"/>
    <w:rsid w:val="00403C5C"/>
    <w:rsid w:val="00403DDA"/>
    <w:rsid w:val="00403F1E"/>
    <w:rsid w:val="00404025"/>
    <w:rsid w:val="0040422F"/>
    <w:rsid w:val="00404375"/>
    <w:rsid w:val="004043B6"/>
    <w:rsid w:val="004044C8"/>
    <w:rsid w:val="00404629"/>
    <w:rsid w:val="00404D91"/>
    <w:rsid w:val="004055D7"/>
    <w:rsid w:val="00405B1E"/>
    <w:rsid w:val="00405C7E"/>
    <w:rsid w:val="00405FD3"/>
    <w:rsid w:val="0041012B"/>
    <w:rsid w:val="004101E9"/>
    <w:rsid w:val="00411BD8"/>
    <w:rsid w:val="00411E4A"/>
    <w:rsid w:val="004123AD"/>
    <w:rsid w:val="0041268F"/>
    <w:rsid w:val="00412867"/>
    <w:rsid w:val="00413A02"/>
    <w:rsid w:val="00413A41"/>
    <w:rsid w:val="00413D7E"/>
    <w:rsid w:val="00413F3B"/>
    <w:rsid w:val="00414360"/>
    <w:rsid w:val="00414A47"/>
    <w:rsid w:val="00414AE0"/>
    <w:rsid w:val="004156A0"/>
    <w:rsid w:val="00415845"/>
    <w:rsid w:val="00416891"/>
    <w:rsid w:val="0041695C"/>
    <w:rsid w:val="004169D7"/>
    <w:rsid w:val="00416D6D"/>
    <w:rsid w:val="00416E7B"/>
    <w:rsid w:val="004179F8"/>
    <w:rsid w:val="00417D49"/>
    <w:rsid w:val="00420C5D"/>
    <w:rsid w:val="00420E0A"/>
    <w:rsid w:val="00422087"/>
    <w:rsid w:val="00422232"/>
    <w:rsid w:val="00422CB8"/>
    <w:rsid w:val="00422E4E"/>
    <w:rsid w:val="00422F8A"/>
    <w:rsid w:val="0042307A"/>
    <w:rsid w:val="004232A0"/>
    <w:rsid w:val="004233BC"/>
    <w:rsid w:val="00423B55"/>
    <w:rsid w:val="00423CEC"/>
    <w:rsid w:val="0042448A"/>
    <w:rsid w:val="00424A5E"/>
    <w:rsid w:val="00424A76"/>
    <w:rsid w:val="00424B77"/>
    <w:rsid w:val="00425237"/>
    <w:rsid w:val="004258EC"/>
    <w:rsid w:val="00430C08"/>
    <w:rsid w:val="00430C14"/>
    <w:rsid w:val="004310EC"/>
    <w:rsid w:val="004315CE"/>
    <w:rsid w:val="00431FC6"/>
    <w:rsid w:val="00432012"/>
    <w:rsid w:val="004326D1"/>
    <w:rsid w:val="004328F4"/>
    <w:rsid w:val="004329D4"/>
    <w:rsid w:val="00432EBE"/>
    <w:rsid w:val="00432F47"/>
    <w:rsid w:val="00433670"/>
    <w:rsid w:val="00433C28"/>
    <w:rsid w:val="004350A2"/>
    <w:rsid w:val="004357F6"/>
    <w:rsid w:val="00436413"/>
    <w:rsid w:val="00437236"/>
    <w:rsid w:val="004401F4"/>
    <w:rsid w:val="0044028B"/>
    <w:rsid w:val="00440B04"/>
    <w:rsid w:val="00440D08"/>
    <w:rsid w:val="004416F4"/>
    <w:rsid w:val="00441A0C"/>
    <w:rsid w:val="004421F1"/>
    <w:rsid w:val="004422DD"/>
    <w:rsid w:val="0044268F"/>
    <w:rsid w:val="004426C8"/>
    <w:rsid w:val="00442DB4"/>
    <w:rsid w:val="004434EB"/>
    <w:rsid w:val="00443B96"/>
    <w:rsid w:val="00443F97"/>
    <w:rsid w:val="00444492"/>
    <w:rsid w:val="004446D1"/>
    <w:rsid w:val="00444E68"/>
    <w:rsid w:val="0044593B"/>
    <w:rsid w:val="00445DF4"/>
    <w:rsid w:val="00446C33"/>
    <w:rsid w:val="00446E2D"/>
    <w:rsid w:val="004477CF"/>
    <w:rsid w:val="004479AB"/>
    <w:rsid w:val="004479D7"/>
    <w:rsid w:val="00447AC6"/>
    <w:rsid w:val="0045010E"/>
    <w:rsid w:val="00450252"/>
    <w:rsid w:val="004503C0"/>
    <w:rsid w:val="0045041E"/>
    <w:rsid w:val="00450737"/>
    <w:rsid w:val="004517B6"/>
    <w:rsid w:val="004519ED"/>
    <w:rsid w:val="00451C26"/>
    <w:rsid w:val="00451EAD"/>
    <w:rsid w:val="004538E8"/>
    <w:rsid w:val="004538FB"/>
    <w:rsid w:val="00453A43"/>
    <w:rsid w:val="00454003"/>
    <w:rsid w:val="004543FE"/>
    <w:rsid w:val="00454A1F"/>
    <w:rsid w:val="00454A24"/>
    <w:rsid w:val="00454F8F"/>
    <w:rsid w:val="00455B05"/>
    <w:rsid w:val="0045625F"/>
    <w:rsid w:val="00456375"/>
    <w:rsid w:val="004564C8"/>
    <w:rsid w:val="0045770D"/>
    <w:rsid w:val="00460168"/>
    <w:rsid w:val="00460213"/>
    <w:rsid w:val="00460654"/>
    <w:rsid w:val="004606FB"/>
    <w:rsid w:val="004609E8"/>
    <w:rsid w:val="00460EEA"/>
    <w:rsid w:val="00460F01"/>
    <w:rsid w:val="004614C3"/>
    <w:rsid w:val="0046151F"/>
    <w:rsid w:val="00461B29"/>
    <w:rsid w:val="00461D6A"/>
    <w:rsid w:val="004621DB"/>
    <w:rsid w:val="004623DD"/>
    <w:rsid w:val="0046241E"/>
    <w:rsid w:val="004637C5"/>
    <w:rsid w:val="00463878"/>
    <w:rsid w:val="00463B26"/>
    <w:rsid w:val="00464115"/>
    <w:rsid w:val="00464EB9"/>
    <w:rsid w:val="00464F24"/>
    <w:rsid w:val="004650CD"/>
    <w:rsid w:val="004658B3"/>
    <w:rsid w:val="00465C5A"/>
    <w:rsid w:val="00465FB7"/>
    <w:rsid w:val="004663F7"/>
    <w:rsid w:val="0046643A"/>
    <w:rsid w:val="00466465"/>
    <w:rsid w:val="00467BA7"/>
    <w:rsid w:val="004700AB"/>
    <w:rsid w:val="00470347"/>
    <w:rsid w:val="0047086B"/>
    <w:rsid w:val="0047090D"/>
    <w:rsid w:val="00471968"/>
    <w:rsid w:val="00471DD9"/>
    <w:rsid w:val="00471F9A"/>
    <w:rsid w:val="00472D3D"/>
    <w:rsid w:val="004732F9"/>
    <w:rsid w:val="0047334C"/>
    <w:rsid w:val="00473482"/>
    <w:rsid w:val="00473D34"/>
    <w:rsid w:val="00473E61"/>
    <w:rsid w:val="00474268"/>
    <w:rsid w:val="00474591"/>
    <w:rsid w:val="00474C6A"/>
    <w:rsid w:val="004754AD"/>
    <w:rsid w:val="004770C0"/>
    <w:rsid w:val="004776D2"/>
    <w:rsid w:val="00480072"/>
    <w:rsid w:val="00480348"/>
    <w:rsid w:val="00480459"/>
    <w:rsid w:val="0048047F"/>
    <w:rsid w:val="00480504"/>
    <w:rsid w:val="004806A8"/>
    <w:rsid w:val="00480975"/>
    <w:rsid w:val="00480CA1"/>
    <w:rsid w:val="00480EF5"/>
    <w:rsid w:val="004811FD"/>
    <w:rsid w:val="00481DEC"/>
    <w:rsid w:val="00481EB8"/>
    <w:rsid w:val="00481F28"/>
    <w:rsid w:val="0048217A"/>
    <w:rsid w:val="00482281"/>
    <w:rsid w:val="004825B5"/>
    <w:rsid w:val="0048271A"/>
    <w:rsid w:val="00482B14"/>
    <w:rsid w:val="00482C3E"/>
    <w:rsid w:val="004833D1"/>
    <w:rsid w:val="00483C9F"/>
    <w:rsid w:val="00483CA7"/>
    <w:rsid w:val="00483D4C"/>
    <w:rsid w:val="00483D60"/>
    <w:rsid w:val="004840C7"/>
    <w:rsid w:val="004849AE"/>
    <w:rsid w:val="00484E23"/>
    <w:rsid w:val="0048512B"/>
    <w:rsid w:val="00485DAF"/>
    <w:rsid w:val="0048639B"/>
    <w:rsid w:val="00487CAB"/>
    <w:rsid w:val="00490126"/>
    <w:rsid w:val="00490692"/>
    <w:rsid w:val="004912F5"/>
    <w:rsid w:val="0049197C"/>
    <w:rsid w:val="00491DC6"/>
    <w:rsid w:val="00492394"/>
    <w:rsid w:val="00492E60"/>
    <w:rsid w:val="00493D0E"/>
    <w:rsid w:val="004943D4"/>
    <w:rsid w:val="004943FA"/>
    <w:rsid w:val="004948E9"/>
    <w:rsid w:val="00494EE1"/>
    <w:rsid w:val="004956A0"/>
    <w:rsid w:val="00495778"/>
    <w:rsid w:val="004957A4"/>
    <w:rsid w:val="00495CD2"/>
    <w:rsid w:val="00496582"/>
    <w:rsid w:val="004965AD"/>
    <w:rsid w:val="004967AB"/>
    <w:rsid w:val="00496875"/>
    <w:rsid w:val="004969D0"/>
    <w:rsid w:val="00497120"/>
    <w:rsid w:val="004978CD"/>
    <w:rsid w:val="0049799F"/>
    <w:rsid w:val="00497DA4"/>
    <w:rsid w:val="004A0843"/>
    <w:rsid w:val="004A0918"/>
    <w:rsid w:val="004A0959"/>
    <w:rsid w:val="004A16C0"/>
    <w:rsid w:val="004A17F4"/>
    <w:rsid w:val="004A195D"/>
    <w:rsid w:val="004A1BA8"/>
    <w:rsid w:val="004A1C28"/>
    <w:rsid w:val="004A2317"/>
    <w:rsid w:val="004A231A"/>
    <w:rsid w:val="004A296C"/>
    <w:rsid w:val="004A2981"/>
    <w:rsid w:val="004A2AB0"/>
    <w:rsid w:val="004A351F"/>
    <w:rsid w:val="004A461A"/>
    <w:rsid w:val="004A47F7"/>
    <w:rsid w:val="004A4DAA"/>
    <w:rsid w:val="004A4F0F"/>
    <w:rsid w:val="004A50B5"/>
    <w:rsid w:val="004A5431"/>
    <w:rsid w:val="004A56F9"/>
    <w:rsid w:val="004A5743"/>
    <w:rsid w:val="004A6112"/>
    <w:rsid w:val="004A61D0"/>
    <w:rsid w:val="004A6459"/>
    <w:rsid w:val="004A66F6"/>
    <w:rsid w:val="004A6B6A"/>
    <w:rsid w:val="004A6C51"/>
    <w:rsid w:val="004A6EB0"/>
    <w:rsid w:val="004A7523"/>
    <w:rsid w:val="004A76FE"/>
    <w:rsid w:val="004B1F85"/>
    <w:rsid w:val="004B233A"/>
    <w:rsid w:val="004B26AE"/>
    <w:rsid w:val="004B27B9"/>
    <w:rsid w:val="004B2ADE"/>
    <w:rsid w:val="004B30D8"/>
    <w:rsid w:val="004B33F4"/>
    <w:rsid w:val="004B3D1F"/>
    <w:rsid w:val="004B4CCD"/>
    <w:rsid w:val="004B534D"/>
    <w:rsid w:val="004B5A05"/>
    <w:rsid w:val="004B62FF"/>
    <w:rsid w:val="004B63AE"/>
    <w:rsid w:val="004B6B76"/>
    <w:rsid w:val="004B6E4C"/>
    <w:rsid w:val="004B6ED1"/>
    <w:rsid w:val="004B7337"/>
    <w:rsid w:val="004B772C"/>
    <w:rsid w:val="004C02FE"/>
    <w:rsid w:val="004C0800"/>
    <w:rsid w:val="004C0D24"/>
    <w:rsid w:val="004C2368"/>
    <w:rsid w:val="004C27C4"/>
    <w:rsid w:val="004C2A06"/>
    <w:rsid w:val="004C2C1B"/>
    <w:rsid w:val="004C36A1"/>
    <w:rsid w:val="004C3B12"/>
    <w:rsid w:val="004C4825"/>
    <w:rsid w:val="004C4C95"/>
    <w:rsid w:val="004C4EBD"/>
    <w:rsid w:val="004C5BF2"/>
    <w:rsid w:val="004C5C8B"/>
    <w:rsid w:val="004C600C"/>
    <w:rsid w:val="004C61AE"/>
    <w:rsid w:val="004C6A48"/>
    <w:rsid w:val="004C6DD7"/>
    <w:rsid w:val="004D0A70"/>
    <w:rsid w:val="004D1EDA"/>
    <w:rsid w:val="004D2666"/>
    <w:rsid w:val="004D2EAC"/>
    <w:rsid w:val="004D2FEA"/>
    <w:rsid w:val="004D3266"/>
    <w:rsid w:val="004D3712"/>
    <w:rsid w:val="004D3B85"/>
    <w:rsid w:val="004D4150"/>
    <w:rsid w:val="004D429B"/>
    <w:rsid w:val="004D42F0"/>
    <w:rsid w:val="004D44AB"/>
    <w:rsid w:val="004D471B"/>
    <w:rsid w:val="004D4F0C"/>
    <w:rsid w:val="004D51BA"/>
    <w:rsid w:val="004D5A99"/>
    <w:rsid w:val="004D5BCC"/>
    <w:rsid w:val="004D67A9"/>
    <w:rsid w:val="004D6F3B"/>
    <w:rsid w:val="004D7355"/>
    <w:rsid w:val="004D7454"/>
    <w:rsid w:val="004D7880"/>
    <w:rsid w:val="004D7950"/>
    <w:rsid w:val="004D7E71"/>
    <w:rsid w:val="004E05F3"/>
    <w:rsid w:val="004E125A"/>
    <w:rsid w:val="004E19C7"/>
    <w:rsid w:val="004E29BF"/>
    <w:rsid w:val="004E2A70"/>
    <w:rsid w:val="004E4EA5"/>
    <w:rsid w:val="004E5A41"/>
    <w:rsid w:val="004E628C"/>
    <w:rsid w:val="004E681C"/>
    <w:rsid w:val="004E7DBC"/>
    <w:rsid w:val="004F007E"/>
    <w:rsid w:val="004F0265"/>
    <w:rsid w:val="004F087D"/>
    <w:rsid w:val="004F0B38"/>
    <w:rsid w:val="004F0EBF"/>
    <w:rsid w:val="004F0EFE"/>
    <w:rsid w:val="004F2E55"/>
    <w:rsid w:val="004F3257"/>
    <w:rsid w:val="004F34F6"/>
    <w:rsid w:val="004F3A24"/>
    <w:rsid w:val="004F3AB4"/>
    <w:rsid w:val="004F3BEA"/>
    <w:rsid w:val="004F3D18"/>
    <w:rsid w:val="004F3FD3"/>
    <w:rsid w:val="004F446F"/>
    <w:rsid w:val="004F52D4"/>
    <w:rsid w:val="004F5723"/>
    <w:rsid w:val="004F5AB6"/>
    <w:rsid w:val="004F5D9A"/>
    <w:rsid w:val="004F5FA3"/>
    <w:rsid w:val="004F6685"/>
    <w:rsid w:val="004F7456"/>
    <w:rsid w:val="004F7941"/>
    <w:rsid w:val="004F7B84"/>
    <w:rsid w:val="00500211"/>
    <w:rsid w:val="00500596"/>
    <w:rsid w:val="00501D0F"/>
    <w:rsid w:val="005027F7"/>
    <w:rsid w:val="00502BD4"/>
    <w:rsid w:val="00503BF7"/>
    <w:rsid w:val="00503D1A"/>
    <w:rsid w:val="00504001"/>
    <w:rsid w:val="00504C08"/>
    <w:rsid w:val="00505435"/>
    <w:rsid w:val="0050547C"/>
    <w:rsid w:val="0050582E"/>
    <w:rsid w:val="00505B62"/>
    <w:rsid w:val="00505F2C"/>
    <w:rsid w:val="00506384"/>
    <w:rsid w:val="005063BD"/>
    <w:rsid w:val="005076E8"/>
    <w:rsid w:val="005077BE"/>
    <w:rsid w:val="00507E49"/>
    <w:rsid w:val="00510494"/>
    <w:rsid w:val="00510E00"/>
    <w:rsid w:val="005112EC"/>
    <w:rsid w:val="005119BB"/>
    <w:rsid w:val="00511D14"/>
    <w:rsid w:val="00512278"/>
    <w:rsid w:val="0051248B"/>
    <w:rsid w:val="00512610"/>
    <w:rsid w:val="00512702"/>
    <w:rsid w:val="00512A6D"/>
    <w:rsid w:val="005134A9"/>
    <w:rsid w:val="00514607"/>
    <w:rsid w:val="00514DFC"/>
    <w:rsid w:val="0051520C"/>
    <w:rsid w:val="00515386"/>
    <w:rsid w:val="005153BC"/>
    <w:rsid w:val="00515A9A"/>
    <w:rsid w:val="00516872"/>
    <w:rsid w:val="005175A4"/>
    <w:rsid w:val="005175B9"/>
    <w:rsid w:val="00517A95"/>
    <w:rsid w:val="00517ED4"/>
    <w:rsid w:val="00520354"/>
    <w:rsid w:val="00520490"/>
    <w:rsid w:val="00520DAE"/>
    <w:rsid w:val="005215C6"/>
    <w:rsid w:val="00521708"/>
    <w:rsid w:val="00521861"/>
    <w:rsid w:val="00521B2E"/>
    <w:rsid w:val="00521B9C"/>
    <w:rsid w:val="00521C79"/>
    <w:rsid w:val="005220F4"/>
    <w:rsid w:val="005222DE"/>
    <w:rsid w:val="005225D9"/>
    <w:rsid w:val="00522B75"/>
    <w:rsid w:val="00522C76"/>
    <w:rsid w:val="00522CFF"/>
    <w:rsid w:val="005235A8"/>
    <w:rsid w:val="00525315"/>
    <w:rsid w:val="00525C9B"/>
    <w:rsid w:val="00525D61"/>
    <w:rsid w:val="00526F58"/>
    <w:rsid w:val="005274A8"/>
    <w:rsid w:val="005304B8"/>
    <w:rsid w:val="0053082B"/>
    <w:rsid w:val="00531985"/>
    <w:rsid w:val="00532138"/>
    <w:rsid w:val="00532452"/>
    <w:rsid w:val="00532924"/>
    <w:rsid w:val="00532A2E"/>
    <w:rsid w:val="00532B06"/>
    <w:rsid w:val="005335E4"/>
    <w:rsid w:val="00533832"/>
    <w:rsid w:val="005341AA"/>
    <w:rsid w:val="005345CE"/>
    <w:rsid w:val="00534F3D"/>
    <w:rsid w:val="005353B5"/>
    <w:rsid w:val="0053549A"/>
    <w:rsid w:val="005355CF"/>
    <w:rsid w:val="00535873"/>
    <w:rsid w:val="00535A02"/>
    <w:rsid w:val="005363AE"/>
    <w:rsid w:val="005372D1"/>
    <w:rsid w:val="00537A04"/>
    <w:rsid w:val="00537B44"/>
    <w:rsid w:val="005400E8"/>
    <w:rsid w:val="00540E76"/>
    <w:rsid w:val="00541502"/>
    <w:rsid w:val="0054170C"/>
    <w:rsid w:val="00542082"/>
    <w:rsid w:val="00542DEF"/>
    <w:rsid w:val="00542EB5"/>
    <w:rsid w:val="0054317F"/>
    <w:rsid w:val="0054341C"/>
    <w:rsid w:val="0054351A"/>
    <w:rsid w:val="00543910"/>
    <w:rsid w:val="00543AFB"/>
    <w:rsid w:val="00543B81"/>
    <w:rsid w:val="00543E20"/>
    <w:rsid w:val="0054499E"/>
    <w:rsid w:val="00544D64"/>
    <w:rsid w:val="0054513D"/>
    <w:rsid w:val="00545504"/>
    <w:rsid w:val="00546848"/>
    <w:rsid w:val="00546AB3"/>
    <w:rsid w:val="00546E5A"/>
    <w:rsid w:val="0054712E"/>
    <w:rsid w:val="005476BE"/>
    <w:rsid w:val="005477D9"/>
    <w:rsid w:val="00550732"/>
    <w:rsid w:val="005511AF"/>
    <w:rsid w:val="0055188F"/>
    <w:rsid w:val="00551B54"/>
    <w:rsid w:val="00551BBD"/>
    <w:rsid w:val="00552A53"/>
    <w:rsid w:val="00552D13"/>
    <w:rsid w:val="005533CB"/>
    <w:rsid w:val="00554584"/>
    <w:rsid w:val="00554621"/>
    <w:rsid w:val="005547F8"/>
    <w:rsid w:val="00554A78"/>
    <w:rsid w:val="00554EEF"/>
    <w:rsid w:val="0055505F"/>
    <w:rsid w:val="005553A5"/>
    <w:rsid w:val="0055570E"/>
    <w:rsid w:val="00555872"/>
    <w:rsid w:val="00555A6A"/>
    <w:rsid w:val="0055602C"/>
    <w:rsid w:val="005563C9"/>
    <w:rsid w:val="00556570"/>
    <w:rsid w:val="00556579"/>
    <w:rsid w:val="00556B30"/>
    <w:rsid w:val="0055727C"/>
    <w:rsid w:val="0055734C"/>
    <w:rsid w:val="005579D7"/>
    <w:rsid w:val="00557B18"/>
    <w:rsid w:val="005608AD"/>
    <w:rsid w:val="00560EEF"/>
    <w:rsid w:val="00561CE1"/>
    <w:rsid w:val="00562A8D"/>
    <w:rsid w:val="005638A3"/>
    <w:rsid w:val="00564A82"/>
    <w:rsid w:val="005658A4"/>
    <w:rsid w:val="00565D88"/>
    <w:rsid w:val="00565DC0"/>
    <w:rsid w:val="0056604C"/>
    <w:rsid w:val="00566277"/>
    <w:rsid w:val="005674F9"/>
    <w:rsid w:val="005679B4"/>
    <w:rsid w:val="005702E7"/>
    <w:rsid w:val="005705C1"/>
    <w:rsid w:val="00570CAE"/>
    <w:rsid w:val="005710CA"/>
    <w:rsid w:val="005713CF"/>
    <w:rsid w:val="00571666"/>
    <w:rsid w:val="00572A89"/>
    <w:rsid w:val="00573090"/>
    <w:rsid w:val="005739D6"/>
    <w:rsid w:val="00574095"/>
    <w:rsid w:val="0057412B"/>
    <w:rsid w:val="00574149"/>
    <w:rsid w:val="00574991"/>
    <w:rsid w:val="00574E64"/>
    <w:rsid w:val="005750AF"/>
    <w:rsid w:val="005755D2"/>
    <w:rsid w:val="00575789"/>
    <w:rsid w:val="00575AA2"/>
    <w:rsid w:val="00575E72"/>
    <w:rsid w:val="005762AC"/>
    <w:rsid w:val="00576834"/>
    <w:rsid w:val="00576D95"/>
    <w:rsid w:val="00576EAE"/>
    <w:rsid w:val="0057707E"/>
    <w:rsid w:val="00580488"/>
    <w:rsid w:val="00580868"/>
    <w:rsid w:val="00581183"/>
    <w:rsid w:val="00581309"/>
    <w:rsid w:val="00581849"/>
    <w:rsid w:val="00581AFC"/>
    <w:rsid w:val="00581E41"/>
    <w:rsid w:val="00582292"/>
    <w:rsid w:val="00582707"/>
    <w:rsid w:val="005829F7"/>
    <w:rsid w:val="00582E9B"/>
    <w:rsid w:val="00583005"/>
    <w:rsid w:val="00583839"/>
    <w:rsid w:val="00583EC0"/>
    <w:rsid w:val="00584469"/>
    <w:rsid w:val="005844C3"/>
    <w:rsid w:val="0058463C"/>
    <w:rsid w:val="005848A8"/>
    <w:rsid w:val="00584C85"/>
    <w:rsid w:val="00585BD6"/>
    <w:rsid w:val="005868EB"/>
    <w:rsid w:val="0058718A"/>
    <w:rsid w:val="005876C9"/>
    <w:rsid w:val="0058790B"/>
    <w:rsid w:val="00587D41"/>
    <w:rsid w:val="00590922"/>
    <w:rsid w:val="00590B71"/>
    <w:rsid w:val="00590D1F"/>
    <w:rsid w:val="00591420"/>
    <w:rsid w:val="00591829"/>
    <w:rsid w:val="00591D2B"/>
    <w:rsid w:val="00591DA8"/>
    <w:rsid w:val="00592362"/>
    <w:rsid w:val="00592737"/>
    <w:rsid w:val="00592BAB"/>
    <w:rsid w:val="00593594"/>
    <w:rsid w:val="005938D1"/>
    <w:rsid w:val="00593A8C"/>
    <w:rsid w:val="00594BDA"/>
    <w:rsid w:val="00595272"/>
    <w:rsid w:val="00595314"/>
    <w:rsid w:val="00595357"/>
    <w:rsid w:val="0059564C"/>
    <w:rsid w:val="00595771"/>
    <w:rsid w:val="00595EA2"/>
    <w:rsid w:val="00596026"/>
    <w:rsid w:val="005961EC"/>
    <w:rsid w:val="00596A56"/>
    <w:rsid w:val="00596DA2"/>
    <w:rsid w:val="005A0561"/>
    <w:rsid w:val="005A0779"/>
    <w:rsid w:val="005A0967"/>
    <w:rsid w:val="005A0D26"/>
    <w:rsid w:val="005A123C"/>
    <w:rsid w:val="005A140B"/>
    <w:rsid w:val="005A187F"/>
    <w:rsid w:val="005A1C38"/>
    <w:rsid w:val="005A2464"/>
    <w:rsid w:val="005A2472"/>
    <w:rsid w:val="005A24B8"/>
    <w:rsid w:val="005A2D4F"/>
    <w:rsid w:val="005A2D93"/>
    <w:rsid w:val="005A41B6"/>
    <w:rsid w:val="005A423D"/>
    <w:rsid w:val="005A4AA4"/>
    <w:rsid w:val="005A4AD9"/>
    <w:rsid w:val="005A4B44"/>
    <w:rsid w:val="005A4B5D"/>
    <w:rsid w:val="005A552D"/>
    <w:rsid w:val="005A5603"/>
    <w:rsid w:val="005A582A"/>
    <w:rsid w:val="005A5992"/>
    <w:rsid w:val="005A5CC1"/>
    <w:rsid w:val="005A650A"/>
    <w:rsid w:val="005A68AB"/>
    <w:rsid w:val="005A7555"/>
    <w:rsid w:val="005A7BE1"/>
    <w:rsid w:val="005A7E10"/>
    <w:rsid w:val="005B0135"/>
    <w:rsid w:val="005B01B4"/>
    <w:rsid w:val="005B03E3"/>
    <w:rsid w:val="005B05AB"/>
    <w:rsid w:val="005B09A7"/>
    <w:rsid w:val="005B0DD2"/>
    <w:rsid w:val="005B14A9"/>
    <w:rsid w:val="005B16CA"/>
    <w:rsid w:val="005B1B80"/>
    <w:rsid w:val="005B1E27"/>
    <w:rsid w:val="005B22F4"/>
    <w:rsid w:val="005B254F"/>
    <w:rsid w:val="005B265B"/>
    <w:rsid w:val="005B2986"/>
    <w:rsid w:val="005B2BD9"/>
    <w:rsid w:val="005B351D"/>
    <w:rsid w:val="005B3B43"/>
    <w:rsid w:val="005B3BEE"/>
    <w:rsid w:val="005B4BAC"/>
    <w:rsid w:val="005B4D69"/>
    <w:rsid w:val="005B5A63"/>
    <w:rsid w:val="005B5FF9"/>
    <w:rsid w:val="005B66D8"/>
    <w:rsid w:val="005B7373"/>
    <w:rsid w:val="005B7977"/>
    <w:rsid w:val="005B7DBD"/>
    <w:rsid w:val="005C0072"/>
    <w:rsid w:val="005C0785"/>
    <w:rsid w:val="005C0D62"/>
    <w:rsid w:val="005C14AD"/>
    <w:rsid w:val="005C290E"/>
    <w:rsid w:val="005C2C4F"/>
    <w:rsid w:val="005C303F"/>
    <w:rsid w:val="005C30E3"/>
    <w:rsid w:val="005C3905"/>
    <w:rsid w:val="005C51F8"/>
    <w:rsid w:val="005C5C00"/>
    <w:rsid w:val="005C5FAC"/>
    <w:rsid w:val="005D088D"/>
    <w:rsid w:val="005D1371"/>
    <w:rsid w:val="005D1665"/>
    <w:rsid w:val="005D1924"/>
    <w:rsid w:val="005D19C4"/>
    <w:rsid w:val="005D1B61"/>
    <w:rsid w:val="005D2724"/>
    <w:rsid w:val="005D2DE4"/>
    <w:rsid w:val="005D38C8"/>
    <w:rsid w:val="005D4074"/>
    <w:rsid w:val="005D421B"/>
    <w:rsid w:val="005D45CE"/>
    <w:rsid w:val="005D45D6"/>
    <w:rsid w:val="005D46C1"/>
    <w:rsid w:val="005D49ED"/>
    <w:rsid w:val="005D5431"/>
    <w:rsid w:val="005D54B3"/>
    <w:rsid w:val="005D553E"/>
    <w:rsid w:val="005D5B4C"/>
    <w:rsid w:val="005D5FFE"/>
    <w:rsid w:val="005D6128"/>
    <w:rsid w:val="005D631B"/>
    <w:rsid w:val="005D66E8"/>
    <w:rsid w:val="005D67C3"/>
    <w:rsid w:val="005D69A8"/>
    <w:rsid w:val="005D6BDE"/>
    <w:rsid w:val="005D6C08"/>
    <w:rsid w:val="005D750A"/>
    <w:rsid w:val="005D75C9"/>
    <w:rsid w:val="005D7725"/>
    <w:rsid w:val="005D77D7"/>
    <w:rsid w:val="005D792C"/>
    <w:rsid w:val="005E0060"/>
    <w:rsid w:val="005E062E"/>
    <w:rsid w:val="005E07AD"/>
    <w:rsid w:val="005E0C35"/>
    <w:rsid w:val="005E0FAA"/>
    <w:rsid w:val="005E1686"/>
    <w:rsid w:val="005E2078"/>
    <w:rsid w:val="005E227F"/>
    <w:rsid w:val="005E27BE"/>
    <w:rsid w:val="005E2E4C"/>
    <w:rsid w:val="005E2ED4"/>
    <w:rsid w:val="005E3132"/>
    <w:rsid w:val="005E3771"/>
    <w:rsid w:val="005E39E2"/>
    <w:rsid w:val="005E3AB2"/>
    <w:rsid w:val="005E3D51"/>
    <w:rsid w:val="005E4121"/>
    <w:rsid w:val="005E41D2"/>
    <w:rsid w:val="005E4306"/>
    <w:rsid w:val="005E43CC"/>
    <w:rsid w:val="005E4968"/>
    <w:rsid w:val="005E4D81"/>
    <w:rsid w:val="005E5430"/>
    <w:rsid w:val="005E5E3C"/>
    <w:rsid w:val="005E6697"/>
    <w:rsid w:val="005E670C"/>
    <w:rsid w:val="005E69FA"/>
    <w:rsid w:val="005E7509"/>
    <w:rsid w:val="005F0312"/>
    <w:rsid w:val="005F06CA"/>
    <w:rsid w:val="005F0F8F"/>
    <w:rsid w:val="005F2B2B"/>
    <w:rsid w:val="005F36B4"/>
    <w:rsid w:val="005F391E"/>
    <w:rsid w:val="005F3A45"/>
    <w:rsid w:val="005F3DE2"/>
    <w:rsid w:val="005F4427"/>
    <w:rsid w:val="005F4758"/>
    <w:rsid w:val="005F493B"/>
    <w:rsid w:val="005F4D00"/>
    <w:rsid w:val="005F55C9"/>
    <w:rsid w:val="005F67D5"/>
    <w:rsid w:val="005F73A3"/>
    <w:rsid w:val="006012C5"/>
    <w:rsid w:val="00601365"/>
    <w:rsid w:val="006013C8"/>
    <w:rsid w:val="006018AA"/>
    <w:rsid w:val="0060228D"/>
    <w:rsid w:val="00602676"/>
    <w:rsid w:val="00602B68"/>
    <w:rsid w:val="00602FA0"/>
    <w:rsid w:val="0060341A"/>
    <w:rsid w:val="00603725"/>
    <w:rsid w:val="0060389A"/>
    <w:rsid w:val="0060432C"/>
    <w:rsid w:val="00604A2F"/>
    <w:rsid w:val="00605074"/>
    <w:rsid w:val="006050B4"/>
    <w:rsid w:val="00605D3B"/>
    <w:rsid w:val="00605E76"/>
    <w:rsid w:val="00605FEA"/>
    <w:rsid w:val="00606BE5"/>
    <w:rsid w:val="0060728D"/>
    <w:rsid w:val="0060746C"/>
    <w:rsid w:val="00607684"/>
    <w:rsid w:val="0061080A"/>
    <w:rsid w:val="0061159E"/>
    <w:rsid w:val="00611862"/>
    <w:rsid w:val="006120C3"/>
    <w:rsid w:val="006127D4"/>
    <w:rsid w:val="00613726"/>
    <w:rsid w:val="00613902"/>
    <w:rsid w:val="00613A45"/>
    <w:rsid w:val="0061418F"/>
    <w:rsid w:val="0061466B"/>
    <w:rsid w:val="00615EFE"/>
    <w:rsid w:val="006176BA"/>
    <w:rsid w:val="00617FD3"/>
    <w:rsid w:val="00620A33"/>
    <w:rsid w:val="006211A9"/>
    <w:rsid w:val="00621EF8"/>
    <w:rsid w:val="006228EC"/>
    <w:rsid w:val="00623B71"/>
    <w:rsid w:val="0062440F"/>
    <w:rsid w:val="0062465F"/>
    <w:rsid w:val="0062468E"/>
    <w:rsid w:val="00624E1B"/>
    <w:rsid w:val="0062510A"/>
    <w:rsid w:val="00625C12"/>
    <w:rsid w:val="00625EF3"/>
    <w:rsid w:val="00626054"/>
    <w:rsid w:val="006260CF"/>
    <w:rsid w:val="006260ED"/>
    <w:rsid w:val="006264FA"/>
    <w:rsid w:val="0062772B"/>
    <w:rsid w:val="00627BC9"/>
    <w:rsid w:val="00627BD2"/>
    <w:rsid w:val="00627CBE"/>
    <w:rsid w:val="00627FD5"/>
    <w:rsid w:val="00630D2F"/>
    <w:rsid w:val="0063118A"/>
    <w:rsid w:val="00631261"/>
    <w:rsid w:val="006321BC"/>
    <w:rsid w:val="00632731"/>
    <w:rsid w:val="006327C7"/>
    <w:rsid w:val="0063309A"/>
    <w:rsid w:val="00633182"/>
    <w:rsid w:val="006332D7"/>
    <w:rsid w:val="006340EC"/>
    <w:rsid w:val="006349ED"/>
    <w:rsid w:val="00634D6C"/>
    <w:rsid w:val="00634EEB"/>
    <w:rsid w:val="006353A8"/>
    <w:rsid w:val="00635B89"/>
    <w:rsid w:val="0063627D"/>
    <w:rsid w:val="0063631C"/>
    <w:rsid w:val="00636420"/>
    <w:rsid w:val="006365EE"/>
    <w:rsid w:val="00636B17"/>
    <w:rsid w:val="00636B79"/>
    <w:rsid w:val="00641422"/>
    <w:rsid w:val="00641446"/>
    <w:rsid w:val="0064150A"/>
    <w:rsid w:val="00642205"/>
    <w:rsid w:val="006423B9"/>
    <w:rsid w:val="00643262"/>
    <w:rsid w:val="00643825"/>
    <w:rsid w:val="00643849"/>
    <w:rsid w:val="006438E8"/>
    <w:rsid w:val="00643BA5"/>
    <w:rsid w:val="0064473F"/>
    <w:rsid w:val="006447EA"/>
    <w:rsid w:val="00645568"/>
    <w:rsid w:val="0064599D"/>
    <w:rsid w:val="00645BAA"/>
    <w:rsid w:val="00645CA2"/>
    <w:rsid w:val="00645E96"/>
    <w:rsid w:val="00645E9C"/>
    <w:rsid w:val="00646473"/>
    <w:rsid w:val="0064660C"/>
    <w:rsid w:val="00646765"/>
    <w:rsid w:val="00646828"/>
    <w:rsid w:val="00646E38"/>
    <w:rsid w:val="00647265"/>
    <w:rsid w:val="00647561"/>
    <w:rsid w:val="00650009"/>
    <w:rsid w:val="00650246"/>
    <w:rsid w:val="00650747"/>
    <w:rsid w:val="006507EF"/>
    <w:rsid w:val="0065151D"/>
    <w:rsid w:val="0065229E"/>
    <w:rsid w:val="00652D09"/>
    <w:rsid w:val="0065347E"/>
    <w:rsid w:val="006537EE"/>
    <w:rsid w:val="00653A0A"/>
    <w:rsid w:val="006543D9"/>
    <w:rsid w:val="00654882"/>
    <w:rsid w:val="00655557"/>
    <w:rsid w:val="006555D4"/>
    <w:rsid w:val="006556CA"/>
    <w:rsid w:val="00655DB3"/>
    <w:rsid w:val="006561D8"/>
    <w:rsid w:val="00656C22"/>
    <w:rsid w:val="00656EFF"/>
    <w:rsid w:val="00657E76"/>
    <w:rsid w:val="00657FE0"/>
    <w:rsid w:val="00660304"/>
    <w:rsid w:val="00660E42"/>
    <w:rsid w:val="00660FAB"/>
    <w:rsid w:val="00660FD3"/>
    <w:rsid w:val="00661124"/>
    <w:rsid w:val="00661800"/>
    <w:rsid w:val="00661874"/>
    <w:rsid w:val="00661A67"/>
    <w:rsid w:val="00662647"/>
    <w:rsid w:val="00662B29"/>
    <w:rsid w:val="00662BD9"/>
    <w:rsid w:val="0066353A"/>
    <w:rsid w:val="0066370D"/>
    <w:rsid w:val="00663FBC"/>
    <w:rsid w:val="00664254"/>
    <w:rsid w:val="0066448E"/>
    <w:rsid w:val="00664698"/>
    <w:rsid w:val="00665B5C"/>
    <w:rsid w:val="0066648D"/>
    <w:rsid w:val="0066681E"/>
    <w:rsid w:val="0066691B"/>
    <w:rsid w:val="00666975"/>
    <w:rsid w:val="00666D63"/>
    <w:rsid w:val="00667F74"/>
    <w:rsid w:val="00670AD4"/>
    <w:rsid w:val="00671ADE"/>
    <w:rsid w:val="00671D16"/>
    <w:rsid w:val="00672322"/>
    <w:rsid w:val="00672CC8"/>
    <w:rsid w:val="00672D9E"/>
    <w:rsid w:val="006735A0"/>
    <w:rsid w:val="006738C7"/>
    <w:rsid w:val="00673B02"/>
    <w:rsid w:val="0067467A"/>
    <w:rsid w:val="00674D4D"/>
    <w:rsid w:val="00675F3E"/>
    <w:rsid w:val="00676065"/>
    <w:rsid w:val="0067641E"/>
    <w:rsid w:val="00676EF5"/>
    <w:rsid w:val="0067711A"/>
    <w:rsid w:val="006772D0"/>
    <w:rsid w:val="00680051"/>
    <w:rsid w:val="00680178"/>
    <w:rsid w:val="006804E7"/>
    <w:rsid w:val="006812A8"/>
    <w:rsid w:val="00681A43"/>
    <w:rsid w:val="00681EAC"/>
    <w:rsid w:val="006827AD"/>
    <w:rsid w:val="00682C17"/>
    <w:rsid w:val="00682D1A"/>
    <w:rsid w:val="006835A4"/>
    <w:rsid w:val="00683C1E"/>
    <w:rsid w:val="00684A22"/>
    <w:rsid w:val="00685492"/>
    <w:rsid w:val="0068551D"/>
    <w:rsid w:val="00685C7A"/>
    <w:rsid w:val="0068600C"/>
    <w:rsid w:val="006863F8"/>
    <w:rsid w:val="006870C0"/>
    <w:rsid w:val="006871CF"/>
    <w:rsid w:val="00687709"/>
    <w:rsid w:val="00687A35"/>
    <w:rsid w:val="00687A46"/>
    <w:rsid w:val="00690AAA"/>
    <w:rsid w:val="00690BD7"/>
    <w:rsid w:val="00691184"/>
    <w:rsid w:val="00691317"/>
    <w:rsid w:val="006915CF"/>
    <w:rsid w:val="00691F63"/>
    <w:rsid w:val="00692B20"/>
    <w:rsid w:val="00692CB8"/>
    <w:rsid w:val="00693199"/>
    <w:rsid w:val="006934E2"/>
    <w:rsid w:val="00693A8E"/>
    <w:rsid w:val="00694157"/>
    <w:rsid w:val="0069485A"/>
    <w:rsid w:val="006948CF"/>
    <w:rsid w:val="00694E00"/>
    <w:rsid w:val="00694E7D"/>
    <w:rsid w:val="00695A22"/>
    <w:rsid w:val="00695C5D"/>
    <w:rsid w:val="00696211"/>
    <w:rsid w:val="006968A8"/>
    <w:rsid w:val="006969B9"/>
    <w:rsid w:val="00697038"/>
    <w:rsid w:val="006971B5"/>
    <w:rsid w:val="0069725E"/>
    <w:rsid w:val="006973B5"/>
    <w:rsid w:val="00697458"/>
    <w:rsid w:val="00697C6C"/>
    <w:rsid w:val="00697CE5"/>
    <w:rsid w:val="00697E59"/>
    <w:rsid w:val="00697EA0"/>
    <w:rsid w:val="006A0322"/>
    <w:rsid w:val="006A0B67"/>
    <w:rsid w:val="006A19BF"/>
    <w:rsid w:val="006A2056"/>
    <w:rsid w:val="006A2278"/>
    <w:rsid w:val="006A22D5"/>
    <w:rsid w:val="006A29FF"/>
    <w:rsid w:val="006A2A60"/>
    <w:rsid w:val="006A2BF7"/>
    <w:rsid w:val="006A3015"/>
    <w:rsid w:val="006A481A"/>
    <w:rsid w:val="006A4847"/>
    <w:rsid w:val="006A4D5C"/>
    <w:rsid w:val="006A56F4"/>
    <w:rsid w:val="006A58A0"/>
    <w:rsid w:val="006A58FB"/>
    <w:rsid w:val="006A5B84"/>
    <w:rsid w:val="006A5C31"/>
    <w:rsid w:val="006A6256"/>
    <w:rsid w:val="006A7D5E"/>
    <w:rsid w:val="006B0840"/>
    <w:rsid w:val="006B1BAD"/>
    <w:rsid w:val="006B1ED6"/>
    <w:rsid w:val="006B202D"/>
    <w:rsid w:val="006B2344"/>
    <w:rsid w:val="006B23B4"/>
    <w:rsid w:val="006B259C"/>
    <w:rsid w:val="006B283B"/>
    <w:rsid w:val="006B2DF8"/>
    <w:rsid w:val="006B2F10"/>
    <w:rsid w:val="006B3B7B"/>
    <w:rsid w:val="006B3BEB"/>
    <w:rsid w:val="006B46A8"/>
    <w:rsid w:val="006B4E98"/>
    <w:rsid w:val="006B5851"/>
    <w:rsid w:val="006B5978"/>
    <w:rsid w:val="006B5CD2"/>
    <w:rsid w:val="006B6652"/>
    <w:rsid w:val="006B669E"/>
    <w:rsid w:val="006B6A10"/>
    <w:rsid w:val="006B7258"/>
    <w:rsid w:val="006C00AC"/>
    <w:rsid w:val="006C0C4F"/>
    <w:rsid w:val="006C15DE"/>
    <w:rsid w:val="006C177C"/>
    <w:rsid w:val="006C22DC"/>
    <w:rsid w:val="006C23CF"/>
    <w:rsid w:val="006C2964"/>
    <w:rsid w:val="006C3063"/>
    <w:rsid w:val="006C3F92"/>
    <w:rsid w:val="006C4708"/>
    <w:rsid w:val="006C499A"/>
    <w:rsid w:val="006C5662"/>
    <w:rsid w:val="006C6967"/>
    <w:rsid w:val="006C6ABE"/>
    <w:rsid w:val="006C6FEA"/>
    <w:rsid w:val="006C7068"/>
    <w:rsid w:val="006C7C73"/>
    <w:rsid w:val="006D0B6C"/>
    <w:rsid w:val="006D1160"/>
    <w:rsid w:val="006D140C"/>
    <w:rsid w:val="006D15A6"/>
    <w:rsid w:val="006D1744"/>
    <w:rsid w:val="006D1D6A"/>
    <w:rsid w:val="006D2415"/>
    <w:rsid w:val="006D2747"/>
    <w:rsid w:val="006D28DE"/>
    <w:rsid w:val="006D28F2"/>
    <w:rsid w:val="006D3372"/>
    <w:rsid w:val="006D347F"/>
    <w:rsid w:val="006D34FA"/>
    <w:rsid w:val="006D36EA"/>
    <w:rsid w:val="006D38B1"/>
    <w:rsid w:val="006D3C2D"/>
    <w:rsid w:val="006D46BC"/>
    <w:rsid w:val="006D4C41"/>
    <w:rsid w:val="006D4D49"/>
    <w:rsid w:val="006D54F9"/>
    <w:rsid w:val="006D586F"/>
    <w:rsid w:val="006D5EB7"/>
    <w:rsid w:val="006D610B"/>
    <w:rsid w:val="006D6308"/>
    <w:rsid w:val="006D696B"/>
    <w:rsid w:val="006D6A29"/>
    <w:rsid w:val="006D6AA5"/>
    <w:rsid w:val="006D6B5B"/>
    <w:rsid w:val="006D70CA"/>
    <w:rsid w:val="006D786B"/>
    <w:rsid w:val="006D79DB"/>
    <w:rsid w:val="006D7A59"/>
    <w:rsid w:val="006D7E0B"/>
    <w:rsid w:val="006D7FE3"/>
    <w:rsid w:val="006E00D2"/>
    <w:rsid w:val="006E0261"/>
    <w:rsid w:val="006E04BD"/>
    <w:rsid w:val="006E0808"/>
    <w:rsid w:val="006E0E28"/>
    <w:rsid w:val="006E1007"/>
    <w:rsid w:val="006E1271"/>
    <w:rsid w:val="006E19B0"/>
    <w:rsid w:val="006E1A61"/>
    <w:rsid w:val="006E202B"/>
    <w:rsid w:val="006E2081"/>
    <w:rsid w:val="006E283E"/>
    <w:rsid w:val="006E2D8A"/>
    <w:rsid w:val="006E32F1"/>
    <w:rsid w:val="006E330C"/>
    <w:rsid w:val="006E361C"/>
    <w:rsid w:val="006E37BC"/>
    <w:rsid w:val="006E37E4"/>
    <w:rsid w:val="006E391E"/>
    <w:rsid w:val="006E3978"/>
    <w:rsid w:val="006E3AC3"/>
    <w:rsid w:val="006E3C0B"/>
    <w:rsid w:val="006E3CD0"/>
    <w:rsid w:val="006E4754"/>
    <w:rsid w:val="006E499A"/>
    <w:rsid w:val="006E5F0A"/>
    <w:rsid w:val="006E6567"/>
    <w:rsid w:val="006E68F7"/>
    <w:rsid w:val="006E6967"/>
    <w:rsid w:val="006E6B68"/>
    <w:rsid w:val="006E77AD"/>
    <w:rsid w:val="006F0113"/>
    <w:rsid w:val="006F02E4"/>
    <w:rsid w:val="006F0538"/>
    <w:rsid w:val="006F18B6"/>
    <w:rsid w:val="006F1DD2"/>
    <w:rsid w:val="006F233E"/>
    <w:rsid w:val="006F2FA3"/>
    <w:rsid w:val="006F2FF7"/>
    <w:rsid w:val="006F3219"/>
    <w:rsid w:val="006F326C"/>
    <w:rsid w:val="006F332F"/>
    <w:rsid w:val="006F3708"/>
    <w:rsid w:val="006F399B"/>
    <w:rsid w:val="006F3C12"/>
    <w:rsid w:val="006F4536"/>
    <w:rsid w:val="006F46D1"/>
    <w:rsid w:val="006F48BA"/>
    <w:rsid w:val="006F4B44"/>
    <w:rsid w:val="006F51B5"/>
    <w:rsid w:val="006F5674"/>
    <w:rsid w:val="006F5B11"/>
    <w:rsid w:val="006F61F4"/>
    <w:rsid w:val="006F61FF"/>
    <w:rsid w:val="006F707C"/>
    <w:rsid w:val="006F758F"/>
    <w:rsid w:val="006F7785"/>
    <w:rsid w:val="006F7839"/>
    <w:rsid w:val="006F7F70"/>
    <w:rsid w:val="00700E4E"/>
    <w:rsid w:val="00701C0C"/>
    <w:rsid w:val="00701C8C"/>
    <w:rsid w:val="00701CB4"/>
    <w:rsid w:val="00701D37"/>
    <w:rsid w:val="00701D44"/>
    <w:rsid w:val="007037A6"/>
    <w:rsid w:val="00703953"/>
    <w:rsid w:val="00703B24"/>
    <w:rsid w:val="00703C89"/>
    <w:rsid w:val="0070421B"/>
    <w:rsid w:val="0070432D"/>
    <w:rsid w:val="0070439C"/>
    <w:rsid w:val="007049A1"/>
    <w:rsid w:val="00704B01"/>
    <w:rsid w:val="00705191"/>
    <w:rsid w:val="0070618A"/>
    <w:rsid w:val="00706500"/>
    <w:rsid w:val="0070714D"/>
    <w:rsid w:val="00710AD9"/>
    <w:rsid w:val="00711134"/>
    <w:rsid w:val="007116A2"/>
    <w:rsid w:val="00711C5F"/>
    <w:rsid w:val="0071205A"/>
    <w:rsid w:val="00713FE9"/>
    <w:rsid w:val="00714CEB"/>
    <w:rsid w:val="00715048"/>
    <w:rsid w:val="00715970"/>
    <w:rsid w:val="00716B2A"/>
    <w:rsid w:val="00716FFC"/>
    <w:rsid w:val="00717409"/>
    <w:rsid w:val="007177F0"/>
    <w:rsid w:val="00717843"/>
    <w:rsid w:val="00717A78"/>
    <w:rsid w:val="00717DC7"/>
    <w:rsid w:val="0072047A"/>
    <w:rsid w:val="007227D7"/>
    <w:rsid w:val="00722E3B"/>
    <w:rsid w:val="007235B1"/>
    <w:rsid w:val="00723C48"/>
    <w:rsid w:val="00724393"/>
    <w:rsid w:val="00724C24"/>
    <w:rsid w:val="007250FC"/>
    <w:rsid w:val="00725782"/>
    <w:rsid w:val="007257A3"/>
    <w:rsid w:val="007259AD"/>
    <w:rsid w:val="00725F34"/>
    <w:rsid w:val="007279CD"/>
    <w:rsid w:val="00727AA3"/>
    <w:rsid w:val="007301A6"/>
    <w:rsid w:val="0073153D"/>
    <w:rsid w:val="00732021"/>
    <w:rsid w:val="0073286B"/>
    <w:rsid w:val="00732EA5"/>
    <w:rsid w:val="0073318F"/>
    <w:rsid w:val="00733A87"/>
    <w:rsid w:val="007345E1"/>
    <w:rsid w:val="00734672"/>
    <w:rsid w:val="007348D3"/>
    <w:rsid w:val="007348FD"/>
    <w:rsid w:val="00734A89"/>
    <w:rsid w:val="00734F3D"/>
    <w:rsid w:val="007357C1"/>
    <w:rsid w:val="00735BC8"/>
    <w:rsid w:val="00736811"/>
    <w:rsid w:val="0073748F"/>
    <w:rsid w:val="00737B19"/>
    <w:rsid w:val="00737D34"/>
    <w:rsid w:val="00740160"/>
    <w:rsid w:val="0074028D"/>
    <w:rsid w:val="00740CF3"/>
    <w:rsid w:val="00740D58"/>
    <w:rsid w:val="0074170C"/>
    <w:rsid w:val="00741D5B"/>
    <w:rsid w:val="00741F21"/>
    <w:rsid w:val="00742B00"/>
    <w:rsid w:val="00742E74"/>
    <w:rsid w:val="00743F2F"/>
    <w:rsid w:val="007445E5"/>
    <w:rsid w:val="00744BA7"/>
    <w:rsid w:val="00745953"/>
    <w:rsid w:val="00745FE9"/>
    <w:rsid w:val="00746805"/>
    <w:rsid w:val="0074739E"/>
    <w:rsid w:val="0074751C"/>
    <w:rsid w:val="00747A86"/>
    <w:rsid w:val="00750820"/>
    <w:rsid w:val="00750F48"/>
    <w:rsid w:val="00751699"/>
    <w:rsid w:val="0075170E"/>
    <w:rsid w:val="00751B84"/>
    <w:rsid w:val="007525A7"/>
    <w:rsid w:val="007525D9"/>
    <w:rsid w:val="0075367E"/>
    <w:rsid w:val="007538A9"/>
    <w:rsid w:val="00754227"/>
    <w:rsid w:val="00754344"/>
    <w:rsid w:val="007544ED"/>
    <w:rsid w:val="00754B66"/>
    <w:rsid w:val="00754D77"/>
    <w:rsid w:val="007554D1"/>
    <w:rsid w:val="00755808"/>
    <w:rsid w:val="00755CA5"/>
    <w:rsid w:val="00755D7E"/>
    <w:rsid w:val="00756265"/>
    <w:rsid w:val="007563E1"/>
    <w:rsid w:val="0075684D"/>
    <w:rsid w:val="00756A5E"/>
    <w:rsid w:val="00756B14"/>
    <w:rsid w:val="00756FFB"/>
    <w:rsid w:val="007573B9"/>
    <w:rsid w:val="00757EE3"/>
    <w:rsid w:val="007608D9"/>
    <w:rsid w:val="00760B31"/>
    <w:rsid w:val="00760D68"/>
    <w:rsid w:val="00762B5B"/>
    <w:rsid w:val="00762CC6"/>
    <w:rsid w:val="00763757"/>
    <w:rsid w:val="00763D9A"/>
    <w:rsid w:val="00763F42"/>
    <w:rsid w:val="00764636"/>
    <w:rsid w:val="00764962"/>
    <w:rsid w:val="0076528A"/>
    <w:rsid w:val="00765884"/>
    <w:rsid w:val="007665E5"/>
    <w:rsid w:val="00766703"/>
    <w:rsid w:val="00766A15"/>
    <w:rsid w:val="00766ED1"/>
    <w:rsid w:val="007673B9"/>
    <w:rsid w:val="0076741F"/>
    <w:rsid w:val="00767876"/>
    <w:rsid w:val="00767D9A"/>
    <w:rsid w:val="00770143"/>
    <w:rsid w:val="007706F1"/>
    <w:rsid w:val="00770AC6"/>
    <w:rsid w:val="00770DAF"/>
    <w:rsid w:val="007719B9"/>
    <w:rsid w:val="00771A83"/>
    <w:rsid w:val="007728C5"/>
    <w:rsid w:val="00773C6F"/>
    <w:rsid w:val="00774364"/>
    <w:rsid w:val="007749ED"/>
    <w:rsid w:val="007754D0"/>
    <w:rsid w:val="00775D7B"/>
    <w:rsid w:val="0077662E"/>
    <w:rsid w:val="0077665C"/>
    <w:rsid w:val="007766B2"/>
    <w:rsid w:val="007768A1"/>
    <w:rsid w:val="007771FB"/>
    <w:rsid w:val="00777310"/>
    <w:rsid w:val="007779A7"/>
    <w:rsid w:val="00777A26"/>
    <w:rsid w:val="00777AC4"/>
    <w:rsid w:val="00777B87"/>
    <w:rsid w:val="00777FA4"/>
    <w:rsid w:val="0078015E"/>
    <w:rsid w:val="007802F7"/>
    <w:rsid w:val="007812EF"/>
    <w:rsid w:val="00781E09"/>
    <w:rsid w:val="00782435"/>
    <w:rsid w:val="00782EF3"/>
    <w:rsid w:val="007830CA"/>
    <w:rsid w:val="00783591"/>
    <w:rsid w:val="00784623"/>
    <w:rsid w:val="007850F1"/>
    <w:rsid w:val="00785B61"/>
    <w:rsid w:val="00785F1D"/>
    <w:rsid w:val="007862D4"/>
    <w:rsid w:val="0078653F"/>
    <w:rsid w:val="007873E3"/>
    <w:rsid w:val="00787690"/>
    <w:rsid w:val="00787833"/>
    <w:rsid w:val="00787BE4"/>
    <w:rsid w:val="00787EBF"/>
    <w:rsid w:val="0079004D"/>
    <w:rsid w:val="007901F4"/>
    <w:rsid w:val="00790461"/>
    <w:rsid w:val="007908A5"/>
    <w:rsid w:val="00792393"/>
    <w:rsid w:val="00792688"/>
    <w:rsid w:val="00794C6A"/>
    <w:rsid w:val="00795207"/>
    <w:rsid w:val="00795996"/>
    <w:rsid w:val="00795D2E"/>
    <w:rsid w:val="00796543"/>
    <w:rsid w:val="007968A3"/>
    <w:rsid w:val="00796CCB"/>
    <w:rsid w:val="00796DD6"/>
    <w:rsid w:val="00796EBF"/>
    <w:rsid w:val="00796EC5"/>
    <w:rsid w:val="00796F30"/>
    <w:rsid w:val="007971A1"/>
    <w:rsid w:val="007976FE"/>
    <w:rsid w:val="00797892"/>
    <w:rsid w:val="00797B09"/>
    <w:rsid w:val="007A0255"/>
    <w:rsid w:val="007A02AB"/>
    <w:rsid w:val="007A04BC"/>
    <w:rsid w:val="007A0B02"/>
    <w:rsid w:val="007A0D60"/>
    <w:rsid w:val="007A2280"/>
    <w:rsid w:val="007A2356"/>
    <w:rsid w:val="007A2499"/>
    <w:rsid w:val="007A277E"/>
    <w:rsid w:val="007A3015"/>
    <w:rsid w:val="007A3654"/>
    <w:rsid w:val="007A39E9"/>
    <w:rsid w:val="007A3B0B"/>
    <w:rsid w:val="007A4275"/>
    <w:rsid w:val="007A42A5"/>
    <w:rsid w:val="007A4421"/>
    <w:rsid w:val="007A45DE"/>
    <w:rsid w:val="007A49CE"/>
    <w:rsid w:val="007A53E2"/>
    <w:rsid w:val="007A557B"/>
    <w:rsid w:val="007A5A99"/>
    <w:rsid w:val="007A5BB5"/>
    <w:rsid w:val="007A5FE4"/>
    <w:rsid w:val="007A671C"/>
    <w:rsid w:val="007A6C00"/>
    <w:rsid w:val="007A72C9"/>
    <w:rsid w:val="007B0303"/>
    <w:rsid w:val="007B204C"/>
    <w:rsid w:val="007B21C7"/>
    <w:rsid w:val="007B237C"/>
    <w:rsid w:val="007B253E"/>
    <w:rsid w:val="007B2D59"/>
    <w:rsid w:val="007B2F6B"/>
    <w:rsid w:val="007B5628"/>
    <w:rsid w:val="007B565C"/>
    <w:rsid w:val="007B58BE"/>
    <w:rsid w:val="007B5D32"/>
    <w:rsid w:val="007B614F"/>
    <w:rsid w:val="007B67D7"/>
    <w:rsid w:val="007B6B03"/>
    <w:rsid w:val="007B6CF3"/>
    <w:rsid w:val="007B6EAB"/>
    <w:rsid w:val="007B7BB4"/>
    <w:rsid w:val="007C0235"/>
    <w:rsid w:val="007C05FB"/>
    <w:rsid w:val="007C0619"/>
    <w:rsid w:val="007C1032"/>
    <w:rsid w:val="007C1C80"/>
    <w:rsid w:val="007C2BEA"/>
    <w:rsid w:val="007C3560"/>
    <w:rsid w:val="007C39E8"/>
    <w:rsid w:val="007C4B4A"/>
    <w:rsid w:val="007C4C86"/>
    <w:rsid w:val="007C507C"/>
    <w:rsid w:val="007C590A"/>
    <w:rsid w:val="007C5B6C"/>
    <w:rsid w:val="007C5BCD"/>
    <w:rsid w:val="007C5E82"/>
    <w:rsid w:val="007C5E90"/>
    <w:rsid w:val="007C6C20"/>
    <w:rsid w:val="007D09FE"/>
    <w:rsid w:val="007D0CC0"/>
    <w:rsid w:val="007D0D2A"/>
    <w:rsid w:val="007D0F0C"/>
    <w:rsid w:val="007D0F95"/>
    <w:rsid w:val="007D15CB"/>
    <w:rsid w:val="007D2E98"/>
    <w:rsid w:val="007D351A"/>
    <w:rsid w:val="007D3B8F"/>
    <w:rsid w:val="007D3C70"/>
    <w:rsid w:val="007D3E7D"/>
    <w:rsid w:val="007D3EA7"/>
    <w:rsid w:val="007D3F61"/>
    <w:rsid w:val="007D4CBD"/>
    <w:rsid w:val="007D554E"/>
    <w:rsid w:val="007D578C"/>
    <w:rsid w:val="007D5820"/>
    <w:rsid w:val="007D6519"/>
    <w:rsid w:val="007D662A"/>
    <w:rsid w:val="007D6966"/>
    <w:rsid w:val="007D6DA7"/>
    <w:rsid w:val="007D72CB"/>
    <w:rsid w:val="007D7A61"/>
    <w:rsid w:val="007D7B95"/>
    <w:rsid w:val="007E000F"/>
    <w:rsid w:val="007E02BF"/>
    <w:rsid w:val="007E0C2E"/>
    <w:rsid w:val="007E0D0A"/>
    <w:rsid w:val="007E10E4"/>
    <w:rsid w:val="007E16D8"/>
    <w:rsid w:val="007E1A2E"/>
    <w:rsid w:val="007E1D05"/>
    <w:rsid w:val="007E21E6"/>
    <w:rsid w:val="007E230C"/>
    <w:rsid w:val="007E4373"/>
    <w:rsid w:val="007E4850"/>
    <w:rsid w:val="007E48F8"/>
    <w:rsid w:val="007E4971"/>
    <w:rsid w:val="007E4B3B"/>
    <w:rsid w:val="007E4D0D"/>
    <w:rsid w:val="007E4F01"/>
    <w:rsid w:val="007E6535"/>
    <w:rsid w:val="007E66ED"/>
    <w:rsid w:val="007E6B1D"/>
    <w:rsid w:val="007E6DC5"/>
    <w:rsid w:val="007E6E49"/>
    <w:rsid w:val="007E79F2"/>
    <w:rsid w:val="007E7AA7"/>
    <w:rsid w:val="007F0073"/>
    <w:rsid w:val="007F0366"/>
    <w:rsid w:val="007F05DA"/>
    <w:rsid w:val="007F08DD"/>
    <w:rsid w:val="007F0CE7"/>
    <w:rsid w:val="007F0E84"/>
    <w:rsid w:val="007F173F"/>
    <w:rsid w:val="007F198C"/>
    <w:rsid w:val="007F1DBC"/>
    <w:rsid w:val="007F3674"/>
    <w:rsid w:val="007F36BD"/>
    <w:rsid w:val="007F3923"/>
    <w:rsid w:val="007F438E"/>
    <w:rsid w:val="007F5B6E"/>
    <w:rsid w:val="007F5D65"/>
    <w:rsid w:val="007F6609"/>
    <w:rsid w:val="007F6BE2"/>
    <w:rsid w:val="007F6C6B"/>
    <w:rsid w:val="007F7328"/>
    <w:rsid w:val="007F79C5"/>
    <w:rsid w:val="007F7A8D"/>
    <w:rsid w:val="007F7C75"/>
    <w:rsid w:val="007F7EC6"/>
    <w:rsid w:val="007F7F44"/>
    <w:rsid w:val="007F7F7F"/>
    <w:rsid w:val="00800309"/>
    <w:rsid w:val="00801079"/>
    <w:rsid w:val="008017F4"/>
    <w:rsid w:val="00801E25"/>
    <w:rsid w:val="00803038"/>
    <w:rsid w:val="008030CC"/>
    <w:rsid w:val="008037D4"/>
    <w:rsid w:val="00803F79"/>
    <w:rsid w:val="00804014"/>
    <w:rsid w:val="00804041"/>
    <w:rsid w:val="00804AFA"/>
    <w:rsid w:val="00804BE0"/>
    <w:rsid w:val="0080520D"/>
    <w:rsid w:val="008059A3"/>
    <w:rsid w:val="00806516"/>
    <w:rsid w:val="00806FE7"/>
    <w:rsid w:val="00807061"/>
    <w:rsid w:val="00807B65"/>
    <w:rsid w:val="00807C5F"/>
    <w:rsid w:val="00810137"/>
    <w:rsid w:val="00810150"/>
    <w:rsid w:val="00810201"/>
    <w:rsid w:val="00811228"/>
    <w:rsid w:val="008114DD"/>
    <w:rsid w:val="00811CC8"/>
    <w:rsid w:val="00811D02"/>
    <w:rsid w:val="0081218D"/>
    <w:rsid w:val="00812D77"/>
    <w:rsid w:val="00813338"/>
    <w:rsid w:val="0081375F"/>
    <w:rsid w:val="00813DF2"/>
    <w:rsid w:val="00813FE6"/>
    <w:rsid w:val="00814C96"/>
    <w:rsid w:val="008156E7"/>
    <w:rsid w:val="008157CA"/>
    <w:rsid w:val="00815E88"/>
    <w:rsid w:val="008163E7"/>
    <w:rsid w:val="008166D3"/>
    <w:rsid w:val="00816E81"/>
    <w:rsid w:val="00817A3C"/>
    <w:rsid w:val="00820568"/>
    <w:rsid w:val="00820570"/>
    <w:rsid w:val="0082074F"/>
    <w:rsid w:val="00820C25"/>
    <w:rsid w:val="00820C41"/>
    <w:rsid w:val="00820D13"/>
    <w:rsid w:val="00821646"/>
    <w:rsid w:val="008221A1"/>
    <w:rsid w:val="0082240F"/>
    <w:rsid w:val="00822512"/>
    <w:rsid w:val="00822568"/>
    <w:rsid w:val="008226A9"/>
    <w:rsid w:val="00822FFE"/>
    <w:rsid w:val="00823065"/>
    <w:rsid w:val="00823083"/>
    <w:rsid w:val="008235C4"/>
    <w:rsid w:val="00823C48"/>
    <w:rsid w:val="00823C9E"/>
    <w:rsid w:val="00823EEF"/>
    <w:rsid w:val="0082474F"/>
    <w:rsid w:val="008248DB"/>
    <w:rsid w:val="00824C3F"/>
    <w:rsid w:val="008251C4"/>
    <w:rsid w:val="008251EC"/>
    <w:rsid w:val="008256AB"/>
    <w:rsid w:val="00825F4B"/>
    <w:rsid w:val="00826042"/>
    <w:rsid w:val="00826434"/>
    <w:rsid w:val="00826943"/>
    <w:rsid w:val="00826A34"/>
    <w:rsid w:val="00826E2D"/>
    <w:rsid w:val="00826FFC"/>
    <w:rsid w:val="00827140"/>
    <w:rsid w:val="00827C25"/>
    <w:rsid w:val="008301C7"/>
    <w:rsid w:val="00830DE0"/>
    <w:rsid w:val="00831433"/>
    <w:rsid w:val="008316D3"/>
    <w:rsid w:val="00831B73"/>
    <w:rsid w:val="008325F3"/>
    <w:rsid w:val="00832800"/>
    <w:rsid w:val="00832FFF"/>
    <w:rsid w:val="0083379F"/>
    <w:rsid w:val="008337DA"/>
    <w:rsid w:val="008339D5"/>
    <w:rsid w:val="00833D6E"/>
    <w:rsid w:val="00833DFE"/>
    <w:rsid w:val="00834C74"/>
    <w:rsid w:val="00835041"/>
    <w:rsid w:val="0083510A"/>
    <w:rsid w:val="008353FA"/>
    <w:rsid w:val="00835431"/>
    <w:rsid w:val="00835696"/>
    <w:rsid w:val="00835709"/>
    <w:rsid w:val="00835CDB"/>
    <w:rsid w:val="00836243"/>
    <w:rsid w:val="008363A5"/>
    <w:rsid w:val="008366D1"/>
    <w:rsid w:val="00836AC9"/>
    <w:rsid w:val="00836F35"/>
    <w:rsid w:val="00837478"/>
    <w:rsid w:val="00837A64"/>
    <w:rsid w:val="008405E1"/>
    <w:rsid w:val="00840DDA"/>
    <w:rsid w:val="008410E3"/>
    <w:rsid w:val="008419E2"/>
    <w:rsid w:val="00841B62"/>
    <w:rsid w:val="00841DAE"/>
    <w:rsid w:val="0084285C"/>
    <w:rsid w:val="00842ABD"/>
    <w:rsid w:val="00842E95"/>
    <w:rsid w:val="00843050"/>
    <w:rsid w:val="00843D30"/>
    <w:rsid w:val="0084451D"/>
    <w:rsid w:val="00844875"/>
    <w:rsid w:val="00844D9A"/>
    <w:rsid w:val="00844ECC"/>
    <w:rsid w:val="00844EFF"/>
    <w:rsid w:val="00845395"/>
    <w:rsid w:val="00845606"/>
    <w:rsid w:val="00845666"/>
    <w:rsid w:val="00846A95"/>
    <w:rsid w:val="00846B4A"/>
    <w:rsid w:val="0084748C"/>
    <w:rsid w:val="008502E4"/>
    <w:rsid w:val="008504E3"/>
    <w:rsid w:val="00850E0C"/>
    <w:rsid w:val="00850E11"/>
    <w:rsid w:val="00851A6E"/>
    <w:rsid w:val="00851A73"/>
    <w:rsid w:val="008523F2"/>
    <w:rsid w:val="00852536"/>
    <w:rsid w:val="00852F94"/>
    <w:rsid w:val="008532F0"/>
    <w:rsid w:val="00853384"/>
    <w:rsid w:val="0085350B"/>
    <w:rsid w:val="00853520"/>
    <w:rsid w:val="00853884"/>
    <w:rsid w:val="00853E68"/>
    <w:rsid w:val="00854C65"/>
    <w:rsid w:val="008550BF"/>
    <w:rsid w:val="00855171"/>
    <w:rsid w:val="008559F4"/>
    <w:rsid w:val="008561F4"/>
    <w:rsid w:val="008562BA"/>
    <w:rsid w:val="008563EB"/>
    <w:rsid w:val="00856A86"/>
    <w:rsid w:val="008570D5"/>
    <w:rsid w:val="008570D8"/>
    <w:rsid w:val="008572E3"/>
    <w:rsid w:val="008576D7"/>
    <w:rsid w:val="008577F2"/>
    <w:rsid w:val="00860A8E"/>
    <w:rsid w:val="00860BF3"/>
    <w:rsid w:val="00860F01"/>
    <w:rsid w:val="00861723"/>
    <w:rsid w:val="00861810"/>
    <w:rsid w:val="00861A91"/>
    <w:rsid w:val="008624AA"/>
    <w:rsid w:val="00862759"/>
    <w:rsid w:val="00863A2A"/>
    <w:rsid w:val="00863CFF"/>
    <w:rsid w:val="00864388"/>
    <w:rsid w:val="00864556"/>
    <w:rsid w:val="008645DD"/>
    <w:rsid w:val="0086478D"/>
    <w:rsid w:val="0086537D"/>
    <w:rsid w:val="008654A6"/>
    <w:rsid w:val="008655E2"/>
    <w:rsid w:val="0086562A"/>
    <w:rsid w:val="00865722"/>
    <w:rsid w:val="00866058"/>
    <w:rsid w:val="008664E4"/>
    <w:rsid w:val="0086678D"/>
    <w:rsid w:val="00866925"/>
    <w:rsid w:val="00866A52"/>
    <w:rsid w:val="00867743"/>
    <w:rsid w:val="00867EC3"/>
    <w:rsid w:val="00867FE7"/>
    <w:rsid w:val="00870F0D"/>
    <w:rsid w:val="00871A31"/>
    <w:rsid w:val="008727A7"/>
    <w:rsid w:val="00873A16"/>
    <w:rsid w:val="00874155"/>
    <w:rsid w:val="00874AB9"/>
    <w:rsid w:val="00874F20"/>
    <w:rsid w:val="00875E13"/>
    <w:rsid w:val="008761A3"/>
    <w:rsid w:val="0087687F"/>
    <w:rsid w:val="00877176"/>
    <w:rsid w:val="0087793C"/>
    <w:rsid w:val="008804FE"/>
    <w:rsid w:val="008807CC"/>
    <w:rsid w:val="00880D27"/>
    <w:rsid w:val="00881AE3"/>
    <w:rsid w:val="00882594"/>
    <w:rsid w:val="008826B1"/>
    <w:rsid w:val="0088440A"/>
    <w:rsid w:val="00884597"/>
    <w:rsid w:val="008845DC"/>
    <w:rsid w:val="0088467C"/>
    <w:rsid w:val="0088470B"/>
    <w:rsid w:val="00884DC3"/>
    <w:rsid w:val="0088504E"/>
    <w:rsid w:val="00885A10"/>
    <w:rsid w:val="00885A67"/>
    <w:rsid w:val="00886323"/>
    <w:rsid w:val="008866E5"/>
    <w:rsid w:val="00886761"/>
    <w:rsid w:val="00886AB7"/>
    <w:rsid w:val="0088705B"/>
    <w:rsid w:val="00890106"/>
    <w:rsid w:val="00890652"/>
    <w:rsid w:val="008906CA"/>
    <w:rsid w:val="0089083B"/>
    <w:rsid w:val="00890A9B"/>
    <w:rsid w:val="0089195A"/>
    <w:rsid w:val="00891FDD"/>
    <w:rsid w:val="00891FE8"/>
    <w:rsid w:val="0089225D"/>
    <w:rsid w:val="008927E2"/>
    <w:rsid w:val="00892868"/>
    <w:rsid w:val="0089302F"/>
    <w:rsid w:val="00893154"/>
    <w:rsid w:val="00893157"/>
    <w:rsid w:val="00893198"/>
    <w:rsid w:val="0089322A"/>
    <w:rsid w:val="0089346F"/>
    <w:rsid w:val="00894A37"/>
    <w:rsid w:val="00895374"/>
    <w:rsid w:val="00895AD9"/>
    <w:rsid w:val="0089662E"/>
    <w:rsid w:val="00896E28"/>
    <w:rsid w:val="00897428"/>
    <w:rsid w:val="008978C1"/>
    <w:rsid w:val="008A062F"/>
    <w:rsid w:val="008A0D8E"/>
    <w:rsid w:val="008A1A87"/>
    <w:rsid w:val="008A280C"/>
    <w:rsid w:val="008A36D6"/>
    <w:rsid w:val="008A39B7"/>
    <w:rsid w:val="008A3C8B"/>
    <w:rsid w:val="008A411D"/>
    <w:rsid w:val="008A51B4"/>
    <w:rsid w:val="008A524E"/>
    <w:rsid w:val="008A5FDC"/>
    <w:rsid w:val="008A6478"/>
    <w:rsid w:val="008A67B3"/>
    <w:rsid w:val="008A7C7B"/>
    <w:rsid w:val="008B03C8"/>
    <w:rsid w:val="008B0A1C"/>
    <w:rsid w:val="008B0A63"/>
    <w:rsid w:val="008B1EF8"/>
    <w:rsid w:val="008B20E0"/>
    <w:rsid w:val="008B2292"/>
    <w:rsid w:val="008B28C6"/>
    <w:rsid w:val="008B2FA9"/>
    <w:rsid w:val="008B315C"/>
    <w:rsid w:val="008B393D"/>
    <w:rsid w:val="008B6170"/>
    <w:rsid w:val="008B708A"/>
    <w:rsid w:val="008B70A9"/>
    <w:rsid w:val="008B7150"/>
    <w:rsid w:val="008B7B0F"/>
    <w:rsid w:val="008B7C42"/>
    <w:rsid w:val="008C12D8"/>
    <w:rsid w:val="008C1FD2"/>
    <w:rsid w:val="008C2A58"/>
    <w:rsid w:val="008C2A7C"/>
    <w:rsid w:val="008C3138"/>
    <w:rsid w:val="008C4657"/>
    <w:rsid w:val="008C4747"/>
    <w:rsid w:val="008C4838"/>
    <w:rsid w:val="008C4B8B"/>
    <w:rsid w:val="008C50D1"/>
    <w:rsid w:val="008C51D7"/>
    <w:rsid w:val="008C5CF5"/>
    <w:rsid w:val="008C63FD"/>
    <w:rsid w:val="008C702F"/>
    <w:rsid w:val="008C7467"/>
    <w:rsid w:val="008C76BE"/>
    <w:rsid w:val="008C791E"/>
    <w:rsid w:val="008D185C"/>
    <w:rsid w:val="008D1C14"/>
    <w:rsid w:val="008D221A"/>
    <w:rsid w:val="008D270A"/>
    <w:rsid w:val="008D2AE7"/>
    <w:rsid w:val="008D2EC6"/>
    <w:rsid w:val="008D3049"/>
    <w:rsid w:val="008D4E7F"/>
    <w:rsid w:val="008D5170"/>
    <w:rsid w:val="008D53E4"/>
    <w:rsid w:val="008D5A43"/>
    <w:rsid w:val="008D6643"/>
    <w:rsid w:val="008D70BA"/>
    <w:rsid w:val="008D7116"/>
    <w:rsid w:val="008D751C"/>
    <w:rsid w:val="008D7D11"/>
    <w:rsid w:val="008D7EB8"/>
    <w:rsid w:val="008E0369"/>
    <w:rsid w:val="008E051C"/>
    <w:rsid w:val="008E0A4F"/>
    <w:rsid w:val="008E116A"/>
    <w:rsid w:val="008E1294"/>
    <w:rsid w:val="008E1673"/>
    <w:rsid w:val="008E1A57"/>
    <w:rsid w:val="008E1B0C"/>
    <w:rsid w:val="008E1E65"/>
    <w:rsid w:val="008E1FD5"/>
    <w:rsid w:val="008E23E1"/>
    <w:rsid w:val="008E27D1"/>
    <w:rsid w:val="008E2AFD"/>
    <w:rsid w:val="008E2C2D"/>
    <w:rsid w:val="008E2EEB"/>
    <w:rsid w:val="008E30A1"/>
    <w:rsid w:val="008E3462"/>
    <w:rsid w:val="008E358D"/>
    <w:rsid w:val="008E3898"/>
    <w:rsid w:val="008E38D3"/>
    <w:rsid w:val="008E3A81"/>
    <w:rsid w:val="008E3CE8"/>
    <w:rsid w:val="008E3E2E"/>
    <w:rsid w:val="008E4355"/>
    <w:rsid w:val="008E445C"/>
    <w:rsid w:val="008E44A6"/>
    <w:rsid w:val="008E48DE"/>
    <w:rsid w:val="008E4B57"/>
    <w:rsid w:val="008E4D41"/>
    <w:rsid w:val="008E4F53"/>
    <w:rsid w:val="008E505F"/>
    <w:rsid w:val="008E539C"/>
    <w:rsid w:val="008E53C1"/>
    <w:rsid w:val="008E5413"/>
    <w:rsid w:val="008E543B"/>
    <w:rsid w:val="008E5516"/>
    <w:rsid w:val="008E553A"/>
    <w:rsid w:val="008E5FCA"/>
    <w:rsid w:val="008E6CA7"/>
    <w:rsid w:val="008E6F68"/>
    <w:rsid w:val="008E751D"/>
    <w:rsid w:val="008E776D"/>
    <w:rsid w:val="008F0467"/>
    <w:rsid w:val="008F050F"/>
    <w:rsid w:val="008F1357"/>
    <w:rsid w:val="008F2955"/>
    <w:rsid w:val="008F2A87"/>
    <w:rsid w:val="008F2FF2"/>
    <w:rsid w:val="008F337E"/>
    <w:rsid w:val="008F4154"/>
    <w:rsid w:val="008F44BA"/>
    <w:rsid w:val="008F4CE7"/>
    <w:rsid w:val="008F50BA"/>
    <w:rsid w:val="008F536E"/>
    <w:rsid w:val="008F56F6"/>
    <w:rsid w:val="008F5ED9"/>
    <w:rsid w:val="008F6BE4"/>
    <w:rsid w:val="008F6ED2"/>
    <w:rsid w:val="008F6FE2"/>
    <w:rsid w:val="008F74F7"/>
    <w:rsid w:val="008F752A"/>
    <w:rsid w:val="008F7557"/>
    <w:rsid w:val="008F77DF"/>
    <w:rsid w:val="00900563"/>
    <w:rsid w:val="00900977"/>
    <w:rsid w:val="009009F3"/>
    <w:rsid w:val="00900AA4"/>
    <w:rsid w:val="00900FA6"/>
    <w:rsid w:val="009019DF"/>
    <w:rsid w:val="00902ED8"/>
    <w:rsid w:val="0090347F"/>
    <w:rsid w:val="0090378A"/>
    <w:rsid w:val="009040B7"/>
    <w:rsid w:val="009042C1"/>
    <w:rsid w:val="009042FA"/>
    <w:rsid w:val="0090461E"/>
    <w:rsid w:val="00904B8B"/>
    <w:rsid w:val="00904D30"/>
    <w:rsid w:val="00905049"/>
    <w:rsid w:val="00905EEC"/>
    <w:rsid w:val="009066F3"/>
    <w:rsid w:val="009067E1"/>
    <w:rsid w:val="0090690D"/>
    <w:rsid w:val="0090702A"/>
    <w:rsid w:val="009070A8"/>
    <w:rsid w:val="00910826"/>
    <w:rsid w:val="00910A3F"/>
    <w:rsid w:val="00911190"/>
    <w:rsid w:val="009117EC"/>
    <w:rsid w:val="00912988"/>
    <w:rsid w:val="0091331D"/>
    <w:rsid w:val="009136C6"/>
    <w:rsid w:val="0091426F"/>
    <w:rsid w:val="009147AC"/>
    <w:rsid w:val="009147C1"/>
    <w:rsid w:val="00914CB1"/>
    <w:rsid w:val="0091517D"/>
    <w:rsid w:val="00915777"/>
    <w:rsid w:val="009157EC"/>
    <w:rsid w:val="00915AFA"/>
    <w:rsid w:val="00915C39"/>
    <w:rsid w:val="00915DD0"/>
    <w:rsid w:val="0091607B"/>
    <w:rsid w:val="00916263"/>
    <w:rsid w:val="009169A5"/>
    <w:rsid w:val="00916AF1"/>
    <w:rsid w:val="00916C03"/>
    <w:rsid w:val="00916DC7"/>
    <w:rsid w:val="0091744F"/>
    <w:rsid w:val="00920179"/>
    <w:rsid w:val="00920C9B"/>
    <w:rsid w:val="00921D5C"/>
    <w:rsid w:val="00922627"/>
    <w:rsid w:val="00922B96"/>
    <w:rsid w:val="00922DD8"/>
    <w:rsid w:val="00923F75"/>
    <w:rsid w:val="009241EF"/>
    <w:rsid w:val="0092436C"/>
    <w:rsid w:val="0092465A"/>
    <w:rsid w:val="0092477A"/>
    <w:rsid w:val="0092497E"/>
    <w:rsid w:val="00924C5F"/>
    <w:rsid w:val="00927BE5"/>
    <w:rsid w:val="00927E9F"/>
    <w:rsid w:val="00930180"/>
    <w:rsid w:val="00930955"/>
    <w:rsid w:val="00930C29"/>
    <w:rsid w:val="00930F65"/>
    <w:rsid w:val="00931077"/>
    <w:rsid w:val="00931C02"/>
    <w:rsid w:val="00932ED9"/>
    <w:rsid w:val="009330B3"/>
    <w:rsid w:val="00933445"/>
    <w:rsid w:val="0093352C"/>
    <w:rsid w:val="0093378F"/>
    <w:rsid w:val="0093412D"/>
    <w:rsid w:val="0093450D"/>
    <w:rsid w:val="00934919"/>
    <w:rsid w:val="0093493A"/>
    <w:rsid w:val="00937061"/>
    <w:rsid w:val="009374AB"/>
    <w:rsid w:val="00937D56"/>
    <w:rsid w:val="00940C4A"/>
    <w:rsid w:val="00940E8E"/>
    <w:rsid w:val="0094108B"/>
    <w:rsid w:val="00941811"/>
    <w:rsid w:val="00941817"/>
    <w:rsid w:val="00941D50"/>
    <w:rsid w:val="00942033"/>
    <w:rsid w:val="009423AA"/>
    <w:rsid w:val="0094257F"/>
    <w:rsid w:val="00942B87"/>
    <w:rsid w:val="00942BA0"/>
    <w:rsid w:val="00942C19"/>
    <w:rsid w:val="00942C27"/>
    <w:rsid w:val="009433CC"/>
    <w:rsid w:val="00943BBB"/>
    <w:rsid w:val="00943F5C"/>
    <w:rsid w:val="009445DD"/>
    <w:rsid w:val="0094465C"/>
    <w:rsid w:val="00944A7D"/>
    <w:rsid w:val="00944ECC"/>
    <w:rsid w:val="009458D2"/>
    <w:rsid w:val="009459DD"/>
    <w:rsid w:val="00946320"/>
    <w:rsid w:val="00946C56"/>
    <w:rsid w:val="00947160"/>
    <w:rsid w:val="00947A50"/>
    <w:rsid w:val="00947DEE"/>
    <w:rsid w:val="00947ECB"/>
    <w:rsid w:val="00950751"/>
    <w:rsid w:val="00950BD4"/>
    <w:rsid w:val="00951982"/>
    <w:rsid w:val="0095251F"/>
    <w:rsid w:val="009526A6"/>
    <w:rsid w:val="00952A59"/>
    <w:rsid w:val="00953132"/>
    <w:rsid w:val="00953151"/>
    <w:rsid w:val="009531ED"/>
    <w:rsid w:val="009542AD"/>
    <w:rsid w:val="009544A9"/>
    <w:rsid w:val="009547EC"/>
    <w:rsid w:val="00954FF8"/>
    <w:rsid w:val="00955231"/>
    <w:rsid w:val="00955BE9"/>
    <w:rsid w:val="00955E22"/>
    <w:rsid w:val="00956336"/>
    <w:rsid w:val="009564BD"/>
    <w:rsid w:val="00956558"/>
    <w:rsid w:val="00960037"/>
    <w:rsid w:val="0096057C"/>
    <w:rsid w:val="00960664"/>
    <w:rsid w:val="00960C30"/>
    <w:rsid w:val="00960C74"/>
    <w:rsid w:val="00961762"/>
    <w:rsid w:val="00961DA0"/>
    <w:rsid w:val="009631C0"/>
    <w:rsid w:val="00963245"/>
    <w:rsid w:val="00963A39"/>
    <w:rsid w:val="00963EF7"/>
    <w:rsid w:val="00964B25"/>
    <w:rsid w:val="0096518F"/>
    <w:rsid w:val="00965B08"/>
    <w:rsid w:val="009665E6"/>
    <w:rsid w:val="00966875"/>
    <w:rsid w:val="00966A67"/>
    <w:rsid w:val="00967068"/>
    <w:rsid w:val="009671D0"/>
    <w:rsid w:val="00967768"/>
    <w:rsid w:val="00967F66"/>
    <w:rsid w:val="00970154"/>
    <w:rsid w:val="00970318"/>
    <w:rsid w:val="009703CF"/>
    <w:rsid w:val="0097054D"/>
    <w:rsid w:val="00970629"/>
    <w:rsid w:val="00970F58"/>
    <w:rsid w:val="009715A4"/>
    <w:rsid w:val="00971CD1"/>
    <w:rsid w:val="00971FF9"/>
    <w:rsid w:val="009722D9"/>
    <w:rsid w:val="00972964"/>
    <w:rsid w:val="00972A5A"/>
    <w:rsid w:val="00972AFD"/>
    <w:rsid w:val="009731BA"/>
    <w:rsid w:val="0097436D"/>
    <w:rsid w:val="00975392"/>
    <w:rsid w:val="009755B9"/>
    <w:rsid w:val="00975D98"/>
    <w:rsid w:val="009764E6"/>
    <w:rsid w:val="009767AA"/>
    <w:rsid w:val="00976B8E"/>
    <w:rsid w:val="009775D2"/>
    <w:rsid w:val="00977F2B"/>
    <w:rsid w:val="009809BA"/>
    <w:rsid w:val="00980FFB"/>
    <w:rsid w:val="0098100F"/>
    <w:rsid w:val="009811EF"/>
    <w:rsid w:val="009812F4"/>
    <w:rsid w:val="00981309"/>
    <w:rsid w:val="009815E0"/>
    <w:rsid w:val="00981995"/>
    <w:rsid w:val="0098251A"/>
    <w:rsid w:val="00982928"/>
    <w:rsid w:val="0098383E"/>
    <w:rsid w:val="00983C1D"/>
    <w:rsid w:val="00984104"/>
    <w:rsid w:val="0098431F"/>
    <w:rsid w:val="009843DC"/>
    <w:rsid w:val="00984F88"/>
    <w:rsid w:val="0098531F"/>
    <w:rsid w:val="00985895"/>
    <w:rsid w:val="009859CC"/>
    <w:rsid w:val="00985BAB"/>
    <w:rsid w:val="00985D60"/>
    <w:rsid w:val="00985DE1"/>
    <w:rsid w:val="00986399"/>
    <w:rsid w:val="0098684C"/>
    <w:rsid w:val="00986B9E"/>
    <w:rsid w:val="00986ECA"/>
    <w:rsid w:val="0098799D"/>
    <w:rsid w:val="009905F1"/>
    <w:rsid w:val="00990C79"/>
    <w:rsid w:val="0099106E"/>
    <w:rsid w:val="00991206"/>
    <w:rsid w:val="009917C9"/>
    <w:rsid w:val="0099194C"/>
    <w:rsid w:val="00991AA4"/>
    <w:rsid w:val="009921CA"/>
    <w:rsid w:val="00992FA7"/>
    <w:rsid w:val="00993178"/>
    <w:rsid w:val="009938E9"/>
    <w:rsid w:val="00993BC6"/>
    <w:rsid w:val="00994F52"/>
    <w:rsid w:val="00996784"/>
    <w:rsid w:val="0099704B"/>
    <w:rsid w:val="009971CA"/>
    <w:rsid w:val="00997754"/>
    <w:rsid w:val="00997BA8"/>
    <w:rsid w:val="00997F70"/>
    <w:rsid w:val="009A0151"/>
    <w:rsid w:val="009A057B"/>
    <w:rsid w:val="009A05BA"/>
    <w:rsid w:val="009A0791"/>
    <w:rsid w:val="009A0E6E"/>
    <w:rsid w:val="009A0FB5"/>
    <w:rsid w:val="009A1526"/>
    <w:rsid w:val="009A159D"/>
    <w:rsid w:val="009A192A"/>
    <w:rsid w:val="009A1EF8"/>
    <w:rsid w:val="009A1F03"/>
    <w:rsid w:val="009A2405"/>
    <w:rsid w:val="009A2A3A"/>
    <w:rsid w:val="009A2B38"/>
    <w:rsid w:val="009A3401"/>
    <w:rsid w:val="009A3587"/>
    <w:rsid w:val="009A367C"/>
    <w:rsid w:val="009A3D20"/>
    <w:rsid w:val="009A3D53"/>
    <w:rsid w:val="009A4A0D"/>
    <w:rsid w:val="009A4A5E"/>
    <w:rsid w:val="009A5422"/>
    <w:rsid w:val="009A5B31"/>
    <w:rsid w:val="009A614F"/>
    <w:rsid w:val="009A6B42"/>
    <w:rsid w:val="009A6E11"/>
    <w:rsid w:val="009A760E"/>
    <w:rsid w:val="009A76D9"/>
    <w:rsid w:val="009A7C47"/>
    <w:rsid w:val="009A7D27"/>
    <w:rsid w:val="009A7E3A"/>
    <w:rsid w:val="009B0169"/>
    <w:rsid w:val="009B096E"/>
    <w:rsid w:val="009B0BBC"/>
    <w:rsid w:val="009B1112"/>
    <w:rsid w:val="009B11AD"/>
    <w:rsid w:val="009B1692"/>
    <w:rsid w:val="009B16A8"/>
    <w:rsid w:val="009B1C68"/>
    <w:rsid w:val="009B252F"/>
    <w:rsid w:val="009B28E4"/>
    <w:rsid w:val="009B298C"/>
    <w:rsid w:val="009B2CC9"/>
    <w:rsid w:val="009B2D10"/>
    <w:rsid w:val="009B3BF2"/>
    <w:rsid w:val="009B4322"/>
    <w:rsid w:val="009B449B"/>
    <w:rsid w:val="009B4590"/>
    <w:rsid w:val="009B5024"/>
    <w:rsid w:val="009B647C"/>
    <w:rsid w:val="009B674D"/>
    <w:rsid w:val="009B6D27"/>
    <w:rsid w:val="009B7419"/>
    <w:rsid w:val="009B7465"/>
    <w:rsid w:val="009C05BA"/>
    <w:rsid w:val="009C0A30"/>
    <w:rsid w:val="009C0D9C"/>
    <w:rsid w:val="009C1260"/>
    <w:rsid w:val="009C13FB"/>
    <w:rsid w:val="009C1674"/>
    <w:rsid w:val="009C20F6"/>
    <w:rsid w:val="009C2EC7"/>
    <w:rsid w:val="009C30D1"/>
    <w:rsid w:val="009C3559"/>
    <w:rsid w:val="009C38CD"/>
    <w:rsid w:val="009C39C4"/>
    <w:rsid w:val="009C3B1C"/>
    <w:rsid w:val="009C470F"/>
    <w:rsid w:val="009C47F7"/>
    <w:rsid w:val="009C4D69"/>
    <w:rsid w:val="009C545E"/>
    <w:rsid w:val="009C5614"/>
    <w:rsid w:val="009C5B1A"/>
    <w:rsid w:val="009C5F6C"/>
    <w:rsid w:val="009C60B1"/>
    <w:rsid w:val="009C619D"/>
    <w:rsid w:val="009C6ADB"/>
    <w:rsid w:val="009C6CFA"/>
    <w:rsid w:val="009C70D4"/>
    <w:rsid w:val="009C70D8"/>
    <w:rsid w:val="009C7CC6"/>
    <w:rsid w:val="009D03B0"/>
    <w:rsid w:val="009D048A"/>
    <w:rsid w:val="009D11C7"/>
    <w:rsid w:val="009D1D01"/>
    <w:rsid w:val="009D2364"/>
    <w:rsid w:val="009D2DAC"/>
    <w:rsid w:val="009D4332"/>
    <w:rsid w:val="009D4641"/>
    <w:rsid w:val="009D4F7F"/>
    <w:rsid w:val="009D5599"/>
    <w:rsid w:val="009D55BA"/>
    <w:rsid w:val="009D59E9"/>
    <w:rsid w:val="009D6199"/>
    <w:rsid w:val="009D6C5D"/>
    <w:rsid w:val="009D7333"/>
    <w:rsid w:val="009E031B"/>
    <w:rsid w:val="009E077B"/>
    <w:rsid w:val="009E0B26"/>
    <w:rsid w:val="009E115E"/>
    <w:rsid w:val="009E141F"/>
    <w:rsid w:val="009E19FE"/>
    <w:rsid w:val="009E1BF5"/>
    <w:rsid w:val="009E1BF7"/>
    <w:rsid w:val="009E1D3D"/>
    <w:rsid w:val="009E213C"/>
    <w:rsid w:val="009E278D"/>
    <w:rsid w:val="009E2821"/>
    <w:rsid w:val="009E2DC6"/>
    <w:rsid w:val="009E2F84"/>
    <w:rsid w:val="009E32EB"/>
    <w:rsid w:val="009E39CB"/>
    <w:rsid w:val="009E3E40"/>
    <w:rsid w:val="009E4595"/>
    <w:rsid w:val="009E48F6"/>
    <w:rsid w:val="009E5F66"/>
    <w:rsid w:val="009E611F"/>
    <w:rsid w:val="009E6153"/>
    <w:rsid w:val="009E6687"/>
    <w:rsid w:val="009E6B15"/>
    <w:rsid w:val="009E76FD"/>
    <w:rsid w:val="009E789B"/>
    <w:rsid w:val="009F015F"/>
    <w:rsid w:val="009F143F"/>
    <w:rsid w:val="009F1620"/>
    <w:rsid w:val="009F1672"/>
    <w:rsid w:val="009F195D"/>
    <w:rsid w:val="009F1E7F"/>
    <w:rsid w:val="009F209D"/>
    <w:rsid w:val="009F24F8"/>
    <w:rsid w:val="009F2E21"/>
    <w:rsid w:val="009F3246"/>
    <w:rsid w:val="009F3D24"/>
    <w:rsid w:val="009F3E05"/>
    <w:rsid w:val="009F44ED"/>
    <w:rsid w:val="009F4E1B"/>
    <w:rsid w:val="009F51A3"/>
    <w:rsid w:val="009F539B"/>
    <w:rsid w:val="009F5444"/>
    <w:rsid w:val="009F544D"/>
    <w:rsid w:val="009F5828"/>
    <w:rsid w:val="009F62E2"/>
    <w:rsid w:val="009F682E"/>
    <w:rsid w:val="009F6872"/>
    <w:rsid w:val="009F6A7F"/>
    <w:rsid w:val="009F6D8A"/>
    <w:rsid w:val="009F73A2"/>
    <w:rsid w:val="009F789C"/>
    <w:rsid w:val="009F7ACB"/>
    <w:rsid w:val="00A005EF"/>
    <w:rsid w:val="00A00E11"/>
    <w:rsid w:val="00A01013"/>
    <w:rsid w:val="00A01790"/>
    <w:rsid w:val="00A03733"/>
    <w:rsid w:val="00A03EF1"/>
    <w:rsid w:val="00A040A4"/>
    <w:rsid w:val="00A043F5"/>
    <w:rsid w:val="00A04902"/>
    <w:rsid w:val="00A04C9E"/>
    <w:rsid w:val="00A050D8"/>
    <w:rsid w:val="00A05286"/>
    <w:rsid w:val="00A05BE1"/>
    <w:rsid w:val="00A05E9E"/>
    <w:rsid w:val="00A06424"/>
    <w:rsid w:val="00A064C1"/>
    <w:rsid w:val="00A071C6"/>
    <w:rsid w:val="00A076E1"/>
    <w:rsid w:val="00A07B6A"/>
    <w:rsid w:val="00A07F95"/>
    <w:rsid w:val="00A10380"/>
    <w:rsid w:val="00A104B9"/>
    <w:rsid w:val="00A10CDE"/>
    <w:rsid w:val="00A1191B"/>
    <w:rsid w:val="00A11D49"/>
    <w:rsid w:val="00A12236"/>
    <w:rsid w:val="00A1244B"/>
    <w:rsid w:val="00A13383"/>
    <w:rsid w:val="00A13B79"/>
    <w:rsid w:val="00A14136"/>
    <w:rsid w:val="00A14341"/>
    <w:rsid w:val="00A143E0"/>
    <w:rsid w:val="00A14F60"/>
    <w:rsid w:val="00A15AFD"/>
    <w:rsid w:val="00A15B1B"/>
    <w:rsid w:val="00A1606D"/>
    <w:rsid w:val="00A1612C"/>
    <w:rsid w:val="00A166D0"/>
    <w:rsid w:val="00A17165"/>
    <w:rsid w:val="00A176A5"/>
    <w:rsid w:val="00A2001B"/>
    <w:rsid w:val="00A21520"/>
    <w:rsid w:val="00A2153E"/>
    <w:rsid w:val="00A215E6"/>
    <w:rsid w:val="00A21810"/>
    <w:rsid w:val="00A22076"/>
    <w:rsid w:val="00A220B2"/>
    <w:rsid w:val="00A222E6"/>
    <w:rsid w:val="00A225CC"/>
    <w:rsid w:val="00A22C10"/>
    <w:rsid w:val="00A23314"/>
    <w:rsid w:val="00A23A0B"/>
    <w:rsid w:val="00A23C74"/>
    <w:rsid w:val="00A246A3"/>
    <w:rsid w:val="00A248EB"/>
    <w:rsid w:val="00A24B26"/>
    <w:rsid w:val="00A24EC2"/>
    <w:rsid w:val="00A2521D"/>
    <w:rsid w:val="00A2606B"/>
    <w:rsid w:val="00A26220"/>
    <w:rsid w:val="00A262AF"/>
    <w:rsid w:val="00A26985"/>
    <w:rsid w:val="00A26C1E"/>
    <w:rsid w:val="00A26CDE"/>
    <w:rsid w:val="00A2775A"/>
    <w:rsid w:val="00A30CAA"/>
    <w:rsid w:val="00A31211"/>
    <w:rsid w:val="00A31237"/>
    <w:rsid w:val="00A3181D"/>
    <w:rsid w:val="00A31B65"/>
    <w:rsid w:val="00A31F94"/>
    <w:rsid w:val="00A32433"/>
    <w:rsid w:val="00A32884"/>
    <w:rsid w:val="00A33A53"/>
    <w:rsid w:val="00A33AED"/>
    <w:rsid w:val="00A34CDB"/>
    <w:rsid w:val="00A3526C"/>
    <w:rsid w:val="00A353BF"/>
    <w:rsid w:val="00A357F5"/>
    <w:rsid w:val="00A36D1F"/>
    <w:rsid w:val="00A3708A"/>
    <w:rsid w:val="00A3731C"/>
    <w:rsid w:val="00A376CE"/>
    <w:rsid w:val="00A379E9"/>
    <w:rsid w:val="00A37AB1"/>
    <w:rsid w:val="00A37F16"/>
    <w:rsid w:val="00A4006F"/>
    <w:rsid w:val="00A4058A"/>
    <w:rsid w:val="00A40A6D"/>
    <w:rsid w:val="00A410EC"/>
    <w:rsid w:val="00A41D0A"/>
    <w:rsid w:val="00A4204C"/>
    <w:rsid w:val="00A43024"/>
    <w:rsid w:val="00A43B61"/>
    <w:rsid w:val="00A43C52"/>
    <w:rsid w:val="00A43F45"/>
    <w:rsid w:val="00A45282"/>
    <w:rsid w:val="00A45BD8"/>
    <w:rsid w:val="00A45D47"/>
    <w:rsid w:val="00A472E7"/>
    <w:rsid w:val="00A476CD"/>
    <w:rsid w:val="00A4793C"/>
    <w:rsid w:val="00A50595"/>
    <w:rsid w:val="00A505CE"/>
    <w:rsid w:val="00A50A60"/>
    <w:rsid w:val="00A5148E"/>
    <w:rsid w:val="00A51564"/>
    <w:rsid w:val="00A51629"/>
    <w:rsid w:val="00A5168E"/>
    <w:rsid w:val="00A51BFC"/>
    <w:rsid w:val="00A52112"/>
    <w:rsid w:val="00A524D3"/>
    <w:rsid w:val="00A52684"/>
    <w:rsid w:val="00A526B1"/>
    <w:rsid w:val="00A52C1E"/>
    <w:rsid w:val="00A5317C"/>
    <w:rsid w:val="00A53225"/>
    <w:rsid w:val="00A53BCA"/>
    <w:rsid w:val="00A54227"/>
    <w:rsid w:val="00A5566A"/>
    <w:rsid w:val="00A55AB5"/>
    <w:rsid w:val="00A56478"/>
    <w:rsid w:val="00A565DD"/>
    <w:rsid w:val="00A5679C"/>
    <w:rsid w:val="00A5680C"/>
    <w:rsid w:val="00A5713B"/>
    <w:rsid w:val="00A571C8"/>
    <w:rsid w:val="00A5769A"/>
    <w:rsid w:val="00A57BCE"/>
    <w:rsid w:val="00A6044F"/>
    <w:rsid w:val="00A6061B"/>
    <w:rsid w:val="00A60C12"/>
    <w:rsid w:val="00A60C8B"/>
    <w:rsid w:val="00A60CC8"/>
    <w:rsid w:val="00A61112"/>
    <w:rsid w:val="00A613C3"/>
    <w:rsid w:val="00A613FD"/>
    <w:rsid w:val="00A61517"/>
    <w:rsid w:val="00A619A6"/>
    <w:rsid w:val="00A61A2D"/>
    <w:rsid w:val="00A61FC7"/>
    <w:rsid w:val="00A623A9"/>
    <w:rsid w:val="00A6285F"/>
    <w:rsid w:val="00A62EC6"/>
    <w:rsid w:val="00A639E2"/>
    <w:rsid w:val="00A64243"/>
    <w:rsid w:val="00A64293"/>
    <w:rsid w:val="00A642AB"/>
    <w:rsid w:val="00A645EF"/>
    <w:rsid w:val="00A6463A"/>
    <w:rsid w:val="00A648E1"/>
    <w:rsid w:val="00A64B1A"/>
    <w:rsid w:val="00A64D5F"/>
    <w:rsid w:val="00A655F3"/>
    <w:rsid w:val="00A65F7A"/>
    <w:rsid w:val="00A65F86"/>
    <w:rsid w:val="00A6619D"/>
    <w:rsid w:val="00A66903"/>
    <w:rsid w:val="00A66CDD"/>
    <w:rsid w:val="00A66DF2"/>
    <w:rsid w:val="00A678E8"/>
    <w:rsid w:val="00A67904"/>
    <w:rsid w:val="00A67BCA"/>
    <w:rsid w:val="00A7051E"/>
    <w:rsid w:val="00A70851"/>
    <w:rsid w:val="00A70928"/>
    <w:rsid w:val="00A70C9B"/>
    <w:rsid w:val="00A71052"/>
    <w:rsid w:val="00A71132"/>
    <w:rsid w:val="00A714FF"/>
    <w:rsid w:val="00A71D11"/>
    <w:rsid w:val="00A72EFF"/>
    <w:rsid w:val="00A7328D"/>
    <w:rsid w:val="00A736E7"/>
    <w:rsid w:val="00A74077"/>
    <w:rsid w:val="00A74A16"/>
    <w:rsid w:val="00A74EEE"/>
    <w:rsid w:val="00A74EFF"/>
    <w:rsid w:val="00A75179"/>
    <w:rsid w:val="00A75476"/>
    <w:rsid w:val="00A76080"/>
    <w:rsid w:val="00A764A6"/>
    <w:rsid w:val="00A76617"/>
    <w:rsid w:val="00A76C79"/>
    <w:rsid w:val="00A7735A"/>
    <w:rsid w:val="00A773B1"/>
    <w:rsid w:val="00A7744D"/>
    <w:rsid w:val="00A77763"/>
    <w:rsid w:val="00A77CA7"/>
    <w:rsid w:val="00A80159"/>
    <w:rsid w:val="00A802DC"/>
    <w:rsid w:val="00A8044C"/>
    <w:rsid w:val="00A8058A"/>
    <w:rsid w:val="00A814C8"/>
    <w:rsid w:val="00A8172A"/>
    <w:rsid w:val="00A81CAE"/>
    <w:rsid w:val="00A821B8"/>
    <w:rsid w:val="00A82448"/>
    <w:rsid w:val="00A8266E"/>
    <w:rsid w:val="00A82E43"/>
    <w:rsid w:val="00A8311E"/>
    <w:rsid w:val="00A83AFE"/>
    <w:rsid w:val="00A845D4"/>
    <w:rsid w:val="00A84E09"/>
    <w:rsid w:val="00A8575A"/>
    <w:rsid w:val="00A85A23"/>
    <w:rsid w:val="00A85BF0"/>
    <w:rsid w:val="00A861BA"/>
    <w:rsid w:val="00A871AC"/>
    <w:rsid w:val="00A8757A"/>
    <w:rsid w:val="00A879F2"/>
    <w:rsid w:val="00A90050"/>
    <w:rsid w:val="00A907C6"/>
    <w:rsid w:val="00A90890"/>
    <w:rsid w:val="00A9257C"/>
    <w:rsid w:val="00A925A5"/>
    <w:rsid w:val="00A929F0"/>
    <w:rsid w:val="00A93007"/>
    <w:rsid w:val="00A93412"/>
    <w:rsid w:val="00A9343C"/>
    <w:rsid w:val="00A934B0"/>
    <w:rsid w:val="00A93AB9"/>
    <w:rsid w:val="00A93CE3"/>
    <w:rsid w:val="00A9428B"/>
    <w:rsid w:val="00A950AA"/>
    <w:rsid w:val="00A954CD"/>
    <w:rsid w:val="00A956F8"/>
    <w:rsid w:val="00A95B68"/>
    <w:rsid w:val="00A95DB6"/>
    <w:rsid w:val="00A96A87"/>
    <w:rsid w:val="00A96E8C"/>
    <w:rsid w:val="00A97A51"/>
    <w:rsid w:val="00AA01D2"/>
    <w:rsid w:val="00AA020A"/>
    <w:rsid w:val="00AA0B77"/>
    <w:rsid w:val="00AA19FD"/>
    <w:rsid w:val="00AA1C7A"/>
    <w:rsid w:val="00AA2A38"/>
    <w:rsid w:val="00AA2C23"/>
    <w:rsid w:val="00AA2C7D"/>
    <w:rsid w:val="00AA2EE3"/>
    <w:rsid w:val="00AA3AD4"/>
    <w:rsid w:val="00AA4AA4"/>
    <w:rsid w:val="00AA544D"/>
    <w:rsid w:val="00AA5541"/>
    <w:rsid w:val="00AA5B59"/>
    <w:rsid w:val="00AA5EAA"/>
    <w:rsid w:val="00AA617A"/>
    <w:rsid w:val="00AA6662"/>
    <w:rsid w:val="00AA6907"/>
    <w:rsid w:val="00AA6B79"/>
    <w:rsid w:val="00AA757A"/>
    <w:rsid w:val="00AB0367"/>
    <w:rsid w:val="00AB05F3"/>
    <w:rsid w:val="00AB0F8E"/>
    <w:rsid w:val="00AB1014"/>
    <w:rsid w:val="00AB18A0"/>
    <w:rsid w:val="00AB22C2"/>
    <w:rsid w:val="00AB29FB"/>
    <w:rsid w:val="00AB2E37"/>
    <w:rsid w:val="00AB3AC9"/>
    <w:rsid w:val="00AB3DEB"/>
    <w:rsid w:val="00AB579A"/>
    <w:rsid w:val="00AB5806"/>
    <w:rsid w:val="00AB6485"/>
    <w:rsid w:val="00AB6A77"/>
    <w:rsid w:val="00AB6FFC"/>
    <w:rsid w:val="00AB7591"/>
    <w:rsid w:val="00AB77A0"/>
    <w:rsid w:val="00AB787D"/>
    <w:rsid w:val="00AB7E20"/>
    <w:rsid w:val="00AC026A"/>
    <w:rsid w:val="00AC0464"/>
    <w:rsid w:val="00AC0549"/>
    <w:rsid w:val="00AC0B31"/>
    <w:rsid w:val="00AC130D"/>
    <w:rsid w:val="00AC2B8A"/>
    <w:rsid w:val="00AC38F1"/>
    <w:rsid w:val="00AC3AEB"/>
    <w:rsid w:val="00AC3B24"/>
    <w:rsid w:val="00AC4233"/>
    <w:rsid w:val="00AC454B"/>
    <w:rsid w:val="00AC48ED"/>
    <w:rsid w:val="00AC4A27"/>
    <w:rsid w:val="00AC4AC4"/>
    <w:rsid w:val="00AC4C2B"/>
    <w:rsid w:val="00AC5110"/>
    <w:rsid w:val="00AC5C36"/>
    <w:rsid w:val="00AC5CCC"/>
    <w:rsid w:val="00AC5EE9"/>
    <w:rsid w:val="00AC64BC"/>
    <w:rsid w:val="00AC701A"/>
    <w:rsid w:val="00AC78F7"/>
    <w:rsid w:val="00AC7B48"/>
    <w:rsid w:val="00AD15CE"/>
    <w:rsid w:val="00AD1626"/>
    <w:rsid w:val="00AD1723"/>
    <w:rsid w:val="00AD1DFE"/>
    <w:rsid w:val="00AD252A"/>
    <w:rsid w:val="00AD2880"/>
    <w:rsid w:val="00AD3587"/>
    <w:rsid w:val="00AD3CE8"/>
    <w:rsid w:val="00AD4429"/>
    <w:rsid w:val="00AD44D1"/>
    <w:rsid w:val="00AD54CC"/>
    <w:rsid w:val="00AD5628"/>
    <w:rsid w:val="00AD5E6E"/>
    <w:rsid w:val="00AD65B2"/>
    <w:rsid w:val="00AD7175"/>
    <w:rsid w:val="00AE0A47"/>
    <w:rsid w:val="00AE0B78"/>
    <w:rsid w:val="00AE266C"/>
    <w:rsid w:val="00AE2A22"/>
    <w:rsid w:val="00AE2CEB"/>
    <w:rsid w:val="00AE386D"/>
    <w:rsid w:val="00AE3C01"/>
    <w:rsid w:val="00AE3EAF"/>
    <w:rsid w:val="00AE41EF"/>
    <w:rsid w:val="00AE4249"/>
    <w:rsid w:val="00AE48D7"/>
    <w:rsid w:val="00AE4E04"/>
    <w:rsid w:val="00AE567D"/>
    <w:rsid w:val="00AE5BB9"/>
    <w:rsid w:val="00AE5F11"/>
    <w:rsid w:val="00AE61B1"/>
    <w:rsid w:val="00AE65A9"/>
    <w:rsid w:val="00AE6C5C"/>
    <w:rsid w:val="00AE74BF"/>
    <w:rsid w:val="00AE7C83"/>
    <w:rsid w:val="00AE7D5C"/>
    <w:rsid w:val="00AF0833"/>
    <w:rsid w:val="00AF0DE9"/>
    <w:rsid w:val="00AF0EAA"/>
    <w:rsid w:val="00AF1180"/>
    <w:rsid w:val="00AF11FF"/>
    <w:rsid w:val="00AF1573"/>
    <w:rsid w:val="00AF1622"/>
    <w:rsid w:val="00AF1AEF"/>
    <w:rsid w:val="00AF21AF"/>
    <w:rsid w:val="00AF21BE"/>
    <w:rsid w:val="00AF2454"/>
    <w:rsid w:val="00AF2621"/>
    <w:rsid w:val="00AF2753"/>
    <w:rsid w:val="00AF2C48"/>
    <w:rsid w:val="00AF2CC4"/>
    <w:rsid w:val="00AF3443"/>
    <w:rsid w:val="00AF3944"/>
    <w:rsid w:val="00AF41BC"/>
    <w:rsid w:val="00AF4265"/>
    <w:rsid w:val="00AF441F"/>
    <w:rsid w:val="00AF4C47"/>
    <w:rsid w:val="00AF4FF3"/>
    <w:rsid w:val="00AF5799"/>
    <w:rsid w:val="00AF59F7"/>
    <w:rsid w:val="00AF5CC9"/>
    <w:rsid w:val="00AF6539"/>
    <w:rsid w:val="00AF6749"/>
    <w:rsid w:val="00AF6C7A"/>
    <w:rsid w:val="00AF6D32"/>
    <w:rsid w:val="00AF6FAF"/>
    <w:rsid w:val="00AF709B"/>
    <w:rsid w:val="00AF71A3"/>
    <w:rsid w:val="00AF7AFD"/>
    <w:rsid w:val="00AF7B91"/>
    <w:rsid w:val="00B000BA"/>
    <w:rsid w:val="00B007B9"/>
    <w:rsid w:val="00B00878"/>
    <w:rsid w:val="00B00A4B"/>
    <w:rsid w:val="00B00D35"/>
    <w:rsid w:val="00B00D67"/>
    <w:rsid w:val="00B01084"/>
    <w:rsid w:val="00B01AFA"/>
    <w:rsid w:val="00B01E10"/>
    <w:rsid w:val="00B02031"/>
    <w:rsid w:val="00B022DF"/>
    <w:rsid w:val="00B03921"/>
    <w:rsid w:val="00B03A43"/>
    <w:rsid w:val="00B0447D"/>
    <w:rsid w:val="00B04826"/>
    <w:rsid w:val="00B04B56"/>
    <w:rsid w:val="00B0569A"/>
    <w:rsid w:val="00B05810"/>
    <w:rsid w:val="00B064CD"/>
    <w:rsid w:val="00B068EA"/>
    <w:rsid w:val="00B068EF"/>
    <w:rsid w:val="00B0691D"/>
    <w:rsid w:val="00B06D9B"/>
    <w:rsid w:val="00B07483"/>
    <w:rsid w:val="00B0762C"/>
    <w:rsid w:val="00B0780A"/>
    <w:rsid w:val="00B079A4"/>
    <w:rsid w:val="00B07B3A"/>
    <w:rsid w:val="00B1012B"/>
    <w:rsid w:val="00B102A2"/>
    <w:rsid w:val="00B108B4"/>
    <w:rsid w:val="00B10B59"/>
    <w:rsid w:val="00B117CA"/>
    <w:rsid w:val="00B11BDD"/>
    <w:rsid w:val="00B12502"/>
    <w:rsid w:val="00B128C4"/>
    <w:rsid w:val="00B12951"/>
    <w:rsid w:val="00B12B04"/>
    <w:rsid w:val="00B1308D"/>
    <w:rsid w:val="00B136BF"/>
    <w:rsid w:val="00B137BC"/>
    <w:rsid w:val="00B14079"/>
    <w:rsid w:val="00B14C71"/>
    <w:rsid w:val="00B14F26"/>
    <w:rsid w:val="00B15067"/>
    <w:rsid w:val="00B153B7"/>
    <w:rsid w:val="00B1601B"/>
    <w:rsid w:val="00B17026"/>
    <w:rsid w:val="00B1748C"/>
    <w:rsid w:val="00B17620"/>
    <w:rsid w:val="00B177CC"/>
    <w:rsid w:val="00B1797E"/>
    <w:rsid w:val="00B20044"/>
    <w:rsid w:val="00B2112E"/>
    <w:rsid w:val="00B21453"/>
    <w:rsid w:val="00B216F5"/>
    <w:rsid w:val="00B21BE9"/>
    <w:rsid w:val="00B220C2"/>
    <w:rsid w:val="00B2255A"/>
    <w:rsid w:val="00B228CA"/>
    <w:rsid w:val="00B24711"/>
    <w:rsid w:val="00B2502F"/>
    <w:rsid w:val="00B251CA"/>
    <w:rsid w:val="00B25423"/>
    <w:rsid w:val="00B25A48"/>
    <w:rsid w:val="00B25AD1"/>
    <w:rsid w:val="00B25D73"/>
    <w:rsid w:val="00B26446"/>
    <w:rsid w:val="00B26DE3"/>
    <w:rsid w:val="00B27ABF"/>
    <w:rsid w:val="00B27BE7"/>
    <w:rsid w:val="00B27CC2"/>
    <w:rsid w:val="00B305F9"/>
    <w:rsid w:val="00B306F4"/>
    <w:rsid w:val="00B30B10"/>
    <w:rsid w:val="00B30C51"/>
    <w:rsid w:val="00B31A7F"/>
    <w:rsid w:val="00B31CBA"/>
    <w:rsid w:val="00B322B1"/>
    <w:rsid w:val="00B3295A"/>
    <w:rsid w:val="00B32C6C"/>
    <w:rsid w:val="00B32F1F"/>
    <w:rsid w:val="00B33215"/>
    <w:rsid w:val="00B333E5"/>
    <w:rsid w:val="00B33749"/>
    <w:rsid w:val="00B33AA5"/>
    <w:rsid w:val="00B33B4F"/>
    <w:rsid w:val="00B33F7A"/>
    <w:rsid w:val="00B342DC"/>
    <w:rsid w:val="00B3528F"/>
    <w:rsid w:val="00B35E08"/>
    <w:rsid w:val="00B3652C"/>
    <w:rsid w:val="00B36645"/>
    <w:rsid w:val="00B36D00"/>
    <w:rsid w:val="00B36F9D"/>
    <w:rsid w:val="00B370B5"/>
    <w:rsid w:val="00B373F4"/>
    <w:rsid w:val="00B376AF"/>
    <w:rsid w:val="00B3781A"/>
    <w:rsid w:val="00B40382"/>
    <w:rsid w:val="00B40BA4"/>
    <w:rsid w:val="00B40D67"/>
    <w:rsid w:val="00B424ED"/>
    <w:rsid w:val="00B427C1"/>
    <w:rsid w:val="00B4291D"/>
    <w:rsid w:val="00B42B87"/>
    <w:rsid w:val="00B42FB7"/>
    <w:rsid w:val="00B433F6"/>
    <w:rsid w:val="00B43F8A"/>
    <w:rsid w:val="00B4416B"/>
    <w:rsid w:val="00B44381"/>
    <w:rsid w:val="00B4439B"/>
    <w:rsid w:val="00B454D3"/>
    <w:rsid w:val="00B45E5C"/>
    <w:rsid w:val="00B46497"/>
    <w:rsid w:val="00B46882"/>
    <w:rsid w:val="00B46C3E"/>
    <w:rsid w:val="00B46F34"/>
    <w:rsid w:val="00B47117"/>
    <w:rsid w:val="00B473FA"/>
    <w:rsid w:val="00B474B8"/>
    <w:rsid w:val="00B477FB"/>
    <w:rsid w:val="00B47C43"/>
    <w:rsid w:val="00B50186"/>
    <w:rsid w:val="00B50990"/>
    <w:rsid w:val="00B50CAC"/>
    <w:rsid w:val="00B51435"/>
    <w:rsid w:val="00B52559"/>
    <w:rsid w:val="00B53F7E"/>
    <w:rsid w:val="00B540CE"/>
    <w:rsid w:val="00B545AA"/>
    <w:rsid w:val="00B5487C"/>
    <w:rsid w:val="00B54A02"/>
    <w:rsid w:val="00B54B1D"/>
    <w:rsid w:val="00B54D5A"/>
    <w:rsid w:val="00B5533C"/>
    <w:rsid w:val="00B55482"/>
    <w:rsid w:val="00B5655B"/>
    <w:rsid w:val="00B56898"/>
    <w:rsid w:val="00B569B7"/>
    <w:rsid w:val="00B56D7A"/>
    <w:rsid w:val="00B57502"/>
    <w:rsid w:val="00B577ED"/>
    <w:rsid w:val="00B57D00"/>
    <w:rsid w:val="00B60532"/>
    <w:rsid w:val="00B606C9"/>
    <w:rsid w:val="00B613A3"/>
    <w:rsid w:val="00B62397"/>
    <w:rsid w:val="00B62AEE"/>
    <w:rsid w:val="00B63ADB"/>
    <w:rsid w:val="00B63C8E"/>
    <w:rsid w:val="00B646C1"/>
    <w:rsid w:val="00B64A86"/>
    <w:rsid w:val="00B64EC7"/>
    <w:rsid w:val="00B64F90"/>
    <w:rsid w:val="00B64FA9"/>
    <w:rsid w:val="00B652C4"/>
    <w:rsid w:val="00B65939"/>
    <w:rsid w:val="00B65DB6"/>
    <w:rsid w:val="00B666E7"/>
    <w:rsid w:val="00B66A73"/>
    <w:rsid w:val="00B67754"/>
    <w:rsid w:val="00B701FB"/>
    <w:rsid w:val="00B702A6"/>
    <w:rsid w:val="00B7038A"/>
    <w:rsid w:val="00B70C01"/>
    <w:rsid w:val="00B70FB6"/>
    <w:rsid w:val="00B71F5D"/>
    <w:rsid w:val="00B7302B"/>
    <w:rsid w:val="00B734BA"/>
    <w:rsid w:val="00B73AD5"/>
    <w:rsid w:val="00B73C08"/>
    <w:rsid w:val="00B73CB0"/>
    <w:rsid w:val="00B73D0B"/>
    <w:rsid w:val="00B74088"/>
    <w:rsid w:val="00B7414C"/>
    <w:rsid w:val="00B741F5"/>
    <w:rsid w:val="00B7494A"/>
    <w:rsid w:val="00B74D25"/>
    <w:rsid w:val="00B751B5"/>
    <w:rsid w:val="00B75AF8"/>
    <w:rsid w:val="00B764C1"/>
    <w:rsid w:val="00B7673D"/>
    <w:rsid w:val="00B768F2"/>
    <w:rsid w:val="00B76D8E"/>
    <w:rsid w:val="00B76E3B"/>
    <w:rsid w:val="00B772A6"/>
    <w:rsid w:val="00B7792F"/>
    <w:rsid w:val="00B80536"/>
    <w:rsid w:val="00B80B74"/>
    <w:rsid w:val="00B80CA9"/>
    <w:rsid w:val="00B80FA1"/>
    <w:rsid w:val="00B80FA3"/>
    <w:rsid w:val="00B81034"/>
    <w:rsid w:val="00B8109C"/>
    <w:rsid w:val="00B81182"/>
    <w:rsid w:val="00B81288"/>
    <w:rsid w:val="00B812A3"/>
    <w:rsid w:val="00B8192A"/>
    <w:rsid w:val="00B81B69"/>
    <w:rsid w:val="00B821F0"/>
    <w:rsid w:val="00B8313C"/>
    <w:rsid w:val="00B83473"/>
    <w:rsid w:val="00B836E6"/>
    <w:rsid w:val="00B8372D"/>
    <w:rsid w:val="00B83DBF"/>
    <w:rsid w:val="00B83EA9"/>
    <w:rsid w:val="00B850D4"/>
    <w:rsid w:val="00B85589"/>
    <w:rsid w:val="00B87C57"/>
    <w:rsid w:val="00B87F7C"/>
    <w:rsid w:val="00B90E57"/>
    <w:rsid w:val="00B913FE"/>
    <w:rsid w:val="00B914DC"/>
    <w:rsid w:val="00B915ED"/>
    <w:rsid w:val="00B91D70"/>
    <w:rsid w:val="00B92EBC"/>
    <w:rsid w:val="00B936B2"/>
    <w:rsid w:val="00B93A06"/>
    <w:rsid w:val="00B93E42"/>
    <w:rsid w:val="00B9498C"/>
    <w:rsid w:val="00B95CF1"/>
    <w:rsid w:val="00B963B2"/>
    <w:rsid w:val="00B96AB6"/>
    <w:rsid w:val="00B96C2C"/>
    <w:rsid w:val="00B97780"/>
    <w:rsid w:val="00B979CE"/>
    <w:rsid w:val="00B97D00"/>
    <w:rsid w:val="00BA0811"/>
    <w:rsid w:val="00BA0B47"/>
    <w:rsid w:val="00BA0E44"/>
    <w:rsid w:val="00BA0FA7"/>
    <w:rsid w:val="00BA10A5"/>
    <w:rsid w:val="00BA11C2"/>
    <w:rsid w:val="00BA1AA2"/>
    <w:rsid w:val="00BA28A3"/>
    <w:rsid w:val="00BA2C79"/>
    <w:rsid w:val="00BA3222"/>
    <w:rsid w:val="00BA3AA3"/>
    <w:rsid w:val="00BA3B7F"/>
    <w:rsid w:val="00BA3D34"/>
    <w:rsid w:val="00BA4EFB"/>
    <w:rsid w:val="00BA514D"/>
    <w:rsid w:val="00BA5CAF"/>
    <w:rsid w:val="00BA5D2E"/>
    <w:rsid w:val="00BA6100"/>
    <w:rsid w:val="00BA6D3E"/>
    <w:rsid w:val="00BA73B6"/>
    <w:rsid w:val="00BA7F2F"/>
    <w:rsid w:val="00BB0906"/>
    <w:rsid w:val="00BB0D1F"/>
    <w:rsid w:val="00BB19E1"/>
    <w:rsid w:val="00BB1B86"/>
    <w:rsid w:val="00BB1E60"/>
    <w:rsid w:val="00BB202A"/>
    <w:rsid w:val="00BB24B8"/>
    <w:rsid w:val="00BB27D0"/>
    <w:rsid w:val="00BB2FCD"/>
    <w:rsid w:val="00BB3913"/>
    <w:rsid w:val="00BB3A64"/>
    <w:rsid w:val="00BB465C"/>
    <w:rsid w:val="00BB46F2"/>
    <w:rsid w:val="00BB473A"/>
    <w:rsid w:val="00BB48A2"/>
    <w:rsid w:val="00BB503C"/>
    <w:rsid w:val="00BB5051"/>
    <w:rsid w:val="00BB55E3"/>
    <w:rsid w:val="00BB5988"/>
    <w:rsid w:val="00BB665E"/>
    <w:rsid w:val="00BB6B17"/>
    <w:rsid w:val="00BB6CB1"/>
    <w:rsid w:val="00BB6D63"/>
    <w:rsid w:val="00BB7D50"/>
    <w:rsid w:val="00BC0776"/>
    <w:rsid w:val="00BC0D8A"/>
    <w:rsid w:val="00BC1AB2"/>
    <w:rsid w:val="00BC1B39"/>
    <w:rsid w:val="00BC1D89"/>
    <w:rsid w:val="00BC24CA"/>
    <w:rsid w:val="00BC2768"/>
    <w:rsid w:val="00BC2D33"/>
    <w:rsid w:val="00BC33CB"/>
    <w:rsid w:val="00BC373B"/>
    <w:rsid w:val="00BC3856"/>
    <w:rsid w:val="00BC3AAB"/>
    <w:rsid w:val="00BC3B7E"/>
    <w:rsid w:val="00BC3ED2"/>
    <w:rsid w:val="00BC542D"/>
    <w:rsid w:val="00BC5FD9"/>
    <w:rsid w:val="00BC6870"/>
    <w:rsid w:val="00BC6A99"/>
    <w:rsid w:val="00BC6F83"/>
    <w:rsid w:val="00BC7390"/>
    <w:rsid w:val="00BD02F3"/>
    <w:rsid w:val="00BD098F"/>
    <w:rsid w:val="00BD0C2A"/>
    <w:rsid w:val="00BD20E2"/>
    <w:rsid w:val="00BD2355"/>
    <w:rsid w:val="00BD258C"/>
    <w:rsid w:val="00BD2856"/>
    <w:rsid w:val="00BD3707"/>
    <w:rsid w:val="00BD3A4D"/>
    <w:rsid w:val="00BD5023"/>
    <w:rsid w:val="00BD508A"/>
    <w:rsid w:val="00BD60A3"/>
    <w:rsid w:val="00BD741C"/>
    <w:rsid w:val="00BD750E"/>
    <w:rsid w:val="00BD79E4"/>
    <w:rsid w:val="00BE058B"/>
    <w:rsid w:val="00BE0C29"/>
    <w:rsid w:val="00BE14EF"/>
    <w:rsid w:val="00BE2713"/>
    <w:rsid w:val="00BE3256"/>
    <w:rsid w:val="00BE367B"/>
    <w:rsid w:val="00BE3C56"/>
    <w:rsid w:val="00BE4392"/>
    <w:rsid w:val="00BE4893"/>
    <w:rsid w:val="00BE4CA3"/>
    <w:rsid w:val="00BE5D11"/>
    <w:rsid w:val="00BE5D1B"/>
    <w:rsid w:val="00BE67FD"/>
    <w:rsid w:val="00BE69A7"/>
    <w:rsid w:val="00BE71BB"/>
    <w:rsid w:val="00BE72A6"/>
    <w:rsid w:val="00BE75BD"/>
    <w:rsid w:val="00BE7698"/>
    <w:rsid w:val="00BE774D"/>
    <w:rsid w:val="00BE7925"/>
    <w:rsid w:val="00BF0053"/>
    <w:rsid w:val="00BF0161"/>
    <w:rsid w:val="00BF071E"/>
    <w:rsid w:val="00BF0BA9"/>
    <w:rsid w:val="00BF0C23"/>
    <w:rsid w:val="00BF0C45"/>
    <w:rsid w:val="00BF0CA4"/>
    <w:rsid w:val="00BF0F07"/>
    <w:rsid w:val="00BF1085"/>
    <w:rsid w:val="00BF159A"/>
    <w:rsid w:val="00BF2094"/>
    <w:rsid w:val="00BF20A4"/>
    <w:rsid w:val="00BF2168"/>
    <w:rsid w:val="00BF3816"/>
    <w:rsid w:val="00BF3D9C"/>
    <w:rsid w:val="00BF457C"/>
    <w:rsid w:val="00BF4611"/>
    <w:rsid w:val="00BF4AC5"/>
    <w:rsid w:val="00BF4B18"/>
    <w:rsid w:val="00BF5015"/>
    <w:rsid w:val="00BF50C9"/>
    <w:rsid w:val="00BF59CD"/>
    <w:rsid w:val="00BF5ADD"/>
    <w:rsid w:val="00BF5B16"/>
    <w:rsid w:val="00BF5E3D"/>
    <w:rsid w:val="00BF5F45"/>
    <w:rsid w:val="00BF6274"/>
    <w:rsid w:val="00BF670D"/>
    <w:rsid w:val="00BF6D0C"/>
    <w:rsid w:val="00BF6D66"/>
    <w:rsid w:val="00BF7523"/>
    <w:rsid w:val="00BF7A5B"/>
    <w:rsid w:val="00BF7EBF"/>
    <w:rsid w:val="00C00021"/>
    <w:rsid w:val="00C0056D"/>
    <w:rsid w:val="00C00714"/>
    <w:rsid w:val="00C0089E"/>
    <w:rsid w:val="00C00ADE"/>
    <w:rsid w:val="00C00F7B"/>
    <w:rsid w:val="00C01209"/>
    <w:rsid w:val="00C01F5C"/>
    <w:rsid w:val="00C01F5F"/>
    <w:rsid w:val="00C020E2"/>
    <w:rsid w:val="00C02442"/>
    <w:rsid w:val="00C02A17"/>
    <w:rsid w:val="00C02DB2"/>
    <w:rsid w:val="00C02FDF"/>
    <w:rsid w:val="00C03109"/>
    <w:rsid w:val="00C034A2"/>
    <w:rsid w:val="00C039F6"/>
    <w:rsid w:val="00C03E4F"/>
    <w:rsid w:val="00C04088"/>
    <w:rsid w:val="00C04098"/>
    <w:rsid w:val="00C0466C"/>
    <w:rsid w:val="00C04AA9"/>
    <w:rsid w:val="00C04E90"/>
    <w:rsid w:val="00C04F0D"/>
    <w:rsid w:val="00C05396"/>
    <w:rsid w:val="00C05DD8"/>
    <w:rsid w:val="00C0669D"/>
    <w:rsid w:val="00C06B41"/>
    <w:rsid w:val="00C06C72"/>
    <w:rsid w:val="00C071EC"/>
    <w:rsid w:val="00C1028D"/>
    <w:rsid w:val="00C10330"/>
    <w:rsid w:val="00C1040D"/>
    <w:rsid w:val="00C10F2B"/>
    <w:rsid w:val="00C11F62"/>
    <w:rsid w:val="00C12082"/>
    <w:rsid w:val="00C12498"/>
    <w:rsid w:val="00C1251E"/>
    <w:rsid w:val="00C1322C"/>
    <w:rsid w:val="00C133D9"/>
    <w:rsid w:val="00C13988"/>
    <w:rsid w:val="00C14099"/>
    <w:rsid w:val="00C14EAB"/>
    <w:rsid w:val="00C1553C"/>
    <w:rsid w:val="00C1559F"/>
    <w:rsid w:val="00C15992"/>
    <w:rsid w:val="00C16A64"/>
    <w:rsid w:val="00C1719A"/>
    <w:rsid w:val="00C1777C"/>
    <w:rsid w:val="00C17B64"/>
    <w:rsid w:val="00C17C1F"/>
    <w:rsid w:val="00C17C8A"/>
    <w:rsid w:val="00C20292"/>
    <w:rsid w:val="00C20305"/>
    <w:rsid w:val="00C20CC1"/>
    <w:rsid w:val="00C215FF"/>
    <w:rsid w:val="00C217E6"/>
    <w:rsid w:val="00C21BAB"/>
    <w:rsid w:val="00C21FE9"/>
    <w:rsid w:val="00C223B0"/>
    <w:rsid w:val="00C226C3"/>
    <w:rsid w:val="00C227E7"/>
    <w:rsid w:val="00C22DAC"/>
    <w:rsid w:val="00C23879"/>
    <w:rsid w:val="00C246B0"/>
    <w:rsid w:val="00C24F4A"/>
    <w:rsid w:val="00C2582C"/>
    <w:rsid w:val="00C25F49"/>
    <w:rsid w:val="00C26E58"/>
    <w:rsid w:val="00C272B6"/>
    <w:rsid w:val="00C27733"/>
    <w:rsid w:val="00C27AE8"/>
    <w:rsid w:val="00C27FEC"/>
    <w:rsid w:val="00C30382"/>
    <w:rsid w:val="00C30569"/>
    <w:rsid w:val="00C305B1"/>
    <w:rsid w:val="00C30A8F"/>
    <w:rsid w:val="00C33469"/>
    <w:rsid w:val="00C337DB"/>
    <w:rsid w:val="00C34ABE"/>
    <w:rsid w:val="00C34F38"/>
    <w:rsid w:val="00C35732"/>
    <w:rsid w:val="00C357FE"/>
    <w:rsid w:val="00C3588C"/>
    <w:rsid w:val="00C364C8"/>
    <w:rsid w:val="00C3683B"/>
    <w:rsid w:val="00C3692C"/>
    <w:rsid w:val="00C37815"/>
    <w:rsid w:val="00C37FF6"/>
    <w:rsid w:val="00C401F8"/>
    <w:rsid w:val="00C409D8"/>
    <w:rsid w:val="00C410B8"/>
    <w:rsid w:val="00C41123"/>
    <w:rsid w:val="00C41187"/>
    <w:rsid w:val="00C41B4A"/>
    <w:rsid w:val="00C423EC"/>
    <w:rsid w:val="00C42508"/>
    <w:rsid w:val="00C425CA"/>
    <w:rsid w:val="00C42CB4"/>
    <w:rsid w:val="00C435D3"/>
    <w:rsid w:val="00C43DCA"/>
    <w:rsid w:val="00C44078"/>
    <w:rsid w:val="00C4495D"/>
    <w:rsid w:val="00C44CA7"/>
    <w:rsid w:val="00C44E60"/>
    <w:rsid w:val="00C46A83"/>
    <w:rsid w:val="00C46B77"/>
    <w:rsid w:val="00C46F40"/>
    <w:rsid w:val="00C47035"/>
    <w:rsid w:val="00C471F9"/>
    <w:rsid w:val="00C47649"/>
    <w:rsid w:val="00C50261"/>
    <w:rsid w:val="00C5056A"/>
    <w:rsid w:val="00C50A30"/>
    <w:rsid w:val="00C50B1D"/>
    <w:rsid w:val="00C512E2"/>
    <w:rsid w:val="00C528BA"/>
    <w:rsid w:val="00C52929"/>
    <w:rsid w:val="00C52B60"/>
    <w:rsid w:val="00C52D98"/>
    <w:rsid w:val="00C52DA9"/>
    <w:rsid w:val="00C530F0"/>
    <w:rsid w:val="00C53AAF"/>
    <w:rsid w:val="00C53BAF"/>
    <w:rsid w:val="00C54C02"/>
    <w:rsid w:val="00C54FD3"/>
    <w:rsid w:val="00C551DC"/>
    <w:rsid w:val="00C5580D"/>
    <w:rsid w:val="00C55F66"/>
    <w:rsid w:val="00C56095"/>
    <w:rsid w:val="00C56853"/>
    <w:rsid w:val="00C56BA3"/>
    <w:rsid w:val="00C5710D"/>
    <w:rsid w:val="00C57197"/>
    <w:rsid w:val="00C6138F"/>
    <w:rsid w:val="00C61A96"/>
    <w:rsid w:val="00C62049"/>
    <w:rsid w:val="00C625F5"/>
    <w:rsid w:val="00C627E2"/>
    <w:rsid w:val="00C633B7"/>
    <w:rsid w:val="00C63413"/>
    <w:rsid w:val="00C63462"/>
    <w:rsid w:val="00C638C8"/>
    <w:rsid w:val="00C63E71"/>
    <w:rsid w:val="00C63EB4"/>
    <w:rsid w:val="00C6403A"/>
    <w:rsid w:val="00C6403F"/>
    <w:rsid w:val="00C64955"/>
    <w:rsid w:val="00C64C1C"/>
    <w:rsid w:val="00C65A65"/>
    <w:rsid w:val="00C65B86"/>
    <w:rsid w:val="00C6615D"/>
    <w:rsid w:val="00C67904"/>
    <w:rsid w:val="00C67988"/>
    <w:rsid w:val="00C67A1E"/>
    <w:rsid w:val="00C7005D"/>
    <w:rsid w:val="00C703B7"/>
    <w:rsid w:val="00C70771"/>
    <w:rsid w:val="00C70F97"/>
    <w:rsid w:val="00C71018"/>
    <w:rsid w:val="00C712BF"/>
    <w:rsid w:val="00C71493"/>
    <w:rsid w:val="00C7149E"/>
    <w:rsid w:val="00C717D4"/>
    <w:rsid w:val="00C71876"/>
    <w:rsid w:val="00C72373"/>
    <w:rsid w:val="00C72669"/>
    <w:rsid w:val="00C7280B"/>
    <w:rsid w:val="00C72993"/>
    <w:rsid w:val="00C73FEA"/>
    <w:rsid w:val="00C7489E"/>
    <w:rsid w:val="00C7537B"/>
    <w:rsid w:val="00C761BF"/>
    <w:rsid w:val="00C77165"/>
    <w:rsid w:val="00C771C1"/>
    <w:rsid w:val="00C7755E"/>
    <w:rsid w:val="00C7767A"/>
    <w:rsid w:val="00C777B0"/>
    <w:rsid w:val="00C77D1C"/>
    <w:rsid w:val="00C77EA2"/>
    <w:rsid w:val="00C803D8"/>
    <w:rsid w:val="00C80BEC"/>
    <w:rsid w:val="00C80D9A"/>
    <w:rsid w:val="00C80E8E"/>
    <w:rsid w:val="00C8172B"/>
    <w:rsid w:val="00C821E8"/>
    <w:rsid w:val="00C8257E"/>
    <w:rsid w:val="00C82EB1"/>
    <w:rsid w:val="00C830E9"/>
    <w:rsid w:val="00C83C91"/>
    <w:rsid w:val="00C84424"/>
    <w:rsid w:val="00C8474D"/>
    <w:rsid w:val="00C84EF8"/>
    <w:rsid w:val="00C84F8F"/>
    <w:rsid w:val="00C851E6"/>
    <w:rsid w:val="00C852B6"/>
    <w:rsid w:val="00C86580"/>
    <w:rsid w:val="00C86836"/>
    <w:rsid w:val="00C868F3"/>
    <w:rsid w:val="00C86F43"/>
    <w:rsid w:val="00C870B8"/>
    <w:rsid w:val="00C87162"/>
    <w:rsid w:val="00C87594"/>
    <w:rsid w:val="00C87703"/>
    <w:rsid w:val="00C87AD0"/>
    <w:rsid w:val="00C87CFD"/>
    <w:rsid w:val="00C9011D"/>
    <w:rsid w:val="00C903F8"/>
    <w:rsid w:val="00C90E42"/>
    <w:rsid w:val="00C9187A"/>
    <w:rsid w:val="00C919D5"/>
    <w:rsid w:val="00C91AE8"/>
    <w:rsid w:val="00C920BF"/>
    <w:rsid w:val="00C92637"/>
    <w:rsid w:val="00C92721"/>
    <w:rsid w:val="00C92AB4"/>
    <w:rsid w:val="00C943E5"/>
    <w:rsid w:val="00C94E82"/>
    <w:rsid w:val="00C95441"/>
    <w:rsid w:val="00C955A6"/>
    <w:rsid w:val="00C969D7"/>
    <w:rsid w:val="00CA0647"/>
    <w:rsid w:val="00CA07F9"/>
    <w:rsid w:val="00CA0831"/>
    <w:rsid w:val="00CA0BE3"/>
    <w:rsid w:val="00CA0E60"/>
    <w:rsid w:val="00CA1162"/>
    <w:rsid w:val="00CA1434"/>
    <w:rsid w:val="00CA1A67"/>
    <w:rsid w:val="00CA1D05"/>
    <w:rsid w:val="00CA22B8"/>
    <w:rsid w:val="00CA25A2"/>
    <w:rsid w:val="00CA2F2C"/>
    <w:rsid w:val="00CA3E1C"/>
    <w:rsid w:val="00CA4312"/>
    <w:rsid w:val="00CA47AF"/>
    <w:rsid w:val="00CA4FAB"/>
    <w:rsid w:val="00CA54B3"/>
    <w:rsid w:val="00CA59B2"/>
    <w:rsid w:val="00CA5A41"/>
    <w:rsid w:val="00CA5C30"/>
    <w:rsid w:val="00CA5DA5"/>
    <w:rsid w:val="00CA6E4B"/>
    <w:rsid w:val="00CA7439"/>
    <w:rsid w:val="00CA750A"/>
    <w:rsid w:val="00CA755C"/>
    <w:rsid w:val="00CA76FE"/>
    <w:rsid w:val="00CA79D0"/>
    <w:rsid w:val="00CA7CCA"/>
    <w:rsid w:val="00CA7FA3"/>
    <w:rsid w:val="00CB022C"/>
    <w:rsid w:val="00CB03FB"/>
    <w:rsid w:val="00CB101F"/>
    <w:rsid w:val="00CB1C8B"/>
    <w:rsid w:val="00CB1E42"/>
    <w:rsid w:val="00CB2103"/>
    <w:rsid w:val="00CB2B98"/>
    <w:rsid w:val="00CB2DFF"/>
    <w:rsid w:val="00CB3516"/>
    <w:rsid w:val="00CB3836"/>
    <w:rsid w:val="00CB4123"/>
    <w:rsid w:val="00CB43F0"/>
    <w:rsid w:val="00CB4670"/>
    <w:rsid w:val="00CB4CA5"/>
    <w:rsid w:val="00CB4E13"/>
    <w:rsid w:val="00CB52FD"/>
    <w:rsid w:val="00CB56F6"/>
    <w:rsid w:val="00CB573C"/>
    <w:rsid w:val="00CB596A"/>
    <w:rsid w:val="00CB6618"/>
    <w:rsid w:val="00CB6F44"/>
    <w:rsid w:val="00CB7419"/>
    <w:rsid w:val="00CB7796"/>
    <w:rsid w:val="00CB7CC4"/>
    <w:rsid w:val="00CB7D13"/>
    <w:rsid w:val="00CC044E"/>
    <w:rsid w:val="00CC0ADB"/>
    <w:rsid w:val="00CC0B09"/>
    <w:rsid w:val="00CC19D5"/>
    <w:rsid w:val="00CC1AEE"/>
    <w:rsid w:val="00CC315E"/>
    <w:rsid w:val="00CC4A6B"/>
    <w:rsid w:val="00CC4F26"/>
    <w:rsid w:val="00CC4F55"/>
    <w:rsid w:val="00CC5A22"/>
    <w:rsid w:val="00CC641D"/>
    <w:rsid w:val="00CC6C2B"/>
    <w:rsid w:val="00CC7E0D"/>
    <w:rsid w:val="00CD0A55"/>
    <w:rsid w:val="00CD0A8F"/>
    <w:rsid w:val="00CD1315"/>
    <w:rsid w:val="00CD1520"/>
    <w:rsid w:val="00CD1952"/>
    <w:rsid w:val="00CD22EF"/>
    <w:rsid w:val="00CD2FD7"/>
    <w:rsid w:val="00CD30B1"/>
    <w:rsid w:val="00CD3332"/>
    <w:rsid w:val="00CD3456"/>
    <w:rsid w:val="00CD357A"/>
    <w:rsid w:val="00CD374E"/>
    <w:rsid w:val="00CD3E95"/>
    <w:rsid w:val="00CD46D9"/>
    <w:rsid w:val="00CD4931"/>
    <w:rsid w:val="00CD49D2"/>
    <w:rsid w:val="00CD4EB2"/>
    <w:rsid w:val="00CD5424"/>
    <w:rsid w:val="00CD5650"/>
    <w:rsid w:val="00CD56C7"/>
    <w:rsid w:val="00CD57A6"/>
    <w:rsid w:val="00CD5893"/>
    <w:rsid w:val="00CD5ADE"/>
    <w:rsid w:val="00CD68C5"/>
    <w:rsid w:val="00CD6B08"/>
    <w:rsid w:val="00CD7B54"/>
    <w:rsid w:val="00CD7DC4"/>
    <w:rsid w:val="00CD7F5C"/>
    <w:rsid w:val="00CE0EF3"/>
    <w:rsid w:val="00CE0F4F"/>
    <w:rsid w:val="00CE0F9E"/>
    <w:rsid w:val="00CE1DA8"/>
    <w:rsid w:val="00CE1F19"/>
    <w:rsid w:val="00CE25FD"/>
    <w:rsid w:val="00CE277E"/>
    <w:rsid w:val="00CE2D1B"/>
    <w:rsid w:val="00CE393C"/>
    <w:rsid w:val="00CE469E"/>
    <w:rsid w:val="00CE46F2"/>
    <w:rsid w:val="00CE5F18"/>
    <w:rsid w:val="00CE6636"/>
    <w:rsid w:val="00CE6F37"/>
    <w:rsid w:val="00CE7211"/>
    <w:rsid w:val="00CE78A7"/>
    <w:rsid w:val="00CF0191"/>
    <w:rsid w:val="00CF02ED"/>
    <w:rsid w:val="00CF0341"/>
    <w:rsid w:val="00CF06E2"/>
    <w:rsid w:val="00CF0786"/>
    <w:rsid w:val="00CF0D2C"/>
    <w:rsid w:val="00CF1839"/>
    <w:rsid w:val="00CF2359"/>
    <w:rsid w:val="00CF2AA5"/>
    <w:rsid w:val="00CF2EA9"/>
    <w:rsid w:val="00CF3069"/>
    <w:rsid w:val="00CF4199"/>
    <w:rsid w:val="00CF42A9"/>
    <w:rsid w:val="00CF47C9"/>
    <w:rsid w:val="00CF52D7"/>
    <w:rsid w:val="00CF531C"/>
    <w:rsid w:val="00CF5322"/>
    <w:rsid w:val="00CF6E34"/>
    <w:rsid w:val="00CF7049"/>
    <w:rsid w:val="00CF783C"/>
    <w:rsid w:val="00CF78F1"/>
    <w:rsid w:val="00CF7EBE"/>
    <w:rsid w:val="00D01555"/>
    <w:rsid w:val="00D015DF"/>
    <w:rsid w:val="00D0175F"/>
    <w:rsid w:val="00D01A51"/>
    <w:rsid w:val="00D0216A"/>
    <w:rsid w:val="00D02C6F"/>
    <w:rsid w:val="00D02F22"/>
    <w:rsid w:val="00D03803"/>
    <w:rsid w:val="00D03849"/>
    <w:rsid w:val="00D04048"/>
    <w:rsid w:val="00D040C0"/>
    <w:rsid w:val="00D0479A"/>
    <w:rsid w:val="00D04832"/>
    <w:rsid w:val="00D04986"/>
    <w:rsid w:val="00D052FB"/>
    <w:rsid w:val="00D0537D"/>
    <w:rsid w:val="00D053DB"/>
    <w:rsid w:val="00D0651F"/>
    <w:rsid w:val="00D066C6"/>
    <w:rsid w:val="00D07076"/>
    <w:rsid w:val="00D07C9D"/>
    <w:rsid w:val="00D105E3"/>
    <w:rsid w:val="00D11650"/>
    <w:rsid w:val="00D11802"/>
    <w:rsid w:val="00D121B9"/>
    <w:rsid w:val="00D12429"/>
    <w:rsid w:val="00D12649"/>
    <w:rsid w:val="00D126AB"/>
    <w:rsid w:val="00D12B6B"/>
    <w:rsid w:val="00D133E0"/>
    <w:rsid w:val="00D136CE"/>
    <w:rsid w:val="00D13B0B"/>
    <w:rsid w:val="00D13C6F"/>
    <w:rsid w:val="00D13EF5"/>
    <w:rsid w:val="00D14210"/>
    <w:rsid w:val="00D15089"/>
    <w:rsid w:val="00D1535B"/>
    <w:rsid w:val="00D153C3"/>
    <w:rsid w:val="00D15555"/>
    <w:rsid w:val="00D156AF"/>
    <w:rsid w:val="00D1579F"/>
    <w:rsid w:val="00D15FC8"/>
    <w:rsid w:val="00D161C1"/>
    <w:rsid w:val="00D16378"/>
    <w:rsid w:val="00D1659C"/>
    <w:rsid w:val="00D16A37"/>
    <w:rsid w:val="00D16B53"/>
    <w:rsid w:val="00D16F17"/>
    <w:rsid w:val="00D17152"/>
    <w:rsid w:val="00D171A8"/>
    <w:rsid w:val="00D1727D"/>
    <w:rsid w:val="00D173B5"/>
    <w:rsid w:val="00D176E3"/>
    <w:rsid w:val="00D17D7E"/>
    <w:rsid w:val="00D17E7D"/>
    <w:rsid w:val="00D2007D"/>
    <w:rsid w:val="00D2010B"/>
    <w:rsid w:val="00D204D0"/>
    <w:rsid w:val="00D2076D"/>
    <w:rsid w:val="00D20BA2"/>
    <w:rsid w:val="00D20C76"/>
    <w:rsid w:val="00D21465"/>
    <w:rsid w:val="00D21961"/>
    <w:rsid w:val="00D21B96"/>
    <w:rsid w:val="00D21F60"/>
    <w:rsid w:val="00D2209A"/>
    <w:rsid w:val="00D22DAC"/>
    <w:rsid w:val="00D23859"/>
    <w:rsid w:val="00D23892"/>
    <w:rsid w:val="00D241DD"/>
    <w:rsid w:val="00D24DC9"/>
    <w:rsid w:val="00D25DC8"/>
    <w:rsid w:val="00D25FBF"/>
    <w:rsid w:val="00D26842"/>
    <w:rsid w:val="00D26CA8"/>
    <w:rsid w:val="00D26F62"/>
    <w:rsid w:val="00D2763C"/>
    <w:rsid w:val="00D2766B"/>
    <w:rsid w:val="00D30577"/>
    <w:rsid w:val="00D30CE9"/>
    <w:rsid w:val="00D310FF"/>
    <w:rsid w:val="00D31243"/>
    <w:rsid w:val="00D3124D"/>
    <w:rsid w:val="00D31BD2"/>
    <w:rsid w:val="00D31C6F"/>
    <w:rsid w:val="00D31F8A"/>
    <w:rsid w:val="00D3285C"/>
    <w:rsid w:val="00D337DC"/>
    <w:rsid w:val="00D33824"/>
    <w:rsid w:val="00D33C78"/>
    <w:rsid w:val="00D3438A"/>
    <w:rsid w:val="00D35337"/>
    <w:rsid w:val="00D3556A"/>
    <w:rsid w:val="00D35E3B"/>
    <w:rsid w:val="00D363FD"/>
    <w:rsid w:val="00D36AA3"/>
    <w:rsid w:val="00D36BFB"/>
    <w:rsid w:val="00D37367"/>
    <w:rsid w:val="00D378AB"/>
    <w:rsid w:val="00D37BB9"/>
    <w:rsid w:val="00D37DA3"/>
    <w:rsid w:val="00D41079"/>
    <w:rsid w:val="00D41646"/>
    <w:rsid w:val="00D4170B"/>
    <w:rsid w:val="00D41D21"/>
    <w:rsid w:val="00D4224D"/>
    <w:rsid w:val="00D42BE6"/>
    <w:rsid w:val="00D42CAA"/>
    <w:rsid w:val="00D4368E"/>
    <w:rsid w:val="00D4391C"/>
    <w:rsid w:val="00D439D8"/>
    <w:rsid w:val="00D44375"/>
    <w:rsid w:val="00D44B0B"/>
    <w:rsid w:val="00D45845"/>
    <w:rsid w:val="00D4643F"/>
    <w:rsid w:val="00D468BD"/>
    <w:rsid w:val="00D51188"/>
    <w:rsid w:val="00D51A9B"/>
    <w:rsid w:val="00D52DD2"/>
    <w:rsid w:val="00D5354D"/>
    <w:rsid w:val="00D53866"/>
    <w:rsid w:val="00D53AC7"/>
    <w:rsid w:val="00D53DA6"/>
    <w:rsid w:val="00D542C6"/>
    <w:rsid w:val="00D55344"/>
    <w:rsid w:val="00D55C7E"/>
    <w:rsid w:val="00D55CDE"/>
    <w:rsid w:val="00D55D74"/>
    <w:rsid w:val="00D56156"/>
    <w:rsid w:val="00D572E7"/>
    <w:rsid w:val="00D5731B"/>
    <w:rsid w:val="00D5758C"/>
    <w:rsid w:val="00D57594"/>
    <w:rsid w:val="00D57674"/>
    <w:rsid w:val="00D57750"/>
    <w:rsid w:val="00D57DAA"/>
    <w:rsid w:val="00D603AC"/>
    <w:rsid w:val="00D60542"/>
    <w:rsid w:val="00D60A49"/>
    <w:rsid w:val="00D620F9"/>
    <w:rsid w:val="00D621B8"/>
    <w:rsid w:val="00D62339"/>
    <w:rsid w:val="00D627A4"/>
    <w:rsid w:val="00D62E50"/>
    <w:rsid w:val="00D638A3"/>
    <w:rsid w:val="00D641AD"/>
    <w:rsid w:val="00D6542C"/>
    <w:rsid w:val="00D65582"/>
    <w:rsid w:val="00D65864"/>
    <w:rsid w:val="00D66059"/>
    <w:rsid w:val="00D664CF"/>
    <w:rsid w:val="00D66643"/>
    <w:rsid w:val="00D67612"/>
    <w:rsid w:val="00D6795B"/>
    <w:rsid w:val="00D679DC"/>
    <w:rsid w:val="00D67B32"/>
    <w:rsid w:val="00D67BDC"/>
    <w:rsid w:val="00D70A7D"/>
    <w:rsid w:val="00D70C25"/>
    <w:rsid w:val="00D7132F"/>
    <w:rsid w:val="00D71846"/>
    <w:rsid w:val="00D7199A"/>
    <w:rsid w:val="00D71E73"/>
    <w:rsid w:val="00D7219F"/>
    <w:rsid w:val="00D72288"/>
    <w:rsid w:val="00D7257E"/>
    <w:rsid w:val="00D7264F"/>
    <w:rsid w:val="00D72C5A"/>
    <w:rsid w:val="00D72E80"/>
    <w:rsid w:val="00D72EE8"/>
    <w:rsid w:val="00D730D9"/>
    <w:rsid w:val="00D73166"/>
    <w:rsid w:val="00D738CA"/>
    <w:rsid w:val="00D73CF4"/>
    <w:rsid w:val="00D73E08"/>
    <w:rsid w:val="00D74186"/>
    <w:rsid w:val="00D74A55"/>
    <w:rsid w:val="00D751A3"/>
    <w:rsid w:val="00D758FB"/>
    <w:rsid w:val="00D75ACB"/>
    <w:rsid w:val="00D75B0D"/>
    <w:rsid w:val="00D75EDC"/>
    <w:rsid w:val="00D7639F"/>
    <w:rsid w:val="00D763F1"/>
    <w:rsid w:val="00D76672"/>
    <w:rsid w:val="00D76C3B"/>
    <w:rsid w:val="00D76DE8"/>
    <w:rsid w:val="00D76FE1"/>
    <w:rsid w:val="00D77120"/>
    <w:rsid w:val="00D7796E"/>
    <w:rsid w:val="00D77CC7"/>
    <w:rsid w:val="00D77ECF"/>
    <w:rsid w:val="00D810B5"/>
    <w:rsid w:val="00D81548"/>
    <w:rsid w:val="00D8164B"/>
    <w:rsid w:val="00D81786"/>
    <w:rsid w:val="00D8194E"/>
    <w:rsid w:val="00D83013"/>
    <w:rsid w:val="00D83124"/>
    <w:rsid w:val="00D83251"/>
    <w:rsid w:val="00D83433"/>
    <w:rsid w:val="00D83B6D"/>
    <w:rsid w:val="00D84157"/>
    <w:rsid w:val="00D841A9"/>
    <w:rsid w:val="00D848A2"/>
    <w:rsid w:val="00D849AE"/>
    <w:rsid w:val="00D84B76"/>
    <w:rsid w:val="00D85CD0"/>
    <w:rsid w:val="00D8641D"/>
    <w:rsid w:val="00D8666C"/>
    <w:rsid w:val="00D86932"/>
    <w:rsid w:val="00D87273"/>
    <w:rsid w:val="00D8775F"/>
    <w:rsid w:val="00D9008D"/>
    <w:rsid w:val="00D905A7"/>
    <w:rsid w:val="00D90841"/>
    <w:rsid w:val="00D90898"/>
    <w:rsid w:val="00D90E7A"/>
    <w:rsid w:val="00D91018"/>
    <w:rsid w:val="00D914AF"/>
    <w:rsid w:val="00D914DD"/>
    <w:rsid w:val="00D91604"/>
    <w:rsid w:val="00D91816"/>
    <w:rsid w:val="00D919B6"/>
    <w:rsid w:val="00D919C3"/>
    <w:rsid w:val="00D91DE4"/>
    <w:rsid w:val="00D92EA7"/>
    <w:rsid w:val="00D93131"/>
    <w:rsid w:val="00D939DE"/>
    <w:rsid w:val="00D94B95"/>
    <w:rsid w:val="00D94D0C"/>
    <w:rsid w:val="00D95089"/>
    <w:rsid w:val="00D95138"/>
    <w:rsid w:val="00D95381"/>
    <w:rsid w:val="00D956DD"/>
    <w:rsid w:val="00D9570F"/>
    <w:rsid w:val="00D96063"/>
    <w:rsid w:val="00D96994"/>
    <w:rsid w:val="00D978A8"/>
    <w:rsid w:val="00D97E57"/>
    <w:rsid w:val="00DA0221"/>
    <w:rsid w:val="00DA03EF"/>
    <w:rsid w:val="00DA0AE7"/>
    <w:rsid w:val="00DA0E55"/>
    <w:rsid w:val="00DA0E66"/>
    <w:rsid w:val="00DA1033"/>
    <w:rsid w:val="00DA1090"/>
    <w:rsid w:val="00DA19A0"/>
    <w:rsid w:val="00DA19BC"/>
    <w:rsid w:val="00DA1A05"/>
    <w:rsid w:val="00DA1C90"/>
    <w:rsid w:val="00DA1D19"/>
    <w:rsid w:val="00DA245B"/>
    <w:rsid w:val="00DA2EFC"/>
    <w:rsid w:val="00DA3253"/>
    <w:rsid w:val="00DA3699"/>
    <w:rsid w:val="00DA3C19"/>
    <w:rsid w:val="00DA3C5B"/>
    <w:rsid w:val="00DA4151"/>
    <w:rsid w:val="00DA4938"/>
    <w:rsid w:val="00DA532E"/>
    <w:rsid w:val="00DA5816"/>
    <w:rsid w:val="00DA6363"/>
    <w:rsid w:val="00DA699C"/>
    <w:rsid w:val="00DA73F3"/>
    <w:rsid w:val="00DA7C4D"/>
    <w:rsid w:val="00DA7FAF"/>
    <w:rsid w:val="00DB004E"/>
    <w:rsid w:val="00DB024F"/>
    <w:rsid w:val="00DB02A3"/>
    <w:rsid w:val="00DB0407"/>
    <w:rsid w:val="00DB05B1"/>
    <w:rsid w:val="00DB1119"/>
    <w:rsid w:val="00DB11E1"/>
    <w:rsid w:val="00DB19BF"/>
    <w:rsid w:val="00DB2069"/>
    <w:rsid w:val="00DB23F1"/>
    <w:rsid w:val="00DB24C8"/>
    <w:rsid w:val="00DB2752"/>
    <w:rsid w:val="00DB2893"/>
    <w:rsid w:val="00DB29FB"/>
    <w:rsid w:val="00DB33F2"/>
    <w:rsid w:val="00DB4860"/>
    <w:rsid w:val="00DB4C5D"/>
    <w:rsid w:val="00DB4C77"/>
    <w:rsid w:val="00DB4EA1"/>
    <w:rsid w:val="00DB50FF"/>
    <w:rsid w:val="00DB5107"/>
    <w:rsid w:val="00DB58CB"/>
    <w:rsid w:val="00DB59E8"/>
    <w:rsid w:val="00DB6829"/>
    <w:rsid w:val="00DB6862"/>
    <w:rsid w:val="00DB68C3"/>
    <w:rsid w:val="00DB68CF"/>
    <w:rsid w:val="00DB7275"/>
    <w:rsid w:val="00DB78DC"/>
    <w:rsid w:val="00DC046B"/>
    <w:rsid w:val="00DC171B"/>
    <w:rsid w:val="00DC20EC"/>
    <w:rsid w:val="00DC320F"/>
    <w:rsid w:val="00DC4217"/>
    <w:rsid w:val="00DC4A98"/>
    <w:rsid w:val="00DC4D7B"/>
    <w:rsid w:val="00DC5545"/>
    <w:rsid w:val="00DC5DD4"/>
    <w:rsid w:val="00DC5E54"/>
    <w:rsid w:val="00DC78D2"/>
    <w:rsid w:val="00DC7D8D"/>
    <w:rsid w:val="00DD03AD"/>
    <w:rsid w:val="00DD0EB6"/>
    <w:rsid w:val="00DD119C"/>
    <w:rsid w:val="00DD14BA"/>
    <w:rsid w:val="00DD187E"/>
    <w:rsid w:val="00DD1E75"/>
    <w:rsid w:val="00DD1F16"/>
    <w:rsid w:val="00DD2A07"/>
    <w:rsid w:val="00DD3613"/>
    <w:rsid w:val="00DD3899"/>
    <w:rsid w:val="00DD38F2"/>
    <w:rsid w:val="00DD4182"/>
    <w:rsid w:val="00DD41DD"/>
    <w:rsid w:val="00DD4A24"/>
    <w:rsid w:val="00DD5593"/>
    <w:rsid w:val="00DD5C00"/>
    <w:rsid w:val="00DD6E28"/>
    <w:rsid w:val="00DD6EB6"/>
    <w:rsid w:val="00DD6FF8"/>
    <w:rsid w:val="00DD7011"/>
    <w:rsid w:val="00DD70D4"/>
    <w:rsid w:val="00DE05C1"/>
    <w:rsid w:val="00DE0789"/>
    <w:rsid w:val="00DE127D"/>
    <w:rsid w:val="00DE1760"/>
    <w:rsid w:val="00DE1936"/>
    <w:rsid w:val="00DE1B7C"/>
    <w:rsid w:val="00DE1CBB"/>
    <w:rsid w:val="00DE1CD4"/>
    <w:rsid w:val="00DE235D"/>
    <w:rsid w:val="00DE26B6"/>
    <w:rsid w:val="00DE2E48"/>
    <w:rsid w:val="00DE32E3"/>
    <w:rsid w:val="00DE3F10"/>
    <w:rsid w:val="00DE4502"/>
    <w:rsid w:val="00DE4710"/>
    <w:rsid w:val="00DE4A2D"/>
    <w:rsid w:val="00DE6360"/>
    <w:rsid w:val="00DE63E2"/>
    <w:rsid w:val="00DE68BE"/>
    <w:rsid w:val="00DE6D9A"/>
    <w:rsid w:val="00DE712A"/>
    <w:rsid w:val="00DE74AA"/>
    <w:rsid w:val="00DE7ED5"/>
    <w:rsid w:val="00DF00C5"/>
    <w:rsid w:val="00DF0BB5"/>
    <w:rsid w:val="00DF1296"/>
    <w:rsid w:val="00DF1B2F"/>
    <w:rsid w:val="00DF1BB2"/>
    <w:rsid w:val="00DF1C01"/>
    <w:rsid w:val="00DF28C7"/>
    <w:rsid w:val="00DF2F63"/>
    <w:rsid w:val="00DF3031"/>
    <w:rsid w:val="00DF34AC"/>
    <w:rsid w:val="00DF37E8"/>
    <w:rsid w:val="00DF3D75"/>
    <w:rsid w:val="00DF42C1"/>
    <w:rsid w:val="00DF45D7"/>
    <w:rsid w:val="00DF486B"/>
    <w:rsid w:val="00DF4C6C"/>
    <w:rsid w:val="00DF4D86"/>
    <w:rsid w:val="00DF5B3F"/>
    <w:rsid w:val="00DF5BD0"/>
    <w:rsid w:val="00DF5C8E"/>
    <w:rsid w:val="00DF5DC0"/>
    <w:rsid w:val="00DF5E85"/>
    <w:rsid w:val="00DF6347"/>
    <w:rsid w:val="00DF6663"/>
    <w:rsid w:val="00DF6DCC"/>
    <w:rsid w:val="00DF71F0"/>
    <w:rsid w:val="00E001AC"/>
    <w:rsid w:val="00E002AC"/>
    <w:rsid w:val="00E002E4"/>
    <w:rsid w:val="00E015CF"/>
    <w:rsid w:val="00E01912"/>
    <w:rsid w:val="00E01F85"/>
    <w:rsid w:val="00E0207A"/>
    <w:rsid w:val="00E023A8"/>
    <w:rsid w:val="00E029F3"/>
    <w:rsid w:val="00E02BED"/>
    <w:rsid w:val="00E0344B"/>
    <w:rsid w:val="00E0350A"/>
    <w:rsid w:val="00E0380A"/>
    <w:rsid w:val="00E03F64"/>
    <w:rsid w:val="00E043ED"/>
    <w:rsid w:val="00E0532E"/>
    <w:rsid w:val="00E05B4F"/>
    <w:rsid w:val="00E063C3"/>
    <w:rsid w:val="00E072F8"/>
    <w:rsid w:val="00E07B48"/>
    <w:rsid w:val="00E1021B"/>
    <w:rsid w:val="00E1086A"/>
    <w:rsid w:val="00E11B0C"/>
    <w:rsid w:val="00E11B78"/>
    <w:rsid w:val="00E12385"/>
    <w:rsid w:val="00E139BC"/>
    <w:rsid w:val="00E13CEE"/>
    <w:rsid w:val="00E13F31"/>
    <w:rsid w:val="00E14054"/>
    <w:rsid w:val="00E14342"/>
    <w:rsid w:val="00E14DAB"/>
    <w:rsid w:val="00E153CC"/>
    <w:rsid w:val="00E15861"/>
    <w:rsid w:val="00E1711C"/>
    <w:rsid w:val="00E20A35"/>
    <w:rsid w:val="00E218A8"/>
    <w:rsid w:val="00E21B7F"/>
    <w:rsid w:val="00E2207D"/>
    <w:rsid w:val="00E22204"/>
    <w:rsid w:val="00E22533"/>
    <w:rsid w:val="00E226DA"/>
    <w:rsid w:val="00E227CC"/>
    <w:rsid w:val="00E22FB4"/>
    <w:rsid w:val="00E232A4"/>
    <w:rsid w:val="00E24424"/>
    <w:rsid w:val="00E24D2B"/>
    <w:rsid w:val="00E24EA9"/>
    <w:rsid w:val="00E2560F"/>
    <w:rsid w:val="00E25925"/>
    <w:rsid w:val="00E25F29"/>
    <w:rsid w:val="00E260BA"/>
    <w:rsid w:val="00E27652"/>
    <w:rsid w:val="00E302D2"/>
    <w:rsid w:val="00E30A09"/>
    <w:rsid w:val="00E3135B"/>
    <w:rsid w:val="00E316DF"/>
    <w:rsid w:val="00E31ABA"/>
    <w:rsid w:val="00E31EB1"/>
    <w:rsid w:val="00E32143"/>
    <w:rsid w:val="00E32537"/>
    <w:rsid w:val="00E32AE0"/>
    <w:rsid w:val="00E32CBB"/>
    <w:rsid w:val="00E33C85"/>
    <w:rsid w:val="00E33FF2"/>
    <w:rsid w:val="00E3427D"/>
    <w:rsid w:val="00E342AA"/>
    <w:rsid w:val="00E3438B"/>
    <w:rsid w:val="00E349EE"/>
    <w:rsid w:val="00E34A84"/>
    <w:rsid w:val="00E353E7"/>
    <w:rsid w:val="00E3549A"/>
    <w:rsid w:val="00E35504"/>
    <w:rsid w:val="00E358DF"/>
    <w:rsid w:val="00E36131"/>
    <w:rsid w:val="00E36434"/>
    <w:rsid w:val="00E36BDD"/>
    <w:rsid w:val="00E36E76"/>
    <w:rsid w:val="00E37748"/>
    <w:rsid w:val="00E37862"/>
    <w:rsid w:val="00E37DED"/>
    <w:rsid w:val="00E37F87"/>
    <w:rsid w:val="00E40C81"/>
    <w:rsid w:val="00E412DF"/>
    <w:rsid w:val="00E413FF"/>
    <w:rsid w:val="00E4149A"/>
    <w:rsid w:val="00E41C74"/>
    <w:rsid w:val="00E42615"/>
    <w:rsid w:val="00E42AC0"/>
    <w:rsid w:val="00E431EC"/>
    <w:rsid w:val="00E43659"/>
    <w:rsid w:val="00E43846"/>
    <w:rsid w:val="00E44013"/>
    <w:rsid w:val="00E44C17"/>
    <w:rsid w:val="00E44EE7"/>
    <w:rsid w:val="00E44FC9"/>
    <w:rsid w:val="00E452C2"/>
    <w:rsid w:val="00E45449"/>
    <w:rsid w:val="00E456B8"/>
    <w:rsid w:val="00E45E73"/>
    <w:rsid w:val="00E46680"/>
    <w:rsid w:val="00E472E1"/>
    <w:rsid w:val="00E505BA"/>
    <w:rsid w:val="00E507C1"/>
    <w:rsid w:val="00E50B91"/>
    <w:rsid w:val="00E50D25"/>
    <w:rsid w:val="00E51109"/>
    <w:rsid w:val="00E51171"/>
    <w:rsid w:val="00E5188F"/>
    <w:rsid w:val="00E51AEC"/>
    <w:rsid w:val="00E51E24"/>
    <w:rsid w:val="00E5253D"/>
    <w:rsid w:val="00E52585"/>
    <w:rsid w:val="00E5259B"/>
    <w:rsid w:val="00E52B6A"/>
    <w:rsid w:val="00E53176"/>
    <w:rsid w:val="00E53211"/>
    <w:rsid w:val="00E53423"/>
    <w:rsid w:val="00E53DA5"/>
    <w:rsid w:val="00E53EFC"/>
    <w:rsid w:val="00E5423A"/>
    <w:rsid w:val="00E543FE"/>
    <w:rsid w:val="00E549C6"/>
    <w:rsid w:val="00E55232"/>
    <w:rsid w:val="00E55564"/>
    <w:rsid w:val="00E555A2"/>
    <w:rsid w:val="00E557CF"/>
    <w:rsid w:val="00E55F84"/>
    <w:rsid w:val="00E561A7"/>
    <w:rsid w:val="00E56AD4"/>
    <w:rsid w:val="00E56C6F"/>
    <w:rsid w:val="00E5722C"/>
    <w:rsid w:val="00E574C2"/>
    <w:rsid w:val="00E57833"/>
    <w:rsid w:val="00E57F43"/>
    <w:rsid w:val="00E600E7"/>
    <w:rsid w:val="00E60226"/>
    <w:rsid w:val="00E6055D"/>
    <w:rsid w:val="00E6117E"/>
    <w:rsid w:val="00E612CC"/>
    <w:rsid w:val="00E612CE"/>
    <w:rsid w:val="00E613DF"/>
    <w:rsid w:val="00E61775"/>
    <w:rsid w:val="00E617FB"/>
    <w:rsid w:val="00E6181E"/>
    <w:rsid w:val="00E61B22"/>
    <w:rsid w:val="00E61F72"/>
    <w:rsid w:val="00E620B2"/>
    <w:rsid w:val="00E622C0"/>
    <w:rsid w:val="00E62432"/>
    <w:rsid w:val="00E62437"/>
    <w:rsid w:val="00E6246C"/>
    <w:rsid w:val="00E6252D"/>
    <w:rsid w:val="00E62A15"/>
    <w:rsid w:val="00E62E2E"/>
    <w:rsid w:val="00E6348B"/>
    <w:rsid w:val="00E637DC"/>
    <w:rsid w:val="00E6398D"/>
    <w:rsid w:val="00E63B55"/>
    <w:rsid w:val="00E63C5F"/>
    <w:rsid w:val="00E63C75"/>
    <w:rsid w:val="00E63EE1"/>
    <w:rsid w:val="00E64143"/>
    <w:rsid w:val="00E653AC"/>
    <w:rsid w:val="00E659AA"/>
    <w:rsid w:val="00E65EDF"/>
    <w:rsid w:val="00E66319"/>
    <w:rsid w:val="00E66659"/>
    <w:rsid w:val="00E66D65"/>
    <w:rsid w:val="00E67C24"/>
    <w:rsid w:val="00E67D5A"/>
    <w:rsid w:val="00E70259"/>
    <w:rsid w:val="00E70A05"/>
    <w:rsid w:val="00E70D4D"/>
    <w:rsid w:val="00E7222A"/>
    <w:rsid w:val="00E72A1B"/>
    <w:rsid w:val="00E7402E"/>
    <w:rsid w:val="00E743AA"/>
    <w:rsid w:val="00E7454A"/>
    <w:rsid w:val="00E746CF"/>
    <w:rsid w:val="00E74792"/>
    <w:rsid w:val="00E74CF0"/>
    <w:rsid w:val="00E7545D"/>
    <w:rsid w:val="00E760E2"/>
    <w:rsid w:val="00E763FA"/>
    <w:rsid w:val="00E7669D"/>
    <w:rsid w:val="00E76BE9"/>
    <w:rsid w:val="00E76F69"/>
    <w:rsid w:val="00E77231"/>
    <w:rsid w:val="00E77923"/>
    <w:rsid w:val="00E779D7"/>
    <w:rsid w:val="00E80150"/>
    <w:rsid w:val="00E8084A"/>
    <w:rsid w:val="00E808A2"/>
    <w:rsid w:val="00E808AD"/>
    <w:rsid w:val="00E809A1"/>
    <w:rsid w:val="00E809C6"/>
    <w:rsid w:val="00E81708"/>
    <w:rsid w:val="00E81FAA"/>
    <w:rsid w:val="00E82181"/>
    <w:rsid w:val="00E83353"/>
    <w:rsid w:val="00E83767"/>
    <w:rsid w:val="00E83D1A"/>
    <w:rsid w:val="00E83D86"/>
    <w:rsid w:val="00E83EF7"/>
    <w:rsid w:val="00E842B9"/>
    <w:rsid w:val="00E843E2"/>
    <w:rsid w:val="00E8463D"/>
    <w:rsid w:val="00E84784"/>
    <w:rsid w:val="00E85421"/>
    <w:rsid w:val="00E856DF"/>
    <w:rsid w:val="00E85AD4"/>
    <w:rsid w:val="00E869D8"/>
    <w:rsid w:val="00E86EBA"/>
    <w:rsid w:val="00E8761C"/>
    <w:rsid w:val="00E87954"/>
    <w:rsid w:val="00E87FE8"/>
    <w:rsid w:val="00E907FB"/>
    <w:rsid w:val="00E90958"/>
    <w:rsid w:val="00E90AF2"/>
    <w:rsid w:val="00E91C29"/>
    <w:rsid w:val="00E91FF6"/>
    <w:rsid w:val="00E9242D"/>
    <w:rsid w:val="00E927BD"/>
    <w:rsid w:val="00E931B5"/>
    <w:rsid w:val="00E93EA6"/>
    <w:rsid w:val="00E94DBB"/>
    <w:rsid w:val="00E95474"/>
    <w:rsid w:val="00E95569"/>
    <w:rsid w:val="00E95728"/>
    <w:rsid w:val="00E95EFF"/>
    <w:rsid w:val="00E96238"/>
    <w:rsid w:val="00E965D9"/>
    <w:rsid w:val="00E96BCE"/>
    <w:rsid w:val="00E97CCD"/>
    <w:rsid w:val="00EA038A"/>
    <w:rsid w:val="00EA038F"/>
    <w:rsid w:val="00EA075B"/>
    <w:rsid w:val="00EA0761"/>
    <w:rsid w:val="00EA1C66"/>
    <w:rsid w:val="00EA1D02"/>
    <w:rsid w:val="00EA24BC"/>
    <w:rsid w:val="00EA253D"/>
    <w:rsid w:val="00EA2B6B"/>
    <w:rsid w:val="00EA2CD5"/>
    <w:rsid w:val="00EA33AD"/>
    <w:rsid w:val="00EA3C57"/>
    <w:rsid w:val="00EA3EE5"/>
    <w:rsid w:val="00EA45CF"/>
    <w:rsid w:val="00EA4604"/>
    <w:rsid w:val="00EA48DA"/>
    <w:rsid w:val="00EA4AF3"/>
    <w:rsid w:val="00EA4B0D"/>
    <w:rsid w:val="00EA4B1F"/>
    <w:rsid w:val="00EA4C00"/>
    <w:rsid w:val="00EA4D8C"/>
    <w:rsid w:val="00EA5FE0"/>
    <w:rsid w:val="00EA6676"/>
    <w:rsid w:val="00EA67EE"/>
    <w:rsid w:val="00EA733C"/>
    <w:rsid w:val="00EA73D8"/>
    <w:rsid w:val="00EA7A02"/>
    <w:rsid w:val="00EB0158"/>
    <w:rsid w:val="00EB02FF"/>
    <w:rsid w:val="00EB0F82"/>
    <w:rsid w:val="00EB17A8"/>
    <w:rsid w:val="00EB1AA5"/>
    <w:rsid w:val="00EB2507"/>
    <w:rsid w:val="00EB28F9"/>
    <w:rsid w:val="00EB375B"/>
    <w:rsid w:val="00EB3BF2"/>
    <w:rsid w:val="00EB3F2E"/>
    <w:rsid w:val="00EB40B3"/>
    <w:rsid w:val="00EB444F"/>
    <w:rsid w:val="00EB53A0"/>
    <w:rsid w:val="00EB55F4"/>
    <w:rsid w:val="00EB5629"/>
    <w:rsid w:val="00EB57C3"/>
    <w:rsid w:val="00EB58B1"/>
    <w:rsid w:val="00EB5B49"/>
    <w:rsid w:val="00EB5F47"/>
    <w:rsid w:val="00EB603F"/>
    <w:rsid w:val="00EB70E8"/>
    <w:rsid w:val="00EB7244"/>
    <w:rsid w:val="00EC0108"/>
    <w:rsid w:val="00EC0986"/>
    <w:rsid w:val="00EC1015"/>
    <w:rsid w:val="00EC103B"/>
    <w:rsid w:val="00EC1805"/>
    <w:rsid w:val="00EC209C"/>
    <w:rsid w:val="00EC2F8D"/>
    <w:rsid w:val="00EC37DF"/>
    <w:rsid w:val="00EC37ED"/>
    <w:rsid w:val="00EC3830"/>
    <w:rsid w:val="00EC56F6"/>
    <w:rsid w:val="00EC5FC8"/>
    <w:rsid w:val="00EC60D8"/>
    <w:rsid w:val="00EC7174"/>
    <w:rsid w:val="00EC73F7"/>
    <w:rsid w:val="00EC799C"/>
    <w:rsid w:val="00EC7A6A"/>
    <w:rsid w:val="00EC7D50"/>
    <w:rsid w:val="00EC7F83"/>
    <w:rsid w:val="00ED15F1"/>
    <w:rsid w:val="00ED1660"/>
    <w:rsid w:val="00ED1674"/>
    <w:rsid w:val="00ED189C"/>
    <w:rsid w:val="00ED1D72"/>
    <w:rsid w:val="00ED243B"/>
    <w:rsid w:val="00ED2DCA"/>
    <w:rsid w:val="00ED3593"/>
    <w:rsid w:val="00ED3613"/>
    <w:rsid w:val="00ED36C1"/>
    <w:rsid w:val="00ED37A4"/>
    <w:rsid w:val="00ED54D6"/>
    <w:rsid w:val="00ED576A"/>
    <w:rsid w:val="00ED5FDA"/>
    <w:rsid w:val="00ED735A"/>
    <w:rsid w:val="00ED738E"/>
    <w:rsid w:val="00ED7CD2"/>
    <w:rsid w:val="00EE0865"/>
    <w:rsid w:val="00EE0A4D"/>
    <w:rsid w:val="00EE0AC3"/>
    <w:rsid w:val="00EE0B8A"/>
    <w:rsid w:val="00EE0C65"/>
    <w:rsid w:val="00EE1661"/>
    <w:rsid w:val="00EE1E4B"/>
    <w:rsid w:val="00EE2050"/>
    <w:rsid w:val="00EE2934"/>
    <w:rsid w:val="00EE2C20"/>
    <w:rsid w:val="00EE2FE3"/>
    <w:rsid w:val="00EE33D8"/>
    <w:rsid w:val="00EE3518"/>
    <w:rsid w:val="00EE3C7E"/>
    <w:rsid w:val="00EE4026"/>
    <w:rsid w:val="00EE4AAF"/>
    <w:rsid w:val="00EE5301"/>
    <w:rsid w:val="00EE5429"/>
    <w:rsid w:val="00EE58D4"/>
    <w:rsid w:val="00EE6269"/>
    <w:rsid w:val="00EE6860"/>
    <w:rsid w:val="00EE696F"/>
    <w:rsid w:val="00EE6C8A"/>
    <w:rsid w:val="00EE70BB"/>
    <w:rsid w:val="00EE7F0B"/>
    <w:rsid w:val="00EF0AAF"/>
    <w:rsid w:val="00EF17A3"/>
    <w:rsid w:val="00EF1CFC"/>
    <w:rsid w:val="00EF205B"/>
    <w:rsid w:val="00EF277D"/>
    <w:rsid w:val="00EF30E4"/>
    <w:rsid w:val="00EF3311"/>
    <w:rsid w:val="00EF34BC"/>
    <w:rsid w:val="00EF35AB"/>
    <w:rsid w:val="00EF374F"/>
    <w:rsid w:val="00EF3D5F"/>
    <w:rsid w:val="00EF4105"/>
    <w:rsid w:val="00EF4178"/>
    <w:rsid w:val="00EF4C8C"/>
    <w:rsid w:val="00EF5DB9"/>
    <w:rsid w:val="00EF5DDF"/>
    <w:rsid w:val="00EF5FA2"/>
    <w:rsid w:val="00EF6175"/>
    <w:rsid w:val="00EF6274"/>
    <w:rsid w:val="00EF653F"/>
    <w:rsid w:val="00EF69E5"/>
    <w:rsid w:val="00EF6ABA"/>
    <w:rsid w:val="00EF6DC5"/>
    <w:rsid w:val="00EF6E6D"/>
    <w:rsid w:val="00EF6F75"/>
    <w:rsid w:val="00EF723B"/>
    <w:rsid w:val="00EF74E5"/>
    <w:rsid w:val="00EF776C"/>
    <w:rsid w:val="00EF7B4F"/>
    <w:rsid w:val="00EF7BE3"/>
    <w:rsid w:val="00EF7F18"/>
    <w:rsid w:val="00F00D15"/>
    <w:rsid w:val="00F013DA"/>
    <w:rsid w:val="00F016C5"/>
    <w:rsid w:val="00F01BA1"/>
    <w:rsid w:val="00F01C11"/>
    <w:rsid w:val="00F02264"/>
    <w:rsid w:val="00F026B8"/>
    <w:rsid w:val="00F02D69"/>
    <w:rsid w:val="00F032FD"/>
    <w:rsid w:val="00F0331D"/>
    <w:rsid w:val="00F03E02"/>
    <w:rsid w:val="00F04581"/>
    <w:rsid w:val="00F049A1"/>
    <w:rsid w:val="00F0585E"/>
    <w:rsid w:val="00F05E63"/>
    <w:rsid w:val="00F06973"/>
    <w:rsid w:val="00F06A57"/>
    <w:rsid w:val="00F076ED"/>
    <w:rsid w:val="00F1116E"/>
    <w:rsid w:val="00F11442"/>
    <w:rsid w:val="00F115D1"/>
    <w:rsid w:val="00F118BB"/>
    <w:rsid w:val="00F11B64"/>
    <w:rsid w:val="00F11EB9"/>
    <w:rsid w:val="00F12AFF"/>
    <w:rsid w:val="00F13109"/>
    <w:rsid w:val="00F1318B"/>
    <w:rsid w:val="00F14164"/>
    <w:rsid w:val="00F144E9"/>
    <w:rsid w:val="00F1458C"/>
    <w:rsid w:val="00F14C2A"/>
    <w:rsid w:val="00F15662"/>
    <w:rsid w:val="00F15C66"/>
    <w:rsid w:val="00F168EA"/>
    <w:rsid w:val="00F16977"/>
    <w:rsid w:val="00F1762A"/>
    <w:rsid w:val="00F1781E"/>
    <w:rsid w:val="00F179B7"/>
    <w:rsid w:val="00F17AAA"/>
    <w:rsid w:val="00F17ABA"/>
    <w:rsid w:val="00F200B4"/>
    <w:rsid w:val="00F20438"/>
    <w:rsid w:val="00F20A07"/>
    <w:rsid w:val="00F2149A"/>
    <w:rsid w:val="00F21D66"/>
    <w:rsid w:val="00F228D6"/>
    <w:rsid w:val="00F22C22"/>
    <w:rsid w:val="00F22CF1"/>
    <w:rsid w:val="00F22D2D"/>
    <w:rsid w:val="00F22D6C"/>
    <w:rsid w:val="00F238A3"/>
    <w:rsid w:val="00F23B51"/>
    <w:rsid w:val="00F24137"/>
    <w:rsid w:val="00F24314"/>
    <w:rsid w:val="00F2490E"/>
    <w:rsid w:val="00F26227"/>
    <w:rsid w:val="00F26428"/>
    <w:rsid w:val="00F2652D"/>
    <w:rsid w:val="00F267D6"/>
    <w:rsid w:val="00F26885"/>
    <w:rsid w:val="00F26891"/>
    <w:rsid w:val="00F270A0"/>
    <w:rsid w:val="00F27CB4"/>
    <w:rsid w:val="00F27D9F"/>
    <w:rsid w:val="00F3020B"/>
    <w:rsid w:val="00F31614"/>
    <w:rsid w:val="00F316F5"/>
    <w:rsid w:val="00F316F8"/>
    <w:rsid w:val="00F31BA2"/>
    <w:rsid w:val="00F31D3B"/>
    <w:rsid w:val="00F31DCD"/>
    <w:rsid w:val="00F31DF4"/>
    <w:rsid w:val="00F31FCD"/>
    <w:rsid w:val="00F32140"/>
    <w:rsid w:val="00F3247B"/>
    <w:rsid w:val="00F326DE"/>
    <w:rsid w:val="00F33133"/>
    <w:rsid w:val="00F331E1"/>
    <w:rsid w:val="00F334E9"/>
    <w:rsid w:val="00F33D2D"/>
    <w:rsid w:val="00F34D03"/>
    <w:rsid w:val="00F3564D"/>
    <w:rsid w:val="00F35828"/>
    <w:rsid w:val="00F35912"/>
    <w:rsid w:val="00F35946"/>
    <w:rsid w:val="00F35DC4"/>
    <w:rsid w:val="00F35E97"/>
    <w:rsid w:val="00F3611A"/>
    <w:rsid w:val="00F36DEF"/>
    <w:rsid w:val="00F37318"/>
    <w:rsid w:val="00F37C16"/>
    <w:rsid w:val="00F37C3D"/>
    <w:rsid w:val="00F37FE9"/>
    <w:rsid w:val="00F402F9"/>
    <w:rsid w:val="00F413E1"/>
    <w:rsid w:val="00F41795"/>
    <w:rsid w:val="00F42395"/>
    <w:rsid w:val="00F43D96"/>
    <w:rsid w:val="00F44103"/>
    <w:rsid w:val="00F45258"/>
    <w:rsid w:val="00F4656D"/>
    <w:rsid w:val="00F4669D"/>
    <w:rsid w:val="00F46B5D"/>
    <w:rsid w:val="00F4708D"/>
    <w:rsid w:val="00F4723B"/>
    <w:rsid w:val="00F500AC"/>
    <w:rsid w:val="00F516FD"/>
    <w:rsid w:val="00F51A4D"/>
    <w:rsid w:val="00F51D38"/>
    <w:rsid w:val="00F51E0D"/>
    <w:rsid w:val="00F51E14"/>
    <w:rsid w:val="00F521A4"/>
    <w:rsid w:val="00F529C2"/>
    <w:rsid w:val="00F52E75"/>
    <w:rsid w:val="00F532EF"/>
    <w:rsid w:val="00F53D0B"/>
    <w:rsid w:val="00F53F04"/>
    <w:rsid w:val="00F53F90"/>
    <w:rsid w:val="00F543BB"/>
    <w:rsid w:val="00F54463"/>
    <w:rsid w:val="00F5491B"/>
    <w:rsid w:val="00F55309"/>
    <w:rsid w:val="00F5597C"/>
    <w:rsid w:val="00F55B22"/>
    <w:rsid w:val="00F56765"/>
    <w:rsid w:val="00F56B13"/>
    <w:rsid w:val="00F57487"/>
    <w:rsid w:val="00F57914"/>
    <w:rsid w:val="00F57C40"/>
    <w:rsid w:val="00F57D8F"/>
    <w:rsid w:val="00F606E2"/>
    <w:rsid w:val="00F606FD"/>
    <w:rsid w:val="00F60921"/>
    <w:rsid w:val="00F60E88"/>
    <w:rsid w:val="00F6103C"/>
    <w:rsid w:val="00F61849"/>
    <w:rsid w:val="00F618F8"/>
    <w:rsid w:val="00F61A4F"/>
    <w:rsid w:val="00F62656"/>
    <w:rsid w:val="00F62663"/>
    <w:rsid w:val="00F62E30"/>
    <w:rsid w:val="00F6485E"/>
    <w:rsid w:val="00F649D9"/>
    <w:rsid w:val="00F64C7A"/>
    <w:rsid w:val="00F65530"/>
    <w:rsid w:val="00F6562F"/>
    <w:rsid w:val="00F65B71"/>
    <w:rsid w:val="00F66185"/>
    <w:rsid w:val="00F664BD"/>
    <w:rsid w:val="00F6660B"/>
    <w:rsid w:val="00F67632"/>
    <w:rsid w:val="00F67AD3"/>
    <w:rsid w:val="00F67DF5"/>
    <w:rsid w:val="00F7015E"/>
    <w:rsid w:val="00F70C04"/>
    <w:rsid w:val="00F71668"/>
    <w:rsid w:val="00F72179"/>
    <w:rsid w:val="00F72887"/>
    <w:rsid w:val="00F72AD9"/>
    <w:rsid w:val="00F72DC2"/>
    <w:rsid w:val="00F73313"/>
    <w:rsid w:val="00F73333"/>
    <w:rsid w:val="00F737B6"/>
    <w:rsid w:val="00F747BA"/>
    <w:rsid w:val="00F74F0C"/>
    <w:rsid w:val="00F75663"/>
    <w:rsid w:val="00F75958"/>
    <w:rsid w:val="00F75D45"/>
    <w:rsid w:val="00F76259"/>
    <w:rsid w:val="00F76474"/>
    <w:rsid w:val="00F76D74"/>
    <w:rsid w:val="00F8037E"/>
    <w:rsid w:val="00F8095E"/>
    <w:rsid w:val="00F80E69"/>
    <w:rsid w:val="00F81295"/>
    <w:rsid w:val="00F8171D"/>
    <w:rsid w:val="00F81972"/>
    <w:rsid w:val="00F81F5B"/>
    <w:rsid w:val="00F8229D"/>
    <w:rsid w:val="00F82A85"/>
    <w:rsid w:val="00F82BDA"/>
    <w:rsid w:val="00F8310B"/>
    <w:rsid w:val="00F8338F"/>
    <w:rsid w:val="00F83D92"/>
    <w:rsid w:val="00F845DF"/>
    <w:rsid w:val="00F846B7"/>
    <w:rsid w:val="00F84700"/>
    <w:rsid w:val="00F84D19"/>
    <w:rsid w:val="00F84F7B"/>
    <w:rsid w:val="00F85BB2"/>
    <w:rsid w:val="00F85D3A"/>
    <w:rsid w:val="00F8683D"/>
    <w:rsid w:val="00F86A00"/>
    <w:rsid w:val="00F86BDD"/>
    <w:rsid w:val="00F87299"/>
    <w:rsid w:val="00F8769E"/>
    <w:rsid w:val="00F87ABA"/>
    <w:rsid w:val="00F90004"/>
    <w:rsid w:val="00F90487"/>
    <w:rsid w:val="00F9060B"/>
    <w:rsid w:val="00F9076C"/>
    <w:rsid w:val="00F91393"/>
    <w:rsid w:val="00F91A90"/>
    <w:rsid w:val="00F9217B"/>
    <w:rsid w:val="00F926C1"/>
    <w:rsid w:val="00F92880"/>
    <w:rsid w:val="00F92F37"/>
    <w:rsid w:val="00F93C42"/>
    <w:rsid w:val="00F9406D"/>
    <w:rsid w:val="00F9515F"/>
    <w:rsid w:val="00F95269"/>
    <w:rsid w:val="00F95DB4"/>
    <w:rsid w:val="00F96259"/>
    <w:rsid w:val="00F96B5B"/>
    <w:rsid w:val="00F97731"/>
    <w:rsid w:val="00F97808"/>
    <w:rsid w:val="00F97964"/>
    <w:rsid w:val="00F97DDC"/>
    <w:rsid w:val="00FA0361"/>
    <w:rsid w:val="00FA04A0"/>
    <w:rsid w:val="00FA0BB9"/>
    <w:rsid w:val="00FA115D"/>
    <w:rsid w:val="00FA14C8"/>
    <w:rsid w:val="00FA174D"/>
    <w:rsid w:val="00FA186A"/>
    <w:rsid w:val="00FA1A53"/>
    <w:rsid w:val="00FA25C8"/>
    <w:rsid w:val="00FA26E0"/>
    <w:rsid w:val="00FA2979"/>
    <w:rsid w:val="00FA315D"/>
    <w:rsid w:val="00FA316B"/>
    <w:rsid w:val="00FA319D"/>
    <w:rsid w:val="00FA3663"/>
    <w:rsid w:val="00FA36E7"/>
    <w:rsid w:val="00FA39D8"/>
    <w:rsid w:val="00FA3C69"/>
    <w:rsid w:val="00FA425D"/>
    <w:rsid w:val="00FA4AFD"/>
    <w:rsid w:val="00FA4AFE"/>
    <w:rsid w:val="00FA4BB7"/>
    <w:rsid w:val="00FA551B"/>
    <w:rsid w:val="00FA607F"/>
    <w:rsid w:val="00FA647C"/>
    <w:rsid w:val="00FA6733"/>
    <w:rsid w:val="00FA716C"/>
    <w:rsid w:val="00FA732A"/>
    <w:rsid w:val="00FA7733"/>
    <w:rsid w:val="00FB0B05"/>
    <w:rsid w:val="00FB0C1C"/>
    <w:rsid w:val="00FB0CB4"/>
    <w:rsid w:val="00FB0D65"/>
    <w:rsid w:val="00FB13D4"/>
    <w:rsid w:val="00FB1DD3"/>
    <w:rsid w:val="00FB21D8"/>
    <w:rsid w:val="00FB22BA"/>
    <w:rsid w:val="00FB2C4D"/>
    <w:rsid w:val="00FB2C8D"/>
    <w:rsid w:val="00FB2CF4"/>
    <w:rsid w:val="00FB2FEB"/>
    <w:rsid w:val="00FB3193"/>
    <w:rsid w:val="00FB37CA"/>
    <w:rsid w:val="00FB3825"/>
    <w:rsid w:val="00FB4017"/>
    <w:rsid w:val="00FB42BC"/>
    <w:rsid w:val="00FB436B"/>
    <w:rsid w:val="00FB4CA8"/>
    <w:rsid w:val="00FB4D12"/>
    <w:rsid w:val="00FB51A7"/>
    <w:rsid w:val="00FB52E5"/>
    <w:rsid w:val="00FB5DEC"/>
    <w:rsid w:val="00FB62E7"/>
    <w:rsid w:val="00FB67CA"/>
    <w:rsid w:val="00FB6BA9"/>
    <w:rsid w:val="00FB6F8B"/>
    <w:rsid w:val="00FB7B55"/>
    <w:rsid w:val="00FC01A1"/>
    <w:rsid w:val="00FC023C"/>
    <w:rsid w:val="00FC030E"/>
    <w:rsid w:val="00FC084E"/>
    <w:rsid w:val="00FC2076"/>
    <w:rsid w:val="00FC234D"/>
    <w:rsid w:val="00FC2752"/>
    <w:rsid w:val="00FC2A11"/>
    <w:rsid w:val="00FC323A"/>
    <w:rsid w:val="00FC33D8"/>
    <w:rsid w:val="00FC33F1"/>
    <w:rsid w:val="00FC367E"/>
    <w:rsid w:val="00FC477C"/>
    <w:rsid w:val="00FC52BA"/>
    <w:rsid w:val="00FC5EB8"/>
    <w:rsid w:val="00FC78BD"/>
    <w:rsid w:val="00FC7F71"/>
    <w:rsid w:val="00FD0BDE"/>
    <w:rsid w:val="00FD1482"/>
    <w:rsid w:val="00FD15B2"/>
    <w:rsid w:val="00FD1640"/>
    <w:rsid w:val="00FD17B9"/>
    <w:rsid w:val="00FD21CF"/>
    <w:rsid w:val="00FD2370"/>
    <w:rsid w:val="00FD30B2"/>
    <w:rsid w:val="00FD31B0"/>
    <w:rsid w:val="00FD38FB"/>
    <w:rsid w:val="00FD420B"/>
    <w:rsid w:val="00FD4372"/>
    <w:rsid w:val="00FD47E3"/>
    <w:rsid w:val="00FD531D"/>
    <w:rsid w:val="00FD532E"/>
    <w:rsid w:val="00FD5343"/>
    <w:rsid w:val="00FD535E"/>
    <w:rsid w:val="00FD6440"/>
    <w:rsid w:val="00FD68A8"/>
    <w:rsid w:val="00FD68B2"/>
    <w:rsid w:val="00FD6F8D"/>
    <w:rsid w:val="00FD73C2"/>
    <w:rsid w:val="00FD7BF0"/>
    <w:rsid w:val="00FE0499"/>
    <w:rsid w:val="00FE0565"/>
    <w:rsid w:val="00FE05A8"/>
    <w:rsid w:val="00FE0768"/>
    <w:rsid w:val="00FE0DE8"/>
    <w:rsid w:val="00FE10BA"/>
    <w:rsid w:val="00FE16FA"/>
    <w:rsid w:val="00FE19E7"/>
    <w:rsid w:val="00FE1C39"/>
    <w:rsid w:val="00FE28C2"/>
    <w:rsid w:val="00FE28CB"/>
    <w:rsid w:val="00FE28F4"/>
    <w:rsid w:val="00FE372C"/>
    <w:rsid w:val="00FE3C06"/>
    <w:rsid w:val="00FE4480"/>
    <w:rsid w:val="00FE4593"/>
    <w:rsid w:val="00FE4EF2"/>
    <w:rsid w:val="00FE4F44"/>
    <w:rsid w:val="00FE54E3"/>
    <w:rsid w:val="00FE5638"/>
    <w:rsid w:val="00FE577D"/>
    <w:rsid w:val="00FE57B2"/>
    <w:rsid w:val="00FE57C7"/>
    <w:rsid w:val="00FE5CD0"/>
    <w:rsid w:val="00FE5CF9"/>
    <w:rsid w:val="00FE6346"/>
    <w:rsid w:val="00FE64EB"/>
    <w:rsid w:val="00FE6579"/>
    <w:rsid w:val="00FE66EF"/>
    <w:rsid w:val="00FE6C29"/>
    <w:rsid w:val="00FE6FCD"/>
    <w:rsid w:val="00FE7220"/>
    <w:rsid w:val="00FE729F"/>
    <w:rsid w:val="00FE74DB"/>
    <w:rsid w:val="00FE766C"/>
    <w:rsid w:val="00FF01E3"/>
    <w:rsid w:val="00FF04CF"/>
    <w:rsid w:val="00FF05EA"/>
    <w:rsid w:val="00FF0944"/>
    <w:rsid w:val="00FF0D5D"/>
    <w:rsid w:val="00FF160C"/>
    <w:rsid w:val="00FF1740"/>
    <w:rsid w:val="00FF1918"/>
    <w:rsid w:val="00FF1B1E"/>
    <w:rsid w:val="00FF2610"/>
    <w:rsid w:val="00FF26B2"/>
    <w:rsid w:val="00FF2976"/>
    <w:rsid w:val="00FF29EF"/>
    <w:rsid w:val="00FF2E48"/>
    <w:rsid w:val="00FF2EDF"/>
    <w:rsid w:val="00FF39D9"/>
    <w:rsid w:val="00FF41CF"/>
    <w:rsid w:val="00FF4ACA"/>
    <w:rsid w:val="00FF526D"/>
    <w:rsid w:val="00FF5325"/>
    <w:rsid w:val="00FF5498"/>
    <w:rsid w:val="00FF55CD"/>
    <w:rsid w:val="00FF5834"/>
    <w:rsid w:val="00FF59C9"/>
    <w:rsid w:val="00FF5BE3"/>
    <w:rsid w:val="00FF5F92"/>
    <w:rsid w:val="00FF6469"/>
    <w:rsid w:val="00FF6724"/>
    <w:rsid w:val="00FF6A65"/>
    <w:rsid w:val="00FF7DA0"/>
    <w:rsid w:val="381FB70B"/>
    <w:rsid w:val="5B36139D"/>
    <w:rsid w:val="6A5EFF13"/>
    <w:rsid w:val="763C6A51"/>
  </w:rsids>
  <m:mathPr>
    <m:mathFont m:val="Cambria Math"/>
    <m:brkBin m:val="before"/>
    <m:brkBinSub m:val="--"/>
    <m:smallFrac/>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7E4BEE"/>
  <w15:docId w15:val="{DBBDC1C2-A1EB-47B8-809A-B64A6362C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uiPriority="99" w:qFormat="1"/>
    <w:lsdException w:name="heading 3"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F3A24"/>
    <w:rPr>
      <w:sz w:val="24"/>
      <w:szCs w:val="24"/>
      <w:lang w:val="en-GB"/>
    </w:rPr>
  </w:style>
  <w:style w:type="paragraph" w:styleId="Heading1">
    <w:name w:val="heading 1"/>
    <w:aliases w:val="1 Tema,DALIS"/>
    <w:basedOn w:val="Normal"/>
    <w:next w:val="Normal"/>
    <w:link w:val="Heading1Char"/>
    <w:qFormat/>
    <w:rsid w:val="00192417"/>
    <w:pPr>
      <w:keepNext/>
      <w:spacing w:before="240" w:after="240"/>
      <w:outlineLvl w:val="0"/>
    </w:pPr>
    <w:rPr>
      <w:rFonts w:ascii="Trebuchet MS" w:hAnsi="Trebuchet MS"/>
      <w:b/>
      <w:sz w:val="22"/>
    </w:rPr>
  </w:style>
  <w:style w:type="paragraph" w:styleId="Heading2">
    <w:name w:val="heading 2"/>
    <w:aliases w:val="2 Tema"/>
    <w:basedOn w:val="Normal"/>
    <w:next w:val="Normal"/>
    <w:link w:val="Heading2Char"/>
    <w:uiPriority w:val="99"/>
    <w:qFormat/>
    <w:rsid w:val="00192417"/>
    <w:pPr>
      <w:keepNext/>
      <w:spacing w:before="240" w:after="60"/>
      <w:outlineLvl w:val="1"/>
    </w:pPr>
    <w:rPr>
      <w:rFonts w:ascii="Trebuchet MS" w:hAnsi="Trebuchet MS" w:cs="Arial"/>
      <w:bCs/>
      <w:iCs/>
      <w:sz w:val="22"/>
      <w:szCs w:val="28"/>
    </w:rPr>
  </w:style>
  <w:style w:type="paragraph" w:styleId="Heading3">
    <w:name w:val="heading 3"/>
    <w:aliases w:val="Title"/>
    <w:basedOn w:val="Normal"/>
    <w:next w:val="Normal"/>
    <w:link w:val="Heading3Char1"/>
    <w:qFormat/>
    <w:rsid w:val="00192417"/>
    <w:pPr>
      <w:keepNext/>
      <w:jc w:val="center"/>
      <w:outlineLvl w:val="2"/>
    </w:pPr>
    <w:rPr>
      <w:rFonts w:ascii="Trebuchet MS" w:hAnsi="Trebuchet MS" w:cs="Arial"/>
      <w:b/>
      <w:bCs/>
      <w:sz w:val="32"/>
      <w:szCs w:val="26"/>
    </w:rPr>
  </w:style>
  <w:style w:type="paragraph" w:styleId="Heading4">
    <w:name w:val="heading 4"/>
    <w:basedOn w:val="Normal"/>
    <w:next w:val="Normal"/>
    <w:link w:val="Heading4Char"/>
    <w:qFormat/>
    <w:rsid w:val="0076528A"/>
    <w:pPr>
      <w:tabs>
        <w:tab w:val="num" w:pos="720"/>
      </w:tabs>
      <w:outlineLvl w:val="3"/>
    </w:pPr>
    <w:rPr>
      <w:bCs/>
      <w:szCs w:val="28"/>
    </w:rPr>
  </w:style>
  <w:style w:type="paragraph" w:styleId="Heading5">
    <w:name w:val="heading 5"/>
    <w:basedOn w:val="Normal"/>
    <w:next w:val="Normal"/>
    <w:link w:val="Heading5Char"/>
    <w:uiPriority w:val="99"/>
    <w:qFormat/>
    <w:rsid w:val="0076528A"/>
    <w:pPr>
      <w:tabs>
        <w:tab w:val="num" w:pos="1080"/>
      </w:tabs>
      <w:outlineLvl w:val="4"/>
    </w:pPr>
    <w:rPr>
      <w:bCs/>
      <w:iCs/>
      <w:szCs w:val="26"/>
    </w:rPr>
  </w:style>
  <w:style w:type="paragraph" w:styleId="Heading6">
    <w:name w:val="heading 6"/>
    <w:basedOn w:val="Normal"/>
    <w:next w:val="Normal"/>
    <w:link w:val="Heading6Char"/>
    <w:uiPriority w:val="99"/>
    <w:qFormat/>
    <w:rsid w:val="0076528A"/>
    <w:pPr>
      <w:tabs>
        <w:tab w:val="num" w:pos="1080"/>
      </w:tabs>
      <w:outlineLvl w:val="5"/>
    </w:pPr>
    <w:rPr>
      <w:bCs/>
      <w:szCs w:val="22"/>
    </w:rPr>
  </w:style>
  <w:style w:type="paragraph" w:styleId="Heading7">
    <w:name w:val="heading 7"/>
    <w:basedOn w:val="Normal"/>
    <w:next w:val="Normal"/>
    <w:link w:val="Heading7Char"/>
    <w:uiPriority w:val="99"/>
    <w:qFormat/>
    <w:rsid w:val="0076528A"/>
    <w:pPr>
      <w:tabs>
        <w:tab w:val="num" w:pos="1296"/>
      </w:tabs>
      <w:spacing w:before="240" w:after="60"/>
      <w:ind w:left="1296" w:hanging="1296"/>
      <w:outlineLvl w:val="6"/>
    </w:pPr>
  </w:style>
  <w:style w:type="paragraph" w:styleId="Heading8">
    <w:name w:val="heading 8"/>
    <w:basedOn w:val="Normal"/>
    <w:next w:val="Normal"/>
    <w:link w:val="Heading8Char"/>
    <w:uiPriority w:val="99"/>
    <w:qFormat/>
    <w:rsid w:val="0076528A"/>
    <w:pPr>
      <w:tabs>
        <w:tab w:val="num" w:pos="1440"/>
      </w:tabs>
      <w:spacing w:before="240" w:after="60"/>
      <w:ind w:left="1440" w:hanging="1440"/>
      <w:outlineLvl w:val="7"/>
    </w:pPr>
    <w:rPr>
      <w:i/>
      <w:iCs/>
    </w:rPr>
  </w:style>
  <w:style w:type="paragraph" w:styleId="Heading9">
    <w:name w:val="heading 9"/>
    <w:basedOn w:val="Normal"/>
    <w:next w:val="Normal"/>
    <w:link w:val="Heading9Char"/>
    <w:uiPriority w:val="99"/>
    <w:qFormat/>
    <w:rsid w:val="0076528A"/>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7005D"/>
    <w:pPr>
      <w:tabs>
        <w:tab w:val="center" w:pos="4153"/>
        <w:tab w:val="right" w:pos="8306"/>
      </w:tabs>
    </w:pPr>
  </w:style>
  <w:style w:type="paragraph" w:styleId="Footer">
    <w:name w:val="footer"/>
    <w:basedOn w:val="Normal"/>
    <w:link w:val="FooterChar"/>
    <w:uiPriority w:val="99"/>
    <w:rsid w:val="00C7005D"/>
    <w:pPr>
      <w:tabs>
        <w:tab w:val="center" w:pos="4153"/>
        <w:tab w:val="right" w:pos="8306"/>
      </w:tabs>
    </w:pPr>
  </w:style>
  <w:style w:type="paragraph" w:customStyle="1" w:styleId="antraste">
    <w:name w:val="antraste"/>
    <w:rsid w:val="00C7005D"/>
    <w:rPr>
      <w:b/>
      <w:caps/>
      <w:sz w:val="24"/>
      <w:lang w:val="en-GB"/>
    </w:rPr>
  </w:style>
  <w:style w:type="paragraph" w:customStyle="1" w:styleId="Filialas">
    <w:name w:val="Filialas"/>
    <w:rsid w:val="00C7005D"/>
    <w:pPr>
      <w:spacing w:before="120" w:line="960" w:lineRule="auto"/>
      <w:jc w:val="center"/>
    </w:pPr>
    <w:rPr>
      <w:b/>
      <w:caps/>
      <w:lang w:val="en-GB"/>
    </w:rPr>
  </w:style>
  <w:style w:type="paragraph" w:customStyle="1" w:styleId="Rekvizitas">
    <w:name w:val="Rekvizitas"/>
    <w:rsid w:val="00C7005D"/>
    <w:pPr>
      <w:jc w:val="center"/>
    </w:pPr>
    <w:rPr>
      <w:lang w:val="en-GB"/>
    </w:rPr>
  </w:style>
  <w:style w:type="paragraph" w:customStyle="1" w:styleId="Tekstas">
    <w:name w:val="Tekstas"/>
    <w:rsid w:val="00C7005D"/>
    <w:pPr>
      <w:tabs>
        <w:tab w:val="left" w:pos="6804"/>
      </w:tabs>
      <w:ind w:firstLine="238"/>
    </w:pPr>
    <w:rPr>
      <w:color w:val="000000"/>
      <w:sz w:val="24"/>
      <w:lang w:val="en-GB"/>
    </w:rPr>
  </w:style>
  <w:style w:type="character" w:styleId="FollowedHyperlink">
    <w:name w:val="FollowedHyperlink"/>
    <w:basedOn w:val="DefaultParagraphFont"/>
    <w:rsid w:val="00C7005D"/>
    <w:rPr>
      <w:color w:val="auto"/>
      <w:u w:val="none"/>
    </w:rPr>
  </w:style>
  <w:style w:type="character" w:styleId="Hyperlink">
    <w:name w:val="Hyperlink"/>
    <w:basedOn w:val="DefaultParagraphFont"/>
    <w:uiPriority w:val="99"/>
    <w:rsid w:val="00C7005D"/>
    <w:rPr>
      <w:color w:val="auto"/>
      <w:u w:val="none"/>
    </w:rPr>
  </w:style>
  <w:style w:type="character" w:styleId="PageNumber">
    <w:name w:val="page number"/>
    <w:basedOn w:val="DefaultParagraphFont"/>
    <w:rsid w:val="002971C7"/>
  </w:style>
  <w:style w:type="character" w:styleId="CommentReference">
    <w:name w:val="annotation reference"/>
    <w:basedOn w:val="DefaultParagraphFont"/>
    <w:rsid w:val="006C23CF"/>
    <w:rPr>
      <w:sz w:val="16"/>
      <w:szCs w:val="16"/>
    </w:rPr>
  </w:style>
  <w:style w:type="paragraph" w:styleId="CommentText">
    <w:name w:val="annotation text"/>
    <w:basedOn w:val="Normal"/>
    <w:link w:val="CommentTextChar"/>
    <w:rsid w:val="006C23CF"/>
    <w:rPr>
      <w:sz w:val="20"/>
      <w:szCs w:val="20"/>
    </w:rPr>
  </w:style>
  <w:style w:type="paragraph" w:styleId="CommentSubject">
    <w:name w:val="annotation subject"/>
    <w:basedOn w:val="CommentText"/>
    <w:next w:val="CommentText"/>
    <w:semiHidden/>
    <w:rsid w:val="006C23CF"/>
    <w:rPr>
      <w:b/>
      <w:bCs/>
    </w:rPr>
  </w:style>
  <w:style w:type="paragraph" w:styleId="BalloonText">
    <w:name w:val="Balloon Text"/>
    <w:basedOn w:val="Normal"/>
    <w:link w:val="BalloonTextChar"/>
    <w:rsid w:val="006C23CF"/>
    <w:rPr>
      <w:rFonts w:ascii="Tahoma" w:hAnsi="Tahoma" w:cs="Tahoma"/>
      <w:sz w:val="16"/>
      <w:szCs w:val="16"/>
    </w:rPr>
  </w:style>
  <w:style w:type="paragraph" w:styleId="DocumentMap">
    <w:name w:val="Document Map"/>
    <w:basedOn w:val="Normal"/>
    <w:link w:val="DocumentMapChar"/>
    <w:rsid w:val="00886323"/>
    <w:pPr>
      <w:shd w:val="clear" w:color="auto" w:fill="000080"/>
    </w:pPr>
    <w:rPr>
      <w:rFonts w:ascii="Tahoma" w:hAnsi="Tahoma" w:cs="Tahoma"/>
      <w:sz w:val="20"/>
      <w:szCs w:val="20"/>
    </w:rPr>
  </w:style>
  <w:style w:type="paragraph" w:styleId="BodyText3">
    <w:name w:val="Body Text 3"/>
    <w:basedOn w:val="Normal"/>
    <w:link w:val="BodyText3Char"/>
    <w:rsid w:val="00A907C6"/>
    <w:pPr>
      <w:spacing w:after="120"/>
    </w:pPr>
    <w:rPr>
      <w:sz w:val="16"/>
      <w:szCs w:val="16"/>
    </w:rPr>
  </w:style>
  <w:style w:type="paragraph" w:styleId="BodyText2">
    <w:name w:val="Body Text 2"/>
    <w:basedOn w:val="Normal"/>
    <w:rsid w:val="00520490"/>
    <w:pPr>
      <w:spacing w:after="120" w:line="480" w:lineRule="auto"/>
    </w:pPr>
  </w:style>
  <w:style w:type="paragraph" w:customStyle="1" w:styleId="numeracija">
    <w:name w:val="numeracija"/>
    <w:basedOn w:val="Normal"/>
    <w:rsid w:val="002E7FBC"/>
    <w:pPr>
      <w:tabs>
        <w:tab w:val="left" w:pos="567"/>
      </w:tabs>
      <w:jc w:val="center"/>
    </w:pPr>
    <w:rPr>
      <w:bCs/>
      <w:noProof/>
      <w:snapToGrid w:val="0"/>
      <w:szCs w:val="20"/>
    </w:rPr>
  </w:style>
  <w:style w:type="paragraph" w:customStyle="1" w:styleId="tekstas0">
    <w:name w:val="tekstas"/>
    <w:basedOn w:val="Normal"/>
    <w:rsid w:val="008C50D1"/>
    <w:pPr>
      <w:spacing w:before="100" w:beforeAutospacing="1" w:after="100" w:afterAutospacing="1"/>
    </w:pPr>
    <w:rPr>
      <w:lang w:eastAsia="lt-LT"/>
    </w:rPr>
  </w:style>
  <w:style w:type="paragraph" w:styleId="BodyTextIndent">
    <w:name w:val="Body Text Indent"/>
    <w:basedOn w:val="Normal"/>
    <w:link w:val="BodyTextIndentChar"/>
    <w:rsid w:val="006C7068"/>
    <w:pPr>
      <w:spacing w:after="120"/>
      <w:ind w:left="283"/>
    </w:pPr>
  </w:style>
  <w:style w:type="paragraph" w:customStyle="1" w:styleId="CentrBold">
    <w:name w:val="CentrBold"/>
    <w:rsid w:val="00226D26"/>
    <w:pPr>
      <w:jc w:val="center"/>
    </w:pPr>
    <w:rPr>
      <w:rFonts w:ascii="TimesLT" w:hAnsi="TimesLT"/>
      <w:b/>
      <w:caps/>
      <w:snapToGrid w:val="0"/>
    </w:rPr>
  </w:style>
  <w:style w:type="character" w:customStyle="1" w:styleId="BodyText3Char">
    <w:name w:val="Body Text 3 Char"/>
    <w:basedOn w:val="DefaultParagraphFont"/>
    <w:link w:val="BodyText3"/>
    <w:rsid w:val="00AB579A"/>
    <w:rPr>
      <w:sz w:val="16"/>
      <w:szCs w:val="16"/>
      <w:lang w:val="en-GB"/>
    </w:rPr>
  </w:style>
  <w:style w:type="character" w:customStyle="1" w:styleId="CommentTextChar">
    <w:name w:val="Comment Text Char"/>
    <w:basedOn w:val="DefaultParagraphFont"/>
    <w:link w:val="CommentText"/>
    <w:rsid w:val="00AB579A"/>
    <w:rPr>
      <w:lang w:val="en-GB"/>
    </w:rPr>
  </w:style>
  <w:style w:type="paragraph" w:styleId="ListParagraph">
    <w:name w:val="List Paragraph"/>
    <w:basedOn w:val="Normal"/>
    <w:link w:val="ListParagraphChar"/>
    <w:qFormat/>
    <w:rsid w:val="00B50CAC"/>
    <w:pPr>
      <w:ind w:left="720"/>
    </w:pPr>
  </w:style>
  <w:style w:type="character" w:customStyle="1" w:styleId="HeaderChar">
    <w:name w:val="Header Char"/>
    <w:basedOn w:val="DefaultParagraphFont"/>
    <w:link w:val="Header"/>
    <w:rsid w:val="00CF0D2C"/>
    <w:rPr>
      <w:sz w:val="24"/>
      <w:szCs w:val="24"/>
      <w:lang w:val="lt-LT"/>
    </w:rPr>
  </w:style>
  <w:style w:type="character" w:customStyle="1" w:styleId="BodyTextIndentChar">
    <w:name w:val="Body Text Indent Char"/>
    <w:basedOn w:val="DefaultParagraphFont"/>
    <w:link w:val="BodyTextIndent"/>
    <w:rsid w:val="001D58B3"/>
    <w:rPr>
      <w:sz w:val="24"/>
      <w:szCs w:val="24"/>
      <w:lang w:val="lt-LT"/>
    </w:rPr>
  </w:style>
  <w:style w:type="paragraph" w:customStyle="1" w:styleId="TableNormal0">
    <w:name w:val="TableNormal"/>
    <w:basedOn w:val="Normal"/>
    <w:rsid w:val="008353FA"/>
    <w:pPr>
      <w:keepLines/>
      <w:spacing w:before="120"/>
    </w:pPr>
    <w:rPr>
      <w:rFonts w:ascii="Arial" w:hAnsi="Arial"/>
      <w:spacing w:val="-5"/>
      <w:sz w:val="20"/>
      <w:szCs w:val="20"/>
      <w:lang w:val="ru-RU"/>
    </w:rPr>
  </w:style>
  <w:style w:type="character" w:customStyle="1" w:styleId="FooterChar">
    <w:name w:val="Footer Char"/>
    <w:basedOn w:val="DefaultParagraphFont"/>
    <w:link w:val="Footer"/>
    <w:uiPriority w:val="99"/>
    <w:rsid w:val="005C30E3"/>
    <w:rPr>
      <w:sz w:val="24"/>
      <w:szCs w:val="24"/>
      <w:lang w:val="lt-LT"/>
    </w:rPr>
  </w:style>
  <w:style w:type="character" w:customStyle="1" w:styleId="Heading2Char">
    <w:name w:val="Heading 2 Char"/>
    <w:aliases w:val="2 Tema Char"/>
    <w:basedOn w:val="DefaultParagraphFont"/>
    <w:link w:val="Heading2"/>
    <w:rsid w:val="00192417"/>
    <w:rPr>
      <w:rFonts w:ascii="Trebuchet MS" w:hAnsi="Trebuchet MS" w:cs="Arial"/>
      <w:bCs/>
      <w:iCs/>
      <w:sz w:val="22"/>
      <w:szCs w:val="28"/>
      <w:lang w:val="en-GB"/>
    </w:rPr>
  </w:style>
  <w:style w:type="paragraph" w:customStyle="1" w:styleId="headerprompt">
    <w:name w:val="headerprompt"/>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b/>
      <w:bCs/>
      <w:sz w:val="18"/>
      <w:szCs w:val="18"/>
      <w:lang w:eastAsia="lt-LT"/>
    </w:rPr>
  </w:style>
  <w:style w:type="paragraph" w:customStyle="1" w:styleId="headervalue">
    <w:name w:val="headervalue"/>
    <w:basedOn w:val="Normal"/>
    <w:rsid w:val="00AF11FF"/>
    <w:pPr>
      <w:pBdr>
        <w:top w:val="single" w:sz="8" w:space="0" w:color="FFFFFF"/>
        <w:left w:val="single" w:sz="8" w:space="10" w:color="FFFFFF"/>
        <w:bottom w:val="single" w:sz="8" w:space="0" w:color="FFFFFF"/>
        <w:right w:val="single" w:sz="8" w:space="0" w:color="FFFFFF"/>
      </w:pBdr>
      <w:spacing w:before="100" w:beforeAutospacing="1" w:after="100" w:afterAutospacing="1"/>
    </w:pPr>
    <w:rPr>
      <w:rFonts w:eastAsiaTheme="minorEastAsia"/>
      <w:sz w:val="18"/>
      <w:szCs w:val="18"/>
      <w:lang w:eastAsia="lt-LT"/>
    </w:rPr>
  </w:style>
  <w:style w:type="paragraph" w:customStyle="1" w:styleId="blankrow">
    <w:name w:val="blankrow"/>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sz w:val="10"/>
      <w:szCs w:val="10"/>
      <w:lang w:eastAsia="lt-LT"/>
    </w:rPr>
  </w:style>
  <w:style w:type="paragraph" w:customStyle="1" w:styleId="reporttable">
    <w:name w:val="reporttable"/>
    <w:basedOn w:val="Normal"/>
    <w:rsid w:val="00AF11FF"/>
    <w:pPr>
      <w:spacing w:before="100" w:beforeAutospacing="1" w:after="100" w:afterAutospacing="1"/>
    </w:pPr>
    <w:rPr>
      <w:rFonts w:eastAsiaTheme="minorEastAsia"/>
      <w:color w:val="000000"/>
      <w:sz w:val="14"/>
      <w:szCs w:val="14"/>
      <w:lang w:eastAsia="lt-LT"/>
    </w:rPr>
  </w:style>
  <w:style w:type="paragraph" w:customStyle="1" w:styleId="reportheader">
    <w:name w:val="reportheader"/>
    <w:basedOn w:val="Normal"/>
    <w:rsid w:val="00AF11FF"/>
    <w:pPr>
      <w:spacing w:before="100" w:beforeAutospacing="1" w:after="100" w:afterAutospacing="1"/>
      <w:jc w:val="center"/>
    </w:pPr>
    <w:rPr>
      <w:rFonts w:eastAsiaTheme="minorEastAsia"/>
      <w:b/>
      <w:bCs/>
      <w:sz w:val="16"/>
      <w:szCs w:val="16"/>
      <w:lang w:eastAsia="lt-LT"/>
    </w:rPr>
  </w:style>
  <w:style w:type="paragraph" w:customStyle="1" w:styleId="total">
    <w:name w:val="total"/>
    <w:basedOn w:val="Normal"/>
    <w:rsid w:val="00AF11FF"/>
    <w:pPr>
      <w:spacing w:before="100" w:beforeAutospacing="1" w:after="100" w:afterAutospacing="1"/>
      <w:jc w:val="right"/>
    </w:pPr>
    <w:rPr>
      <w:rFonts w:eastAsiaTheme="minorEastAsia"/>
      <w:b/>
      <w:bCs/>
      <w:sz w:val="16"/>
      <w:szCs w:val="16"/>
      <w:lang w:eastAsia="lt-LT"/>
    </w:rPr>
  </w:style>
  <w:style w:type="paragraph" w:customStyle="1" w:styleId="error">
    <w:name w:val="error"/>
    <w:basedOn w:val="Normal"/>
    <w:rsid w:val="00AF11FF"/>
    <w:pPr>
      <w:spacing w:before="100" w:beforeAutospacing="1" w:after="100" w:afterAutospacing="1"/>
      <w:jc w:val="center"/>
    </w:pPr>
    <w:rPr>
      <w:rFonts w:ascii="Arial" w:eastAsiaTheme="minorEastAsia" w:hAnsi="Arial" w:cs="Arial"/>
      <w:b/>
      <w:bCs/>
      <w:color w:val="FF0000"/>
      <w:sz w:val="22"/>
      <w:szCs w:val="22"/>
      <w:lang w:eastAsia="lt-LT"/>
    </w:rPr>
  </w:style>
  <w:style w:type="paragraph" w:customStyle="1" w:styleId="tablewithborders">
    <w:name w:val="tablewithborders"/>
    <w:basedOn w:val="Normal"/>
    <w:rsid w:val="00AF11FF"/>
    <w:pPr>
      <w:spacing w:before="100" w:beforeAutospacing="1" w:after="100" w:afterAutospacing="1"/>
    </w:pPr>
    <w:rPr>
      <w:rFonts w:eastAsiaTheme="minorEastAsia"/>
      <w:lang w:eastAsia="lt-LT"/>
    </w:rPr>
  </w:style>
  <w:style w:type="paragraph" w:customStyle="1" w:styleId="tablewithbordersandpadding">
    <w:name w:val="tablewithbordersandpadding"/>
    <w:basedOn w:val="Normal"/>
    <w:rsid w:val="00AF11FF"/>
    <w:pPr>
      <w:spacing w:before="100" w:beforeAutospacing="1" w:after="100" w:afterAutospacing="1"/>
    </w:pPr>
    <w:rPr>
      <w:rFonts w:eastAsiaTheme="minorEastAsia"/>
      <w:lang w:eastAsia="lt-LT"/>
    </w:rPr>
  </w:style>
  <w:style w:type="paragraph" w:customStyle="1" w:styleId="rowwidth">
    <w:name w:val="rowwidth"/>
    <w:basedOn w:val="Normal"/>
    <w:rsid w:val="00AF11FF"/>
    <w:pPr>
      <w:spacing w:before="100" w:beforeAutospacing="1" w:after="100" w:afterAutospacing="1"/>
    </w:pPr>
    <w:rPr>
      <w:rFonts w:eastAsiaTheme="minorEastAsia"/>
      <w:lang w:eastAsia="lt-LT"/>
    </w:rPr>
  </w:style>
  <w:style w:type="paragraph" w:customStyle="1" w:styleId="daywidth">
    <w:name w:val="daywidth"/>
    <w:basedOn w:val="Normal"/>
    <w:rsid w:val="00AF11FF"/>
    <w:pPr>
      <w:spacing w:before="100" w:beforeAutospacing="1" w:after="100" w:afterAutospacing="1"/>
    </w:pPr>
    <w:rPr>
      <w:rFonts w:eastAsiaTheme="minorEastAsia"/>
      <w:lang w:eastAsia="lt-LT"/>
    </w:rPr>
  </w:style>
  <w:style w:type="paragraph" w:customStyle="1" w:styleId="dayoffbgcolor01">
    <w:name w:val="dayoffbgcolor01"/>
    <w:basedOn w:val="Normal"/>
    <w:rsid w:val="00AF11FF"/>
    <w:pPr>
      <w:shd w:val="clear" w:color="auto" w:fill="FFFFCC"/>
      <w:spacing w:before="100" w:beforeAutospacing="1" w:after="100" w:afterAutospacing="1"/>
    </w:pPr>
    <w:rPr>
      <w:rFonts w:eastAsiaTheme="minorEastAsia"/>
      <w:lang w:eastAsia="lt-LT"/>
    </w:rPr>
  </w:style>
  <w:style w:type="paragraph" w:customStyle="1" w:styleId="dayoffbgcolor02">
    <w:name w:val="dayoffbgcolor02"/>
    <w:basedOn w:val="Normal"/>
    <w:rsid w:val="00AF11FF"/>
    <w:pPr>
      <w:shd w:val="clear" w:color="auto" w:fill="CCFFCC"/>
      <w:spacing w:before="100" w:beforeAutospacing="1" w:after="100" w:afterAutospacing="1"/>
    </w:pPr>
    <w:rPr>
      <w:rFonts w:eastAsiaTheme="minorEastAsia"/>
      <w:lang w:eastAsia="lt-LT"/>
    </w:rPr>
  </w:style>
  <w:style w:type="paragraph" w:customStyle="1" w:styleId="Antrat21">
    <w:name w:val="Antraštė 21"/>
    <w:basedOn w:val="Normal"/>
    <w:link w:val="Antrat2Diagrama"/>
    <w:rsid w:val="00AF11FF"/>
    <w:rPr>
      <w:rFonts w:eastAsiaTheme="minorEastAsia"/>
      <w:lang w:eastAsia="lt-LT"/>
    </w:rPr>
  </w:style>
  <w:style w:type="character" w:customStyle="1" w:styleId="Antrat2Diagrama">
    <w:name w:val="Antraštė 2 Diagrama"/>
    <w:basedOn w:val="DefaultParagraphFont"/>
    <w:link w:val="Antrat21"/>
    <w:locked/>
    <w:rsid w:val="00AF11FF"/>
    <w:rPr>
      <w:rFonts w:eastAsiaTheme="minorEastAsia"/>
      <w:sz w:val="24"/>
      <w:szCs w:val="24"/>
      <w:lang w:val="lt-LT" w:eastAsia="lt-LT"/>
    </w:rPr>
  </w:style>
  <w:style w:type="paragraph" w:customStyle="1" w:styleId="Tekstas12">
    <w:name w:val="Tekstas_12"/>
    <w:basedOn w:val="Normal"/>
    <w:rsid w:val="003927F2"/>
    <w:pPr>
      <w:ind w:left="284" w:right="284" w:firstLine="567"/>
      <w:jc w:val="both"/>
    </w:pPr>
    <w:rPr>
      <w:bCs/>
      <w:szCs w:val="20"/>
    </w:rPr>
  </w:style>
  <w:style w:type="paragraph" w:styleId="TOCHeading">
    <w:name w:val="TOC Heading"/>
    <w:basedOn w:val="Heading1"/>
    <w:next w:val="Normal"/>
    <w:uiPriority w:val="39"/>
    <w:unhideWhenUsed/>
    <w:qFormat/>
    <w:rsid w:val="004F446F"/>
    <w:pPr>
      <w:keepLines/>
      <w:spacing w:before="480" w:line="276" w:lineRule="auto"/>
      <w:outlineLvl w:val="9"/>
    </w:pPr>
    <w:rPr>
      <w:rFonts w:asciiTheme="majorHAnsi" w:eastAsiaTheme="majorEastAsia" w:hAnsiTheme="majorHAnsi" w:cstheme="majorBidi"/>
      <w:b w:val="0"/>
      <w:bCs/>
      <w:color w:val="365F91" w:themeColor="accent1" w:themeShade="BF"/>
      <w:sz w:val="28"/>
      <w:szCs w:val="28"/>
      <w:lang w:val="en-US"/>
    </w:rPr>
  </w:style>
  <w:style w:type="paragraph" w:styleId="TOC1">
    <w:name w:val="toc 1"/>
    <w:basedOn w:val="Normal"/>
    <w:next w:val="Normal"/>
    <w:autoRedefine/>
    <w:uiPriority w:val="39"/>
    <w:rsid w:val="004F446F"/>
    <w:pPr>
      <w:spacing w:after="100"/>
    </w:pPr>
  </w:style>
  <w:style w:type="paragraph" w:styleId="TOC3">
    <w:name w:val="toc 3"/>
    <w:basedOn w:val="Normal"/>
    <w:next w:val="Normal"/>
    <w:autoRedefine/>
    <w:uiPriority w:val="39"/>
    <w:rsid w:val="00955E22"/>
    <w:pPr>
      <w:tabs>
        <w:tab w:val="right" w:leader="dot" w:pos="10206"/>
      </w:tabs>
      <w:spacing w:after="100"/>
    </w:pPr>
  </w:style>
  <w:style w:type="paragraph" w:styleId="TOC2">
    <w:name w:val="toc 2"/>
    <w:basedOn w:val="Normal"/>
    <w:next w:val="Normal"/>
    <w:autoRedefine/>
    <w:uiPriority w:val="39"/>
    <w:rsid w:val="004F446F"/>
    <w:pPr>
      <w:spacing w:after="100"/>
      <w:ind w:left="240"/>
    </w:pPr>
  </w:style>
  <w:style w:type="paragraph" w:styleId="BodyText">
    <w:name w:val="Body Text"/>
    <w:basedOn w:val="Normal"/>
    <w:link w:val="BodyTextChar"/>
    <w:rsid w:val="0076528A"/>
    <w:pPr>
      <w:spacing w:after="120"/>
    </w:pPr>
  </w:style>
  <w:style w:type="character" w:customStyle="1" w:styleId="BodyTextChar">
    <w:name w:val="Body Text Char"/>
    <w:basedOn w:val="DefaultParagraphFont"/>
    <w:link w:val="BodyText"/>
    <w:rsid w:val="0076528A"/>
    <w:rPr>
      <w:sz w:val="24"/>
      <w:szCs w:val="24"/>
      <w:lang w:val="lt-LT"/>
    </w:rPr>
  </w:style>
  <w:style w:type="character" w:customStyle="1" w:styleId="Heading4Char">
    <w:name w:val="Heading 4 Char"/>
    <w:basedOn w:val="DefaultParagraphFont"/>
    <w:link w:val="Heading4"/>
    <w:rsid w:val="0076528A"/>
    <w:rPr>
      <w:bCs/>
      <w:sz w:val="24"/>
      <w:szCs w:val="28"/>
      <w:lang w:val="lt-LT"/>
    </w:rPr>
  </w:style>
  <w:style w:type="character" w:customStyle="1" w:styleId="Heading5Char">
    <w:name w:val="Heading 5 Char"/>
    <w:basedOn w:val="DefaultParagraphFont"/>
    <w:link w:val="Heading5"/>
    <w:rsid w:val="0076528A"/>
    <w:rPr>
      <w:bCs/>
      <w:iCs/>
      <w:sz w:val="24"/>
      <w:szCs w:val="26"/>
      <w:lang w:val="en-GB"/>
    </w:rPr>
  </w:style>
  <w:style w:type="character" w:customStyle="1" w:styleId="Heading6Char">
    <w:name w:val="Heading 6 Char"/>
    <w:basedOn w:val="DefaultParagraphFont"/>
    <w:link w:val="Heading6"/>
    <w:rsid w:val="0076528A"/>
    <w:rPr>
      <w:bCs/>
      <w:sz w:val="24"/>
      <w:szCs w:val="22"/>
      <w:lang w:val="lt-LT"/>
    </w:rPr>
  </w:style>
  <w:style w:type="character" w:customStyle="1" w:styleId="Heading7Char">
    <w:name w:val="Heading 7 Char"/>
    <w:basedOn w:val="DefaultParagraphFont"/>
    <w:link w:val="Heading7"/>
    <w:rsid w:val="0076528A"/>
    <w:rPr>
      <w:sz w:val="24"/>
      <w:szCs w:val="24"/>
      <w:lang w:val="en-GB"/>
    </w:rPr>
  </w:style>
  <w:style w:type="character" w:customStyle="1" w:styleId="Heading8Char">
    <w:name w:val="Heading 8 Char"/>
    <w:basedOn w:val="DefaultParagraphFont"/>
    <w:link w:val="Heading8"/>
    <w:rsid w:val="0076528A"/>
    <w:rPr>
      <w:i/>
      <w:iCs/>
      <w:sz w:val="24"/>
      <w:szCs w:val="24"/>
      <w:lang w:val="en-GB"/>
    </w:rPr>
  </w:style>
  <w:style w:type="character" w:customStyle="1" w:styleId="Heading9Char">
    <w:name w:val="Heading 9 Char"/>
    <w:basedOn w:val="DefaultParagraphFont"/>
    <w:link w:val="Heading9"/>
    <w:rsid w:val="0076528A"/>
    <w:rPr>
      <w:rFonts w:ascii="Arial" w:hAnsi="Arial" w:cs="Arial"/>
      <w:sz w:val="22"/>
      <w:szCs w:val="22"/>
      <w:lang w:val="en-GB"/>
    </w:rPr>
  </w:style>
  <w:style w:type="paragraph" w:styleId="BodyTextIndent2">
    <w:name w:val="Body Text Indent 2"/>
    <w:basedOn w:val="Normal"/>
    <w:link w:val="BodyTextIndent2Char"/>
    <w:rsid w:val="0076528A"/>
    <w:pPr>
      <w:spacing w:after="120" w:line="480" w:lineRule="auto"/>
      <w:ind w:left="283"/>
    </w:pPr>
    <w:rPr>
      <w:szCs w:val="20"/>
    </w:rPr>
  </w:style>
  <w:style w:type="character" w:customStyle="1" w:styleId="BodyTextIndent2Char">
    <w:name w:val="Body Text Indent 2 Char"/>
    <w:basedOn w:val="DefaultParagraphFont"/>
    <w:link w:val="BodyTextIndent2"/>
    <w:rsid w:val="0076528A"/>
    <w:rPr>
      <w:sz w:val="24"/>
      <w:lang w:val="lt-LT"/>
    </w:rPr>
  </w:style>
  <w:style w:type="character" w:customStyle="1" w:styleId="heading3char">
    <w:name w:val="heading3char"/>
    <w:basedOn w:val="DefaultParagraphFont"/>
    <w:rsid w:val="0076528A"/>
    <w:rPr>
      <w:rFonts w:ascii="Arial" w:hAnsi="Arial" w:cs="Arial" w:hint="default"/>
    </w:rPr>
  </w:style>
  <w:style w:type="table" w:styleId="TableGrid">
    <w:name w:val="Table Grid"/>
    <w:basedOn w:val="TableNormal"/>
    <w:rsid w:val="0076528A"/>
    <w:rPr>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locked/>
    <w:rsid w:val="0076528A"/>
    <w:rPr>
      <w:sz w:val="24"/>
      <w:szCs w:val="24"/>
      <w:lang w:val="lt-LT"/>
    </w:rPr>
  </w:style>
  <w:style w:type="character" w:customStyle="1" w:styleId="BalloonTextChar">
    <w:name w:val="Balloon Text Char"/>
    <w:basedOn w:val="DefaultParagraphFont"/>
    <w:link w:val="BalloonText"/>
    <w:rsid w:val="0076528A"/>
    <w:rPr>
      <w:rFonts w:ascii="Tahoma" w:hAnsi="Tahoma" w:cs="Tahoma"/>
      <w:sz w:val="16"/>
      <w:szCs w:val="16"/>
      <w:lang w:val="lt-LT"/>
    </w:rPr>
  </w:style>
  <w:style w:type="character" w:customStyle="1" w:styleId="DocumentMapChar">
    <w:name w:val="Document Map Char"/>
    <w:basedOn w:val="DefaultParagraphFont"/>
    <w:link w:val="DocumentMap"/>
    <w:rsid w:val="0076528A"/>
    <w:rPr>
      <w:rFonts w:ascii="Tahoma" w:hAnsi="Tahoma" w:cs="Tahoma"/>
      <w:shd w:val="clear" w:color="auto" w:fill="000080"/>
      <w:lang w:val="lt-LT"/>
    </w:rPr>
  </w:style>
  <w:style w:type="paragraph" w:styleId="TOC4">
    <w:name w:val="toc 4"/>
    <w:basedOn w:val="Normal"/>
    <w:next w:val="Normal"/>
    <w:autoRedefine/>
    <w:uiPriority w:val="39"/>
    <w:unhideWhenUsed/>
    <w:rsid w:val="00D60A49"/>
    <w:pPr>
      <w:spacing w:after="100" w:line="276" w:lineRule="auto"/>
      <w:ind w:left="660"/>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D60A49"/>
    <w:pPr>
      <w:spacing w:after="100" w:line="276" w:lineRule="auto"/>
      <w:ind w:left="880"/>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D60A49"/>
    <w:pPr>
      <w:spacing w:after="100" w:line="276" w:lineRule="auto"/>
      <w:ind w:left="1100"/>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D60A49"/>
    <w:pPr>
      <w:spacing w:after="100" w:line="276" w:lineRule="auto"/>
      <w:ind w:left="1320"/>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D60A49"/>
    <w:pPr>
      <w:spacing w:after="100" w:line="276" w:lineRule="auto"/>
      <w:ind w:left="1540"/>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D60A49"/>
    <w:pPr>
      <w:spacing w:after="100" w:line="276" w:lineRule="auto"/>
      <w:ind w:left="1760"/>
    </w:pPr>
    <w:rPr>
      <w:rFonts w:asciiTheme="minorHAnsi" w:eastAsiaTheme="minorEastAsia" w:hAnsiTheme="minorHAnsi" w:cstheme="minorBidi"/>
      <w:sz w:val="22"/>
      <w:szCs w:val="22"/>
      <w:lang w:eastAsia="lt-LT"/>
    </w:rPr>
  </w:style>
  <w:style w:type="paragraph" w:customStyle="1" w:styleId="HeadingFACf">
    <w:name w:val="HeadingFACf"/>
    <w:basedOn w:val="Normal"/>
    <w:rsid w:val="001D5DD9"/>
    <w:pPr>
      <w:keepNext/>
      <w:widowControl w:val="0"/>
      <w:suppressAutoHyphens/>
      <w:spacing w:before="240" w:after="120" w:line="360" w:lineRule="auto"/>
    </w:pPr>
    <w:rPr>
      <w:rFonts w:cs="Tahoma"/>
      <w:b/>
      <w:kern w:val="1"/>
      <w:szCs w:val="28"/>
      <w:lang w:eastAsia="ar-SA"/>
    </w:rPr>
  </w:style>
  <w:style w:type="paragraph" w:styleId="BodyTextIndent3">
    <w:name w:val="Body Text Indent 3"/>
    <w:basedOn w:val="Normal"/>
    <w:link w:val="BodyTextIndent3Char"/>
    <w:rsid w:val="00A220B2"/>
    <w:pPr>
      <w:spacing w:after="120"/>
      <w:ind w:left="283"/>
    </w:pPr>
    <w:rPr>
      <w:sz w:val="16"/>
      <w:szCs w:val="16"/>
    </w:rPr>
  </w:style>
  <w:style w:type="character" w:customStyle="1" w:styleId="BodyTextIndent3Char">
    <w:name w:val="Body Text Indent 3 Char"/>
    <w:basedOn w:val="DefaultParagraphFont"/>
    <w:link w:val="BodyTextIndent3"/>
    <w:rsid w:val="00A220B2"/>
    <w:rPr>
      <w:sz w:val="16"/>
      <w:szCs w:val="16"/>
      <w:lang w:val="en-GB"/>
    </w:rPr>
  </w:style>
  <w:style w:type="character" w:customStyle="1" w:styleId="Heading3Char0">
    <w:name w:val="Heading 3 Char"/>
    <w:basedOn w:val="DefaultParagraphFont"/>
    <w:rsid w:val="00A220B2"/>
    <w:rPr>
      <w:rFonts w:cs="Arial"/>
      <w:bCs/>
      <w:sz w:val="24"/>
      <w:szCs w:val="26"/>
      <w:lang w:val="lt-LT" w:eastAsia="en-US" w:bidi="ar-SA"/>
    </w:rPr>
  </w:style>
  <w:style w:type="paragraph" w:styleId="Revision">
    <w:name w:val="Revision"/>
    <w:hidden/>
    <w:uiPriority w:val="99"/>
    <w:semiHidden/>
    <w:rsid w:val="009B674D"/>
    <w:rPr>
      <w:sz w:val="24"/>
      <w:szCs w:val="24"/>
      <w:lang w:val="en-GB"/>
    </w:rPr>
  </w:style>
  <w:style w:type="character" w:customStyle="1" w:styleId="apple-style-span">
    <w:name w:val="apple-style-span"/>
    <w:basedOn w:val="DefaultParagraphFont"/>
    <w:rsid w:val="00950751"/>
  </w:style>
  <w:style w:type="character" w:customStyle="1" w:styleId="apple-converted-space">
    <w:name w:val="apple-converted-space"/>
    <w:basedOn w:val="DefaultParagraphFont"/>
    <w:rsid w:val="00950751"/>
  </w:style>
  <w:style w:type="character" w:styleId="Emphasis">
    <w:name w:val="Emphasis"/>
    <w:basedOn w:val="DefaultParagraphFont"/>
    <w:uiPriority w:val="20"/>
    <w:qFormat/>
    <w:rsid w:val="00950751"/>
    <w:rPr>
      <w:i/>
      <w:iCs/>
    </w:rPr>
  </w:style>
  <w:style w:type="character" w:customStyle="1" w:styleId="Heading3Char1">
    <w:name w:val="Heading 3 Char1"/>
    <w:aliases w:val="Title Char"/>
    <w:basedOn w:val="DefaultParagraphFont"/>
    <w:link w:val="Heading3"/>
    <w:rsid w:val="00192417"/>
    <w:rPr>
      <w:rFonts w:ascii="Trebuchet MS" w:hAnsi="Trebuchet MS" w:cs="Arial"/>
      <w:b/>
      <w:bCs/>
      <w:sz w:val="32"/>
      <w:szCs w:val="26"/>
      <w:lang w:val="en-GB"/>
    </w:rPr>
  </w:style>
  <w:style w:type="character" w:styleId="Strong">
    <w:name w:val="Strong"/>
    <w:aliases w:val="Pavadinimas 1,Pavadinimas 2"/>
    <w:basedOn w:val="DefaultParagraphFont"/>
    <w:qFormat/>
    <w:rsid w:val="005F0312"/>
    <w:rPr>
      <w:rFonts w:ascii="Trebuchet MS" w:hAnsi="Trebuchet MS"/>
      <w:b/>
      <w:bCs/>
      <w:sz w:val="22"/>
    </w:rPr>
  </w:style>
  <w:style w:type="paragraph" w:styleId="Subtitle">
    <w:name w:val="Subtitle"/>
    <w:aliases w:val="Normlaus"/>
    <w:basedOn w:val="Normal"/>
    <w:next w:val="Normal"/>
    <w:link w:val="SubtitleChar"/>
    <w:qFormat/>
    <w:rsid w:val="0065347E"/>
    <w:pPr>
      <w:numPr>
        <w:ilvl w:val="1"/>
      </w:numPr>
      <w:ind w:firstLine="567"/>
      <w:jc w:val="both"/>
    </w:pPr>
    <w:rPr>
      <w:rFonts w:ascii="Trebuchet MS" w:eastAsiaTheme="minorEastAsia" w:hAnsi="Trebuchet MS" w:cstheme="minorBidi"/>
      <w:color w:val="000000" w:themeColor="text1"/>
      <w:sz w:val="22"/>
      <w:szCs w:val="22"/>
    </w:rPr>
  </w:style>
  <w:style w:type="character" w:customStyle="1" w:styleId="SubtitleChar">
    <w:name w:val="Subtitle Char"/>
    <w:aliases w:val="Normlaus Char"/>
    <w:basedOn w:val="DefaultParagraphFont"/>
    <w:link w:val="Subtitle"/>
    <w:rsid w:val="0065347E"/>
    <w:rPr>
      <w:rFonts w:ascii="Trebuchet MS" w:eastAsiaTheme="minorEastAsia" w:hAnsi="Trebuchet MS" w:cstheme="minorBidi"/>
      <w:color w:val="000000" w:themeColor="text1"/>
      <w:sz w:val="22"/>
      <w:szCs w:val="22"/>
      <w:lang w:val="en-GB"/>
    </w:rPr>
  </w:style>
  <w:style w:type="paragraph" w:styleId="NoSpacing">
    <w:name w:val="No Spacing"/>
    <w:aliases w:val="Normalus,Punktai"/>
    <w:link w:val="NoSpacingChar"/>
    <w:uiPriority w:val="1"/>
    <w:qFormat/>
    <w:rsid w:val="000813BC"/>
    <w:pPr>
      <w:numPr>
        <w:numId w:val="10"/>
      </w:numPr>
      <w:spacing w:line="276" w:lineRule="auto"/>
      <w:jc w:val="both"/>
    </w:pPr>
    <w:rPr>
      <w:rFonts w:ascii="Trebuchet MS" w:hAnsi="Trebuchet MS"/>
      <w:sz w:val="22"/>
      <w:szCs w:val="24"/>
      <w:lang w:val="en-GB"/>
    </w:rPr>
  </w:style>
  <w:style w:type="character" w:customStyle="1" w:styleId="Heading1Char">
    <w:name w:val="Heading 1 Char"/>
    <w:aliases w:val="1 Tema Char,DALIS Char"/>
    <w:basedOn w:val="DefaultParagraphFont"/>
    <w:link w:val="Heading1"/>
    <w:uiPriority w:val="9"/>
    <w:rsid w:val="003E6C15"/>
    <w:rPr>
      <w:rFonts w:ascii="Trebuchet MS" w:hAnsi="Trebuchet MS"/>
      <w:b/>
      <w:sz w:val="22"/>
      <w:szCs w:val="24"/>
      <w:lang w:val="en-GB"/>
    </w:rPr>
  </w:style>
  <w:style w:type="paragraph" w:styleId="Bibliography">
    <w:name w:val="Bibliography"/>
    <w:basedOn w:val="Normal"/>
    <w:next w:val="Normal"/>
    <w:uiPriority w:val="37"/>
    <w:unhideWhenUsed/>
    <w:rsid w:val="00FC33D8"/>
  </w:style>
  <w:style w:type="character" w:styleId="PlaceholderText">
    <w:name w:val="Placeholder Text"/>
    <w:basedOn w:val="DefaultParagraphFont"/>
    <w:uiPriority w:val="99"/>
    <w:semiHidden/>
    <w:rsid w:val="002C5EB8"/>
    <w:rPr>
      <w:color w:val="808080"/>
    </w:rPr>
  </w:style>
  <w:style w:type="paragraph" w:styleId="FootnoteText">
    <w:name w:val="footnote text"/>
    <w:basedOn w:val="Normal"/>
    <w:link w:val="FootnoteTextChar"/>
    <w:semiHidden/>
    <w:unhideWhenUsed/>
    <w:rsid w:val="005868EB"/>
    <w:rPr>
      <w:sz w:val="20"/>
      <w:szCs w:val="20"/>
    </w:rPr>
  </w:style>
  <w:style w:type="character" w:customStyle="1" w:styleId="FootnoteTextChar">
    <w:name w:val="Footnote Text Char"/>
    <w:basedOn w:val="DefaultParagraphFont"/>
    <w:link w:val="FootnoteText"/>
    <w:semiHidden/>
    <w:rsid w:val="005868EB"/>
    <w:rPr>
      <w:lang w:val="en-GB"/>
    </w:rPr>
  </w:style>
  <w:style w:type="character" w:styleId="FootnoteReference">
    <w:name w:val="footnote reference"/>
    <w:basedOn w:val="DefaultParagraphFont"/>
    <w:semiHidden/>
    <w:unhideWhenUsed/>
    <w:rsid w:val="005868EB"/>
    <w:rPr>
      <w:vertAlign w:val="superscript"/>
    </w:rPr>
  </w:style>
  <w:style w:type="paragraph" w:styleId="EndnoteText">
    <w:name w:val="endnote text"/>
    <w:basedOn w:val="Normal"/>
    <w:link w:val="EndnoteTextChar"/>
    <w:semiHidden/>
    <w:unhideWhenUsed/>
    <w:rsid w:val="00F8683D"/>
    <w:rPr>
      <w:sz w:val="20"/>
      <w:szCs w:val="20"/>
    </w:rPr>
  </w:style>
  <w:style w:type="character" w:customStyle="1" w:styleId="EndnoteTextChar">
    <w:name w:val="Endnote Text Char"/>
    <w:basedOn w:val="DefaultParagraphFont"/>
    <w:link w:val="EndnoteText"/>
    <w:semiHidden/>
    <w:rsid w:val="00F8683D"/>
    <w:rPr>
      <w:lang w:val="en-GB"/>
    </w:rPr>
  </w:style>
  <w:style w:type="character" w:styleId="EndnoteReference">
    <w:name w:val="endnote reference"/>
    <w:basedOn w:val="DefaultParagraphFont"/>
    <w:semiHidden/>
    <w:unhideWhenUsed/>
    <w:rsid w:val="00F8683D"/>
    <w:rPr>
      <w:vertAlign w:val="superscript"/>
    </w:rPr>
  </w:style>
  <w:style w:type="character" w:customStyle="1" w:styleId="NoSpacingChar">
    <w:name w:val="No Spacing Char"/>
    <w:aliases w:val="Normalus Char,Punktai Char"/>
    <w:basedOn w:val="DefaultParagraphFont"/>
    <w:link w:val="NoSpacing"/>
    <w:uiPriority w:val="1"/>
    <w:rsid w:val="003D23C8"/>
    <w:rPr>
      <w:rFonts w:ascii="Trebuchet MS" w:hAnsi="Trebuchet MS"/>
      <w:sz w:val="22"/>
      <w:szCs w:val="24"/>
      <w:lang w:val="en-GB"/>
    </w:rPr>
  </w:style>
  <w:style w:type="character" w:customStyle="1" w:styleId="normaltextrun">
    <w:name w:val="normaltextrun"/>
    <w:basedOn w:val="DefaultParagraphFont"/>
    <w:rsid w:val="003D23C8"/>
  </w:style>
  <w:style w:type="paragraph" w:styleId="NormalWeb">
    <w:name w:val="Normal (Web)"/>
    <w:basedOn w:val="Normal"/>
    <w:uiPriority w:val="99"/>
    <w:semiHidden/>
    <w:unhideWhenUsed/>
    <w:rsid w:val="00A37AB1"/>
    <w:pPr>
      <w:spacing w:before="100" w:beforeAutospacing="1" w:after="100" w:afterAutospacing="1"/>
    </w:pPr>
    <w:rPr>
      <w:lang w:val="lt-LT" w:eastAsia="lt-LT"/>
    </w:rPr>
  </w:style>
  <w:style w:type="paragraph" w:customStyle="1" w:styleId="Default">
    <w:name w:val="Default"/>
    <w:rsid w:val="00C435D3"/>
    <w:pPr>
      <w:autoSpaceDE w:val="0"/>
      <w:autoSpaceDN w:val="0"/>
      <w:adjustRightInd w:val="0"/>
    </w:pPr>
    <w:rPr>
      <w:rFonts w:ascii="Calibri" w:hAnsi="Calibri" w:cs="Calibri"/>
      <w:color w:val="000000"/>
      <w:sz w:val="24"/>
      <w:szCs w:val="24"/>
      <w:lang w:val="lt-LT"/>
    </w:rPr>
  </w:style>
  <w:style w:type="character" w:styleId="UnresolvedMention">
    <w:name w:val="Unresolved Mention"/>
    <w:basedOn w:val="DefaultParagraphFont"/>
    <w:uiPriority w:val="99"/>
    <w:semiHidden/>
    <w:unhideWhenUsed/>
    <w:rsid w:val="00905049"/>
    <w:rPr>
      <w:color w:val="605E5C"/>
      <w:shd w:val="clear" w:color="auto" w:fill="E1DFDD"/>
    </w:rPr>
  </w:style>
  <w:style w:type="paragraph" w:customStyle="1" w:styleId="AntrasteText">
    <w:name w:val="Antraste Text"/>
    <w:basedOn w:val="Normal"/>
    <w:qFormat/>
    <w:rsid w:val="00106A50"/>
    <w:pPr>
      <w:spacing w:after="200"/>
    </w:pPr>
    <w:rPr>
      <w:rFonts w:ascii="Myriad Pro" w:eastAsiaTheme="minorHAnsi" w:hAnsi="Myriad Pro" w:cstheme="minorBidi"/>
      <w:b/>
      <w:color w:val="001F25"/>
      <w:sz w:val="28"/>
      <w:lang w:val="lt-LT"/>
    </w:rPr>
  </w:style>
  <w:style w:type="character" w:styleId="Mention">
    <w:name w:val="Mention"/>
    <w:basedOn w:val="DefaultParagraphFont"/>
    <w:uiPriority w:val="99"/>
    <w:unhideWhenUsed/>
    <w:rsid w:val="003C23DE"/>
    <w:rPr>
      <w:color w:val="2B579A"/>
      <w:shd w:val="clear" w:color="auto" w:fill="E1DFDD"/>
    </w:rPr>
  </w:style>
  <w:style w:type="table" w:customStyle="1" w:styleId="TableGrid2">
    <w:name w:val="Table Grid2"/>
    <w:basedOn w:val="TableNormal"/>
    <w:next w:val="TableGrid"/>
    <w:rsid w:val="00AE74BF"/>
    <w:rPr>
      <w:rFonts w:ascii="Calibri" w:eastAsia="Calibri" w:hAnsi="Calibri"/>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19">
      <w:bodyDiv w:val="1"/>
      <w:marLeft w:val="0"/>
      <w:marRight w:val="0"/>
      <w:marTop w:val="0"/>
      <w:marBottom w:val="0"/>
      <w:divBdr>
        <w:top w:val="none" w:sz="0" w:space="0" w:color="auto"/>
        <w:left w:val="none" w:sz="0" w:space="0" w:color="auto"/>
        <w:bottom w:val="none" w:sz="0" w:space="0" w:color="auto"/>
        <w:right w:val="none" w:sz="0" w:space="0" w:color="auto"/>
      </w:divBdr>
    </w:div>
    <w:div w:id="13776">
      <w:bodyDiv w:val="1"/>
      <w:marLeft w:val="0"/>
      <w:marRight w:val="0"/>
      <w:marTop w:val="0"/>
      <w:marBottom w:val="0"/>
      <w:divBdr>
        <w:top w:val="none" w:sz="0" w:space="0" w:color="auto"/>
        <w:left w:val="none" w:sz="0" w:space="0" w:color="auto"/>
        <w:bottom w:val="none" w:sz="0" w:space="0" w:color="auto"/>
        <w:right w:val="none" w:sz="0" w:space="0" w:color="auto"/>
      </w:divBdr>
    </w:div>
    <w:div w:id="398567">
      <w:bodyDiv w:val="1"/>
      <w:marLeft w:val="0"/>
      <w:marRight w:val="0"/>
      <w:marTop w:val="0"/>
      <w:marBottom w:val="0"/>
      <w:divBdr>
        <w:top w:val="none" w:sz="0" w:space="0" w:color="auto"/>
        <w:left w:val="none" w:sz="0" w:space="0" w:color="auto"/>
        <w:bottom w:val="none" w:sz="0" w:space="0" w:color="auto"/>
        <w:right w:val="none" w:sz="0" w:space="0" w:color="auto"/>
      </w:divBdr>
    </w:div>
    <w:div w:id="401369">
      <w:bodyDiv w:val="1"/>
      <w:marLeft w:val="0"/>
      <w:marRight w:val="0"/>
      <w:marTop w:val="0"/>
      <w:marBottom w:val="0"/>
      <w:divBdr>
        <w:top w:val="none" w:sz="0" w:space="0" w:color="auto"/>
        <w:left w:val="none" w:sz="0" w:space="0" w:color="auto"/>
        <w:bottom w:val="none" w:sz="0" w:space="0" w:color="auto"/>
        <w:right w:val="none" w:sz="0" w:space="0" w:color="auto"/>
      </w:divBdr>
    </w:div>
    <w:div w:id="743802">
      <w:bodyDiv w:val="1"/>
      <w:marLeft w:val="0"/>
      <w:marRight w:val="0"/>
      <w:marTop w:val="0"/>
      <w:marBottom w:val="0"/>
      <w:divBdr>
        <w:top w:val="none" w:sz="0" w:space="0" w:color="auto"/>
        <w:left w:val="none" w:sz="0" w:space="0" w:color="auto"/>
        <w:bottom w:val="none" w:sz="0" w:space="0" w:color="auto"/>
        <w:right w:val="none" w:sz="0" w:space="0" w:color="auto"/>
      </w:divBdr>
    </w:div>
    <w:div w:id="1049463">
      <w:bodyDiv w:val="1"/>
      <w:marLeft w:val="0"/>
      <w:marRight w:val="0"/>
      <w:marTop w:val="0"/>
      <w:marBottom w:val="0"/>
      <w:divBdr>
        <w:top w:val="none" w:sz="0" w:space="0" w:color="auto"/>
        <w:left w:val="none" w:sz="0" w:space="0" w:color="auto"/>
        <w:bottom w:val="none" w:sz="0" w:space="0" w:color="auto"/>
        <w:right w:val="none" w:sz="0" w:space="0" w:color="auto"/>
      </w:divBdr>
    </w:div>
    <w:div w:id="1317843">
      <w:bodyDiv w:val="1"/>
      <w:marLeft w:val="0"/>
      <w:marRight w:val="0"/>
      <w:marTop w:val="0"/>
      <w:marBottom w:val="0"/>
      <w:divBdr>
        <w:top w:val="none" w:sz="0" w:space="0" w:color="auto"/>
        <w:left w:val="none" w:sz="0" w:space="0" w:color="auto"/>
        <w:bottom w:val="none" w:sz="0" w:space="0" w:color="auto"/>
        <w:right w:val="none" w:sz="0" w:space="0" w:color="auto"/>
      </w:divBdr>
    </w:div>
    <w:div w:id="1319509">
      <w:bodyDiv w:val="1"/>
      <w:marLeft w:val="0"/>
      <w:marRight w:val="0"/>
      <w:marTop w:val="0"/>
      <w:marBottom w:val="0"/>
      <w:divBdr>
        <w:top w:val="none" w:sz="0" w:space="0" w:color="auto"/>
        <w:left w:val="none" w:sz="0" w:space="0" w:color="auto"/>
        <w:bottom w:val="none" w:sz="0" w:space="0" w:color="auto"/>
        <w:right w:val="none" w:sz="0" w:space="0" w:color="auto"/>
      </w:divBdr>
    </w:div>
    <w:div w:id="1713223">
      <w:bodyDiv w:val="1"/>
      <w:marLeft w:val="0"/>
      <w:marRight w:val="0"/>
      <w:marTop w:val="0"/>
      <w:marBottom w:val="0"/>
      <w:divBdr>
        <w:top w:val="none" w:sz="0" w:space="0" w:color="auto"/>
        <w:left w:val="none" w:sz="0" w:space="0" w:color="auto"/>
        <w:bottom w:val="none" w:sz="0" w:space="0" w:color="auto"/>
        <w:right w:val="none" w:sz="0" w:space="0" w:color="auto"/>
      </w:divBdr>
    </w:div>
    <w:div w:id="2251117">
      <w:bodyDiv w:val="1"/>
      <w:marLeft w:val="0"/>
      <w:marRight w:val="0"/>
      <w:marTop w:val="0"/>
      <w:marBottom w:val="0"/>
      <w:divBdr>
        <w:top w:val="none" w:sz="0" w:space="0" w:color="auto"/>
        <w:left w:val="none" w:sz="0" w:space="0" w:color="auto"/>
        <w:bottom w:val="none" w:sz="0" w:space="0" w:color="auto"/>
        <w:right w:val="none" w:sz="0" w:space="0" w:color="auto"/>
      </w:divBdr>
    </w:div>
    <w:div w:id="2317675">
      <w:bodyDiv w:val="1"/>
      <w:marLeft w:val="0"/>
      <w:marRight w:val="0"/>
      <w:marTop w:val="0"/>
      <w:marBottom w:val="0"/>
      <w:divBdr>
        <w:top w:val="none" w:sz="0" w:space="0" w:color="auto"/>
        <w:left w:val="none" w:sz="0" w:space="0" w:color="auto"/>
        <w:bottom w:val="none" w:sz="0" w:space="0" w:color="auto"/>
        <w:right w:val="none" w:sz="0" w:space="0" w:color="auto"/>
      </w:divBdr>
    </w:div>
    <w:div w:id="2363638">
      <w:bodyDiv w:val="1"/>
      <w:marLeft w:val="0"/>
      <w:marRight w:val="0"/>
      <w:marTop w:val="0"/>
      <w:marBottom w:val="0"/>
      <w:divBdr>
        <w:top w:val="none" w:sz="0" w:space="0" w:color="auto"/>
        <w:left w:val="none" w:sz="0" w:space="0" w:color="auto"/>
        <w:bottom w:val="none" w:sz="0" w:space="0" w:color="auto"/>
        <w:right w:val="none" w:sz="0" w:space="0" w:color="auto"/>
      </w:divBdr>
    </w:div>
    <w:div w:id="2588213">
      <w:bodyDiv w:val="1"/>
      <w:marLeft w:val="0"/>
      <w:marRight w:val="0"/>
      <w:marTop w:val="0"/>
      <w:marBottom w:val="0"/>
      <w:divBdr>
        <w:top w:val="none" w:sz="0" w:space="0" w:color="auto"/>
        <w:left w:val="none" w:sz="0" w:space="0" w:color="auto"/>
        <w:bottom w:val="none" w:sz="0" w:space="0" w:color="auto"/>
        <w:right w:val="none" w:sz="0" w:space="0" w:color="auto"/>
      </w:divBdr>
    </w:div>
    <w:div w:id="3014683">
      <w:bodyDiv w:val="1"/>
      <w:marLeft w:val="0"/>
      <w:marRight w:val="0"/>
      <w:marTop w:val="0"/>
      <w:marBottom w:val="0"/>
      <w:divBdr>
        <w:top w:val="none" w:sz="0" w:space="0" w:color="auto"/>
        <w:left w:val="none" w:sz="0" w:space="0" w:color="auto"/>
        <w:bottom w:val="none" w:sz="0" w:space="0" w:color="auto"/>
        <w:right w:val="none" w:sz="0" w:space="0" w:color="auto"/>
      </w:divBdr>
    </w:div>
    <w:div w:id="3023575">
      <w:bodyDiv w:val="1"/>
      <w:marLeft w:val="0"/>
      <w:marRight w:val="0"/>
      <w:marTop w:val="0"/>
      <w:marBottom w:val="0"/>
      <w:divBdr>
        <w:top w:val="none" w:sz="0" w:space="0" w:color="auto"/>
        <w:left w:val="none" w:sz="0" w:space="0" w:color="auto"/>
        <w:bottom w:val="none" w:sz="0" w:space="0" w:color="auto"/>
        <w:right w:val="none" w:sz="0" w:space="0" w:color="auto"/>
      </w:divBdr>
    </w:div>
    <w:div w:id="3172889">
      <w:bodyDiv w:val="1"/>
      <w:marLeft w:val="0"/>
      <w:marRight w:val="0"/>
      <w:marTop w:val="0"/>
      <w:marBottom w:val="0"/>
      <w:divBdr>
        <w:top w:val="none" w:sz="0" w:space="0" w:color="auto"/>
        <w:left w:val="none" w:sz="0" w:space="0" w:color="auto"/>
        <w:bottom w:val="none" w:sz="0" w:space="0" w:color="auto"/>
        <w:right w:val="none" w:sz="0" w:space="0" w:color="auto"/>
      </w:divBdr>
    </w:div>
    <w:div w:id="3823463">
      <w:bodyDiv w:val="1"/>
      <w:marLeft w:val="0"/>
      <w:marRight w:val="0"/>
      <w:marTop w:val="0"/>
      <w:marBottom w:val="0"/>
      <w:divBdr>
        <w:top w:val="none" w:sz="0" w:space="0" w:color="auto"/>
        <w:left w:val="none" w:sz="0" w:space="0" w:color="auto"/>
        <w:bottom w:val="none" w:sz="0" w:space="0" w:color="auto"/>
        <w:right w:val="none" w:sz="0" w:space="0" w:color="auto"/>
      </w:divBdr>
    </w:div>
    <w:div w:id="4285611">
      <w:bodyDiv w:val="1"/>
      <w:marLeft w:val="0"/>
      <w:marRight w:val="0"/>
      <w:marTop w:val="0"/>
      <w:marBottom w:val="0"/>
      <w:divBdr>
        <w:top w:val="none" w:sz="0" w:space="0" w:color="auto"/>
        <w:left w:val="none" w:sz="0" w:space="0" w:color="auto"/>
        <w:bottom w:val="none" w:sz="0" w:space="0" w:color="auto"/>
        <w:right w:val="none" w:sz="0" w:space="0" w:color="auto"/>
      </w:divBdr>
    </w:div>
    <w:div w:id="4407364">
      <w:bodyDiv w:val="1"/>
      <w:marLeft w:val="0"/>
      <w:marRight w:val="0"/>
      <w:marTop w:val="0"/>
      <w:marBottom w:val="0"/>
      <w:divBdr>
        <w:top w:val="none" w:sz="0" w:space="0" w:color="auto"/>
        <w:left w:val="none" w:sz="0" w:space="0" w:color="auto"/>
        <w:bottom w:val="none" w:sz="0" w:space="0" w:color="auto"/>
        <w:right w:val="none" w:sz="0" w:space="0" w:color="auto"/>
      </w:divBdr>
    </w:div>
    <w:div w:id="4408354">
      <w:bodyDiv w:val="1"/>
      <w:marLeft w:val="0"/>
      <w:marRight w:val="0"/>
      <w:marTop w:val="0"/>
      <w:marBottom w:val="0"/>
      <w:divBdr>
        <w:top w:val="none" w:sz="0" w:space="0" w:color="auto"/>
        <w:left w:val="none" w:sz="0" w:space="0" w:color="auto"/>
        <w:bottom w:val="none" w:sz="0" w:space="0" w:color="auto"/>
        <w:right w:val="none" w:sz="0" w:space="0" w:color="auto"/>
      </w:divBdr>
    </w:div>
    <w:div w:id="4525903">
      <w:bodyDiv w:val="1"/>
      <w:marLeft w:val="0"/>
      <w:marRight w:val="0"/>
      <w:marTop w:val="0"/>
      <w:marBottom w:val="0"/>
      <w:divBdr>
        <w:top w:val="none" w:sz="0" w:space="0" w:color="auto"/>
        <w:left w:val="none" w:sz="0" w:space="0" w:color="auto"/>
        <w:bottom w:val="none" w:sz="0" w:space="0" w:color="auto"/>
        <w:right w:val="none" w:sz="0" w:space="0" w:color="auto"/>
      </w:divBdr>
    </w:div>
    <w:div w:id="4594128">
      <w:bodyDiv w:val="1"/>
      <w:marLeft w:val="0"/>
      <w:marRight w:val="0"/>
      <w:marTop w:val="0"/>
      <w:marBottom w:val="0"/>
      <w:divBdr>
        <w:top w:val="none" w:sz="0" w:space="0" w:color="auto"/>
        <w:left w:val="none" w:sz="0" w:space="0" w:color="auto"/>
        <w:bottom w:val="none" w:sz="0" w:space="0" w:color="auto"/>
        <w:right w:val="none" w:sz="0" w:space="0" w:color="auto"/>
      </w:divBdr>
    </w:div>
    <w:div w:id="4598922">
      <w:bodyDiv w:val="1"/>
      <w:marLeft w:val="0"/>
      <w:marRight w:val="0"/>
      <w:marTop w:val="0"/>
      <w:marBottom w:val="0"/>
      <w:divBdr>
        <w:top w:val="none" w:sz="0" w:space="0" w:color="auto"/>
        <w:left w:val="none" w:sz="0" w:space="0" w:color="auto"/>
        <w:bottom w:val="none" w:sz="0" w:space="0" w:color="auto"/>
        <w:right w:val="none" w:sz="0" w:space="0" w:color="auto"/>
      </w:divBdr>
    </w:div>
    <w:div w:id="4721412">
      <w:bodyDiv w:val="1"/>
      <w:marLeft w:val="0"/>
      <w:marRight w:val="0"/>
      <w:marTop w:val="0"/>
      <w:marBottom w:val="0"/>
      <w:divBdr>
        <w:top w:val="none" w:sz="0" w:space="0" w:color="auto"/>
        <w:left w:val="none" w:sz="0" w:space="0" w:color="auto"/>
        <w:bottom w:val="none" w:sz="0" w:space="0" w:color="auto"/>
        <w:right w:val="none" w:sz="0" w:space="0" w:color="auto"/>
      </w:divBdr>
    </w:div>
    <w:div w:id="4789470">
      <w:bodyDiv w:val="1"/>
      <w:marLeft w:val="0"/>
      <w:marRight w:val="0"/>
      <w:marTop w:val="0"/>
      <w:marBottom w:val="0"/>
      <w:divBdr>
        <w:top w:val="none" w:sz="0" w:space="0" w:color="auto"/>
        <w:left w:val="none" w:sz="0" w:space="0" w:color="auto"/>
        <w:bottom w:val="none" w:sz="0" w:space="0" w:color="auto"/>
        <w:right w:val="none" w:sz="0" w:space="0" w:color="auto"/>
      </w:divBdr>
    </w:div>
    <w:div w:id="4796626">
      <w:bodyDiv w:val="1"/>
      <w:marLeft w:val="0"/>
      <w:marRight w:val="0"/>
      <w:marTop w:val="0"/>
      <w:marBottom w:val="0"/>
      <w:divBdr>
        <w:top w:val="none" w:sz="0" w:space="0" w:color="auto"/>
        <w:left w:val="none" w:sz="0" w:space="0" w:color="auto"/>
        <w:bottom w:val="none" w:sz="0" w:space="0" w:color="auto"/>
        <w:right w:val="none" w:sz="0" w:space="0" w:color="auto"/>
      </w:divBdr>
    </w:div>
    <w:div w:id="4984533">
      <w:bodyDiv w:val="1"/>
      <w:marLeft w:val="0"/>
      <w:marRight w:val="0"/>
      <w:marTop w:val="0"/>
      <w:marBottom w:val="0"/>
      <w:divBdr>
        <w:top w:val="none" w:sz="0" w:space="0" w:color="auto"/>
        <w:left w:val="none" w:sz="0" w:space="0" w:color="auto"/>
        <w:bottom w:val="none" w:sz="0" w:space="0" w:color="auto"/>
        <w:right w:val="none" w:sz="0" w:space="0" w:color="auto"/>
      </w:divBdr>
    </w:div>
    <w:div w:id="5256325">
      <w:bodyDiv w:val="1"/>
      <w:marLeft w:val="0"/>
      <w:marRight w:val="0"/>
      <w:marTop w:val="0"/>
      <w:marBottom w:val="0"/>
      <w:divBdr>
        <w:top w:val="none" w:sz="0" w:space="0" w:color="auto"/>
        <w:left w:val="none" w:sz="0" w:space="0" w:color="auto"/>
        <w:bottom w:val="none" w:sz="0" w:space="0" w:color="auto"/>
        <w:right w:val="none" w:sz="0" w:space="0" w:color="auto"/>
      </w:divBdr>
    </w:div>
    <w:div w:id="5328334">
      <w:bodyDiv w:val="1"/>
      <w:marLeft w:val="0"/>
      <w:marRight w:val="0"/>
      <w:marTop w:val="0"/>
      <w:marBottom w:val="0"/>
      <w:divBdr>
        <w:top w:val="none" w:sz="0" w:space="0" w:color="auto"/>
        <w:left w:val="none" w:sz="0" w:space="0" w:color="auto"/>
        <w:bottom w:val="none" w:sz="0" w:space="0" w:color="auto"/>
        <w:right w:val="none" w:sz="0" w:space="0" w:color="auto"/>
      </w:divBdr>
    </w:div>
    <w:div w:id="5838196">
      <w:bodyDiv w:val="1"/>
      <w:marLeft w:val="0"/>
      <w:marRight w:val="0"/>
      <w:marTop w:val="0"/>
      <w:marBottom w:val="0"/>
      <w:divBdr>
        <w:top w:val="none" w:sz="0" w:space="0" w:color="auto"/>
        <w:left w:val="none" w:sz="0" w:space="0" w:color="auto"/>
        <w:bottom w:val="none" w:sz="0" w:space="0" w:color="auto"/>
        <w:right w:val="none" w:sz="0" w:space="0" w:color="auto"/>
      </w:divBdr>
    </w:div>
    <w:div w:id="5982266">
      <w:bodyDiv w:val="1"/>
      <w:marLeft w:val="0"/>
      <w:marRight w:val="0"/>
      <w:marTop w:val="0"/>
      <w:marBottom w:val="0"/>
      <w:divBdr>
        <w:top w:val="none" w:sz="0" w:space="0" w:color="auto"/>
        <w:left w:val="none" w:sz="0" w:space="0" w:color="auto"/>
        <w:bottom w:val="none" w:sz="0" w:space="0" w:color="auto"/>
        <w:right w:val="none" w:sz="0" w:space="0" w:color="auto"/>
      </w:divBdr>
    </w:div>
    <w:div w:id="6371411">
      <w:bodyDiv w:val="1"/>
      <w:marLeft w:val="0"/>
      <w:marRight w:val="0"/>
      <w:marTop w:val="0"/>
      <w:marBottom w:val="0"/>
      <w:divBdr>
        <w:top w:val="none" w:sz="0" w:space="0" w:color="auto"/>
        <w:left w:val="none" w:sz="0" w:space="0" w:color="auto"/>
        <w:bottom w:val="none" w:sz="0" w:space="0" w:color="auto"/>
        <w:right w:val="none" w:sz="0" w:space="0" w:color="auto"/>
      </w:divBdr>
    </w:div>
    <w:div w:id="6686813">
      <w:bodyDiv w:val="1"/>
      <w:marLeft w:val="0"/>
      <w:marRight w:val="0"/>
      <w:marTop w:val="0"/>
      <w:marBottom w:val="0"/>
      <w:divBdr>
        <w:top w:val="none" w:sz="0" w:space="0" w:color="auto"/>
        <w:left w:val="none" w:sz="0" w:space="0" w:color="auto"/>
        <w:bottom w:val="none" w:sz="0" w:space="0" w:color="auto"/>
        <w:right w:val="none" w:sz="0" w:space="0" w:color="auto"/>
      </w:divBdr>
    </w:div>
    <w:div w:id="6947732">
      <w:bodyDiv w:val="1"/>
      <w:marLeft w:val="0"/>
      <w:marRight w:val="0"/>
      <w:marTop w:val="0"/>
      <w:marBottom w:val="0"/>
      <w:divBdr>
        <w:top w:val="none" w:sz="0" w:space="0" w:color="auto"/>
        <w:left w:val="none" w:sz="0" w:space="0" w:color="auto"/>
        <w:bottom w:val="none" w:sz="0" w:space="0" w:color="auto"/>
        <w:right w:val="none" w:sz="0" w:space="0" w:color="auto"/>
      </w:divBdr>
    </w:div>
    <w:div w:id="7215193">
      <w:bodyDiv w:val="1"/>
      <w:marLeft w:val="0"/>
      <w:marRight w:val="0"/>
      <w:marTop w:val="0"/>
      <w:marBottom w:val="0"/>
      <w:divBdr>
        <w:top w:val="none" w:sz="0" w:space="0" w:color="auto"/>
        <w:left w:val="none" w:sz="0" w:space="0" w:color="auto"/>
        <w:bottom w:val="none" w:sz="0" w:space="0" w:color="auto"/>
        <w:right w:val="none" w:sz="0" w:space="0" w:color="auto"/>
      </w:divBdr>
    </w:div>
    <w:div w:id="7368215">
      <w:bodyDiv w:val="1"/>
      <w:marLeft w:val="0"/>
      <w:marRight w:val="0"/>
      <w:marTop w:val="0"/>
      <w:marBottom w:val="0"/>
      <w:divBdr>
        <w:top w:val="none" w:sz="0" w:space="0" w:color="auto"/>
        <w:left w:val="none" w:sz="0" w:space="0" w:color="auto"/>
        <w:bottom w:val="none" w:sz="0" w:space="0" w:color="auto"/>
        <w:right w:val="none" w:sz="0" w:space="0" w:color="auto"/>
      </w:divBdr>
    </w:div>
    <w:div w:id="7370356">
      <w:bodyDiv w:val="1"/>
      <w:marLeft w:val="0"/>
      <w:marRight w:val="0"/>
      <w:marTop w:val="0"/>
      <w:marBottom w:val="0"/>
      <w:divBdr>
        <w:top w:val="none" w:sz="0" w:space="0" w:color="auto"/>
        <w:left w:val="none" w:sz="0" w:space="0" w:color="auto"/>
        <w:bottom w:val="none" w:sz="0" w:space="0" w:color="auto"/>
        <w:right w:val="none" w:sz="0" w:space="0" w:color="auto"/>
      </w:divBdr>
    </w:div>
    <w:div w:id="8066387">
      <w:bodyDiv w:val="1"/>
      <w:marLeft w:val="0"/>
      <w:marRight w:val="0"/>
      <w:marTop w:val="0"/>
      <w:marBottom w:val="0"/>
      <w:divBdr>
        <w:top w:val="none" w:sz="0" w:space="0" w:color="auto"/>
        <w:left w:val="none" w:sz="0" w:space="0" w:color="auto"/>
        <w:bottom w:val="none" w:sz="0" w:space="0" w:color="auto"/>
        <w:right w:val="none" w:sz="0" w:space="0" w:color="auto"/>
      </w:divBdr>
    </w:div>
    <w:div w:id="8147949">
      <w:bodyDiv w:val="1"/>
      <w:marLeft w:val="0"/>
      <w:marRight w:val="0"/>
      <w:marTop w:val="0"/>
      <w:marBottom w:val="0"/>
      <w:divBdr>
        <w:top w:val="none" w:sz="0" w:space="0" w:color="auto"/>
        <w:left w:val="none" w:sz="0" w:space="0" w:color="auto"/>
        <w:bottom w:val="none" w:sz="0" w:space="0" w:color="auto"/>
        <w:right w:val="none" w:sz="0" w:space="0" w:color="auto"/>
      </w:divBdr>
    </w:div>
    <w:div w:id="8334670">
      <w:bodyDiv w:val="1"/>
      <w:marLeft w:val="0"/>
      <w:marRight w:val="0"/>
      <w:marTop w:val="0"/>
      <w:marBottom w:val="0"/>
      <w:divBdr>
        <w:top w:val="none" w:sz="0" w:space="0" w:color="auto"/>
        <w:left w:val="none" w:sz="0" w:space="0" w:color="auto"/>
        <w:bottom w:val="none" w:sz="0" w:space="0" w:color="auto"/>
        <w:right w:val="none" w:sz="0" w:space="0" w:color="auto"/>
      </w:divBdr>
    </w:div>
    <w:div w:id="8678837">
      <w:bodyDiv w:val="1"/>
      <w:marLeft w:val="0"/>
      <w:marRight w:val="0"/>
      <w:marTop w:val="0"/>
      <w:marBottom w:val="0"/>
      <w:divBdr>
        <w:top w:val="none" w:sz="0" w:space="0" w:color="auto"/>
        <w:left w:val="none" w:sz="0" w:space="0" w:color="auto"/>
        <w:bottom w:val="none" w:sz="0" w:space="0" w:color="auto"/>
        <w:right w:val="none" w:sz="0" w:space="0" w:color="auto"/>
      </w:divBdr>
    </w:div>
    <w:div w:id="8682508">
      <w:bodyDiv w:val="1"/>
      <w:marLeft w:val="0"/>
      <w:marRight w:val="0"/>
      <w:marTop w:val="0"/>
      <w:marBottom w:val="0"/>
      <w:divBdr>
        <w:top w:val="none" w:sz="0" w:space="0" w:color="auto"/>
        <w:left w:val="none" w:sz="0" w:space="0" w:color="auto"/>
        <w:bottom w:val="none" w:sz="0" w:space="0" w:color="auto"/>
        <w:right w:val="none" w:sz="0" w:space="0" w:color="auto"/>
      </w:divBdr>
    </w:div>
    <w:div w:id="8724120">
      <w:bodyDiv w:val="1"/>
      <w:marLeft w:val="0"/>
      <w:marRight w:val="0"/>
      <w:marTop w:val="0"/>
      <w:marBottom w:val="0"/>
      <w:divBdr>
        <w:top w:val="none" w:sz="0" w:space="0" w:color="auto"/>
        <w:left w:val="none" w:sz="0" w:space="0" w:color="auto"/>
        <w:bottom w:val="none" w:sz="0" w:space="0" w:color="auto"/>
        <w:right w:val="none" w:sz="0" w:space="0" w:color="auto"/>
      </w:divBdr>
    </w:div>
    <w:div w:id="8990015">
      <w:bodyDiv w:val="1"/>
      <w:marLeft w:val="0"/>
      <w:marRight w:val="0"/>
      <w:marTop w:val="0"/>
      <w:marBottom w:val="0"/>
      <w:divBdr>
        <w:top w:val="none" w:sz="0" w:space="0" w:color="auto"/>
        <w:left w:val="none" w:sz="0" w:space="0" w:color="auto"/>
        <w:bottom w:val="none" w:sz="0" w:space="0" w:color="auto"/>
        <w:right w:val="none" w:sz="0" w:space="0" w:color="auto"/>
      </w:divBdr>
    </w:div>
    <w:div w:id="9306286">
      <w:bodyDiv w:val="1"/>
      <w:marLeft w:val="0"/>
      <w:marRight w:val="0"/>
      <w:marTop w:val="0"/>
      <w:marBottom w:val="0"/>
      <w:divBdr>
        <w:top w:val="none" w:sz="0" w:space="0" w:color="auto"/>
        <w:left w:val="none" w:sz="0" w:space="0" w:color="auto"/>
        <w:bottom w:val="none" w:sz="0" w:space="0" w:color="auto"/>
        <w:right w:val="none" w:sz="0" w:space="0" w:color="auto"/>
      </w:divBdr>
    </w:div>
    <w:div w:id="9528197">
      <w:bodyDiv w:val="1"/>
      <w:marLeft w:val="0"/>
      <w:marRight w:val="0"/>
      <w:marTop w:val="0"/>
      <w:marBottom w:val="0"/>
      <w:divBdr>
        <w:top w:val="none" w:sz="0" w:space="0" w:color="auto"/>
        <w:left w:val="none" w:sz="0" w:space="0" w:color="auto"/>
        <w:bottom w:val="none" w:sz="0" w:space="0" w:color="auto"/>
        <w:right w:val="none" w:sz="0" w:space="0" w:color="auto"/>
      </w:divBdr>
    </w:div>
    <w:div w:id="9531915">
      <w:bodyDiv w:val="1"/>
      <w:marLeft w:val="0"/>
      <w:marRight w:val="0"/>
      <w:marTop w:val="0"/>
      <w:marBottom w:val="0"/>
      <w:divBdr>
        <w:top w:val="none" w:sz="0" w:space="0" w:color="auto"/>
        <w:left w:val="none" w:sz="0" w:space="0" w:color="auto"/>
        <w:bottom w:val="none" w:sz="0" w:space="0" w:color="auto"/>
        <w:right w:val="none" w:sz="0" w:space="0" w:color="auto"/>
      </w:divBdr>
    </w:div>
    <w:div w:id="9726378">
      <w:bodyDiv w:val="1"/>
      <w:marLeft w:val="0"/>
      <w:marRight w:val="0"/>
      <w:marTop w:val="0"/>
      <w:marBottom w:val="0"/>
      <w:divBdr>
        <w:top w:val="none" w:sz="0" w:space="0" w:color="auto"/>
        <w:left w:val="none" w:sz="0" w:space="0" w:color="auto"/>
        <w:bottom w:val="none" w:sz="0" w:space="0" w:color="auto"/>
        <w:right w:val="none" w:sz="0" w:space="0" w:color="auto"/>
      </w:divBdr>
    </w:div>
    <w:div w:id="9919056">
      <w:bodyDiv w:val="1"/>
      <w:marLeft w:val="0"/>
      <w:marRight w:val="0"/>
      <w:marTop w:val="0"/>
      <w:marBottom w:val="0"/>
      <w:divBdr>
        <w:top w:val="none" w:sz="0" w:space="0" w:color="auto"/>
        <w:left w:val="none" w:sz="0" w:space="0" w:color="auto"/>
        <w:bottom w:val="none" w:sz="0" w:space="0" w:color="auto"/>
        <w:right w:val="none" w:sz="0" w:space="0" w:color="auto"/>
      </w:divBdr>
    </w:div>
    <w:div w:id="10255489">
      <w:bodyDiv w:val="1"/>
      <w:marLeft w:val="0"/>
      <w:marRight w:val="0"/>
      <w:marTop w:val="0"/>
      <w:marBottom w:val="0"/>
      <w:divBdr>
        <w:top w:val="none" w:sz="0" w:space="0" w:color="auto"/>
        <w:left w:val="none" w:sz="0" w:space="0" w:color="auto"/>
        <w:bottom w:val="none" w:sz="0" w:space="0" w:color="auto"/>
        <w:right w:val="none" w:sz="0" w:space="0" w:color="auto"/>
      </w:divBdr>
    </w:div>
    <w:div w:id="10959947">
      <w:bodyDiv w:val="1"/>
      <w:marLeft w:val="0"/>
      <w:marRight w:val="0"/>
      <w:marTop w:val="0"/>
      <w:marBottom w:val="0"/>
      <w:divBdr>
        <w:top w:val="none" w:sz="0" w:space="0" w:color="auto"/>
        <w:left w:val="none" w:sz="0" w:space="0" w:color="auto"/>
        <w:bottom w:val="none" w:sz="0" w:space="0" w:color="auto"/>
        <w:right w:val="none" w:sz="0" w:space="0" w:color="auto"/>
      </w:divBdr>
    </w:div>
    <w:div w:id="11146869">
      <w:bodyDiv w:val="1"/>
      <w:marLeft w:val="0"/>
      <w:marRight w:val="0"/>
      <w:marTop w:val="0"/>
      <w:marBottom w:val="0"/>
      <w:divBdr>
        <w:top w:val="none" w:sz="0" w:space="0" w:color="auto"/>
        <w:left w:val="none" w:sz="0" w:space="0" w:color="auto"/>
        <w:bottom w:val="none" w:sz="0" w:space="0" w:color="auto"/>
        <w:right w:val="none" w:sz="0" w:space="0" w:color="auto"/>
      </w:divBdr>
    </w:div>
    <w:div w:id="11421033">
      <w:bodyDiv w:val="1"/>
      <w:marLeft w:val="0"/>
      <w:marRight w:val="0"/>
      <w:marTop w:val="0"/>
      <w:marBottom w:val="0"/>
      <w:divBdr>
        <w:top w:val="none" w:sz="0" w:space="0" w:color="auto"/>
        <w:left w:val="none" w:sz="0" w:space="0" w:color="auto"/>
        <w:bottom w:val="none" w:sz="0" w:space="0" w:color="auto"/>
        <w:right w:val="none" w:sz="0" w:space="0" w:color="auto"/>
      </w:divBdr>
    </w:div>
    <w:div w:id="11494310">
      <w:bodyDiv w:val="1"/>
      <w:marLeft w:val="0"/>
      <w:marRight w:val="0"/>
      <w:marTop w:val="0"/>
      <w:marBottom w:val="0"/>
      <w:divBdr>
        <w:top w:val="none" w:sz="0" w:space="0" w:color="auto"/>
        <w:left w:val="none" w:sz="0" w:space="0" w:color="auto"/>
        <w:bottom w:val="none" w:sz="0" w:space="0" w:color="auto"/>
        <w:right w:val="none" w:sz="0" w:space="0" w:color="auto"/>
      </w:divBdr>
    </w:div>
    <w:div w:id="11498684">
      <w:bodyDiv w:val="1"/>
      <w:marLeft w:val="0"/>
      <w:marRight w:val="0"/>
      <w:marTop w:val="0"/>
      <w:marBottom w:val="0"/>
      <w:divBdr>
        <w:top w:val="none" w:sz="0" w:space="0" w:color="auto"/>
        <w:left w:val="none" w:sz="0" w:space="0" w:color="auto"/>
        <w:bottom w:val="none" w:sz="0" w:space="0" w:color="auto"/>
        <w:right w:val="none" w:sz="0" w:space="0" w:color="auto"/>
      </w:divBdr>
    </w:div>
    <w:div w:id="11539405">
      <w:bodyDiv w:val="1"/>
      <w:marLeft w:val="0"/>
      <w:marRight w:val="0"/>
      <w:marTop w:val="0"/>
      <w:marBottom w:val="0"/>
      <w:divBdr>
        <w:top w:val="none" w:sz="0" w:space="0" w:color="auto"/>
        <w:left w:val="none" w:sz="0" w:space="0" w:color="auto"/>
        <w:bottom w:val="none" w:sz="0" w:space="0" w:color="auto"/>
        <w:right w:val="none" w:sz="0" w:space="0" w:color="auto"/>
      </w:divBdr>
    </w:div>
    <w:div w:id="11689153">
      <w:bodyDiv w:val="1"/>
      <w:marLeft w:val="0"/>
      <w:marRight w:val="0"/>
      <w:marTop w:val="0"/>
      <w:marBottom w:val="0"/>
      <w:divBdr>
        <w:top w:val="none" w:sz="0" w:space="0" w:color="auto"/>
        <w:left w:val="none" w:sz="0" w:space="0" w:color="auto"/>
        <w:bottom w:val="none" w:sz="0" w:space="0" w:color="auto"/>
        <w:right w:val="none" w:sz="0" w:space="0" w:color="auto"/>
      </w:divBdr>
    </w:div>
    <w:div w:id="11810443">
      <w:bodyDiv w:val="1"/>
      <w:marLeft w:val="0"/>
      <w:marRight w:val="0"/>
      <w:marTop w:val="0"/>
      <w:marBottom w:val="0"/>
      <w:divBdr>
        <w:top w:val="none" w:sz="0" w:space="0" w:color="auto"/>
        <w:left w:val="none" w:sz="0" w:space="0" w:color="auto"/>
        <w:bottom w:val="none" w:sz="0" w:space="0" w:color="auto"/>
        <w:right w:val="none" w:sz="0" w:space="0" w:color="auto"/>
      </w:divBdr>
    </w:div>
    <w:div w:id="11998541">
      <w:bodyDiv w:val="1"/>
      <w:marLeft w:val="0"/>
      <w:marRight w:val="0"/>
      <w:marTop w:val="0"/>
      <w:marBottom w:val="0"/>
      <w:divBdr>
        <w:top w:val="none" w:sz="0" w:space="0" w:color="auto"/>
        <w:left w:val="none" w:sz="0" w:space="0" w:color="auto"/>
        <w:bottom w:val="none" w:sz="0" w:space="0" w:color="auto"/>
        <w:right w:val="none" w:sz="0" w:space="0" w:color="auto"/>
      </w:divBdr>
    </w:div>
    <w:div w:id="11999455">
      <w:bodyDiv w:val="1"/>
      <w:marLeft w:val="0"/>
      <w:marRight w:val="0"/>
      <w:marTop w:val="0"/>
      <w:marBottom w:val="0"/>
      <w:divBdr>
        <w:top w:val="none" w:sz="0" w:space="0" w:color="auto"/>
        <w:left w:val="none" w:sz="0" w:space="0" w:color="auto"/>
        <w:bottom w:val="none" w:sz="0" w:space="0" w:color="auto"/>
        <w:right w:val="none" w:sz="0" w:space="0" w:color="auto"/>
      </w:divBdr>
    </w:div>
    <w:div w:id="12195012">
      <w:bodyDiv w:val="1"/>
      <w:marLeft w:val="0"/>
      <w:marRight w:val="0"/>
      <w:marTop w:val="0"/>
      <w:marBottom w:val="0"/>
      <w:divBdr>
        <w:top w:val="none" w:sz="0" w:space="0" w:color="auto"/>
        <w:left w:val="none" w:sz="0" w:space="0" w:color="auto"/>
        <w:bottom w:val="none" w:sz="0" w:space="0" w:color="auto"/>
        <w:right w:val="none" w:sz="0" w:space="0" w:color="auto"/>
      </w:divBdr>
    </w:div>
    <w:div w:id="12734616">
      <w:bodyDiv w:val="1"/>
      <w:marLeft w:val="0"/>
      <w:marRight w:val="0"/>
      <w:marTop w:val="0"/>
      <w:marBottom w:val="0"/>
      <w:divBdr>
        <w:top w:val="none" w:sz="0" w:space="0" w:color="auto"/>
        <w:left w:val="none" w:sz="0" w:space="0" w:color="auto"/>
        <w:bottom w:val="none" w:sz="0" w:space="0" w:color="auto"/>
        <w:right w:val="none" w:sz="0" w:space="0" w:color="auto"/>
      </w:divBdr>
    </w:div>
    <w:div w:id="12998210">
      <w:bodyDiv w:val="1"/>
      <w:marLeft w:val="0"/>
      <w:marRight w:val="0"/>
      <w:marTop w:val="0"/>
      <w:marBottom w:val="0"/>
      <w:divBdr>
        <w:top w:val="none" w:sz="0" w:space="0" w:color="auto"/>
        <w:left w:val="none" w:sz="0" w:space="0" w:color="auto"/>
        <w:bottom w:val="none" w:sz="0" w:space="0" w:color="auto"/>
        <w:right w:val="none" w:sz="0" w:space="0" w:color="auto"/>
      </w:divBdr>
    </w:div>
    <w:div w:id="13578307">
      <w:bodyDiv w:val="1"/>
      <w:marLeft w:val="0"/>
      <w:marRight w:val="0"/>
      <w:marTop w:val="0"/>
      <w:marBottom w:val="0"/>
      <w:divBdr>
        <w:top w:val="none" w:sz="0" w:space="0" w:color="auto"/>
        <w:left w:val="none" w:sz="0" w:space="0" w:color="auto"/>
        <w:bottom w:val="none" w:sz="0" w:space="0" w:color="auto"/>
        <w:right w:val="none" w:sz="0" w:space="0" w:color="auto"/>
      </w:divBdr>
    </w:div>
    <w:div w:id="13650191">
      <w:bodyDiv w:val="1"/>
      <w:marLeft w:val="0"/>
      <w:marRight w:val="0"/>
      <w:marTop w:val="0"/>
      <w:marBottom w:val="0"/>
      <w:divBdr>
        <w:top w:val="none" w:sz="0" w:space="0" w:color="auto"/>
        <w:left w:val="none" w:sz="0" w:space="0" w:color="auto"/>
        <w:bottom w:val="none" w:sz="0" w:space="0" w:color="auto"/>
        <w:right w:val="none" w:sz="0" w:space="0" w:color="auto"/>
      </w:divBdr>
    </w:div>
    <w:div w:id="13772740">
      <w:bodyDiv w:val="1"/>
      <w:marLeft w:val="0"/>
      <w:marRight w:val="0"/>
      <w:marTop w:val="0"/>
      <w:marBottom w:val="0"/>
      <w:divBdr>
        <w:top w:val="none" w:sz="0" w:space="0" w:color="auto"/>
        <w:left w:val="none" w:sz="0" w:space="0" w:color="auto"/>
        <w:bottom w:val="none" w:sz="0" w:space="0" w:color="auto"/>
        <w:right w:val="none" w:sz="0" w:space="0" w:color="auto"/>
      </w:divBdr>
    </w:div>
    <w:div w:id="13921280">
      <w:bodyDiv w:val="1"/>
      <w:marLeft w:val="0"/>
      <w:marRight w:val="0"/>
      <w:marTop w:val="0"/>
      <w:marBottom w:val="0"/>
      <w:divBdr>
        <w:top w:val="none" w:sz="0" w:space="0" w:color="auto"/>
        <w:left w:val="none" w:sz="0" w:space="0" w:color="auto"/>
        <w:bottom w:val="none" w:sz="0" w:space="0" w:color="auto"/>
        <w:right w:val="none" w:sz="0" w:space="0" w:color="auto"/>
      </w:divBdr>
    </w:div>
    <w:div w:id="13965131">
      <w:bodyDiv w:val="1"/>
      <w:marLeft w:val="0"/>
      <w:marRight w:val="0"/>
      <w:marTop w:val="0"/>
      <w:marBottom w:val="0"/>
      <w:divBdr>
        <w:top w:val="none" w:sz="0" w:space="0" w:color="auto"/>
        <w:left w:val="none" w:sz="0" w:space="0" w:color="auto"/>
        <w:bottom w:val="none" w:sz="0" w:space="0" w:color="auto"/>
        <w:right w:val="none" w:sz="0" w:space="0" w:color="auto"/>
      </w:divBdr>
    </w:div>
    <w:div w:id="14042131">
      <w:bodyDiv w:val="1"/>
      <w:marLeft w:val="0"/>
      <w:marRight w:val="0"/>
      <w:marTop w:val="0"/>
      <w:marBottom w:val="0"/>
      <w:divBdr>
        <w:top w:val="none" w:sz="0" w:space="0" w:color="auto"/>
        <w:left w:val="none" w:sz="0" w:space="0" w:color="auto"/>
        <w:bottom w:val="none" w:sz="0" w:space="0" w:color="auto"/>
        <w:right w:val="none" w:sz="0" w:space="0" w:color="auto"/>
      </w:divBdr>
    </w:div>
    <w:div w:id="14314592">
      <w:bodyDiv w:val="1"/>
      <w:marLeft w:val="0"/>
      <w:marRight w:val="0"/>
      <w:marTop w:val="0"/>
      <w:marBottom w:val="0"/>
      <w:divBdr>
        <w:top w:val="none" w:sz="0" w:space="0" w:color="auto"/>
        <w:left w:val="none" w:sz="0" w:space="0" w:color="auto"/>
        <w:bottom w:val="none" w:sz="0" w:space="0" w:color="auto"/>
        <w:right w:val="none" w:sz="0" w:space="0" w:color="auto"/>
      </w:divBdr>
    </w:div>
    <w:div w:id="14381372">
      <w:bodyDiv w:val="1"/>
      <w:marLeft w:val="0"/>
      <w:marRight w:val="0"/>
      <w:marTop w:val="0"/>
      <w:marBottom w:val="0"/>
      <w:divBdr>
        <w:top w:val="none" w:sz="0" w:space="0" w:color="auto"/>
        <w:left w:val="none" w:sz="0" w:space="0" w:color="auto"/>
        <w:bottom w:val="none" w:sz="0" w:space="0" w:color="auto"/>
        <w:right w:val="none" w:sz="0" w:space="0" w:color="auto"/>
      </w:divBdr>
    </w:div>
    <w:div w:id="14383225">
      <w:bodyDiv w:val="1"/>
      <w:marLeft w:val="0"/>
      <w:marRight w:val="0"/>
      <w:marTop w:val="0"/>
      <w:marBottom w:val="0"/>
      <w:divBdr>
        <w:top w:val="none" w:sz="0" w:space="0" w:color="auto"/>
        <w:left w:val="none" w:sz="0" w:space="0" w:color="auto"/>
        <w:bottom w:val="none" w:sz="0" w:space="0" w:color="auto"/>
        <w:right w:val="none" w:sz="0" w:space="0" w:color="auto"/>
      </w:divBdr>
    </w:div>
    <w:div w:id="14428555">
      <w:bodyDiv w:val="1"/>
      <w:marLeft w:val="0"/>
      <w:marRight w:val="0"/>
      <w:marTop w:val="0"/>
      <w:marBottom w:val="0"/>
      <w:divBdr>
        <w:top w:val="none" w:sz="0" w:space="0" w:color="auto"/>
        <w:left w:val="none" w:sz="0" w:space="0" w:color="auto"/>
        <w:bottom w:val="none" w:sz="0" w:space="0" w:color="auto"/>
        <w:right w:val="none" w:sz="0" w:space="0" w:color="auto"/>
      </w:divBdr>
    </w:div>
    <w:div w:id="15161570">
      <w:bodyDiv w:val="1"/>
      <w:marLeft w:val="0"/>
      <w:marRight w:val="0"/>
      <w:marTop w:val="0"/>
      <w:marBottom w:val="0"/>
      <w:divBdr>
        <w:top w:val="none" w:sz="0" w:space="0" w:color="auto"/>
        <w:left w:val="none" w:sz="0" w:space="0" w:color="auto"/>
        <w:bottom w:val="none" w:sz="0" w:space="0" w:color="auto"/>
        <w:right w:val="none" w:sz="0" w:space="0" w:color="auto"/>
      </w:divBdr>
    </w:div>
    <w:div w:id="15205171">
      <w:bodyDiv w:val="1"/>
      <w:marLeft w:val="0"/>
      <w:marRight w:val="0"/>
      <w:marTop w:val="0"/>
      <w:marBottom w:val="0"/>
      <w:divBdr>
        <w:top w:val="none" w:sz="0" w:space="0" w:color="auto"/>
        <w:left w:val="none" w:sz="0" w:space="0" w:color="auto"/>
        <w:bottom w:val="none" w:sz="0" w:space="0" w:color="auto"/>
        <w:right w:val="none" w:sz="0" w:space="0" w:color="auto"/>
      </w:divBdr>
    </w:div>
    <w:div w:id="15275829">
      <w:bodyDiv w:val="1"/>
      <w:marLeft w:val="0"/>
      <w:marRight w:val="0"/>
      <w:marTop w:val="0"/>
      <w:marBottom w:val="0"/>
      <w:divBdr>
        <w:top w:val="none" w:sz="0" w:space="0" w:color="auto"/>
        <w:left w:val="none" w:sz="0" w:space="0" w:color="auto"/>
        <w:bottom w:val="none" w:sz="0" w:space="0" w:color="auto"/>
        <w:right w:val="none" w:sz="0" w:space="0" w:color="auto"/>
      </w:divBdr>
    </w:div>
    <w:div w:id="15428437">
      <w:bodyDiv w:val="1"/>
      <w:marLeft w:val="0"/>
      <w:marRight w:val="0"/>
      <w:marTop w:val="0"/>
      <w:marBottom w:val="0"/>
      <w:divBdr>
        <w:top w:val="none" w:sz="0" w:space="0" w:color="auto"/>
        <w:left w:val="none" w:sz="0" w:space="0" w:color="auto"/>
        <w:bottom w:val="none" w:sz="0" w:space="0" w:color="auto"/>
        <w:right w:val="none" w:sz="0" w:space="0" w:color="auto"/>
      </w:divBdr>
    </w:div>
    <w:div w:id="15887694">
      <w:bodyDiv w:val="1"/>
      <w:marLeft w:val="0"/>
      <w:marRight w:val="0"/>
      <w:marTop w:val="0"/>
      <w:marBottom w:val="0"/>
      <w:divBdr>
        <w:top w:val="none" w:sz="0" w:space="0" w:color="auto"/>
        <w:left w:val="none" w:sz="0" w:space="0" w:color="auto"/>
        <w:bottom w:val="none" w:sz="0" w:space="0" w:color="auto"/>
        <w:right w:val="none" w:sz="0" w:space="0" w:color="auto"/>
      </w:divBdr>
    </w:div>
    <w:div w:id="16086364">
      <w:bodyDiv w:val="1"/>
      <w:marLeft w:val="0"/>
      <w:marRight w:val="0"/>
      <w:marTop w:val="0"/>
      <w:marBottom w:val="0"/>
      <w:divBdr>
        <w:top w:val="none" w:sz="0" w:space="0" w:color="auto"/>
        <w:left w:val="none" w:sz="0" w:space="0" w:color="auto"/>
        <w:bottom w:val="none" w:sz="0" w:space="0" w:color="auto"/>
        <w:right w:val="none" w:sz="0" w:space="0" w:color="auto"/>
      </w:divBdr>
    </w:div>
    <w:div w:id="16126237">
      <w:bodyDiv w:val="1"/>
      <w:marLeft w:val="0"/>
      <w:marRight w:val="0"/>
      <w:marTop w:val="0"/>
      <w:marBottom w:val="0"/>
      <w:divBdr>
        <w:top w:val="none" w:sz="0" w:space="0" w:color="auto"/>
        <w:left w:val="none" w:sz="0" w:space="0" w:color="auto"/>
        <w:bottom w:val="none" w:sz="0" w:space="0" w:color="auto"/>
        <w:right w:val="none" w:sz="0" w:space="0" w:color="auto"/>
      </w:divBdr>
    </w:div>
    <w:div w:id="16129064">
      <w:bodyDiv w:val="1"/>
      <w:marLeft w:val="0"/>
      <w:marRight w:val="0"/>
      <w:marTop w:val="0"/>
      <w:marBottom w:val="0"/>
      <w:divBdr>
        <w:top w:val="none" w:sz="0" w:space="0" w:color="auto"/>
        <w:left w:val="none" w:sz="0" w:space="0" w:color="auto"/>
        <w:bottom w:val="none" w:sz="0" w:space="0" w:color="auto"/>
        <w:right w:val="none" w:sz="0" w:space="0" w:color="auto"/>
      </w:divBdr>
    </w:div>
    <w:div w:id="16322235">
      <w:bodyDiv w:val="1"/>
      <w:marLeft w:val="0"/>
      <w:marRight w:val="0"/>
      <w:marTop w:val="0"/>
      <w:marBottom w:val="0"/>
      <w:divBdr>
        <w:top w:val="none" w:sz="0" w:space="0" w:color="auto"/>
        <w:left w:val="none" w:sz="0" w:space="0" w:color="auto"/>
        <w:bottom w:val="none" w:sz="0" w:space="0" w:color="auto"/>
        <w:right w:val="none" w:sz="0" w:space="0" w:color="auto"/>
      </w:divBdr>
    </w:div>
    <w:div w:id="16390285">
      <w:bodyDiv w:val="1"/>
      <w:marLeft w:val="0"/>
      <w:marRight w:val="0"/>
      <w:marTop w:val="0"/>
      <w:marBottom w:val="0"/>
      <w:divBdr>
        <w:top w:val="none" w:sz="0" w:space="0" w:color="auto"/>
        <w:left w:val="none" w:sz="0" w:space="0" w:color="auto"/>
        <w:bottom w:val="none" w:sz="0" w:space="0" w:color="auto"/>
        <w:right w:val="none" w:sz="0" w:space="0" w:color="auto"/>
      </w:divBdr>
    </w:div>
    <w:div w:id="16394230">
      <w:bodyDiv w:val="1"/>
      <w:marLeft w:val="0"/>
      <w:marRight w:val="0"/>
      <w:marTop w:val="0"/>
      <w:marBottom w:val="0"/>
      <w:divBdr>
        <w:top w:val="none" w:sz="0" w:space="0" w:color="auto"/>
        <w:left w:val="none" w:sz="0" w:space="0" w:color="auto"/>
        <w:bottom w:val="none" w:sz="0" w:space="0" w:color="auto"/>
        <w:right w:val="none" w:sz="0" w:space="0" w:color="auto"/>
      </w:divBdr>
    </w:div>
    <w:div w:id="16659542">
      <w:bodyDiv w:val="1"/>
      <w:marLeft w:val="0"/>
      <w:marRight w:val="0"/>
      <w:marTop w:val="0"/>
      <w:marBottom w:val="0"/>
      <w:divBdr>
        <w:top w:val="none" w:sz="0" w:space="0" w:color="auto"/>
        <w:left w:val="none" w:sz="0" w:space="0" w:color="auto"/>
        <w:bottom w:val="none" w:sz="0" w:space="0" w:color="auto"/>
        <w:right w:val="none" w:sz="0" w:space="0" w:color="auto"/>
      </w:divBdr>
    </w:div>
    <w:div w:id="16740821">
      <w:bodyDiv w:val="1"/>
      <w:marLeft w:val="0"/>
      <w:marRight w:val="0"/>
      <w:marTop w:val="0"/>
      <w:marBottom w:val="0"/>
      <w:divBdr>
        <w:top w:val="none" w:sz="0" w:space="0" w:color="auto"/>
        <w:left w:val="none" w:sz="0" w:space="0" w:color="auto"/>
        <w:bottom w:val="none" w:sz="0" w:space="0" w:color="auto"/>
        <w:right w:val="none" w:sz="0" w:space="0" w:color="auto"/>
      </w:divBdr>
    </w:div>
    <w:div w:id="17314761">
      <w:bodyDiv w:val="1"/>
      <w:marLeft w:val="0"/>
      <w:marRight w:val="0"/>
      <w:marTop w:val="0"/>
      <w:marBottom w:val="0"/>
      <w:divBdr>
        <w:top w:val="none" w:sz="0" w:space="0" w:color="auto"/>
        <w:left w:val="none" w:sz="0" w:space="0" w:color="auto"/>
        <w:bottom w:val="none" w:sz="0" w:space="0" w:color="auto"/>
        <w:right w:val="none" w:sz="0" w:space="0" w:color="auto"/>
      </w:divBdr>
    </w:div>
    <w:div w:id="17318357">
      <w:bodyDiv w:val="1"/>
      <w:marLeft w:val="0"/>
      <w:marRight w:val="0"/>
      <w:marTop w:val="0"/>
      <w:marBottom w:val="0"/>
      <w:divBdr>
        <w:top w:val="none" w:sz="0" w:space="0" w:color="auto"/>
        <w:left w:val="none" w:sz="0" w:space="0" w:color="auto"/>
        <w:bottom w:val="none" w:sz="0" w:space="0" w:color="auto"/>
        <w:right w:val="none" w:sz="0" w:space="0" w:color="auto"/>
      </w:divBdr>
    </w:div>
    <w:div w:id="17707628">
      <w:bodyDiv w:val="1"/>
      <w:marLeft w:val="0"/>
      <w:marRight w:val="0"/>
      <w:marTop w:val="0"/>
      <w:marBottom w:val="0"/>
      <w:divBdr>
        <w:top w:val="none" w:sz="0" w:space="0" w:color="auto"/>
        <w:left w:val="none" w:sz="0" w:space="0" w:color="auto"/>
        <w:bottom w:val="none" w:sz="0" w:space="0" w:color="auto"/>
        <w:right w:val="none" w:sz="0" w:space="0" w:color="auto"/>
      </w:divBdr>
    </w:div>
    <w:div w:id="17826559">
      <w:bodyDiv w:val="1"/>
      <w:marLeft w:val="0"/>
      <w:marRight w:val="0"/>
      <w:marTop w:val="0"/>
      <w:marBottom w:val="0"/>
      <w:divBdr>
        <w:top w:val="none" w:sz="0" w:space="0" w:color="auto"/>
        <w:left w:val="none" w:sz="0" w:space="0" w:color="auto"/>
        <w:bottom w:val="none" w:sz="0" w:space="0" w:color="auto"/>
        <w:right w:val="none" w:sz="0" w:space="0" w:color="auto"/>
      </w:divBdr>
    </w:div>
    <w:div w:id="17851379">
      <w:bodyDiv w:val="1"/>
      <w:marLeft w:val="0"/>
      <w:marRight w:val="0"/>
      <w:marTop w:val="0"/>
      <w:marBottom w:val="0"/>
      <w:divBdr>
        <w:top w:val="none" w:sz="0" w:space="0" w:color="auto"/>
        <w:left w:val="none" w:sz="0" w:space="0" w:color="auto"/>
        <w:bottom w:val="none" w:sz="0" w:space="0" w:color="auto"/>
        <w:right w:val="none" w:sz="0" w:space="0" w:color="auto"/>
      </w:divBdr>
    </w:div>
    <w:div w:id="17900859">
      <w:bodyDiv w:val="1"/>
      <w:marLeft w:val="0"/>
      <w:marRight w:val="0"/>
      <w:marTop w:val="0"/>
      <w:marBottom w:val="0"/>
      <w:divBdr>
        <w:top w:val="none" w:sz="0" w:space="0" w:color="auto"/>
        <w:left w:val="none" w:sz="0" w:space="0" w:color="auto"/>
        <w:bottom w:val="none" w:sz="0" w:space="0" w:color="auto"/>
        <w:right w:val="none" w:sz="0" w:space="0" w:color="auto"/>
      </w:divBdr>
    </w:div>
    <w:div w:id="18505608">
      <w:bodyDiv w:val="1"/>
      <w:marLeft w:val="0"/>
      <w:marRight w:val="0"/>
      <w:marTop w:val="0"/>
      <w:marBottom w:val="0"/>
      <w:divBdr>
        <w:top w:val="none" w:sz="0" w:space="0" w:color="auto"/>
        <w:left w:val="none" w:sz="0" w:space="0" w:color="auto"/>
        <w:bottom w:val="none" w:sz="0" w:space="0" w:color="auto"/>
        <w:right w:val="none" w:sz="0" w:space="0" w:color="auto"/>
      </w:divBdr>
    </w:div>
    <w:div w:id="18507553">
      <w:bodyDiv w:val="1"/>
      <w:marLeft w:val="0"/>
      <w:marRight w:val="0"/>
      <w:marTop w:val="0"/>
      <w:marBottom w:val="0"/>
      <w:divBdr>
        <w:top w:val="none" w:sz="0" w:space="0" w:color="auto"/>
        <w:left w:val="none" w:sz="0" w:space="0" w:color="auto"/>
        <w:bottom w:val="none" w:sz="0" w:space="0" w:color="auto"/>
        <w:right w:val="none" w:sz="0" w:space="0" w:color="auto"/>
      </w:divBdr>
    </w:div>
    <w:div w:id="18969861">
      <w:bodyDiv w:val="1"/>
      <w:marLeft w:val="0"/>
      <w:marRight w:val="0"/>
      <w:marTop w:val="0"/>
      <w:marBottom w:val="0"/>
      <w:divBdr>
        <w:top w:val="none" w:sz="0" w:space="0" w:color="auto"/>
        <w:left w:val="none" w:sz="0" w:space="0" w:color="auto"/>
        <w:bottom w:val="none" w:sz="0" w:space="0" w:color="auto"/>
        <w:right w:val="none" w:sz="0" w:space="0" w:color="auto"/>
      </w:divBdr>
    </w:div>
    <w:div w:id="19162600">
      <w:bodyDiv w:val="1"/>
      <w:marLeft w:val="0"/>
      <w:marRight w:val="0"/>
      <w:marTop w:val="0"/>
      <w:marBottom w:val="0"/>
      <w:divBdr>
        <w:top w:val="none" w:sz="0" w:space="0" w:color="auto"/>
        <w:left w:val="none" w:sz="0" w:space="0" w:color="auto"/>
        <w:bottom w:val="none" w:sz="0" w:space="0" w:color="auto"/>
        <w:right w:val="none" w:sz="0" w:space="0" w:color="auto"/>
      </w:divBdr>
    </w:div>
    <w:div w:id="19430608">
      <w:bodyDiv w:val="1"/>
      <w:marLeft w:val="0"/>
      <w:marRight w:val="0"/>
      <w:marTop w:val="0"/>
      <w:marBottom w:val="0"/>
      <w:divBdr>
        <w:top w:val="none" w:sz="0" w:space="0" w:color="auto"/>
        <w:left w:val="none" w:sz="0" w:space="0" w:color="auto"/>
        <w:bottom w:val="none" w:sz="0" w:space="0" w:color="auto"/>
        <w:right w:val="none" w:sz="0" w:space="0" w:color="auto"/>
      </w:divBdr>
    </w:div>
    <w:div w:id="19815802">
      <w:bodyDiv w:val="1"/>
      <w:marLeft w:val="0"/>
      <w:marRight w:val="0"/>
      <w:marTop w:val="0"/>
      <w:marBottom w:val="0"/>
      <w:divBdr>
        <w:top w:val="none" w:sz="0" w:space="0" w:color="auto"/>
        <w:left w:val="none" w:sz="0" w:space="0" w:color="auto"/>
        <w:bottom w:val="none" w:sz="0" w:space="0" w:color="auto"/>
        <w:right w:val="none" w:sz="0" w:space="0" w:color="auto"/>
      </w:divBdr>
    </w:div>
    <w:div w:id="19934256">
      <w:bodyDiv w:val="1"/>
      <w:marLeft w:val="0"/>
      <w:marRight w:val="0"/>
      <w:marTop w:val="0"/>
      <w:marBottom w:val="0"/>
      <w:divBdr>
        <w:top w:val="none" w:sz="0" w:space="0" w:color="auto"/>
        <w:left w:val="none" w:sz="0" w:space="0" w:color="auto"/>
        <w:bottom w:val="none" w:sz="0" w:space="0" w:color="auto"/>
        <w:right w:val="none" w:sz="0" w:space="0" w:color="auto"/>
      </w:divBdr>
    </w:div>
    <w:div w:id="20009949">
      <w:bodyDiv w:val="1"/>
      <w:marLeft w:val="0"/>
      <w:marRight w:val="0"/>
      <w:marTop w:val="0"/>
      <w:marBottom w:val="0"/>
      <w:divBdr>
        <w:top w:val="none" w:sz="0" w:space="0" w:color="auto"/>
        <w:left w:val="none" w:sz="0" w:space="0" w:color="auto"/>
        <w:bottom w:val="none" w:sz="0" w:space="0" w:color="auto"/>
        <w:right w:val="none" w:sz="0" w:space="0" w:color="auto"/>
      </w:divBdr>
    </w:div>
    <w:div w:id="20011383">
      <w:bodyDiv w:val="1"/>
      <w:marLeft w:val="0"/>
      <w:marRight w:val="0"/>
      <w:marTop w:val="0"/>
      <w:marBottom w:val="0"/>
      <w:divBdr>
        <w:top w:val="none" w:sz="0" w:space="0" w:color="auto"/>
        <w:left w:val="none" w:sz="0" w:space="0" w:color="auto"/>
        <w:bottom w:val="none" w:sz="0" w:space="0" w:color="auto"/>
        <w:right w:val="none" w:sz="0" w:space="0" w:color="auto"/>
      </w:divBdr>
    </w:div>
    <w:div w:id="20018150">
      <w:bodyDiv w:val="1"/>
      <w:marLeft w:val="0"/>
      <w:marRight w:val="0"/>
      <w:marTop w:val="0"/>
      <w:marBottom w:val="0"/>
      <w:divBdr>
        <w:top w:val="none" w:sz="0" w:space="0" w:color="auto"/>
        <w:left w:val="none" w:sz="0" w:space="0" w:color="auto"/>
        <w:bottom w:val="none" w:sz="0" w:space="0" w:color="auto"/>
        <w:right w:val="none" w:sz="0" w:space="0" w:color="auto"/>
      </w:divBdr>
    </w:div>
    <w:div w:id="20128680">
      <w:bodyDiv w:val="1"/>
      <w:marLeft w:val="0"/>
      <w:marRight w:val="0"/>
      <w:marTop w:val="0"/>
      <w:marBottom w:val="0"/>
      <w:divBdr>
        <w:top w:val="none" w:sz="0" w:space="0" w:color="auto"/>
        <w:left w:val="none" w:sz="0" w:space="0" w:color="auto"/>
        <w:bottom w:val="none" w:sz="0" w:space="0" w:color="auto"/>
        <w:right w:val="none" w:sz="0" w:space="0" w:color="auto"/>
      </w:divBdr>
    </w:div>
    <w:div w:id="20519712">
      <w:bodyDiv w:val="1"/>
      <w:marLeft w:val="0"/>
      <w:marRight w:val="0"/>
      <w:marTop w:val="0"/>
      <w:marBottom w:val="0"/>
      <w:divBdr>
        <w:top w:val="none" w:sz="0" w:space="0" w:color="auto"/>
        <w:left w:val="none" w:sz="0" w:space="0" w:color="auto"/>
        <w:bottom w:val="none" w:sz="0" w:space="0" w:color="auto"/>
        <w:right w:val="none" w:sz="0" w:space="0" w:color="auto"/>
      </w:divBdr>
    </w:div>
    <w:div w:id="20715884">
      <w:bodyDiv w:val="1"/>
      <w:marLeft w:val="0"/>
      <w:marRight w:val="0"/>
      <w:marTop w:val="0"/>
      <w:marBottom w:val="0"/>
      <w:divBdr>
        <w:top w:val="none" w:sz="0" w:space="0" w:color="auto"/>
        <w:left w:val="none" w:sz="0" w:space="0" w:color="auto"/>
        <w:bottom w:val="none" w:sz="0" w:space="0" w:color="auto"/>
        <w:right w:val="none" w:sz="0" w:space="0" w:color="auto"/>
      </w:divBdr>
    </w:div>
    <w:div w:id="21060229">
      <w:bodyDiv w:val="1"/>
      <w:marLeft w:val="0"/>
      <w:marRight w:val="0"/>
      <w:marTop w:val="0"/>
      <w:marBottom w:val="0"/>
      <w:divBdr>
        <w:top w:val="none" w:sz="0" w:space="0" w:color="auto"/>
        <w:left w:val="none" w:sz="0" w:space="0" w:color="auto"/>
        <w:bottom w:val="none" w:sz="0" w:space="0" w:color="auto"/>
        <w:right w:val="none" w:sz="0" w:space="0" w:color="auto"/>
      </w:divBdr>
    </w:div>
    <w:div w:id="21323675">
      <w:bodyDiv w:val="1"/>
      <w:marLeft w:val="0"/>
      <w:marRight w:val="0"/>
      <w:marTop w:val="0"/>
      <w:marBottom w:val="0"/>
      <w:divBdr>
        <w:top w:val="none" w:sz="0" w:space="0" w:color="auto"/>
        <w:left w:val="none" w:sz="0" w:space="0" w:color="auto"/>
        <w:bottom w:val="none" w:sz="0" w:space="0" w:color="auto"/>
        <w:right w:val="none" w:sz="0" w:space="0" w:color="auto"/>
      </w:divBdr>
    </w:div>
    <w:div w:id="21640170">
      <w:bodyDiv w:val="1"/>
      <w:marLeft w:val="0"/>
      <w:marRight w:val="0"/>
      <w:marTop w:val="0"/>
      <w:marBottom w:val="0"/>
      <w:divBdr>
        <w:top w:val="none" w:sz="0" w:space="0" w:color="auto"/>
        <w:left w:val="none" w:sz="0" w:space="0" w:color="auto"/>
        <w:bottom w:val="none" w:sz="0" w:space="0" w:color="auto"/>
        <w:right w:val="none" w:sz="0" w:space="0" w:color="auto"/>
      </w:divBdr>
    </w:div>
    <w:div w:id="21827612">
      <w:bodyDiv w:val="1"/>
      <w:marLeft w:val="0"/>
      <w:marRight w:val="0"/>
      <w:marTop w:val="0"/>
      <w:marBottom w:val="0"/>
      <w:divBdr>
        <w:top w:val="none" w:sz="0" w:space="0" w:color="auto"/>
        <w:left w:val="none" w:sz="0" w:space="0" w:color="auto"/>
        <w:bottom w:val="none" w:sz="0" w:space="0" w:color="auto"/>
        <w:right w:val="none" w:sz="0" w:space="0" w:color="auto"/>
      </w:divBdr>
    </w:div>
    <w:div w:id="21907851">
      <w:bodyDiv w:val="1"/>
      <w:marLeft w:val="0"/>
      <w:marRight w:val="0"/>
      <w:marTop w:val="0"/>
      <w:marBottom w:val="0"/>
      <w:divBdr>
        <w:top w:val="none" w:sz="0" w:space="0" w:color="auto"/>
        <w:left w:val="none" w:sz="0" w:space="0" w:color="auto"/>
        <w:bottom w:val="none" w:sz="0" w:space="0" w:color="auto"/>
        <w:right w:val="none" w:sz="0" w:space="0" w:color="auto"/>
      </w:divBdr>
    </w:div>
    <w:div w:id="22371204">
      <w:bodyDiv w:val="1"/>
      <w:marLeft w:val="0"/>
      <w:marRight w:val="0"/>
      <w:marTop w:val="0"/>
      <w:marBottom w:val="0"/>
      <w:divBdr>
        <w:top w:val="none" w:sz="0" w:space="0" w:color="auto"/>
        <w:left w:val="none" w:sz="0" w:space="0" w:color="auto"/>
        <w:bottom w:val="none" w:sz="0" w:space="0" w:color="auto"/>
        <w:right w:val="none" w:sz="0" w:space="0" w:color="auto"/>
      </w:divBdr>
    </w:div>
    <w:div w:id="22706515">
      <w:bodyDiv w:val="1"/>
      <w:marLeft w:val="0"/>
      <w:marRight w:val="0"/>
      <w:marTop w:val="0"/>
      <w:marBottom w:val="0"/>
      <w:divBdr>
        <w:top w:val="none" w:sz="0" w:space="0" w:color="auto"/>
        <w:left w:val="none" w:sz="0" w:space="0" w:color="auto"/>
        <w:bottom w:val="none" w:sz="0" w:space="0" w:color="auto"/>
        <w:right w:val="none" w:sz="0" w:space="0" w:color="auto"/>
      </w:divBdr>
    </w:div>
    <w:div w:id="22831010">
      <w:bodyDiv w:val="1"/>
      <w:marLeft w:val="0"/>
      <w:marRight w:val="0"/>
      <w:marTop w:val="0"/>
      <w:marBottom w:val="0"/>
      <w:divBdr>
        <w:top w:val="none" w:sz="0" w:space="0" w:color="auto"/>
        <w:left w:val="none" w:sz="0" w:space="0" w:color="auto"/>
        <w:bottom w:val="none" w:sz="0" w:space="0" w:color="auto"/>
        <w:right w:val="none" w:sz="0" w:space="0" w:color="auto"/>
      </w:divBdr>
    </w:div>
    <w:div w:id="22943945">
      <w:bodyDiv w:val="1"/>
      <w:marLeft w:val="0"/>
      <w:marRight w:val="0"/>
      <w:marTop w:val="0"/>
      <w:marBottom w:val="0"/>
      <w:divBdr>
        <w:top w:val="none" w:sz="0" w:space="0" w:color="auto"/>
        <w:left w:val="none" w:sz="0" w:space="0" w:color="auto"/>
        <w:bottom w:val="none" w:sz="0" w:space="0" w:color="auto"/>
        <w:right w:val="none" w:sz="0" w:space="0" w:color="auto"/>
      </w:divBdr>
    </w:div>
    <w:div w:id="23140649">
      <w:bodyDiv w:val="1"/>
      <w:marLeft w:val="0"/>
      <w:marRight w:val="0"/>
      <w:marTop w:val="0"/>
      <w:marBottom w:val="0"/>
      <w:divBdr>
        <w:top w:val="none" w:sz="0" w:space="0" w:color="auto"/>
        <w:left w:val="none" w:sz="0" w:space="0" w:color="auto"/>
        <w:bottom w:val="none" w:sz="0" w:space="0" w:color="auto"/>
        <w:right w:val="none" w:sz="0" w:space="0" w:color="auto"/>
      </w:divBdr>
    </w:div>
    <w:div w:id="23361245">
      <w:bodyDiv w:val="1"/>
      <w:marLeft w:val="0"/>
      <w:marRight w:val="0"/>
      <w:marTop w:val="0"/>
      <w:marBottom w:val="0"/>
      <w:divBdr>
        <w:top w:val="none" w:sz="0" w:space="0" w:color="auto"/>
        <w:left w:val="none" w:sz="0" w:space="0" w:color="auto"/>
        <w:bottom w:val="none" w:sz="0" w:space="0" w:color="auto"/>
        <w:right w:val="none" w:sz="0" w:space="0" w:color="auto"/>
      </w:divBdr>
    </w:div>
    <w:div w:id="23479882">
      <w:bodyDiv w:val="1"/>
      <w:marLeft w:val="0"/>
      <w:marRight w:val="0"/>
      <w:marTop w:val="0"/>
      <w:marBottom w:val="0"/>
      <w:divBdr>
        <w:top w:val="none" w:sz="0" w:space="0" w:color="auto"/>
        <w:left w:val="none" w:sz="0" w:space="0" w:color="auto"/>
        <w:bottom w:val="none" w:sz="0" w:space="0" w:color="auto"/>
        <w:right w:val="none" w:sz="0" w:space="0" w:color="auto"/>
      </w:divBdr>
    </w:div>
    <w:div w:id="23750890">
      <w:bodyDiv w:val="1"/>
      <w:marLeft w:val="0"/>
      <w:marRight w:val="0"/>
      <w:marTop w:val="0"/>
      <w:marBottom w:val="0"/>
      <w:divBdr>
        <w:top w:val="none" w:sz="0" w:space="0" w:color="auto"/>
        <w:left w:val="none" w:sz="0" w:space="0" w:color="auto"/>
        <w:bottom w:val="none" w:sz="0" w:space="0" w:color="auto"/>
        <w:right w:val="none" w:sz="0" w:space="0" w:color="auto"/>
      </w:divBdr>
    </w:div>
    <w:div w:id="23986539">
      <w:bodyDiv w:val="1"/>
      <w:marLeft w:val="0"/>
      <w:marRight w:val="0"/>
      <w:marTop w:val="0"/>
      <w:marBottom w:val="0"/>
      <w:divBdr>
        <w:top w:val="none" w:sz="0" w:space="0" w:color="auto"/>
        <w:left w:val="none" w:sz="0" w:space="0" w:color="auto"/>
        <w:bottom w:val="none" w:sz="0" w:space="0" w:color="auto"/>
        <w:right w:val="none" w:sz="0" w:space="0" w:color="auto"/>
      </w:divBdr>
    </w:div>
    <w:div w:id="24211835">
      <w:bodyDiv w:val="1"/>
      <w:marLeft w:val="0"/>
      <w:marRight w:val="0"/>
      <w:marTop w:val="0"/>
      <w:marBottom w:val="0"/>
      <w:divBdr>
        <w:top w:val="none" w:sz="0" w:space="0" w:color="auto"/>
        <w:left w:val="none" w:sz="0" w:space="0" w:color="auto"/>
        <w:bottom w:val="none" w:sz="0" w:space="0" w:color="auto"/>
        <w:right w:val="none" w:sz="0" w:space="0" w:color="auto"/>
      </w:divBdr>
    </w:div>
    <w:div w:id="24330960">
      <w:bodyDiv w:val="1"/>
      <w:marLeft w:val="0"/>
      <w:marRight w:val="0"/>
      <w:marTop w:val="0"/>
      <w:marBottom w:val="0"/>
      <w:divBdr>
        <w:top w:val="none" w:sz="0" w:space="0" w:color="auto"/>
        <w:left w:val="none" w:sz="0" w:space="0" w:color="auto"/>
        <w:bottom w:val="none" w:sz="0" w:space="0" w:color="auto"/>
        <w:right w:val="none" w:sz="0" w:space="0" w:color="auto"/>
      </w:divBdr>
    </w:div>
    <w:div w:id="24406838">
      <w:bodyDiv w:val="1"/>
      <w:marLeft w:val="0"/>
      <w:marRight w:val="0"/>
      <w:marTop w:val="0"/>
      <w:marBottom w:val="0"/>
      <w:divBdr>
        <w:top w:val="none" w:sz="0" w:space="0" w:color="auto"/>
        <w:left w:val="none" w:sz="0" w:space="0" w:color="auto"/>
        <w:bottom w:val="none" w:sz="0" w:space="0" w:color="auto"/>
        <w:right w:val="none" w:sz="0" w:space="0" w:color="auto"/>
      </w:divBdr>
    </w:div>
    <w:div w:id="24529000">
      <w:bodyDiv w:val="1"/>
      <w:marLeft w:val="0"/>
      <w:marRight w:val="0"/>
      <w:marTop w:val="0"/>
      <w:marBottom w:val="0"/>
      <w:divBdr>
        <w:top w:val="none" w:sz="0" w:space="0" w:color="auto"/>
        <w:left w:val="none" w:sz="0" w:space="0" w:color="auto"/>
        <w:bottom w:val="none" w:sz="0" w:space="0" w:color="auto"/>
        <w:right w:val="none" w:sz="0" w:space="0" w:color="auto"/>
      </w:divBdr>
    </w:div>
    <w:div w:id="24790923">
      <w:bodyDiv w:val="1"/>
      <w:marLeft w:val="0"/>
      <w:marRight w:val="0"/>
      <w:marTop w:val="0"/>
      <w:marBottom w:val="0"/>
      <w:divBdr>
        <w:top w:val="none" w:sz="0" w:space="0" w:color="auto"/>
        <w:left w:val="none" w:sz="0" w:space="0" w:color="auto"/>
        <w:bottom w:val="none" w:sz="0" w:space="0" w:color="auto"/>
        <w:right w:val="none" w:sz="0" w:space="0" w:color="auto"/>
      </w:divBdr>
    </w:div>
    <w:div w:id="25371362">
      <w:bodyDiv w:val="1"/>
      <w:marLeft w:val="0"/>
      <w:marRight w:val="0"/>
      <w:marTop w:val="0"/>
      <w:marBottom w:val="0"/>
      <w:divBdr>
        <w:top w:val="none" w:sz="0" w:space="0" w:color="auto"/>
        <w:left w:val="none" w:sz="0" w:space="0" w:color="auto"/>
        <w:bottom w:val="none" w:sz="0" w:space="0" w:color="auto"/>
        <w:right w:val="none" w:sz="0" w:space="0" w:color="auto"/>
      </w:divBdr>
    </w:div>
    <w:div w:id="25371670">
      <w:bodyDiv w:val="1"/>
      <w:marLeft w:val="0"/>
      <w:marRight w:val="0"/>
      <w:marTop w:val="0"/>
      <w:marBottom w:val="0"/>
      <w:divBdr>
        <w:top w:val="none" w:sz="0" w:space="0" w:color="auto"/>
        <w:left w:val="none" w:sz="0" w:space="0" w:color="auto"/>
        <w:bottom w:val="none" w:sz="0" w:space="0" w:color="auto"/>
        <w:right w:val="none" w:sz="0" w:space="0" w:color="auto"/>
      </w:divBdr>
    </w:div>
    <w:div w:id="26372231">
      <w:bodyDiv w:val="1"/>
      <w:marLeft w:val="0"/>
      <w:marRight w:val="0"/>
      <w:marTop w:val="0"/>
      <w:marBottom w:val="0"/>
      <w:divBdr>
        <w:top w:val="none" w:sz="0" w:space="0" w:color="auto"/>
        <w:left w:val="none" w:sz="0" w:space="0" w:color="auto"/>
        <w:bottom w:val="none" w:sz="0" w:space="0" w:color="auto"/>
        <w:right w:val="none" w:sz="0" w:space="0" w:color="auto"/>
      </w:divBdr>
    </w:div>
    <w:div w:id="26491594">
      <w:bodyDiv w:val="1"/>
      <w:marLeft w:val="0"/>
      <w:marRight w:val="0"/>
      <w:marTop w:val="0"/>
      <w:marBottom w:val="0"/>
      <w:divBdr>
        <w:top w:val="none" w:sz="0" w:space="0" w:color="auto"/>
        <w:left w:val="none" w:sz="0" w:space="0" w:color="auto"/>
        <w:bottom w:val="none" w:sz="0" w:space="0" w:color="auto"/>
        <w:right w:val="none" w:sz="0" w:space="0" w:color="auto"/>
      </w:divBdr>
    </w:div>
    <w:div w:id="26610288">
      <w:bodyDiv w:val="1"/>
      <w:marLeft w:val="0"/>
      <w:marRight w:val="0"/>
      <w:marTop w:val="0"/>
      <w:marBottom w:val="0"/>
      <w:divBdr>
        <w:top w:val="none" w:sz="0" w:space="0" w:color="auto"/>
        <w:left w:val="none" w:sz="0" w:space="0" w:color="auto"/>
        <w:bottom w:val="none" w:sz="0" w:space="0" w:color="auto"/>
        <w:right w:val="none" w:sz="0" w:space="0" w:color="auto"/>
      </w:divBdr>
    </w:div>
    <w:div w:id="27032013">
      <w:bodyDiv w:val="1"/>
      <w:marLeft w:val="0"/>
      <w:marRight w:val="0"/>
      <w:marTop w:val="0"/>
      <w:marBottom w:val="0"/>
      <w:divBdr>
        <w:top w:val="none" w:sz="0" w:space="0" w:color="auto"/>
        <w:left w:val="none" w:sz="0" w:space="0" w:color="auto"/>
        <w:bottom w:val="none" w:sz="0" w:space="0" w:color="auto"/>
        <w:right w:val="none" w:sz="0" w:space="0" w:color="auto"/>
      </w:divBdr>
    </w:div>
    <w:div w:id="27032055">
      <w:bodyDiv w:val="1"/>
      <w:marLeft w:val="0"/>
      <w:marRight w:val="0"/>
      <w:marTop w:val="0"/>
      <w:marBottom w:val="0"/>
      <w:divBdr>
        <w:top w:val="none" w:sz="0" w:space="0" w:color="auto"/>
        <w:left w:val="none" w:sz="0" w:space="0" w:color="auto"/>
        <w:bottom w:val="none" w:sz="0" w:space="0" w:color="auto"/>
        <w:right w:val="none" w:sz="0" w:space="0" w:color="auto"/>
      </w:divBdr>
    </w:div>
    <w:div w:id="27068841">
      <w:bodyDiv w:val="1"/>
      <w:marLeft w:val="0"/>
      <w:marRight w:val="0"/>
      <w:marTop w:val="0"/>
      <w:marBottom w:val="0"/>
      <w:divBdr>
        <w:top w:val="none" w:sz="0" w:space="0" w:color="auto"/>
        <w:left w:val="none" w:sz="0" w:space="0" w:color="auto"/>
        <w:bottom w:val="none" w:sz="0" w:space="0" w:color="auto"/>
        <w:right w:val="none" w:sz="0" w:space="0" w:color="auto"/>
      </w:divBdr>
    </w:div>
    <w:div w:id="27342920">
      <w:bodyDiv w:val="1"/>
      <w:marLeft w:val="0"/>
      <w:marRight w:val="0"/>
      <w:marTop w:val="0"/>
      <w:marBottom w:val="0"/>
      <w:divBdr>
        <w:top w:val="none" w:sz="0" w:space="0" w:color="auto"/>
        <w:left w:val="none" w:sz="0" w:space="0" w:color="auto"/>
        <w:bottom w:val="none" w:sz="0" w:space="0" w:color="auto"/>
        <w:right w:val="none" w:sz="0" w:space="0" w:color="auto"/>
      </w:divBdr>
    </w:div>
    <w:div w:id="27461397">
      <w:bodyDiv w:val="1"/>
      <w:marLeft w:val="0"/>
      <w:marRight w:val="0"/>
      <w:marTop w:val="0"/>
      <w:marBottom w:val="0"/>
      <w:divBdr>
        <w:top w:val="none" w:sz="0" w:space="0" w:color="auto"/>
        <w:left w:val="none" w:sz="0" w:space="0" w:color="auto"/>
        <w:bottom w:val="none" w:sz="0" w:space="0" w:color="auto"/>
        <w:right w:val="none" w:sz="0" w:space="0" w:color="auto"/>
      </w:divBdr>
    </w:div>
    <w:div w:id="27534459">
      <w:bodyDiv w:val="1"/>
      <w:marLeft w:val="0"/>
      <w:marRight w:val="0"/>
      <w:marTop w:val="0"/>
      <w:marBottom w:val="0"/>
      <w:divBdr>
        <w:top w:val="none" w:sz="0" w:space="0" w:color="auto"/>
        <w:left w:val="none" w:sz="0" w:space="0" w:color="auto"/>
        <w:bottom w:val="none" w:sz="0" w:space="0" w:color="auto"/>
        <w:right w:val="none" w:sz="0" w:space="0" w:color="auto"/>
      </w:divBdr>
    </w:div>
    <w:div w:id="27680578">
      <w:bodyDiv w:val="1"/>
      <w:marLeft w:val="0"/>
      <w:marRight w:val="0"/>
      <w:marTop w:val="0"/>
      <w:marBottom w:val="0"/>
      <w:divBdr>
        <w:top w:val="none" w:sz="0" w:space="0" w:color="auto"/>
        <w:left w:val="none" w:sz="0" w:space="0" w:color="auto"/>
        <w:bottom w:val="none" w:sz="0" w:space="0" w:color="auto"/>
        <w:right w:val="none" w:sz="0" w:space="0" w:color="auto"/>
      </w:divBdr>
    </w:div>
    <w:div w:id="27687943">
      <w:bodyDiv w:val="1"/>
      <w:marLeft w:val="0"/>
      <w:marRight w:val="0"/>
      <w:marTop w:val="0"/>
      <w:marBottom w:val="0"/>
      <w:divBdr>
        <w:top w:val="none" w:sz="0" w:space="0" w:color="auto"/>
        <w:left w:val="none" w:sz="0" w:space="0" w:color="auto"/>
        <w:bottom w:val="none" w:sz="0" w:space="0" w:color="auto"/>
        <w:right w:val="none" w:sz="0" w:space="0" w:color="auto"/>
      </w:divBdr>
    </w:div>
    <w:div w:id="27918489">
      <w:bodyDiv w:val="1"/>
      <w:marLeft w:val="0"/>
      <w:marRight w:val="0"/>
      <w:marTop w:val="0"/>
      <w:marBottom w:val="0"/>
      <w:divBdr>
        <w:top w:val="none" w:sz="0" w:space="0" w:color="auto"/>
        <w:left w:val="none" w:sz="0" w:space="0" w:color="auto"/>
        <w:bottom w:val="none" w:sz="0" w:space="0" w:color="auto"/>
        <w:right w:val="none" w:sz="0" w:space="0" w:color="auto"/>
      </w:divBdr>
    </w:div>
    <w:div w:id="28117902">
      <w:bodyDiv w:val="1"/>
      <w:marLeft w:val="0"/>
      <w:marRight w:val="0"/>
      <w:marTop w:val="0"/>
      <w:marBottom w:val="0"/>
      <w:divBdr>
        <w:top w:val="none" w:sz="0" w:space="0" w:color="auto"/>
        <w:left w:val="none" w:sz="0" w:space="0" w:color="auto"/>
        <w:bottom w:val="none" w:sz="0" w:space="0" w:color="auto"/>
        <w:right w:val="none" w:sz="0" w:space="0" w:color="auto"/>
      </w:divBdr>
    </w:div>
    <w:div w:id="28264252">
      <w:bodyDiv w:val="1"/>
      <w:marLeft w:val="0"/>
      <w:marRight w:val="0"/>
      <w:marTop w:val="0"/>
      <w:marBottom w:val="0"/>
      <w:divBdr>
        <w:top w:val="none" w:sz="0" w:space="0" w:color="auto"/>
        <w:left w:val="none" w:sz="0" w:space="0" w:color="auto"/>
        <w:bottom w:val="none" w:sz="0" w:space="0" w:color="auto"/>
        <w:right w:val="none" w:sz="0" w:space="0" w:color="auto"/>
      </w:divBdr>
    </w:div>
    <w:div w:id="28922196">
      <w:bodyDiv w:val="1"/>
      <w:marLeft w:val="0"/>
      <w:marRight w:val="0"/>
      <w:marTop w:val="0"/>
      <w:marBottom w:val="0"/>
      <w:divBdr>
        <w:top w:val="none" w:sz="0" w:space="0" w:color="auto"/>
        <w:left w:val="none" w:sz="0" w:space="0" w:color="auto"/>
        <w:bottom w:val="none" w:sz="0" w:space="0" w:color="auto"/>
        <w:right w:val="none" w:sz="0" w:space="0" w:color="auto"/>
      </w:divBdr>
    </w:div>
    <w:div w:id="29376537">
      <w:bodyDiv w:val="1"/>
      <w:marLeft w:val="0"/>
      <w:marRight w:val="0"/>
      <w:marTop w:val="0"/>
      <w:marBottom w:val="0"/>
      <w:divBdr>
        <w:top w:val="none" w:sz="0" w:space="0" w:color="auto"/>
        <w:left w:val="none" w:sz="0" w:space="0" w:color="auto"/>
        <w:bottom w:val="none" w:sz="0" w:space="0" w:color="auto"/>
        <w:right w:val="none" w:sz="0" w:space="0" w:color="auto"/>
      </w:divBdr>
    </w:div>
    <w:div w:id="29578223">
      <w:bodyDiv w:val="1"/>
      <w:marLeft w:val="0"/>
      <w:marRight w:val="0"/>
      <w:marTop w:val="0"/>
      <w:marBottom w:val="0"/>
      <w:divBdr>
        <w:top w:val="none" w:sz="0" w:space="0" w:color="auto"/>
        <w:left w:val="none" w:sz="0" w:space="0" w:color="auto"/>
        <w:bottom w:val="none" w:sz="0" w:space="0" w:color="auto"/>
        <w:right w:val="none" w:sz="0" w:space="0" w:color="auto"/>
      </w:divBdr>
    </w:div>
    <w:div w:id="29841675">
      <w:bodyDiv w:val="1"/>
      <w:marLeft w:val="0"/>
      <w:marRight w:val="0"/>
      <w:marTop w:val="0"/>
      <w:marBottom w:val="0"/>
      <w:divBdr>
        <w:top w:val="none" w:sz="0" w:space="0" w:color="auto"/>
        <w:left w:val="none" w:sz="0" w:space="0" w:color="auto"/>
        <w:bottom w:val="none" w:sz="0" w:space="0" w:color="auto"/>
        <w:right w:val="none" w:sz="0" w:space="0" w:color="auto"/>
      </w:divBdr>
    </w:div>
    <w:div w:id="29885058">
      <w:bodyDiv w:val="1"/>
      <w:marLeft w:val="0"/>
      <w:marRight w:val="0"/>
      <w:marTop w:val="0"/>
      <w:marBottom w:val="0"/>
      <w:divBdr>
        <w:top w:val="none" w:sz="0" w:space="0" w:color="auto"/>
        <w:left w:val="none" w:sz="0" w:space="0" w:color="auto"/>
        <w:bottom w:val="none" w:sz="0" w:space="0" w:color="auto"/>
        <w:right w:val="none" w:sz="0" w:space="0" w:color="auto"/>
      </w:divBdr>
    </w:div>
    <w:div w:id="30082739">
      <w:bodyDiv w:val="1"/>
      <w:marLeft w:val="0"/>
      <w:marRight w:val="0"/>
      <w:marTop w:val="0"/>
      <w:marBottom w:val="0"/>
      <w:divBdr>
        <w:top w:val="none" w:sz="0" w:space="0" w:color="auto"/>
        <w:left w:val="none" w:sz="0" w:space="0" w:color="auto"/>
        <w:bottom w:val="none" w:sz="0" w:space="0" w:color="auto"/>
        <w:right w:val="none" w:sz="0" w:space="0" w:color="auto"/>
      </w:divBdr>
    </w:div>
    <w:div w:id="30107771">
      <w:bodyDiv w:val="1"/>
      <w:marLeft w:val="0"/>
      <w:marRight w:val="0"/>
      <w:marTop w:val="0"/>
      <w:marBottom w:val="0"/>
      <w:divBdr>
        <w:top w:val="none" w:sz="0" w:space="0" w:color="auto"/>
        <w:left w:val="none" w:sz="0" w:space="0" w:color="auto"/>
        <w:bottom w:val="none" w:sz="0" w:space="0" w:color="auto"/>
        <w:right w:val="none" w:sz="0" w:space="0" w:color="auto"/>
      </w:divBdr>
    </w:div>
    <w:div w:id="30956342">
      <w:bodyDiv w:val="1"/>
      <w:marLeft w:val="0"/>
      <w:marRight w:val="0"/>
      <w:marTop w:val="0"/>
      <w:marBottom w:val="0"/>
      <w:divBdr>
        <w:top w:val="none" w:sz="0" w:space="0" w:color="auto"/>
        <w:left w:val="none" w:sz="0" w:space="0" w:color="auto"/>
        <w:bottom w:val="none" w:sz="0" w:space="0" w:color="auto"/>
        <w:right w:val="none" w:sz="0" w:space="0" w:color="auto"/>
      </w:divBdr>
    </w:div>
    <w:div w:id="31079575">
      <w:bodyDiv w:val="1"/>
      <w:marLeft w:val="0"/>
      <w:marRight w:val="0"/>
      <w:marTop w:val="0"/>
      <w:marBottom w:val="0"/>
      <w:divBdr>
        <w:top w:val="none" w:sz="0" w:space="0" w:color="auto"/>
        <w:left w:val="none" w:sz="0" w:space="0" w:color="auto"/>
        <w:bottom w:val="none" w:sz="0" w:space="0" w:color="auto"/>
        <w:right w:val="none" w:sz="0" w:space="0" w:color="auto"/>
      </w:divBdr>
    </w:div>
    <w:div w:id="31198172">
      <w:bodyDiv w:val="1"/>
      <w:marLeft w:val="0"/>
      <w:marRight w:val="0"/>
      <w:marTop w:val="0"/>
      <w:marBottom w:val="0"/>
      <w:divBdr>
        <w:top w:val="none" w:sz="0" w:space="0" w:color="auto"/>
        <w:left w:val="none" w:sz="0" w:space="0" w:color="auto"/>
        <w:bottom w:val="none" w:sz="0" w:space="0" w:color="auto"/>
        <w:right w:val="none" w:sz="0" w:space="0" w:color="auto"/>
      </w:divBdr>
    </w:div>
    <w:div w:id="31267486">
      <w:bodyDiv w:val="1"/>
      <w:marLeft w:val="0"/>
      <w:marRight w:val="0"/>
      <w:marTop w:val="0"/>
      <w:marBottom w:val="0"/>
      <w:divBdr>
        <w:top w:val="none" w:sz="0" w:space="0" w:color="auto"/>
        <w:left w:val="none" w:sz="0" w:space="0" w:color="auto"/>
        <w:bottom w:val="none" w:sz="0" w:space="0" w:color="auto"/>
        <w:right w:val="none" w:sz="0" w:space="0" w:color="auto"/>
      </w:divBdr>
    </w:div>
    <w:div w:id="31268271">
      <w:bodyDiv w:val="1"/>
      <w:marLeft w:val="0"/>
      <w:marRight w:val="0"/>
      <w:marTop w:val="0"/>
      <w:marBottom w:val="0"/>
      <w:divBdr>
        <w:top w:val="none" w:sz="0" w:space="0" w:color="auto"/>
        <w:left w:val="none" w:sz="0" w:space="0" w:color="auto"/>
        <w:bottom w:val="none" w:sz="0" w:space="0" w:color="auto"/>
        <w:right w:val="none" w:sz="0" w:space="0" w:color="auto"/>
      </w:divBdr>
    </w:div>
    <w:div w:id="31271580">
      <w:bodyDiv w:val="1"/>
      <w:marLeft w:val="0"/>
      <w:marRight w:val="0"/>
      <w:marTop w:val="0"/>
      <w:marBottom w:val="0"/>
      <w:divBdr>
        <w:top w:val="none" w:sz="0" w:space="0" w:color="auto"/>
        <w:left w:val="none" w:sz="0" w:space="0" w:color="auto"/>
        <w:bottom w:val="none" w:sz="0" w:space="0" w:color="auto"/>
        <w:right w:val="none" w:sz="0" w:space="0" w:color="auto"/>
      </w:divBdr>
    </w:div>
    <w:div w:id="31423518">
      <w:bodyDiv w:val="1"/>
      <w:marLeft w:val="0"/>
      <w:marRight w:val="0"/>
      <w:marTop w:val="0"/>
      <w:marBottom w:val="0"/>
      <w:divBdr>
        <w:top w:val="none" w:sz="0" w:space="0" w:color="auto"/>
        <w:left w:val="none" w:sz="0" w:space="0" w:color="auto"/>
        <w:bottom w:val="none" w:sz="0" w:space="0" w:color="auto"/>
        <w:right w:val="none" w:sz="0" w:space="0" w:color="auto"/>
      </w:divBdr>
    </w:div>
    <w:div w:id="31543808">
      <w:bodyDiv w:val="1"/>
      <w:marLeft w:val="0"/>
      <w:marRight w:val="0"/>
      <w:marTop w:val="0"/>
      <w:marBottom w:val="0"/>
      <w:divBdr>
        <w:top w:val="none" w:sz="0" w:space="0" w:color="auto"/>
        <w:left w:val="none" w:sz="0" w:space="0" w:color="auto"/>
        <w:bottom w:val="none" w:sz="0" w:space="0" w:color="auto"/>
        <w:right w:val="none" w:sz="0" w:space="0" w:color="auto"/>
      </w:divBdr>
    </w:div>
    <w:div w:id="31662839">
      <w:bodyDiv w:val="1"/>
      <w:marLeft w:val="0"/>
      <w:marRight w:val="0"/>
      <w:marTop w:val="0"/>
      <w:marBottom w:val="0"/>
      <w:divBdr>
        <w:top w:val="none" w:sz="0" w:space="0" w:color="auto"/>
        <w:left w:val="none" w:sz="0" w:space="0" w:color="auto"/>
        <w:bottom w:val="none" w:sz="0" w:space="0" w:color="auto"/>
        <w:right w:val="none" w:sz="0" w:space="0" w:color="auto"/>
      </w:divBdr>
    </w:div>
    <w:div w:id="31730119">
      <w:bodyDiv w:val="1"/>
      <w:marLeft w:val="0"/>
      <w:marRight w:val="0"/>
      <w:marTop w:val="0"/>
      <w:marBottom w:val="0"/>
      <w:divBdr>
        <w:top w:val="none" w:sz="0" w:space="0" w:color="auto"/>
        <w:left w:val="none" w:sz="0" w:space="0" w:color="auto"/>
        <w:bottom w:val="none" w:sz="0" w:space="0" w:color="auto"/>
        <w:right w:val="none" w:sz="0" w:space="0" w:color="auto"/>
      </w:divBdr>
    </w:div>
    <w:div w:id="31854426">
      <w:bodyDiv w:val="1"/>
      <w:marLeft w:val="0"/>
      <w:marRight w:val="0"/>
      <w:marTop w:val="0"/>
      <w:marBottom w:val="0"/>
      <w:divBdr>
        <w:top w:val="none" w:sz="0" w:space="0" w:color="auto"/>
        <w:left w:val="none" w:sz="0" w:space="0" w:color="auto"/>
        <w:bottom w:val="none" w:sz="0" w:space="0" w:color="auto"/>
        <w:right w:val="none" w:sz="0" w:space="0" w:color="auto"/>
      </w:divBdr>
    </w:div>
    <w:div w:id="32047117">
      <w:bodyDiv w:val="1"/>
      <w:marLeft w:val="0"/>
      <w:marRight w:val="0"/>
      <w:marTop w:val="0"/>
      <w:marBottom w:val="0"/>
      <w:divBdr>
        <w:top w:val="none" w:sz="0" w:space="0" w:color="auto"/>
        <w:left w:val="none" w:sz="0" w:space="0" w:color="auto"/>
        <w:bottom w:val="none" w:sz="0" w:space="0" w:color="auto"/>
        <w:right w:val="none" w:sz="0" w:space="0" w:color="auto"/>
      </w:divBdr>
    </w:div>
    <w:div w:id="32195568">
      <w:bodyDiv w:val="1"/>
      <w:marLeft w:val="0"/>
      <w:marRight w:val="0"/>
      <w:marTop w:val="0"/>
      <w:marBottom w:val="0"/>
      <w:divBdr>
        <w:top w:val="none" w:sz="0" w:space="0" w:color="auto"/>
        <w:left w:val="none" w:sz="0" w:space="0" w:color="auto"/>
        <w:bottom w:val="none" w:sz="0" w:space="0" w:color="auto"/>
        <w:right w:val="none" w:sz="0" w:space="0" w:color="auto"/>
      </w:divBdr>
    </w:div>
    <w:div w:id="32312183">
      <w:bodyDiv w:val="1"/>
      <w:marLeft w:val="0"/>
      <w:marRight w:val="0"/>
      <w:marTop w:val="0"/>
      <w:marBottom w:val="0"/>
      <w:divBdr>
        <w:top w:val="none" w:sz="0" w:space="0" w:color="auto"/>
        <w:left w:val="none" w:sz="0" w:space="0" w:color="auto"/>
        <w:bottom w:val="none" w:sz="0" w:space="0" w:color="auto"/>
        <w:right w:val="none" w:sz="0" w:space="0" w:color="auto"/>
      </w:divBdr>
    </w:div>
    <w:div w:id="32463649">
      <w:bodyDiv w:val="1"/>
      <w:marLeft w:val="0"/>
      <w:marRight w:val="0"/>
      <w:marTop w:val="0"/>
      <w:marBottom w:val="0"/>
      <w:divBdr>
        <w:top w:val="none" w:sz="0" w:space="0" w:color="auto"/>
        <w:left w:val="none" w:sz="0" w:space="0" w:color="auto"/>
        <w:bottom w:val="none" w:sz="0" w:space="0" w:color="auto"/>
        <w:right w:val="none" w:sz="0" w:space="0" w:color="auto"/>
      </w:divBdr>
    </w:div>
    <w:div w:id="32652910">
      <w:bodyDiv w:val="1"/>
      <w:marLeft w:val="0"/>
      <w:marRight w:val="0"/>
      <w:marTop w:val="0"/>
      <w:marBottom w:val="0"/>
      <w:divBdr>
        <w:top w:val="none" w:sz="0" w:space="0" w:color="auto"/>
        <w:left w:val="none" w:sz="0" w:space="0" w:color="auto"/>
        <w:bottom w:val="none" w:sz="0" w:space="0" w:color="auto"/>
        <w:right w:val="none" w:sz="0" w:space="0" w:color="auto"/>
      </w:divBdr>
    </w:div>
    <w:div w:id="32653759">
      <w:bodyDiv w:val="1"/>
      <w:marLeft w:val="0"/>
      <w:marRight w:val="0"/>
      <w:marTop w:val="0"/>
      <w:marBottom w:val="0"/>
      <w:divBdr>
        <w:top w:val="none" w:sz="0" w:space="0" w:color="auto"/>
        <w:left w:val="none" w:sz="0" w:space="0" w:color="auto"/>
        <w:bottom w:val="none" w:sz="0" w:space="0" w:color="auto"/>
        <w:right w:val="none" w:sz="0" w:space="0" w:color="auto"/>
      </w:divBdr>
    </w:div>
    <w:div w:id="32772802">
      <w:bodyDiv w:val="1"/>
      <w:marLeft w:val="0"/>
      <w:marRight w:val="0"/>
      <w:marTop w:val="0"/>
      <w:marBottom w:val="0"/>
      <w:divBdr>
        <w:top w:val="none" w:sz="0" w:space="0" w:color="auto"/>
        <w:left w:val="none" w:sz="0" w:space="0" w:color="auto"/>
        <w:bottom w:val="none" w:sz="0" w:space="0" w:color="auto"/>
        <w:right w:val="none" w:sz="0" w:space="0" w:color="auto"/>
      </w:divBdr>
    </w:div>
    <w:div w:id="32778094">
      <w:bodyDiv w:val="1"/>
      <w:marLeft w:val="0"/>
      <w:marRight w:val="0"/>
      <w:marTop w:val="0"/>
      <w:marBottom w:val="0"/>
      <w:divBdr>
        <w:top w:val="none" w:sz="0" w:space="0" w:color="auto"/>
        <w:left w:val="none" w:sz="0" w:space="0" w:color="auto"/>
        <w:bottom w:val="none" w:sz="0" w:space="0" w:color="auto"/>
        <w:right w:val="none" w:sz="0" w:space="0" w:color="auto"/>
      </w:divBdr>
    </w:div>
    <w:div w:id="33121080">
      <w:bodyDiv w:val="1"/>
      <w:marLeft w:val="0"/>
      <w:marRight w:val="0"/>
      <w:marTop w:val="0"/>
      <w:marBottom w:val="0"/>
      <w:divBdr>
        <w:top w:val="none" w:sz="0" w:space="0" w:color="auto"/>
        <w:left w:val="none" w:sz="0" w:space="0" w:color="auto"/>
        <w:bottom w:val="none" w:sz="0" w:space="0" w:color="auto"/>
        <w:right w:val="none" w:sz="0" w:space="0" w:color="auto"/>
      </w:divBdr>
    </w:div>
    <w:div w:id="33190758">
      <w:bodyDiv w:val="1"/>
      <w:marLeft w:val="0"/>
      <w:marRight w:val="0"/>
      <w:marTop w:val="0"/>
      <w:marBottom w:val="0"/>
      <w:divBdr>
        <w:top w:val="none" w:sz="0" w:space="0" w:color="auto"/>
        <w:left w:val="none" w:sz="0" w:space="0" w:color="auto"/>
        <w:bottom w:val="none" w:sz="0" w:space="0" w:color="auto"/>
        <w:right w:val="none" w:sz="0" w:space="0" w:color="auto"/>
      </w:divBdr>
    </w:div>
    <w:div w:id="33428667">
      <w:bodyDiv w:val="1"/>
      <w:marLeft w:val="0"/>
      <w:marRight w:val="0"/>
      <w:marTop w:val="0"/>
      <w:marBottom w:val="0"/>
      <w:divBdr>
        <w:top w:val="none" w:sz="0" w:space="0" w:color="auto"/>
        <w:left w:val="none" w:sz="0" w:space="0" w:color="auto"/>
        <w:bottom w:val="none" w:sz="0" w:space="0" w:color="auto"/>
        <w:right w:val="none" w:sz="0" w:space="0" w:color="auto"/>
      </w:divBdr>
    </w:div>
    <w:div w:id="33581613">
      <w:bodyDiv w:val="1"/>
      <w:marLeft w:val="0"/>
      <w:marRight w:val="0"/>
      <w:marTop w:val="0"/>
      <w:marBottom w:val="0"/>
      <w:divBdr>
        <w:top w:val="none" w:sz="0" w:space="0" w:color="auto"/>
        <w:left w:val="none" w:sz="0" w:space="0" w:color="auto"/>
        <w:bottom w:val="none" w:sz="0" w:space="0" w:color="auto"/>
        <w:right w:val="none" w:sz="0" w:space="0" w:color="auto"/>
      </w:divBdr>
    </w:div>
    <w:div w:id="33771515">
      <w:bodyDiv w:val="1"/>
      <w:marLeft w:val="0"/>
      <w:marRight w:val="0"/>
      <w:marTop w:val="0"/>
      <w:marBottom w:val="0"/>
      <w:divBdr>
        <w:top w:val="none" w:sz="0" w:space="0" w:color="auto"/>
        <w:left w:val="none" w:sz="0" w:space="0" w:color="auto"/>
        <w:bottom w:val="none" w:sz="0" w:space="0" w:color="auto"/>
        <w:right w:val="none" w:sz="0" w:space="0" w:color="auto"/>
      </w:divBdr>
    </w:div>
    <w:div w:id="33896296">
      <w:bodyDiv w:val="1"/>
      <w:marLeft w:val="0"/>
      <w:marRight w:val="0"/>
      <w:marTop w:val="0"/>
      <w:marBottom w:val="0"/>
      <w:divBdr>
        <w:top w:val="none" w:sz="0" w:space="0" w:color="auto"/>
        <w:left w:val="none" w:sz="0" w:space="0" w:color="auto"/>
        <w:bottom w:val="none" w:sz="0" w:space="0" w:color="auto"/>
        <w:right w:val="none" w:sz="0" w:space="0" w:color="auto"/>
      </w:divBdr>
    </w:div>
    <w:div w:id="33896515">
      <w:bodyDiv w:val="1"/>
      <w:marLeft w:val="0"/>
      <w:marRight w:val="0"/>
      <w:marTop w:val="0"/>
      <w:marBottom w:val="0"/>
      <w:divBdr>
        <w:top w:val="none" w:sz="0" w:space="0" w:color="auto"/>
        <w:left w:val="none" w:sz="0" w:space="0" w:color="auto"/>
        <w:bottom w:val="none" w:sz="0" w:space="0" w:color="auto"/>
        <w:right w:val="none" w:sz="0" w:space="0" w:color="auto"/>
      </w:divBdr>
    </w:div>
    <w:div w:id="33965478">
      <w:bodyDiv w:val="1"/>
      <w:marLeft w:val="0"/>
      <w:marRight w:val="0"/>
      <w:marTop w:val="0"/>
      <w:marBottom w:val="0"/>
      <w:divBdr>
        <w:top w:val="none" w:sz="0" w:space="0" w:color="auto"/>
        <w:left w:val="none" w:sz="0" w:space="0" w:color="auto"/>
        <w:bottom w:val="none" w:sz="0" w:space="0" w:color="auto"/>
        <w:right w:val="none" w:sz="0" w:space="0" w:color="auto"/>
      </w:divBdr>
    </w:div>
    <w:div w:id="34039221">
      <w:bodyDiv w:val="1"/>
      <w:marLeft w:val="0"/>
      <w:marRight w:val="0"/>
      <w:marTop w:val="0"/>
      <w:marBottom w:val="0"/>
      <w:divBdr>
        <w:top w:val="none" w:sz="0" w:space="0" w:color="auto"/>
        <w:left w:val="none" w:sz="0" w:space="0" w:color="auto"/>
        <w:bottom w:val="none" w:sz="0" w:space="0" w:color="auto"/>
        <w:right w:val="none" w:sz="0" w:space="0" w:color="auto"/>
      </w:divBdr>
    </w:div>
    <w:div w:id="34354856">
      <w:bodyDiv w:val="1"/>
      <w:marLeft w:val="0"/>
      <w:marRight w:val="0"/>
      <w:marTop w:val="0"/>
      <w:marBottom w:val="0"/>
      <w:divBdr>
        <w:top w:val="none" w:sz="0" w:space="0" w:color="auto"/>
        <w:left w:val="none" w:sz="0" w:space="0" w:color="auto"/>
        <w:bottom w:val="none" w:sz="0" w:space="0" w:color="auto"/>
        <w:right w:val="none" w:sz="0" w:space="0" w:color="auto"/>
      </w:divBdr>
    </w:div>
    <w:div w:id="35012311">
      <w:bodyDiv w:val="1"/>
      <w:marLeft w:val="0"/>
      <w:marRight w:val="0"/>
      <w:marTop w:val="0"/>
      <w:marBottom w:val="0"/>
      <w:divBdr>
        <w:top w:val="none" w:sz="0" w:space="0" w:color="auto"/>
        <w:left w:val="none" w:sz="0" w:space="0" w:color="auto"/>
        <w:bottom w:val="none" w:sz="0" w:space="0" w:color="auto"/>
        <w:right w:val="none" w:sz="0" w:space="0" w:color="auto"/>
      </w:divBdr>
    </w:div>
    <w:div w:id="35394184">
      <w:bodyDiv w:val="1"/>
      <w:marLeft w:val="0"/>
      <w:marRight w:val="0"/>
      <w:marTop w:val="0"/>
      <w:marBottom w:val="0"/>
      <w:divBdr>
        <w:top w:val="none" w:sz="0" w:space="0" w:color="auto"/>
        <w:left w:val="none" w:sz="0" w:space="0" w:color="auto"/>
        <w:bottom w:val="none" w:sz="0" w:space="0" w:color="auto"/>
        <w:right w:val="none" w:sz="0" w:space="0" w:color="auto"/>
      </w:divBdr>
    </w:div>
    <w:div w:id="35542918">
      <w:bodyDiv w:val="1"/>
      <w:marLeft w:val="0"/>
      <w:marRight w:val="0"/>
      <w:marTop w:val="0"/>
      <w:marBottom w:val="0"/>
      <w:divBdr>
        <w:top w:val="none" w:sz="0" w:space="0" w:color="auto"/>
        <w:left w:val="none" w:sz="0" w:space="0" w:color="auto"/>
        <w:bottom w:val="none" w:sz="0" w:space="0" w:color="auto"/>
        <w:right w:val="none" w:sz="0" w:space="0" w:color="auto"/>
      </w:divBdr>
    </w:div>
    <w:div w:id="35593706">
      <w:bodyDiv w:val="1"/>
      <w:marLeft w:val="0"/>
      <w:marRight w:val="0"/>
      <w:marTop w:val="0"/>
      <w:marBottom w:val="0"/>
      <w:divBdr>
        <w:top w:val="none" w:sz="0" w:space="0" w:color="auto"/>
        <w:left w:val="none" w:sz="0" w:space="0" w:color="auto"/>
        <w:bottom w:val="none" w:sz="0" w:space="0" w:color="auto"/>
        <w:right w:val="none" w:sz="0" w:space="0" w:color="auto"/>
      </w:divBdr>
    </w:div>
    <w:div w:id="35666595">
      <w:bodyDiv w:val="1"/>
      <w:marLeft w:val="0"/>
      <w:marRight w:val="0"/>
      <w:marTop w:val="0"/>
      <w:marBottom w:val="0"/>
      <w:divBdr>
        <w:top w:val="none" w:sz="0" w:space="0" w:color="auto"/>
        <w:left w:val="none" w:sz="0" w:space="0" w:color="auto"/>
        <w:bottom w:val="none" w:sz="0" w:space="0" w:color="auto"/>
        <w:right w:val="none" w:sz="0" w:space="0" w:color="auto"/>
      </w:divBdr>
    </w:div>
    <w:div w:id="35742892">
      <w:bodyDiv w:val="1"/>
      <w:marLeft w:val="0"/>
      <w:marRight w:val="0"/>
      <w:marTop w:val="0"/>
      <w:marBottom w:val="0"/>
      <w:divBdr>
        <w:top w:val="none" w:sz="0" w:space="0" w:color="auto"/>
        <w:left w:val="none" w:sz="0" w:space="0" w:color="auto"/>
        <w:bottom w:val="none" w:sz="0" w:space="0" w:color="auto"/>
        <w:right w:val="none" w:sz="0" w:space="0" w:color="auto"/>
      </w:divBdr>
    </w:div>
    <w:div w:id="36244814">
      <w:bodyDiv w:val="1"/>
      <w:marLeft w:val="0"/>
      <w:marRight w:val="0"/>
      <w:marTop w:val="0"/>
      <w:marBottom w:val="0"/>
      <w:divBdr>
        <w:top w:val="none" w:sz="0" w:space="0" w:color="auto"/>
        <w:left w:val="none" w:sz="0" w:space="0" w:color="auto"/>
        <w:bottom w:val="none" w:sz="0" w:space="0" w:color="auto"/>
        <w:right w:val="none" w:sz="0" w:space="0" w:color="auto"/>
      </w:divBdr>
    </w:div>
    <w:div w:id="36664235">
      <w:bodyDiv w:val="1"/>
      <w:marLeft w:val="0"/>
      <w:marRight w:val="0"/>
      <w:marTop w:val="0"/>
      <w:marBottom w:val="0"/>
      <w:divBdr>
        <w:top w:val="none" w:sz="0" w:space="0" w:color="auto"/>
        <w:left w:val="none" w:sz="0" w:space="0" w:color="auto"/>
        <w:bottom w:val="none" w:sz="0" w:space="0" w:color="auto"/>
        <w:right w:val="none" w:sz="0" w:space="0" w:color="auto"/>
      </w:divBdr>
    </w:div>
    <w:div w:id="36928974">
      <w:bodyDiv w:val="1"/>
      <w:marLeft w:val="0"/>
      <w:marRight w:val="0"/>
      <w:marTop w:val="0"/>
      <w:marBottom w:val="0"/>
      <w:divBdr>
        <w:top w:val="none" w:sz="0" w:space="0" w:color="auto"/>
        <w:left w:val="none" w:sz="0" w:space="0" w:color="auto"/>
        <w:bottom w:val="none" w:sz="0" w:space="0" w:color="auto"/>
        <w:right w:val="none" w:sz="0" w:space="0" w:color="auto"/>
      </w:divBdr>
    </w:div>
    <w:div w:id="37171134">
      <w:bodyDiv w:val="1"/>
      <w:marLeft w:val="0"/>
      <w:marRight w:val="0"/>
      <w:marTop w:val="0"/>
      <w:marBottom w:val="0"/>
      <w:divBdr>
        <w:top w:val="none" w:sz="0" w:space="0" w:color="auto"/>
        <w:left w:val="none" w:sz="0" w:space="0" w:color="auto"/>
        <w:bottom w:val="none" w:sz="0" w:space="0" w:color="auto"/>
        <w:right w:val="none" w:sz="0" w:space="0" w:color="auto"/>
      </w:divBdr>
    </w:div>
    <w:div w:id="37316608">
      <w:bodyDiv w:val="1"/>
      <w:marLeft w:val="0"/>
      <w:marRight w:val="0"/>
      <w:marTop w:val="0"/>
      <w:marBottom w:val="0"/>
      <w:divBdr>
        <w:top w:val="none" w:sz="0" w:space="0" w:color="auto"/>
        <w:left w:val="none" w:sz="0" w:space="0" w:color="auto"/>
        <w:bottom w:val="none" w:sz="0" w:space="0" w:color="auto"/>
        <w:right w:val="none" w:sz="0" w:space="0" w:color="auto"/>
      </w:divBdr>
    </w:div>
    <w:div w:id="37360352">
      <w:bodyDiv w:val="1"/>
      <w:marLeft w:val="0"/>
      <w:marRight w:val="0"/>
      <w:marTop w:val="0"/>
      <w:marBottom w:val="0"/>
      <w:divBdr>
        <w:top w:val="none" w:sz="0" w:space="0" w:color="auto"/>
        <w:left w:val="none" w:sz="0" w:space="0" w:color="auto"/>
        <w:bottom w:val="none" w:sz="0" w:space="0" w:color="auto"/>
        <w:right w:val="none" w:sz="0" w:space="0" w:color="auto"/>
      </w:divBdr>
    </w:div>
    <w:div w:id="37821144">
      <w:bodyDiv w:val="1"/>
      <w:marLeft w:val="0"/>
      <w:marRight w:val="0"/>
      <w:marTop w:val="0"/>
      <w:marBottom w:val="0"/>
      <w:divBdr>
        <w:top w:val="none" w:sz="0" w:space="0" w:color="auto"/>
        <w:left w:val="none" w:sz="0" w:space="0" w:color="auto"/>
        <w:bottom w:val="none" w:sz="0" w:space="0" w:color="auto"/>
        <w:right w:val="none" w:sz="0" w:space="0" w:color="auto"/>
      </w:divBdr>
    </w:div>
    <w:div w:id="37895126">
      <w:bodyDiv w:val="1"/>
      <w:marLeft w:val="0"/>
      <w:marRight w:val="0"/>
      <w:marTop w:val="0"/>
      <w:marBottom w:val="0"/>
      <w:divBdr>
        <w:top w:val="none" w:sz="0" w:space="0" w:color="auto"/>
        <w:left w:val="none" w:sz="0" w:space="0" w:color="auto"/>
        <w:bottom w:val="none" w:sz="0" w:space="0" w:color="auto"/>
        <w:right w:val="none" w:sz="0" w:space="0" w:color="auto"/>
      </w:divBdr>
    </w:div>
    <w:div w:id="38432661">
      <w:bodyDiv w:val="1"/>
      <w:marLeft w:val="0"/>
      <w:marRight w:val="0"/>
      <w:marTop w:val="0"/>
      <w:marBottom w:val="0"/>
      <w:divBdr>
        <w:top w:val="none" w:sz="0" w:space="0" w:color="auto"/>
        <w:left w:val="none" w:sz="0" w:space="0" w:color="auto"/>
        <w:bottom w:val="none" w:sz="0" w:space="0" w:color="auto"/>
        <w:right w:val="none" w:sz="0" w:space="0" w:color="auto"/>
      </w:divBdr>
    </w:div>
    <w:div w:id="38551083">
      <w:bodyDiv w:val="1"/>
      <w:marLeft w:val="0"/>
      <w:marRight w:val="0"/>
      <w:marTop w:val="0"/>
      <w:marBottom w:val="0"/>
      <w:divBdr>
        <w:top w:val="none" w:sz="0" w:space="0" w:color="auto"/>
        <w:left w:val="none" w:sz="0" w:space="0" w:color="auto"/>
        <w:bottom w:val="none" w:sz="0" w:space="0" w:color="auto"/>
        <w:right w:val="none" w:sz="0" w:space="0" w:color="auto"/>
      </w:divBdr>
    </w:div>
    <w:div w:id="38826830">
      <w:bodyDiv w:val="1"/>
      <w:marLeft w:val="0"/>
      <w:marRight w:val="0"/>
      <w:marTop w:val="0"/>
      <w:marBottom w:val="0"/>
      <w:divBdr>
        <w:top w:val="none" w:sz="0" w:space="0" w:color="auto"/>
        <w:left w:val="none" w:sz="0" w:space="0" w:color="auto"/>
        <w:bottom w:val="none" w:sz="0" w:space="0" w:color="auto"/>
        <w:right w:val="none" w:sz="0" w:space="0" w:color="auto"/>
      </w:divBdr>
    </w:div>
    <w:div w:id="38864618">
      <w:bodyDiv w:val="1"/>
      <w:marLeft w:val="0"/>
      <w:marRight w:val="0"/>
      <w:marTop w:val="0"/>
      <w:marBottom w:val="0"/>
      <w:divBdr>
        <w:top w:val="none" w:sz="0" w:space="0" w:color="auto"/>
        <w:left w:val="none" w:sz="0" w:space="0" w:color="auto"/>
        <w:bottom w:val="none" w:sz="0" w:space="0" w:color="auto"/>
        <w:right w:val="none" w:sz="0" w:space="0" w:color="auto"/>
      </w:divBdr>
    </w:div>
    <w:div w:id="39016968">
      <w:bodyDiv w:val="1"/>
      <w:marLeft w:val="0"/>
      <w:marRight w:val="0"/>
      <w:marTop w:val="0"/>
      <w:marBottom w:val="0"/>
      <w:divBdr>
        <w:top w:val="none" w:sz="0" w:space="0" w:color="auto"/>
        <w:left w:val="none" w:sz="0" w:space="0" w:color="auto"/>
        <w:bottom w:val="none" w:sz="0" w:space="0" w:color="auto"/>
        <w:right w:val="none" w:sz="0" w:space="0" w:color="auto"/>
      </w:divBdr>
    </w:div>
    <w:div w:id="39019584">
      <w:bodyDiv w:val="1"/>
      <w:marLeft w:val="0"/>
      <w:marRight w:val="0"/>
      <w:marTop w:val="0"/>
      <w:marBottom w:val="0"/>
      <w:divBdr>
        <w:top w:val="none" w:sz="0" w:space="0" w:color="auto"/>
        <w:left w:val="none" w:sz="0" w:space="0" w:color="auto"/>
        <w:bottom w:val="none" w:sz="0" w:space="0" w:color="auto"/>
        <w:right w:val="none" w:sz="0" w:space="0" w:color="auto"/>
      </w:divBdr>
    </w:div>
    <w:div w:id="39398931">
      <w:bodyDiv w:val="1"/>
      <w:marLeft w:val="0"/>
      <w:marRight w:val="0"/>
      <w:marTop w:val="0"/>
      <w:marBottom w:val="0"/>
      <w:divBdr>
        <w:top w:val="none" w:sz="0" w:space="0" w:color="auto"/>
        <w:left w:val="none" w:sz="0" w:space="0" w:color="auto"/>
        <w:bottom w:val="none" w:sz="0" w:space="0" w:color="auto"/>
        <w:right w:val="none" w:sz="0" w:space="0" w:color="auto"/>
      </w:divBdr>
    </w:div>
    <w:div w:id="39403442">
      <w:bodyDiv w:val="1"/>
      <w:marLeft w:val="0"/>
      <w:marRight w:val="0"/>
      <w:marTop w:val="0"/>
      <w:marBottom w:val="0"/>
      <w:divBdr>
        <w:top w:val="none" w:sz="0" w:space="0" w:color="auto"/>
        <w:left w:val="none" w:sz="0" w:space="0" w:color="auto"/>
        <w:bottom w:val="none" w:sz="0" w:space="0" w:color="auto"/>
        <w:right w:val="none" w:sz="0" w:space="0" w:color="auto"/>
      </w:divBdr>
    </w:div>
    <w:div w:id="39476240">
      <w:bodyDiv w:val="1"/>
      <w:marLeft w:val="0"/>
      <w:marRight w:val="0"/>
      <w:marTop w:val="0"/>
      <w:marBottom w:val="0"/>
      <w:divBdr>
        <w:top w:val="none" w:sz="0" w:space="0" w:color="auto"/>
        <w:left w:val="none" w:sz="0" w:space="0" w:color="auto"/>
        <w:bottom w:val="none" w:sz="0" w:space="0" w:color="auto"/>
        <w:right w:val="none" w:sz="0" w:space="0" w:color="auto"/>
      </w:divBdr>
    </w:div>
    <w:div w:id="39940527">
      <w:bodyDiv w:val="1"/>
      <w:marLeft w:val="0"/>
      <w:marRight w:val="0"/>
      <w:marTop w:val="0"/>
      <w:marBottom w:val="0"/>
      <w:divBdr>
        <w:top w:val="none" w:sz="0" w:space="0" w:color="auto"/>
        <w:left w:val="none" w:sz="0" w:space="0" w:color="auto"/>
        <w:bottom w:val="none" w:sz="0" w:space="0" w:color="auto"/>
        <w:right w:val="none" w:sz="0" w:space="0" w:color="auto"/>
      </w:divBdr>
    </w:div>
    <w:div w:id="40204965">
      <w:bodyDiv w:val="1"/>
      <w:marLeft w:val="0"/>
      <w:marRight w:val="0"/>
      <w:marTop w:val="0"/>
      <w:marBottom w:val="0"/>
      <w:divBdr>
        <w:top w:val="none" w:sz="0" w:space="0" w:color="auto"/>
        <w:left w:val="none" w:sz="0" w:space="0" w:color="auto"/>
        <w:bottom w:val="none" w:sz="0" w:space="0" w:color="auto"/>
        <w:right w:val="none" w:sz="0" w:space="0" w:color="auto"/>
      </w:divBdr>
    </w:div>
    <w:div w:id="40323052">
      <w:bodyDiv w:val="1"/>
      <w:marLeft w:val="0"/>
      <w:marRight w:val="0"/>
      <w:marTop w:val="0"/>
      <w:marBottom w:val="0"/>
      <w:divBdr>
        <w:top w:val="none" w:sz="0" w:space="0" w:color="auto"/>
        <w:left w:val="none" w:sz="0" w:space="0" w:color="auto"/>
        <w:bottom w:val="none" w:sz="0" w:space="0" w:color="auto"/>
        <w:right w:val="none" w:sz="0" w:space="0" w:color="auto"/>
      </w:divBdr>
    </w:div>
    <w:div w:id="40331401">
      <w:bodyDiv w:val="1"/>
      <w:marLeft w:val="0"/>
      <w:marRight w:val="0"/>
      <w:marTop w:val="0"/>
      <w:marBottom w:val="0"/>
      <w:divBdr>
        <w:top w:val="none" w:sz="0" w:space="0" w:color="auto"/>
        <w:left w:val="none" w:sz="0" w:space="0" w:color="auto"/>
        <w:bottom w:val="none" w:sz="0" w:space="0" w:color="auto"/>
        <w:right w:val="none" w:sz="0" w:space="0" w:color="auto"/>
      </w:divBdr>
    </w:div>
    <w:div w:id="40443525">
      <w:bodyDiv w:val="1"/>
      <w:marLeft w:val="0"/>
      <w:marRight w:val="0"/>
      <w:marTop w:val="0"/>
      <w:marBottom w:val="0"/>
      <w:divBdr>
        <w:top w:val="none" w:sz="0" w:space="0" w:color="auto"/>
        <w:left w:val="none" w:sz="0" w:space="0" w:color="auto"/>
        <w:bottom w:val="none" w:sz="0" w:space="0" w:color="auto"/>
        <w:right w:val="none" w:sz="0" w:space="0" w:color="auto"/>
      </w:divBdr>
    </w:div>
    <w:div w:id="40521323">
      <w:bodyDiv w:val="1"/>
      <w:marLeft w:val="0"/>
      <w:marRight w:val="0"/>
      <w:marTop w:val="0"/>
      <w:marBottom w:val="0"/>
      <w:divBdr>
        <w:top w:val="none" w:sz="0" w:space="0" w:color="auto"/>
        <w:left w:val="none" w:sz="0" w:space="0" w:color="auto"/>
        <w:bottom w:val="none" w:sz="0" w:space="0" w:color="auto"/>
        <w:right w:val="none" w:sz="0" w:space="0" w:color="auto"/>
      </w:divBdr>
    </w:div>
    <w:div w:id="40524039">
      <w:bodyDiv w:val="1"/>
      <w:marLeft w:val="0"/>
      <w:marRight w:val="0"/>
      <w:marTop w:val="0"/>
      <w:marBottom w:val="0"/>
      <w:divBdr>
        <w:top w:val="none" w:sz="0" w:space="0" w:color="auto"/>
        <w:left w:val="none" w:sz="0" w:space="0" w:color="auto"/>
        <w:bottom w:val="none" w:sz="0" w:space="0" w:color="auto"/>
        <w:right w:val="none" w:sz="0" w:space="0" w:color="auto"/>
      </w:divBdr>
    </w:div>
    <w:div w:id="40595929">
      <w:bodyDiv w:val="1"/>
      <w:marLeft w:val="0"/>
      <w:marRight w:val="0"/>
      <w:marTop w:val="0"/>
      <w:marBottom w:val="0"/>
      <w:divBdr>
        <w:top w:val="none" w:sz="0" w:space="0" w:color="auto"/>
        <w:left w:val="none" w:sz="0" w:space="0" w:color="auto"/>
        <w:bottom w:val="none" w:sz="0" w:space="0" w:color="auto"/>
        <w:right w:val="none" w:sz="0" w:space="0" w:color="auto"/>
      </w:divBdr>
    </w:div>
    <w:div w:id="40829227">
      <w:bodyDiv w:val="1"/>
      <w:marLeft w:val="0"/>
      <w:marRight w:val="0"/>
      <w:marTop w:val="0"/>
      <w:marBottom w:val="0"/>
      <w:divBdr>
        <w:top w:val="none" w:sz="0" w:space="0" w:color="auto"/>
        <w:left w:val="none" w:sz="0" w:space="0" w:color="auto"/>
        <w:bottom w:val="none" w:sz="0" w:space="0" w:color="auto"/>
        <w:right w:val="none" w:sz="0" w:space="0" w:color="auto"/>
      </w:divBdr>
    </w:div>
    <w:div w:id="40985251">
      <w:bodyDiv w:val="1"/>
      <w:marLeft w:val="0"/>
      <w:marRight w:val="0"/>
      <w:marTop w:val="0"/>
      <w:marBottom w:val="0"/>
      <w:divBdr>
        <w:top w:val="none" w:sz="0" w:space="0" w:color="auto"/>
        <w:left w:val="none" w:sz="0" w:space="0" w:color="auto"/>
        <w:bottom w:val="none" w:sz="0" w:space="0" w:color="auto"/>
        <w:right w:val="none" w:sz="0" w:space="0" w:color="auto"/>
      </w:divBdr>
    </w:div>
    <w:div w:id="41173213">
      <w:bodyDiv w:val="1"/>
      <w:marLeft w:val="0"/>
      <w:marRight w:val="0"/>
      <w:marTop w:val="0"/>
      <w:marBottom w:val="0"/>
      <w:divBdr>
        <w:top w:val="none" w:sz="0" w:space="0" w:color="auto"/>
        <w:left w:val="none" w:sz="0" w:space="0" w:color="auto"/>
        <w:bottom w:val="none" w:sz="0" w:space="0" w:color="auto"/>
        <w:right w:val="none" w:sz="0" w:space="0" w:color="auto"/>
      </w:divBdr>
    </w:div>
    <w:div w:id="41176179">
      <w:bodyDiv w:val="1"/>
      <w:marLeft w:val="0"/>
      <w:marRight w:val="0"/>
      <w:marTop w:val="0"/>
      <w:marBottom w:val="0"/>
      <w:divBdr>
        <w:top w:val="none" w:sz="0" w:space="0" w:color="auto"/>
        <w:left w:val="none" w:sz="0" w:space="0" w:color="auto"/>
        <w:bottom w:val="none" w:sz="0" w:space="0" w:color="auto"/>
        <w:right w:val="none" w:sz="0" w:space="0" w:color="auto"/>
      </w:divBdr>
    </w:div>
    <w:div w:id="41486422">
      <w:bodyDiv w:val="1"/>
      <w:marLeft w:val="0"/>
      <w:marRight w:val="0"/>
      <w:marTop w:val="0"/>
      <w:marBottom w:val="0"/>
      <w:divBdr>
        <w:top w:val="none" w:sz="0" w:space="0" w:color="auto"/>
        <w:left w:val="none" w:sz="0" w:space="0" w:color="auto"/>
        <w:bottom w:val="none" w:sz="0" w:space="0" w:color="auto"/>
        <w:right w:val="none" w:sz="0" w:space="0" w:color="auto"/>
      </w:divBdr>
    </w:div>
    <w:div w:id="41639917">
      <w:bodyDiv w:val="1"/>
      <w:marLeft w:val="0"/>
      <w:marRight w:val="0"/>
      <w:marTop w:val="0"/>
      <w:marBottom w:val="0"/>
      <w:divBdr>
        <w:top w:val="none" w:sz="0" w:space="0" w:color="auto"/>
        <w:left w:val="none" w:sz="0" w:space="0" w:color="auto"/>
        <w:bottom w:val="none" w:sz="0" w:space="0" w:color="auto"/>
        <w:right w:val="none" w:sz="0" w:space="0" w:color="auto"/>
      </w:divBdr>
    </w:div>
    <w:div w:id="41713167">
      <w:bodyDiv w:val="1"/>
      <w:marLeft w:val="0"/>
      <w:marRight w:val="0"/>
      <w:marTop w:val="0"/>
      <w:marBottom w:val="0"/>
      <w:divBdr>
        <w:top w:val="none" w:sz="0" w:space="0" w:color="auto"/>
        <w:left w:val="none" w:sz="0" w:space="0" w:color="auto"/>
        <w:bottom w:val="none" w:sz="0" w:space="0" w:color="auto"/>
        <w:right w:val="none" w:sz="0" w:space="0" w:color="auto"/>
      </w:divBdr>
    </w:div>
    <w:div w:id="42100536">
      <w:bodyDiv w:val="1"/>
      <w:marLeft w:val="0"/>
      <w:marRight w:val="0"/>
      <w:marTop w:val="0"/>
      <w:marBottom w:val="0"/>
      <w:divBdr>
        <w:top w:val="none" w:sz="0" w:space="0" w:color="auto"/>
        <w:left w:val="none" w:sz="0" w:space="0" w:color="auto"/>
        <w:bottom w:val="none" w:sz="0" w:space="0" w:color="auto"/>
        <w:right w:val="none" w:sz="0" w:space="0" w:color="auto"/>
      </w:divBdr>
    </w:div>
    <w:div w:id="42288818">
      <w:bodyDiv w:val="1"/>
      <w:marLeft w:val="0"/>
      <w:marRight w:val="0"/>
      <w:marTop w:val="0"/>
      <w:marBottom w:val="0"/>
      <w:divBdr>
        <w:top w:val="none" w:sz="0" w:space="0" w:color="auto"/>
        <w:left w:val="none" w:sz="0" w:space="0" w:color="auto"/>
        <w:bottom w:val="none" w:sz="0" w:space="0" w:color="auto"/>
        <w:right w:val="none" w:sz="0" w:space="0" w:color="auto"/>
      </w:divBdr>
    </w:div>
    <w:div w:id="42291124">
      <w:bodyDiv w:val="1"/>
      <w:marLeft w:val="0"/>
      <w:marRight w:val="0"/>
      <w:marTop w:val="0"/>
      <w:marBottom w:val="0"/>
      <w:divBdr>
        <w:top w:val="none" w:sz="0" w:space="0" w:color="auto"/>
        <w:left w:val="none" w:sz="0" w:space="0" w:color="auto"/>
        <w:bottom w:val="none" w:sz="0" w:space="0" w:color="auto"/>
        <w:right w:val="none" w:sz="0" w:space="0" w:color="auto"/>
      </w:divBdr>
    </w:div>
    <w:div w:id="42338124">
      <w:bodyDiv w:val="1"/>
      <w:marLeft w:val="0"/>
      <w:marRight w:val="0"/>
      <w:marTop w:val="0"/>
      <w:marBottom w:val="0"/>
      <w:divBdr>
        <w:top w:val="none" w:sz="0" w:space="0" w:color="auto"/>
        <w:left w:val="none" w:sz="0" w:space="0" w:color="auto"/>
        <w:bottom w:val="none" w:sz="0" w:space="0" w:color="auto"/>
        <w:right w:val="none" w:sz="0" w:space="0" w:color="auto"/>
      </w:divBdr>
    </w:div>
    <w:div w:id="42364778">
      <w:bodyDiv w:val="1"/>
      <w:marLeft w:val="0"/>
      <w:marRight w:val="0"/>
      <w:marTop w:val="0"/>
      <w:marBottom w:val="0"/>
      <w:divBdr>
        <w:top w:val="none" w:sz="0" w:space="0" w:color="auto"/>
        <w:left w:val="none" w:sz="0" w:space="0" w:color="auto"/>
        <w:bottom w:val="none" w:sz="0" w:space="0" w:color="auto"/>
        <w:right w:val="none" w:sz="0" w:space="0" w:color="auto"/>
      </w:divBdr>
    </w:div>
    <w:div w:id="42367953">
      <w:bodyDiv w:val="1"/>
      <w:marLeft w:val="0"/>
      <w:marRight w:val="0"/>
      <w:marTop w:val="0"/>
      <w:marBottom w:val="0"/>
      <w:divBdr>
        <w:top w:val="none" w:sz="0" w:space="0" w:color="auto"/>
        <w:left w:val="none" w:sz="0" w:space="0" w:color="auto"/>
        <w:bottom w:val="none" w:sz="0" w:space="0" w:color="auto"/>
        <w:right w:val="none" w:sz="0" w:space="0" w:color="auto"/>
      </w:divBdr>
    </w:div>
    <w:div w:id="42533760">
      <w:bodyDiv w:val="1"/>
      <w:marLeft w:val="0"/>
      <w:marRight w:val="0"/>
      <w:marTop w:val="0"/>
      <w:marBottom w:val="0"/>
      <w:divBdr>
        <w:top w:val="none" w:sz="0" w:space="0" w:color="auto"/>
        <w:left w:val="none" w:sz="0" w:space="0" w:color="auto"/>
        <w:bottom w:val="none" w:sz="0" w:space="0" w:color="auto"/>
        <w:right w:val="none" w:sz="0" w:space="0" w:color="auto"/>
      </w:divBdr>
    </w:div>
    <w:div w:id="42759153">
      <w:bodyDiv w:val="1"/>
      <w:marLeft w:val="0"/>
      <w:marRight w:val="0"/>
      <w:marTop w:val="0"/>
      <w:marBottom w:val="0"/>
      <w:divBdr>
        <w:top w:val="none" w:sz="0" w:space="0" w:color="auto"/>
        <w:left w:val="none" w:sz="0" w:space="0" w:color="auto"/>
        <w:bottom w:val="none" w:sz="0" w:space="0" w:color="auto"/>
        <w:right w:val="none" w:sz="0" w:space="0" w:color="auto"/>
      </w:divBdr>
    </w:div>
    <w:div w:id="43065909">
      <w:bodyDiv w:val="1"/>
      <w:marLeft w:val="0"/>
      <w:marRight w:val="0"/>
      <w:marTop w:val="0"/>
      <w:marBottom w:val="0"/>
      <w:divBdr>
        <w:top w:val="none" w:sz="0" w:space="0" w:color="auto"/>
        <w:left w:val="none" w:sz="0" w:space="0" w:color="auto"/>
        <w:bottom w:val="none" w:sz="0" w:space="0" w:color="auto"/>
        <w:right w:val="none" w:sz="0" w:space="0" w:color="auto"/>
      </w:divBdr>
    </w:div>
    <w:div w:id="43214446">
      <w:bodyDiv w:val="1"/>
      <w:marLeft w:val="0"/>
      <w:marRight w:val="0"/>
      <w:marTop w:val="0"/>
      <w:marBottom w:val="0"/>
      <w:divBdr>
        <w:top w:val="none" w:sz="0" w:space="0" w:color="auto"/>
        <w:left w:val="none" w:sz="0" w:space="0" w:color="auto"/>
        <w:bottom w:val="none" w:sz="0" w:space="0" w:color="auto"/>
        <w:right w:val="none" w:sz="0" w:space="0" w:color="auto"/>
      </w:divBdr>
    </w:div>
    <w:div w:id="43408466">
      <w:bodyDiv w:val="1"/>
      <w:marLeft w:val="0"/>
      <w:marRight w:val="0"/>
      <w:marTop w:val="0"/>
      <w:marBottom w:val="0"/>
      <w:divBdr>
        <w:top w:val="none" w:sz="0" w:space="0" w:color="auto"/>
        <w:left w:val="none" w:sz="0" w:space="0" w:color="auto"/>
        <w:bottom w:val="none" w:sz="0" w:space="0" w:color="auto"/>
        <w:right w:val="none" w:sz="0" w:space="0" w:color="auto"/>
      </w:divBdr>
    </w:div>
    <w:div w:id="43531911">
      <w:bodyDiv w:val="1"/>
      <w:marLeft w:val="0"/>
      <w:marRight w:val="0"/>
      <w:marTop w:val="0"/>
      <w:marBottom w:val="0"/>
      <w:divBdr>
        <w:top w:val="none" w:sz="0" w:space="0" w:color="auto"/>
        <w:left w:val="none" w:sz="0" w:space="0" w:color="auto"/>
        <w:bottom w:val="none" w:sz="0" w:space="0" w:color="auto"/>
        <w:right w:val="none" w:sz="0" w:space="0" w:color="auto"/>
      </w:divBdr>
    </w:div>
    <w:div w:id="43533088">
      <w:bodyDiv w:val="1"/>
      <w:marLeft w:val="0"/>
      <w:marRight w:val="0"/>
      <w:marTop w:val="0"/>
      <w:marBottom w:val="0"/>
      <w:divBdr>
        <w:top w:val="none" w:sz="0" w:space="0" w:color="auto"/>
        <w:left w:val="none" w:sz="0" w:space="0" w:color="auto"/>
        <w:bottom w:val="none" w:sz="0" w:space="0" w:color="auto"/>
        <w:right w:val="none" w:sz="0" w:space="0" w:color="auto"/>
      </w:divBdr>
    </w:div>
    <w:div w:id="43600771">
      <w:bodyDiv w:val="1"/>
      <w:marLeft w:val="0"/>
      <w:marRight w:val="0"/>
      <w:marTop w:val="0"/>
      <w:marBottom w:val="0"/>
      <w:divBdr>
        <w:top w:val="none" w:sz="0" w:space="0" w:color="auto"/>
        <w:left w:val="none" w:sz="0" w:space="0" w:color="auto"/>
        <w:bottom w:val="none" w:sz="0" w:space="0" w:color="auto"/>
        <w:right w:val="none" w:sz="0" w:space="0" w:color="auto"/>
      </w:divBdr>
    </w:div>
    <w:div w:id="43674657">
      <w:bodyDiv w:val="1"/>
      <w:marLeft w:val="0"/>
      <w:marRight w:val="0"/>
      <w:marTop w:val="0"/>
      <w:marBottom w:val="0"/>
      <w:divBdr>
        <w:top w:val="none" w:sz="0" w:space="0" w:color="auto"/>
        <w:left w:val="none" w:sz="0" w:space="0" w:color="auto"/>
        <w:bottom w:val="none" w:sz="0" w:space="0" w:color="auto"/>
        <w:right w:val="none" w:sz="0" w:space="0" w:color="auto"/>
      </w:divBdr>
    </w:div>
    <w:div w:id="43723602">
      <w:bodyDiv w:val="1"/>
      <w:marLeft w:val="0"/>
      <w:marRight w:val="0"/>
      <w:marTop w:val="0"/>
      <w:marBottom w:val="0"/>
      <w:divBdr>
        <w:top w:val="none" w:sz="0" w:space="0" w:color="auto"/>
        <w:left w:val="none" w:sz="0" w:space="0" w:color="auto"/>
        <w:bottom w:val="none" w:sz="0" w:space="0" w:color="auto"/>
        <w:right w:val="none" w:sz="0" w:space="0" w:color="auto"/>
      </w:divBdr>
    </w:div>
    <w:div w:id="43874765">
      <w:bodyDiv w:val="1"/>
      <w:marLeft w:val="0"/>
      <w:marRight w:val="0"/>
      <w:marTop w:val="0"/>
      <w:marBottom w:val="0"/>
      <w:divBdr>
        <w:top w:val="none" w:sz="0" w:space="0" w:color="auto"/>
        <w:left w:val="none" w:sz="0" w:space="0" w:color="auto"/>
        <w:bottom w:val="none" w:sz="0" w:space="0" w:color="auto"/>
        <w:right w:val="none" w:sz="0" w:space="0" w:color="auto"/>
      </w:divBdr>
    </w:div>
    <w:div w:id="43915753">
      <w:bodyDiv w:val="1"/>
      <w:marLeft w:val="0"/>
      <w:marRight w:val="0"/>
      <w:marTop w:val="0"/>
      <w:marBottom w:val="0"/>
      <w:divBdr>
        <w:top w:val="none" w:sz="0" w:space="0" w:color="auto"/>
        <w:left w:val="none" w:sz="0" w:space="0" w:color="auto"/>
        <w:bottom w:val="none" w:sz="0" w:space="0" w:color="auto"/>
        <w:right w:val="none" w:sz="0" w:space="0" w:color="auto"/>
      </w:divBdr>
    </w:div>
    <w:div w:id="44456158">
      <w:bodyDiv w:val="1"/>
      <w:marLeft w:val="0"/>
      <w:marRight w:val="0"/>
      <w:marTop w:val="0"/>
      <w:marBottom w:val="0"/>
      <w:divBdr>
        <w:top w:val="none" w:sz="0" w:space="0" w:color="auto"/>
        <w:left w:val="none" w:sz="0" w:space="0" w:color="auto"/>
        <w:bottom w:val="none" w:sz="0" w:space="0" w:color="auto"/>
        <w:right w:val="none" w:sz="0" w:space="0" w:color="auto"/>
      </w:divBdr>
    </w:div>
    <w:div w:id="44643839">
      <w:bodyDiv w:val="1"/>
      <w:marLeft w:val="0"/>
      <w:marRight w:val="0"/>
      <w:marTop w:val="0"/>
      <w:marBottom w:val="0"/>
      <w:divBdr>
        <w:top w:val="none" w:sz="0" w:space="0" w:color="auto"/>
        <w:left w:val="none" w:sz="0" w:space="0" w:color="auto"/>
        <w:bottom w:val="none" w:sz="0" w:space="0" w:color="auto"/>
        <w:right w:val="none" w:sz="0" w:space="0" w:color="auto"/>
      </w:divBdr>
    </w:div>
    <w:div w:id="44645792">
      <w:bodyDiv w:val="1"/>
      <w:marLeft w:val="0"/>
      <w:marRight w:val="0"/>
      <w:marTop w:val="0"/>
      <w:marBottom w:val="0"/>
      <w:divBdr>
        <w:top w:val="none" w:sz="0" w:space="0" w:color="auto"/>
        <w:left w:val="none" w:sz="0" w:space="0" w:color="auto"/>
        <w:bottom w:val="none" w:sz="0" w:space="0" w:color="auto"/>
        <w:right w:val="none" w:sz="0" w:space="0" w:color="auto"/>
      </w:divBdr>
    </w:div>
    <w:div w:id="44720669">
      <w:bodyDiv w:val="1"/>
      <w:marLeft w:val="0"/>
      <w:marRight w:val="0"/>
      <w:marTop w:val="0"/>
      <w:marBottom w:val="0"/>
      <w:divBdr>
        <w:top w:val="none" w:sz="0" w:space="0" w:color="auto"/>
        <w:left w:val="none" w:sz="0" w:space="0" w:color="auto"/>
        <w:bottom w:val="none" w:sz="0" w:space="0" w:color="auto"/>
        <w:right w:val="none" w:sz="0" w:space="0" w:color="auto"/>
      </w:divBdr>
    </w:div>
    <w:div w:id="44989792">
      <w:bodyDiv w:val="1"/>
      <w:marLeft w:val="0"/>
      <w:marRight w:val="0"/>
      <w:marTop w:val="0"/>
      <w:marBottom w:val="0"/>
      <w:divBdr>
        <w:top w:val="none" w:sz="0" w:space="0" w:color="auto"/>
        <w:left w:val="none" w:sz="0" w:space="0" w:color="auto"/>
        <w:bottom w:val="none" w:sz="0" w:space="0" w:color="auto"/>
        <w:right w:val="none" w:sz="0" w:space="0" w:color="auto"/>
      </w:divBdr>
    </w:div>
    <w:div w:id="45027644">
      <w:bodyDiv w:val="1"/>
      <w:marLeft w:val="0"/>
      <w:marRight w:val="0"/>
      <w:marTop w:val="0"/>
      <w:marBottom w:val="0"/>
      <w:divBdr>
        <w:top w:val="none" w:sz="0" w:space="0" w:color="auto"/>
        <w:left w:val="none" w:sz="0" w:space="0" w:color="auto"/>
        <w:bottom w:val="none" w:sz="0" w:space="0" w:color="auto"/>
        <w:right w:val="none" w:sz="0" w:space="0" w:color="auto"/>
      </w:divBdr>
    </w:div>
    <w:div w:id="45107463">
      <w:bodyDiv w:val="1"/>
      <w:marLeft w:val="0"/>
      <w:marRight w:val="0"/>
      <w:marTop w:val="0"/>
      <w:marBottom w:val="0"/>
      <w:divBdr>
        <w:top w:val="none" w:sz="0" w:space="0" w:color="auto"/>
        <w:left w:val="none" w:sz="0" w:space="0" w:color="auto"/>
        <w:bottom w:val="none" w:sz="0" w:space="0" w:color="auto"/>
        <w:right w:val="none" w:sz="0" w:space="0" w:color="auto"/>
      </w:divBdr>
    </w:div>
    <w:div w:id="45180822">
      <w:bodyDiv w:val="1"/>
      <w:marLeft w:val="0"/>
      <w:marRight w:val="0"/>
      <w:marTop w:val="0"/>
      <w:marBottom w:val="0"/>
      <w:divBdr>
        <w:top w:val="none" w:sz="0" w:space="0" w:color="auto"/>
        <w:left w:val="none" w:sz="0" w:space="0" w:color="auto"/>
        <w:bottom w:val="none" w:sz="0" w:space="0" w:color="auto"/>
        <w:right w:val="none" w:sz="0" w:space="0" w:color="auto"/>
      </w:divBdr>
    </w:div>
    <w:div w:id="45186834">
      <w:bodyDiv w:val="1"/>
      <w:marLeft w:val="0"/>
      <w:marRight w:val="0"/>
      <w:marTop w:val="0"/>
      <w:marBottom w:val="0"/>
      <w:divBdr>
        <w:top w:val="none" w:sz="0" w:space="0" w:color="auto"/>
        <w:left w:val="none" w:sz="0" w:space="0" w:color="auto"/>
        <w:bottom w:val="none" w:sz="0" w:space="0" w:color="auto"/>
        <w:right w:val="none" w:sz="0" w:space="0" w:color="auto"/>
      </w:divBdr>
    </w:div>
    <w:div w:id="45226218">
      <w:bodyDiv w:val="1"/>
      <w:marLeft w:val="0"/>
      <w:marRight w:val="0"/>
      <w:marTop w:val="0"/>
      <w:marBottom w:val="0"/>
      <w:divBdr>
        <w:top w:val="none" w:sz="0" w:space="0" w:color="auto"/>
        <w:left w:val="none" w:sz="0" w:space="0" w:color="auto"/>
        <w:bottom w:val="none" w:sz="0" w:space="0" w:color="auto"/>
        <w:right w:val="none" w:sz="0" w:space="0" w:color="auto"/>
      </w:divBdr>
    </w:div>
    <w:div w:id="45300797">
      <w:bodyDiv w:val="1"/>
      <w:marLeft w:val="0"/>
      <w:marRight w:val="0"/>
      <w:marTop w:val="0"/>
      <w:marBottom w:val="0"/>
      <w:divBdr>
        <w:top w:val="none" w:sz="0" w:space="0" w:color="auto"/>
        <w:left w:val="none" w:sz="0" w:space="0" w:color="auto"/>
        <w:bottom w:val="none" w:sz="0" w:space="0" w:color="auto"/>
        <w:right w:val="none" w:sz="0" w:space="0" w:color="auto"/>
      </w:divBdr>
    </w:div>
    <w:div w:id="45615892">
      <w:bodyDiv w:val="1"/>
      <w:marLeft w:val="0"/>
      <w:marRight w:val="0"/>
      <w:marTop w:val="0"/>
      <w:marBottom w:val="0"/>
      <w:divBdr>
        <w:top w:val="none" w:sz="0" w:space="0" w:color="auto"/>
        <w:left w:val="none" w:sz="0" w:space="0" w:color="auto"/>
        <w:bottom w:val="none" w:sz="0" w:space="0" w:color="auto"/>
        <w:right w:val="none" w:sz="0" w:space="0" w:color="auto"/>
      </w:divBdr>
    </w:div>
    <w:div w:id="45684828">
      <w:bodyDiv w:val="1"/>
      <w:marLeft w:val="0"/>
      <w:marRight w:val="0"/>
      <w:marTop w:val="0"/>
      <w:marBottom w:val="0"/>
      <w:divBdr>
        <w:top w:val="none" w:sz="0" w:space="0" w:color="auto"/>
        <w:left w:val="none" w:sz="0" w:space="0" w:color="auto"/>
        <w:bottom w:val="none" w:sz="0" w:space="0" w:color="auto"/>
        <w:right w:val="none" w:sz="0" w:space="0" w:color="auto"/>
      </w:divBdr>
    </w:div>
    <w:div w:id="45840309">
      <w:bodyDiv w:val="1"/>
      <w:marLeft w:val="0"/>
      <w:marRight w:val="0"/>
      <w:marTop w:val="0"/>
      <w:marBottom w:val="0"/>
      <w:divBdr>
        <w:top w:val="none" w:sz="0" w:space="0" w:color="auto"/>
        <w:left w:val="none" w:sz="0" w:space="0" w:color="auto"/>
        <w:bottom w:val="none" w:sz="0" w:space="0" w:color="auto"/>
        <w:right w:val="none" w:sz="0" w:space="0" w:color="auto"/>
      </w:divBdr>
    </w:div>
    <w:div w:id="45956043">
      <w:bodyDiv w:val="1"/>
      <w:marLeft w:val="0"/>
      <w:marRight w:val="0"/>
      <w:marTop w:val="0"/>
      <w:marBottom w:val="0"/>
      <w:divBdr>
        <w:top w:val="none" w:sz="0" w:space="0" w:color="auto"/>
        <w:left w:val="none" w:sz="0" w:space="0" w:color="auto"/>
        <w:bottom w:val="none" w:sz="0" w:space="0" w:color="auto"/>
        <w:right w:val="none" w:sz="0" w:space="0" w:color="auto"/>
      </w:divBdr>
    </w:div>
    <w:div w:id="45957231">
      <w:bodyDiv w:val="1"/>
      <w:marLeft w:val="0"/>
      <w:marRight w:val="0"/>
      <w:marTop w:val="0"/>
      <w:marBottom w:val="0"/>
      <w:divBdr>
        <w:top w:val="none" w:sz="0" w:space="0" w:color="auto"/>
        <w:left w:val="none" w:sz="0" w:space="0" w:color="auto"/>
        <w:bottom w:val="none" w:sz="0" w:space="0" w:color="auto"/>
        <w:right w:val="none" w:sz="0" w:space="0" w:color="auto"/>
      </w:divBdr>
    </w:div>
    <w:div w:id="46220364">
      <w:bodyDiv w:val="1"/>
      <w:marLeft w:val="0"/>
      <w:marRight w:val="0"/>
      <w:marTop w:val="0"/>
      <w:marBottom w:val="0"/>
      <w:divBdr>
        <w:top w:val="none" w:sz="0" w:space="0" w:color="auto"/>
        <w:left w:val="none" w:sz="0" w:space="0" w:color="auto"/>
        <w:bottom w:val="none" w:sz="0" w:space="0" w:color="auto"/>
        <w:right w:val="none" w:sz="0" w:space="0" w:color="auto"/>
      </w:divBdr>
    </w:div>
    <w:div w:id="46222059">
      <w:bodyDiv w:val="1"/>
      <w:marLeft w:val="0"/>
      <w:marRight w:val="0"/>
      <w:marTop w:val="0"/>
      <w:marBottom w:val="0"/>
      <w:divBdr>
        <w:top w:val="none" w:sz="0" w:space="0" w:color="auto"/>
        <w:left w:val="none" w:sz="0" w:space="0" w:color="auto"/>
        <w:bottom w:val="none" w:sz="0" w:space="0" w:color="auto"/>
        <w:right w:val="none" w:sz="0" w:space="0" w:color="auto"/>
      </w:divBdr>
    </w:div>
    <w:div w:id="46924112">
      <w:bodyDiv w:val="1"/>
      <w:marLeft w:val="0"/>
      <w:marRight w:val="0"/>
      <w:marTop w:val="0"/>
      <w:marBottom w:val="0"/>
      <w:divBdr>
        <w:top w:val="none" w:sz="0" w:space="0" w:color="auto"/>
        <w:left w:val="none" w:sz="0" w:space="0" w:color="auto"/>
        <w:bottom w:val="none" w:sz="0" w:space="0" w:color="auto"/>
        <w:right w:val="none" w:sz="0" w:space="0" w:color="auto"/>
      </w:divBdr>
    </w:div>
    <w:div w:id="47343028">
      <w:bodyDiv w:val="1"/>
      <w:marLeft w:val="0"/>
      <w:marRight w:val="0"/>
      <w:marTop w:val="0"/>
      <w:marBottom w:val="0"/>
      <w:divBdr>
        <w:top w:val="none" w:sz="0" w:space="0" w:color="auto"/>
        <w:left w:val="none" w:sz="0" w:space="0" w:color="auto"/>
        <w:bottom w:val="none" w:sz="0" w:space="0" w:color="auto"/>
        <w:right w:val="none" w:sz="0" w:space="0" w:color="auto"/>
      </w:divBdr>
    </w:div>
    <w:div w:id="47345580">
      <w:bodyDiv w:val="1"/>
      <w:marLeft w:val="0"/>
      <w:marRight w:val="0"/>
      <w:marTop w:val="0"/>
      <w:marBottom w:val="0"/>
      <w:divBdr>
        <w:top w:val="none" w:sz="0" w:space="0" w:color="auto"/>
        <w:left w:val="none" w:sz="0" w:space="0" w:color="auto"/>
        <w:bottom w:val="none" w:sz="0" w:space="0" w:color="auto"/>
        <w:right w:val="none" w:sz="0" w:space="0" w:color="auto"/>
      </w:divBdr>
    </w:div>
    <w:div w:id="47456956">
      <w:bodyDiv w:val="1"/>
      <w:marLeft w:val="0"/>
      <w:marRight w:val="0"/>
      <w:marTop w:val="0"/>
      <w:marBottom w:val="0"/>
      <w:divBdr>
        <w:top w:val="none" w:sz="0" w:space="0" w:color="auto"/>
        <w:left w:val="none" w:sz="0" w:space="0" w:color="auto"/>
        <w:bottom w:val="none" w:sz="0" w:space="0" w:color="auto"/>
        <w:right w:val="none" w:sz="0" w:space="0" w:color="auto"/>
      </w:divBdr>
    </w:div>
    <w:div w:id="47581460">
      <w:bodyDiv w:val="1"/>
      <w:marLeft w:val="0"/>
      <w:marRight w:val="0"/>
      <w:marTop w:val="0"/>
      <w:marBottom w:val="0"/>
      <w:divBdr>
        <w:top w:val="none" w:sz="0" w:space="0" w:color="auto"/>
        <w:left w:val="none" w:sz="0" w:space="0" w:color="auto"/>
        <w:bottom w:val="none" w:sz="0" w:space="0" w:color="auto"/>
        <w:right w:val="none" w:sz="0" w:space="0" w:color="auto"/>
      </w:divBdr>
    </w:div>
    <w:div w:id="47844422">
      <w:bodyDiv w:val="1"/>
      <w:marLeft w:val="0"/>
      <w:marRight w:val="0"/>
      <w:marTop w:val="0"/>
      <w:marBottom w:val="0"/>
      <w:divBdr>
        <w:top w:val="none" w:sz="0" w:space="0" w:color="auto"/>
        <w:left w:val="none" w:sz="0" w:space="0" w:color="auto"/>
        <w:bottom w:val="none" w:sz="0" w:space="0" w:color="auto"/>
        <w:right w:val="none" w:sz="0" w:space="0" w:color="auto"/>
      </w:divBdr>
    </w:div>
    <w:div w:id="47924585">
      <w:bodyDiv w:val="1"/>
      <w:marLeft w:val="0"/>
      <w:marRight w:val="0"/>
      <w:marTop w:val="0"/>
      <w:marBottom w:val="0"/>
      <w:divBdr>
        <w:top w:val="none" w:sz="0" w:space="0" w:color="auto"/>
        <w:left w:val="none" w:sz="0" w:space="0" w:color="auto"/>
        <w:bottom w:val="none" w:sz="0" w:space="0" w:color="auto"/>
        <w:right w:val="none" w:sz="0" w:space="0" w:color="auto"/>
      </w:divBdr>
    </w:div>
    <w:div w:id="48456302">
      <w:bodyDiv w:val="1"/>
      <w:marLeft w:val="0"/>
      <w:marRight w:val="0"/>
      <w:marTop w:val="0"/>
      <w:marBottom w:val="0"/>
      <w:divBdr>
        <w:top w:val="none" w:sz="0" w:space="0" w:color="auto"/>
        <w:left w:val="none" w:sz="0" w:space="0" w:color="auto"/>
        <w:bottom w:val="none" w:sz="0" w:space="0" w:color="auto"/>
        <w:right w:val="none" w:sz="0" w:space="0" w:color="auto"/>
      </w:divBdr>
    </w:div>
    <w:div w:id="48656618">
      <w:bodyDiv w:val="1"/>
      <w:marLeft w:val="0"/>
      <w:marRight w:val="0"/>
      <w:marTop w:val="0"/>
      <w:marBottom w:val="0"/>
      <w:divBdr>
        <w:top w:val="none" w:sz="0" w:space="0" w:color="auto"/>
        <w:left w:val="none" w:sz="0" w:space="0" w:color="auto"/>
        <w:bottom w:val="none" w:sz="0" w:space="0" w:color="auto"/>
        <w:right w:val="none" w:sz="0" w:space="0" w:color="auto"/>
      </w:divBdr>
    </w:div>
    <w:div w:id="48693892">
      <w:bodyDiv w:val="1"/>
      <w:marLeft w:val="0"/>
      <w:marRight w:val="0"/>
      <w:marTop w:val="0"/>
      <w:marBottom w:val="0"/>
      <w:divBdr>
        <w:top w:val="none" w:sz="0" w:space="0" w:color="auto"/>
        <w:left w:val="none" w:sz="0" w:space="0" w:color="auto"/>
        <w:bottom w:val="none" w:sz="0" w:space="0" w:color="auto"/>
        <w:right w:val="none" w:sz="0" w:space="0" w:color="auto"/>
      </w:divBdr>
    </w:div>
    <w:div w:id="48724865">
      <w:bodyDiv w:val="1"/>
      <w:marLeft w:val="0"/>
      <w:marRight w:val="0"/>
      <w:marTop w:val="0"/>
      <w:marBottom w:val="0"/>
      <w:divBdr>
        <w:top w:val="none" w:sz="0" w:space="0" w:color="auto"/>
        <w:left w:val="none" w:sz="0" w:space="0" w:color="auto"/>
        <w:bottom w:val="none" w:sz="0" w:space="0" w:color="auto"/>
        <w:right w:val="none" w:sz="0" w:space="0" w:color="auto"/>
      </w:divBdr>
    </w:div>
    <w:div w:id="48767174">
      <w:bodyDiv w:val="1"/>
      <w:marLeft w:val="0"/>
      <w:marRight w:val="0"/>
      <w:marTop w:val="0"/>
      <w:marBottom w:val="0"/>
      <w:divBdr>
        <w:top w:val="none" w:sz="0" w:space="0" w:color="auto"/>
        <w:left w:val="none" w:sz="0" w:space="0" w:color="auto"/>
        <w:bottom w:val="none" w:sz="0" w:space="0" w:color="auto"/>
        <w:right w:val="none" w:sz="0" w:space="0" w:color="auto"/>
      </w:divBdr>
    </w:div>
    <w:div w:id="48773101">
      <w:bodyDiv w:val="1"/>
      <w:marLeft w:val="0"/>
      <w:marRight w:val="0"/>
      <w:marTop w:val="0"/>
      <w:marBottom w:val="0"/>
      <w:divBdr>
        <w:top w:val="none" w:sz="0" w:space="0" w:color="auto"/>
        <w:left w:val="none" w:sz="0" w:space="0" w:color="auto"/>
        <w:bottom w:val="none" w:sz="0" w:space="0" w:color="auto"/>
        <w:right w:val="none" w:sz="0" w:space="0" w:color="auto"/>
      </w:divBdr>
    </w:div>
    <w:div w:id="48841392">
      <w:bodyDiv w:val="1"/>
      <w:marLeft w:val="0"/>
      <w:marRight w:val="0"/>
      <w:marTop w:val="0"/>
      <w:marBottom w:val="0"/>
      <w:divBdr>
        <w:top w:val="none" w:sz="0" w:space="0" w:color="auto"/>
        <w:left w:val="none" w:sz="0" w:space="0" w:color="auto"/>
        <w:bottom w:val="none" w:sz="0" w:space="0" w:color="auto"/>
        <w:right w:val="none" w:sz="0" w:space="0" w:color="auto"/>
      </w:divBdr>
    </w:div>
    <w:div w:id="49230542">
      <w:bodyDiv w:val="1"/>
      <w:marLeft w:val="0"/>
      <w:marRight w:val="0"/>
      <w:marTop w:val="0"/>
      <w:marBottom w:val="0"/>
      <w:divBdr>
        <w:top w:val="none" w:sz="0" w:space="0" w:color="auto"/>
        <w:left w:val="none" w:sz="0" w:space="0" w:color="auto"/>
        <w:bottom w:val="none" w:sz="0" w:space="0" w:color="auto"/>
        <w:right w:val="none" w:sz="0" w:space="0" w:color="auto"/>
      </w:divBdr>
    </w:div>
    <w:div w:id="49960229">
      <w:bodyDiv w:val="1"/>
      <w:marLeft w:val="0"/>
      <w:marRight w:val="0"/>
      <w:marTop w:val="0"/>
      <w:marBottom w:val="0"/>
      <w:divBdr>
        <w:top w:val="none" w:sz="0" w:space="0" w:color="auto"/>
        <w:left w:val="none" w:sz="0" w:space="0" w:color="auto"/>
        <w:bottom w:val="none" w:sz="0" w:space="0" w:color="auto"/>
        <w:right w:val="none" w:sz="0" w:space="0" w:color="auto"/>
      </w:divBdr>
    </w:div>
    <w:div w:id="50008721">
      <w:bodyDiv w:val="1"/>
      <w:marLeft w:val="0"/>
      <w:marRight w:val="0"/>
      <w:marTop w:val="0"/>
      <w:marBottom w:val="0"/>
      <w:divBdr>
        <w:top w:val="none" w:sz="0" w:space="0" w:color="auto"/>
        <w:left w:val="none" w:sz="0" w:space="0" w:color="auto"/>
        <w:bottom w:val="none" w:sz="0" w:space="0" w:color="auto"/>
        <w:right w:val="none" w:sz="0" w:space="0" w:color="auto"/>
      </w:divBdr>
    </w:div>
    <w:div w:id="50079796">
      <w:bodyDiv w:val="1"/>
      <w:marLeft w:val="0"/>
      <w:marRight w:val="0"/>
      <w:marTop w:val="0"/>
      <w:marBottom w:val="0"/>
      <w:divBdr>
        <w:top w:val="none" w:sz="0" w:space="0" w:color="auto"/>
        <w:left w:val="none" w:sz="0" w:space="0" w:color="auto"/>
        <w:bottom w:val="none" w:sz="0" w:space="0" w:color="auto"/>
        <w:right w:val="none" w:sz="0" w:space="0" w:color="auto"/>
      </w:divBdr>
    </w:div>
    <w:div w:id="50160059">
      <w:bodyDiv w:val="1"/>
      <w:marLeft w:val="0"/>
      <w:marRight w:val="0"/>
      <w:marTop w:val="0"/>
      <w:marBottom w:val="0"/>
      <w:divBdr>
        <w:top w:val="none" w:sz="0" w:space="0" w:color="auto"/>
        <w:left w:val="none" w:sz="0" w:space="0" w:color="auto"/>
        <w:bottom w:val="none" w:sz="0" w:space="0" w:color="auto"/>
        <w:right w:val="none" w:sz="0" w:space="0" w:color="auto"/>
      </w:divBdr>
    </w:div>
    <w:div w:id="50277420">
      <w:bodyDiv w:val="1"/>
      <w:marLeft w:val="0"/>
      <w:marRight w:val="0"/>
      <w:marTop w:val="0"/>
      <w:marBottom w:val="0"/>
      <w:divBdr>
        <w:top w:val="none" w:sz="0" w:space="0" w:color="auto"/>
        <w:left w:val="none" w:sz="0" w:space="0" w:color="auto"/>
        <w:bottom w:val="none" w:sz="0" w:space="0" w:color="auto"/>
        <w:right w:val="none" w:sz="0" w:space="0" w:color="auto"/>
      </w:divBdr>
    </w:div>
    <w:div w:id="50424215">
      <w:bodyDiv w:val="1"/>
      <w:marLeft w:val="0"/>
      <w:marRight w:val="0"/>
      <w:marTop w:val="0"/>
      <w:marBottom w:val="0"/>
      <w:divBdr>
        <w:top w:val="none" w:sz="0" w:space="0" w:color="auto"/>
        <w:left w:val="none" w:sz="0" w:space="0" w:color="auto"/>
        <w:bottom w:val="none" w:sz="0" w:space="0" w:color="auto"/>
        <w:right w:val="none" w:sz="0" w:space="0" w:color="auto"/>
      </w:divBdr>
    </w:div>
    <w:div w:id="50933650">
      <w:bodyDiv w:val="1"/>
      <w:marLeft w:val="0"/>
      <w:marRight w:val="0"/>
      <w:marTop w:val="0"/>
      <w:marBottom w:val="0"/>
      <w:divBdr>
        <w:top w:val="none" w:sz="0" w:space="0" w:color="auto"/>
        <w:left w:val="none" w:sz="0" w:space="0" w:color="auto"/>
        <w:bottom w:val="none" w:sz="0" w:space="0" w:color="auto"/>
        <w:right w:val="none" w:sz="0" w:space="0" w:color="auto"/>
      </w:divBdr>
    </w:div>
    <w:div w:id="51542397">
      <w:bodyDiv w:val="1"/>
      <w:marLeft w:val="0"/>
      <w:marRight w:val="0"/>
      <w:marTop w:val="0"/>
      <w:marBottom w:val="0"/>
      <w:divBdr>
        <w:top w:val="none" w:sz="0" w:space="0" w:color="auto"/>
        <w:left w:val="none" w:sz="0" w:space="0" w:color="auto"/>
        <w:bottom w:val="none" w:sz="0" w:space="0" w:color="auto"/>
        <w:right w:val="none" w:sz="0" w:space="0" w:color="auto"/>
      </w:divBdr>
    </w:div>
    <w:div w:id="51775203">
      <w:bodyDiv w:val="1"/>
      <w:marLeft w:val="0"/>
      <w:marRight w:val="0"/>
      <w:marTop w:val="0"/>
      <w:marBottom w:val="0"/>
      <w:divBdr>
        <w:top w:val="none" w:sz="0" w:space="0" w:color="auto"/>
        <w:left w:val="none" w:sz="0" w:space="0" w:color="auto"/>
        <w:bottom w:val="none" w:sz="0" w:space="0" w:color="auto"/>
        <w:right w:val="none" w:sz="0" w:space="0" w:color="auto"/>
      </w:divBdr>
    </w:div>
    <w:div w:id="51933546">
      <w:bodyDiv w:val="1"/>
      <w:marLeft w:val="0"/>
      <w:marRight w:val="0"/>
      <w:marTop w:val="0"/>
      <w:marBottom w:val="0"/>
      <w:divBdr>
        <w:top w:val="none" w:sz="0" w:space="0" w:color="auto"/>
        <w:left w:val="none" w:sz="0" w:space="0" w:color="auto"/>
        <w:bottom w:val="none" w:sz="0" w:space="0" w:color="auto"/>
        <w:right w:val="none" w:sz="0" w:space="0" w:color="auto"/>
      </w:divBdr>
    </w:div>
    <w:div w:id="52196986">
      <w:bodyDiv w:val="1"/>
      <w:marLeft w:val="0"/>
      <w:marRight w:val="0"/>
      <w:marTop w:val="0"/>
      <w:marBottom w:val="0"/>
      <w:divBdr>
        <w:top w:val="none" w:sz="0" w:space="0" w:color="auto"/>
        <w:left w:val="none" w:sz="0" w:space="0" w:color="auto"/>
        <w:bottom w:val="none" w:sz="0" w:space="0" w:color="auto"/>
        <w:right w:val="none" w:sz="0" w:space="0" w:color="auto"/>
      </w:divBdr>
    </w:div>
    <w:div w:id="52390963">
      <w:bodyDiv w:val="1"/>
      <w:marLeft w:val="0"/>
      <w:marRight w:val="0"/>
      <w:marTop w:val="0"/>
      <w:marBottom w:val="0"/>
      <w:divBdr>
        <w:top w:val="none" w:sz="0" w:space="0" w:color="auto"/>
        <w:left w:val="none" w:sz="0" w:space="0" w:color="auto"/>
        <w:bottom w:val="none" w:sz="0" w:space="0" w:color="auto"/>
        <w:right w:val="none" w:sz="0" w:space="0" w:color="auto"/>
      </w:divBdr>
    </w:div>
    <w:div w:id="52704070">
      <w:bodyDiv w:val="1"/>
      <w:marLeft w:val="0"/>
      <w:marRight w:val="0"/>
      <w:marTop w:val="0"/>
      <w:marBottom w:val="0"/>
      <w:divBdr>
        <w:top w:val="none" w:sz="0" w:space="0" w:color="auto"/>
        <w:left w:val="none" w:sz="0" w:space="0" w:color="auto"/>
        <w:bottom w:val="none" w:sz="0" w:space="0" w:color="auto"/>
        <w:right w:val="none" w:sz="0" w:space="0" w:color="auto"/>
      </w:divBdr>
    </w:div>
    <w:div w:id="52779947">
      <w:bodyDiv w:val="1"/>
      <w:marLeft w:val="0"/>
      <w:marRight w:val="0"/>
      <w:marTop w:val="0"/>
      <w:marBottom w:val="0"/>
      <w:divBdr>
        <w:top w:val="none" w:sz="0" w:space="0" w:color="auto"/>
        <w:left w:val="none" w:sz="0" w:space="0" w:color="auto"/>
        <w:bottom w:val="none" w:sz="0" w:space="0" w:color="auto"/>
        <w:right w:val="none" w:sz="0" w:space="0" w:color="auto"/>
      </w:divBdr>
    </w:div>
    <w:div w:id="52969583">
      <w:bodyDiv w:val="1"/>
      <w:marLeft w:val="0"/>
      <w:marRight w:val="0"/>
      <w:marTop w:val="0"/>
      <w:marBottom w:val="0"/>
      <w:divBdr>
        <w:top w:val="none" w:sz="0" w:space="0" w:color="auto"/>
        <w:left w:val="none" w:sz="0" w:space="0" w:color="auto"/>
        <w:bottom w:val="none" w:sz="0" w:space="0" w:color="auto"/>
        <w:right w:val="none" w:sz="0" w:space="0" w:color="auto"/>
      </w:divBdr>
    </w:div>
    <w:div w:id="53088132">
      <w:bodyDiv w:val="1"/>
      <w:marLeft w:val="0"/>
      <w:marRight w:val="0"/>
      <w:marTop w:val="0"/>
      <w:marBottom w:val="0"/>
      <w:divBdr>
        <w:top w:val="none" w:sz="0" w:space="0" w:color="auto"/>
        <w:left w:val="none" w:sz="0" w:space="0" w:color="auto"/>
        <w:bottom w:val="none" w:sz="0" w:space="0" w:color="auto"/>
        <w:right w:val="none" w:sz="0" w:space="0" w:color="auto"/>
      </w:divBdr>
    </w:div>
    <w:div w:id="53509127">
      <w:bodyDiv w:val="1"/>
      <w:marLeft w:val="0"/>
      <w:marRight w:val="0"/>
      <w:marTop w:val="0"/>
      <w:marBottom w:val="0"/>
      <w:divBdr>
        <w:top w:val="none" w:sz="0" w:space="0" w:color="auto"/>
        <w:left w:val="none" w:sz="0" w:space="0" w:color="auto"/>
        <w:bottom w:val="none" w:sz="0" w:space="0" w:color="auto"/>
        <w:right w:val="none" w:sz="0" w:space="0" w:color="auto"/>
      </w:divBdr>
    </w:div>
    <w:div w:id="53550719">
      <w:bodyDiv w:val="1"/>
      <w:marLeft w:val="0"/>
      <w:marRight w:val="0"/>
      <w:marTop w:val="0"/>
      <w:marBottom w:val="0"/>
      <w:divBdr>
        <w:top w:val="none" w:sz="0" w:space="0" w:color="auto"/>
        <w:left w:val="none" w:sz="0" w:space="0" w:color="auto"/>
        <w:bottom w:val="none" w:sz="0" w:space="0" w:color="auto"/>
        <w:right w:val="none" w:sz="0" w:space="0" w:color="auto"/>
      </w:divBdr>
    </w:div>
    <w:div w:id="53897454">
      <w:bodyDiv w:val="1"/>
      <w:marLeft w:val="0"/>
      <w:marRight w:val="0"/>
      <w:marTop w:val="0"/>
      <w:marBottom w:val="0"/>
      <w:divBdr>
        <w:top w:val="none" w:sz="0" w:space="0" w:color="auto"/>
        <w:left w:val="none" w:sz="0" w:space="0" w:color="auto"/>
        <w:bottom w:val="none" w:sz="0" w:space="0" w:color="auto"/>
        <w:right w:val="none" w:sz="0" w:space="0" w:color="auto"/>
      </w:divBdr>
    </w:div>
    <w:div w:id="53898353">
      <w:bodyDiv w:val="1"/>
      <w:marLeft w:val="0"/>
      <w:marRight w:val="0"/>
      <w:marTop w:val="0"/>
      <w:marBottom w:val="0"/>
      <w:divBdr>
        <w:top w:val="none" w:sz="0" w:space="0" w:color="auto"/>
        <w:left w:val="none" w:sz="0" w:space="0" w:color="auto"/>
        <w:bottom w:val="none" w:sz="0" w:space="0" w:color="auto"/>
        <w:right w:val="none" w:sz="0" w:space="0" w:color="auto"/>
      </w:divBdr>
    </w:div>
    <w:div w:id="54008884">
      <w:bodyDiv w:val="1"/>
      <w:marLeft w:val="0"/>
      <w:marRight w:val="0"/>
      <w:marTop w:val="0"/>
      <w:marBottom w:val="0"/>
      <w:divBdr>
        <w:top w:val="none" w:sz="0" w:space="0" w:color="auto"/>
        <w:left w:val="none" w:sz="0" w:space="0" w:color="auto"/>
        <w:bottom w:val="none" w:sz="0" w:space="0" w:color="auto"/>
        <w:right w:val="none" w:sz="0" w:space="0" w:color="auto"/>
      </w:divBdr>
    </w:div>
    <w:div w:id="54135176">
      <w:bodyDiv w:val="1"/>
      <w:marLeft w:val="0"/>
      <w:marRight w:val="0"/>
      <w:marTop w:val="0"/>
      <w:marBottom w:val="0"/>
      <w:divBdr>
        <w:top w:val="none" w:sz="0" w:space="0" w:color="auto"/>
        <w:left w:val="none" w:sz="0" w:space="0" w:color="auto"/>
        <w:bottom w:val="none" w:sz="0" w:space="0" w:color="auto"/>
        <w:right w:val="none" w:sz="0" w:space="0" w:color="auto"/>
      </w:divBdr>
    </w:div>
    <w:div w:id="54162469">
      <w:bodyDiv w:val="1"/>
      <w:marLeft w:val="0"/>
      <w:marRight w:val="0"/>
      <w:marTop w:val="0"/>
      <w:marBottom w:val="0"/>
      <w:divBdr>
        <w:top w:val="none" w:sz="0" w:space="0" w:color="auto"/>
        <w:left w:val="none" w:sz="0" w:space="0" w:color="auto"/>
        <w:bottom w:val="none" w:sz="0" w:space="0" w:color="auto"/>
        <w:right w:val="none" w:sz="0" w:space="0" w:color="auto"/>
      </w:divBdr>
    </w:div>
    <w:div w:id="54402557">
      <w:bodyDiv w:val="1"/>
      <w:marLeft w:val="0"/>
      <w:marRight w:val="0"/>
      <w:marTop w:val="0"/>
      <w:marBottom w:val="0"/>
      <w:divBdr>
        <w:top w:val="none" w:sz="0" w:space="0" w:color="auto"/>
        <w:left w:val="none" w:sz="0" w:space="0" w:color="auto"/>
        <w:bottom w:val="none" w:sz="0" w:space="0" w:color="auto"/>
        <w:right w:val="none" w:sz="0" w:space="0" w:color="auto"/>
      </w:divBdr>
    </w:div>
    <w:div w:id="54476823">
      <w:bodyDiv w:val="1"/>
      <w:marLeft w:val="0"/>
      <w:marRight w:val="0"/>
      <w:marTop w:val="0"/>
      <w:marBottom w:val="0"/>
      <w:divBdr>
        <w:top w:val="none" w:sz="0" w:space="0" w:color="auto"/>
        <w:left w:val="none" w:sz="0" w:space="0" w:color="auto"/>
        <w:bottom w:val="none" w:sz="0" w:space="0" w:color="auto"/>
        <w:right w:val="none" w:sz="0" w:space="0" w:color="auto"/>
      </w:divBdr>
    </w:div>
    <w:div w:id="54856827">
      <w:bodyDiv w:val="1"/>
      <w:marLeft w:val="0"/>
      <w:marRight w:val="0"/>
      <w:marTop w:val="0"/>
      <w:marBottom w:val="0"/>
      <w:divBdr>
        <w:top w:val="none" w:sz="0" w:space="0" w:color="auto"/>
        <w:left w:val="none" w:sz="0" w:space="0" w:color="auto"/>
        <w:bottom w:val="none" w:sz="0" w:space="0" w:color="auto"/>
        <w:right w:val="none" w:sz="0" w:space="0" w:color="auto"/>
      </w:divBdr>
    </w:div>
    <w:div w:id="54933887">
      <w:bodyDiv w:val="1"/>
      <w:marLeft w:val="0"/>
      <w:marRight w:val="0"/>
      <w:marTop w:val="0"/>
      <w:marBottom w:val="0"/>
      <w:divBdr>
        <w:top w:val="none" w:sz="0" w:space="0" w:color="auto"/>
        <w:left w:val="none" w:sz="0" w:space="0" w:color="auto"/>
        <w:bottom w:val="none" w:sz="0" w:space="0" w:color="auto"/>
        <w:right w:val="none" w:sz="0" w:space="0" w:color="auto"/>
      </w:divBdr>
    </w:div>
    <w:div w:id="55009326">
      <w:bodyDiv w:val="1"/>
      <w:marLeft w:val="0"/>
      <w:marRight w:val="0"/>
      <w:marTop w:val="0"/>
      <w:marBottom w:val="0"/>
      <w:divBdr>
        <w:top w:val="none" w:sz="0" w:space="0" w:color="auto"/>
        <w:left w:val="none" w:sz="0" w:space="0" w:color="auto"/>
        <w:bottom w:val="none" w:sz="0" w:space="0" w:color="auto"/>
        <w:right w:val="none" w:sz="0" w:space="0" w:color="auto"/>
      </w:divBdr>
    </w:div>
    <w:div w:id="55396599">
      <w:bodyDiv w:val="1"/>
      <w:marLeft w:val="0"/>
      <w:marRight w:val="0"/>
      <w:marTop w:val="0"/>
      <w:marBottom w:val="0"/>
      <w:divBdr>
        <w:top w:val="none" w:sz="0" w:space="0" w:color="auto"/>
        <w:left w:val="none" w:sz="0" w:space="0" w:color="auto"/>
        <w:bottom w:val="none" w:sz="0" w:space="0" w:color="auto"/>
        <w:right w:val="none" w:sz="0" w:space="0" w:color="auto"/>
      </w:divBdr>
    </w:div>
    <w:div w:id="55402511">
      <w:bodyDiv w:val="1"/>
      <w:marLeft w:val="0"/>
      <w:marRight w:val="0"/>
      <w:marTop w:val="0"/>
      <w:marBottom w:val="0"/>
      <w:divBdr>
        <w:top w:val="none" w:sz="0" w:space="0" w:color="auto"/>
        <w:left w:val="none" w:sz="0" w:space="0" w:color="auto"/>
        <w:bottom w:val="none" w:sz="0" w:space="0" w:color="auto"/>
        <w:right w:val="none" w:sz="0" w:space="0" w:color="auto"/>
      </w:divBdr>
    </w:div>
    <w:div w:id="55444041">
      <w:bodyDiv w:val="1"/>
      <w:marLeft w:val="0"/>
      <w:marRight w:val="0"/>
      <w:marTop w:val="0"/>
      <w:marBottom w:val="0"/>
      <w:divBdr>
        <w:top w:val="none" w:sz="0" w:space="0" w:color="auto"/>
        <w:left w:val="none" w:sz="0" w:space="0" w:color="auto"/>
        <w:bottom w:val="none" w:sz="0" w:space="0" w:color="auto"/>
        <w:right w:val="none" w:sz="0" w:space="0" w:color="auto"/>
      </w:divBdr>
    </w:div>
    <w:div w:id="55520486">
      <w:bodyDiv w:val="1"/>
      <w:marLeft w:val="0"/>
      <w:marRight w:val="0"/>
      <w:marTop w:val="0"/>
      <w:marBottom w:val="0"/>
      <w:divBdr>
        <w:top w:val="none" w:sz="0" w:space="0" w:color="auto"/>
        <w:left w:val="none" w:sz="0" w:space="0" w:color="auto"/>
        <w:bottom w:val="none" w:sz="0" w:space="0" w:color="auto"/>
        <w:right w:val="none" w:sz="0" w:space="0" w:color="auto"/>
      </w:divBdr>
    </w:div>
    <w:div w:id="55590254">
      <w:bodyDiv w:val="1"/>
      <w:marLeft w:val="0"/>
      <w:marRight w:val="0"/>
      <w:marTop w:val="0"/>
      <w:marBottom w:val="0"/>
      <w:divBdr>
        <w:top w:val="none" w:sz="0" w:space="0" w:color="auto"/>
        <w:left w:val="none" w:sz="0" w:space="0" w:color="auto"/>
        <w:bottom w:val="none" w:sz="0" w:space="0" w:color="auto"/>
        <w:right w:val="none" w:sz="0" w:space="0" w:color="auto"/>
      </w:divBdr>
    </w:div>
    <w:div w:id="55671510">
      <w:bodyDiv w:val="1"/>
      <w:marLeft w:val="0"/>
      <w:marRight w:val="0"/>
      <w:marTop w:val="0"/>
      <w:marBottom w:val="0"/>
      <w:divBdr>
        <w:top w:val="none" w:sz="0" w:space="0" w:color="auto"/>
        <w:left w:val="none" w:sz="0" w:space="0" w:color="auto"/>
        <w:bottom w:val="none" w:sz="0" w:space="0" w:color="auto"/>
        <w:right w:val="none" w:sz="0" w:space="0" w:color="auto"/>
      </w:divBdr>
    </w:div>
    <w:div w:id="55785236">
      <w:bodyDiv w:val="1"/>
      <w:marLeft w:val="0"/>
      <w:marRight w:val="0"/>
      <w:marTop w:val="0"/>
      <w:marBottom w:val="0"/>
      <w:divBdr>
        <w:top w:val="none" w:sz="0" w:space="0" w:color="auto"/>
        <w:left w:val="none" w:sz="0" w:space="0" w:color="auto"/>
        <w:bottom w:val="none" w:sz="0" w:space="0" w:color="auto"/>
        <w:right w:val="none" w:sz="0" w:space="0" w:color="auto"/>
      </w:divBdr>
    </w:div>
    <w:div w:id="56126446">
      <w:bodyDiv w:val="1"/>
      <w:marLeft w:val="0"/>
      <w:marRight w:val="0"/>
      <w:marTop w:val="0"/>
      <w:marBottom w:val="0"/>
      <w:divBdr>
        <w:top w:val="none" w:sz="0" w:space="0" w:color="auto"/>
        <w:left w:val="none" w:sz="0" w:space="0" w:color="auto"/>
        <w:bottom w:val="none" w:sz="0" w:space="0" w:color="auto"/>
        <w:right w:val="none" w:sz="0" w:space="0" w:color="auto"/>
      </w:divBdr>
    </w:div>
    <w:div w:id="56247311">
      <w:bodyDiv w:val="1"/>
      <w:marLeft w:val="0"/>
      <w:marRight w:val="0"/>
      <w:marTop w:val="0"/>
      <w:marBottom w:val="0"/>
      <w:divBdr>
        <w:top w:val="none" w:sz="0" w:space="0" w:color="auto"/>
        <w:left w:val="none" w:sz="0" w:space="0" w:color="auto"/>
        <w:bottom w:val="none" w:sz="0" w:space="0" w:color="auto"/>
        <w:right w:val="none" w:sz="0" w:space="0" w:color="auto"/>
      </w:divBdr>
    </w:div>
    <w:div w:id="56517186">
      <w:bodyDiv w:val="1"/>
      <w:marLeft w:val="0"/>
      <w:marRight w:val="0"/>
      <w:marTop w:val="0"/>
      <w:marBottom w:val="0"/>
      <w:divBdr>
        <w:top w:val="none" w:sz="0" w:space="0" w:color="auto"/>
        <w:left w:val="none" w:sz="0" w:space="0" w:color="auto"/>
        <w:bottom w:val="none" w:sz="0" w:space="0" w:color="auto"/>
        <w:right w:val="none" w:sz="0" w:space="0" w:color="auto"/>
      </w:divBdr>
    </w:div>
    <w:div w:id="56586495">
      <w:bodyDiv w:val="1"/>
      <w:marLeft w:val="0"/>
      <w:marRight w:val="0"/>
      <w:marTop w:val="0"/>
      <w:marBottom w:val="0"/>
      <w:divBdr>
        <w:top w:val="none" w:sz="0" w:space="0" w:color="auto"/>
        <w:left w:val="none" w:sz="0" w:space="0" w:color="auto"/>
        <w:bottom w:val="none" w:sz="0" w:space="0" w:color="auto"/>
        <w:right w:val="none" w:sz="0" w:space="0" w:color="auto"/>
      </w:divBdr>
    </w:div>
    <w:div w:id="56635042">
      <w:bodyDiv w:val="1"/>
      <w:marLeft w:val="0"/>
      <w:marRight w:val="0"/>
      <w:marTop w:val="0"/>
      <w:marBottom w:val="0"/>
      <w:divBdr>
        <w:top w:val="none" w:sz="0" w:space="0" w:color="auto"/>
        <w:left w:val="none" w:sz="0" w:space="0" w:color="auto"/>
        <w:bottom w:val="none" w:sz="0" w:space="0" w:color="auto"/>
        <w:right w:val="none" w:sz="0" w:space="0" w:color="auto"/>
      </w:divBdr>
    </w:div>
    <w:div w:id="56973747">
      <w:bodyDiv w:val="1"/>
      <w:marLeft w:val="0"/>
      <w:marRight w:val="0"/>
      <w:marTop w:val="0"/>
      <w:marBottom w:val="0"/>
      <w:divBdr>
        <w:top w:val="none" w:sz="0" w:space="0" w:color="auto"/>
        <w:left w:val="none" w:sz="0" w:space="0" w:color="auto"/>
        <w:bottom w:val="none" w:sz="0" w:space="0" w:color="auto"/>
        <w:right w:val="none" w:sz="0" w:space="0" w:color="auto"/>
      </w:divBdr>
    </w:div>
    <w:div w:id="56979294">
      <w:bodyDiv w:val="1"/>
      <w:marLeft w:val="0"/>
      <w:marRight w:val="0"/>
      <w:marTop w:val="0"/>
      <w:marBottom w:val="0"/>
      <w:divBdr>
        <w:top w:val="none" w:sz="0" w:space="0" w:color="auto"/>
        <w:left w:val="none" w:sz="0" w:space="0" w:color="auto"/>
        <w:bottom w:val="none" w:sz="0" w:space="0" w:color="auto"/>
        <w:right w:val="none" w:sz="0" w:space="0" w:color="auto"/>
      </w:divBdr>
    </w:div>
    <w:div w:id="57168701">
      <w:bodyDiv w:val="1"/>
      <w:marLeft w:val="0"/>
      <w:marRight w:val="0"/>
      <w:marTop w:val="0"/>
      <w:marBottom w:val="0"/>
      <w:divBdr>
        <w:top w:val="none" w:sz="0" w:space="0" w:color="auto"/>
        <w:left w:val="none" w:sz="0" w:space="0" w:color="auto"/>
        <w:bottom w:val="none" w:sz="0" w:space="0" w:color="auto"/>
        <w:right w:val="none" w:sz="0" w:space="0" w:color="auto"/>
      </w:divBdr>
    </w:div>
    <w:div w:id="57561138">
      <w:bodyDiv w:val="1"/>
      <w:marLeft w:val="0"/>
      <w:marRight w:val="0"/>
      <w:marTop w:val="0"/>
      <w:marBottom w:val="0"/>
      <w:divBdr>
        <w:top w:val="none" w:sz="0" w:space="0" w:color="auto"/>
        <w:left w:val="none" w:sz="0" w:space="0" w:color="auto"/>
        <w:bottom w:val="none" w:sz="0" w:space="0" w:color="auto"/>
        <w:right w:val="none" w:sz="0" w:space="0" w:color="auto"/>
      </w:divBdr>
    </w:div>
    <w:div w:id="57561889">
      <w:bodyDiv w:val="1"/>
      <w:marLeft w:val="0"/>
      <w:marRight w:val="0"/>
      <w:marTop w:val="0"/>
      <w:marBottom w:val="0"/>
      <w:divBdr>
        <w:top w:val="none" w:sz="0" w:space="0" w:color="auto"/>
        <w:left w:val="none" w:sz="0" w:space="0" w:color="auto"/>
        <w:bottom w:val="none" w:sz="0" w:space="0" w:color="auto"/>
        <w:right w:val="none" w:sz="0" w:space="0" w:color="auto"/>
      </w:divBdr>
    </w:div>
    <w:div w:id="57562108">
      <w:bodyDiv w:val="1"/>
      <w:marLeft w:val="0"/>
      <w:marRight w:val="0"/>
      <w:marTop w:val="0"/>
      <w:marBottom w:val="0"/>
      <w:divBdr>
        <w:top w:val="none" w:sz="0" w:space="0" w:color="auto"/>
        <w:left w:val="none" w:sz="0" w:space="0" w:color="auto"/>
        <w:bottom w:val="none" w:sz="0" w:space="0" w:color="auto"/>
        <w:right w:val="none" w:sz="0" w:space="0" w:color="auto"/>
      </w:divBdr>
    </w:div>
    <w:div w:id="58022296">
      <w:bodyDiv w:val="1"/>
      <w:marLeft w:val="0"/>
      <w:marRight w:val="0"/>
      <w:marTop w:val="0"/>
      <w:marBottom w:val="0"/>
      <w:divBdr>
        <w:top w:val="none" w:sz="0" w:space="0" w:color="auto"/>
        <w:left w:val="none" w:sz="0" w:space="0" w:color="auto"/>
        <w:bottom w:val="none" w:sz="0" w:space="0" w:color="auto"/>
        <w:right w:val="none" w:sz="0" w:space="0" w:color="auto"/>
      </w:divBdr>
    </w:div>
    <w:div w:id="58066191">
      <w:bodyDiv w:val="1"/>
      <w:marLeft w:val="0"/>
      <w:marRight w:val="0"/>
      <w:marTop w:val="0"/>
      <w:marBottom w:val="0"/>
      <w:divBdr>
        <w:top w:val="none" w:sz="0" w:space="0" w:color="auto"/>
        <w:left w:val="none" w:sz="0" w:space="0" w:color="auto"/>
        <w:bottom w:val="none" w:sz="0" w:space="0" w:color="auto"/>
        <w:right w:val="none" w:sz="0" w:space="0" w:color="auto"/>
      </w:divBdr>
    </w:div>
    <w:div w:id="58212617">
      <w:bodyDiv w:val="1"/>
      <w:marLeft w:val="0"/>
      <w:marRight w:val="0"/>
      <w:marTop w:val="0"/>
      <w:marBottom w:val="0"/>
      <w:divBdr>
        <w:top w:val="none" w:sz="0" w:space="0" w:color="auto"/>
        <w:left w:val="none" w:sz="0" w:space="0" w:color="auto"/>
        <w:bottom w:val="none" w:sz="0" w:space="0" w:color="auto"/>
        <w:right w:val="none" w:sz="0" w:space="0" w:color="auto"/>
      </w:divBdr>
    </w:div>
    <w:div w:id="58990258">
      <w:bodyDiv w:val="1"/>
      <w:marLeft w:val="0"/>
      <w:marRight w:val="0"/>
      <w:marTop w:val="0"/>
      <w:marBottom w:val="0"/>
      <w:divBdr>
        <w:top w:val="none" w:sz="0" w:space="0" w:color="auto"/>
        <w:left w:val="none" w:sz="0" w:space="0" w:color="auto"/>
        <w:bottom w:val="none" w:sz="0" w:space="0" w:color="auto"/>
        <w:right w:val="none" w:sz="0" w:space="0" w:color="auto"/>
      </w:divBdr>
    </w:div>
    <w:div w:id="59060584">
      <w:bodyDiv w:val="1"/>
      <w:marLeft w:val="0"/>
      <w:marRight w:val="0"/>
      <w:marTop w:val="0"/>
      <w:marBottom w:val="0"/>
      <w:divBdr>
        <w:top w:val="none" w:sz="0" w:space="0" w:color="auto"/>
        <w:left w:val="none" w:sz="0" w:space="0" w:color="auto"/>
        <w:bottom w:val="none" w:sz="0" w:space="0" w:color="auto"/>
        <w:right w:val="none" w:sz="0" w:space="0" w:color="auto"/>
      </w:divBdr>
    </w:div>
    <w:div w:id="59328646">
      <w:bodyDiv w:val="1"/>
      <w:marLeft w:val="0"/>
      <w:marRight w:val="0"/>
      <w:marTop w:val="0"/>
      <w:marBottom w:val="0"/>
      <w:divBdr>
        <w:top w:val="none" w:sz="0" w:space="0" w:color="auto"/>
        <w:left w:val="none" w:sz="0" w:space="0" w:color="auto"/>
        <w:bottom w:val="none" w:sz="0" w:space="0" w:color="auto"/>
        <w:right w:val="none" w:sz="0" w:space="0" w:color="auto"/>
      </w:divBdr>
    </w:div>
    <w:div w:id="59402492">
      <w:bodyDiv w:val="1"/>
      <w:marLeft w:val="0"/>
      <w:marRight w:val="0"/>
      <w:marTop w:val="0"/>
      <w:marBottom w:val="0"/>
      <w:divBdr>
        <w:top w:val="none" w:sz="0" w:space="0" w:color="auto"/>
        <w:left w:val="none" w:sz="0" w:space="0" w:color="auto"/>
        <w:bottom w:val="none" w:sz="0" w:space="0" w:color="auto"/>
        <w:right w:val="none" w:sz="0" w:space="0" w:color="auto"/>
      </w:divBdr>
    </w:div>
    <w:div w:id="59452635">
      <w:bodyDiv w:val="1"/>
      <w:marLeft w:val="0"/>
      <w:marRight w:val="0"/>
      <w:marTop w:val="0"/>
      <w:marBottom w:val="0"/>
      <w:divBdr>
        <w:top w:val="none" w:sz="0" w:space="0" w:color="auto"/>
        <w:left w:val="none" w:sz="0" w:space="0" w:color="auto"/>
        <w:bottom w:val="none" w:sz="0" w:space="0" w:color="auto"/>
        <w:right w:val="none" w:sz="0" w:space="0" w:color="auto"/>
      </w:divBdr>
    </w:div>
    <w:div w:id="59594625">
      <w:bodyDiv w:val="1"/>
      <w:marLeft w:val="0"/>
      <w:marRight w:val="0"/>
      <w:marTop w:val="0"/>
      <w:marBottom w:val="0"/>
      <w:divBdr>
        <w:top w:val="none" w:sz="0" w:space="0" w:color="auto"/>
        <w:left w:val="none" w:sz="0" w:space="0" w:color="auto"/>
        <w:bottom w:val="none" w:sz="0" w:space="0" w:color="auto"/>
        <w:right w:val="none" w:sz="0" w:space="0" w:color="auto"/>
      </w:divBdr>
    </w:div>
    <w:div w:id="59862695">
      <w:bodyDiv w:val="1"/>
      <w:marLeft w:val="0"/>
      <w:marRight w:val="0"/>
      <w:marTop w:val="0"/>
      <w:marBottom w:val="0"/>
      <w:divBdr>
        <w:top w:val="none" w:sz="0" w:space="0" w:color="auto"/>
        <w:left w:val="none" w:sz="0" w:space="0" w:color="auto"/>
        <w:bottom w:val="none" w:sz="0" w:space="0" w:color="auto"/>
        <w:right w:val="none" w:sz="0" w:space="0" w:color="auto"/>
      </w:divBdr>
    </w:div>
    <w:div w:id="59907076">
      <w:bodyDiv w:val="1"/>
      <w:marLeft w:val="0"/>
      <w:marRight w:val="0"/>
      <w:marTop w:val="0"/>
      <w:marBottom w:val="0"/>
      <w:divBdr>
        <w:top w:val="none" w:sz="0" w:space="0" w:color="auto"/>
        <w:left w:val="none" w:sz="0" w:space="0" w:color="auto"/>
        <w:bottom w:val="none" w:sz="0" w:space="0" w:color="auto"/>
        <w:right w:val="none" w:sz="0" w:space="0" w:color="auto"/>
      </w:divBdr>
    </w:div>
    <w:div w:id="59912360">
      <w:bodyDiv w:val="1"/>
      <w:marLeft w:val="0"/>
      <w:marRight w:val="0"/>
      <w:marTop w:val="0"/>
      <w:marBottom w:val="0"/>
      <w:divBdr>
        <w:top w:val="none" w:sz="0" w:space="0" w:color="auto"/>
        <w:left w:val="none" w:sz="0" w:space="0" w:color="auto"/>
        <w:bottom w:val="none" w:sz="0" w:space="0" w:color="auto"/>
        <w:right w:val="none" w:sz="0" w:space="0" w:color="auto"/>
      </w:divBdr>
    </w:div>
    <w:div w:id="60099858">
      <w:bodyDiv w:val="1"/>
      <w:marLeft w:val="0"/>
      <w:marRight w:val="0"/>
      <w:marTop w:val="0"/>
      <w:marBottom w:val="0"/>
      <w:divBdr>
        <w:top w:val="none" w:sz="0" w:space="0" w:color="auto"/>
        <w:left w:val="none" w:sz="0" w:space="0" w:color="auto"/>
        <w:bottom w:val="none" w:sz="0" w:space="0" w:color="auto"/>
        <w:right w:val="none" w:sz="0" w:space="0" w:color="auto"/>
      </w:divBdr>
    </w:div>
    <w:div w:id="60297744">
      <w:bodyDiv w:val="1"/>
      <w:marLeft w:val="0"/>
      <w:marRight w:val="0"/>
      <w:marTop w:val="0"/>
      <w:marBottom w:val="0"/>
      <w:divBdr>
        <w:top w:val="none" w:sz="0" w:space="0" w:color="auto"/>
        <w:left w:val="none" w:sz="0" w:space="0" w:color="auto"/>
        <w:bottom w:val="none" w:sz="0" w:space="0" w:color="auto"/>
        <w:right w:val="none" w:sz="0" w:space="0" w:color="auto"/>
      </w:divBdr>
    </w:div>
    <w:div w:id="60493540">
      <w:bodyDiv w:val="1"/>
      <w:marLeft w:val="0"/>
      <w:marRight w:val="0"/>
      <w:marTop w:val="0"/>
      <w:marBottom w:val="0"/>
      <w:divBdr>
        <w:top w:val="none" w:sz="0" w:space="0" w:color="auto"/>
        <w:left w:val="none" w:sz="0" w:space="0" w:color="auto"/>
        <w:bottom w:val="none" w:sz="0" w:space="0" w:color="auto"/>
        <w:right w:val="none" w:sz="0" w:space="0" w:color="auto"/>
      </w:divBdr>
    </w:div>
    <w:div w:id="60637786">
      <w:bodyDiv w:val="1"/>
      <w:marLeft w:val="0"/>
      <w:marRight w:val="0"/>
      <w:marTop w:val="0"/>
      <w:marBottom w:val="0"/>
      <w:divBdr>
        <w:top w:val="none" w:sz="0" w:space="0" w:color="auto"/>
        <w:left w:val="none" w:sz="0" w:space="0" w:color="auto"/>
        <w:bottom w:val="none" w:sz="0" w:space="0" w:color="auto"/>
        <w:right w:val="none" w:sz="0" w:space="0" w:color="auto"/>
      </w:divBdr>
    </w:div>
    <w:div w:id="60641040">
      <w:bodyDiv w:val="1"/>
      <w:marLeft w:val="0"/>
      <w:marRight w:val="0"/>
      <w:marTop w:val="0"/>
      <w:marBottom w:val="0"/>
      <w:divBdr>
        <w:top w:val="none" w:sz="0" w:space="0" w:color="auto"/>
        <w:left w:val="none" w:sz="0" w:space="0" w:color="auto"/>
        <w:bottom w:val="none" w:sz="0" w:space="0" w:color="auto"/>
        <w:right w:val="none" w:sz="0" w:space="0" w:color="auto"/>
      </w:divBdr>
    </w:div>
    <w:div w:id="60715304">
      <w:bodyDiv w:val="1"/>
      <w:marLeft w:val="0"/>
      <w:marRight w:val="0"/>
      <w:marTop w:val="0"/>
      <w:marBottom w:val="0"/>
      <w:divBdr>
        <w:top w:val="none" w:sz="0" w:space="0" w:color="auto"/>
        <w:left w:val="none" w:sz="0" w:space="0" w:color="auto"/>
        <w:bottom w:val="none" w:sz="0" w:space="0" w:color="auto"/>
        <w:right w:val="none" w:sz="0" w:space="0" w:color="auto"/>
      </w:divBdr>
    </w:div>
    <w:div w:id="60756924">
      <w:bodyDiv w:val="1"/>
      <w:marLeft w:val="0"/>
      <w:marRight w:val="0"/>
      <w:marTop w:val="0"/>
      <w:marBottom w:val="0"/>
      <w:divBdr>
        <w:top w:val="none" w:sz="0" w:space="0" w:color="auto"/>
        <w:left w:val="none" w:sz="0" w:space="0" w:color="auto"/>
        <w:bottom w:val="none" w:sz="0" w:space="0" w:color="auto"/>
        <w:right w:val="none" w:sz="0" w:space="0" w:color="auto"/>
      </w:divBdr>
    </w:div>
    <w:div w:id="60955711">
      <w:bodyDiv w:val="1"/>
      <w:marLeft w:val="0"/>
      <w:marRight w:val="0"/>
      <w:marTop w:val="0"/>
      <w:marBottom w:val="0"/>
      <w:divBdr>
        <w:top w:val="none" w:sz="0" w:space="0" w:color="auto"/>
        <w:left w:val="none" w:sz="0" w:space="0" w:color="auto"/>
        <w:bottom w:val="none" w:sz="0" w:space="0" w:color="auto"/>
        <w:right w:val="none" w:sz="0" w:space="0" w:color="auto"/>
      </w:divBdr>
    </w:div>
    <w:div w:id="61026702">
      <w:bodyDiv w:val="1"/>
      <w:marLeft w:val="0"/>
      <w:marRight w:val="0"/>
      <w:marTop w:val="0"/>
      <w:marBottom w:val="0"/>
      <w:divBdr>
        <w:top w:val="none" w:sz="0" w:space="0" w:color="auto"/>
        <w:left w:val="none" w:sz="0" w:space="0" w:color="auto"/>
        <w:bottom w:val="none" w:sz="0" w:space="0" w:color="auto"/>
        <w:right w:val="none" w:sz="0" w:space="0" w:color="auto"/>
      </w:divBdr>
    </w:div>
    <w:div w:id="61145927">
      <w:bodyDiv w:val="1"/>
      <w:marLeft w:val="0"/>
      <w:marRight w:val="0"/>
      <w:marTop w:val="0"/>
      <w:marBottom w:val="0"/>
      <w:divBdr>
        <w:top w:val="none" w:sz="0" w:space="0" w:color="auto"/>
        <w:left w:val="none" w:sz="0" w:space="0" w:color="auto"/>
        <w:bottom w:val="none" w:sz="0" w:space="0" w:color="auto"/>
        <w:right w:val="none" w:sz="0" w:space="0" w:color="auto"/>
      </w:divBdr>
    </w:div>
    <w:div w:id="61293623">
      <w:bodyDiv w:val="1"/>
      <w:marLeft w:val="0"/>
      <w:marRight w:val="0"/>
      <w:marTop w:val="0"/>
      <w:marBottom w:val="0"/>
      <w:divBdr>
        <w:top w:val="none" w:sz="0" w:space="0" w:color="auto"/>
        <w:left w:val="none" w:sz="0" w:space="0" w:color="auto"/>
        <w:bottom w:val="none" w:sz="0" w:space="0" w:color="auto"/>
        <w:right w:val="none" w:sz="0" w:space="0" w:color="auto"/>
      </w:divBdr>
    </w:div>
    <w:div w:id="61371847">
      <w:bodyDiv w:val="1"/>
      <w:marLeft w:val="0"/>
      <w:marRight w:val="0"/>
      <w:marTop w:val="0"/>
      <w:marBottom w:val="0"/>
      <w:divBdr>
        <w:top w:val="none" w:sz="0" w:space="0" w:color="auto"/>
        <w:left w:val="none" w:sz="0" w:space="0" w:color="auto"/>
        <w:bottom w:val="none" w:sz="0" w:space="0" w:color="auto"/>
        <w:right w:val="none" w:sz="0" w:space="0" w:color="auto"/>
      </w:divBdr>
    </w:div>
    <w:div w:id="61560345">
      <w:bodyDiv w:val="1"/>
      <w:marLeft w:val="0"/>
      <w:marRight w:val="0"/>
      <w:marTop w:val="0"/>
      <w:marBottom w:val="0"/>
      <w:divBdr>
        <w:top w:val="none" w:sz="0" w:space="0" w:color="auto"/>
        <w:left w:val="none" w:sz="0" w:space="0" w:color="auto"/>
        <w:bottom w:val="none" w:sz="0" w:space="0" w:color="auto"/>
        <w:right w:val="none" w:sz="0" w:space="0" w:color="auto"/>
      </w:divBdr>
    </w:div>
    <w:div w:id="61686254">
      <w:bodyDiv w:val="1"/>
      <w:marLeft w:val="0"/>
      <w:marRight w:val="0"/>
      <w:marTop w:val="0"/>
      <w:marBottom w:val="0"/>
      <w:divBdr>
        <w:top w:val="none" w:sz="0" w:space="0" w:color="auto"/>
        <w:left w:val="none" w:sz="0" w:space="0" w:color="auto"/>
        <w:bottom w:val="none" w:sz="0" w:space="0" w:color="auto"/>
        <w:right w:val="none" w:sz="0" w:space="0" w:color="auto"/>
      </w:divBdr>
    </w:div>
    <w:div w:id="61946236">
      <w:bodyDiv w:val="1"/>
      <w:marLeft w:val="0"/>
      <w:marRight w:val="0"/>
      <w:marTop w:val="0"/>
      <w:marBottom w:val="0"/>
      <w:divBdr>
        <w:top w:val="none" w:sz="0" w:space="0" w:color="auto"/>
        <w:left w:val="none" w:sz="0" w:space="0" w:color="auto"/>
        <w:bottom w:val="none" w:sz="0" w:space="0" w:color="auto"/>
        <w:right w:val="none" w:sz="0" w:space="0" w:color="auto"/>
      </w:divBdr>
    </w:div>
    <w:div w:id="62027451">
      <w:bodyDiv w:val="1"/>
      <w:marLeft w:val="0"/>
      <w:marRight w:val="0"/>
      <w:marTop w:val="0"/>
      <w:marBottom w:val="0"/>
      <w:divBdr>
        <w:top w:val="none" w:sz="0" w:space="0" w:color="auto"/>
        <w:left w:val="none" w:sz="0" w:space="0" w:color="auto"/>
        <w:bottom w:val="none" w:sz="0" w:space="0" w:color="auto"/>
        <w:right w:val="none" w:sz="0" w:space="0" w:color="auto"/>
      </w:divBdr>
    </w:div>
    <w:div w:id="62066905">
      <w:bodyDiv w:val="1"/>
      <w:marLeft w:val="0"/>
      <w:marRight w:val="0"/>
      <w:marTop w:val="0"/>
      <w:marBottom w:val="0"/>
      <w:divBdr>
        <w:top w:val="none" w:sz="0" w:space="0" w:color="auto"/>
        <w:left w:val="none" w:sz="0" w:space="0" w:color="auto"/>
        <w:bottom w:val="none" w:sz="0" w:space="0" w:color="auto"/>
        <w:right w:val="none" w:sz="0" w:space="0" w:color="auto"/>
      </w:divBdr>
    </w:div>
    <w:div w:id="62067317">
      <w:bodyDiv w:val="1"/>
      <w:marLeft w:val="0"/>
      <w:marRight w:val="0"/>
      <w:marTop w:val="0"/>
      <w:marBottom w:val="0"/>
      <w:divBdr>
        <w:top w:val="none" w:sz="0" w:space="0" w:color="auto"/>
        <w:left w:val="none" w:sz="0" w:space="0" w:color="auto"/>
        <w:bottom w:val="none" w:sz="0" w:space="0" w:color="auto"/>
        <w:right w:val="none" w:sz="0" w:space="0" w:color="auto"/>
      </w:divBdr>
    </w:div>
    <w:div w:id="62605855">
      <w:bodyDiv w:val="1"/>
      <w:marLeft w:val="0"/>
      <w:marRight w:val="0"/>
      <w:marTop w:val="0"/>
      <w:marBottom w:val="0"/>
      <w:divBdr>
        <w:top w:val="none" w:sz="0" w:space="0" w:color="auto"/>
        <w:left w:val="none" w:sz="0" w:space="0" w:color="auto"/>
        <w:bottom w:val="none" w:sz="0" w:space="0" w:color="auto"/>
        <w:right w:val="none" w:sz="0" w:space="0" w:color="auto"/>
      </w:divBdr>
    </w:div>
    <w:div w:id="63264069">
      <w:bodyDiv w:val="1"/>
      <w:marLeft w:val="0"/>
      <w:marRight w:val="0"/>
      <w:marTop w:val="0"/>
      <w:marBottom w:val="0"/>
      <w:divBdr>
        <w:top w:val="none" w:sz="0" w:space="0" w:color="auto"/>
        <w:left w:val="none" w:sz="0" w:space="0" w:color="auto"/>
        <w:bottom w:val="none" w:sz="0" w:space="0" w:color="auto"/>
        <w:right w:val="none" w:sz="0" w:space="0" w:color="auto"/>
      </w:divBdr>
    </w:div>
    <w:div w:id="63376280">
      <w:bodyDiv w:val="1"/>
      <w:marLeft w:val="0"/>
      <w:marRight w:val="0"/>
      <w:marTop w:val="0"/>
      <w:marBottom w:val="0"/>
      <w:divBdr>
        <w:top w:val="none" w:sz="0" w:space="0" w:color="auto"/>
        <w:left w:val="none" w:sz="0" w:space="0" w:color="auto"/>
        <w:bottom w:val="none" w:sz="0" w:space="0" w:color="auto"/>
        <w:right w:val="none" w:sz="0" w:space="0" w:color="auto"/>
      </w:divBdr>
    </w:div>
    <w:div w:id="63376968">
      <w:bodyDiv w:val="1"/>
      <w:marLeft w:val="0"/>
      <w:marRight w:val="0"/>
      <w:marTop w:val="0"/>
      <w:marBottom w:val="0"/>
      <w:divBdr>
        <w:top w:val="none" w:sz="0" w:space="0" w:color="auto"/>
        <w:left w:val="none" w:sz="0" w:space="0" w:color="auto"/>
        <w:bottom w:val="none" w:sz="0" w:space="0" w:color="auto"/>
        <w:right w:val="none" w:sz="0" w:space="0" w:color="auto"/>
      </w:divBdr>
    </w:div>
    <w:div w:id="64181262">
      <w:bodyDiv w:val="1"/>
      <w:marLeft w:val="0"/>
      <w:marRight w:val="0"/>
      <w:marTop w:val="0"/>
      <w:marBottom w:val="0"/>
      <w:divBdr>
        <w:top w:val="none" w:sz="0" w:space="0" w:color="auto"/>
        <w:left w:val="none" w:sz="0" w:space="0" w:color="auto"/>
        <w:bottom w:val="none" w:sz="0" w:space="0" w:color="auto"/>
        <w:right w:val="none" w:sz="0" w:space="0" w:color="auto"/>
      </w:divBdr>
    </w:div>
    <w:div w:id="64302221">
      <w:bodyDiv w:val="1"/>
      <w:marLeft w:val="0"/>
      <w:marRight w:val="0"/>
      <w:marTop w:val="0"/>
      <w:marBottom w:val="0"/>
      <w:divBdr>
        <w:top w:val="none" w:sz="0" w:space="0" w:color="auto"/>
        <w:left w:val="none" w:sz="0" w:space="0" w:color="auto"/>
        <w:bottom w:val="none" w:sz="0" w:space="0" w:color="auto"/>
        <w:right w:val="none" w:sz="0" w:space="0" w:color="auto"/>
      </w:divBdr>
    </w:div>
    <w:div w:id="64492155">
      <w:bodyDiv w:val="1"/>
      <w:marLeft w:val="0"/>
      <w:marRight w:val="0"/>
      <w:marTop w:val="0"/>
      <w:marBottom w:val="0"/>
      <w:divBdr>
        <w:top w:val="none" w:sz="0" w:space="0" w:color="auto"/>
        <w:left w:val="none" w:sz="0" w:space="0" w:color="auto"/>
        <w:bottom w:val="none" w:sz="0" w:space="0" w:color="auto"/>
        <w:right w:val="none" w:sz="0" w:space="0" w:color="auto"/>
      </w:divBdr>
    </w:div>
    <w:div w:id="64572687">
      <w:bodyDiv w:val="1"/>
      <w:marLeft w:val="0"/>
      <w:marRight w:val="0"/>
      <w:marTop w:val="0"/>
      <w:marBottom w:val="0"/>
      <w:divBdr>
        <w:top w:val="none" w:sz="0" w:space="0" w:color="auto"/>
        <w:left w:val="none" w:sz="0" w:space="0" w:color="auto"/>
        <w:bottom w:val="none" w:sz="0" w:space="0" w:color="auto"/>
        <w:right w:val="none" w:sz="0" w:space="0" w:color="auto"/>
      </w:divBdr>
    </w:div>
    <w:div w:id="64687494">
      <w:bodyDiv w:val="1"/>
      <w:marLeft w:val="0"/>
      <w:marRight w:val="0"/>
      <w:marTop w:val="0"/>
      <w:marBottom w:val="0"/>
      <w:divBdr>
        <w:top w:val="none" w:sz="0" w:space="0" w:color="auto"/>
        <w:left w:val="none" w:sz="0" w:space="0" w:color="auto"/>
        <w:bottom w:val="none" w:sz="0" w:space="0" w:color="auto"/>
        <w:right w:val="none" w:sz="0" w:space="0" w:color="auto"/>
      </w:divBdr>
    </w:div>
    <w:div w:id="64688052">
      <w:bodyDiv w:val="1"/>
      <w:marLeft w:val="0"/>
      <w:marRight w:val="0"/>
      <w:marTop w:val="0"/>
      <w:marBottom w:val="0"/>
      <w:divBdr>
        <w:top w:val="none" w:sz="0" w:space="0" w:color="auto"/>
        <w:left w:val="none" w:sz="0" w:space="0" w:color="auto"/>
        <w:bottom w:val="none" w:sz="0" w:space="0" w:color="auto"/>
        <w:right w:val="none" w:sz="0" w:space="0" w:color="auto"/>
      </w:divBdr>
    </w:div>
    <w:div w:id="64912568">
      <w:bodyDiv w:val="1"/>
      <w:marLeft w:val="0"/>
      <w:marRight w:val="0"/>
      <w:marTop w:val="0"/>
      <w:marBottom w:val="0"/>
      <w:divBdr>
        <w:top w:val="none" w:sz="0" w:space="0" w:color="auto"/>
        <w:left w:val="none" w:sz="0" w:space="0" w:color="auto"/>
        <w:bottom w:val="none" w:sz="0" w:space="0" w:color="auto"/>
        <w:right w:val="none" w:sz="0" w:space="0" w:color="auto"/>
      </w:divBdr>
    </w:div>
    <w:div w:id="64963463">
      <w:bodyDiv w:val="1"/>
      <w:marLeft w:val="0"/>
      <w:marRight w:val="0"/>
      <w:marTop w:val="0"/>
      <w:marBottom w:val="0"/>
      <w:divBdr>
        <w:top w:val="none" w:sz="0" w:space="0" w:color="auto"/>
        <w:left w:val="none" w:sz="0" w:space="0" w:color="auto"/>
        <w:bottom w:val="none" w:sz="0" w:space="0" w:color="auto"/>
        <w:right w:val="none" w:sz="0" w:space="0" w:color="auto"/>
      </w:divBdr>
    </w:div>
    <w:div w:id="65228123">
      <w:bodyDiv w:val="1"/>
      <w:marLeft w:val="0"/>
      <w:marRight w:val="0"/>
      <w:marTop w:val="0"/>
      <w:marBottom w:val="0"/>
      <w:divBdr>
        <w:top w:val="none" w:sz="0" w:space="0" w:color="auto"/>
        <w:left w:val="none" w:sz="0" w:space="0" w:color="auto"/>
        <w:bottom w:val="none" w:sz="0" w:space="0" w:color="auto"/>
        <w:right w:val="none" w:sz="0" w:space="0" w:color="auto"/>
      </w:divBdr>
    </w:div>
    <w:div w:id="65298951">
      <w:bodyDiv w:val="1"/>
      <w:marLeft w:val="0"/>
      <w:marRight w:val="0"/>
      <w:marTop w:val="0"/>
      <w:marBottom w:val="0"/>
      <w:divBdr>
        <w:top w:val="none" w:sz="0" w:space="0" w:color="auto"/>
        <w:left w:val="none" w:sz="0" w:space="0" w:color="auto"/>
        <w:bottom w:val="none" w:sz="0" w:space="0" w:color="auto"/>
        <w:right w:val="none" w:sz="0" w:space="0" w:color="auto"/>
      </w:divBdr>
    </w:div>
    <w:div w:id="65347785">
      <w:bodyDiv w:val="1"/>
      <w:marLeft w:val="0"/>
      <w:marRight w:val="0"/>
      <w:marTop w:val="0"/>
      <w:marBottom w:val="0"/>
      <w:divBdr>
        <w:top w:val="none" w:sz="0" w:space="0" w:color="auto"/>
        <w:left w:val="none" w:sz="0" w:space="0" w:color="auto"/>
        <w:bottom w:val="none" w:sz="0" w:space="0" w:color="auto"/>
        <w:right w:val="none" w:sz="0" w:space="0" w:color="auto"/>
      </w:divBdr>
    </w:div>
    <w:div w:id="65425501">
      <w:bodyDiv w:val="1"/>
      <w:marLeft w:val="0"/>
      <w:marRight w:val="0"/>
      <w:marTop w:val="0"/>
      <w:marBottom w:val="0"/>
      <w:divBdr>
        <w:top w:val="none" w:sz="0" w:space="0" w:color="auto"/>
        <w:left w:val="none" w:sz="0" w:space="0" w:color="auto"/>
        <w:bottom w:val="none" w:sz="0" w:space="0" w:color="auto"/>
        <w:right w:val="none" w:sz="0" w:space="0" w:color="auto"/>
      </w:divBdr>
    </w:div>
    <w:div w:id="65686206">
      <w:bodyDiv w:val="1"/>
      <w:marLeft w:val="0"/>
      <w:marRight w:val="0"/>
      <w:marTop w:val="0"/>
      <w:marBottom w:val="0"/>
      <w:divBdr>
        <w:top w:val="none" w:sz="0" w:space="0" w:color="auto"/>
        <w:left w:val="none" w:sz="0" w:space="0" w:color="auto"/>
        <w:bottom w:val="none" w:sz="0" w:space="0" w:color="auto"/>
        <w:right w:val="none" w:sz="0" w:space="0" w:color="auto"/>
      </w:divBdr>
    </w:div>
    <w:div w:id="65761794">
      <w:bodyDiv w:val="1"/>
      <w:marLeft w:val="0"/>
      <w:marRight w:val="0"/>
      <w:marTop w:val="0"/>
      <w:marBottom w:val="0"/>
      <w:divBdr>
        <w:top w:val="none" w:sz="0" w:space="0" w:color="auto"/>
        <w:left w:val="none" w:sz="0" w:space="0" w:color="auto"/>
        <w:bottom w:val="none" w:sz="0" w:space="0" w:color="auto"/>
        <w:right w:val="none" w:sz="0" w:space="0" w:color="auto"/>
      </w:divBdr>
    </w:div>
    <w:div w:id="66004476">
      <w:bodyDiv w:val="1"/>
      <w:marLeft w:val="0"/>
      <w:marRight w:val="0"/>
      <w:marTop w:val="0"/>
      <w:marBottom w:val="0"/>
      <w:divBdr>
        <w:top w:val="none" w:sz="0" w:space="0" w:color="auto"/>
        <w:left w:val="none" w:sz="0" w:space="0" w:color="auto"/>
        <w:bottom w:val="none" w:sz="0" w:space="0" w:color="auto"/>
        <w:right w:val="none" w:sz="0" w:space="0" w:color="auto"/>
      </w:divBdr>
    </w:div>
    <w:div w:id="66264992">
      <w:bodyDiv w:val="1"/>
      <w:marLeft w:val="0"/>
      <w:marRight w:val="0"/>
      <w:marTop w:val="0"/>
      <w:marBottom w:val="0"/>
      <w:divBdr>
        <w:top w:val="none" w:sz="0" w:space="0" w:color="auto"/>
        <w:left w:val="none" w:sz="0" w:space="0" w:color="auto"/>
        <w:bottom w:val="none" w:sz="0" w:space="0" w:color="auto"/>
        <w:right w:val="none" w:sz="0" w:space="0" w:color="auto"/>
      </w:divBdr>
    </w:div>
    <w:div w:id="66388436">
      <w:bodyDiv w:val="1"/>
      <w:marLeft w:val="0"/>
      <w:marRight w:val="0"/>
      <w:marTop w:val="0"/>
      <w:marBottom w:val="0"/>
      <w:divBdr>
        <w:top w:val="none" w:sz="0" w:space="0" w:color="auto"/>
        <w:left w:val="none" w:sz="0" w:space="0" w:color="auto"/>
        <w:bottom w:val="none" w:sz="0" w:space="0" w:color="auto"/>
        <w:right w:val="none" w:sz="0" w:space="0" w:color="auto"/>
      </w:divBdr>
    </w:div>
    <w:div w:id="66463042">
      <w:bodyDiv w:val="1"/>
      <w:marLeft w:val="0"/>
      <w:marRight w:val="0"/>
      <w:marTop w:val="0"/>
      <w:marBottom w:val="0"/>
      <w:divBdr>
        <w:top w:val="none" w:sz="0" w:space="0" w:color="auto"/>
        <w:left w:val="none" w:sz="0" w:space="0" w:color="auto"/>
        <w:bottom w:val="none" w:sz="0" w:space="0" w:color="auto"/>
        <w:right w:val="none" w:sz="0" w:space="0" w:color="auto"/>
      </w:divBdr>
    </w:div>
    <w:div w:id="66878143">
      <w:bodyDiv w:val="1"/>
      <w:marLeft w:val="0"/>
      <w:marRight w:val="0"/>
      <w:marTop w:val="0"/>
      <w:marBottom w:val="0"/>
      <w:divBdr>
        <w:top w:val="none" w:sz="0" w:space="0" w:color="auto"/>
        <w:left w:val="none" w:sz="0" w:space="0" w:color="auto"/>
        <w:bottom w:val="none" w:sz="0" w:space="0" w:color="auto"/>
        <w:right w:val="none" w:sz="0" w:space="0" w:color="auto"/>
      </w:divBdr>
    </w:div>
    <w:div w:id="67115600">
      <w:bodyDiv w:val="1"/>
      <w:marLeft w:val="0"/>
      <w:marRight w:val="0"/>
      <w:marTop w:val="0"/>
      <w:marBottom w:val="0"/>
      <w:divBdr>
        <w:top w:val="none" w:sz="0" w:space="0" w:color="auto"/>
        <w:left w:val="none" w:sz="0" w:space="0" w:color="auto"/>
        <w:bottom w:val="none" w:sz="0" w:space="0" w:color="auto"/>
        <w:right w:val="none" w:sz="0" w:space="0" w:color="auto"/>
      </w:divBdr>
    </w:div>
    <w:div w:id="67193336">
      <w:bodyDiv w:val="1"/>
      <w:marLeft w:val="0"/>
      <w:marRight w:val="0"/>
      <w:marTop w:val="0"/>
      <w:marBottom w:val="0"/>
      <w:divBdr>
        <w:top w:val="none" w:sz="0" w:space="0" w:color="auto"/>
        <w:left w:val="none" w:sz="0" w:space="0" w:color="auto"/>
        <w:bottom w:val="none" w:sz="0" w:space="0" w:color="auto"/>
        <w:right w:val="none" w:sz="0" w:space="0" w:color="auto"/>
      </w:divBdr>
    </w:div>
    <w:div w:id="67464822">
      <w:bodyDiv w:val="1"/>
      <w:marLeft w:val="0"/>
      <w:marRight w:val="0"/>
      <w:marTop w:val="0"/>
      <w:marBottom w:val="0"/>
      <w:divBdr>
        <w:top w:val="none" w:sz="0" w:space="0" w:color="auto"/>
        <w:left w:val="none" w:sz="0" w:space="0" w:color="auto"/>
        <w:bottom w:val="none" w:sz="0" w:space="0" w:color="auto"/>
        <w:right w:val="none" w:sz="0" w:space="0" w:color="auto"/>
      </w:divBdr>
    </w:div>
    <w:div w:id="67505631">
      <w:bodyDiv w:val="1"/>
      <w:marLeft w:val="0"/>
      <w:marRight w:val="0"/>
      <w:marTop w:val="0"/>
      <w:marBottom w:val="0"/>
      <w:divBdr>
        <w:top w:val="none" w:sz="0" w:space="0" w:color="auto"/>
        <w:left w:val="none" w:sz="0" w:space="0" w:color="auto"/>
        <w:bottom w:val="none" w:sz="0" w:space="0" w:color="auto"/>
        <w:right w:val="none" w:sz="0" w:space="0" w:color="auto"/>
      </w:divBdr>
    </w:div>
    <w:div w:id="67534824">
      <w:bodyDiv w:val="1"/>
      <w:marLeft w:val="0"/>
      <w:marRight w:val="0"/>
      <w:marTop w:val="0"/>
      <w:marBottom w:val="0"/>
      <w:divBdr>
        <w:top w:val="none" w:sz="0" w:space="0" w:color="auto"/>
        <w:left w:val="none" w:sz="0" w:space="0" w:color="auto"/>
        <w:bottom w:val="none" w:sz="0" w:space="0" w:color="auto"/>
        <w:right w:val="none" w:sz="0" w:space="0" w:color="auto"/>
      </w:divBdr>
    </w:div>
    <w:div w:id="68235311">
      <w:bodyDiv w:val="1"/>
      <w:marLeft w:val="0"/>
      <w:marRight w:val="0"/>
      <w:marTop w:val="0"/>
      <w:marBottom w:val="0"/>
      <w:divBdr>
        <w:top w:val="none" w:sz="0" w:space="0" w:color="auto"/>
        <w:left w:val="none" w:sz="0" w:space="0" w:color="auto"/>
        <w:bottom w:val="none" w:sz="0" w:space="0" w:color="auto"/>
        <w:right w:val="none" w:sz="0" w:space="0" w:color="auto"/>
      </w:divBdr>
    </w:div>
    <w:div w:id="68577694">
      <w:bodyDiv w:val="1"/>
      <w:marLeft w:val="0"/>
      <w:marRight w:val="0"/>
      <w:marTop w:val="0"/>
      <w:marBottom w:val="0"/>
      <w:divBdr>
        <w:top w:val="none" w:sz="0" w:space="0" w:color="auto"/>
        <w:left w:val="none" w:sz="0" w:space="0" w:color="auto"/>
        <w:bottom w:val="none" w:sz="0" w:space="0" w:color="auto"/>
        <w:right w:val="none" w:sz="0" w:space="0" w:color="auto"/>
      </w:divBdr>
    </w:div>
    <w:div w:id="68776906">
      <w:bodyDiv w:val="1"/>
      <w:marLeft w:val="0"/>
      <w:marRight w:val="0"/>
      <w:marTop w:val="0"/>
      <w:marBottom w:val="0"/>
      <w:divBdr>
        <w:top w:val="none" w:sz="0" w:space="0" w:color="auto"/>
        <w:left w:val="none" w:sz="0" w:space="0" w:color="auto"/>
        <w:bottom w:val="none" w:sz="0" w:space="0" w:color="auto"/>
        <w:right w:val="none" w:sz="0" w:space="0" w:color="auto"/>
      </w:divBdr>
    </w:div>
    <w:div w:id="68819000">
      <w:bodyDiv w:val="1"/>
      <w:marLeft w:val="0"/>
      <w:marRight w:val="0"/>
      <w:marTop w:val="0"/>
      <w:marBottom w:val="0"/>
      <w:divBdr>
        <w:top w:val="none" w:sz="0" w:space="0" w:color="auto"/>
        <w:left w:val="none" w:sz="0" w:space="0" w:color="auto"/>
        <w:bottom w:val="none" w:sz="0" w:space="0" w:color="auto"/>
        <w:right w:val="none" w:sz="0" w:space="0" w:color="auto"/>
      </w:divBdr>
    </w:div>
    <w:div w:id="69470157">
      <w:bodyDiv w:val="1"/>
      <w:marLeft w:val="0"/>
      <w:marRight w:val="0"/>
      <w:marTop w:val="0"/>
      <w:marBottom w:val="0"/>
      <w:divBdr>
        <w:top w:val="none" w:sz="0" w:space="0" w:color="auto"/>
        <w:left w:val="none" w:sz="0" w:space="0" w:color="auto"/>
        <w:bottom w:val="none" w:sz="0" w:space="0" w:color="auto"/>
        <w:right w:val="none" w:sz="0" w:space="0" w:color="auto"/>
      </w:divBdr>
    </w:div>
    <w:div w:id="69544179">
      <w:bodyDiv w:val="1"/>
      <w:marLeft w:val="0"/>
      <w:marRight w:val="0"/>
      <w:marTop w:val="0"/>
      <w:marBottom w:val="0"/>
      <w:divBdr>
        <w:top w:val="none" w:sz="0" w:space="0" w:color="auto"/>
        <w:left w:val="none" w:sz="0" w:space="0" w:color="auto"/>
        <w:bottom w:val="none" w:sz="0" w:space="0" w:color="auto"/>
        <w:right w:val="none" w:sz="0" w:space="0" w:color="auto"/>
      </w:divBdr>
    </w:div>
    <w:div w:id="69546495">
      <w:bodyDiv w:val="1"/>
      <w:marLeft w:val="0"/>
      <w:marRight w:val="0"/>
      <w:marTop w:val="0"/>
      <w:marBottom w:val="0"/>
      <w:divBdr>
        <w:top w:val="none" w:sz="0" w:space="0" w:color="auto"/>
        <w:left w:val="none" w:sz="0" w:space="0" w:color="auto"/>
        <w:bottom w:val="none" w:sz="0" w:space="0" w:color="auto"/>
        <w:right w:val="none" w:sz="0" w:space="0" w:color="auto"/>
      </w:divBdr>
    </w:div>
    <w:div w:id="69735266">
      <w:bodyDiv w:val="1"/>
      <w:marLeft w:val="0"/>
      <w:marRight w:val="0"/>
      <w:marTop w:val="0"/>
      <w:marBottom w:val="0"/>
      <w:divBdr>
        <w:top w:val="none" w:sz="0" w:space="0" w:color="auto"/>
        <w:left w:val="none" w:sz="0" w:space="0" w:color="auto"/>
        <w:bottom w:val="none" w:sz="0" w:space="0" w:color="auto"/>
        <w:right w:val="none" w:sz="0" w:space="0" w:color="auto"/>
      </w:divBdr>
    </w:div>
    <w:div w:id="70008037">
      <w:bodyDiv w:val="1"/>
      <w:marLeft w:val="0"/>
      <w:marRight w:val="0"/>
      <w:marTop w:val="0"/>
      <w:marBottom w:val="0"/>
      <w:divBdr>
        <w:top w:val="none" w:sz="0" w:space="0" w:color="auto"/>
        <w:left w:val="none" w:sz="0" w:space="0" w:color="auto"/>
        <w:bottom w:val="none" w:sz="0" w:space="0" w:color="auto"/>
        <w:right w:val="none" w:sz="0" w:space="0" w:color="auto"/>
      </w:divBdr>
    </w:div>
    <w:div w:id="70123578">
      <w:bodyDiv w:val="1"/>
      <w:marLeft w:val="0"/>
      <w:marRight w:val="0"/>
      <w:marTop w:val="0"/>
      <w:marBottom w:val="0"/>
      <w:divBdr>
        <w:top w:val="none" w:sz="0" w:space="0" w:color="auto"/>
        <w:left w:val="none" w:sz="0" w:space="0" w:color="auto"/>
        <w:bottom w:val="none" w:sz="0" w:space="0" w:color="auto"/>
        <w:right w:val="none" w:sz="0" w:space="0" w:color="auto"/>
      </w:divBdr>
    </w:div>
    <w:div w:id="70128157">
      <w:bodyDiv w:val="1"/>
      <w:marLeft w:val="0"/>
      <w:marRight w:val="0"/>
      <w:marTop w:val="0"/>
      <w:marBottom w:val="0"/>
      <w:divBdr>
        <w:top w:val="none" w:sz="0" w:space="0" w:color="auto"/>
        <w:left w:val="none" w:sz="0" w:space="0" w:color="auto"/>
        <w:bottom w:val="none" w:sz="0" w:space="0" w:color="auto"/>
        <w:right w:val="none" w:sz="0" w:space="0" w:color="auto"/>
      </w:divBdr>
    </w:div>
    <w:div w:id="70196565">
      <w:bodyDiv w:val="1"/>
      <w:marLeft w:val="0"/>
      <w:marRight w:val="0"/>
      <w:marTop w:val="0"/>
      <w:marBottom w:val="0"/>
      <w:divBdr>
        <w:top w:val="none" w:sz="0" w:space="0" w:color="auto"/>
        <w:left w:val="none" w:sz="0" w:space="0" w:color="auto"/>
        <w:bottom w:val="none" w:sz="0" w:space="0" w:color="auto"/>
        <w:right w:val="none" w:sz="0" w:space="0" w:color="auto"/>
      </w:divBdr>
    </w:div>
    <w:div w:id="70200536">
      <w:bodyDiv w:val="1"/>
      <w:marLeft w:val="0"/>
      <w:marRight w:val="0"/>
      <w:marTop w:val="0"/>
      <w:marBottom w:val="0"/>
      <w:divBdr>
        <w:top w:val="none" w:sz="0" w:space="0" w:color="auto"/>
        <w:left w:val="none" w:sz="0" w:space="0" w:color="auto"/>
        <w:bottom w:val="none" w:sz="0" w:space="0" w:color="auto"/>
        <w:right w:val="none" w:sz="0" w:space="0" w:color="auto"/>
      </w:divBdr>
    </w:div>
    <w:div w:id="70273115">
      <w:bodyDiv w:val="1"/>
      <w:marLeft w:val="0"/>
      <w:marRight w:val="0"/>
      <w:marTop w:val="0"/>
      <w:marBottom w:val="0"/>
      <w:divBdr>
        <w:top w:val="none" w:sz="0" w:space="0" w:color="auto"/>
        <w:left w:val="none" w:sz="0" w:space="0" w:color="auto"/>
        <w:bottom w:val="none" w:sz="0" w:space="0" w:color="auto"/>
        <w:right w:val="none" w:sz="0" w:space="0" w:color="auto"/>
      </w:divBdr>
    </w:div>
    <w:div w:id="71047769">
      <w:bodyDiv w:val="1"/>
      <w:marLeft w:val="0"/>
      <w:marRight w:val="0"/>
      <w:marTop w:val="0"/>
      <w:marBottom w:val="0"/>
      <w:divBdr>
        <w:top w:val="none" w:sz="0" w:space="0" w:color="auto"/>
        <w:left w:val="none" w:sz="0" w:space="0" w:color="auto"/>
        <w:bottom w:val="none" w:sz="0" w:space="0" w:color="auto"/>
        <w:right w:val="none" w:sz="0" w:space="0" w:color="auto"/>
      </w:divBdr>
    </w:div>
    <w:div w:id="71054054">
      <w:bodyDiv w:val="1"/>
      <w:marLeft w:val="0"/>
      <w:marRight w:val="0"/>
      <w:marTop w:val="0"/>
      <w:marBottom w:val="0"/>
      <w:divBdr>
        <w:top w:val="none" w:sz="0" w:space="0" w:color="auto"/>
        <w:left w:val="none" w:sz="0" w:space="0" w:color="auto"/>
        <w:bottom w:val="none" w:sz="0" w:space="0" w:color="auto"/>
        <w:right w:val="none" w:sz="0" w:space="0" w:color="auto"/>
      </w:divBdr>
    </w:div>
    <w:div w:id="71319732">
      <w:bodyDiv w:val="1"/>
      <w:marLeft w:val="0"/>
      <w:marRight w:val="0"/>
      <w:marTop w:val="0"/>
      <w:marBottom w:val="0"/>
      <w:divBdr>
        <w:top w:val="none" w:sz="0" w:space="0" w:color="auto"/>
        <w:left w:val="none" w:sz="0" w:space="0" w:color="auto"/>
        <w:bottom w:val="none" w:sz="0" w:space="0" w:color="auto"/>
        <w:right w:val="none" w:sz="0" w:space="0" w:color="auto"/>
      </w:divBdr>
    </w:div>
    <w:div w:id="71396877">
      <w:bodyDiv w:val="1"/>
      <w:marLeft w:val="0"/>
      <w:marRight w:val="0"/>
      <w:marTop w:val="0"/>
      <w:marBottom w:val="0"/>
      <w:divBdr>
        <w:top w:val="none" w:sz="0" w:space="0" w:color="auto"/>
        <w:left w:val="none" w:sz="0" w:space="0" w:color="auto"/>
        <w:bottom w:val="none" w:sz="0" w:space="0" w:color="auto"/>
        <w:right w:val="none" w:sz="0" w:space="0" w:color="auto"/>
      </w:divBdr>
    </w:div>
    <w:div w:id="71466189">
      <w:bodyDiv w:val="1"/>
      <w:marLeft w:val="0"/>
      <w:marRight w:val="0"/>
      <w:marTop w:val="0"/>
      <w:marBottom w:val="0"/>
      <w:divBdr>
        <w:top w:val="none" w:sz="0" w:space="0" w:color="auto"/>
        <w:left w:val="none" w:sz="0" w:space="0" w:color="auto"/>
        <w:bottom w:val="none" w:sz="0" w:space="0" w:color="auto"/>
        <w:right w:val="none" w:sz="0" w:space="0" w:color="auto"/>
      </w:divBdr>
    </w:div>
    <w:div w:id="71588569">
      <w:bodyDiv w:val="1"/>
      <w:marLeft w:val="0"/>
      <w:marRight w:val="0"/>
      <w:marTop w:val="0"/>
      <w:marBottom w:val="0"/>
      <w:divBdr>
        <w:top w:val="none" w:sz="0" w:space="0" w:color="auto"/>
        <w:left w:val="none" w:sz="0" w:space="0" w:color="auto"/>
        <w:bottom w:val="none" w:sz="0" w:space="0" w:color="auto"/>
        <w:right w:val="none" w:sz="0" w:space="0" w:color="auto"/>
      </w:divBdr>
    </w:div>
    <w:div w:id="71591519">
      <w:bodyDiv w:val="1"/>
      <w:marLeft w:val="0"/>
      <w:marRight w:val="0"/>
      <w:marTop w:val="0"/>
      <w:marBottom w:val="0"/>
      <w:divBdr>
        <w:top w:val="none" w:sz="0" w:space="0" w:color="auto"/>
        <w:left w:val="none" w:sz="0" w:space="0" w:color="auto"/>
        <w:bottom w:val="none" w:sz="0" w:space="0" w:color="auto"/>
        <w:right w:val="none" w:sz="0" w:space="0" w:color="auto"/>
      </w:divBdr>
    </w:div>
    <w:div w:id="71708009">
      <w:bodyDiv w:val="1"/>
      <w:marLeft w:val="0"/>
      <w:marRight w:val="0"/>
      <w:marTop w:val="0"/>
      <w:marBottom w:val="0"/>
      <w:divBdr>
        <w:top w:val="none" w:sz="0" w:space="0" w:color="auto"/>
        <w:left w:val="none" w:sz="0" w:space="0" w:color="auto"/>
        <w:bottom w:val="none" w:sz="0" w:space="0" w:color="auto"/>
        <w:right w:val="none" w:sz="0" w:space="0" w:color="auto"/>
      </w:divBdr>
    </w:div>
    <w:div w:id="71780227">
      <w:bodyDiv w:val="1"/>
      <w:marLeft w:val="0"/>
      <w:marRight w:val="0"/>
      <w:marTop w:val="0"/>
      <w:marBottom w:val="0"/>
      <w:divBdr>
        <w:top w:val="none" w:sz="0" w:space="0" w:color="auto"/>
        <w:left w:val="none" w:sz="0" w:space="0" w:color="auto"/>
        <w:bottom w:val="none" w:sz="0" w:space="0" w:color="auto"/>
        <w:right w:val="none" w:sz="0" w:space="0" w:color="auto"/>
      </w:divBdr>
    </w:div>
    <w:div w:id="71780718">
      <w:bodyDiv w:val="1"/>
      <w:marLeft w:val="0"/>
      <w:marRight w:val="0"/>
      <w:marTop w:val="0"/>
      <w:marBottom w:val="0"/>
      <w:divBdr>
        <w:top w:val="none" w:sz="0" w:space="0" w:color="auto"/>
        <w:left w:val="none" w:sz="0" w:space="0" w:color="auto"/>
        <w:bottom w:val="none" w:sz="0" w:space="0" w:color="auto"/>
        <w:right w:val="none" w:sz="0" w:space="0" w:color="auto"/>
      </w:divBdr>
    </w:div>
    <w:div w:id="72094802">
      <w:bodyDiv w:val="1"/>
      <w:marLeft w:val="0"/>
      <w:marRight w:val="0"/>
      <w:marTop w:val="0"/>
      <w:marBottom w:val="0"/>
      <w:divBdr>
        <w:top w:val="none" w:sz="0" w:space="0" w:color="auto"/>
        <w:left w:val="none" w:sz="0" w:space="0" w:color="auto"/>
        <w:bottom w:val="none" w:sz="0" w:space="0" w:color="auto"/>
        <w:right w:val="none" w:sz="0" w:space="0" w:color="auto"/>
      </w:divBdr>
    </w:div>
    <w:div w:id="72168626">
      <w:bodyDiv w:val="1"/>
      <w:marLeft w:val="0"/>
      <w:marRight w:val="0"/>
      <w:marTop w:val="0"/>
      <w:marBottom w:val="0"/>
      <w:divBdr>
        <w:top w:val="none" w:sz="0" w:space="0" w:color="auto"/>
        <w:left w:val="none" w:sz="0" w:space="0" w:color="auto"/>
        <w:bottom w:val="none" w:sz="0" w:space="0" w:color="auto"/>
        <w:right w:val="none" w:sz="0" w:space="0" w:color="auto"/>
      </w:divBdr>
    </w:div>
    <w:div w:id="72355732">
      <w:bodyDiv w:val="1"/>
      <w:marLeft w:val="0"/>
      <w:marRight w:val="0"/>
      <w:marTop w:val="0"/>
      <w:marBottom w:val="0"/>
      <w:divBdr>
        <w:top w:val="none" w:sz="0" w:space="0" w:color="auto"/>
        <w:left w:val="none" w:sz="0" w:space="0" w:color="auto"/>
        <w:bottom w:val="none" w:sz="0" w:space="0" w:color="auto"/>
        <w:right w:val="none" w:sz="0" w:space="0" w:color="auto"/>
      </w:divBdr>
    </w:div>
    <w:div w:id="72549887">
      <w:bodyDiv w:val="1"/>
      <w:marLeft w:val="0"/>
      <w:marRight w:val="0"/>
      <w:marTop w:val="0"/>
      <w:marBottom w:val="0"/>
      <w:divBdr>
        <w:top w:val="none" w:sz="0" w:space="0" w:color="auto"/>
        <w:left w:val="none" w:sz="0" w:space="0" w:color="auto"/>
        <w:bottom w:val="none" w:sz="0" w:space="0" w:color="auto"/>
        <w:right w:val="none" w:sz="0" w:space="0" w:color="auto"/>
      </w:divBdr>
    </w:div>
    <w:div w:id="72557854">
      <w:bodyDiv w:val="1"/>
      <w:marLeft w:val="0"/>
      <w:marRight w:val="0"/>
      <w:marTop w:val="0"/>
      <w:marBottom w:val="0"/>
      <w:divBdr>
        <w:top w:val="none" w:sz="0" w:space="0" w:color="auto"/>
        <w:left w:val="none" w:sz="0" w:space="0" w:color="auto"/>
        <w:bottom w:val="none" w:sz="0" w:space="0" w:color="auto"/>
        <w:right w:val="none" w:sz="0" w:space="0" w:color="auto"/>
      </w:divBdr>
    </w:div>
    <w:div w:id="72705464">
      <w:bodyDiv w:val="1"/>
      <w:marLeft w:val="0"/>
      <w:marRight w:val="0"/>
      <w:marTop w:val="0"/>
      <w:marBottom w:val="0"/>
      <w:divBdr>
        <w:top w:val="none" w:sz="0" w:space="0" w:color="auto"/>
        <w:left w:val="none" w:sz="0" w:space="0" w:color="auto"/>
        <w:bottom w:val="none" w:sz="0" w:space="0" w:color="auto"/>
        <w:right w:val="none" w:sz="0" w:space="0" w:color="auto"/>
      </w:divBdr>
    </w:div>
    <w:div w:id="72826830">
      <w:bodyDiv w:val="1"/>
      <w:marLeft w:val="0"/>
      <w:marRight w:val="0"/>
      <w:marTop w:val="0"/>
      <w:marBottom w:val="0"/>
      <w:divBdr>
        <w:top w:val="none" w:sz="0" w:space="0" w:color="auto"/>
        <w:left w:val="none" w:sz="0" w:space="0" w:color="auto"/>
        <w:bottom w:val="none" w:sz="0" w:space="0" w:color="auto"/>
        <w:right w:val="none" w:sz="0" w:space="0" w:color="auto"/>
      </w:divBdr>
    </w:div>
    <w:div w:id="73166339">
      <w:bodyDiv w:val="1"/>
      <w:marLeft w:val="0"/>
      <w:marRight w:val="0"/>
      <w:marTop w:val="0"/>
      <w:marBottom w:val="0"/>
      <w:divBdr>
        <w:top w:val="none" w:sz="0" w:space="0" w:color="auto"/>
        <w:left w:val="none" w:sz="0" w:space="0" w:color="auto"/>
        <w:bottom w:val="none" w:sz="0" w:space="0" w:color="auto"/>
        <w:right w:val="none" w:sz="0" w:space="0" w:color="auto"/>
      </w:divBdr>
    </w:div>
    <w:div w:id="73166409">
      <w:bodyDiv w:val="1"/>
      <w:marLeft w:val="0"/>
      <w:marRight w:val="0"/>
      <w:marTop w:val="0"/>
      <w:marBottom w:val="0"/>
      <w:divBdr>
        <w:top w:val="none" w:sz="0" w:space="0" w:color="auto"/>
        <w:left w:val="none" w:sz="0" w:space="0" w:color="auto"/>
        <w:bottom w:val="none" w:sz="0" w:space="0" w:color="auto"/>
        <w:right w:val="none" w:sz="0" w:space="0" w:color="auto"/>
      </w:divBdr>
    </w:div>
    <w:div w:id="73211275">
      <w:bodyDiv w:val="1"/>
      <w:marLeft w:val="0"/>
      <w:marRight w:val="0"/>
      <w:marTop w:val="0"/>
      <w:marBottom w:val="0"/>
      <w:divBdr>
        <w:top w:val="none" w:sz="0" w:space="0" w:color="auto"/>
        <w:left w:val="none" w:sz="0" w:space="0" w:color="auto"/>
        <w:bottom w:val="none" w:sz="0" w:space="0" w:color="auto"/>
        <w:right w:val="none" w:sz="0" w:space="0" w:color="auto"/>
      </w:divBdr>
    </w:div>
    <w:div w:id="73213363">
      <w:bodyDiv w:val="1"/>
      <w:marLeft w:val="0"/>
      <w:marRight w:val="0"/>
      <w:marTop w:val="0"/>
      <w:marBottom w:val="0"/>
      <w:divBdr>
        <w:top w:val="none" w:sz="0" w:space="0" w:color="auto"/>
        <w:left w:val="none" w:sz="0" w:space="0" w:color="auto"/>
        <w:bottom w:val="none" w:sz="0" w:space="0" w:color="auto"/>
        <w:right w:val="none" w:sz="0" w:space="0" w:color="auto"/>
      </w:divBdr>
    </w:div>
    <w:div w:id="73744354">
      <w:bodyDiv w:val="1"/>
      <w:marLeft w:val="0"/>
      <w:marRight w:val="0"/>
      <w:marTop w:val="0"/>
      <w:marBottom w:val="0"/>
      <w:divBdr>
        <w:top w:val="none" w:sz="0" w:space="0" w:color="auto"/>
        <w:left w:val="none" w:sz="0" w:space="0" w:color="auto"/>
        <w:bottom w:val="none" w:sz="0" w:space="0" w:color="auto"/>
        <w:right w:val="none" w:sz="0" w:space="0" w:color="auto"/>
      </w:divBdr>
    </w:div>
    <w:div w:id="73821999">
      <w:bodyDiv w:val="1"/>
      <w:marLeft w:val="0"/>
      <w:marRight w:val="0"/>
      <w:marTop w:val="0"/>
      <w:marBottom w:val="0"/>
      <w:divBdr>
        <w:top w:val="none" w:sz="0" w:space="0" w:color="auto"/>
        <w:left w:val="none" w:sz="0" w:space="0" w:color="auto"/>
        <w:bottom w:val="none" w:sz="0" w:space="0" w:color="auto"/>
        <w:right w:val="none" w:sz="0" w:space="0" w:color="auto"/>
      </w:divBdr>
    </w:div>
    <w:div w:id="74131667">
      <w:bodyDiv w:val="1"/>
      <w:marLeft w:val="0"/>
      <w:marRight w:val="0"/>
      <w:marTop w:val="0"/>
      <w:marBottom w:val="0"/>
      <w:divBdr>
        <w:top w:val="none" w:sz="0" w:space="0" w:color="auto"/>
        <w:left w:val="none" w:sz="0" w:space="0" w:color="auto"/>
        <w:bottom w:val="none" w:sz="0" w:space="0" w:color="auto"/>
        <w:right w:val="none" w:sz="0" w:space="0" w:color="auto"/>
      </w:divBdr>
    </w:div>
    <w:div w:id="74321946">
      <w:bodyDiv w:val="1"/>
      <w:marLeft w:val="0"/>
      <w:marRight w:val="0"/>
      <w:marTop w:val="0"/>
      <w:marBottom w:val="0"/>
      <w:divBdr>
        <w:top w:val="none" w:sz="0" w:space="0" w:color="auto"/>
        <w:left w:val="none" w:sz="0" w:space="0" w:color="auto"/>
        <w:bottom w:val="none" w:sz="0" w:space="0" w:color="auto"/>
        <w:right w:val="none" w:sz="0" w:space="0" w:color="auto"/>
      </w:divBdr>
    </w:div>
    <w:div w:id="74599279">
      <w:bodyDiv w:val="1"/>
      <w:marLeft w:val="0"/>
      <w:marRight w:val="0"/>
      <w:marTop w:val="0"/>
      <w:marBottom w:val="0"/>
      <w:divBdr>
        <w:top w:val="none" w:sz="0" w:space="0" w:color="auto"/>
        <w:left w:val="none" w:sz="0" w:space="0" w:color="auto"/>
        <w:bottom w:val="none" w:sz="0" w:space="0" w:color="auto"/>
        <w:right w:val="none" w:sz="0" w:space="0" w:color="auto"/>
      </w:divBdr>
    </w:div>
    <w:div w:id="74711167">
      <w:bodyDiv w:val="1"/>
      <w:marLeft w:val="0"/>
      <w:marRight w:val="0"/>
      <w:marTop w:val="0"/>
      <w:marBottom w:val="0"/>
      <w:divBdr>
        <w:top w:val="none" w:sz="0" w:space="0" w:color="auto"/>
        <w:left w:val="none" w:sz="0" w:space="0" w:color="auto"/>
        <w:bottom w:val="none" w:sz="0" w:space="0" w:color="auto"/>
        <w:right w:val="none" w:sz="0" w:space="0" w:color="auto"/>
      </w:divBdr>
    </w:div>
    <w:div w:id="74717127">
      <w:bodyDiv w:val="1"/>
      <w:marLeft w:val="0"/>
      <w:marRight w:val="0"/>
      <w:marTop w:val="0"/>
      <w:marBottom w:val="0"/>
      <w:divBdr>
        <w:top w:val="none" w:sz="0" w:space="0" w:color="auto"/>
        <w:left w:val="none" w:sz="0" w:space="0" w:color="auto"/>
        <w:bottom w:val="none" w:sz="0" w:space="0" w:color="auto"/>
        <w:right w:val="none" w:sz="0" w:space="0" w:color="auto"/>
      </w:divBdr>
    </w:div>
    <w:div w:id="74935777">
      <w:bodyDiv w:val="1"/>
      <w:marLeft w:val="0"/>
      <w:marRight w:val="0"/>
      <w:marTop w:val="0"/>
      <w:marBottom w:val="0"/>
      <w:divBdr>
        <w:top w:val="none" w:sz="0" w:space="0" w:color="auto"/>
        <w:left w:val="none" w:sz="0" w:space="0" w:color="auto"/>
        <w:bottom w:val="none" w:sz="0" w:space="0" w:color="auto"/>
        <w:right w:val="none" w:sz="0" w:space="0" w:color="auto"/>
      </w:divBdr>
    </w:div>
    <w:div w:id="74978291">
      <w:bodyDiv w:val="1"/>
      <w:marLeft w:val="0"/>
      <w:marRight w:val="0"/>
      <w:marTop w:val="0"/>
      <w:marBottom w:val="0"/>
      <w:divBdr>
        <w:top w:val="none" w:sz="0" w:space="0" w:color="auto"/>
        <w:left w:val="none" w:sz="0" w:space="0" w:color="auto"/>
        <w:bottom w:val="none" w:sz="0" w:space="0" w:color="auto"/>
        <w:right w:val="none" w:sz="0" w:space="0" w:color="auto"/>
      </w:divBdr>
    </w:div>
    <w:div w:id="74980661">
      <w:bodyDiv w:val="1"/>
      <w:marLeft w:val="0"/>
      <w:marRight w:val="0"/>
      <w:marTop w:val="0"/>
      <w:marBottom w:val="0"/>
      <w:divBdr>
        <w:top w:val="none" w:sz="0" w:space="0" w:color="auto"/>
        <w:left w:val="none" w:sz="0" w:space="0" w:color="auto"/>
        <w:bottom w:val="none" w:sz="0" w:space="0" w:color="auto"/>
        <w:right w:val="none" w:sz="0" w:space="0" w:color="auto"/>
      </w:divBdr>
    </w:div>
    <w:div w:id="75514518">
      <w:bodyDiv w:val="1"/>
      <w:marLeft w:val="0"/>
      <w:marRight w:val="0"/>
      <w:marTop w:val="0"/>
      <w:marBottom w:val="0"/>
      <w:divBdr>
        <w:top w:val="none" w:sz="0" w:space="0" w:color="auto"/>
        <w:left w:val="none" w:sz="0" w:space="0" w:color="auto"/>
        <w:bottom w:val="none" w:sz="0" w:space="0" w:color="auto"/>
        <w:right w:val="none" w:sz="0" w:space="0" w:color="auto"/>
      </w:divBdr>
    </w:div>
    <w:div w:id="75716648">
      <w:bodyDiv w:val="1"/>
      <w:marLeft w:val="0"/>
      <w:marRight w:val="0"/>
      <w:marTop w:val="0"/>
      <w:marBottom w:val="0"/>
      <w:divBdr>
        <w:top w:val="none" w:sz="0" w:space="0" w:color="auto"/>
        <w:left w:val="none" w:sz="0" w:space="0" w:color="auto"/>
        <w:bottom w:val="none" w:sz="0" w:space="0" w:color="auto"/>
        <w:right w:val="none" w:sz="0" w:space="0" w:color="auto"/>
      </w:divBdr>
    </w:div>
    <w:div w:id="75907319">
      <w:bodyDiv w:val="1"/>
      <w:marLeft w:val="0"/>
      <w:marRight w:val="0"/>
      <w:marTop w:val="0"/>
      <w:marBottom w:val="0"/>
      <w:divBdr>
        <w:top w:val="none" w:sz="0" w:space="0" w:color="auto"/>
        <w:left w:val="none" w:sz="0" w:space="0" w:color="auto"/>
        <w:bottom w:val="none" w:sz="0" w:space="0" w:color="auto"/>
        <w:right w:val="none" w:sz="0" w:space="0" w:color="auto"/>
      </w:divBdr>
    </w:div>
    <w:div w:id="76094523">
      <w:bodyDiv w:val="1"/>
      <w:marLeft w:val="0"/>
      <w:marRight w:val="0"/>
      <w:marTop w:val="0"/>
      <w:marBottom w:val="0"/>
      <w:divBdr>
        <w:top w:val="none" w:sz="0" w:space="0" w:color="auto"/>
        <w:left w:val="none" w:sz="0" w:space="0" w:color="auto"/>
        <w:bottom w:val="none" w:sz="0" w:space="0" w:color="auto"/>
        <w:right w:val="none" w:sz="0" w:space="0" w:color="auto"/>
      </w:divBdr>
    </w:div>
    <w:div w:id="76250907">
      <w:bodyDiv w:val="1"/>
      <w:marLeft w:val="0"/>
      <w:marRight w:val="0"/>
      <w:marTop w:val="0"/>
      <w:marBottom w:val="0"/>
      <w:divBdr>
        <w:top w:val="none" w:sz="0" w:space="0" w:color="auto"/>
        <w:left w:val="none" w:sz="0" w:space="0" w:color="auto"/>
        <w:bottom w:val="none" w:sz="0" w:space="0" w:color="auto"/>
        <w:right w:val="none" w:sz="0" w:space="0" w:color="auto"/>
      </w:divBdr>
    </w:div>
    <w:div w:id="76631436">
      <w:bodyDiv w:val="1"/>
      <w:marLeft w:val="0"/>
      <w:marRight w:val="0"/>
      <w:marTop w:val="0"/>
      <w:marBottom w:val="0"/>
      <w:divBdr>
        <w:top w:val="none" w:sz="0" w:space="0" w:color="auto"/>
        <w:left w:val="none" w:sz="0" w:space="0" w:color="auto"/>
        <w:bottom w:val="none" w:sz="0" w:space="0" w:color="auto"/>
        <w:right w:val="none" w:sz="0" w:space="0" w:color="auto"/>
      </w:divBdr>
    </w:div>
    <w:div w:id="76905483">
      <w:bodyDiv w:val="1"/>
      <w:marLeft w:val="0"/>
      <w:marRight w:val="0"/>
      <w:marTop w:val="0"/>
      <w:marBottom w:val="0"/>
      <w:divBdr>
        <w:top w:val="none" w:sz="0" w:space="0" w:color="auto"/>
        <w:left w:val="none" w:sz="0" w:space="0" w:color="auto"/>
        <w:bottom w:val="none" w:sz="0" w:space="0" w:color="auto"/>
        <w:right w:val="none" w:sz="0" w:space="0" w:color="auto"/>
      </w:divBdr>
    </w:div>
    <w:div w:id="77098768">
      <w:bodyDiv w:val="1"/>
      <w:marLeft w:val="0"/>
      <w:marRight w:val="0"/>
      <w:marTop w:val="0"/>
      <w:marBottom w:val="0"/>
      <w:divBdr>
        <w:top w:val="none" w:sz="0" w:space="0" w:color="auto"/>
        <w:left w:val="none" w:sz="0" w:space="0" w:color="auto"/>
        <w:bottom w:val="none" w:sz="0" w:space="0" w:color="auto"/>
        <w:right w:val="none" w:sz="0" w:space="0" w:color="auto"/>
      </w:divBdr>
    </w:div>
    <w:div w:id="77211161">
      <w:bodyDiv w:val="1"/>
      <w:marLeft w:val="0"/>
      <w:marRight w:val="0"/>
      <w:marTop w:val="0"/>
      <w:marBottom w:val="0"/>
      <w:divBdr>
        <w:top w:val="none" w:sz="0" w:space="0" w:color="auto"/>
        <w:left w:val="none" w:sz="0" w:space="0" w:color="auto"/>
        <w:bottom w:val="none" w:sz="0" w:space="0" w:color="auto"/>
        <w:right w:val="none" w:sz="0" w:space="0" w:color="auto"/>
      </w:divBdr>
    </w:div>
    <w:div w:id="77407765">
      <w:bodyDiv w:val="1"/>
      <w:marLeft w:val="0"/>
      <w:marRight w:val="0"/>
      <w:marTop w:val="0"/>
      <w:marBottom w:val="0"/>
      <w:divBdr>
        <w:top w:val="none" w:sz="0" w:space="0" w:color="auto"/>
        <w:left w:val="none" w:sz="0" w:space="0" w:color="auto"/>
        <w:bottom w:val="none" w:sz="0" w:space="0" w:color="auto"/>
        <w:right w:val="none" w:sz="0" w:space="0" w:color="auto"/>
      </w:divBdr>
    </w:div>
    <w:div w:id="77482897">
      <w:bodyDiv w:val="1"/>
      <w:marLeft w:val="0"/>
      <w:marRight w:val="0"/>
      <w:marTop w:val="0"/>
      <w:marBottom w:val="0"/>
      <w:divBdr>
        <w:top w:val="none" w:sz="0" w:space="0" w:color="auto"/>
        <w:left w:val="none" w:sz="0" w:space="0" w:color="auto"/>
        <w:bottom w:val="none" w:sz="0" w:space="0" w:color="auto"/>
        <w:right w:val="none" w:sz="0" w:space="0" w:color="auto"/>
      </w:divBdr>
    </w:div>
    <w:div w:id="77599060">
      <w:bodyDiv w:val="1"/>
      <w:marLeft w:val="0"/>
      <w:marRight w:val="0"/>
      <w:marTop w:val="0"/>
      <w:marBottom w:val="0"/>
      <w:divBdr>
        <w:top w:val="none" w:sz="0" w:space="0" w:color="auto"/>
        <w:left w:val="none" w:sz="0" w:space="0" w:color="auto"/>
        <w:bottom w:val="none" w:sz="0" w:space="0" w:color="auto"/>
        <w:right w:val="none" w:sz="0" w:space="0" w:color="auto"/>
      </w:divBdr>
    </w:div>
    <w:div w:id="77751680">
      <w:bodyDiv w:val="1"/>
      <w:marLeft w:val="0"/>
      <w:marRight w:val="0"/>
      <w:marTop w:val="0"/>
      <w:marBottom w:val="0"/>
      <w:divBdr>
        <w:top w:val="none" w:sz="0" w:space="0" w:color="auto"/>
        <w:left w:val="none" w:sz="0" w:space="0" w:color="auto"/>
        <w:bottom w:val="none" w:sz="0" w:space="0" w:color="auto"/>
        <w:right w:val="none" w:sz="0" w:space="0" w:color="auto"/>
      </w:divBdr>
    </w:div>
    <w:div w:id="77943976">
      <w:bodyDiv w:val="1"/>
      <w:marLeft w:val="0"/>
      <w:marRight w:val="0"/>
      <w:marTop w:val="0"/>
      <w:marBottom w:val="0"/>
      <w:divBdr>
        <w:top w:val="none" w:sz="0" w:space="0" w:color="auto"/>
        <w:left w:val="none" w:sz="0" w:space="0" w:color="auto"/>
        <w:bottom w:val="none" w:sz="0" w:space="0" w:color="auto"/>
        <w:right w:val="none" w:sz="0" w:space="0" w:color="auto"/>
      </w:divBdr>
    </w:div>
    <w:div w:id="78137106">
      <w:bodyDiv w:val="1"/>
      <w:marLeft w:val="0"/>
      <w:marRight w:val="0"/>
      <w:marTop w:val="0"/>
      <w:marBottom w:val="0"/>
      <w:divBdr>
        <w:top w:val="none" w:sz="0" w:space="0" w:color="auto"/>
        <w:left w:val="none" w:sz="0" w:space="0" w:color="auto"/>
        <w:bottom w:val="none" w:sz="0" w:space="0" w:color="auto"/>
        <w:right w:val="none" w:sz="0" w:space="0" w:color="auto"/>
      </w:divBdr>
    </w:div>
    <w:div w:id="78262026">
      <w:bodyDiv w:val="1"/>
      <w:marLeft w:val="0"/>
      <w:marRight w:val="0"/>
      <w:marTop w:val="0"/>
      <w:marBottom w:val="0"/>
      <w:divBdr>
        <w:top w:val="none" w:sz="0" w:space="0" w:color="auto"/>
        <w:left w:val="none" w:sz="0" w:space="0" w:color="auto"/>
        <w:bottom w:val="none" w:sz="0" w:space="0" w:color="auto"/>
        <w:right w:val="none" w:sz="0" w:space="0" w:color="auto"/>
      </w:divBdr>
    </w:div>
    <w:div w:id="78336639">
      <w:bodyDiv w:val="1"/>
      <w:marLeft w:val="0"/>
      <w:marRight w:val="0"/>
      <w:marTop w:val="0"/>
      <w:marBottom w:val="0"/>
      <w:divBdr>
        <w:top w:val="none" w:sz="0" w:space="0" w:color="auto"/>
        <w:left w:val="none" w:sz="0" w:space="0" w:color="auto"/>
        <w:bottom w:val="none" w:sz="0" w:space="0" w:color="auto"/>
        <w:right w:val="none" w:sz="0" w:space="0" w:color="auto"/>
      </w:divBdr>
    </w:div>
    <w:div w:id="78724299">
      <w:bodyDiv w:val="1"/>
      <w:marLeft w:val="0"/>
      <w:marRight w:val="0"/>
      <w:marTop w:val="0"/>
      <w:marBottom w:val="0"/>
      <w:divBdr>
        <w:top w:val="none" w:sz="0" w:space="0" w:color="auto"/>
        <w:left w:val="none" w:sz="0" w:space="0" w:color="auto"/>
        <w:bottom w:val="none" w:sz="0" w:space="0" w:color="auto"/>
        <w:right w:val="none" w:sz="0" w:space="0" w:color="auto"/>
      </w:divBdr>
    </w:div>
    <w:div w:id="78793680">
      <w:bodyDiv w:val="1"/>
      <w:marLeft w:val="0"/>
      <w:marRight w:val="0"/>
      <w:marTop w:val="0"/>
      <w:marBottom w:val="0"/>
      <w:divBdr>
        <w:top w:val="none" w:sz="0" w:space="0" w:color="auto"/>
        <w:left w:val="none" w:sz="0" w:space="0" w:color="auto"/>
        <w:bottom w:val="none" w:sz="0" w:space="0" w:color="auto"/>
        <w:right w:val="none" w:sz="0" w:space="0" w:color="auto"/>
      </w:divBdr>
    </w:div>
    <w:div w:id="78868094">
      <w:bodyDiv w:val="1"/>
      <w:marLeft w:val="0"/>
      <w:marRight w:val="0"/>
      <w:marTop w:val="0"/>
      <w:marBottom w:val="0"/>
      <w:divBdr>
        <w:top w:val="none" w:sz="0" w:space="0" w:color="auto"/>
        <w:left w:val="none" w:sz="0" w:space="0" w:color="auto"/>
        <w:bottom w:val="none" w:sz="0" w:space="0" w:color="auto"/>
        <w:right w:val="none" w:sz="0" w:space="0" w:color="auto"/>
      </w:divBdr>
    </w:div>
    <w:div w:id="78983718">
      <w:bodyDiv w:val="1"/>
      <w:marLeft w:val="0"/>
      <w:marRight w:val="0"/>
      <w:marTop w:val="0"/>
      <w:marBottom w:val="0"/>
      <w:divBdr>
        <w:top w:val="none" w:sz="0" w:space="0" w:color="auto"/>
        <w:left w:val="none" w:sz="0" w:space="0" w:color="auto"/>
        <w:bottom w:val="none" w:sz="0" w:space="0" w:color="auto"/>
        <w:right w:val="none" w:sz="0" w:space="0" w:color="auto"/>
      </w:divBdr>
    </w:div>
    <w:div w:id="79184792">
      <w:bodyDiv w:val="1"/>
      <w:marLeft w:val="0"/>
      <w:marRight w:val="0"/>
      <w:marTop w:val="0"/>
      <w:marBottom w:val="0"/>
      <w:divBdr>
        <w:top w:val="none" w:sz="0" w:space="0" w:color="auto"/>
        <w:left w:val="none" w:sz="0" w:space="0" w:color="auto"/>
        <w:bottom w:val="none" w:sz="0" w:space="0" w:color="auto"/>
        <w:right w:val="none" w:sz="0" w:space="0" w:color="auto"/>
      </w:divBdr>
    </w:div>
    <w:div w:id="79303740">
      <w:bodyDiv w:val="1"/>
      <w:marLeft w:val="0"/>
      <w:marRight w:val="0"/>
      <w:marTop w:val="0"/>
      <w:marBottom w:val="0"/>
      <w:divBdr>
        <w:top w:val="none" w:sz="0" w:space="0" w:color="auto"/>
        <w:left w:val="none" w:sz="0" w:space="0" w:color="auto"/>
        <w:bottom w:val="none" w:sz="0" w:space="0" w:color="auto"/>
        <w:right w:val="none" w:sz="0" w:space="0" w:color="auto"/>
      </w:divBdr>
    </w:div>
    <w:div w:id="79453188">
      <w:bodyDiv w:val="1"/>
      <w:marLeft w:val="0"/>
      <w:marRight w:val="0"/>
      <w:marTop w:val="0"/>
      <w:marBottom w:val="0"/>
      <w:divBdr>
        <w:top w:val="none" w:sz="0" w:space="0" w:color="auto"/>
        <w:left w:val="none" w:sz="0" w:space="0" w:color="auto"/>
        <w:bottom w:val="none" w:sz="0" w:space="0" w:color="auto"/>
        <w:right w:val="none" w:sz="0" w:space="0" w:color="auto"/>
      </w:divBdr>
    </w:div>
    <w:div w:id="79524288">
      <w:bodyDiv w:val="1"/>
      <w:marLeft w:val="0"/>
      <w:marRight w:val="0"/>
      <w:marTop w:val="0"/>
      <w:marBottom w:val="0"/>
      <w:divBdr>
        <w:top w:val="none" w:sz="0" w:space="0" w:color="auto"/>
        <w:left w:val="none" w:sz="0" w:space="0" w:color="auto"/>
        <w:bottom w:val="none" w:sz="0" w:space="0" w:color="auto"/>
        <w:right w:val="none" w:sz="0" w:space="0" w:color="auto"/>
      </w:divBdr>
    </w:div>
    <w:div w:id="79526144">
      <w:bodyDiv w:val="1"/>
      <w:marLeft w:val="0"/>
      <w:marRight w:val="0"/>
      <w:marTop w:val="0"/>
      <w:marBottom w:val="0"/>
      <w:divBdr>
        <w:top w:val="none" w:sz="0" w:space="0" w:color="auto"/>
        <w:left w:val="none" w:sz="0" w:space="0" w:color="auto"/>
        <w:bottom w:val="none" w:sz="0" w:space="0" w:color="auto"/>
        <w:right w:val="none" w:sz="0" w:space="0" w:color="auto"/>
      </w:divBdr>
    </w:div>
    <w:div w:id="79563177">
      <w:bodyDiv w:val="1"/>
      <w:marLeft w:val="0"/>
      <w:marRight w:val="0"/>
      <w:marTop w:val="0"/>
      <w:marBottom w:val="0"/>
      <w:divBdr>
        <w:top w:val="none" w:sz="0" w:space="0" w:color="auto"/>
        <w:left w:val="none" w:sz="0" w:space="0" w:color="auto"/>
        <w:bottom w:val="none" w:sz="0" w:space="0" w:color="auto"/>
        <w:right w:val="none" w:sz="0" w:space="0" w:color="auto"/>
      </w:divBdr>
    </w:div>
    <w:div w:id="79790031">
      <w:bodyDiv w:val="1"/>
      <w:marLeft w:val="0"/>
      <w:marRight w:val="0"/>
      <w:marTop w:val="0"/>
      <w:marBottom w:val="0"/>
      <w:divBdr>
        <w:top w:val="none" w:sz="0" w:space="0" w:color="auto"/>
        <w:left w:val="none" w:sz="0" w:space="0" w:color="auto"/>
        <w:bottom w:val="none" w:sz="0" w:space="0" w:color="auto"/>
        <w:right w:val="none" w:sz="0" w:space="0" w:color="auto"/>
      </w:divBdr>
    </w:div>
    <w:div w:id="80808117">
      <w:bodyDiv w:val="1"/>
      <w:marLeft w:val="0"/>
      <w:marRight w:val="0"/>
      <w:marTop w:val="0"/>
      <w:marBottom w:val="0"/>
      <w:divBdr>
        <w:top w:val="none" w:sz="0" w:space="0" w:color="auto"/>
        <w:left w:val="none" w:sz="0" w:space="0" w:color="auto"/>
        <w:bottom w:val="none" w:sz="0" w:space="0" w:color="auto"/>
        <w:right w:val="none" w:sz="0" w:space="0" w:color="auto"/>
      </w:divBdr>
    </w:div>
    <w:div w:id="80951396">
      <w:bodyDiv w:val="1"/>
      <w:marLeft w:val="0"/>
      <w:marRight w:val="0"/>
      <w:marTop w:val="0"/>
      <w:marBottom w:val="0"/>
      <w:divBdr>
        <w:top w:val="none" w:sz="0" w:space="0" w:color="auto"/>
        <w:left w:val="none" w:sz="0" w:space="0" w:color="auto"/>
        <w:bottom w:val="none" w:sz="0" w:space="0" w:color="auto"/>
        <w:right w:val="none" w:sz="0" w:space="0" w:color="auto"/>
      </w:divBdr>
    </w:div>
    <w:div w:id="81296433">
      <w:bodyDiv w:val="1"/>
      <w:marLeft w:val="0"/>
      <w:marRight w:val="0"/>
      <w:marTop w:val="0"/>
      <w:marBottom w:val="0"/>
      <w:divBdr>
        <w:top w:val="none" w:sz="0" w:space="0" w:color="auto"/>
        <w:left w:val="none" w:sz="0" w:space="0" w:color="auto"/>
        <w:bottom w:val="none" w:sz="0" w:space="0" w:color="auto"/>
        <w:right w:val="none" w:sz="0" w:space="0" w:color="auto"/>
      </w:divBdr>
    </w:div>
    <w:div w:id="81688493">
      <w:bodyDiv w:val="1"/>
      <w:marLeft w:val="0"/>
      <w:marRight w:val="0"/>
      <w:marTop w:val="0"/>
      <w:marBottom w:val="0"/>
      <w:divBdr>
        <w:top w:val="none" w:sz="0" w:space="0" w:color="auto"/>
        <w:left w:val="none" w:sz="0" w:space="0" w:color="auto"/>
        <w:bottom w:val="none" w:sz="0" w:space="0" w:color="auto"/>
        <w:right w:val="none" w:sz="0" w:space="0" w:color="auto"/>
      </w:divBdr>
    </w:div>
    <w:div w:id="81882416">
      <w:bodyDiv w:val="1"/>
      <w:marLeft w:val="0"/>
      <w:marRight w:val="0"/>
      <w:marTop w:val="0"/>
      <w:marBottom w:val="0"/>
      <w:divBdr>
        <w:top w:val="none" w:sz="0" w:space="0" w:color="auto"/>
        <w:left w:val="none" w:sz="0" w:space="0" w:color="auto"/>
        <w:bottom w:val="none" w:sz="0" w:space="0" w:color="auto"/>
        <w:right w:val="none" w:sz="0" w:space="0" w:color="auto"/>
      </w:divBdr>
    </w:div>
    <w:div w:id="82386791">
      <w:bodyDiv w:val="1"/>
      <w:marLeft w:val="0"/>
      <w:marRight w:val="0"/>
      <w:marTop w:val="0"/>
      <w:marBottom w:val="0"/>
      <w:divBdr>
        <w:top w:val="none" w:sz="0" w:space="0" w:color="auto"/>
        <w:left w:val="none" w:sz="0" w:space="0" w:color="auto"/>
        <w:bottom w:val="none" w:sz="0" w:space="0" w:color="auto"/>
        <w:right w:val="none" w:sz="0" w:space="0" w:color="auto"/>
      </w:divBdr>
    </w:div>
    <w:div w:id="82459520">
      <w:bodyDiv w:val="1"/>
      <w:marLeft w:val="0"/>
      <w:marRight w:val="0"/>
      <w:marTop w:val="0"/>
      <w:marBottom w:val="0"/>
      <w:divBdr>
        <w:top w:val="none" w:sz="0" w:space="0" w:color="auto"/>
        <w:left w:val="none" w:sz="0" w:space="0" w:color="auto"/>
        <w:bottom w:val="none" w:sz="0" w:space="0" w:color="auto"/>
        <w:right w:val="none" w:sz="0" w:space="0" w:color="auto"/>
      </w:divBdr>
    </w:div>
    <w:div w:id="82535517">
      <w:bodyDiv w:val="1"/>
      <w:marLeft w:val="0"/>
      <w:marRight w:val="0"/>
      <w:marTop w:val="0"/>
      <w:marBottom w:val="0"/>
      <w:divBdr>
        <w:top w:val="none" w:sz="0" w:space="0" w:color="auto"/>
        <w:left w:val="none" w:sz="0" w:space="0" w:color="auto"/>
        <w:bottom w:val="none" w:sz="0" w:space="0" w:color="auto"/>
        <w:right w:val="none" w:sz="0" w:space="0" w:color="auto"/>
      </w:divBdr>
    </w:div>
    <w:div w:id="82575730">
      <w:bodyDiv w:val="1"/>
      <w:marLeft w:val="0"/>
      <w:marRight w:val="0"/>
      <w:marTop w:val="0"/>
      <w:marBottom w:val="0"/>
      <w:divBdr>
        <w:top w:val="none" w:sz="0" w:space="0" w:color="auto"/>
        <w:left w:val="none" w:sz="0" w:space="0" w:color="auto"/>
        <w:bottom w:val="none" w:sz="0" w:space="0" w:color="auto"/>
        <w:right w:val="none" w:sz="0" w:space="0" w:color="auto"/>
      </w:divBdr>
    </w:div>
    <w:div w:id="83187968">
      <w:bodyDiv w:val="1"/>
      <w:marLeft w:val="0"/>
      <w:marRight w:val="0"/>
      <w:marTop w:val="0"/>
      <w:marBottom w:val="0"/>
      <w:divBdr>
        <w:top w:val="none" w:sz="0" w:space="0" w:color="auto"/>
        <w:left w:val="none" w:sz="0" w:space="0" w:color="auto"/>
        <w:bottom w:val="none" w:sz="0" w:space="0" w:color="auto"/>
        <w:right w:val="none" w:sz="0" w:space="0" w:color="auto"/>
      </w:divBdr>
    </w:div>
    <w:div w:id="83304353">
      <w:bodyDiv w:val="1"/>
      <w:marLeft w:val="0"/>
      <w:marRight w:val="0"/>
      <w:marTop w:val="0"/>
      <w:marBottom w:val="0"/>
      <w:divBdr>
        <w:top w:val="none" w:sz="0" w:space="0" w:color="auto"/>
        <w:left w:val="none" w:sz="0" w:space="0" w:color="auto"/>
        <w:bottom w:val="none" w:sz="0" w:space="0" w:color="auto"/>
        <w:right w:val="none" w:sz="0" w:space="0" w:color="auto"/>
      </w:divBdr>
    </w:div>
    <w:div w:id="83309711">
      <w:bodyDiv w:val="1"/>
      <w:marLeft w:val="0"/>
      <w:marRight w:val="0"/>
      <w:marTop w:val="0"/>
      <w:marBottom w:val="0"/>
      <w:divBdr>
        <w:top w:val="none" w:sz="0" w:space="0" w:color="auto"/>
        <w:left w:val="none" w:sz="0" w:space="0" w:color="auto"/>
        <w:bottom w:val="none" w:sz="0" w:space="0" w:color="auto"/>
        <w:right w:val="none" w:sz="0" w:space="0" w:color="auto"/>
      </w:divBdr>
    </w:div>
    <w:div w:id="83381932">
      <w:bodyDiv w:val="1"/>
      <w:marLeft w:val="0"/>
      <w:marRight w:val="0"/>
      <w:marTop w:val="0"/>
      <w:marBottom w:val="0"/>
      <w:divBdr>
        <w:top w:val="none" w:sz="0" w:space="0" w:color="auto"/>
        <w:left w:val="none" w:sz="0" w:space="0" w:color="auto"/>
        <w:bottom w:val="none" w:sz="0" w:space="0" w:color="auto"/>
        <w:right w:val="none" w:sz="0" w:space="0" w:color="auto"/>
      </w:divBdr>
    </w:div>
    <w:div w:id="83578480">
      <w:bodyDiv w:val="1"/>
      <w:marLeft w:val="0"/>
      <w:marRight w:val="0"/>
      <w:marTop w:val="0"/>
      <w:marBottom w:val="0"/>
      <w:divBdr>
        <w:top w:val="none" w:sz="0" w:space="0" w:color="auto"/>
        <w:left w:val="none" w:sz="0" w:space="0" w:color="auto"/>
        <w:bottom w:val="none" w:sz="0" w:space="0" w:color="auto"/>
        <w:right w:val="none" w:sz="0" w:space="0" w:color="auto"/>
      </w:divBdr>
    </w:div>
    <w:div w:id="83696583">
      <w:bodyDiv w:val="1"/>
      <w:marLeft w:val="0"/>
      <w:marRight w:val="0"/>
      <w:marTop w:val="0"/>
      <w:marBottom w:val="0"/>
      <w:divBdr>
        <w:top w:val="none" w:sz="0" w:space="0" w:color="auto"/>
        <w:left w:val="none" w:sz="0" w:space="0" w:color="auto"/>
        <w:bottom w:val="none" w:sz="0" w:space="0" w:color="auto"/>
        <w:right w:val="none" w:sz="0" w:space="0" w:color="auto"/>
      </w:divBdr>
    </w:div>
    <w:div w:id="83963663">
      <w:bodyDiv w:val="1"/>
      <w:marLeft w:val="0"/>
      <w:marRight w:val="0"/>
      <w:marTop w:val="0"/>
      <w:marBottom w:val="0"/>
      <w:divBdr>
        <w:top w:val="none" w:sz="0" w:space="0" w:color="auto"/>
        <w:left w:val="none" w:sz="0" w:space="0" w:color="auto"/>
        <w:bottom w:val="none" w:sz="0" w:space="0" w:color="auto"/>
        <w:right w:val="none" w:sz="0" w:space="0" w:color="auto"/>
      </w:divBdr>
    </w:div>
    <w:div w:id="83964822">
      <w:bodyDiv w:val="1"/>
      <w:marLeft w:val="0"/>
      <w:marRight w:val="0"/>
      <w:marTop w:val="0"/>
      <w:marBottom w:val="0"/>
      <w:divBdr>
        <w:top w:val="none" w:sz="0" w:space="0" w:color="auto"/>
        <w:left w:val="none" w:sz="0" w:space="0" w:color="auto"/>
        <w:bottom w:val="none" w:sz="0" w:space="0" w:color="auto"/>
        <w:right w:val="none" w:sz="0" w:space="0" w:color="auto"/>
      </w:divBdr>
    </w:div>
    <w:div w:id="84112672">
      <w:bodyDiv w:val="1"/>
      <w:marLeft w:val="0"/>
      <w:marRight w:val="0"/>
      <w:marTop w:val="0"/>
      <w:marBottom w:val="0"/>
      <w:divBdr>
        <w:top w:val="none" w:sz="0" w:space="0" w:color="auto"/>
        <w:left w:val="none" w:sz="0" w:space="0" w:color="auto"/>
        <w:bottom w:val="none" w:sz="0" w:space="0" w:color="auto"/>
        <w:right w:val="none" w:sz="0" w:space="0" w:color="auto"/>
      </w:divBdr>
    </w:div>
    <w:div w:id="84227123">
      <w:bodyDiv w:val="1"/>
      <w:marLeft w:val="0"/>
      <w:marRight w:val="0"/>
      <w:marTop w:val="0"/>
      <w:marBottom w:val="0"/>
      <w:divBdr>
        <w:top w:val="none" w:sz="0" w:space="0" w:color="auto"/>
        <w:left w:val="none" w:sz="0" w:space="0" w:color="auto"/>
        <w:bottom w:val="none" w:sz="0" w:space="0" w:color="auto"/>
        <w:right w:val="none" w:sz="0" w:space="0" w:color="auto"/>
      </w:divBdr>
    </w:div>
    <w:div w:id="84420799">
      <w:bodyDiv w:val="1"/>
      <w:marLeft w:val="0"/>
      <w:marRight w:val="0"/>
      <w:marTop w:val="0"/>
      <w:marBottom w:val="0"/>
      <w:divBdr>
        <w:top w:val="none" w:sz="0" w:space="0" w:color="auto"/>
        <w:left w:val="none" w:sz="0" w:space="0" w:color="auto"/>
        <w:bottom w:val="none" w:sz="0" w:space="0" w:color="auto"/>
        <w:right w:val="none" w:sz="0" w:space="0" w:color="auto"/>
      </w:divBdr>
    </w:div>
    <w:div w:id="84886540">
      <w:bodyDiv w:val="1"/>
      <w:marLeft w:val="0"/>
      <w:marRight w:val="0"/>
      <w:marTop w:val="0"/>
      <w:marBottom w:val="0"/>
      <w:divBdr>
        <w:top w:val="none" w:sz="0" w:space="0" w:color="auto"/>
        <w:left w:val="none" w:sz="0" w:space="0" w:color="auto"/>
        <w:bottom w:val="none" w:sz="0" w:space="0" w:color="auto"/>
        <w:right w:val="none" w:sz="0" w:space="0" w:color="auto"/>
      </w:divBdr>
    </w:div>
    <w:div w:id="84889853">
      <w:bodyDiv w:val="1"/>
      <w:marLeft w:val="0"/>
      <w:marRight w:val="0"/>
      <w:marTop w:val="0"/>
      <w:marBottom w:val="0"/>
      <w:divBdr>
        <w:top w:val="none" w:sz="0" w:space="0" w:color="auto"/>
        <w:left w:val="none" w:sz="0" w:space="0" w:color="auto"/>
        <w:bottom w:val="none" w:sz="0" w:space="0" w:color="auto"/>
        <w:right w:val="none" w:sz="0" w:space="0" w:color="auto"/>
      </w:divBdr>
    </w:div>
    <w:div w:id="85082509">
      <w:bodyDiv w:val="1"/>
      <w:marLeft w:val="0"/>
      <w:marRight w:val="0"/>
      <w:marTop w:val="0"/>
      <w:marBottom w:val="0"/>
      <w:divBdr>
        <w:top w:val="none" w:sz="0" w:space="0" w:color="auto"/>
        <w:left w:val="none" w:sz="0" w:space="0" w:color="auto"/>
        <w:bottom w:val="none" w:sz="0" w:space="0" w:color="auto"/>
        <w:right w:val="none" w:sz="0" w:space="0" w:color="auto"/>
      </w:divBdr>
    </w:div>
    <w:div w:id="85225974">
      <w:bodyDiv w:val="1"/>
      <w:marLeft w:val="0"/>
      <w:marRight w:val="0"/>
      <w:marTop w:val="0"/>
      <w:marBottom w:val="0"/>
      <w:divBdr>
        <w:top w:val="none" w:sz="0" w:space="0" w:color="auto"/>
        <w:left w:val="none" w:sz="0" w:space="0" w:color="auto"/>
        <w:bottom w:val="none" w:sz="0" w:space="0" w:color="auto"/>
        <w:right w:val="none" w:sz="0" w:space="0" w:color="auto"/>
      </w:divBdr>
    </w:div>
    <w:div w:id="85344274">
      <w:bodyDiv w:val="1"/>
      <w:marLeft w:val="0"/>
      <w:marRight w:val="0"/>
      <w:marTop w:val="0"/>
      <w:marBottom w:val="0"/>
      <w:divBdr>
        <w:top w:val="none" w:sz="0" w:space="0" w:color="auto"/>
        <w:left w:val="none" w:sz="0" w:space="0" w:color="auto"/>
        <w:bottom w:val="none" w:sz="0" w:space="0" w:color="auto"/>
        <w:right w:val="none" w:sz="0" w:space="0" w:color="auto"/>
      </w:divBdr>
    </w:div>
    <w:div w:id="85618214">
      <w:bodyDiv w:val="1"/>
      <w:marLeft w:val="0"/>
      <w:marRight w:val="0"/>
      <w:marTop w:val="0"/>
      <w:marBottom w:val="0"/>
      <w:divBdr>
        <w:top w:val="none" w:sz="0" w:space="0" w:color="auto"/>
        <w:left w:val="none" w:sz="0" w:space="0" w:color="auto"/>
        <w:bottom w:val="none" w:sz="0" w:space="0" w:color="auto"/>
        <w:right w:val="none" w:sz="0" w:space="0" w:color="auto"/>
      </w:divBdr>
    </w:div>
    <w:div w:id="85656591">
      <w:bodyDiv w:val="1"/>
      <w:marLeft w:val="0"/>
      <w:marRight w:val="0"/>
      <w:marTop w:val="0"/>
      <w:marBottom w:val="0"/>
      <w:divBdr>
        <w:top w:val="none" w:sz="0" w:space="0" w:color="auto"/>
        <w:left w:val="none" w:sz="0" w:space="0" w:color="auto"/>
        <w:bottom w:val="none" w:sz="0" w:space="0" w:color="auto"/>
        <w:right w:val="none" w:sz="0" w:space="0" w:color="auto"/>
      </w:divBdr>
    </w:div>
    <w:div w:id="85813344">
      <w:bodyDiv w:val="1"/>
      <w:marLeft w:val="0"/>
      <w:marRight w:val="0"/>
      <w:marTop w:val="0"/>
      <w:marBottom w:val="0"/>
      <w:divBdr>
        <w:top w:val="none" w:sz="0" w:space="0" w:color="auto"/>
        <w:left w:val="none" w:sz="0" w:space="0" w:color="auto"/>
        <w:bottom w:val="none" w:sz="0" w:space="0" w:color="auto"/>
        <w:right w:val="none" w:sz="0" w:space="0" w:color="auto"/>
      </w:divBdr>
    </w:div>
    <w:div w:id="85854733">
      <w:bodyDiv w:val="1"/>
      <w:marLeft w:val="0"/>
      <w:marRight w:val="0"/>
      <w:marTop w:val="0"/>
      <w:marBottom w:val="0"/>
      <w:divBdr>
        <w:top w:val="none" w:sz="0" w:space="0" w:color="auto"/>
        <w:left w:val="none" w:sz="0" w:space="0" w:color="auto"/>
        <w:bottom w:val="none" w:sz="0" w:space="0" w:color="auto"/>
        <w:right w:val="none" w:sz="0" w:space="0" w:color="auto"/>
      </w:divBdr>
    </w:div>
    <w:div w:id="86049209">
      <w:bodyDiv w:val="1"/>
      <w:marLeft w:val="0"/>
      <w:marRight w:val="0"/>
      <w:marTop w:val="0"/>
      <w:marBottom w:val="0"/>
      <w:divBdr>
        <w:top w:val="none" w:sz="0" w:space="0" w:color="auto"/>
        <w:left w:val="none" w:sz="0" w:space="0" w:color="auto"/>
        <w:bottom w:val="none" w:sz="0" w:space="0" w:color="auto"/>
        <w:right w:val="none" w:sz="0" w:space="0" w:color="auto"/>
      </w:divBdr>
    </w:div>
    <w:div w:id="86462980">
      <w:bodyDiv w:val="1"/>
      <w:marLeft w:val="0"/>
      <w:marRight w:val="0"/>
      <w:marTop w:val="0"/>
      <w:marBottom w:val="0"/>
      <w:divBdr>
        <w:top w:val="none" w:sz="0" w:space="0" w:color="auto"/>
        <w:left w:val="none" w:sz="0" w:space="0" w:color="auto"/>
        <w:bottom w:val="none" w:sz="0" w:space="0" w:color="auto"/>
        <w:right w:val="none" w:sz="0" w:space="0" w:color="auto"/>
      </w:divBdr>
    </w:div>
    <w:div w:id="87116936">
      <w:bodyDiv w:val="1"/>
      <w:marLeft w:val="0"/>
      <w:marRight w:val="0"/>
      <w:marTop w:val="0"/>
      <w:marBottom w:val="0"/>
      <w:divBdr>
        <w:top w:val="none" w:sz="0" w:space="0" w:color="auto"/>
        <w:left w:val="none" w:sz="0" w:space="0" w:color="auto"/>
        <w:bottom w:val="none" w:sz="0" w:space="0" w:color="auto"/>
        <w:right w:val="none" w:sz="0" w:space="0" w:color="auto"/>
      </w:divBdr>
    </w:div>
    <w:div w:id="87578742">
      <w:bodyDiv w:val="1"/>
      <w:marLeft w:val="0"/>
      <w:marRight w:val="0"/>
      <w:marTop w:val="0"/>
      <w:marBottom w:val="0"/>
      <w:divBdr>
        <w:top w:val="none" w:sz="0" w:space="0" w:color="auto"/>
        <w:left w:val="none" w:sz="0" w:space="0" w:color="auto"/>
        <w:bottom w:val="none" w:sz="0" w:space="0" w:color="auto"/>
        <w:right w:val="none" w:sz="0" w:space="0" w:color="auto"/>
      </w:divBdr>
    </w:div>
    <w:div w:id="88089084">
      <w:bodyDiv w:val="1"/>
      <w:marLeft w:val="0"/>
      <w:marRight w:val="0"/>
      <w:marTop w:val="0"/>
      <w:marBottom w:val="0"/>
      <w:divBdr>
        <w:top w:val="none" w:sz="0" w:space="0" w:color="auto"/>
        <w:left w:val="none" w:sz="0" w:space="0" w:color="auto"/>
        <w:bottom w:val="none" w:sz="0" w:space="0" w:color="auto"/>
        <w:right w:val="none" w:sz="0" w:space="0" w:color="auto"/>
      </w:divBdr>
    </w:div>
    <w:div w:id="88241065">
      <w:bodyDiv w:val="1"/>
      <w:marLeft w:val="0"/>
      <w:marRight w:val="0"/>
      <w:marTop w:val="0"/>
      <w:marBottom w:val="0"/>
      <w:divBdr>
        <w:top w:val="none" w:sz="0" w:space="0" w:color="auto"/>
        <w:left w:val="none" w:sz="0" w:space="0" w:color="auto"/>
        <w:bottom w:val="none" w:sz="0" w:space="0" w:color="auto"/>
        <w:right w:val="none" w:sz="0" w:space="0" w:color="auto"/>
      </w:divBdr>
    </w:div>
    <w:div w:id="88280172">
      <w:bodyDiv w:val="1"/>
      <w:marLeft w:val="0"/>
      <w:marRight w:val="0"/>
      <w:marTop w:val="0"/>
      <w:marBottom w:val="0"/>
      <w:divBdr>
        <w:top w:val="none" w:sz="0" w:space="0" w:color="auto"/>
        <w:left w:val="none" w:sz="0" w:space="0" w:color="auto"/>
        <w:bottom w:val="none" w:sz="0" w:space="0" w:color="auto"/>
        <w:right w:val="none" w:sz="0" w:space="0" w:color="auto"/>
      </w:divBdr>
    </w:div>
    <w:div w:id="88355896">
      <w:bodyDiv w:val="1"/>
      <w:marLeft w:val="0"/>
      <w:marRight w:val="0"/>
      <w:marTop w:val="0"/>
      <w:marBottom w:val="0"/>
      <w:divBdr>
        <w:top w:val="none" w:sz="0" w:space="0" w:color="auto"/>
        <w:left w:val="none" w:sz="0" w:space="0" w:color="auto"/>
        <w:bottom w:val="none" w:sz="0" w:space="0" w:color="auto"/>
        <w:right w:val="none" w:sz="0" w:space="0" w:color="auto"/>
      </w:divBdr>
    </w:div>
    <w:div w:id="88427472">
      <w:bodyDiv w:val="1"/>
      <w:marLeft w:val="0"/>
      <w:marRight w:val="0"/>
      <w:marTop w:val="0"/>
      <w:marBottom w:val="0"/>
      <w:divBdr>
        <w:top w:val="none" w:sz="0" w:space="0" w:color="auto"/>
        <w:left w:val="none" w:sz="0" w:space="0" w:color="auto"/>
        <w:bottom w:val="none" w:sz="0" w:space="0" w:color="auto"/>
        <w:right w:val="none" w:sz="0" w:space="0" w:color="auto"/>
      </w:divBdr>
    </w:div>
    <w:div w:id="88626868">
      <w:bodyDiv w:val="1"/>
      <w:marLeft w:val="0"/>
      <w:marRight w:val="0"/>
      <w:marTop w:val="0"/>
      <w:marBottom w:val="0"/>
      <w:divBdr>
        <w:top w:val="none" w:sz="0" w:space="0" w:color="auto"/>
        <w:left w:val="none" w:sz="0" w:space="0" w:color="auto"/>
        <w:bottom w:val="none" w:sz="0" w:space="0" w:color="auto"/>
        <w:right w:val="none" w:sz="0" w:space="0" w:color="auto"/>
      </w:divBdr>
    </w:div>
    <w:div w:id="88814682">
      <w:bodyDiv w:val="1"/>
      <w:marLeft w:val="0"/>
      <w:marRight w:val="0"/>
      <w:marTop w:val="0"/>
      <w:marBottom w:val="0"/>
      <w:divBdr>
        <w:top w:val="none" w:sz="0" w:space="0" w:color="auto"/>
        <w:left w:val="none" w:sz="0" w:space="0" w:color="auto"/>
        <w:bottom w:val="none" w:sz="0" w:space="0" w:color="auto"/>
        <w:right w:val="none" w:sz="0" w:space="0" w:color="auto"/>
      </w:divBdr>
    </w:div>
    <w:div w:id="88895800">
      <w:bodyDiv w:val="1"/>
      <w:marLeft w:val="0"/>
      <w:marRight w:val="0"/>
      <w:marTop w:val="0"/>
      <w:marBottom w:val="0"/>
      <w:divBdr>
        <w:top w:val="none" w:sz="0" w:space="0" w:color="auto"/>
        <w:left w:val="none" w:sz="0" w:space="0" w:color="auto"/>
        <w:bottom w:val="none" w:sz="0" w:space="0" w:color="auto"/>
        <w:right w:val="none" w:sz="0" w:space="0" w:color="auto"/>
      </w:divBdr>
    </w:div>
    <w:div w:id="89132275">
      <w:bodyDiv w:val="1"/>
      <w:marLeft w:val="0"/>
      <w:marRight w:val="0"/>
      <w:marTop w:val="0"/>
      <w:marBottom w:val="0"/>
      <w:divBdr>
        <w:top w:val="none" w:sz="0" w:space="0" w:color="auto"/>
        <w:left w:val="none" w:sz="0" w:space="0" w:color="auto"/>
        <w:bottom w:val="none" w:sz="0" w:space="0" w:color="auto"/>
        <w:right w:val="none" w:sz="0" w:space="0" w:color="auto"/>
      </w:divBdr>
    </w:div>
    <w:div w:id="89352470">
      <w:bodyDiv w:val="1"/>
      <w:marLeft w:val="0"/>
      <w:marRight w:val="0"/>
      <w:marTop w:val="0"/>
      <w:marBottom w:val="0"/>
      <w:divBdr>
        <w:top w:val="none" w:sz="0" w:space="0" w:color="auto"/>
        <w:left w:val="none" w:sz="0" w:space="0" w:color="auto"/>
        <w:bottom w:val="none" w:sz="0" w:space="0" w:color="auto"/>
        <w:right w:val="none" w:sz="0" w:space="0" w:color="auto"/>
      </w:divBdr>
    </w:div>
    <w:div w:id="89590402">
      <w:bodyDiv w:val="1"/>
      <w:marLeft w:val="0"/>
      <w:marRight w:val="0"/>
      <w:marTop w:val="0"/>
      <w:marBottom w:val="0"/>
      <w:divBdr>
        <w:top w:val="none" w:sz="0" w:space="0" w:color="auto"/>
        <w:left w:val="none" w:sz="0" w:space="0" w:color="auto"/>
        <w:bottom w:val="none" w:sz="0" w:space="0" w:color="auto"/>
        <w:right w:val="none" w:sz="0" w:space="0" w:color="auto"/>
      </w:divBdr>
    </w:div>
    <w:div w:id="89859241">
      <w:bodyDiv w:val="1"/>
      <w:marLeft w:val="0"/>
      <w:marRight w:val="0"/>
      <w:marTop w:val="0"/>
      <w:marBottom w:val="0"/>
      <w:divBdr>
        <w:top w:val="none" w:sz="0" w:space="0" w:color="auto"/>
        <w:left w:val="none" w:sz="0" w:space="0" w:color="auto"/>
        <w:bottom w:val="none" w:sz="0" w:space="0" w:color="auto"/>
        <w:right w:val="none" w:sz="0" w:space="0" w:color="auto"/>
      </w:divBdr>
    </w:div>
    <w:div w:id="89980980">
      <w:bodyDiv w:val="1"/>
      <w:marLeft w:val="0"/>
      <w:marRight w:val="0"/>
      <w:marTop w:val="0"/>
      <w:marBottom w:val="0"/>
      <w:divBdr>
        <w:top w:val="none" w:sz="0" w:space="0" w:color="auto"/>
        <w:left w:val="none" w:sz="0" w:space="0" w:color="auto"/>
        <w:bottom w:val="none" w:sz="0" w:space="0" w:color="auto"/>
        <w:right w:val="none" w:sz="0" w:space="0" w:color="auto"/>
      </w:divBdr>
    </w:div>
    <w:div w:id="90203064">
      <w:bodyDiv w:val="1"/>
      <w:marLeft w:val="0"/>
      <w:marRight w:val="0"/>
      <w:marTop w:val="0"/>
      <w:marBottom w:val="0"/>
      <w:divBdr>
        <w:top w:val="none" w:sz="0" w:space="0" w:color="auto"/>
        <w:left w:val="none" w:sz="0" w:space="0" w:color="auto"/>
        <w:bottom w:val="none" w:sz="0" w:space="0" w:color="auto"/>
        <w:right w:val="none" w:sz="0" w:space="0" w:color="auto"/>
      </w:divBdr>
    </w:div>
    <w:div w:id="90246930">
      <w:bodyDiv w:val="1"/>
      <w:marLeft w:val="0"/>
      <w:marRight w:val="0"/>
      <w:marTop w:val="0"/>
      <w:marBottom w:val="0"/>
      <w:divBdr>
        <w:top w:val="none" w:sz="0" w:space="0" w:color="auto"/>
        <w:left w:val="none" w:sz="0" w:space="0" w:color="auto"/>
        <w:bottom w:val="none" w:sz="0" w:space="0" w:color="auto"/>
        <w:right w:val="none" w:sz="0" w:space="0" w:color="auto"/>
      </w:divBdr>
    </w:div>
    <w:div w:id="90391499">
      <w:bodyDiv w:val="1"/>
      <w:marLeft w:val="0"/>
      <w:marRight w:val="0"/>
      <w:marTop w:val="0"/>
      <w:marBottom w:val="0"/>
      <w:divBdr>
        <w:top w:val="none" w:sz="0" w:space="0" w:color="auto"/>
        <w:left w:val="none" w:sz="0" w:space="0" w:color="auto"/>
        <w:bottom w:val="none" w:sz="0" w:space="0" w:color="auto"/>
        <w:right w:val="none" w:sz="0" w:space="0" w:color="auto"/>
      </w:divBdr>
    </w:div>
    <w:div w:id="90466869">
      <w:bodyDiv w:val="1"/>
      <w:marLeft w:val="0"/>
      <w:marRight w:val="0"/>
      <w:marTop w:val="0"/>
      <w:marBottom w:val="0"/>
      <w:divBdr>
        <w:top w:val="none" w:sz="0" w:space="0" w:color="auto"/>
        <w:left w:val="none" w:sz="0" w:space="0" w:color="auto"/>
        <w:bottom w:val="none" w:sz="0" w:space="0" w:color="auto"/>
        <w:right w:val="none" w:sz="0" w:space="0" w:color="auto"/>
      </w:divBdr>
    </w:div>
    <w:div w:id="90510059">
      <w:bodyDiv w:val="1"/>
      <w:marLeft w:val="0"/>
      <w:marRight w:val="0"/>
      <w:marTop w:val="0"/>
      <w:marBottom w:val="0"/>
      <w:divBdr>
        <w:top w:val="none" w:sz="0" w:space="0" w:color="auto"/>
        <w:left w:val="none" w:sz="0" w:space="0" w:color="auto"/>
        <w:bottom w:val="none" w:sz="0" w:space="0" w:color="auto"/>
        <w:right w:val="none" w:sz="0" w:space="0" w:color="auto"/>
      </w:divBdr>
    </w:div>
    <w:div w:id="90512206">
      <w:bodyDiv w:val="1"/>
      <w:marLeft w:val="0"/>
      <w:marRight w:val="0"/>
      <w:marTop w:val="0"/>
      <w:marBottom w:val="0"/>
      <w:divBdr>
        <w:top w:val="none" w:sz="0" w:space="0" w:color="auto"/>
        <w:left w:val="none" w:sz="0" w:space="0" w:color="auto"/>
        <w:bottom w:val="none" w:sz="0" w:space="0" w:color="auto"/>
        <w:right w:val="none" w:sz="0" w:space="0" w:color="auto"/>
      </w:divBdr>
    </w:div>
    <w:div w:id="90587216">
      <w:bodyDiv w:val="1"/>
      <w:marLeft w:val="0"/>
      <w:marRight w:val="0"/>
      <w:marTop w:val="0"/>
      <w:marBottom w:val="0"/>
      <w:divBdr>
        <w:top w:val="none" w:sz="0" w:space="0" w:color="auto"/>
        <w:left w:val="none" w:sz="0" w:space="0" w:color="auto"/>
        <w:bottom w:val="none" w:sz="0" w:space="0" w:color="auto"/>
        <w:right w:val="none" w:sz="0" w:space="0" w:color="auto"/>
      </w:divBdr>
    </w:div>
    <w:div w:id="91245104">
      <w:bodyDiv w:val="1"/>
      <w:marLeft w:val="0"/>
      <w:marRight w:val="0"/>
      <w:marTop w:val="0"/>
      <w:marBottom w:val="0"/>
      <w:divBdr>
        <w:top w:val="none" w:sz="0" w:space="0" w:color="auto"/>
        <w:left w:val="none" w:sz="0" w:space="0" w:color="auto"/>
        <w:bottom w:val="none" w:sz="0" w:space="0" w:color="auto"/>
        <w:right w:val="none" w:sz="0" w:space="0" w:color="auto"/>
      </w:divBdr>
    </w:div>
    <w:div w:id="92239666">
      <w:bodyDiv w:val="1"/>
      <w:marLeft w:val="0"/>
      <w:marRight w:val="0"/>
      <w:marTop w:val="0"/>
      <w:marBottom w:val="0"/>
      <w:divBdr>
        <w:top w:val="none" w:sz="0" w:space="0" w:color="auto"/>
        <w:left w:val="none" w:sz="0" w:space="0" w:color="auto"/>
        <w:bottom w:val="none" w:sz="0" w:space="0" w:color="auto"/>
        <w:right w:val="none" w:sz="0" w:space="0" w:color="auto"/>
      </w:divBdr>
    </w:div>
    <w:div w:id="92283037">
      <w:bodyDiv w:val="1"/>
      <w:marLeft w:val="0"/>
      <w:marRight w:val="0"/>
      <w:marTop w:val="0"/>
      <w:marBottom w:val="0"/>
      <w:divBdr>
        <w:top w:val="none" w:sz="0" w:space="0" w:color="auto"/>
        <w:left w:val="none" w:sz="0" w:space="0" w:color="auto"/>
        <w:bottom w:val="none" w:sz="0" w:space="0" w:color="auto"/>
        <w:right w:val="none" w:sz="0" w:space="0" w:color="auto"/>
      </w:divBdr>
    </w:div>
    <w:div w:id="92283244">
      <w:bodyDiv w:val="1"/>
      <w:marLeft w:val="0"/>
      <w:marRight w:val="0"/>
      <w:marTop w:val="0"/>
      <w:marBottom w:val="0"/>
      <w:divBdr>
        <w:top w:val="none" w:sz="0" w:space="0" w:color="auto"/>
        <w:left w:val="none" w:sz="0" w:space="0" w:color="auto"/>
        <w:bottom w:val="none" w:sz="0" w:space="0" w:color="auto"/>
        <w:right w:val="none" w:sz="0" w:space="0" w:color="auto"/>
      </w:divBdr>
    </w:div>
    <w:div w:id="92626732">
      <w:bodyDiv w:val="1"/>
      <w:marLeft w:val="0"/>
      <w:marRight w:val="0"/>
      <w:marTop w:val="0"/>
      <w:marBottom w:val="0"/>
      <w:divBdr>
        <w:top w:val="none" w:sz="0" w:space="0" w:color="auto"/>
        <w:left w:val="none" w:sz="0" w:space="0" w:color="auto"/>
        <w:bottom w:val="none" w:sz="0" w:space="0" w:color="auto"/>
        <w:right w:val="none" w:sz="0" w:space="0" w:color="auto"/>
      </w:divBdr>
    </w:div>
    <w:div w:id="92670865">
      <w:bodyDiv w:val="1"/>
      <w:marLeft w:val="0"/>
      <w:marRight w:val="0"/>
      <w:marTop w:val="0"/>
      <w:marBottom w:val="0"/>
      <w:divBdr>
        <w:top w:val="none" w:sz="0" w:space="0" w:color="auto"/>
        <w:left w:val="none" w:sz="0" w:space="0" w:color="auto"/>
        <w:bottom w:val="none" w:sz="0" w:space="0" w:color="auto"/>
        <w:right w:val="none" w:sz="0" w:space="0" w:color="auto"/>
      </w:divBdr>
    </w:div>
    <w:div w:id="93091504">
      <w:bodyDiv w:val="1"/>
      <w:marLeft w:val="0"/>
      <w:marRight w:val="0"/>
      <w:marTop w:val="0"/>
      <w:marBottom w:val="0"/>
      <w:divBdr>
        <w:top w:val="none" w:sz="0" w:space="0" w:color="auto"/>
        <w:left w:val="none" w:sz="0" w:space="0" w:color="auto"/>
        <w:bottom w:val="none" w:sz="0" w:space="0" w:color="auto"/>
        <w:right w:val="none" w:sz="0" w:space="0" w:color="auto"/>
      </w:divBdr>
    </w:div>
    <w:div w:id="93092424">
      <w:bodyDiv w:val="1"/>
      <w:marLeft w:val="0"/>
      <w:marRight w:val="0"/>
      <w:marTop w:val="0"/>
      <w:marBottom w:val="0"/>
      <w:divBdr>
        <w:top w:val="none" w:sz="0" w:space="0" w:color="auto"/>
        <w:left w:val="none" w:sz="0" w:space="0" w:color="auto"/>
        <w:bottom w:val="none" w:sz="0" w:space="0" w:color="auto"/>
        <w:right w:val="none" w:sz="0" w:space="0" w:color="auto"/>
      </w:divBdr>
    </w:div>
    <w:div w:id="93283833">
      <w:bodyDiv w:val="1"/>
      <w:marLeft w:val="0"/>
      <w:marRight w:val="0"/>
      <w:marTop w:val="0"/>
      <w:marBottom w:val="0"/>
      <w:divBdr>
        <w:top w:val="none" w:sz="0" w:space="0" w:color="auto"/>
        <w:left w:val="none" w:sz="0" w:space="0" w:color="auto"/>
        <w:bottom w:val="none" w:sz="0" w:space="0" w:color="auto"/>
        <w:right w:val="none" w:sz="0" w:space="0" w:color="auto"/>
      </w:divBdr>
    </w:div>
    <w:div w:id="93331063">
      <w:bodyDiv w:val="1"/>
      <w:marLeft w:val="0"/>
      <w:marRight w:val="0"/>
      <w:marTop w:val="0"/>
      <w:marBottom w:val="0"/>
      <w:divBdr>
        <w:top w:val="none" w:sz="0" w:space="0" w:color="auto"/>
        <w:left w:val="none" w:sz="0" w:space="0" w:color="auto"/>
        <w:bottom w:val="none" w:sz="0" w:space="0" w:color="auto"/>
        <w:right w:val="none" w:sz="0" w:space="0" w:color="auto"/>
      </w:divBdr>
    </w:div>
    <w:div w:id="93677161">
      <w:bodyDiv w:val="1"/>
      <w:marLeft w:val="0"/>
      <w:marRight w:val="0"/>
      <w:marTop w:val="0"/>
      <w:marBottom w:val="0"/>
      <w:divBdr>
        <w:top w:val="none" w:sz="0" w:space="0" w:color="auto"/>
        <w:left w:val="none" w:sz="0" w:space="0" w:color="auto"/>
        <w:bottom w:val="none" w:sz="0" w:space="0" w:color="auto"/>
        <w:right w:val="none" w:sz="0" w:space="0" w:color="auto"/>
      </w:divBdr>
    </w:div>
    <w:div w:id="93717330">
      <w:bodyDiv w:val="1"/>
      <w:marLeft w:val="0"/>
      <w:marRight w:val="0"/>
      <w:marTop w:val="0"/>
      <w:marBottom w:val="0"/>
      <w:divBdr>
        <w:top w:val="none" w:sz="0" w:space="0" w:color="auto"/>
        <w:left w:val="none" w:sz="0" w:space="0" w:color="auto"/>
        <w:bottom w:val="none" w:sz="0" w:space="0" w:color="auto"/>
        <w:right w:val="none" w:sz="0" w:space="0" w:color="auto"/>
      </w:divBdr>
    </w:div>
    <w:div w:id="93748963">
      <w:bodyDiv w:val="1"/>
      <w:marLeft w:val="0"/>
      <w:marRight w:val="0"/>
      <w:marTop w:val="0"/>
      <w:marBottom w:val="0"/>
      <w:divBdr>
        <w:top w:val="none" w:sz="0" w:space="0" w:color="auto"/>
        <w:left w:val="none" w:sz="0" w:space="0" w:color="auto"/>
        <w:bottom w:val="none" w:sz="0" w:space="0" w:color="auto"/>
        <w:right w:val="none" w:sz="0" w:space="0" w:color="auto"/>
      </w:divBdr>
    </w:div>
    <w:div w:id="93862378">
      <w:bodyDiv w:val="1"/>
      <w:marLeft w:val="0"/>
      <w:marRight w:val="0"/>
      <w:marTop w:val="0"/>
      <w:marBottom w:val="0"/>
      <w:divBdr>
        <w:top w:val="none" w:sz="0" w:space="0" w:color="auto"/>
        <w:left w:val="none" w:sz="0" w:space="0" w:color="auto"/>
        <w:bottom w:val="none" w:sz="0" w:space="0" w:color="auto"/>
        <w:right w:val="none" w:sz="0" w:space="0" w:color="auto"/>
      </w:divBdr>
    </w:div>
    <w:div w:id="93862774">
      <w:bodyDiv w:val="1"/>
      <w:marLeft w:val="0"/>
      <w:marRight w:val="0"/>
      <w:marTop w:val="0"/>
      <w:marBottom w:val="0"/>
      <w:divBdr>
        <w:top w:val="none" w:sz="0" w:space="0" w:color="auto"/>
        <w:left w:val="none" w:sz="0" w:space="0" w:color="auto"/>
        <w:bottom w:val="none" w:sz="0" w:space="0" w:color="auto"/>
        <w:right w:val="none" w:sz="0" w:space="0" w:color="auto"/>
      </w:divBdr>
    </w:div>
    <w:div w:id="93870138">
      <w:bodyDiv w:val="1"/>
      <w:marLeft w:val="0"/>
      <w:marRight w:val="0"/>
      <w:marTop w:val="0"/>
      <w:marBottom w:val="0"/>
      <w:divBdr>
        <w:top w:val="none" w:sz="0" w:space="0" w:color="auto"/>
        <w:left w:val="none" w:sz="0" w:space="0" w:color="auto"/>
        <w:bottom w:val="none" w:sz="0" w:space="0" w:color="auto"/>
        <w:right w:val="none" w:sz="0" w:space="0" w:color="auto"/>
      </w:divBdr>
    </w:div>
    <w:div w:id="93982031">
      <w:bodyDiv w:val="1"/>
      <w:marLeft w:val="0"/>
      <w:marRight w:val="0"/>
      <w:marTop w:val="0"/>
      <w:marBottom w:val="0"/>
      <w:divBdr>
        <w:top w:val="none" w:sz="0" w:space="0" w:color="auto"/>
        <w:left w:val="none" w:sz="0" w:space="0" w:color="auto"/>
        <w:bottom w:val="none" w:sz="0" w:space="0" w:color="auto"/>
        <w:right w:val="none" w:sz="0" w:space="0" w:color="auto"/>
      </w:divBdr>
    </w:div>
    <w:div w:id="94253050">
      <w:bodyDiv w:val="1"/>
      <w:marLeft w:val="0"/>
      <w:marRight w:val="0"/>
      <w:marTop w:val="0"/>
      <w:marBottom w:val="0"/>
      <w:divBdr>
        <w:top w:val="none" w:sz="0" w:space="0" w:color="auto"/>
        <w:left w:val="none" w:sz="0" w:space="0" w:color="auto"/>
        <w:bottom w:val="none" w:sz="0" w:space="0" w:color="auto"/>
        <w:right w:val="none" w:sz="0" w:space="0" w:color="auto"/>
      </w:divBdr>
    </w:div>
    <w:div w:id="94404225">
      <w:bodyDiv w:val="1"/>
      <w:marLeft w:val="0"/>
      <w:marRight w:val="0"/>
      <w:marTop w:val="0"/>
      <w:marBottom w:val="0"/>
      <w:divBdr>
        <w:top w:val="none" w:sz="0" w:space="0" w:color="auto"/>
        <w:left w:val="none" w:sz="0" w:space="0" w:color="auto"/>
        <w:bottom w:val="none" w:sz="0" w:space="0" w:color="auto"/>
        <w:right w:val="none" w:sz="0" w:space="0" w:color="auto"/>
      </w:divBdr>
    </w:div>
    <w:div w:id="94443323">
      <w:bodyDiv w:val="1"/>
      <w:marLeft w:val="0"/>
      <w:marRight w:val="0"/>
      <w:marTop w:val="0"/>
      <w:marBottom w:val="0"/>
      <w:divBdr>
        <w:top w:val="none" w:sz="0" w:space="0" w:color="auto"/>
        <w:left w:val="none" w:sz="0" w:space="0" w:color="auto"/>
        <w:bottom w:val="none" w:sz="0" w:space="0" w:color="auto"/>
        <w:right w:val="none" w:sz="0" w:space="0" w:color="auto"/>
      </w:divBdr>
    </w:div>
    <w:div w:id="94444666">
      <w:bodyDiv w:val="1"/>
      <w:marLeft w:val="0"/>
      <w:marRight w:val="0"/>
      <w:marTop w:val="0"/>
      <w:marBottom w:val="0"/>
      <w:divBdr>
        <w:top w:val="none" w:sz="0" w:space="0" w:color="auto"/>
        <w:left w:val="none" w:sz="0" w:space="0" w:color="auto"/>
        <w:bottom w:val="none" w:sz="0" w:space="0" w:color="auto"/>
        <w:right w:val="none" w:sz="0" w:space="0" w:color="auto"/>
      </w:divBdr>
    </w:div>
    <w:div w:id="94445503">
      <w:bodyDiv w:val="1"/>
      <w:marLeft w:val="0"/>
      <w:marRight w:val="0"/>
      <w:marTop w:val="0"/>
      <w:marBottom w:val="0"/>
      <w:divBdr>
        <w:top w:val="none" w:sz="0" w:space="0" w:color="auto"/>
        <w:left w:val="none" w:sz="0" w:space="0" w:color="auto"/>
        <w:bottom w:val="none" w:sz="0" w:space="0" w:color="auto"/>
        <w:right w:val="none" w:sz="0" w:space="0" w:color="auto"/>
      </w:divBdr>
    </w:div>
    <w:div w:id="94448098">
      <w:bodyDiv w:val="1"/>
      <w:marLeft w:val="0"/>
      <w:marRight w:val="0"/>
      <w:marTop w:val="0"/>
      <w:marBottom w:val="0"/>
      <w:divBdr>
        <w:top w:val="none" w:sz="0" w:space="0" w:color="auto"/>
        <w:left w:val="none" w:sz="0" w:space="0" w:color="auto"/>
        <w:bottom w:val="none" w:sz="0" w:space="0" w:color="auto"/>
        <w:right w:val="none" w:sz="0" w:space="0" w:color="auto"/>
      </w:divBdr>
    </w:div>
    <w:div w:id="94643396">
      <w:bodyDiv w:val="1"/>
      <w:marLeft w:val="0"/>
      <w:marRight w:val="0"/>
      <w:marTop w:val="0"/>
      <w:marBottom w:val="0"/>
      <w:divBdr>
        <w:top w:val="none" w:sz="0" w:space="0" w:color="auto"/>
        <w:left w:val="none" w:sz="0" w:space="0" w:color="auto"/>
        <w:bottom w:val="none" w:sz="0" w:space="0" w:color="auto"/>
        <w:right w:val="none" w:sz="0" w:space="0" w:color="auto"/>
      </w:divBdr>
    </w:div>
    <w:div w:id="94861287">
      <w:bodyDiv w:val="1"/>
      <w:marLeft w:val="0"/>
      <w:marRight w:val="0"/>
      <w:marTop w:val="0"/>
      <w:marBottom w:val="0"/>
      <w:divBdr>
        <w:top w:val="none" w:sz="0" w:space="0" w:color="auto"/>
        <w:left w:val="none" w:sz="0" w:space="0" w:color="auto"/>
        <w:bottom w:val="none" w:sz="0" w:space="0" w:color="auto"/>
        <w:right w:val="none" w:sz="0" w:space="0" w:color="auto"/>
      </w:divBdr>
    </w:div>
    <w:div w:id="94986747">
      <w:bodyDiv w:val="1"/>
      <w:marLeft w:val="0"/>
      <w:marRight w:val="0"/>
      <w:marTop w:val="0"/>
      <w:marBottom w:val="0"/>
      <w:divBdr>
        <w:top w:val="none" w:sz="0" w:space="0" w:color="auto"/>
        <w:left w:val="none" w:sz="0" w:space="0" w:color="auto"/>
        <w:bottom w:val="none" w:sz="0" w:space="0" w:color="auto"/>
        <w:right w:val="none" w:sz="0" w:space="0" w:color="auto"/>
      </w:divBdr>
    </w:div>
    <w:div w:id="95028691">
      <w:bodyDiv w:val="1"/>
      <w:marLeft w:val="0"/>
      <w:marRight w:val="0"/>
      <w:marTop w:val="0"/>
      <w:marBottom w:val="0"/>
      <w:divBdr>
        <w:top w:val="none" w:sz="0" w:space="0" w:color="auto"/>
        <w:left w:val="none" w:sz="0" w:space="0" w:color="auto"/>
        <w:bottom w:val="none" w:sz="0" w:space="0" w:color="auto"/>
        <w:right w:val="none" w:sz="0" w:space="0" w:color="auto"/>
      </w:divBdr>
    </w:div>
    <w:div w:id="95057894">
      <w:bodyDiv w:val="1"/>
      <w:marLeft w:val="0"/>
      <w:marRight w:val="0"/>
      <w:marTop w:val="0"/>
      <w:marBottom w:val="0"/>
      <w:divBdr>
        <w:top w:val="none" w:sz="0" w:space="0" w:color="auto"/>
        <w:left w:val="none" w:sz="0" w:space="0" w:color="auto"/>
        <w:bottom w:val="none" w:sz="0" w:space="0" w:color="auto"/>
        <w:right w:val="none" w:sz="0" w:space="0" w:color="auto"/>
      </w:divBdr>
    </w:div>
    <w:div w:id="95365946">
      <w:bodyDiv w:val="1"/>
      <w:marLeft w:val="0"/>
      <w:marRight w:val="0"/>
      <w:marTop w:val="0"/>
      <w:marBottom w:val="0"/>
      <w:divBdr>
        <w:top w:val="none" w:sz="0" w:space="0" w:color="auto"/>
        <w:left w:val="none" w:sz="0" w:space="0" w:color="auto"/>
        <w:bottom w:val="none" w:sz="0" w:space="0" w:color="auto"/>
        <w:right w:val="none" w:sz="0" w:space="0" w:color="auto"/>
      </w:divBdr>
    </w:div>
    <w:div w:id="95492314">
      <w:bodyDiv w:val="1"/>
      <w:marLeft w:val="0"/>
      <w:marRight w:val="0"/>
      <w:marTop w:val="0"/>
      <w:marBottom w:val="0"/>
      <w:divBdr>
        <w:top w:val="none" w:sz="0" w:space="0" w:color="auto"/>
        <w:left w:val="none" w:sz="0" w:space="0" w:color="auto"/>
        <w:bottom w:val="none" w:sz="0" w:space="0" w:color="auto"/>
        <w:right w:val="none" w:sz="0" w:space="0" w:color="auto"/>
      </w:divBdr>
    </w:div>
    <w:div w:id="95517876">
      <w:bodyDiv w:val="1"/>
      <w:marLeft w:val="0"/>
      <w:marRight w:val="0"/>
      <w:marTop w:val="0"/>
      <w:marBottom w:val="0"/>
      <w:divBdr>
        <w:top w:val="none" w:sz="0" w:space="0" w:color="auto"/>
        <w:left w:val="none" w:sz="0" w:space="0" w:color="auto"/>
        <w:bottom w:val="none" w:sz="0" w:space="0" w:color="auto"/>
        <w:right w:val="none" w:sz="0" w:space="0" w:color="auto"/>
      </w:divBdr>
    </w:div>
    <w:div w:id="96100088">
      <w:bodyDiv w:val="1"/>
      <w:marLeft w:val="0"/>
      <w:marRight w:val="0"/>
      <w:marTop w:val="0"/>
      <w:marBottom w:val="0"/>
      <w:divBdr>
        <w:top w:val="none" w:sz="0" w:space="0" w:color="auto"/>
        <w:left w:val="none" w:sz="0" w:space="0" w:color="auto"/>
        <w:bottom w:val="none" w:sz="0" w:space="0" w:color="auto"/>
        <w:right w:val="none" w:sz="0" w:space="0" w:color="auto"/>
      </w:divBdr>
    </w:div>
    <w:div w:id="96103070">
      <w:bodyDiv w:val="1"/>
      <w:marLeft w:val="0"/>
      <w:marRight w:val="0"/>
      <w:marTop w:val="0"/>
      <w:marBottom w:val="0"/>
      <w:divBdr>
        <w:top w:val="none" w:sz="0" w:space="0" w:color="auto"/>
        <w:left w:val="none" w:sz="0" w:space="0" w:color="auto"/>
        <w:bottom w:val="none" w:sz="0" w:space="0" w:color="auto"/>
        <w:right w:val="none" w:sz="0" w:space="0" w:color="auto"/>
      </w:divBdr>
    </w:div>
    <w:div w:id="96221398">
      <w:bodyDiv w:val="1"/>
      <w:marLeft w:val="0"/>
      <w:marRight w:val="0"/>
      <w:marTop w:val="0"/>
      <w:marBottom w:val="0"/>
      <w:divBdr>
        <w:top w:val="none" w:sz="0" w:space="0" w:color="auto"/>
        <w:left w:val="none" w:sz="0" w:space="0" w:color="auto"/>
        <w:bottom w:val="none" w:sz="0" w:space="0" w:color="auto"/>
        <w:right w:val="none" w:sz="0" w:space="0" w:color="auto"/>
      </w:divBdr>
    </w:div>
    <w:div w:id="96483453">
      <w:bodyDiv w:val="1"/>
      <w:marLeft w:val="0"/>
      <w:marRight w:val="0"/>
      <w:marTop w:val="0"/>
      <w:marBottom w:val="0"/>
      <w:divBdr>
        <w:top w:val="none" w:sz="0" w:space="0" w:color="auto"/>
        <w:left w:val="none" w:sz="0" w:space="0" w:color="auto"/>
        <w:bottom w:val="none" w:sz="0" w:space="0" w:color="auto"/>
        <w:right w:val="none" w:sz="0" w:space="0" w:color="auto"/>
      </w:divBdr>
    </w:div>
    <w:div w:id="96558863">
      <w:bodyDiv w:val="1"/>
      <w:marLeft w:val="0"/>
      <w:marRight w:val="0"/>
      <w:marTop w:val="0"/>
      <w:marBottom w:val="0"/>
      <w:divBdr>
        <w:top w:val="none" w:sz="0" w:space="0" w:color="auto"/>
        <w:left w:val="none" w:sz="0" w:space="0" w:color="auto"/>
        <w:bottom w:val="none" w:sz="0" w:space="0" w:color="auto"/>
        <w:right w:val="none" w:sz="0" w:space="0" w:color="auto"/>
      </w:divBdr>
    </w:div>
    <w:div w:id="96566677">
      <w:bodyDiv w:val="1"/>
      <w:marLeft w:val="0"/>
      <w:marRight w:val="0"/>
      <w:marTop w:val="0"/>
      <w:marBottom w:val="0"/>
      <w:divBdr>
        <w:top w:val="none" w:sz="0" w:space="0" w:color="auto"/>
        <w:left w:val="none" w:sz="0" w:space="0" w:color="auto"/>
        <w:bottom w:val="none" w:sz="0" w:space="0" w:color="auto"/>
        <w:right w:val="none" w:sz="0" w:space="0" w:color="auto"/>
      </w:divBdr>
    </w:div>
    <w:div w:id="96605684">
      <w:bodyDiv w:val="1"/>
      <w:marLeft w:val="0"/>
      <w:marRight w:val="0"/>
      <w:marTop w:val="0"/>
      <w:marBottom w:val="0"/>
      <w:divBdr>
        <w:top w:val="none" w:sz="0" w:space="0" w:color="auto"/>
        <w:left w:val="none" w:sz="0" w:space="0" w:color="auto"/>
        <w:bottom w:val="none" w:sz="0" w:space="0" w:color="auto"/>
        <w:right w:val="none" w:sz="0" w:space="0" w:color="auto"/>
      </w:divBdr>
    </w:div>
    <w:div w:id="96753245">
      <w:bodyDiv w:val="1"/>
      <w:marLeft w:val="0"/>
      <w:marRight w:val="0"/>
      <w:marTop w:val="0"/>
      <w:marBottom w:val="0"/>
      <w:divBdr>
        <w:top w:val="none" w:sz="0" w:space="0" w:color="auto"/>
        <w:left w:val="none" w:sz="0" w:space="0" w:color="auto"/>
        <w:bottom w:val="none" w:sz="0" w:space="0" w:color="auto"/>
        <w:right w:val="none" w:sz="0" w:space="0" w:color="auto"/>
      </w:divBdr>
    </w:div>
    <w:div w:id="96757623">
      <w:bodyDiv w:val="1"/>
      <w:marLeft w:val="0"/>
      <w:marRight w:val="0"/>
      <w:marTop w:val="0"/>
      <w:marBottom w:val="0"/>
      <w:divBdr>
        <w:top w:val="none" w:sz="0" w:space="0" w:color="auto"/>
        <w:left w:val="none" w:sz="0" w:space="0" w:color="auto"/>
        <w:bottom w:val="none" w:sz="0" w:space="0" w:color="auto"/>
        <w:right w:val="none" w:sz="0" w:space="0" w:color="auto"/>
      </w:divBdr>
    </w:div>
    <w:div w:id="96952036">
      <w:bodyDiv w:val="1"/>
      <w:marLeft w:val="0"/>
      <w:marRight w:val="0"/>
      <w:marTop w:val="0"/>
      <w:marBottom w:val="0"/>
      <w:divBdr>
        <w:top w:val="none" w:sz="0" w:space="0" w:color="auto"/>
        <w:left w:val="none" w:sz="0" w:space="0" w:color="auto"/>
        <w:bottom w:val="none" w:sz="0" w:space="0" w:color="auto"/>
        <w:right w:val="none" w:sz="0" w:space="0" w:color="auto"/>
      </w:divBdr>
    </w:div>
    <w:div w:id="97019527">
      <w:bodyDiv w:val="1"/>
      <w:marLeft w:val="0"/>
      <w:marRight w:val="0"/>
      <w:marTop w:val="0"/>
      <w:marBottom w:val="0"/>
      <w:divBdr>
        <w:top w:val="none" w:sz="0" w:space="0" w:color="auto"/>
        <w:left w:val="none" w:sz="0" w:space="0" w:color="auto"/>
        <w:bottom w:val="none" w:sz="0" w:space="0" w:color="auto"/>
        <w:right w:val="none" w:sz="0" w:space="0" w:color="auto"/>
      </w:divBdr>
    </w:div>
    <w:div w:id="97020196">
      <w:bodyDiv w:val="1"/>
      <w:marLeft w:val="0"/>
      <w:marRight w:val="0"/>
      <w:marTop w:val="0"/>
      <w:marBottom w:val="0"/>
      <w:divBdr>
        <w:top w:val="none" w:sz="0" w:space="0" w:color="auto"/>
        <w:left w:val="none" w:sz="0" w:space="0" w:color="auto"/>
        <w:bottom w:val="none" w:sz="0" w:space="0" w:color="auto"/>
        <w:right w:val="none" w:sz="0" w:space="0" w:color="auto"/>
      </w:divBdr>
    </w:div>
    <w:div w:id="97022904">
      <w:bodyDiv w:val="1"/>
      <w:marLeft w:val="0"/>
      <w:marRight w:val="0"/>
      <w:marTop w:val="0"/>
      <w:marBottom w:val="0"/>
      <w:divBdr>
        <w:top w:val="none" w:sz="0" w:space="0" w:color="auto"/>
        <w:left w:val="none" w:sz="0" w:space="0" w:color="auto"/>
        <w:bottom w:val="none" w:sz="0" w:space="0" w:color="auto"/>
        <w:right w:val="none" w:sz="0" w:space="0" w:color="auto"/>
      </w:divBdr>
    </w:div>
    <w:div w:id="97263877">
      <w:bodyDiv w:val="1"/>
      <w:marLeft w:val="0"/>
      <w:marRight w:val="0"/>
      <w:marTop w:val="0"/>
      <w:marBottom w:val="0"/>
      <w:divBdr>
        <w:top w:val="none" w:sz="0" w:space="0" w:color="auto"/>
        <w:left w:val="none" w:sz="0" w:space="0" w:color="auto"/>
        <w:bottom w:val="none" w:sz="0" w:space="0" w:color="auto"/>
        <w:right w:val="none" w:sz="0" w:space="0" w:color="auto"/>
      </w:divBdr>
    </w:div>
    <w:div w:id="97410562">
      <w:bodyDiv w:val="1"/>
      <w:marLeft w:val="0"/>
      <w:marRight w:val="0"/>
      <w:marTop w:val="0"/>
      <w:marBottom w:val="0"/>
      <w:divBdr>
        <w:top w:val="none" w:sz="0" w:space="0" w:color="auto"/>
        <w:left w:val="none" w:sz="0" w:space="0" w:color="auto"/>
        <w:bottom w:val="none" w:sz="0" w:space="0" w:color="auto"/>
        <w:right w:val="none" w:sz="0" w:space="0" w:color="auto"/>
      </w:divBdr>
    </w:div>
    <w:div w:id="97793337">
      <w:bodyDiv w:val="1"/>
      <w:marLeft w:val="0"/>
      <w:marRight w:val="0"/>
      <w:marTop w:val="0"/>
      <w:marBottom w:val="0"/>
      <w:divBdr>
        <w:top w:val="none" w:sz="0" w:space="0" w:color="auto"/>
        <w:left w:val="none" w:sz="0" w:space="0" w:color="auto"/>
        <w:bottom w:val="none" w:sz="0" w:space="0" w:color="auto"/>
        <w:right w:val="none" w:sz="0" w:space="0" w:color="auto"/>
      </w:divBdr>
    </w:div>
    <w:div w:id="97796145">
      <w:bodyDiv w:val="1"/>
      <w:marLeft w:val="0"/>
      <w:marRight w:val="0"/>
      <w:marTop w:val="0"/>
      <w:marBottom w:val="0"/>
      <w:divBdr>
        <w:top w:val="none" w:sz="0" w:space="0" w:color="auto"/>
        <w:left w:val="none" w:sz="0" w:space="0" w:color="auto"/>
        <w:bottom w:val="none" w:sz="0" w:space="0" w:color="auto"/>
        <w:right w:val="none" w:sz="0" w:space="0" w:color="auto"/>
      </w:divBdr>
    </w:div>
    <w:div w:id="97796687">
      <w:bodyDiv w:val="1"/>
      <w:marLeft w:val="0"/>
      <w:marRight w:val="0"/>
      <w:marTop w:val="0"/>
      <w:marBottom w:val="0"/>
      <w:divBdr>
        <w:top w:val="none" w:sz="0" w:space="0" w:color="auto"/>
        <w:left w:val="none" w:sz="0" w:space="0" w:color="auto"/>
        <w:bottom w:val="none" w:sz="0" w:space="0" w:color="auto"/>
        <w:right w:val="none" w:sz="0" w:space="0" w:color="auto"/>
      </w:divBdr>
    </w:div>
    <w:div w:id="97875360">
      <w:bodyDiv w:val="1"/>
      <w:marLeft w:val="0"/>
      <w:marRight w:val="0"/>
      <w:marTop w:val="0"/>
      <w:marBottom w:val="0"/>
      <w:divBdr>
        <w:top w:val="none" w:sz="0" w:space="0" w:color="auto"/>
        <w:left w:val="none" w:sz="0" w:space="0" w:color="auto"/>
        <w:bottom w:val="none" w:sz="0" w:space="0" w:color="auto"/>
        <w:right w:val="none" w:sz="0" w:space="0" w:color="auto"/>
      </w:divBdr>
    </w:div>
    <w:div w:id="97915821">
      <w:bodyDiv w:val="1"/>
      <w:marLeft w:val="0"/>
      <w:marRight w:val="0"/>
      <w:marTop w:val="0"/>
      <w:marBottom w:val="0"/>
      <w:divBdr>
        <w:top w:val="none" w:sz="0" w:space="0" w:color="auto"/>
        <w:left w:val="none" w:sz="0" w:space="0" w:color="auto"/>
        <w:bottom w:val="none" w:sz="0" w:space="0" w:color="auto"/>
        <w:right w:val="none" w:sz="0" w:space="0" w:color="auto"/>
      </w:divBdr>
    </w:div>
    <w:div w:id="98108405">
      <w:bodyDiv w:val="1"/>
      <w:marLeft w:val="0"/>
      <w:marRight w:val="0"/>
      <w:marTop w:val="0"/>
      <w:marBottom w:val="0"/>
      <w:divBdr>
        <w:top w:val="none" w:sz="0" w:space="0" w:color="auto"/>
        <w:left w:val="none" w:sz="0" w:space="0" w:color="auto"/>
        <w:bottom w:val="none" w:sz="0" w:space="0" w:color="auto"/>
        <w:right w:val="none" w:sz="0" w:space="0" w:color="auto"/>
      </w:divBdr>
    </w:div>
    <w:div w:id="98180715">
      <w:bodyDiv w:val="1"/>
      <w:marLeft w:val="0"/>
      <w:marRight w:val="0"/>
      <w:marTop w:val="0"/>
      <w:marBottom w:val="0"/>
      <w:divBdr>
        <w:top w:val="none" w:sz="0" w:space="0" w:color="auto"/>
        <w:left w:val="none" w:sz="0" w:space="0" w:color="auto"/>
        <w:bottom w:val="none" w:sz="0" w:space="0" w:color="auto"/>
        <w:right w:val="none" w:sz="0" w:space="0" w:color="auto"/>
      </w:divBdr>
    </w:div>
    <w:div w:id="98261695">
      <w:bodyDiv w:val="1"/>
      <w:marLeft w:val="0"/>
      <w:marRight w:val="0"/>
      <w:marTop w:val="0"/>
      <w:marBottom w:val="0"/>
      <w:divBdr>
        <w:top w:val="none" w:sz="0" w:space="0" w:color="auto"/>
        <w:left w:val="none" w:sz="0" w:space="0" w:color="auto"/>
        <w:bottom w:val="none" w:sz="0" w:space="0" w:color="auto"/>
        <w:right w:val="none" w:sz="0" w:space="0" w:color="auto"/>
      </w:divBdr>
    </w:div>
    <w:div w:id="98448443">
      <w:bodyDiv w:val="1"/>
      <w:marLeft w:val="0"/>
      <w:marRight w:val="0"/>
      <w:marTop w:val="0"/>
      <w:marBottom w:val="0"/>
      <w:divBdr>
        <w:top w:val="none" w:sz="0" w:space="0" w:color="auto"/>
        <w:left w:val="none" w:sz="0" w:space="0" w:color="auto"/>
        <w:bottom w:val="none" w:sz="0" w:space="0" w:color="auto"/>
        <w:right w:val="none" w:sz="0" w:space="0" w:color="auto"/>
      </w:divBdr>
    </w:div>
    <w:div w:id="98454027">
      <w:bodyDiv w:val="1"/>
      <w:marLeft w:val="0"/>
      <w:marRight w:val="0"/>
      <w:marTop w:val="0"/>
      <w:marBottom w:val="0"/>
      <w:divBdr>
        <w:top w:val="none" w:sz="0" w:space="0" w:color="auto"/>
        <w:left w:val="none" w:sz="0" w:space="0" w:color="auto"/>
        <w:bottom w:val="none" w:sz="0" w:space="0" w:color="auto"/>
        <w:right w:val="none" w:sz="0" w:space="0" w:color="auto"/>
      </w:divBdr>
    </w:div>
    <w:div w:id="98718768">
      <w:bodyDiv w:val="1"/>
      <w:marLeft w:val="0"/>
      <w:marRight w:val="0"/>
      <w:marTop w:val="0"/>
      <w:marBottom w:val="0"/>
      <w:divBdr>
        <w:top w:val="none" w:sz="0" w:space="0" w:color="auto"/>
        <w:left w:val="none" w:sz="0" w:space="0" w:color="auto"/>
        <w:bottom w:val="none" w:sz="0" w:space="0" w:color="auto"/>
        <w:right w:val="none" w:sz="0" w:space="0" w:color="auto"/>
      </w:divBdr>
    </w:div>
    <w:div w:id="98719958">
      <w:bodyDiv w:val="1"/>
      <w:marLeft w:val="0"/>
      <w:marRight w:val="0"/>
      <w:marTop w:val="0"/>
      <w:marBottom w:val="0"/>
      <w:divBdr>
        <w:top w:val="none" w:sz="0" w:space="0" w:color="auto"/>
        <w:left w:val="none" w:sz="0" w:space="0" w:color="auto"/>
        <w:bottom w:val="none" w:sz="0" w:space="0" w:color="auto"/>
        <w:right w:val="none" w:sz="0" w:space="0" w:color="auto"/>
      </w:divBdr>
    </w:div>
    <w:div w:id="98792248">
      <w:bodyDiv w:val="1"/>
      <w:marLeft w:val="0"/>
      <w:marRight w:val="0"/>
      <w:marTop w:val="0"/>
      <w:marBottom w:val="0"/>
      <w:divBdr>
        <w:top w:val="none" w:sz="0" w:space="0" w:color="auto"/>
        <w:left w:val="none" w:sz="0" w:space="0" w:color="auto"/>
        <w:bottom w:val="none" w:sz="0" w:space="0" w:color="auto"/>
        <w:right w:val="none" w:sz="0" w:space="0" w:color="auto"/>
      </w:divBdr>
    </w:div>
    <w:div w:id="98915462">
      <w:bodyDiv w:val="1"/>
      <w:marLeft w:val="0"/>
      <w:marRight w:val="0"/>
      <w:marTop w:val="0"/>
      <w:marBottom w:val="0"/>
      <w:divBdr>
        <w:top w:val="none" w:sz="0" w:space="0" w:color="auto"/>
        <w:left w:val="none" w:sz="0" w:space="0" w:color="auto"/>
        <w:bottom w:val="none" w:sz="0" w:space="0" w:color="auto"/>
        <w:right w:val="none" w:sz="0" w:space="0" w:color="auto"/>
      </w:divBdr>
    </w:div>
    <w:div w:id="98989107">
      <w:bodyDiv w:val="1"/>
      <w:marLeft w:val="0"/>
      <w:marRight w:val="0"/>
      <w:marTop w:val="0"/>
      <w:marBottom w:val="0"/>
      <w:divBdr>
        <w:top w:val="none" w:sz="0" w:space="0" w:color="auto"/>
        <w:left w:val="none" w:sz="0" w:space="0" w:color="auto"/>
        <w:bottom w:val="none" w:sz="0" w:space="0" w:color="auto"/>
        <w:right w:val="none" w:sz="0" w:space="0" w:color="auto"/>
      </w:divBdr>
    </w:div>
    <w:div w:id="99304095">
      <w:bodyDiv w:val="1"/>
      <w:marLeft w:val="0"/>
      <w:marRight w:val="0"/>
      <w:marTop w:val="0"/>
      <w:marBottom w:val="0"/>
      <w:divBdr>
        <w:top w:val="none" w:sz="0" w:space="0" w:color="auto"/>
        <w:left w:val="none" w:sz="0" w:space="0" w:color="auto"/>
        <w:bottom w:val="none" w:sz="0" w:space="0" w:color="auto"/>
        <w:right w:val="none" w:sz="0" w:space="0" w:color="auto"/>
      </w:divBdr>
    </w:div>
    <w:div w:id="99690998">
      <w:bodyDiv w:val="1"/>
      <w:marLeft w:val="0"/>
      <w:marRight w:val="0"/>
      <w:marTop w:val="0"/>
      <w:marBottom w:val="0"/>
      <w:divBdr>
        <w:top w:val="none" w:sz="0" w:space="0" w:color="auto"/>
        <w:left w:val="none" w:sz="0" w:space="0" w:color="auto"/>
        <w:bottom w:val="none" w:sz="0" w:space="0" w:color="auto"/>
        <w:right w:val="none" w:sz="0" w:space="0" w:color="auto"/>
      </w:divBdr>
    </w:div>
    <w:div w:id="99837594">
      <w:bodyDiv w:val="1"/>
      <w:marLeft w:val="0"/>
      <w:marRight w:val="0"/>
      <w:marTop w:val="0"/>
      <w:marBottom w:val="0"/>
      <w:divBdr>
        <w:top w:val="none" w:sz="0" w:space="0" w:color="auto"/>
        <w:left w:val="none" w:sz="0" w:space="0" w:color="auto"/>
        <w:bottom w:val="none" w:sz="0" w:space="0" w:color="auto"/>
        <w:right w:val="none" w:sz="0" w:space="0" w:color="auto"/>
      </w:divBdr>
    </w:div>
    <w:div w:id="99957004">
      <w:bodyDiv w:val="1"/>
      <w:marLeft w:val="0"/>
      <w:marRight w:val="0"/>
      <w:marTop w:val="0"/>
      <w:marBottom w:val="0"/>
      <w:divBdr>
        <w:top w:val="none" w:sz="0" w:space="0" w:color="auto"/>
        <w:left w:val="none" w:sz="0" w:space="0" w:color="auto"/>
        <w:bottom w:val="none" w:sz="0" w:space="0" w:color="auto"/>
        <w:right w:val="none" w:sz="0" w:space="0" w:color="auto"/>
      </w:divBdr>
    </w:div>
    <w:div w:id="100347517">
      <w:bodyDiv w:val="1"/>
      <w:marLeft w:val="0"/>
      <w:marRight w:val="0"/>
      <w:marTop w:val="0"/>
      <w:marBottom w:val="0"/>
      <w:divBdr>
        <w:top w:val="none" w:sz="0" w:space="0" w:color="auto"/>
        <w:left w:val="none" w:sz="0" w:space="0" w:color="auto"/>
        <w:bottom w:val="none" w:sz="0" w:space="0" w:color="auto"/>
        <w:right w:val="none" w:sz="0" w:space="0" w:color="auto"/>
      </w:divBdr>
    </w:div>
    <w:div w:id="100420199">
      <w:bodyDiv w:val="1"/>
      <w:marLeft w:val="0"/>
      <w:marRight w:val="0"/>
      <w:marTop w:val="0"/>
      <w:marBottom w:val="0"/>
      <w:divBdr>
        <w:top w:val="none" w:sz="0" w:space="0" w:color="auto"/>
        <w:left w:val="none" w:sz="0" w:space="0" w:color="auto"/>
        <w:bottom w:val="none" w:sz="0" w:space="0" w:color="auto"/>
        <w:right w:val="none" w:sz="0" w:space="0" w:color="auto"/>
      </w:divBdr>
    </w:div>
    <w:div w:id="100608340">
      <w:bodyDiv w:val="1"/>
      <w:marLeft w:val="0"/>
      <w:marRight w:val="0"/>
      <w:marTop w:val="0"/>
      <w:marBottom w:val="0"/>
      <w:divBdr>
        <w:top w:val="none" w:sz="0" w:space="0" w:color="auto"/>
        <w:left w:val="none" w:sz="0" w:space="0" w:color="auto"/>
        <w:bottom w:val="none" w:sz="0" w:space="0" w:color="auto"/>
        <w:right w:val="none" w:sz="0" w:space="0" w:color="auto"/>
      </w:divBdr>
    </w:div>
    <w:div w:id="100996235">
      <w:bodyDiv w:val="1"/>
      <w:marLeft w:val="0"/>
      <w:marRight w:val="0"/>
      <w:marTop w:val="0"/>
      <w:marBottom w:val="0"/>
      <w:divBdr>
        <w:top w:val="none" w:sz="0" w:space="0" w:color="auto"/>
        <w:left w:val="none" w:sz="0" w:space="0" w:color="auto"/>
        <w:bottom w:val="none" w:sz="0" w:space="0" w:color="auto"/>
        <w:right w:val="none" w:sz="0" w:space="0" w:color="auto"/>
      </w:divBdr>
    </w:div>
    <w:div w:id="101191188">
      <w:bodyDiv w:val="1"/>
      <w:marLeft w:val="0"/>
      <w:marRight w:val="0"/>
      <w:marTop w:val="0"/>
      <w:marBottom w:val="0"/>
      <w:divBdr>
        <w:top w:val="none" w:sz="0" w:space="0" w:color="auto"/>
        <w:left w:val="none" w:sz="0" w:space="0" w:color="auto"/>
        <w:bottom w:val="none" w:sz="0" w:space="0" w:color="auto"/>
        <w:right w:val="none" w:sz="0" w:space="0" w:color="auto"/>
      </w:divBdr>
    </w:div>
    <w:div w:id="101196569">
      <w:bodyDiv w:val="1"/>
      <w:marLeft w:val="0"/>
      <w:marRight w:val="0"/>
      <w:marTop w:val="0"/>
      <w:marBottom w:val="0"/>
      <w:divBdr>
        <w:top w:val="none" w:sz="0" w:space="0" w:color="auto"/>
        <w:left w:val="none" w:sz="0" w:space="0" w:color="auto"/>
        <w:bottom w:val="none" w:sz="0" w:space="0" w:color="auto"/>
        <w:right w:val="none" w:sz="0" w:space="0" w:color="auto"/>
      </w:divBdr>
    </w:div>
    <w:div w:id="101610253">
      <w:bodyDiv w:val="1"/>
      <w:marLeft w:val="0"/>
      <w:marRight w:val="0"/>
      <w:marTop w:val="0"/>
      <w:marBottom w:val="0"/>
      <w:divBdr>
        <w:top w:val="none" w:sz="0" w:space="0" w:color="auto"/>
        <w:left w:val="none" w:sz="0" w:space="0" w:color="auto"/>
        <w:bottom w:val="none" w:sz="0" w:space="0" w:color="auto"/>
        <w:right w:val="none" w:sz="0" w:space="0" w:color="auto"/>
      </w:divBdr>
    </w:div>
    <w:div w:id="101805849">
      <w:bodyDiv w:val="1"/>
      <w:marLeft w:val="0"/>
      <w:marRight w:val="0"/>
      <w:marTop w:val="0"/>
      <w:marBottom w:val="0"/>
      <w:divBdr>
        <w:top w:val="none" w:sz="0" w:space="0" w:color="auto"/>
        <w:left w:val="none" w:sz="0" w:space="0" w:color="auto"/>
        <w:bottom w:val="none" w:sz="0" w:space="0" w:color="auto"/>
        <w:right w:val="none" w:sz="0" w:space="0" w:color="auto"/>
      </w:divBdr>
    </w:div>
    <w:div w:id="102267652">
      <w:bodyDiv w:val="1"/>
      <w:marLeft w:val="0"/>
      <w:marRight w:val="0"/>
      <w:marTop w:val="0"/>
      <w:marBottom w:val="0"/>
      <w:divBdr>
        <w:top w:val="none" w:sz="0" w:space="0" w:color="auto"/>
        <w:left w:val="none" w:sz="0" w:space="0" w:color="auto"/>
        <w:bottom w:val="none" w:sz="0" w:space="0" w:color="auto"/>
        <w:right w:val="none" w:sz="0" w:space="0" w:color="auto"/>
      </w:divBdr>
    </w:div>
    <w:div w:id="102499373">
      <w:bodyDiv w:val="1"/>
      <w:marLeft w:val="0"/>
      <w:marRight w:val="0"/>
      <w:marTop w:val="0"/>
      <w:marBottom w:val="0"/>
      <w:divBdr>
        <w:top w:val="none" w:sz="0" w:space="0" w:color="auto"/>
        <w:left w:val="none" w:sz="0" w:space="0" w:color="auto"/>
        <w:bottom w:val="none" w:sz="0" w:space="0" w:color="auto"/>
        <w:right w:val="none" w:sz="0" w:space="0" w:color="auto"/>
      </w:divBdr>
    </w:div>
    <w:div w:id="102581941">
      <w:bodyDiv w:val="1"/>
      <w:marLeft w:val="0"/>
      <w:marRight w:val="0"/>
      <w:marTop w:val="0"/>
      <w:marBottom w:val="0"/>
      <w:divBdr>
        <w:top w:val="none" w:sz="0" w:space="0" w:color="auto"/>
        <w:left w:val="none" w:sz="0" w:space="0" w:color="auto"/>
        <w:bottom w:val="none" w:sz="0" w:space="0" w:color="auto"/>
        <w:right w:val="none" w:sz="0" w:space="0" w:color="auto"/>
      </w:divBdr>
    </w:div>
    <w:div w:id="102651729">
      <w:bodyDiv w:val="1"/>
      <w:marLeft w:val="0"/>
      <w:marRight w:val="0"/>
      <w:marTop w:val="0"/>
      <w:marBottom w:val="0"/>
      <w:divBdr>
        <w:top w:val="none" w:sz="0" w:space="0" w:color="auto"/>
        <w:left w:val="none" w:sz="0" w:space="0" w:color="auto"/>
        <w:bottom w:val="none" w:sz="0" w:space="0" w:color="auto"/>
        <w:right w:val="none" w:sz="0" w:space="0" w:color="auto"/>
      </w:divBdr>
    </w:div>
    <w:div w:id="102773949">
      <w:bodyDiv w:val="1"/>
      <w:marLeft w:val="0"/>
      <w:marRight w:val="0"/>
      <w:marTop w:val="0"/>
      <w:marBottom w:val="0"/>
      <w:divBdr>
        <w:top w:val="none" w:sz="0" w:space="0" w:color="auto"/>
        <w:left w:val="none" w:sz="0" w:space="0" w:color="auto"/>
        <w:bottom w:val="none" w:sz="0" w:space="0" w:color="auto"/>
        <w:right w:val="none" w:sz="0" w:space="0" w:color="auto"/>
      </w:divBdr>
    </w:div>
    <w:div w:id="102893319">
      <w:bodyDiv w:val="1"/>
      <w:marLeft w:val="0"/>
      <w:marRight w:val="0"/>
      <w:marTop w:val="0"/>
      <w:marBottom w:val="0"/>
      <w:divBdr>
        <w:top w:val="none" w:sz="0" w:space="0" w:color="auto"/>
        <w:left w:val="none" w:sz="0" w:space="0" w:color="auto"/>
        <w:bottom w:val="none" w:sz="0" w:space="0" w:color="auto"/>
        <w:right w:val="none" w:sz="0" w:space="0" w:color="auto"/>
      </w:divBdr>
    </w:div>
    <w:div w:id="102917188">
      <w:bodyDiv w:val="1"/>
      <w:marLeft w:val="0"/>
      <w:marRight w:val="0"/>
      <w:marTop w:val="0"/>
      <w:marBottom w:val="0"/>
      <w:divBdr>
        <w:top w:val="none" w:sz="0" w:space="0" w:color="auto"/>
        <w:left w:val="none" w:sz="0" w:space="0" w:color="auto"/>
        <w:bottom w:val="none" w:sz="0" w:space="0" w:color="auto"/>
        <w:right w:val="none" w:sz="0" w:space="0" w:color="auto"/>
      </w:divBdr>
    </w:div>
    <w:div w:id="103815840">
      <w:bodyDiv w:val="1"/>
      <w:marLeft w:val="0"/>
      <w:marRight w:val="0"/>
      <w:marTop w:val="0"/>
      <w:marBottom w:val="0"/>
      <w:divBdr>
        <w:top w:val="none" w:sz="0" w:space="0" w:color="auto"/>
        <w:left w:val="none" w:sz="0" w:space="0" w:color="auto"/>
        <w:bottom w:val="none" w:sz="0" w:space="0" w:color="auto"/>
        <w:right w:val="none" w:sz="0" w:space="0" w:color="auto"/>
      </w:divBdr>
    </w:div>
    <w:div w:id="104354452">
      <w:bodyDiv w:val="1"/>
      <w:marLeft w:val="0"/>
      <w:marRight w:val="0"/>
      <w:marTop w:val="0"/>
      <w:marBottom w:val="0"/>
      <w:divBdr>
        <w:top w:val="none" w:sz="0" w:space="0" w:color="auto"/>
        <w:left w:val="none" w:sz="0" w:space="0" w:color="auto"/>
        <w:bottom w:val="none" w:sz="0" w:space="0" w:color="auto"/>
        <w:right w:val="none" w:sz="0" w:space="0" w:color="auto"/>
      </w:divBdr>
    </w:div>
    <w:div w:id="104813035">
      <w:bodyDiv w:val="1"/>
      <w:marLeft w:val="0"/>
      <w:marRight w:val="0"/>
      <w:marTop w:val="0"/>
      <w:marBottom w:val="0"/>
      <w:divBdr>
        <w:top w:val="none" w:sz="0" w:space="0" w:color="auto"/>
        <w:left w:val="none" w:sz="0" w:space="0" w:color="auto"/>
        <w:bottom w:val="none" w:sz="0" w:space="0" w:color="auto"/>
        <w:right w:val="none" w:sz="0" w:space="0" w:color="auto"/>
      </w:divBdr>
    </w:div>
    <w:div w:id="104813321">
      <w:bodyDiv w:val="1"/>
      <w:marLeft w:val="0"/>
      <w:marRight w:val="0"/>
      <w:marTop w:val="0"/>
      <w:marBottom w:val="0"/>
      <w:divBdr>
        <w:top w:val="none" w:sz="0" w:space="0" w:color="auto"/>
        <w:left w:val="none" w:sz="0" w:space="0" w:color="auto"/>
        <w:bottom w:val="none" w:sz="0" w:space="0" w:color="auto"/>
        <w:right w:val="none" w:sz="0" w:space="0" w:color="auto"/>
      </w:divBdr>
    </w:div>
    <w:div w:id="105274752">
      <w:bodyDiv w:val="1"/>
      <w:marLeft w:val="0"/>
      <w:marRight w:val="0"/>
      <w:marTop w:val="0"/>
      <w:marBottom w:val="0"/>
      <w:divBdr>
        <w:top w:val="none" w:sz="0" w:space="0" w:color="auto"/>
        <w:left w:val="none" w:sz="0" w:space="0" w:color="auto"/>
        <w:bottom w:val="none" w:sz="0" w:space="0" w:color="auto"/>
        <w:right w:val="none" w:sz="0" w:space="0" w:color="auto"/>
      </w:divBdr>
    </w:div>
    <w:div w:id="105739704">
      <w:bodyDiv w:val="1"/>
      <w:marLeft w:val="0"/>
      <w:marRight w:val="0"/>
      <w:marTop w:val="0"/>
      <w:marBottom w:val="0"/>
      <w:divBdr>
        <w:top w:val="none" w:sz="0" w:space="0" w:color="auto"/>
        <w:left w:val="none" w:sz="0" w:space="0" w:color="auto"/>
        <w:bottom w:val="none" w:sz="0" w:space="0" w:color="auto"/>
        <w:right w:val="none" w:sz="0" w:space="0" w:color="auto"/>
      </w:divBdr>
    </w:div>
    <w:div w:id="105856670">
      <w:bodyDiv w:val="1"/>
      <w:marLeft w:val="0"/>
      <w:marRight w:val="0"/>
      <w:marTop w:val="0"/>
      <w:marBottom w:val="0"/>
      <w:divBdr>
        <w:top w:val="none" w:sz="0" w:space="0" w:color="auto"/>
        <w:left w:val="none" w:sz="0" w:space="0" w:color="auto"/>
        <w:bottom w:val="none" w:sz="0" w:space="0" w:color="auto"/>
        <w:right w:val="none" w:sz="0" w:space="0" w:color="auto"/>
      </w:divBdr>
    </w:div>
    <w:div w:id="106119050">
      <w:bodyDiv w:val="1"/>
      <w:marLeft w:val="0"/>
      <w:marRight w:val="0"/>
      <w:marTop w:val="0"/>
      <w:marBottom w:val="0"/>
      <w:divBdr>
        <w:top w:val="none" w:sz="0" w:space="0" w:color="auto"/>
        <w:left w:val="none" w:sz="0" w:space="0" w:color="auto"/>
        <w:bottom w:val="none" w:sz="0" w:space="0" w:color="auto"/>
        <w:right w:val="none" w:sz="0" w:space="0" w:color="auto"/>
      </w:divBdr>
    </w:div>
    <w:div w:id="106121800">
      <w:bodyDiv w:val="1"/>
      <w:marLeft w:val="0"/>
      <w:marRight w:val="0"/>
      <w:marTop w:val="0"/>
      <w:marBottom w:val="0"/>
      <w:divBdr>
        <w:top w:val="none" w:sz="0" w:space="0" w:color="auto"/>
        <w:left w:val="none" w:sz="0" w:space="0" w:color="auto"/>
        <w:bottom w:val="none" w:sz="0" w:space="0" w:color="auto"/>
        <w:right w:val="none" w:sz="0" w:space="0" w:color="auto"/>
      </w:divBdr>
    </w:div>
    <w:div w:id="106238629">
      <w:bodyDiv w:val="1"/>
      <w:marLeft w:val="0"/>
      <w:marRight w:val="0"/>
      <w:marTop w:val="0"/>
      <w:marBottom w:val="0"/>
      <w:divBdr>
        <w:top w:val="none" w:sz="0" w:space="0" w:color="auto"/>
        <w:left w:val="none" w:sz="0" w:space="0" w:color="auto"/>
        <w:bottom w:val="none" w:sz="0" w:space="0" w:color="auto"/>
        <w:right w:val="none" w:sz="0" w:space="0" w:color="auto"/>
      </w:divBdr>
    </w:div>
    <w:div w:id="106386682">
      <w:bodyDiv w:val="1"/>
      <w:marLeft w:val="0"/>
      <w:marRight w:val="0"/>
      <w:marTop w:val="0"/>
      <w:marBottom w:val="0"/>
      <w:divBdr>
        <w:top w:val="none" w:sz="0" w:space="0" w:color="auto"/>
        <w:left w:val="none" w:sz="0" w:space="0" w:color="auto"/>
        <w:bottom w:val="none" w:sz="0" w:space="0" w:color="auto"/>
        <w:right w:val="none" w:sz="0" w:space="0" w:color="auto"/>
      </w:divBdr>
    </w:div>
    <w:div w:id="106508635">
      <w:bodyDiv w:val="1"/>
      <w:marLeft w:val="0"/>
      <w:marRight w:val="0"/>
      <w:marTop w:val="0"/>
      <w:marBottom w:val="0"/>
      <w:divBdr>
        <w:top w:val="none" w:sz="0" w:space="0" w:color="auto"/>
        <w:left w:val="none" w:sz="0" w:space="0" w:color="auto"/>
        <w:bottom w:val="none" w:sz="0" w:space="0" w:color="auto"/>
        <w:right w:val="none" w:sz="0" w:space="0" w:color="auto"/>
      </w:divBdr>
    </w:div>
    <w:div w:id="106897751">
      <w:bodyDiv w:val="1"/>
      <w:marLeft w:val="0"/>
      <w:marRight w:val="0"/>
      <w:marTop w:val="0"/>
      <w:marBottom w:val="0"/>
      <w:divBdr>
        <w:top w:val="none" w:sz="0" w:space="0" w:color="auto"/>
        <w:left w:val="none" w:sz="0" w:space="0" w:color="auto"/>
        <w:bottom w:val="none" w:sz="0" w:space="0" w:color="auto"/>
        <w:right w:val="none" w:sz="0" w:space="0" w:color="auto"/>
      </w:divBdr>
    </w:div>
    <w:div w:id="107160326">
      <w:bodyDiv w:val="1"/>
      <w:marLeft w:val="0"/>
      <w:marRight w:val="0"/>
      <w:marTop w:val="0"/>
      <w:marBottom w:val="0"/>
      <w:divBdr>
        <w:top w:val="none" w:sz="0" w:space="0" w:color="auto"/>
        <w:left w:val="none" w:sz="0" w:space="0" w:color="auto"/>
        <w:bottom w:val="none" w:sz="0" w:space="0" w:color="auto"/>
        <w:right w:val="none" w:sz="0" w:space="0" w:color="auto"/>
      </w:divBdr>
    </w:div>
    <w:div w:id="107509678">
      <w:bodyDiv w:val="1"/>
      <w:marLeft w:val="0"/>
      <w:marRight w:val="0"/>
      <w:marTop w:val="0"/>
      <w:marBottom w:val="0"/>
      <w:divBdr>
        <w:top w:val="none" w:sz="0" w:space="0" w:color="auto"/>
        <w:left w:val="none" w:sz="0" w:space="0" w:color="auto"/>
        <w:bottom w:val="none" w:sz="0" w:space="0" w:color="auto"/>
        <w:right w:val="none" w:sz="0" w:space="0" w:color="auto"/>
      </w:divBdr>
    </w:div>
    <w:div w:id="107697988">
      <w:bodyDiv w:val="1"/>
      <w:marLeft w:val="0"/>
      <w:marRight w:val="0"/>
      <w:marTop w:val="0"/>
      <w:marBottom w:val="0"/>
      <w:divBdr>
        <w:top w:val="none" w:sz="0" w:space="0" w:color="auto"/>
        <w:left w:val="none" w:sz="0" w:space="0" w:color="auto"/>
        <w:bottom w:val="none" w:sz="0" w:space="0" w:color="auto"/>
        <w:right w:val="none" w:sz="0" w:space="0" w:color="auto"/>
      </w:divBdr>
    </w:div>
    <w:div w:id="107699221">
      <w:bodyDiv w:val="1"/>
      <w:marLeft w:val="0"/>
      <w:marRight w:val="0"/>
      <w:marTop w:val="0"/>
      <w:marBottom w:val="0"/>
      <w:divBdr>
        <w:top w:val="none" w:sz="0" w:space="0" w:color="auto"/>
        <w:left w:val="none" w:sz="0" w:space="0" w:color="auto"/>
        <w:bottom w:val="none" w:sz="0" w:space="0" w:color="auto"/>
        <w:right w:val="none" w:sz="0" w:space="0" w:color="auto"/>
      </w:divBdr>
    </w:div>
    <w:div w:id="107747195">
      <w:bodyDiv w:val="1"/>
      <w:marLeft w:val="0"/>
      <w:marRight w:val="0"/>
      <w:marTop w:val="0"/>
      <w:marBottom w:val="0"/>
      <w:divBdr>
        <w:top w:val="none" w:sz="0" w:space="0" w:color="auto"/>
        <w:left w:val="none" w:sz="0" w:space="0" w:color="auto"/>
        <w:bottom w:val="none" w:sz="0" w:space="0" w:color="auto"/>
        <w:right w:val="none" w:sz="0" w:space="0" w:color="auto"/>
      </w:divBdr>
    </w:div>
    <w:div w:id="107819618">
      <w:bodyDiv w:val="1"/>
      <w:marLeft w:val="0"/>
      <w:marRight w:val="0"/>
      <w:marTop w:val="0"/>
      <w:marBottom w:val="0"/>
      <w:divBdr>
        <w:top w:val="none" w:sz="0" w:space="0" w:color="auto"/>
        <w:left w:val="none" w:sz="0" w:space="0" w:color="auto"/>
        <w:bottom w:val="none" w:sz="0" w:space="0" w:color="auto"/>
        <w:right w:val="none" w:sz="0" w:space="0" w:color="auto"/>
      </w:divBdr>
    </w:div>
    <w:div w:id="107822579">
      <w:bodyDiv w:val="1"/>
      <w:marLeft w:val="0"/>
      <w:marRight w:val="0"/>
      <w:marTop w:val="0"/>
      <w:marBottom w:val="0"/>
      <w:divBdr>
        <w:top w:val="none" w:sz="0" w:space="0" w:color="auto"/>
        <w:left w:val="none" w:sz="0" w:space="0" w:color="auto"/>
        <w:bottom w:val="none" w:sz="0" w:space="0" w:color="auto"/>
        <w:right w:val="none" w:sz="0" w:space="0" w:color="auto"/>
      </w:divBdr>
    </w:div>
    <w:div w:id="107968325">
      <w:bodyDiv w:val="1"/>
      <w:marLeft w:val="0"/>
      <w:marRight w:val="0"/>
      <w:marTop w:val="0"/>
      <w:marBottom w:val="0"/>
      <w:divBdr>
        <w:top w:val="none" w:sz="0" w:space="0" w:color="auto"/>
        <w:left w:val="none" w:sz="0" w:space="0" w:color="auto"/>
        <w:bottom w:val="none" w:sz="0" w:space="0" w:color="auto"/>
        <w:right w:val="none" w:sz="0" w:space="0" w:color="auto"/>
      </w:divBdr>
    </w:div>
    <w:div w:id="108015317">
      <w:bodyDiv w:val="1"/>
      <w:marLeft w:val="0"/>
      <w:marRight w:val="0"/>
      <w:marTop w:val="0"/>
      <w:marBottom w:val="0"/>
      <w:divBdr>
        <w:top w:val="none" w:sz="0" w:space="0" w:color="auto"/>
        <w:left w:val="none" w:sz="0" w:space="0" w:color="auto"/>
        <w:bottom w:val="none" w:sz="0" w:space="0" w:color="auto"/>
        <w:right w:val="none" w:sz="0" w:space="0" w:color="auto"/>
      </w:divBdr>
    </w:div>
    <w:div w:id="108091389">
      <w:bodyDiv w:val="1"/>
      <w:marLeft w:val="0"/>
      <w:marRight w:val="0"/>
      <w:marTop w:val="0"/>
      <w:marBottom w:val="0"/>
      <w:divBdr>
        <w:top w:val="none" w:sz="0" w:space="0" w:color="auto"/>
        <w:left w:val="none" w:sz="0" w:space="0" w:color="auto"/>
        <w:bottom w:val="none" w:sz="0" w:space="0" w:color="auto"/>
        <w:right w:val="none" w:sz="0" w:space="0" w:color="auto"/>
      </w:divBdr>
    </w:div>
    <w:div w:id="108472730">
      <w:bodyDiv w:val="1"/>
      <w:marLeft w:val="0"/>
      <w:marRight w:val="0"/>
      <w:marTop w:val="0"/>
      <w:marBottom w:val="0"/>
      <w:divBdr>
        <w:top w:val="none" w:sz="0" w:space="0" w:color="auto"/>
        <w:left w:val="none" w:sz="0" w:space="0" w:color="auto"/>
        <w:bottom w:val="none" w:sz="0" w:space="0" w:color="auto"/>
        <w:right w:val="none" w:sz="0" w:space="0" w:color="auto"/>
      </w:divBdr>
    </w:div>
    <w:div w:id="108545882">
      <w:bodyDiv w:val="1"/>
      <w:marLeft w:val="0"/>
      <w:marRight w:val="0"/>
      <w:marTop w:val="0"/>
      <w:marBottom w:val="0"/>
      <w:divBdr>
        <w:top w:val="none" w:sz="0" w:space="0" w:color="auto"/>
        <w:left w:val="none" w:sz="0" w:space="0" w:color="auto"/>
        <w:bottom w:val="none" w:sz="0" w:space="0" w:color="auto"/>
        <w:right w:val="none" w:sz="0" w:space="0" w:color="auto"/>
      </w:divBdr>
    </w:div>
    <w:div w:id="108747516">
      <w:bodyDiv w:val="1"/>
      <w:marLeft w:val="0"/>
      <w:marRight w:val="0"/>
      <w:marTop w:val="0"/>
      <w:marBottom w:val="0"/>
      <w:divBdr>
        <w:top w:val="none" w:sz="0" w:space="0" w:color="auto"/>
        <w:left w:val="none" w:sz="0" w:space="0" w:color="auto"/>
        <w:bottom w:val="none" w:sz="0" w:space="0" w:color="auto"/>
        <w:right w:val="none" w:sz="0" w:space="0" w:color="auto"/>
      </w:divBdr>
    </w:div>
    <w:div w:id="109009965">
      <w:bodyDiv w:val="1"/>
      <w:marLeft w:val="0"/>
      <w:marRight w:val="0"/>
      <w:marTop w:val="0"/>
      <w:marBottom w:val="0"/>
      <w:divBdr>
        <w:top w:val="none" w:sz="0" w:space="0" w:color="auto"/>
        <w:left w:val="none" w:sz="0" w:space="0" w:color="auto"/>
        <w:bottom w:val="none" w:sz="0" w:space="0" w:color="auto"/>
        <w:right w:val="none" w:sz="0" w:space="0" w:color="auto"/>
      </w:divBdr>
    </w:div>
    <w:div w:id="109057935">
      <w:bodyDiv w:val="1"/>
      <w:marLeft w:val="0"/>
      <w:marRight w:val="0"/>
      <w:marTop w:val="0"/>
      <w:marBottom w:val="0"/>
      <w:divBdr>
        <w:top w:val="none" w:sz="0" w:space="0" w:color="auto"/>
        <w:left w:val="none" w:sz="0" w:space="0" w:color="auto"/>
        <w:bottom w:val="none" w:sz="0" w:space="0" w:color="auto"/>
        <w:right w:val="none" w:sz="0" w:space="0" w:color="auto"/>
      </w:divBdr>
    </w:div>
    <w:div w:id="109469700">
      <w:bodyDiv w:val="1"/>
      <w:marLeft w:val="0"/>
      <w:marRight w:val="0"/>
      <w:marTop w:val="0"/>
      <w:marBottom w:val="0"/>
      <w:divBdr>
        <w:top w:val="none" w:sz="0" w:space="0" w:color="auto"/>
        <w:left w:val="none" w:sz="0" w:space="0" w:color="auto"/>
        <w:bottom w:val="none" w:sz="0" w:space="0" w:color="auto"/>
        <w:right w:val="none" w:sz="0" w:space="0" w:color="auto"/>
      </w:divBdr>
    </w:div>
    <w:div w:id="109863464">
      <w:bodyDiv w:val="1"/>
      <w:marLeft w:val="0"/>
      <w:marRight w:val="0"/>
      <w:marTop w:val="0"/>
      <w:marBottom w:val="0"/>
      <w:divBdr>
        <w:top w:val="none" w:sz="0" w:space="0" w:color="auto"/>
        <w:left w:val="none" w:sz="0" w:space="0" w:color="auto"/>
        <w:bottom w:val="none" w:sz="0" w:space="0" w:color="auto"/>
        <w:right w:val="none" w:sz="0" w:space="0" w:color="auto"/>
      </w:divBdr>
    </w:div>
    <w:div w:id="109906860">
      <w:bodyDiv w:val="1"/>
      <w:marLeft w:val="0"/>
      <w:marRight w:val="0"/>
      <w:marTop w:val="0"/>
      <w:marBottom w:val="0"/>
      <w:divBdr>
        <w:top w:val="none" w:sz="0" w:space="0" w:color="auto"/>
        <w:left w:val="none" w:sz="0" w:space="0" w:color="auto"/>
        <w:bottom w:val="none" w:sz="0" w:space="0" w:color="auto"/>
        <w:right w:val="none" w:sz="0" w:space="0" w:color="auto"/>
      </w:divBdr>
    </w:div>
    <w:div w:id="109934330">
      <w:bodyDiv w:val="1"/>
      <w:marLeft w:val="0"/>
      <w:marRight w:val="0"/>
      <w:marTop w:val="0"/>
      <w:marBottom w:val="0"/>
      <w:divBdr>
        <w:top w:val="none" w:sz="0" w:space="0" w:color="auto"/>
        <w:left w:val="none" w:sz="0" w:space="0" w:color="auto"/>
        <w:bottom w:val="none" w:sz="0" w:space="0" w:color="auto"/>
        <w:right w:val="none" w:sz="0" w:space="0" w:color="auto"/>
      </w:divBdr>
    </w:div>
    <w:div w:id="109975879">
      <w:bodyDiv w:val="1"/>
      <w:marLeft w:val="0"/>
      <w:marRight w:val="0"/>
      <w:marTop w:val="0"/>
      <w:marBottom w:val="0"/>
      <w:divBdr>
        <w:top w:val="none" w:sz="0" w:space="0" w:color="auto"/>
        <w:left w:val="none" w:sz="0" w:space="0" w:color="auto"/>
        <w:bottom w:val="none" w:sz="0" w:space="0" w:color="auto"/>
        <w:right w:val="none" w:sz="0" w:space="0" w:color="auto"/>
      </w:divBdr>
    </w:div>
    <w:div w:id="110050347">
      <w:bodyDiv w:val="1"/>
      <w:marLeft w:val="0"/>
      <w:marRight w:val="0"/>
      <w:marTop w:val="0"/>
      <w:marBottom w:val="0"/>
      <w:divBdr>
        <w:top w:val="none" w:sz="0" w:space="0" w:color="auto"/>
        <w:left w:val="none" w:sz="0" w:space="0" w:color="auto"/>
        <w:bottom w:val="none" w:sz="0" w:space="0" w:color="auto"/>
        <w:right w:val="none" w:sz="0" w:space="0" w:color="auto"/>
      </w:divBdr>
    </w:div>
    <w:div w:id="110128215">
      <w:bodyDiv w:val="1"/>
      <w:marLeft w:val="0"/>
      <w:marRight w:val="0"/>
      <w:marTop w:val="0"/>
      <w:marBottom w:val="0"/>
      <w:divBdr>
        <w:top w:val="none" w:sz="0" w:space="0" w:color="auto"/>
        <w:left w:val="none" w:sz="0" w:space="0" w:color="auto"/>
        <w:bottom w:val="none" w:sz="0" w:space="0" w:color="auto"/>
        <w:right w:val="none" w:sz="0" w:space="0" w:color="auto"/>
      </w:divBdr>
    </w:div>
    <w:div w:id="110632034">
      <w:bodyDiv w:val="1"/>
      <w:marLeft w:val="0"/>
      <w:marRight w:val="0"/>
      <w:marTop w:val="0"/>
      <w:marBottom w:val="0"/>
      <w:divBdr>
        <w:top w:val="none" w:sz="0" w:space="0" w:color="auto"/>
        <w:left w:val="none" w:sz="0" w:space="0" w:color="auto"/>
        <w:bottom w:val="none" w:sz="0" w:space="0" w:color="auto"/>
        <w:right w:val="none" w:sz="0" w:space="0" w:color="auto"/>
      </w:divBdr>
    </w:div>
    <w:div w:id="111285319">
      <w:bodyDiv w:val="1"/>
      <w:marLeft w:val="0"/>
      <w:marRight w:val="0"/>
      <w:marTop w:val="0"/>
      <w:marBottom w:val="0"/>
      <w:divBdr>
        <w:top w:val="none" w:sz="0" w:space="0" w:color="auto"/>
        <w:left w:val="none" w:sz="0" w:space="0" w:color="auto"/>
        <w:bottom w:val="none" w:sz="0" w:space="0" w:color="auto"/>
        <w:right w:val="none" w:sz="0" w:space="0" w:color="auto"/>
      </w:divBdr>
    </w:div>
    <w:div w:id="111287889">
      <w:bodyDiv w:val="1"/>
      <w:marLeft w:val="0"/>
      <w:marRight w:val="0"/>
      <w:marTop w:val="0"/>
      <w:marBottom w:val="0"/>
      <w:divBdr>
        <w:top w:val="none" w:sz="0" w:space="0" w:color="auto"/>
        <w:left w:val="none" w:sz="0" w:space="0" w:color="auto"/>
        <w:bottom w:val="none" w:sz="0" w:space="0" w:color="auto"/>
        <w:right w:val="none" w:sz="0" w:space="0" w:color="auto"/>
      </w:divBdr>
    </w:div>
    <w:div w:id="111291242">
      <w:bodyDiv w:val="1"/>
      <w:marLeft w:val="0"/>
      <w:marRight w:val="0"/>
      <w:marTop w:val="0"/>
      <w:marBottom w:val="0"/>
      <w:divBdr>
        <w:top w:val="none" w:sz="0" w:space="0" w:color="auto"/>
        <w:left w:val="none" w:sz="0" w:space="0" w:color="auto"/>
        <w:bottom w:val="none" w:sz="0" w:space="0" w:color="auto"/>
        <w:right w:val="none" w:sz="0" w:space="0" w:color="auto"/>
      </w:divBdr>
    </w:div>
    <w:div w:id="111443554">
      <w:bodyDiv w:val="1"/>
      <w:marLeft w:val="0"/>
      <w:marRight w:val="0"/>
      <w:marTop w:val="0"/>
      <w:marBottom w:val="0"/>
      <w:divBdr>
        <w:top w:val="none" w:sz="0" w:space="0" w:color="auto"/>
        <w:left w:val="none" w:sz="0" w:space="0" w:color="auto"/>
        <w:bottom w:val="none" w:sz="0" w:space="0" w:color="auto"/>
        <w:right w:val="none" w:sz="0" w:space="0" w:color="auto"/>
      </w:divBdr>
    </w:div>
    <w:div w:id="111872686">
      <w:bodyDiv w:val="1"/>
      <w:marLeft w:val="0"/>
      <w:marRight w:val="0"/>
      <w:marTop w:val="0"/>
      <w:marBottom w:val="0"/>
      <w:divBdr>
        <w:top w:val="none" w:sz="0" w:space="0" w:color="auto"/>
        <w:left w:val="none" w:sz="0" w:space="0" w:color="auto"/>
        <w:bottom w:val="none" w:sz="0" w:space="0" w:color="auto"/>
        <w:right w:val="none" w:sz="0" w:space="0" w:color="auto"/>
      </w:divBdr>
    </w:div>
    <w:div w:id="111948797">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2217852">
      <w:bodyDiv w:val="1"/>
      <w:marLeft w:val="0"/>
      <w:marRight w:val="0"/>
      <w:marTop w:val="0"/>
      <w:marBottom w:val="0"/>
      <w:divBdr>
        <w:top w:val="none" w:sz="0" w:space="0" w:color="auto"/>
        <w:left w:val="none" w:sz="0" w:space="0" w:color="auto"/>
        <w:bottom w:val="none" w:sz="0" w:space="0" w:color="auto"/>
        <w:right w:val="none" w:sz="0" w:space="0" w:color="auto"/>
      </w:divBdr>
    </w:div>
    <w:div w:id="112602218">
      <w:bodyDiv w:val="1"/>
      <w:marLeft w:val="0"/>
      <w:marRight w:val="0"/>
      <w:marTop w:val="0"/>
      <w:marBottom w:val="0"/>
      <w:divBdr>
        <w:top w:val="none" w:sz="0" w:space="0" w:color="auto"/>
        <w:left w:val="none" w:sz="0" w:space="0" w:color="auto"/>
        <w:bottom w:val="none" w:sz="0" w:space="0" w:color="auto"/>
        <w:right w:val="none" w:sz="0" w:space="0" w:color="auto"/>
      </w:divBdr>
    </w:div>
    <w:div w:id="112673881">
      <w:bodyDiv w:val="1"/>
      <w:marLeft w:val="0"/>
      <w:marRight w:val="0"/>
      <w:marTop w:val="0"/>
      <w:marBottom w:val="0"/>
      <w:divBdr>
        <w:top w:val="none" w:sz="0" w:space="0" w:color="auto"/>
        <w:left w:val="none" w:sz="0" w:space="0" w:color="auto"/>
        <w:bottom w:val="none" w:sz="0" w:space="0" w:color="auto"/>
        <w:right w:val="none" w:sz="0" w:space="0" w:color="auto"/>
      </w:divBdr>
    </w:div>
    <w:div w:id="113402716">
      <w:bodyDiv w:val="1"/>
      <w:marLeft w:val="0"/>
      <w:marRight w:val="0"/>
      <w:marTop w:val="0"/>
      <w:marBottom w:val="0"/>
      <w:divBdr>
        <w:top w:val="none" w:sz="0" w:space="0" w:color="auto"/>
        <w:left w:val="none" w:sz="0" w:space="0" w:color="auto"/>
        <w:bottom w:val="none" w:sz="0" w:space="0" w:color="auto"/>
        <w:right w:val="none" w:sz="0" w:space="0" w:color="auto"/>
      </w:divBdr>
    </w:div>
    <w:div w:id="113404658">
      <w:bodyDiv w:val="1"/>
      <w:marLeft w:val="0"/>
      <w:marRight w:val="0"/>
      <w:marTop w:val="0"/>
      <w:marBottom w:val="0"/>
      <w:divBdr>
        <w:top w:val="none" w:sz="0" w:space="0" w:color="auto"/>
        <w:left w:val="none" w:sz="0" w:space="0" w:color="auto"/>
        <w:bottom w:val="none" w:sz="0" w:space="0" w:color="auto"/>
        <w:right w:val="none" w:sz="0" w:space="0" w:color="auto"/>
      </w:divBdr>
    </w:div>
    <w:div w:id="114251272">
      <w:bodyDiv w:val="1"/>
      <w:marLeft w:val="0"/>
      <w:marRight w:val="0"/>
      <w:marTop w:val="0"/>
      <w:marBottom w:val="0"/>
      <w:divBdr>
        <w:top w:val="none" w:sz="0" w:space="0" w:color="auto"/>
        <w:left w:val="none" w:sz="0" w:space="0" w:color="auto"/>
        <w:bottom w:val="none" w:sz="0" w:space="0" w:color="auto"/>
        <w:right w:val="none" w:sz="0" w:space="0" w:color="auto"/>
      </w:divBdr>
    </w:div>
    <w:div w:id="114294900">
      <w:bodyDiv w:val="1"/>
      <w:marLeft w:val="0"/>
      <w:marRight w:val="0"/>
      <w:marTop w:val="0"/>
      <w:marBottom w:val="0"/>
      <w:divBdr>
        <w:top w:val="none" w:sz="0" w:space="0" w:color="auto"/>
        <w:left w:val="none" w:sz="0" w:space="0" w:color="auto"/>
        <w:bottom w:val="none" w:sz="0" w:space="0" w:color="auto"/>
        <w:right w:val="none" w:sz="0" w:space="0" w:color="auto"/>
      </w:divBdr>
    </w:div>
    <w:div w:id="114370606">
      <w:bodyDiv w:val="1"/>
      <w:marLeft w:val="0"/>
      <w:marRight w:val="0"/>
      <w:marTop w:val="0"/>
      <w:marBottom w:val="0"/>
      <w:divBdr>
        <w:top w:val="none" w:sz="0" w:space="0" w:color="auto"/>
        <w:left w:val="none" w:sz="0" w:space="0" w:color="auto"/>
        <w:bottom w:val="none" w:sz="0" w:space="0" w:color="auto"/>
        <w:right w:val="none" w:sz="0" w:space="0" w:color="auto"/>
      </w:divBdr>
    </w:div>
    <w:div w:id="114714208">
      <w:bodyDiv w:val="1"/>
      <w:marLeft w:val="0"/>
      <w:marRight w:val="0"/>
      <w:marTop w:val="0"/>
      <w:marBottom w:val="0"/>
      <w:divBdr>
        <w:top w:val="none" w:sz="0" w:space="0" w:color="auto"/>
        <w:left w:val="none" w:sz="0" w:space="0" w:color="auto"/>
        <w:bottom w:val="none" w:sz="0" w:space="0" w:color="auto"/>
        <w:right w:val="none" w:sz="0" w:space="0" w:color="auto"/>
      </w:divBdr>
    </w:div>
    <w:div w:id="114714875">
      <w:bodyDiv w:val="1"/>
      <w:marLeft w:val="0"/>
      <w:marRight w:val="0"/>
      <w:marTop w:val="0"/>
      <w:marBottom w:val="0"/>
      <w:divBdr>
        <w:top w:val="none" w:sz="0" w:space="0" w:color="auto"/>
        <w:left w:val="none" w:sz="0" w:space="0" w:color="auto"/>
        <w:bottom w:val="none" w:sz="0" w:space="0" w:color="auto"/>
        <w:right w:val="none" w:sz="0" w:space="0" w:color="auto"/>
      </w:divBdr>
    </w:div>
    <w:div w:id="114914190">
      <w:bodyDiv w:val="1"/>
      <w:marLeft w:val="0"/>
      <w:marRight w:val="0"/>
      <w:marTop w:val="0"/>
      <w:marBottom w:val="0"/>
      <w:divBdr>
        <w:top w:val="none" w:sz="0" w:space="0" w:color="auto"/>
        <w:left w:val="none" w:sz="0" w:space="0" w:color="auto"/>
        <w:bottom w:val="none" w:sz="0" w:space="0" w:color="auto"/>
        <w:right w:val="none" w:sz="0" w:space="0" w:color="auto"/>
      </w:divBdr>
    </w:div>
    <w:div w:id="115150245">
      <w:bodyDiv w:val="1"/>
      <w:marLeft w:val="0"/>
      <w:marRight w:val="0"/>
      <w:marTop w:val="0"/>
      <w:marBottom w:val="0"/>
      <w:divBdr>
        <w:top w:val="none" w:sz="0" w:space="0" w:color="auto"/>
        <w:left w:val="none" w:sz="0" w:space="0" w:color="auto"/>
        <w:bottom w:val="none" w:sz="0" w:space="0" w:color="auto"/>
        <w:right w:val="none" w:sz="0" w:space="0" w:color="auto"/>
      </w:divBdr>
    </w:div>
    <w:div w:id="115175396">
      <w:bodyDiv w:val="1"/>
      <w:marLeft w:val="0"/>
      <w:marRight w:val="0"/>
      <w:marTop w:val="0"/>
      <w:marBottom w:val="0"/>
      <w:divBdr>
        <w:top w:val="none" w:sz="0" w:space="0" w:color="auto"/>
        <w:left w:val="none" w:sz="0" w:space="0" w:color="auto"/>
        <w:bottom w:val="none" w:sz="0" w:space="0" w:color="auto"/>
        <w:right w:val="none" w:sz="0" w:space="0" w:color="auto"/>
      </w:divBdr>
    </w:div>
    <w:div w:id="115223591">
      <w:bodyDiv w:val="1"/>
      <w:marLeft w:val="0"/>
      <w:marRight w:val="0"/>
      <w:marTop w:val="0"/>
      <w:marBottom w:val="0"/>
      <w:divBdr>
        <w:top w:val="none" w:sz="0" w:space="0" w:color="auto"/>
        <w:left w:val="none" w:sz="0" w:space="0" w:color="auto"/>
        <w:bottom w:val="none" w:sz="0" w:space="0" w:color="auto"/>
        <w:right w:val="none" w:sz="0" w:space="0" w:color="auto"/>
      </w:divBdr>
    </w:div>
    <w:div w:id="115489074">
      <w:bodyDiv w:val="1"/>
      <w:marLeft w:val="0"/>
      <w:marRight w:val="0"/>
      <w:marTop w:val="0"/>
      <w:marBottom w:val="0"/>
      <w:divBdr>
        <w:top w:val="none" w:sz="0" w:space="0" w:color="auto"/>
        <w:left w:val="none" w:sz="0" w:space="0" w:color="auto"/>
        <w:bottom w:val="none" w:sz="0" w:space="0" w:color="auto"/>
        <w:right w:val="none" w:sz="0" w:space="0" w:color="auto"/>
      </w:divBdr>
    </w:div>
    <w:div w:id="115561062">
      <w:bodyDiv w:val="1"/>
      <w:marLeft w:val="0"/>
      <w:marRight w:val="0"/>
      <w:marTop w:val="0"/>
      <w:marBottom w:val="0"/>
      <w:divBdr>
        <w:top w:val="none" w:sz="0" w:space="0" w:color="auto"/>
        <w:left w:val="none" w:sz="0" w:space="0" w:color="auto"/>
        <w:bottom w:val="none" w:sz="0" w:space="0" w:color="auto"/>
        <w:right w:val="none" w:sz="0" w:space="0" w:color="auto"/>
      </w:divBdr>
    </w:div>
    <w:div w:id="115802942">
      <w:bodyDiv w:val="1"/>
      <w:marLeft w:val="0"/>
      <w:marRight w:val="0"/>
      <w:marTop w:val="0"/>
      <w:marBottom w:val="0"/>
      <w:divBdr>
        <w:top w:val="none" w:sz="0" w:space="0" w:color="auto"/>
        <w:left w:val="none" w:sz="0" w:space="0" w:color="auto"/>
        <w:bottom w:val="none" w:sz="0" w:space="0" w:color="auto"/>
        <w:right w:val="none" w:sz="0" w:space="0" w:color="auto"/>
      </w:divBdr>
    </w:div>
    <w:div w:id="116030202">
      <w:bodyDiv w:val="1"/>
      <w:marLeft w:val="0"/>
      <w:marRight w:val="0"/>
      <w:marTop w:val="0"/>
      <w:marBottom w:val="0"/>
      <w:divBdr>
        <w:top w:val="none" w:sz="0" w:space="0" w:color="auto"/>
        <w:left w:val="none" w:sz="0" w:space="0" w:color="auto"/>
        <w:bottom w:val="none" w:sz="0" w:space="0" w:color="auto"/>
        <w:right w:val="none" w:sz="0" w:space="0" w:color="auto"/>
      </w:divBdr>
    </w:div>
    <w:div w:id="116068227">
      <w:bodyDiv w:val="1"/>
      <w:marLeft w:val="0"/>
      <w:marRight w:val="0"/>
      <w:marTop w:val="0"/>
      <w:marBottom w:val="0"/>
      <w:divBdr>
        <w:top w:val="none" w:sz="0" w:space="0" w:color="auto"/>
        <w:left w:val="none" w:sz="0" w:space="0" w:color="auto"/>
        <w:bottom w:val="none" w:sz="0" w:space="0" w:color="auto"/>
        <w:right w:val="none" w:sz="0" w:space="0" w:color="auto"/>
      </w:divBdr>
    </w:div>
    <w:div w:id="116069460">
      <w:bodyDiv w:val="1"/>
      <w:marLeft w:val="0"/>
      <w:marRight w:val="0"/>
      <w:marTop w:val="0"/>
      <w:marBottom w:val="0"/>
      <w:divBdr>
        <w:top w:val="none" w:sz="0" w:space="0" w:color="auto"/>
        <w:left w:val="none" w:sz="0" w:space="0" w:color="auto"/>
        <w:bottom w:val="none" w:sz="0" w:space="0" w:color="auto"/>
        <w:right w:val="none" w:sz="0" w:space="0" w:color="auto"/>
      </w:divBdr>
    </w:div>
    <w:div w:id="116215628">
      <w:bodyDiv w:val="1"/>
      <w:marLeft w:val="0"/>
      <w:marRight w:val="0"/>
      <w:marTop w:val="0"/>
      <w:marBottom w:val="0"/>
      <w:divBdr>
        <w:top w:val="none" w:sz="0" w:space="0" w:color="auto"/>
        <w:left w:val="none" w:sz="0" w:space="0" w:color="auto"/>
        <w:bottom w:val="none" w:sz="0" w:space="0" w:color="auto"/>
        <w:right w:val="none" w:sz="0" w:space="0" w:color="auto"/>
      </w:divBdr>
    </w:div>
    <w:div w:id="116219554">
      <w:bodyDiv w:val="1"/>
      <w:marLeft w:val="0"/>
      <w:marRight w:val="0"/>
      <w:marTop w:val="0"/>
      <w:marBottom w:val="0"/>
      <w:divBdr>
        <w:top w:val="none" w:sz="0" w:space="0" w:color="auto"/>
        <w:left w:val="none" w:sz="0" w:space="0" w:color="auto"/>
        <w:bottom w:val="none" w:sz="0" w:space="0" w:color="auto"/>
        <w:right w:val="none" w:sz="0" w:space="0" w:color="auto"/>
      </w:divBdr>
    </w:div>
    <w:div w:id="116291239">
      <w:bodyDiv w:val="1"/>
      <w:marLeft w:val="0"/>
      <w:marRight w:val="0"/>
      <w:marTop w:val="0"/>
      <w:marBottom w:val="0"/>
      <w:divBdr>
        <w:top w:val="none" w:sz="0" w:space="0" w:color="auto"/>
        <w:left w:val="none" w:sz="0" w:space="0" w:color="auto"/>
        <w:bottom w:val="none" w:sz="0" w:space="0" w:color="auto"/>
        <w:right w:val="none" w:sz="0" w:space="0" w:color="auto"/>
      </w:divBdr>
    </w:div>
    <w:div w:id="116293553">
      <w:bodyDiv w:val="1"/>
      <w:marLeft w:val="0"/>
      <w:marRight w:val="0"/>
      <w:marTop w:val="0"/>
      <w:marBottom w:val="0"/>
      <w:divBdr>
        <w:top w:val="none" w:sz="0" w:space="0" w:color="auto"/>
        <w:left w:val="none" w:sz="0" w:space="0" w:color="auto"/>
        <w:bottom w:val="none" w:sz="0" w:space="0" w:color="auto"/>
        <w:right w:val="none" w:sz="0" w:space="0" w:color="auto"/>
      </w:divBdr>
    </w:div>
    <w:div w:id="116336185">
      <w:bodyDiv w:val="1"/>
      <w:marLeft w:val="0"/>
      <w:marRight w:val="0"/>
      <w:marTop w:val="0"/>
      <w:marBottom w:val="0"/>
      <w:divBdr>
        <w:top w:val="none" w:sz="0" w:space="0" w:color="auto"/>
        <w:left w:val="none" w:sz="0" w:space="0" w:color="auto"/>
        <w:bottom w:val="none" w:sz="0" w:space="0" w:color="auto"/>
        <w:right w:val="none" w:sz="0" w:space="0" w:color="auto"/>
      </w:divBdr>
    </w:div>
    <w:div w:id="116409686">
      <w:bodyDiv w:val="1"/>
      <w:marLeft w:val="0"/>
      <w:marRight w:val="0"/>
      <w:marTop w:val="0"/>
      <w:marBottom w:val="0"/>
      <w:divBdr>
        <w:top w:val="none" w:sz="0" w:space="0" w:color="auto"/>
        <w:left w:val="none" w:sz="0" w:space="0" w:color="auto"/>
        <w:bottom w:val="none" w:sz="0" w:space="0" w:color="auto"/>
        <w:right w:val="none" w:sz="0" w:space="0" w:color="auto"/>
      </w:divBdr>
    </w:div>
    <w:div w:id="116677674">
      <w:bodyDiv w:val="1"/>
      <w:marLeft w:val="0"/>
      <w:marRight w:val="0"/>
      <w:marTop w:val="0"/>
      <w:marBottom w:val="0"/>
      <w:divBdr>
        <w:top w:val="none" w:sz="0" w:space="0" w:color="auto"/>
        <w:left w:val="none" w:sz="0" w:space="0" w:color="auto"/>
        <w:bottom w:val="none" w:sz="0" w:space="0" w:color="auto"/>
        <w:right w:val="none" w:sz="0" w:space="0" w:color="auto"/>
      </w:divBdr>
    </w:div>
    <w:div w:id="117456456">
      <w:bodyDiv w:val="1"/>
      <w:marLeft w:val="0"/>
      <w:marRight w:val="0"/>
      <w:marTop w:val="0"/>
      <w:marBottom w:val="0"/>
      <w:divBdr>
        <w:top w:val="none" w:sz="0" w:space="0" w:color="auto"/>
        <w:left w:val="none" w:sz="0" w:space="0" w:color="auto"/>
        <w:bottom w:val="none" w:sz="0" w:space="0" w:color="auto"/>
        <w:right w:val="none" w:sz="0" w:space="0" w:color="auto"/>
      </w:divBdr>
    </w:div>
    <w:div w:id="117993490">
      <w:bodyDiv w:val="1"/>
      <w:marLeft w:val="0"/>
      <w:marRight w:val="0"/>
      <w:marTop w:val="0"/>
      <w:marBottom w:val="0"/>
      <w:divBdr>
        <w:top w:val="none" w:sz="0" w:space="0" w:color="auto"/>
        <w:left w:val="none" w:sz="0" w:space="0" w:color="auto"/>
        <w:bottom w:val="none" w:sz="0" w:space="0" w:color="auto"/>
        <w:right w:val="none" w:sz="0" w:space="0" w:color="auto"/>
      </w:divBdr>
    </w:div>
    <w:div w:id="117995848">
      <w:bodyDiv w:val="1"/>
      <w:marLeft w:val="0"/>
      <w:marRight w:val="0"/>
      <w:marTop w:val="0"/>
      <w:marBottom w:val="0"/>
      <w:divBdr>
        <w:top w:val="none" w:sz="0" w:space="0" w:color="auto"/>
        <w:left w:val="none" w:sz="0" w:space="0" w:color="auto"/>
        <w:bottom w:val="none" w:sz="0" w:space="0" w:color="auto"/>
        <w:right w:val="none" w:sz="0" w:space="0" w:color="auto"/>
      </w:divBdr>
    </w:div>
    <w:div w:id="118111796">
      <w:bodyDiv w:val="1"/>
      <w:marLeft w:val="0"/>
      <w:marRight w:val="0"/>
      <w:marTop w:val="0"/>
      <w:marBottom w:val="0"/>
      <w:divBdr>
        <w:top w:val="none" w:sz="0" w:space="0" w:color="auto"/>
        <w:left w:val="none" w:sz="0" w:space="0" w:color="auto"/>
        <w:bottom w:val="none" w:sz="0" w:space="0" w:color="auto"/>
        <w:right w:val="none" w:sz="0" w:space="0" w:color="auto"/>
      </w:divBdr>
    </w:div>
    <w:div w:id="118381577">
      <w:bodyDiv w:val="1"/>
      <w:marLeft w:val="0"/>
      <w:marRight w:val="0"/>
      <w:marTop w:val="0"/>
      <w:marBottom w:val="0"/>
      <w:divBdr>
        <w:top w:val="none" w:sz="0" w:space="0" w:color="auto"/>
        <w:left w:val="none" w:sz="0" w:space="0" w:color="auto"/>
        <w:bottom w:val="none" w:sz="0" w:space="0" w:color="auto"/>
        <w:right w:val="none" w:sz="0" w:space="0" w:color="auto"/>
      </w:divBdr>
    </w:div>
    <w:div w:id="118381900">
      <w:bodyDiv w:val="1"/>
      <w:marLeft w:val="0"/>
      <w:marRight w:val="0"/>
      <w:marTop w:val="0"/>
      <w:marBottom w:val="0"/>
      <w:divBdr>
        <w:top w:val="none" w:sz="0" w:space="0" w:color="auto"/>
        <w:left w:val="none" w:sz="0" w:space="0" w:color="auto"/>
        <w:bottom w:val="none" w:sz="0" w:space="0" w:color="auto"/>
        <w:right w:val="none" w:sz="0" w:space="0" w:color="auto"/>
      </w:divBdr>
    </w:div>
    <w:div w:id="118424673">
      <w:bodyDiv w:val="1"/>
      <w:marLeft w:val="0"/>
      <w:marRight w:val="0"/>
      <w:marTop w:val="0"/>
      <w:marBottom w:val="0"/>
      <w:divBdr>
        <w:top w:val="none" w:sz="0" w:space="0" w:color="auto"/>
        <w:left w:val="none" w:sz="0" w:space="0" w:color="auto"/>
        <w:bottom w:val="none" w:sz="0" w:space="0" w:color="auto"/>
        <w:right w:val="none" w:sz="0" w:space="0" w:color="auto"/>
      </w:divBdr>
    </w:div>
    <w:div w:id="118767739">
      <w:bodyDiv w:val="1"/>
      <w:marLeft w:val="0"/>
      <w:marRight w:val="0"/>
      <w:marTop w:val="0"/>
      <w:marBottom w:val="0"/>
      <w:divBdr>
        <w:top w:val="none" w:sz="0" w:space="0" w:color="auto"/>
        <w:left w:val="none" w:sz="0" w:space="0" w:color="auto"/>
        <w:bottom w:val="none" w:sz="0" w:space="0" w:color="auto"/>
        <w:right w:val="none" w:sz="0" w:space="0" w:color="auto"/>
      </w:divBdr>
    </w:div>
    <w:div w:id="119955937">
      <w:bodyDiv w:val="1"/>
      <w:marLeft w:val="0"/>
      <w:marRight w:val="0"/>
      <w:marTop w:val="0"/>
      <w:marBottom w:val="0"/>
      <w:divBdr>
        <w:top w:val="none" w:sz="0" w:space="0" w:color="auto"/>
        <w:left w:val="none" w:sz="0" w:space="0" w:color="auto"/>
        <w:bottom w:val="none" w:sz="0" w:space="0" w:color="auto"/>
        <w:right w:val="none" w:sz="0" w:space="0" w:color="auto"/>
      </w:divBdr>
    </w:div>
    <w:div w:id="119959363">
      <w:bodyDiv w:val="1"/>
      <w:marLeft w:val="0"/>
      <w:marRight w:val="0"/>
      <w:marTop w:val="0"/>
      <w:marBottom w:val="0"/>
      <w:divBdr>
        <w:top w:val="none" w:sz="0" w:space="0" w:color="auto"/>
        <w:left w:val="none" w:sz="0" w:space="0" w:color="auto"/>
        <w:bottom w:val="none" w:sz="0" w:space="0" w:color="auto"/>
        <w:right w:val="none" w:sz="0" w:space="0" w:color="auto"/>
      </w:divBdr>
    </w:div>
    <w:div w:id="119998372">
      <w:bodyDiv w:val="1"/>
      <w:marLeft w:val="0"/>
      <w:marRight w:val="0"/>
      <w:marTop w:val="0"/>
      <w:marBottom w:val="0"/>
      <w:divBdr>
        <w:top w:val="none" w:sz="0" w:space="0" w:color="auto"/>
        <w:left w:val="none" w:sz="0" w:space="0" w:color="auto"/>
        <w:bottom w:val="none" w:sz="0" w:space="0" w:color="auto"/>
        <w:right w:val="none" w:sz="0" w:space="0" w:color="auto"/>
      </w:divBdr>
    </w:div>
    <w:div w:id="120420140">
      <w:bodyDiv w:val="1"/>
      <w:marLeft w:val="0"/>
      <w:marRight w:val="0"/>
      <w:marTop w:val="0"/>
      <w:marBottom w:val="0"/>
      <w:divBdr>
        <w:top w:val="none" w:sz="0" w:space="0" w:color="auto"/>
        <w:left w:val="none" w:sz="0" w:space="0" w:color="auto"/>
        <w:bottom w:val="none" w:sz="0" w:space="0" w:color="auto"/>
        <w:right w:val="none" w:sz="0" w:space="0" w:color="auto"/>
      </w:divBdr>
    </w:div>
    <w:div w:id="120467801">
      <w:bodyDiv w:val="1"/>
      <w:marLeft w:val="0"/>
      <w:marRight w:val="0"/>
      <w:marTop w:val="0"/>
      <w:marBottom w:val="0"/>
      <w:divBdr>
        <w:top w:val="none" w:sz="0" w:space="0" w:color="auto"/>
        <w:left w:val="none" w:sz="0" w:space="0" w:color="auto"/>
        <w:bottom w:val="none" w:sz="0" w:space="0" w:color="auto"/>
        <w:right w:val="none" w:sz="0" w:space="0" w:color="auto"/>
      </w:divBdr>
    </w:div>
    <w:div w:id="120467874">
      <w:bodyDiv w:val="1"/>
      <w:marLeft w:val="0"/>
      <w:marRight w:val="0"/>
      <w:marTop w:val="0"/>
      <w:marBottom w:val="0"/>
      <w:divBdr>
        <w:top w:val="none" w:sz="0" w:space="0" w:color="auto"/>
        <w:left w:val="none" w:sz="0" w:space="0" w:color="auto"/>
        <w:bottom w:val="none" w:sz="0" w:space="0" w:color="auto"/>
        <w:right w:val="none" w:sz="0" w:space="0" w:color="auto"/>
      </w:divBdr>
    </w:div>
    <w:div w:id="120536181">
      <w:bodyDiv w:val="1"/>
      <w:marLeft w:val="0"/>
      <w:marRight w:val="0"/>
      <w:marTop w:val="0"/>
      <w:marBottom w:val="0"/>
      <w:divBdr>
        <w:top w:val="none" w:sz="0" w:space="0" w:color="auto"/>
        <w:left w:val="none" w:sz="0" w:space="0" w:color="auto"/>
        <w:bottom w:val="none" w:sz="0" w:space="0" w:color="auto"/>
        <w:right w:val="none" w:sz="0" w:space="0" w:color="auto"/>
      </w:divBdr>
    </w:div>
    <w:div w:id="121002400">
      <w:bodyDiv w:val="1"/>
      <w:marLeft w:val="0"/>
      <w:marRight w:val="0"/>
      <w:marTop w:val="0"/>
      <w:marBottom w:val="0"/>
      <w:divBdr>
        <w:top w:val="none" w:sz="0" w:space="0" w:color="auto"/>
        <w:left w:val="none" w:sz="0" w:space="0" w:color="auto"/>
        <w:bottom w:val="none" w:sz="0" w:space="0" w:color="auto"/>
        <w:right w:val="none" w:sz="0" w:space="0" w:color="auto"/>
      </w:divBdr>
    </w:div>
    <w:div w:id="121119267">
      <w:bodyDiv w:val="1"/>
      <w:marLeft w:val="0"/>
      <w:marRight w:val="0"/>
      <w:marTop w:val="0"/>
      <w:marBottom w:val="0"/>
      <w:divBdr>
        <w:top w:val="none" w:sz="0" w:space="0" w:color="auto"/>
        <w:left w:val="none" w:sz="0" w:space="0" w:color="auto"/>
        <w:bottom w:val="none" w:sz="0" w:space="0" w:color="auto"/>
        <w:right w:val="none" w:sz="0" w:space="0" w:color="auto"/>
      </w:divBdr>
    </w:div>
    <w:div w:id="121123443">
      <w:bodyDiv w:val="1"/>
      <w:marLeft w:val="0"/>
      <w:marRight w:val="0"/>
      <w:marTop w:val="0"/>
      <w:marBottom w:val="0"/>
      <w:divBdr>
        <w:top w:val="none" w:sz="0" w:space="0" w:color="auto"/>
        <w:left w:val="none" w:sz="0" w:space="0" w:color="auto"/>
        <w:bottom w:val="none" w:sz="0" w:space="0" w:color="auto"/>
        <w:right w:val="none" w:sz="0" w:space="0" w:color="auto"/>
      </w:divBdr>
    </w:div>
    <w:div w:id="121269145">
      <w:bodyDiv w:val="1"/>
      <w:marLeft w:val="0"/>
      <w:marRight w:val="0"/>
      <w:marTop w:val="0"/>
      <w:marBottom w:val="0"/>
      <w:divBdr>
        <w:top w:val="none" w:sz="0" w:space="0" w:color="auto"/>
        <w:left w:val="none" w:sz="0" w:space="0" w:color="auto"/>
        <w:bottom w:val="none" w:sz="0" w:space="0" w:color="auto"/>
        <w:right w:val="none" w:sz="0" w:space="0" w:color="auto"/>
      </w:divBdr>
    </w:div>
    <w:div w:id="121652090">
      <w:bodyDiv w:val="1"/>
      <w:marLeft w:val="0"/>
      <w:marRight w:val="0"/>
      <w:marTop w:val="0"/>
      <w:marBottom w:val="0"/>
      <w:divBdr>
        <w:top w:val="none" w:sz="0" w:space="0" w:color="auto"/>
        <w:left w:val="none" w:sz="0" w:space="0" w:color="auto"/>
        <w:bottom w:val="none" w:sz="0" w:space="0" w:color="auto"/>
        <w:right w:val="none" w:sz="0" w:space="0" w:color="auto"/>
      </w:divBdr>
    </w:div>
    <w:div w:id="121701495">
      <w:bodyDiv w:val="1"/>
      <w:marLeft w:val="0"/>
      <w:marRight w:val="0"/>
      <w:marTop w:val="0"/>
      <w:marBottom w:val="0"/>
      <w:divBdr>
        <w:top w:val="none" w:sz="0" w:space="0" w:color="auto"/>
        <w:left w:val="none" w:sz="0" w:space="0" w:color="auto"/>
        <w:bottom w:val="none" w:sz="0" w:space="0" w:color="auto"/>
        <w:right w:val="none" w:sz="0" w:space="0" w:color="auto"/>
      </w:divBdr>
    </w:div>
    <w:div w:id="121963271">
      <w:bodyDiv w:val="1"/>
      <w:marLeft w:val="0"/>
      <w:marRight w:val="0"/>
      <w:marTop w:val="0"/>
      <w:marBottom w:val="0"/>
      <w:divBdr>
        <w:top w:val="none" w:sz="0" w:space="0" w:color="auto"/>
        <w:left w:val="none" w:sz="0" w:space="0" w:color="auto"/>
        <w:bottom w:val="none" w:sz="0" w:space="0" w:color="auto"/>
        <w:right w:val="none" w:sz="0" w:space="0" w:color="auto"/>
      </w:divBdr>
    </w:div>
    <w:div w:id="122239917">
      <w:bodyDiv w:val="1"/>
      <w:marLeft w:val="0"/>
      <w:marRight w:val="0"/>
      <w:marTop w:val="0"/>
      <w:marBottom w:val="0"/>
      <w:divBdr>
        <w:top w:val="none" w:sz="0" w:space="0" w:color="auto"/>
        <w:left w:val="none" w:sz="0" w:space="0" w:color="auto"/>
        <w:bottom w:val="none" w:sz="0" w:space="0" w:color="auto"/>
        <w:right w:val="none" w:sz="0" w:space="0" w:color="auto"/>
      </w:divBdr>
    </w:div>
    <w:div w:id="122891887">
      <w:bodyDiv w:val="1"/>
      <w:marLeft w:val="0"/>
      <w:marRight w:val="0"/>
      <w:marTop w:val="0"/>
      <w:marBottom w:val="0"/>
      <w:divBdr>
        <w:top w:val="none" w:sz="0" w:space="0" w:color="auto"/>
        <w:left w:val="none" w:sz="0" w:space="0" w:color="auto"/>
        <w:bottom w:val="none" w:sz="0" w:space="0" w:color="auto"/>
        <w:right w:val="none" w:sz="0" w:space="0" w:color="auto"/>
      </w:divBdr>
    </w:div>
    <w:div w:id="123280997">
      <w:bodyDiv w:val="1"/>
      <w:marLeft w:val="0"/>
      <w:marRight w:val="0"/>
      <w:marTop w:val="0"/>
      <w:marBottom w:val="0"/>
      <w:divBdr>
        <w:top w:val="none" w:sz="0" w:space="0" w:color="auto"/>
        <w:left w:val="none" w:sz="0" w:space="0" w:color="auto"/>
        <w:bottom w:val="none" w:sz="0" w:space="0" w:color="auto"/>
        <w:right w:val="none" w:sz="0" w:space="0" w:color="auto"/>
      </w:divBdr>
    </w:div>
    <w:div w:id="123423776">
      <w:bodyDiv w:val="1"/>
      <w:marLeft w:val="0"/>
      <w:marRight w:val="0"/>
      <w:marTop w:val="0"/>
      <w:marBottom w:val="0"/>
      <w:divBdr>
        <w:top w:val="none" w:sz="0" w:space="0" w:color="auto"/>
        <w:left w:val="none" w:sz="0" w:space="0" w:color="auto"/>
        <w:bottom w:val="none" w:sz="0" w:space="0" w:color="auto"/>
        <w:right w:val="none" w:sz="0" w:space="0" w:color="auto"/>
      </w:divBdr>
    </w:div>
    <w:div w:id="123428319">
      <w:bodyDiv w:val="1"/>
      <w:marLeft w:val="0"/>
      <w:marRight w:val="0"/>
      <w:marTop w:val="0"/>
      <w:marBottom w:val="0"/>
      <w:divBdr>
        <w:top w:val="none" w:sz="0" w:space="0" w:color="auto"/>
        <w:left w:val="none" w:sz="0" w:space="0" w:color="auto"/>
        <w:bottom w:val="none" w:sz="0" w:space="0" w:color="auto"/>
        <w:right w:val="none" w:sz="0" w:space="0" w:color="auto"/>
      </w:divBdr>
    </w:div>
    <w:div w:id="123431576">
      <w:bodyDiv w:val="1"/>
      <w:marLeft w:val="0"/>
      <w:marRight w:val="0"/>
      <w:marTop w:val="0"/>
      <w:marBottom w:val="0"/>
      <w:divBdr>
        <w:top w:val="none" w:sz="0" w:space="0" w:color="auto"/>
        <w:left w:val="none" w:sz="0" w:space="0" w:color="auto"/>
        <w:bottom w:val="none" w:sz="0" w:space="0" w:color="auto"/>
        <w:right w:val="none" w:sz="0" w:space="0" w:color="auto"/>
      </w:divBdr>
    </w:div>
    <w:div w:id="123551044">
      <w:bodyDiv w:val="1"/>
      <w:marLeft w:val="0"/>
      <w:marRight w:val="0"/>
      <w:marTop w:val="0"/>
      <w:marBottom w:val="0"/>
      <w:divBdr>
        <w:top w:val="none" w:sz="0" w:space="0" w:color="auto"/>
        <w:left w:val="none" w:sz="0" w:space="0" w:color="auto"/>
        <w:bottom w:val="none" w:sz="0" w:space="0" w:color="auto"/>
        <w:right w:val="none" w:sz="0" w:space="0" w:color="auto"/>
      </w:divBdr>
    </w:div>
    <w:div w:id="123744359">
      <w:bodyDiv w:val="1"/>
      <w:marLeft w:val="0"/>
      <w:marRight w:val="0"/>
      <w:marTop w:val="0"/>
      <w:marBottom w:val="0"/>
      <w:divBdr>
        <w:top w:val="none" w:sz="0" w:space="0" w:color="auto"/>
        <w:left w:val="none" w:sz="0" w:space="0" w:color="auto"/>
        <w:bottom w:val="none" w:sz="0" w:space="0" w:color="auto"/>
        <w:right w:val="none" w:sz="0" w:space="0" w:color="auto"/>
      </w:divBdr>
    </w:div>
    <w:div w:id="123889404">
      <w:bodyDiv w:val="1"/>
      <w:marLeft w:val="0"/>
      <w:marRight w:val="0"/>
      <w:marTop w:val="0"/>
      <w:marBottom w:val="0"/>
      <w:divBdr>
        <w:top w:val="none" w:sz="0" w:space="0" w:color="auto"/>
        <w:left w:val="none" w:sz="0" w:space="0" w:color="auto"/>
        <w:bottom w:val="none" w:sz="0" w:space="0" w:color="auto"/>
        <w:right w:val="none" w:sz="0" w:space="0" w:color="auto"/>
      </w:divBdr>
    </w:div>
    <w:div w:id="123929747">
      <w:bodyDiv w:val="1"/>
      <w:marLeft w:val="0"/>
      <w:marRight w:val="0"/>
      <w:marTop w:val="0"/>
      <w:marBottom w:val="0"/>
      <w:divBdr>
        <w:top w:val="none" w:sz="0" w:space="0" w:color="auto"/>
        <w:left w:val="none" w:sz="0" w:space="0" w:color="auto"/>
        <w:bottom w:val="none" w:sz="0" w:space="0" w:color="auto"/>
        <w:right w:val="none" w:sz="0" w:space="0" w:color="auto"/>
      </w:divBdr>
    </w:div>
    <w:div w:id="124126289">
      <w:bodyDiv w:val="1"/>
      <w:marLeft w:val="0"/>
      <w:marRight w:val="0"/>
      <w:marTop w:val="0"/>
      <w:marBottom w:val="0"/>
      <w:divBdr>
        <w:top w:val="none" w:sz="0" w:space="0" w:color="auto"/>
        <w:left w:val="none" w:sz="0" w:space="0" w:color="auto"/>
        <w:bottom w:val="none" w:sz="0" w:space="0" w:color="auto"/>
        <w:right w:val="none" w:sz="0" w:space="0" w:color="auto"/>
      </w:divBdr>
    </w:div>
    <w:div w:id="124200890">
      <w:bodyDiv w:val="1"/>
      <w:marLeft w:val="0"/>
      <w:marRight w:val="0"/>
      <w:marTop w:val="0"/>
      <w:marBottom w:val="0"/>
      <w:divBdr>
        <w:top w:val="none" w:sz="0" w:space="0" w:color="auto"/>
        <w:left w:val="none" w:sz="0" w:space="0" w:color="auto"/>
        <w:bottom w:val="none" w:sz="0" w:space="0" w:color="auto"/>
        <w:right w:val="none" w:sz="0" w:space="0" w:color="auto"/>
      </w:divBdr>
    </w:div>
    <w:div w:id="124586567">
      <w:bodyDiv w:val="1"/>
      <w:marLeft w:val="0"/>
      <w:marRight w:val="0"/>
      <w:marTop w:val="0"/>
      <w:marBottom w:val="0"/>
      <w:divBdr>
        <w:top w:val="none" w:sz="0" w:space="0" w:color="auto"/>
        <w:left w:val="none" w:sz="0" w:space="0" w:color="auto"/>
        <w:bottom w:val="none" w:sz="0" w:space="0" w:color="auto"/>
        <w:right w:val="none" w:sz="0" w:space="0" w:color="auto"/>
      </w:divBdr>
    </w:div>
    <w:div w:id="124668071">
      <w:bodyDiv w:val="1"/>
      <w:marLeft w:val="0"/>
      <w:marRight w:val="0"/>
      <w:marTop w:val="0"/>
      <w:marBottom w:val="0"/>
      <w:divBdr>
        <w:top w:val="none" w:sz="0" w:space="0" w:color="auto"/>
        <w:left w:val="none" w:sz="0" w:space="0" w:color="auto"/>
        <w:bottom w:val="none" w:sz="0" w:space="0" w:color="auto"/>
        <w:right w:val="none" w:sz="0" w:space="0" w:color="auto"/>
      </w:divBdr>
    </w:div>
    <w:div w:id="124929943">
      <w:bodyDiv w:val="1"/>
      <w:marLeft w:val="0"/>
      <w:marRight w:val="0"/>
      <w:marTop w:val="0"/>
      <w:marBottom w:val="0"/>
      <w:divBdr>
        <w:top w:val="none" w:sz="0" w:space="0" w:color="auto"/>
        <w:left w:val="none" w:sz="0" w:space="0" w:color="auto"/>
        <w:bottom w:val="none" w:sz="0" w:space="0" w:color="auto"/>
        <w:right w:val="none" w:sz="0" w:space="0" w:color="auto"/>
      </w:divBdr>
    </w:div>
    <w:div w:id="124934997">
      <w:bodyDiv w:val="1"/>
      <w:marLeft w:val="0"/>
      <w:marRight w:val="0"/>
      <w:marTop w:val="0"/>
      <w:marBottom w:val="0"/>
      <w:divBdr>
        <w:top w:val="none" w:sz="0" w:space="0" w:color="auto"/>
        <w:left w:val="none" w:sz="0" w:space="0" w:color="auto"/>
        <w:bottom w:val="none" w:sz="0" w:space="0" w:color="auto"/>
        <w:right w:val="none" w:sz="0" w:space="0" w:color="auto"/>
      </w:divBdr>
    </w:div>
    <w:div w:id="125054173">
      <w:bodyDiv w:val="1"/>
      <w:marLeft w:val="0"/>
      <w:marRight w:val="0"/>
      <w:marTop w:val="0"/>
      <w:marBottom w:val="0"/>
      <w:divBdr>
        <w:top w:val="none" w:sz="0" w:space="0" w:color="auto"/>
        <w:left w:val="none" w:sz="0" w:space="0" w:color="auto"/>
        <w:bottom w:val="none" w:sz="0" w:space="0" w:color="auto"/>
        <w:right w:val="none" w:sz="0" w:space="0" w:color="auto"/>
      </w:divBdr>
    </w:div>
    <w:div w:id="125389686">
      <w:bodyDiv w:val="1"/>
      <w:marLeft w:val="0"/>
      <w:marRight w:val="0"/>
      <w:marTop w:val="0"/>
      <w:marBottom w:val="0"/>
      <w:divBdr>
        <w:top w:val="none" w:sz="0" w:space="0" w:color="auto"/>
        <w:left w:val="none" w:sz="0" w:space="0" w:color="auto"/>
        <w:bottom w:val="none" w:sz="0" w:space="0" w:color="auto"/>
        <w:right w:val="none" w:sz="0" w:space="0" w:color="auto"/>
      </w:divBdr>
    </w:div>
    <w:div w:id="125660701">
      <w:bodyDiv w:val="1"/>
      <w:marLeft w:val="0"/>
      <w:marRight w:val="0"/>
      <w:marTop w:val="0"/>
      <w:marBottom w:val="0"/>
      <w:divBdr>
        <w:top w:val="none" w:sz="0" w:space="0" w:color="auto"/>
        <w:left w:val="none" w:sz="0" w:space="0" w:color="auto"/>
        <w:bottom w:val="none" w:sz="0" w:space="0" w:color="auto"/>
        <w:right w:val="none" w:sz="0" w:space="0" w:color="auto"/>
      </w:divBdr>
    </w:div>
    <w:div w:id="125975413">
      <w:bodyDiv w:val="1"/>
      <w:marLeft w:val="0"/>
      <w:marRight w:val="0"/>
      <w:marTop w:val="0"/>
      <w:marBottom w:val="0"/>
      <w:divBdr>
        <w:top w:val="none" w:sz="0" w:space="0" w:color="auto"/>
        <w:left w:val="none" w:sz="0" w:space="0" w:color="auto"/>
        <w:bottom w:val="none" w:sz="0" w:space="0" w:color="auto"/>
        <w:right w:val="none" w:sz="0" w:space="0" w:color="auto"/>
      </w:divBdr>
    </w:div>
    <w:div w:id="126356430">
      <w:bodyDiv w:val="1"/>
      <w:marLeft w:val="0"/>
      <w:marRight w:val="0"/>
      <w:marTop w:val="0"/>
      <w:marBottom w:val="0"/>
      <w:divBdr>
        <w:top w:val="none" w:sz="0" w:space="0" w:color="auto"/>
        <w:left w:val="none" w:sz="0" w:space="0" w:color="auto"/>
        <w:bottom w:val="none" w:sz="0" w:space="0" w:color="auto"/>
        <w:right w:val="none" w:sz="0" w:space="0" w:color="auto"/>
      </w:divBdr>
    </w:div>
    <w:div w:id="126514818">
      <w:bodyDiv w:val="1"/>
      <w:marLeft w:val="0"/>
      <w:marRight w:val="0"/>
      <w:marTop w:val="0"/>
      <w:marBottom w:val="0"/>
      <w:divBdr>
        <w:top w:val="none" w:sz="0" w:space="0" w:color="auto"/>
        <w:left w:val="none" w:sz="0" w:space="0" w:color="auto"/>
        <w:bottom w:val="none" w:sz="0" w:space="0" w:color="auto"/>
        <w:right w:val="none" w:sz="0" w:space="0" w:color="auto"/>
      </w:divBdr>
    </w:div>
    <w:div w:id="126515402">
      <w:bodyDiv w:val="1"/>
      <w:marLeft w:val="0"/>
      <w:marRight w:val="0"/>
      <w:marTop w:val="0"/>
      <w:marBottom w:val="0"/>
      <w:divBdr>
        <w:top w:val="none" w:sz="0" w:space="0" w:color="auto"/>
        <w:left w:val="none" w:sz="0" w:space="0" w:color="auto"/>
        <w:bottom w:val="none" w:sz="0" w:space="0" w:color="auto"/>
        <w:right w:val="none" w:sz="0" w:space="0" w:color="auto"/>
      </w:divBdr>
    </w:div>
    <w:div w:id="126629076">
      <w:bodyDiv w:val="1"/>
      <w:marLeft w:val="0"/>
      <w:marRight w:val="0"/>
      <w:marTop w:val="0"/>
      <w:marBottom w:val="0"/>
      <w:divBdr>
        <w:top w:val="none" w:sz="0" w:space="0" w:color="auto"/>
        <w:left w:val="none" w:sz="0" w:space="0" w:color="auto"/>
        <w:bottom w:val="none" w:sz="0" w:space="0" w:color="auto"/>
        <w:right w:val="none" w:sz="0" w:space="0" w:color="auto"/>
      </w:divBdr>
    </w:div>
    <w:div w:id="126630752">
      <w:bodyDiv w:val="1"/>
      <w:marLeft w:val="0"/>
      <w:marRight w:val="0"/>
      <w:marTop w:val="0"/>
      <w:marBottom w:val="0"/>
      <w:divBdr>
        <w:top w:val="none" w:sz="0" w:space="0" w:color="auto"/>
        <w:left w:val="none" w:sz="0" w:space="0" w:color="auto"/>
        <w:bottom w:val="none" w:sz="0" w:space="0" w:color="auto"/>
        <w:right w:val="none" w:sz="0" w:space="0" w:color="auto"/>
      </w:divBdr>
    </w:div>
    <w:div w:id="126633986">
      <w:bodyDiv w:val="1"/>
      <w:marLeft w:val="0"/>
      <w:marRight w:val="0"/>
      <w:marTop w:val="0"/>
      <w:marBottom w:val="0"/>
      <w:divBdr>
        <w:top w:val="none" w:sz="0" w:space="0" w:color="auto"/>
        <w:left w:val="none" w:sz="0" w:space="0" w:color="auto"/>
        <w:bottom w:val="none" w:sz="0" w:space="0" w:color="auto"/>
        <w:right w:val="none" w:sz="0" w:space="0" w:color="auto"/>
      </w:divBdr>
    </w:div>
    <w:div w:id="126898179">
      <w:bodyDiv w:val="1"/>
      <w:marLeft w:val="0"/>
      <w:marRight w:val="0"/>
      <w:marTop w:val="0"/>
      <w:marBottom w:val="0"/>
      <w:divBdr>
        <w:top w:val="none" w:sz="0" w:space="0" w:color="auto"/>
        <w:left w:val="none" w:sz="0" w:space="0" w:color="auto"/>
        <w:bottom w:val="none" w:sz="0" w:space="0" w:color="auto"/>
        <w:right w:val="none" w:sz="0" w:space="0" w:color="auto"/>
      </w:divBdr>
    </w:div>
    <w:div w:id="126945445">
      <w:bodyDiv w:val="1"/>
      <w:marLeft w:val="0"/>
      <w:marRight w:val="0"/>
      <w:marTop w:val="0"/>
      <w:marBottom w:val="0"/>
      <w:divBdr>
        <w:top w:val="none" w:sz="0" w:space="0" w:color="auto"/>
        <w:left w:val="none" w:sz="0" w:space="0" w:color="auto"/>
        <w:bottom w:val="none" w:sz="0" w:space="0" w:color="auto"/>
        <w:right w:val="none" w:sz="0" w:space="0" w:color="auto"/>
      </w:divBdr>
    </w:div>
    <w:div w:id="126971011">
      <w:bodyDiv w:val="1"/>
      <w:marLeft w:val="0"/>
      <w:marRight w:val="0"/>
      <w:marTop w:val="0"/>
      <w:marBottom w:val="0"/>
      <w:divBdr>
        <w:top w:val="none" w:sz="0" w:space="0" w:color="auto"/>
        <w:left w:val="none" w:sz="0" w:space="0" w:color="auto"/>
        <w:bottom w:val="none" w:sz="0" w:space="0" w:color="auto"/>
        <w:right w:val="none" w:sz="0" w:space="0" w:color="auto"/>
      </w:divBdr>
    </w:div>
    <w:div w:id="126975014">
      <w:bodyDiv w:val="1"/>
      <w:marLeft w:val="0"/>
      <w:marRight w:val="0"/>
      <w:marTop w:val="0"/>
      <w:marBottom w:val="0"/>
      <w:divBdr>
        <w:top w:val="none" w:sz="0" w:space="0" w:color="auto"/>
        <w:left w:val="none" w:sz="0" w:space="0" w:color="auto"/>
        <w:bottom w:val="none" w:sz="0" w:space="0" w:color="auto"/>
        <w:right w:val="none" w:sz="0" w:space="0" w:color="auto"/>
      </w:divBdr>
    </w:div>
    <w:div w:id="127403634">
      <w:bodyDiv w:val="1"/>
      <w:marLeft w:val="0"/>
      <w:marRight w:val="0"/>
      <w:marTop w:val="0"/>
      <w:marBottom w:val="0"/>
      <w:divBdr>
        <w:top w:val="none" w:sz="0" w:space="0" w:color="auto"/>
        <w:left w:val="none" w:sz="0" w:space="0" w:color="auto"/>
        <w:bottom w:val="none" w:sz="0" w:space="0" w:color="auto"/>
        <w:right w:val="none" w:sz="0" w:space="0" w:color="auto"/>
      </w:divBdr>
    </w:div>
    <w:div w:id="127669883">
      <w:bodyDiv w:val="1"/>
      <w:marLeft w:val="0"/>
      <w:marRight w:val="0"/>
      <w:marTop w:val="0"/>
      <w:marBottom w:val="0"/>
      <w:divBdr>
        <w:top w:val="none" w:sz="0" w:space="0" w:color="auto"/>
        <w:left w:val="none" w:sz="0" w:space="0" w:color="auto"/>
        <w:bottom w:val="none" w:sz="0" w:space="0" w:color="auto"/>
        <w:right w:val="none" w:sz="0" w:space="0" w:color="auto"/>
      </w:divBdr>
    </w:div>
    <w:div w:id="127671732">
      <w:bodyDiv w:val="1"/>
      <w:marLeft w:val="0"/>
      <w:marRight w:val="0"/>
      <w:marTop w:val="0"/>
      <w:marBottom w:val="0"/>
      <w:divBdr>
        <w:top w:val="none" w:sz="0" w:space="0" w:color="auto"/>
        <w:left w:val="none" w:sz="0" w:space="0" w:color="auto"/>
        <w:bottom w:val="none" w:sz="0" w:space="0" w:color="auto"/>
        <w:right w:val="none" w:sz="0" w:space="0" w:color="auto"/>
      </w:divBdr>
    </w:div>
    <w:div w:id="127674907">
      <w:bodyDiv w:val="1"/>
      <w:marLeft w:val="0"/>
      <w:marRight w:val="0"/>
      <w:marTop w:val="0"/>
      <w:marBottom w:val="0"/>
      <w:divBdr>
        <w:top w:val="none" w:sz="0" w:space="0" w:color="auto"/>
        <w:left w:val="none" w:sz="0" w:space="0" w:color="auto"/>
        <w:bottom w:val="none" w:sz="0" w:space="0" w:color="auto"/>
        <w:right w:val="none" w:sz="0" w:space="0" w:color="auto"/>
      </w:divBdr>
    </w:div>
    <w:div w:id="128478982">
      <w:bodyDiv w:val="1"/>
      <w:marLeft w:val="0"/>
      <w:marRight w:val="0"/>
      <w:marTop w:val="0"/>
      <w:marBottom w:val="0"/>
      <w:divBdr>
        <w:top w:val="none" w:sz="0" w:space="0" w:color="auto"/>
        <w:left w:val="none" w:sz="0" w:space="0" w:color="auto"/>
        <w:bottom w:val="none" w:sz="0" w:space="0" w:color="auto"/>
        <w:right w:val="none" w:sz="0" w:space="0" w:color="auto"/>
      </w:divBdr>
    </w:div>
    <w:div w:id="128784633">
      <w:bodyDiv w:val="1"/>
      <w:marLeft w:val="0"/>
      <w:marRight w:val="0"/>
      <w:marTop w:val="0"/>
      <w:marBottom w:val="0"/>
      <w:divBdr>
        <w:top w:val="none" w:sz="0" w:space="0" w:color="auto"/>
        <w:left w:val="none" w:sz="0" w:space="0" w:color="auto"/>
        <w:bottom w:val="none" w:sz="0" w:space="0" w:color="auto"/>
        <w:right w:val="none" w:sz="0" w:space="0" w:color="auto"/>
      </w:divBdr>
    </w:div>
    <w:div w:id="129056707">
      <w:bodyDiv w:val="1"/>
      <w:marLeft w:val="0"/>
      <w:marRight w:val="0"/>
      <w:marTop w:val="0"/>
      <w:marBottom w:val="0"/>
      <w:divBdr>
        <w:top w:val="none" w:sz="0" w:space="0" w:color="auto"/>
        <w:left w:val="none" w:sz="0" w:space="0" w:color="auto"/>
        <w:bottom w:val="none" w:sz="0" w:space="0" w:color="auto"/>
        <w:right w:val="none" w:sz="0" w:space="0" w:color="auto"/>
      </w:divBdr>
    </w:div>
    <w:div w:id="129713176">
      <w:bodyDiv w:val="1"/>
      <w:marLeft w:val="0"/>
      <w:marRight w:val="0"/>
      <w:marTop w:val="0"/>
      <w:marBottom w:val="0"/>
      <w:divBdr>
        <w:top w:val="none" w:sz="0" w:space="0" w:color="auto"/>
        <w:left w:val="none" w:sz="0" w:space="0" w:color="auto"/>
        <w:bottom w:val="none" w:sz="0" w:space="0" w:color="auto"/>
        <w:right w:val="none" w:sz="0" w:space="0" w:color="auto"/>
      </w:divBdr>
    </w:div>
    <w:div w:id="129786201">
      <w:bodyDiv w:val="1"/>
      <w:marLeft w:val="0"/>
      <w:marRight w:val="0"/>
      <w:marTop w:val="0"/>
      <w:marBottom w:val="0"/>
      <w:divBdr>
        <w:top w:val="none" w:sz="0" w:space="0" w:color="auto"/>
        <w:left w:val="none" w:sz="0" w:space="0" w:color="auto"/>
        <w:bottom w:val="none" w:sz="0" w:space="0" w:color="auto"/>
        <w:right w:val="none" w:sz="0" w:space="0" w:color="auto"/>
      </w:divBdr>
    </w:div>
    <w:div w:id="130221624">
      <w:bodyDiv w:val="1"/>
      <w:marLeft w:val="0"/>
      <w:marRight w:val="0"/>
      <w:marTop w:val="0"/>
      <w:marBottom w:val="0"/>
      <w:divBdr>
        <w:top w:val="none" w:sz="0" w:space="0" w:color="auto"/>
        <w:left w:val="none" w:sz="0" w:space="0" w:color="auto"/>
        <w:bottom w:val="none" w:sz="0" w:space="0" w:color="auto"/>
        <w:right w:val="none" w:sz="0" w:space="0" w:color="auto"/>
      </w:divBdr>
    </w:div>
    <w:div w:id="130372574">
      <w:bodyDiv w:val="1"/>
      <w:marLeft w:val="0"/>
      <w:marRight w:val="0"/>
      <w:marTop w:val="0"/>
      <w:marBottom w:val="0"/>
      <w:divBdr>
        <w:top w:val="none" w:sz="0" w:space="0" w:color="auto"/>
        <w:left w:val="none" w:sz="0" w:space="0" w:color="auto"/>
        <w:bottom w:val="none" w:sz="0" w:space="0" w:color="auto"/>
        <w:right w:val="none" w:sz="0" w:space="0" w:color="auto"/>
      </w:divBdr>
    </w:div>
    <w:div w:id="130514310">
      <w:bodyDiv w:val="1"/>
      <w:marLeft w:val="0"/>
      <w:marRight w:val="0"/>
      <w:marTop w:val="0"/>
      <w:marBottom w:val="0"/>
      <w:divBdr>
        <w:top w:val="none" w:sz="0" w:space="0" w:color="auto"/>
        <w:left w:val="none" w:sz="0" w:space="0" w:color="auto"/>
        <w:bottom w:val="none" w:sz="0" w:space="0" w:color="auto"/>
        <w:right w:val="none" w:sz="0" w:space="0" w:color="auto"/>
      </w:divBdr>
    </w:div>
    <w:div w:id="130559555">
      <w:bodyDiv w:val="1"/>
      <w:marLeft w:val="0"/>
      <w:marRight w:val="0"/>
      <w:marTop w:val="0"/>
      <w:marBottom w:val="0"/>
      <w:divBdr>
        <w:top w:val="none" w:sz="0" w:space="0" w:color="auto"/>
        <w:left w:val="none" w:sz="0" w:space="0" w:color="auto"/>
        <w:bottom w:val="none" w:sz="0" w:space="0" w:color="auto"/>
        <w:right w:val="none" w:sz="0" w:space="0" w:color="auto"/>
      </w:divBdr>
    </w:div>
    <w:div w:id="130826986">
      <w:bodyDiv w:val="1"/>
      <w:marLeft w:val="0"/>
      <w:marRight w:val="0"/>
      <w:marTop w:val="0"/>
      <w:marBottom w:val="0"/>
      <w:divBdr>
        <w:top w:val="none" w:sz="0" w:space="0" w:color="auto"/>
        <w:left w:val="none" w:sz="0" w:space="0" w:color="auto"/>
        <w:bottom w:val="none" w:sz="0" w:space="0" w:color="auto"/>
        <w:right w:val="none" w:sz="0" w:space="0" w:color="auto"/>
      </w:divBdr>
    </w:div>
    <w:div w:id="130834445">
      <w:bodyDiv w:val="1"/>
      <w:marLeft w:val="0"/>
      <w:marRight w:val="0"/>
      <w:marTop w:val="0"/>
      <w:marBottom w:val="0"/>
      <w:divBdr>
        <w:top w:val="none" w:sz="0" w:space="0" w:color="auto"/>
        <w:left w:val="none" w:sz="0" w:space="0" w:color="auto"/>
        <w:bottom w:val="none" w:sz="0" w:space="0" w:color="auto"/>
        <w:right w:val="none" w:sz="0" w:space="0" w:color="auto"/>
      </w:divBdr>
    </w:div>
    <w:div w:id="130900578">
      <w:bodyDiv w:val="1"/>
      <w:marLeft w:val="0"/>
      <w:marRight w:val="0"/>
      <w:marTop w:val="0"/>
      <w:marBottom w:val="0"/>
      <w:divBdr>
        <w:top w:val="none" w:sz="0" w:space="0" w:color="auto"/>
        <w:left w:val="none" w:sz="0" w:space="0" w:color="auto"/>
        <w:bottom w:val="none" w:sz="0" w:space="0" w:color="auto"/>
        <w:right w:val="none" w:sz="0" w:space="0" w:color="auto"/>
      </w:divBdr>
    </w:div>
    <w:div w:id="130943309">
      <w:bodyDiv w:val="1"/>
      <w:marLeft w:val="0"/>
      <w:marRight w:val="0"/>
      <w:marTop w:val="0"/>
      <w:marBottom w:val="0"/>
      <w:divBdr>
        <w:top w:val="none" w:sz="0" w:space="0" w:color="auto"/>
        <w:left w:val="none" w:sz="0" w:space="0" w:color="auto"/>
        <w:bottom w:val="none" w:sz="0" w:space="0" w:color="auto"/>
        <w:right w:val="none" w:sz="0" w:space="0" w:color="auto"/>
      </w:divBdr>
    </w:div>
    <w:div w:id="131101396">
      <w:bodyDiv w:val="1"/>
      <w:marLeft w:val="0"/>
      <w:marRight w:val="0"/>
      <w:marTop w:val="0"/>
      <w:marBottom w:val="0"/>
      <w:divBdr>
        <w:top w:val="none" w:sz="0" w:space="0" w:color="auto"/>
        <w:left w:val="none" w:sz="0" w:space="0" w:color="auto"/>
        <w:bottom w:val="none" w:sz="0" w:space="0" w:color="auto"/>
        <w:right w:val="none" w:sz="0" w:space="0" w:color="auto"/>
      </w:divBdr>
    </w:div>
    <w:div w:id="131481862">
      <w:bodyDiv w:val="1"/>
      <w:marLeft w:val="0"/>
      <w:marRight w:val="0"/>
      <w:marTop w:val="0"/>
      <w:marBottom w:val="0"/>
      <w:divBdr>
        <w:top w:val="none" w:sz="0" w:space="0" w:color="auto"/>
        <w:left w:val="none" w:sz="0" w:space="0" w:color="auto"/>
        <w:bottom w:val="none" w:sz="0" w:space="0" w:color="auto"/>
        <w:right w:val="none" w:sz="0" w:space="0" w:color="auto"/>
      </w:divBdr>
    </w:div>
    <w:div w:id="131485686">
      <w:bodyDiv w:val="1"/>
      <w:marLeft w:val="0"/>
      <w:marRight w:val="0"/>
      <w:marTop w:val="0"/>
      <w:marBottom w:val="0"/>
      <w:divBdr>
        <w:top w:val="none" w:sz="0" w:space="0" w:color="auto"/>
        <w:left w:val="none" w:sz="0" w:space="0" w:color="auto"/>
        <w:bottom w:val="none" w:sz="0" w:space="0" w:color="auto"/>
        <w:right w:val="none" w:sz="0" w:space="0" w:color="auto"/>
      </w:divBdr>
    </w:div>
    <w:div w:id="131558769">
      <w:bodyDiv w:val="1"/>
      <w:marLeft w:val="0"/>
      <w:marRight w:val="0"/>
      <w:marTop w:val="0"/>
      <w:marBottom w:val="0"/>
      <w:divBdr>
        <w:top w:val="none" w:sz="0" w:space="0" w:color="auto"/>
        <w:left w:val="none" w:sz="0" w:space="0" w:color="auto"/>
        <w:bottom w:val="none" w:sz="0" w:space="0" w:color="auto"/>
        <w:right w:val="none" w:sz="0" w:space="0" w:color="auto"/>
      </w:divBdr>
    </w:div>
    <w:div w:id="131870796">
      <w:bodyDiv w:val="1"/>
      <w:marLeft w:val="0"/>
      <w:marRight w:val="0"/>
      <w:marTop w:val="0"/>
      <w:marBottom w:val="0"/>
      <w:divBdr>
        <w:top w:val="none" w:sz="0" w:space="0" w:color="auto"/>
        <w:left w:val="none" w:sz="0" w:space="0" w:color="auto"/>
        <w:bottom w:val="none" w:sz="0" w:space="0" w:color="auto"/>
        <w:right w:val="none" w:sz="0" w:space="0" w:color="auto"/>
      </w:divBdr>
    </w:div>
    <w:div w:id="131871200">
      <w:bodyDiv w:val="1"/>
      <w:marLeft w:val="0"/>
      <w:marRight w:val="0"/>
      <w:marTop w:val="0"/>
      <w:marBottom w:val="0"/>
      <w:divBdr>
        <w:top w:val="none" w:sz="0" w:space="0" w:color="auto"/>
        <w:left w:val="none" w:sz="0" w:space="0" w:color="auto"/>
        <w:bottom w:val="none" w:sz="0" w:space="0" w:color="auto"/>
        <w:right w:val="none" w:sz="0" w:space="0" w:color="auto"/>
      </w:divBdr>
    </w:div>
    <w:div w:id="132064770">
      <w:bodyDiv w:val="1"/>
      <w:marLeft w:val="0"/>
      <w:marRight w:val="0"/>
      <w:marTop w:val="0"/>
      <w:marBottom w:val="0"/>
      <w:divBdr>
        <w:top w:val="none" w:sz="0" w:space="0" w:color="auto"/>
        <w:left w:val="none" w:sz="0" w:space="0" w:color="auto"/>
        <w:bottom w:val="none" w:sz="0" w:space="0" w:color="auto"/>
        <w:right w:val="none" w:sz="0" w:space="0" w:color="auto"/>
      </w:divBdr>
    </w:div>
    <w:div w:id="132794308">
      <w:bodyDiv w:val="1"/>
      <w:marLeft w:val="0"/>
      <w:marRight w:val="0"/>
      <w:marTop w:val="0"/>
      <w:marBottom w:val="0"/>
      <w:divBdr>
        <w:top w:val="none" w:sz="0" w:space="0" w:color="auto"/>
        <w:left w:val="none" w:sz="0" w:space="0" w:color="auto"/>
        <w:bottom w:val="none" w:sz="0" w:space="0" w:color="auto"/>
        <w:right w:val="none" w:sz="0" w:space="0" w:color="auto"/>
      </w:divBdr>
    </w:div>
    <w:div w:id="133373263">
      <w:bodyDiv w:val="1"/>
      <w:marLeft w:val="0"/>
      <w:marRight w:val="0"/>
      <w:marTop w:val="0"/>
      <w:marBottom w:val="0"/>
      <w:divBdr>
        <w:top w:val="none" w:sz="0" w:space="0" w:color="auto"/>
        <w:left w:val="none" w:sz="0" w:space="0" w:color="auto"/>
        <w:bottom w:val="none" w:sz="0" w:space="0" w:color="auto"/>
        <w:right w:val="none" w:sz="0" w:space="0" w:color="auto"/>
      </w:divBdr>
    </w:div>
    <w:div w:id="133571735">
      <w:bodyDiv w:val="1"/>
      <w:marLeft w:val="0"/>
      <w:marRight w:val="0"/>
      <w:marTop w:val="0"/>
      <w:marBottom w:val="0"/>
      <w:divBdr>
        <w:top w:val="none" w:sz="0" w:space="0" w:color="auto"/>
        <w:left w:val="none" w:sz="0" w:space="0" w:color="auto"/>
        <w:bottom w:val="none" w:sz="0" w:space="0" w:color="auto"/>
        <w:right w:val="none" w:sz="0" w:space="0" w:color="auto"/>
      </w:divBdr>
    </w:div>
    <w:div w:id="133717996">
      <w:bodyDiv w:val="1"/>
      <w:marLeft w:val="0"/>
      <w:marRight w:val="0"/>
      <w:marTop w:val="0"/>
      <w:marBottom w:val="0"/>
      <w:divBdr>
        <w:top w:val="none" w:sz="0" w:space="0" w:color="auto"/>
        <w:left w:val="none" w:sz="0" w:space="0" w:color="auto"/>
        <w:bottom w:val="none" w:sz="0" w:space="0" w:color="auto"/>
        <w:right w:val="none" w:sz="0" w:space="0" w:color="auto"/>
      </w:divBdr>
    </w:div>
    <w:div w:id="133841730">
      <w:bodyDiv w:val="1"/>
      <w:marLeft w:val="0"/>
      <w:marRight w:val="0"/>
      <w:marTop w:val="0"/>
      <w:marBottom w:val="0"/>
      <w:divBdr>
        <w:top w:val="none" w:sz="0" w:space="0" w:color="auto"/>
        <w:left w:val="none" w:sz="0" w:space="0" w:color="auto"/>
        <w:bottom w:val="none" w:sz="0" w:space="0" w:color="auto"/>
        <w:right w:val="none" w:sz="0" w:space="0" w:color="auto"/>
      </w:divBdr>
    </w:div>
    <w:div w:id="134488393">
      <w:bodyDiv w:val="1"/>
      <w:marLeft w:val="0"/>
      <w:marRight w:val="0"/>
      <w:marTop w:val="0"/>
      <w:marBottom w:val="0"/>
      <w:divBdr>
        <w:top w:val="none" w:sz="0" w:space="0" w:color="auto"/>
        <w:left w:val="none" w:sz="0" w:space="0" w:color="auto"/>
        <w:bottom w:val="none" w:sz="0" w:space="0" w:color="auto"/>
        <w:right w:val="none" w:sz="0" w:space="0" w:color="auto"/>
      </w:divBdr>
    </w:div>
    <w:div w:id="134567451">
      <w:bodyDiv w:val="1"/>
      <w:marLeft w:val="0"/>
      <w:marRight w:val="0"/>
      <w:marTop w:val="0"/>
      <w:marBottom w:val="0"/>
      <w:divBdr>
        <w:top w:val="none" w:sz="0" w:space="0" w:color="auto"/>
        <w:left w:val="none" w:sz="0" w:space="0" w:color="auto"/>
        <w:bottom w:val="none" w:sz="0" w:space="0" w:color="auto"/>
        <w:right w:val="none" w:sz="0" w:space="0" w:color="auto"/>
      </w:divBdr>
    </w:div>
    <w:div w:id="134572955">
      <w:bodyDiv w:val="1"/>
      <w:marLeft w:val="0"/>
      <w:marRight w:val="0"/>
      <w:marTop w:val="0"/>
      <w:marBottom w:val="0"/>
      <w:divBdr>
        <w:top w:val="none" w:sz="0" w:space="0" w:color="auto"/>
        <w:left w:val="none" w:sz="0" w:space="0" w:color="auto"/>
        <w:bottom w:val="none" w:sz="0" w:space="0" w:color="auto"/>
        <w:right w:val="none" w:sz="0" w:space="0" w:color="auto"/>
      </w:divBdr>
    </w:div>
    <w:div w:id="134642298">
      <w:bodyDiv w:val="1"/>
      <w:marLeft w:val="0"/>
      <w:marRight w:val="0"/>
      <w:marTop w:val="0"/>
      <w:marBottom w:val="0"/>
      <w:divBdr>
        <w:top w:val="none" w:sz="0" w:space="0" w:color="auto"/>
        <w:left w:val="none" w:sz="0" w:space="0" w:color="auto"/>
        <w:bottom w:val="none" w:sz="0" w:space="0" w:color="auto"/>
        <w:right w:val="none" w:sz="0" w:space="0" w:color="auto"/>
      </w:divBdr>
    </w:div>
    <w:div w:id="134760570">
      <w:bodyDiv w:val="1"/>
      <w:marLeft w:val="0"/>
      <w:marRight w:val="0"/>
      <w:marTop w:val="0"/>
      <w:marBottom w:val="0"/>
      <w:divBdr>
        <w:top w:val="none" w:sz="0" w:space="0" w:color="auto"/>
        <w:left w:val="none" w:sz="0" w:space="0" w:color="auto"/>
        <w:bottom w:val="none" w:sz="0" w:space="0" w:color="auto"/>
        <w:right w:val="none" w:sz="0" w:space="0" w:color="auto"/>
      </w:divBdr>
    </w:div>
    <w:div w:id="135025831">
      <w:bodyDiv w:val="1"/>
      <w:marLeft w:val="0"/>
      <w:marRight w:val="0"/>
      <w:marTop w:val="0"/>
      <w:marBottom w:val="0"/>
      <w:divBdr>
        <w:top w:val="none" w:sz="0" w:space="0" w:color="auto"/>
        <w:left w:val="none" w:sz="0" w:space="0" w:color="auto"/>
        <w:bottom w:val="none" w:sz="0" w:space="0" w:color="auto"/>
        <w:right w:val="none" w:sz="0" w:space="0" w:color="auto"/>
      </w:divBdr>
    </w:div>
    <w:div w:id="135033358">
      <w:bodyDiv w:val="1"/>
      <w:marLeft w:val="0"/>
      <w:marRight w:val="0"/>
      <w:marTop w:val="0"/>
      <w:marBottom w:val="0"/>
      <w:divBdr>
        <w:top w:val="none" w:sz="0" w:space="0" w:color="auto"/>
        <w:left w:val="none" w:sz="0" w:space="0" w:color="auto"/>
        <w:bottom w:val="none" w:sz="0" w:space="0" w:color="auto"/>
        <w:right w:val="none" w:sz="0" w:space="0" w:color="auto"/>
      </w:divBdr>
    </w:div>
    <w:div w:id="135075929">
      <w:bodyDiv w:val="1"/>
      <w:marLeft w:val="0"/>
      <w:marRight w:val="0"/>
      <w:marTop w:val="0"/>
      <w:marBottom w:val="0"/>
      <w:divBdr>
        <w:top w:val="none" w:sz="0" w:space="0" w:color="auto"/>
        <w:left w:val="none" w:sz="0" w:space="0" w:color="auto"/>
        <w:bottom w:val="none" w:sz="0" w:space="0" w:color="auto"/>
        <w:right w:val="none" w:sz="0" w:space="0" w:color="auto"/>
      </w:divBdr>
    </w:div>
    <w:div w:id="135227315">
      <w:bodyDiv w:val="1"/>
      <w:marLeft w:val="0"/>
      <w:marRight w:val="0"/>
      <w:marTop w:val="0"/>
      <w:marBottom w:val="0"/>
      <w:divBdr>
        <w:top w:val="none" w:sz="0" w:space="0" w:color="auto"/>
        <w:left w:val="none" w:sz="0" w:space="0" w:color="auto"/>
        <w:bottom w:val="none" w:sz="0" w:space="0" w:color="auto"/>
        <w:right w:val="none" w:sz="0" w:space="0" w:color="auto"/>
      </w:divBdr>
    </w:div>
    <w:div w:id="135343004">
      <w:bodyDiv w:val="1"/>
      <w:marLeft w:val="0"/>
      <w:marRight w:val="0"/>
      <w:marTop w:val="0"/>
      <w:marBottom w:val="0"/>
      <w:divBdr>
        <w:top w:val="none" w:sz="0" w:space="0" w:color="auto"/>
        <w:left w:val="none" w:sz="0" w:space="0" w:color="auto"/>
        <w:bottom w:val="none" w:sz="0" w:space="0" w:color="auto"/>
        <w:right w:val="none" w:sz="0" w:space="0" w:color="auto"/>
      </w:divBdr>
    </w:div>
    <w:div w:id="135418163">
      <w:bodyDiv w:val="1"/>
      <w:marLeft w:val="0"/>
      <w:marRight w:val="0"/>
      <w:marTop w:val="0"/>
      <w:marBottom w:val="0"/>
      <w:divBdr>
        <w:top w:val="none" w:sz="0" w:space="0" w:color="auto"/>
        <w:left w:val="none" w:sz="0" w:space="0" w:color="auto"/>
        <w:bottom w:val="none" w:sz="0" w:space="0" w:color="auto"/>
        <w:right w:val="none" w:sz="0" w:space="0" w:color="auto"/>
      </w:divBdr>
    </w:div>
    <w:div w:id="135488121">
      <w:bodyDiv w:val="1"/>
      <w:marLeft w:val="0"/>
      <w:marRight w:val="0"/>
      <w:marTop w:val="0"/>
      <w:marBottom w:val="0"/>
      <w:divBdr>
        <w:top w:val="none" w:sz="0" w:space="0" w:color="auto"/>
        <w:left w:val="none" w:sz="0" w:space="0" w:color="auto"/>
        <w:bottom w:val="none" w:sz="0" w:space="0" w:color="auto"/>
        <w:right w:val="none" w:sz="0" w:space="0" w:color="auto"/>
      </w:divBdr>
    </w:div>
    <w:div w:id="135536052">
      <w:bodyDiv w:val="1"/>
      <w:marLeft w:val="0"/>
      <w:marRight w:val="0"/>
      <w:marTop w:val="0"/>
      <w:marBottom w:val="0"/>
      <w:divBdr>
        <w:top w:val="none" w:sz="0" w:space="0" w:color="auto"/>
        <w:left w:val="none" w:sz="0" w:space="0" w:color="auto"/>
        <w:bottom w:val="none" w:sz="0" w:space="0" w:color="auto"/>
        <w:right w:val="none" w:sz="0" w:space="0" w:color="auto"/>
      </w:divBdr>
    </w:div>
    <w:div w:id="135729387">
      <w:bodyDiv w:val="1"/>
      <w:marLeft w:val="0"/>
      <w:marRight w:val="0"/>
      <w:marTop w:val="0"/>
      <w:marBottom w:val="0"/>
      <w:divBdr>
        <w:top w:val="none" w:sz="0" w:space="0" w:color="auto"/>
        <w:left w:val="none" w:sz="0" w:space="0" w:color="auto"/>
        <w:bottom w:val="none" w:sz="0" w:space="0" w:color="auto"/>
        <w:right w:val="none" w:sz="0" w:space="0" w:color="auto"/>
      </w:divBdr>
    </w:div>
    <w:div w:id="135756571">
      <w:bodyDiv w:val="1"/>
      <w:marLeft w:val="0"/>
      <w:marRight w:val="0"/>
      <w:marTop w:val="0"/>
      <w:marBottom w:val="0"/>
      <w:divBdr>
        <w:top w:val="none" w:sz="0" w:space="0" w:color="auto"/>
        <w:left w:val="none" w:sz="0" w:space="0" w:color="auto"/>
        <w:bottom w:val="none" w:sz="0" w:space="0" w:color="auto"/>
        <w:right w:val="none" w:sz="0" w:space="0" w:color="auto"/>
      </w:divBdr>
    </w:div>
    <w:div w:id="135949401">
      <w:bodyDiv w:val="1"/>
      <w:marLeft w:val="0"/>
      <w:marRight w:val="0"/>
      <w:marTop w:val="0"/>
      <w:marBottom w:val="0"/>
      <w:divBdr>
        <w:top w:val="none" w:sz="0" w:space="0" w:color="auto"/>
        <w:left w:val="none" w:sz="0" w:space="0" w:color="auto"/>
        <w:bottom w:val="none" w:sz="0" w:space="0" w:color="auto"/>
        <w:right w:val="none" w:sz="0" w:space="0" w:color="auto"/>
      </w:divBdr>
    </w:div>
    <w:div w:id="136147135">
      <w:bodyDiv w:val="1"/>
      <w:marLeft w:val="0"/>
      <w:marRight w:val="0"/>
      <w:marTop w:val="0"/>
      <w:marBottom w:val="0"/>
      <w:divBdr>
        <w:top w:val="none" w:sz="0" w:space="0" w:color="auto"/>
        <w:left w:val="none" w:sz="0" w:space="0" w:color="auto"/>
        <w:bottom w:val="none" w:sz="0" w:space="0" w:color="auto"/>
        <w:right w:val="none" w:sz="0" w:space="0" w:color="auto"/>
      </w:divBdr>
    </w:div>
    <w:div w:id="136411518">
      <w:bodyDiv w:val="1"/>
      <w:marLeft w:val="0"/>
      <w:marRight w:val="0"/>
      <w:marTop w:val="0"/>
      <w:marBottom w:val="0"/>
      <w:divBdr>
        <w:top w:val="none" w:sz="0" w:space="0" w:color="auto"/>
        <w:left w:val="none" w:sz="0" w:space="0" w:color="auto"/>
        <w:bottom w:val="none" w:sz="0" w:space="0" w:color="auto"/>
        <w:right w:val="none" w:sz="0" w:space="0" w:color="auto"/>
      </w:divBdr>
    </w:div>
    <w:div w:id="136463242">
      <w:bodyDiv w:val="1"/>
      <w:marLeft w:val="0"/>
      <w:marRight w:val="0"/>
      <w:marTop w:val="0"/>
      <w:marBottom w:val="0"/>
      <w:divBdr>
        <w:top w:val="none" w:sz="0" w:space="0" w:color="auto"/>
        <w:left w:val="none" w:sz="0" w:space="0" w:color="auto"/>
        <w:bottom w:val="none" w:sz="0" w:space="0" w:color="auto"/>
        <w:right w:val="none" w:sz="0" w:space="0" w:color="auto"/>
      </w:divBdr>
    </w:div>
    <w:div w:id="136723878">
      <w:bodyDiv w:val="1"/>
      <w:marLeft w:val="0"/>
      <w:marRight w:val="0"/>
      <w:marTop w:val="0"/>
      <w:marBottom w:val="0"/>
      <w:divBdr>
        <w:top w:val="none" w:sz="0" w:space="0" w:color="auto"/>
        <w:left w:val="none" w:sz="0" w:space="0" w:color="auto"/>
        <w:bottom w:val="none" w:sz="0" w:space="0" w:color="auto"/>
        <w:right w:val="none" w:sz="0" w:space="0" w:color="auto"/>
      </w:divBdr>
    </w:div>
    <w:div w:id="136845250">
      <w:bodyDiv w:val="1"/>
      <w:marLeft w:val="0"/>
      <w:marRight w:val="0"/>
      <w:marTop w:val="0"/>
      <w:marBottom w:val="0"/>
      <w:divBdr>
        <w:top w:val="none" w:sz="0" w:space="0" w:color="auto"/>
        <w:left w:val="none" w:sz="0" w:space="0" w:color="auto"/>
        <w:bottom w:val="none" w:sz="0" w:space="0" w:color="auto"/>
        <w:right w:val="none" w:sz="0" w:space="0" w:color="auto"/>
      </w:divBdr>
    </w:div>
    <w:div w:id="136923322">
      <w:bodyDiv w:val="1"/>
      <w:marLeft w:val="0"/>
      <w:marRight w:val="0"/>
      <w:marTop w:val="0"/>
      <w:marBottom w:val="0"/>
      <w:divBdr>
        <w:top w:val="none" w:sz="0" w:space="0" w:color="auto"/>
        <w:left w:val="none" w:sz="0" w:space="0" w:color="auto"/>
        <w:bottom w:val="none" w:sz="0" w:space="0" w:color="auto"/>
        <w:right w:val="none" w:sz="0" w:space="0" w:color="auto"/>
      </w:divBdr>
    </w:div>
    <w:div w:id="137191141">
      <w:bodyDiv w:val="1"/>
      <w:marLeft w:val="0"/>
      <w:marRight w:val="0"/>
      <w:marTop w:val="0"/>
      <w:marBottom w:val="0"/>
      <w:divBdr>
        <w:top w:val="none" w:sz="0" w:space="0" w:color="auto"/>
        <w:left w:val="none" w:sz="0" w:space="0" w:color="auto"/>
        <w:bottom w:val="none" w:sz="0" w:space="0" w:color="auto"/>
        <w:right w:val="none" w:sz="0" w:space="0" w:color="auto"/>
      </w:divBdr>
    </w:div>
    <w:div w:id="137650306">
      <w:bodyDiv w:val="1"/>
      <w:marLeft w:val="0"/>
      <w:marRight w:val="0"/>
      <w:marTop w:val="0"/>
      <w:marBottom w:val="0"/>
      <w:divBdr>
        <w:top w:val="none" w:sz="0" w:space="0" w:color="auto"/>
        <w:left w:val="none" w:sz="0" w:space="0" w:color="auto"/>
        <w:bottom w:val="none" w:sz="0" w:space="0" w:color="auto"/>
        <w:right w:val="none" w:sz="0" w:space="0" w:color="auto"/>
      </w:divBdr>
    </w:div>
    <w:div w:id="137846919">
      <w:bodyDiv w:val="1"/>
      <w:marLeft w:val="0"/>
      <w:marRight w:val="0"/>
      <w:marTop w:val="0"/>
      <w:marBottom w:val="0"/>
      <w:divBdr>
        <w:top w:val="none" w:sz="0" w:space="0" w:color="auto"/>
        <w:left w:val="none" w:sz="0" w:space="0" w:color="auto"/>
        <w:bottom w:val="none" w:sz="0" w:space="0" w:color="auto"/>
        <w:right w:val="none" w:sz="0" w:space="0" w:color="auto"/>
      </w:divBdr>
    </w:div>
    <w:div w:id="137848357">
      <w:bodyDiv w:val="1"/>
      <w:marLeft w:val="0"/>
      <w:marRight w:val="0"/>
      <w:marTop w:val="0"/>
      <w:marBottom w:val="0"/>
      <w:divBdr>
        <w:top w:val="none" w:sz="0" w:space="0" w:color="auto"/>
        <w:left w:val="none" w:sz="0" w:space="0" w:color="auto"/>
        <w:bottom w:val="none" w:sz="0" w:space="0" w:color="auto"/>
        <w:right w:val="none" w:sz="0" w:space="0" w:color="auto"/>
      </w:divBdr>
    </w:div>
    <w:div w:id="137959210">
      <w:bodyDiv w:val="1"/>
      <w:marLeft w:val="0"/>
      <w:marRight w:val="0"/>
      <w:marTop w:val="0"/>
      <w:marBottom w:val="0"/>
      <w:divBdr>
        <w:top w:val="none" w:sz="0" w:space="0" w:color="auto"/>
        <w:left w:val="none" w:sz="0" w:space="0" w:color="auto"/>
        <w:bottom w:val="none" w:sz="0" w:space="0" w:color="auto"/>
        <w:right w:val="none" w:sz="0" w:space="0" w:color="auto"/>
      </w:divBdr>
    </w:div>
    <w:div w:id="138036169">
      <w:bodyDiv w:val="1"/>
      <w:marLeft w:val="0"/>
      <w:marRight w:val="0"/>
      <w:marTop w:val="0"/>
      <w:marBottom w:val="0"/>
      <w:divBdr>
        <w:top w:val="none" w:sz="0" w:space="0" w:color="auto"/>
        <w:left w:val="none" w:sz="0" w:space="0" w:color="auto"/>
        <w:bottom w:val="none" w:sz="0" w:space="0" w:color="auto"/>
        <w:right w:val="none" w:sz="0" w:space="0" w:color="auto"/>
      </w:divBdr>
    </w:div>
    <w:div w:id="138347927">
      <w:bodyDiv w:val="1"/>
      <w:marLeft w:val="0"/>
      <w:marRight w:val="0"/>
      <w:marTop w:val="0"/>
      <w:marBottom w:val="0"/>
      <w:divBdr>
        <w:top w:val="none" w:sz="0" w:space="0" w:color="auto"/>
        <w:left w:val="none" w:sz="0" w:space="0" w:color="auto"/>
        <w:bottom w:val="none" w:sz="0" w:space="0" w:color="auto"/>
        <w:right w:val="none" w:sz="0" w:space="0" w:color="auto"/>
      </w:divBdr>
    </w:div>
    <w:div w:id="138572614">
      <w:bodyDiv w:val="1"/>
      <w:marLeft w:val="0"/>
      <w:marRight w:val="0"/>
      <w:marTop w:val="0"/>
      <w:marBottom w:val="0"/>
      <w:divBdr>
        <w:top w:val="none" w:sz="0" w:space="0" w:color="auto"/>
        <w:left w:val="none" w:sz="0" w:space="0" w:color="auto"/>
        <w:bottom w:val="none" w:sz="0" w:space="0" w:color="auto"/>
        <w:right w:val="none" w:sz="0" w:space="0" w:color="auto"/>
      </w:divBdr>
    </w:div>
    <w:div w:id="139077539">
      <w:bodyDiv w:val="1"/>
      <w:marLeft w:val="0"/>
      <w:marRight w:val="0"/>
      <w:marTop w:val="0"/>
      <w:marBottom w:val="0"/>
      <w:divBdr>
        <w:top w:val="none" w:sz="0" w:space="0" w:color="auto"/>
        <w:left w:val="none" w:sz="0" w:space="0" w:color="auto"/>
        <w:bottom w:val="none" w:sz="0" w:space="0" w:color="auto"/>
        <w:right w:val="none" w:sz="0" w:space="0" w:color="auto"/>
      </w:divBdr>
    </w:div>
    <w:div w:id="139736195">
      <w:bodyDiv w:val="1"/>
      <w:marLeft w:val="0"/>
      <w:marRight w:val="0"/>
      <w:marTop w:val="0"/>
      <w:marBottom w:val="0"/>
      <w:divBdr>
        <w:top w:val="none" w:sz="0" w:space="0" w:color="auto"/>
        <w:left w:val="none" w:sz="0" w:space="0" w:color="auto"/>
        <w:bottom w:val="none" w:sz="0" w:space="0" w:color="auto"/>
        <w:right w:val="none" w:sz="0" w:space="0" w:color="auto"/>
      </w:divBdr>
    </w:div>
    <w:div w:id="139737919">
      <w:bodyDiv w:val="1"/>
      <w:marLeft w:val="0"/>
      <w:marRight w:val="0"/>
      <w:marTop w:val="0"/>
      <w:marBottom w:val="0"/>
      <w:divBdr>
        <w:top w:val="none" w:sz="0" w:space="0" w:color="auto"/>
        <w:left w:val="none" w:sz="0" w:space="0" w:color="auto"/>
        <w:bottom w:val="none" w:sz="0" w:space="0" w:color="auto"/>
        <w:right w:val="none" w:sz="0" w:space="0" w:color="auto"/>
      </w:divBdr>
    </w:div>
    <w:div w:id="139812213">
      <w:bodyDiv w:val="1"/>
      <w:marLeft w:val="0"/>
      <w:marRight w:val="0"/>
      <w:marTop w:val="0"/>
      <w:marBottom w:val="0"/>
      <w:divBdr>
        <w:top w:val="none" w:sz="0" w:space="0" w:color="auto"/>
        <w:left w:val="none" w:sz="0" w:space="0" w:color="auto"/>
        <w:bottom w:val="none" w:sz="0" w:space="0" w:color="auto"/>
        <w:right w:val="none" w:sz="0" w:space="0" w:color="auto"/>
      </w:divBdr>
    </w:div>
    <w:div w:id="139814854">
      <w:bodyDiv w:val="1"/>
      <w:marLeft w:val="0"/>
      <w:marRight w:val="0"/>
      <w:marTop w:val="0"/>
      <w:marBottom w:val="0"/>
      <w:divBdr>
        <w:top w:val="none" w:sz="0" w:space="0" w:color="auto"/>
        <w:left w:val="none" w:sz="0" w:space="0" w:color="auto"/>
        <w:bottom w:val="none" w:sz="0" w:space="0" w:color="auto"/>
        <w:right w:val="none" w:sz="0" w:space="0" w:color="auto"/>
      </w:divBdr>
    </w:div>
    <w:div w:id="140271423">
      <w:bodyDiv w:val="1"/>
      <w:marLeft w:val="0"/>
      <w:marRight w:val="0"/>
      <w:marTop w:val="0"/>
      <w:marBottom w:val="0"/>
      <w:divBdr>
        <w:top w:val="none" w:sz="0" w:space="0" w:color="auto"/>
        <w:left w:val="none" w:sz="0" w:space="0" w:color="auto"/>
        <w:bottom w:val="none" w:sz="0" w:space="0" w:color="auto"/>
        <w:right w:val="none" w:sz="0" w:space="0" w:color="auto"/>
      </w:divBdr>
    </w:div>
    <w:div w:id="140849442">
      <w:bodyDiv w:val="1"/>
      <w:marLeft w:val="0"/>
      <w:marRight w:val="0"/>
      <w:marTop w:val="0"/>
      <w:marBottom w:val="0"/>
      <w:divBdr>
        <w:top w:val="none" w:sz="0" w:space="0" w:color="auto"/>
        <w:left w:val="none" w:sz="0" w:space="0" w:color="auto"/>
        <w:bottom w:val="none" w:sz="0" w:space="0" w:color="auto"/>
        <w:right w:val="none" w:sz="0" w:space="0" w:color="auto"/>
      </w:divBdr>
    </w:div>
    <w:div w:id="141044919">
      <w:bodyDiv w:val="1"/>
      <w:marLeft w:val="0"/>
      <w:marRight w:val="0"/>
      <w:marTop w:val="0"/>
      <w:marBottom w:val="0"/>
      <w:divBdr>
        <w:top w:val="none" w:sz="0" w:space="0" w:color="auto"/>
        <w:left w:val="none" w:sz="0" w:space="0" w:color="auto"/>
        <w:bottom w:val="none" w:sz="0" w:space="0" w:color="auto"/>
        <w:right w:val="none" w:sz="0" w:space="0" w:color="auto"/>
      </w:divBdr>
    </w:div>
    <w:div w:id="141432670">
      <w:bodyDiv w:val="1"/>
      <w:marLeft w:val="0"/>
      <w:marRight w:val="0"/>
      <w:marTop w:val="0"/>
      <w:marBottom w:val="0"/>
      <w:divBdr>
        <w:top w:val="none" w:sz="0" w:space="0" w:color="auto"/>
        <w:left w:val="none" w:sz="0" w:space="0" w:color="auto"/>
        <w:bottom w:val="none" w:sz="0" w:space="0" w:color="auto"/>
        <w:right w:val="none" w:sz="0" w:space="0" w:color="auto"/>
      </w:divBdr>
    </w:div>
    <w:div w:id="141581578">
      <w:bodyDiv w:val="1"/>
      <w:marLeft w:val="0"/>
      <w:marRight w:val="0"/>
      <w:marTop w:val="0"/>
      <w:marBottom w:val="0"/>
      <w:divBdr>
        <w:top w:val="none" w:sz="0" w:space="0" w:color="auto"/>
        <w:left w:val="none" w:sz="0" w:space="0" w:color="auto"/>
        <w:bottom w:val="none" w:sz="0" w:space="0" w:color="auto"/>
        <w:right w:val="none" w:sz="0" w:space="0" w:color="auto"/>
      </w:divBdr>
    </w:div>
    <w:div w:id="142234397">
      <w:bodyDiv w:val="1"/>
      <w:marLeft w:val="0"/>
      <w:marRight w:val="0"/>
      <w:marTop w:val="0"/>
      <w:marBottom w:val="0"/>
      <w:divBdr>
        <w:top w:val="none" w:sz="0" w:space="0" w:color="auto"/>
        <w:left w:val="none" w:sz="0" w:space="0" w:color="auto"/>
        <w:bottom w:val="none" w:sz="0" w:space="0" w:color="auto"/>
        <w:right w:val="none" w:sz="0" w:space="0" w:color="auto"/>
      </w:divBdr>
    </w:div>
    <w:div w:id="142238275">
      <w:bodyDiv w:val="1"/>
      <w:marLeft w:val="0"/>
      <w:marRight w:val="0"/>
      <w:marTop w:val="0"/>
      <w:marBottom w:val="0"/>
      <w:divBdr>
        <w:top w:val="none" w:sz="0" w:space="0" w:color="auto"/>
        <w:left w:val="none" w:sz="0" w:space="0" w:color="auto"/>
        <w:bottom w:val="none" w:sz="0" w:space="0" w:color="auto"/>
        <w:right w:val="none" w:sz="0" w:space="0" w:color="auto"/>
      </w:divBdr>
    </w:div>
    <w:div w:id="142310930">
      <w:bodyDiv w:val="1"/>
      <w:marLeft w:val="0"/>
      <w:marRight w:val="0"/>
      <w:marTop w:val="0"/>
      <w:marBottom w:val="0"/>
      <w:divBdr>
        <w:top w:val="none" w:sz="0" w:space="0" w:color="auto"/>
        <w:left w:val="none" w:sz="0" w:space="0" w:color="auto"/>
        <w:bottom w:val="none" w:sz="0" w:space="0" w:color="auto"/>
        <w:right w:val="none" w:sz="0" w:space="0" w:color="auto"/>
      </w:divBdr>
    </w:div>
    <w:div w:id="142545197">
      <w:bodyDiv w:val="1"/>
      <w:marLeft w:val="0"/>
      <w:marRight w:val="0"/>
      <w:marTop w:val="0"/>
      <w:marBottom w:val="0"/>
      <w:divBdr>
        <w:top w:val="none" w:sz="0" w:space="0" w:color="auto"/>
        <w:left w:val="none" w:sz="0" w:space="0" w:color="auto"/>
        <w:bottom w:val="none" w:sz="0" w:space="0" w:color="auto"/>
        <w:right w:val="none" w:sz="0" w:space="0" w:color="auto"/>
      </w:divBdr>
    </w:div>
    <w:div w:id="142553617">
      <w:bodyDiv w:val="1"/>
      <w:marLeft w:val="0"/>
      <w:marRight w:val="0"/>
      <w:marTop w:val="0"/>
      <w:marBottom w:val="0"/>
      <w:divBdr>
        <w:top w:val="none" w:sz="0" w:space="0" w:color="auto"/>
        <w:left w:val="none" w:sz="0" w:space="0" w:color="auto"/>
        <w:bottom w:val="none" w:sz="0" w:space="0" w:color="auto"/>
        <w:right w:val="none" w:sz="0" w:space="0" w:color="auto"/>
      </w:divBdr>
    </w:div>
    <w:div w:id="142626486">
      <w:bodyDiv w:val="1"/>
      <w:marLeft w:val="0"/>
      <w:marRight w:val="0"/>
      <w:marTop w:val="0"/>
      <w:marBottom w:val="0"/>
      <w:divBdr>
        <w:top w:val="none" w:sz="0" w:space="0" w:color="auto"/>
        <w:left w:val="none" w:sz="0" w:space="0" w:color="auto"/>
        <w:bottom w:val="none" w:sz="0" w:space="0" w:color="auto"/>
        <w:right w:val="none" w:sz="0" w:space="0" w:color="auto"/>
      </w:divBdr>
    </w:div>
    <w:div w:id="142934127">
      <w:bodyDiv w:val="1"/>
      <w:marLeft w:val="0"/>
      <w:marRight w:val="0"/>
      <w:marTop w:val="0"/>
      <w:marBottom w:val="0"/>
      <w:divBdr>
        <w:top w:val="none" w:sz="0" w:space="0" w:color="auto"/>
        <w:left w:val="none" w:sz="0" w:space="0" w:color="auto"/>
        <w:bottom w:val="none" w:sz="0" w:space="0" w:color="auto"/>
        <w:right w:val="none" w:sz="0" w:space="0" w:color="auto"/>
      </w:divBdr>
    </w:div>
    <w:div w:id="143353890">
      <w:bodyDiv w:val="1"/>
      <w:marLeft w:val="0"/>
      <w:marRight w:val="0"/>
      <w:marTop w:val="0"/>
      <w:marBottom w:val="0"/>
      <w:divBdr>
        <w:top w:val="none" w:sz="0" w:space="0" w:color="auto"/>
        <w:left w:val="none" w:sz="0" w:space="0" w:color="auto"/>
        <w:bottom w:val="none" w:sz="0" w:space="0" w:color="auto"/>
        <w:right w:val="none" w:sz="0" w:space="0" w:color="auto"/>
      </w:divBdr>
    </w:div>
    <w:div w:id="143547808">
      <w:bodyDiv w:val="1"/>
      <w:marLeft w:val="0"/>
      <w:marRight w:val="0"/>
      <w:marTop w:val="0"/>
      <w:marBottom w:val="0"/>
      <w:divBdr>
        <w:top w:val="none" w:sz="0" w:space="0" w:color="auto"/>
        <w:left w:val="none" w:sz="0" w:space="0" w:color="auto"/>
        <w:bottom w:val="none" w:sz="0" w:space="0" w:color="auto"/>
        <w:right w:val="none" w:sz="0" w:space="0" w:color="auto"/>
      </w:divBdr>
    </w:div>
    <w:div w:id="143742397">
      <w:bodyDiv w:val="1"/>
      <w:marLeft w:val="0"/>
      <w:marRight w:val="0"/>
      <w:marTop w:val="0"/>
      <w:marBottom w:val="0"/>
      <w:divBdr>
        <w:top w:val="none" w:sz="0" w:space="0" w:color="auto"/>
        <w:left w:val="none" w:sz="0" w:space="0" w:color="auto"/>
        <w:bottom w:val="none" w:sz="0" w:space="0" w:color="auto"/>
        <w:right w:val="none" w:sz="0" w:space="0" w:color="auto"/>
      </w:divBdr>
    </w:div>
    <w:div w:id="143745913">
      <w:bodyDiv w:val="1"/>
      <w:marLeft w:val="0"/>
      <w:marRight w:val="0"/>
      <w:marTop w:val="0"/>
      <w:marBottom w:val="0"/>
      <w:divBdr>
        <w:top w:val="none" w:sz="0" w:space="0" w:color="auto"/>
        <w:left w:val="none" w:sz="0" w:space="0" w:color="auto"/>
        <w:bottom w:val="none" w:sz="0" w:space="0" w:color="auto"/>
        <w:right w:val="none" w:sz="0" w:space="0" w:color="auto"/>
      </w:divBdr>
    </w:div>
    <w:div w:id="143931344">
      <w:bodyDiv w:val="1"/>
      <w:marLeft w:val="0"/>
      <w:marRight w:val="0"/>
      <w:marTop w:val="0"/>
      <w:marBottom w:val="0"/>
      <w:divBdr>
        <w:top w:val="none" w:sz="0" w:space="0" w:color="auto"/>
        <w:left w:val="none" w:sz="0" w:space="0" w:color="auto"/>
        <w:bottom w:val="none" w:sz="0" w:space="0" w:color="auto"/>
        <w:right w:val="none" w:sz="0" w:space="0" w:color="auto"/>
      </w:divBdr>
    </w:div>
    <w:div w:id="143932082">
      <w:bodyDiv w:val="1"/>
      <w:marLeft w:val="0"/>
      <w:marRight w:val="0"/>
      <w:marTop w:val="0"/>
      <w:marBottom w:val="0"/>
      <w:divBdr>
        <w:top w:val="none" w:sz="0" w:space="0" w:color="auto"/>
        <w:left w:val="none" w:sz="0" w:space="0" w:color="auto"/>
        <w:bottom w:val="none" w:sz="0" w:space="0" w:color="auto"/>
        <w:right w:val="none" w:sz="0" w:space="0" w:color="auto"/>
      </w:divBdr>
    </w:div>
    <w:div w:id="144133053">
      <w:bodyDiv w:val="1"/>
      <w:marLeft w:val="0"/>
      <w:marRight w:val="0"/>
      <w:marTop w:val="0"/>
      <w:marBottom w:val="0"/>
      <w:divBdr>
        <w:top w:val="none" w:sz="0" w:space="0" w:color="auto"/>
        <w:left w:val="none" w:sz="0" w:space="0" w:color="auto"/>
        <w:bottom w:val="none" w:sz="0" w:space="0" w:color="auto"/>
        <w:right w:val="none" w:sz="0" w:space="0" w:color="auto"/>
      </w:divBdr>
    </w:div>
    <w:div w:id="144321748">
      <w:bodyDiv w:val="1"/>
      <w:marLeft w:val="0"/>
      <w:marRight w:val="0"/>
      <w:marTop w:val="0"/>
      <w:marBottom w:val="0"/>
      <w:divBdr>
        <w:top w:val="none" w:sz="0" w:space="0" w:color="auto"/>
        <w:left w:val="none" w:sz="0" w:space="0" w:color="auto"/>
        <w:bottom w:val="none" w:sz="0" w:space="0" w:color="auto"/>
        <w:right w:val="none" w:sz="0" w:space="0" w:color="auto"/>
      </w:divBdr>
    </w:div>
    <w:div w:id="144900644">
      <w:bodyDiv w:val="1"/>
      <w:marLeft w:val="0"/>
      <w:marRight w:val="0"/>
      <w:marTop w:val="0"/>
      <w:marBottom w:val="0"/>
      <w:divBdr>
        <w:top w:val="none" w:sz="0" w:space="0" w:color="auto"/>
        <w:left w:val="none" w:sz="0" w:space="0" w:color="auto"/>
        <w:bottom w:val="none" w:sz="0" w:space="0" w:color="auto"/>
        <w:right w:val="none" w:sz="0" w:space="0" w:color="auto"/>
      </w:divBdr>
    </w:div>
    <w:div w:id="144931754">
      <w:bodyDiv w:val="1"/>
      <w:marLeft w:val="0"/>
      <w:marRight w:val="0"/>
      <w:marTop w:val="0"/>
      <w:marBottom w:val="0"/>
      <w:divBdr>
        <w:top w:val="none" w:sz="0" w:space="0" w:color="auto"/>
        <w:left w:val="none" w:sz="0" w:space="0" w:color="auto"/>
        <w:bottom w:val="none" w:sz="0" w:space="0" w:color="auto"/>
        <w:right w:val="none" w:sz="0" w:space="0" w:color="auto"/>
      </w:divBdr>
    </w:div>
    <w:div w:id="145324763">
      <w:bodyDiv w:val="1"/>
      <w:marLeft w:val="0"/>
      <w:marRight w:val="0"/>
      <w:marTop w:val="0"/>
      <w:marBottom w:val="0"/>
      <w:divBdr>
        <w:top w:val="none" w:sz="0" w:space="0" w:color="auto"/>
        <w:left w:val="none" w:sz="0" w:space="0" w:color="auto"/>
        <w:bottom w:val="none" w:sz="0" w:space="0" w:color="auto"/>
        <w:right w:val="none" w:sz="0" w:space="0" w:color="auto"/>
      </w:divBdr>
    </w:div>
    <w:div w:id="145359944">
      <w:bodyDiv w:val="1"/>
      <w:marLeft w:val="0"/>
      <w:marRight w:val="0"/>
      <w:marTop w:val="0"/>
      <w:marBottom w:val="0"/>
      <w:divBdr>
        <w:top w:val="none" w:sz="0" w:space="0" w:color="auto"/>
        <w:left w:val="none" w:sz="0" w:space="0" w:color="auto"/>
        <w:bottom w:val="none" w:sz="0" w:space="0" w:color="auto"/>
        <w:right w:val="none" w:sz="0" w:space="0" w:color="auto"/>
      </w:divBdr>
    </w:div>
    <w:div w:id="145558825">
      <w:bodyDiv w:val="1"/>
      <w:marLeft w:val="0"/>
      <w:marRight w:val="0"/>
      <w:marTop w:val="0"/>
      <w:marBottom w:val="0"/>
      <w:divBdr>
        <w:top w:val="none" w:sz="0" w:space="0" w:color="auto"/>
        <w:left w:val="none" w:sz="0" w:space="0" w:color="auto"/>
        <w:bottom w:val="none" w:sz="0" w:space="0" w:color="auto"/>
        <w:right w:val="none" w:sz="0" w:space="0" w:color="auto"/>
      </w:divBdr>
    </w:div>
    <w:div w:id="145821512">
      <w:bodyDiv w:val="1"/>
      <w:marLeft w:val="0"/>
      <w:marRight w:val="0"/>
      <w:marTop w:val="0"/>
      <w:marBottom w:val="0"/>
      <w:divBdr>
        <w:top w:val="none" w:sz="0" w:space="0" w:color="auto"/>
        <w:left w:val="none" w:sz="0" w:space="0" w:color="auto"/>
        <w:bottom w:val="none" w:sz="0" w:space="0" w:color="auto"/>
        <w:right w:val="none" w:sz="0" w:space="0" w:color="auto"/>
      </w:divBdr>
    </w:div>
    <w:div w:id="145897949">
      <w:bodyDiv w:val="1"/>
      <w:marLeft w:val="0"/>
      <w:marRight w:val="0"/>
      <w:marTop w:val="0"/>
      <w:marBottom w:val="0"/>
      <w:divBdr>
        <w:top w:val="none" w:sz="0" w:space="0" w:color="auto"/>
        <w:left w:val="none" w:sz="0" w:space="0" w:color="auto"/>
        <w:bottom w:val="none" w:sz="0" w:space="0" w:color="auto"/>
        <w:right w:val="none" w:sz="0" w:space="0" w:color="auto"/>
      </w:divBdr>
    </w:div>
    <w:div w:id="146241051">
      <w:bodyDiv w:val="1"/>
      <w:marLeft w:val="0"/>
      <w:marRight w:val="0"/>
      <w:marTop w:val="0"/>
      <w:marBottom w:val="0"/>
      <w:divBdr>
        <w:top w:val="none" w:sz="0" w:space="0" w:color="auto"/>
        <w:left w:val="none" w:sz="0" w:space="0" w:color="auto"/>
        <w:bottom w:val="none" w:sz="0" w:space="0" w:color="auto"/>
        <w:right w:val="none" w:sz="0" w:space="0" w:color="auto"/>
      </w:divBdr>
    </w:div>
    <w:div w:id="146408422">
      <w:bodyDiv w:val="1"/>
      <w:marLeft w:val="0"/>
      <w:marRight w:val="0"/>
      <w:marTop w:val="0"/>
      <w:marBottom w:val="0"/>
      <w:divBdr>
        <w:top w:val="none" w:sz="0" w:space="0" w:color="auto"/>
        <w:left w:val="none" w:sz="0" w:space="0" w:color="auto"/>
        <w:bottom w:val="none" w:sz="0" w:space="0" w:color="auto"/>
        <w:right w:val="none" w:sz="0" w:space="0" w:color="auto"/>
      </w:divBdr>
    </w:div>
    <w:div w:id="146484431">
      <w:bodyDiv w:val="1"/>
      <w:marLeft w:val="0"/>
      <w:marRight w:val="0"/>
      <w:marTop w:val="0"/>
      <w:marBottom w:val="0"/>
      <w:divBdr>
        <w:top w:val="none" w:sz="0" w:space="0" w:color="auto"/>
        <w:left w:val="none" w:sz="0" w:space="0" w:color="auto"/>
        <w:bottom w:val="none" w:sz="0" w:space="0" w:color="auto"/>
        <w:right w:val="none" w:sz="0" w:space="0" w:color="auto"/>
      </w:divBdr>
    </w:div>
    <w:div w:id="147133740">
      <w:bodyDiv w:val="1"/>
      <w:marLeft w:val="0"/>
      <w:marRight w:val="0"/>
      <w:marTop w:val="0"/>
      <w:marBottom w:val="0"/>
      <w:divBdr>
        <w:top w:val="none" w:sz="0" w:space="0" w:color="auto"/>
        <w:left w:val="none" w:sz="0" w:space="0" w:color="auto"/>
        <w:bottom w:val="none" w:sz="0" w:space="0" w:color="auto"/>
        <w:right w:val="none" w:sz="0" w:space="0" w:color="auto"/>
      </w:divBdr>
    </w:div>
    <w:div w:id="147401100">
      <w:bodyDiv w:val="1"/>
      <w:marLeft w:val="0"/>
      <w:marRight w:val="0"/>
      <w:marTop w:val="0"/>
      <w:marBottom w:val="0"/>
      <w:divBdr>
        <w:top w:val="none" w:sz="0" w:space="0" w:color="auto"/>
        <w:left w:val="none" w:sz="0" w:space="0" w:color="auto"/>
        <w:bottom w:val="none" w:sz="0" w:space="0" w:color="auto"/>
        <w:right w:val="none" w:sz="0" w:space="0" w:color="auto"/>
      </w:divBdr>
    </w:div>
    <w:div w:id="147525135">
      <w:bodyDiv w:val="1"/>
      <w:marLeft w:val="0"/>
      <w:marRight w:val="0"/>
      <w:marTop w:val="0"/>
      <w:marBottom w:val="0"/>
      <w:divBdr>
        <w:top w:val="none" w:sz="0" w:space="0" w:color="auto"/>
        <w:left w:val="none" w:sz="0" w:space="0" w:color="auto"/>
        <w:bottom w:val="none" w:sz="0" w:space="0" w:color="auto"/>
        <w:right w:val="none" w:sz="0" w:space="0" w:color="auto"/>
      </w:divBdr>
    </w:div>
    <w:div w:id="147600245">
      <w:bodyDiv w:val="1"/>
      <w:marLeft w:val="0"/>
      <w:marRight w:val="0"/>
      <w:marTop w:val="0"/>
      <w:marBottom w:val="0"/>
      <w:divBdr>
        <w:top w:val="none" w:sz="0" w:space="0" w:color="auto"/>
        <w:left w:val="none" w:sz="0" w:space="0" w:color="auto"/>
        <w:bottom w:val="none" w:sz="0" w:space="0" w:color="auto"/>
        <w:right w:val="none" w:sz="0" w:space="0" w:color="auto"/>
      </w:divBdr>
    </w:div>
    <w:div w:id="147744332">
      <w:bodyDiv w:val="1"/>
      <w:marLeft w:val="0"/>
      <w:marRight w:val="0"/>
      <w:marTop w:val="0"/>
      <w:marBottom w:val="0"/>
      <w:divBdr>
        <w:top w:val="none" w:sz="0" w:space="0" w:color="auto"/>
        <w:left w:val="none" w:sz="0" w:space="0" w:color="auto"/>
        <w:bottom w:val="none" w:sz="0" w:space="0" w:color="auto"/>
        <w:right w:val="none" w:sz="0" w:space="0" w:color="auto"/>
      </w:divBdr>
    </w:div>
    <w:div w:id="147794619">
      <w:bodyDiv w:val="1"/>
      <w:marLeft w:val="0"/>
      <w:marRight w:val="0"/>
      <w:marTop w:val="0"/>
      <w:marBottom w:val="0"/>
      <w:divBdr>
        <w:top w:val="none" w:sz="0" w:space="0" w:color="auto"/>
        <w:left w:val="none" w:sz="0" w:space="0" w:color="auto"/>
        <w:bottom w:val="none" w:sz="0" w:space="0" w:color="auto"/>
        <w:right w:val="none" w:sz="0" w:space="0" w:color="auto"/>
      </w:divBdr>
    </w:div>
    <w:div w:id="147868661">
      <w:bodyDiv w:val="1"/>
      <w:marLeft w:val="0"/>
      <w:marRight w:val="0"/>
      <w:marTop w:val="0"/>
      <w:marBottom w:val="0"/>
      <w:divBdr>
        <w:top w:val="none" w:sz="0" w:space="0" w:color="auto"/>
        <w:left w:val="none" w:sz="0" w:space="0" w:color="auto"/>
        <w:bottom w:val="none" w:sz="0" w:space="0" w:color="auto"/>
        <w:right w:val="none" w:sz="0" w:space="0" w:color="auto"/>
      </w:divBdr>
    </w:div>
    <w:div w:id="148132289">
      <w:bodyDiv w:val="1"/>
      <w:marLeft w:val="0"/>
      <w:marRight w:val="0"/>
      <w:marTop w:val="0"/>
      <w:marBottom w:val="0"/>
      <w:divBdr>
        <w:top w:val="none" w:sz="0" w:space="0" w:color="auto"/>
        <w:left w:val="none" w:sz="0" w:space="0" w:color="auto"/>
        <w:bottom w:val="none" w:sz="0" w:space="0" w:color="auto"/>
        <w:right w:val="none" w:sz="0" w:space="0" w:color="auto"/>
      </w:divBdr>
    </w:div>
    <w:div w:id="148249158">
      <w:bodyDiv w:val="1"/>
      <w:marLeft w:val="0"/>
      <w:marRight w:val="0"/>
      <w:marTop w:val="0"/>
      <w:marBottom w:val="0"/>
      <w:divBdr>
        <w:top w:val="none" w:sz="0" w:space="0" w:color="auto"/>
        <w:left w:val="none" w:sz="0" w:space="0" w:color="auto"/>
        <w:bottom w:val="none" w:sz="0" w:space="0" w:color="auto"/>
        <w:right w:val="none" w:sz="0" w:space="0" w:color="auto"/>
      </w:divBdr>
    </w:div>
    <w:div w:id="148249966">
      <w:bodyDiv w:val="1"/>
      <w:marLeft w:val="0"/>
      <w:marRight w:val="0"/>
      <w:marTop w:val="0"/>
      <w:marBottom w:val="0"/>
      <w:divBdr>
        <w:top w:val="none" w:sz="0" w:space="0" w:color="auto"/>
        <w:left w:val="none" w:sz="0" w:space="0" w:color="auto"/>
        <w:bottom w:val="none" w:sz="0" w:space="0" w:color="auto"/>
        <w:right w:val="none" w:sz="0" w:space="0" w:color="auto"/>
      </w:divBdr>
    </w:div>
    <w:div w:id="148252626">
      <w:bodyDiv w:val="1"/>
      <w:marLeft w:val="0"/>
      <w:marRight w:val="0"/>
      <w:marTop w:val="0"/>
      <w:marBottom w:val="0"/>
      <w:divBdr>
        <w:top w:val="none" w:sz="0" w:space="0" w:color="auto"/>
        <w:left w:val="none" w:sz="0" w:space="0" w:color="auto"/>
        <w:bottom w:val="none" w:sz="0" w:space="0" w:color="auto"/>
        <w:right w:val="none" w:sz="0" w:space="0" w:color="auto"/>
      </w:divBdr>
    </w:div>
    <w:div w:id="148331837">
      <w:bodyDiv w:val="1"/>
      <w:marLeft w:val="0"/>
      <w:marRight w:val="0"/>
      <w:marTop w:val="0"/>
      <w:marBottom w:val="0"/>
      <w:divBdr>
        <w:top w:val="none" w:sz="0" w:space="0" w:color="auto"/>
        <w:left w:val="none" w:sz="0" w:space="0" w:color="auto"/>
        <w:bottom w:val="none" w:sz="0" w:space="0" w:color="auto"/>
        <w:right w:val="none" w:sz="0" w:space="0" w:color="auto"/>
      </w:divBdr>
    </w:div>
    <w:div w:id="148519230">
      <w:bodyDiv w:val="1"/>
      <w:marLeft w:val="0"/>
      <w:marRight w:val="0"/>
      <w:marTop w:val="0"/>
      <w:marBottom w:val="0"/>
      <w:divBdr>
        <w:top w:val="none" w:sz="0" w:space="0" w:color="auto"/>
        <w:left w:val="none" w:sz="0" w:space="0" w:color="auto"/>
        <w:bottom w:val="none" w:sz="0" w:space="0" w:color="auto"/>
        <w:right w:val="none" w:sz="0" w:space="0" w:color="auto"/>
      </w:divBdr>
    </w:div>
    <w:div w:id="148592867">
      <w:bodyDiv w:val="1"/>
      <w:marLeft w:val="0"/>
      <w:marRight w:val="0"/>
      <w:marTop w:val="0"/>
      <w:marBottom w:val="0"/>
      <w:divBdr>
        <w:top w:val="none" w:sz="0" w:space="0" w:color="auto"/>
        <w:left w:val="none" w:sz="0" w:space="0" w:color="auto"/>
        <w:bottom w:val="none" w:sz="0" w:space="0" w:color="auto"/>
        <w:right w:val="none" w:sz="0" w:space="0" w:color="auto"/>
      </w:divBdr>
    </w:div>
    <w:div w:id="148594212">
      <w:bodyDiv w:val="1"/>
      <w:marLeft w:val="0"/>
      <w:marRight w:val="0"/>
      <w:marTop w:val="0"/>
      <w:marBottom w:val="0"/>
      <w:divBdr>
        <w:top w:val="none" w:sz="0" w:space="0" w:color="auto"/>
        <w:left w:val="none" w:sz="0" w:space="0" w:color="auto"/>
        <w:bottom w:val="none" w:sz="0" w:space="0" w:color="auto"/>
        <w:right w:val="none" w:sz="0" w:space="0" w:color="auto"/>
      </w:divBdr>
    </w:div>
    <w:div w:id="148910275">
      <w:bodyDiv w:val="1"/>
      <w:marLeft w:val="0"/>
      <w:marRight w:val="0"/>
      <w:marTop w:val="0"/>
      <w:marBottom w:val="0"/>
      <w:divBdr>
        <w:top w:val="none" w:sz="0" w:space="0" w:color="auto"/>
        <w:left w:val="none" w:sz="0" w:space="0" w:color="auto"/>
        <w:bottom w:val="none" w:sz="0" w:space="0" w:color="auto"/>
        <w:right w:val="none" w:sz="0" w:space="0" w:color="auto"/>
      </w:divBdr>
    </w:div>
    <w:div w:id="149105991">
      <w:bodyDiv w:val="1"/>
      <w:marLeft w:val="0"/>
      <w:marRight w:val="0"/>
      <w:marTop w:val="0"/>
      <w:marBottom w:val="0"/>
      <w:divBdr>
        <w:top w:val="none" w:sz="0" w:space="0" w:color="auto"/>
        <w:left w:val="none" w:sz="0" w:space="0" w:color="auto"/>
        <w:bottom w:val="none" w:sz="0" w:space="0" w:color="auto"/>
        <w:right w:val="none" w:sz="0" w:space="0" w:color="auto"/>
      </w:divBdr>
    </w:div>
    <w:div w:id="149249879">
      <w:bodyDiv w:val="1"/>
      <w:marLeft w:val="0"/>
      <w:marRight w:val="0"/>
      <w:marTop w:val="0"/>
      <w:marBottom w:val="0"/>
      <w:divBdr>
        <w:top w:val="none" w:sz="0" w:space="0" w:color="auto"/>
        <w:left w:val="none" w:sz="0" w:space="0" w:color="auto"/>
        <w:bottom w:val="none" w:sz="0" w:space="0" w:color="auto"/>
        <w:right w:val="none" w:sz="0" w:space="0" w:color="auto"/>
      </w:divBdr>
    </w:div>
    <w:div w:id="149298361">
      <w:bodyDiv w:val="1"/>
      <w:marLeft w:val="0"/>
      <w:marRight w:val="0"/>
      <w:marTop w:val="0"/>
      <w:marBottom w:val="0"/>
      <w:divBdr>
        <w:top w:val="none" w:sz="0" w:space="0" w:color="auto"/>
        <w:left w:val="none" w:sz="0" w:space="0" w:color="auto"/>
        <w:bottom w:val="none" w:sz="0" w:space="0" w:color="auto"/>
        <w:right w:val="none" w:sz="0" w:space="0" w:color="auto"/>
      </w:divBdr>
    </w:div>
    <w:div w:id="149835007">
      <w:bodyDiv w:val="1"/>
      <w:marLeft w:val="0"/>
      <w:marRight w:val="0"/>
      <w:marTop w:val="0"/>
      <w:marBottom w:val="0"/>
      <w:divBdr>
        <w:top w:val="none" w:sz="0" w:space="0" w:color="auto"/>
        <w:left w:val="none" w:sz="0" w:space="0" w:color="auto"/>
        <w:bottom w:val="none" w:sz="0" w:space="0" w:color="auto"/>
        <w:right w:val="none" w:sz="0" w:space="0" w:color="auto"/>
      </w:divBdr>
    </w:div>
    <w:div w:id="150022013">
      <w:bodyDiv w:val="1"/>
      <w:marLeft w:val="0"/>
      <w:marRight w:val="0"/>
      <w:marTop w:val="0"/>
      <w:marBottom w:val="0"/>
      <w:divBdr>
        <w:top w:val="none" w:sz="0" w:space="0" w:color="auto"/>
        <w:left w:val="none" w:sz="0" w:space="0" w:color="auto"/>
        <w:bottom w:val="none" w:sz="0" w:space="0" w:color="auto"/>
        <w:right w:val="none" w:sz="0" w:space="0" w:color="auto"/>
      </w:divBdr>
    </w:div>
    <w:div w:id="150105352">
      <w:bodyDiv w:val="1"/>
      <w:marLeft w:val="0"/>
      <w:marRight w:val="0"/>
      <w:marTop w:val="0"/>
      <w:marBottom w:val="0"/>
      <w:divBdr>
        <w:top w:val="none" w:sz="0" w:space="0" w:color="auto"/>
        <w:left w:val="none" w:sz="0" w:space="0" w:color="auto"/>
        <w:bottom w:val="none" w:sz="0" w:space="0" w:color="auto"/>
        <w:right w:val="none" w:sz="0" w:space="0" w:color="auto"/>
      </w:divBdr>
    </w:div>
    <w:div w:id="150174622">
      <w:bodyDiv w:val="1"/>
      <w:marLeft w:val="0"/>
      <w:marRight w:val="0"/>
      <w:marTop w:val="0"/>
      <w:marBottom w:val="0"/>
      <w:divBdr>
        <w:top w:val="none" w:sz="0" w:space="0" w:color="auto"/>
        <w:left w:val="none" w:sz="0" w:space="0" w:color="auto"/>
        <w:bottom w:val="none" w:sz="0" w:space="0" w:color="auto"/>
        <w:right w:val="none" w:sz="0" w:space="0" w:color="auto"/>
      </w:divBdr>
    </w:div>
    <w:div w:id="150216592">
      <w:bodyDiv w:val="1"/>
      <w:marLeft w:val="0"/>
      <w:marRight w:val="0"/>
      <w:marTop w:val="0"/>
      <w:marBottom w:val="0"/>
      <w:divBdr>
        <w:top w:val="none" w:sz="0" w:space="0" w:color="auto"/>
        <w:left w:val="none" w:sz="0" w:space="0" w:color="auto"/>
        <w:bottom w:val="none" w:sz="0" w:space="0" w:color="auto"/>
        <w:right w:val="none" w:sz="0" w:space="0" w:color="auto"/>
      </w:divBdr>
    </w:div>
    <w:div w:id="150221409">
      <w:bodyDiv w:val="1"/>
      <w:marLeft w:val="0"/>
      <w:marRight w:val="0"/>
      <w:marTop w:val="0"/>
      <w:marBottom w:val="0"/>
      <w:divBdr>
        <w:top w:val="none" w:sz="0" w:space="0" w:color="auto"/>
        <w:left w:val="none" w:sz="0" w:space="0" w:color="auto"/>
        <w:bottom w:val="none" w:sz="0" w:space="0" w:color="auto"/>
        <w:right w:val="none" w:sz="0" w:space="0" w:color="auto"/>
      </w:divBdr>
    </w:div>
    <w:div w:id="150292673">
      <w:bodyDiv w:val="1"/>
      <w:marLeft w:val="0"/>
      <w:marRight w:val="0"/>
      <w:marTop w:val="0"/>
      <w:marBottom w:val="0"/>
      <w:divBdr>
        <w:top w:val="none" w:sz="0" w:space="0" w:color="auto"/>
        <w:left w:val="none" w:sz="0" w:space="0" w:color="auto"/>
        <w:bottom w:val="none" w:sz="0" w:space="0" w:color="auto"/>
        <w:right w:val="none" w:sz="0" w:space="0" w:color="auto"/>
      </w:divBdr>
    </w:div>
    <w:div w:id="150293116">
      <w:bodyDiv w:val="1"/>
      <w:marLeft w:val="0"/>
      <w:marRight w:val="0"/>
      <w:marTop w:val="0"/>
      <w:marBottom w:val="0"/>
      <w:divBdr>
        <w:top w:val="none" w:sz="0" w:space="0" w:color="auto"/>
        <w:left w:val="none" w:sz="0" w:space="0" w:color="auto"/>
        <w:bottom w:val="none" w:sz="0" w:space="0" w:color="auto"/>
        <w:right w:val="none" w:sz="0" w:space="0" w:color="auto"/>
      </w:divBdr>
    </w:div>
    <w:div w:id="150367888">
      <w:bodyDiv w:val="1"/>
      <w:marLeft w:val="0"/>
      <w:marRight w:val="0"/>
      <w:marTop w:val="0"/>
      <w:marBottom w:val="0"/>
      <w:divBdr>
        <w:top w:val="none" w:sz="0" w:space="0" w:color="auto"/>
        <w:left w:val="none" w:sz="0" w:space="0" w:color="auto"/>
        <w:bottom w:val="none" w:sz="0" w:space="0" w:color="auto"/>
        <w:right w:val="none" w:sz="0" w:space="0" w:color="auto"/>
      </w:divBdr>
    </w:div>
    <w:div w:id="150483448">
      <w:bodyDiv w:val="1"/>
      <w:marLeft w:val="0"/>
      <w:marRight w:val="0"/>
      <w:marTop w:val="0"/>
      <w:marBottom w:val="0"/>
      <w:divBdr>
        <w:top w:val="none" w:sz="0" w:space="0" w:color="auto"/>
        <w:left w:val="none" w:sz="0" w:space="0" w:color="auto"/>
        <w:bottom w:val="none" w:sz="0" w:space="0" w:color="auto"/>
        <w:right w:val="none" w:sz="0" w:space="0" w:color="auto"/>
      </w:divBdr>
    </w:div>
    <w:div w:id="150681546">
      <w:bodyDiv w:val="1"/>
      <w:marLeft w:val="0"/>
      <w:marRight w:val="0"/>
      <w:marTop w:val="0"/>
      <w:marBottom w:val="0"/>
      <w:divBdr>
        <w:top w:val="none" w:sz="0" w:space="0" w:color="auto"/>
        <w:left w:val="none" w:sz="0" w:space="0" w:color="auto"/>
        <w:bottom w:val="none" w:sz="0" w:space="0" w:color="auto"/>
        <w:right w:val="none" w:sz="0" w:space="0" w:color="auto"/>
      </w:divBdr>
    </w:div>
    <w:div w:id="150756162">
      <w:bodyDiv w:val="1"/>
      <w:marLeft w:val="0"/>
      <w:marRight w:val="0"/>
      <w:marTop w:val="0"/>
      <w:marBottom w:val="0"/>
      <w:divBdr>
        <w:top w:val="none" w:sz="0" w:space="0" w:color="auto"/>
        <w:left w:val="none" w:sz="0" w:space="0" w:color="auto"/>
        <w:bottom w:val="none" w:sz="0" w:space="0" w:color="auto"/>
        <w:right w:val="none" w:sz="0" w:space="0" w:color="auto"/>
      </w:divBdr>
    </w:div>
    <w:div w:id="150828308">
      <w:bodyDiv w:val="1"/>
      <w:marLeft w:val="0"/>
      <w:marRight w:val="0"/>
      <w:marTop w:val="0"/>
      <w:marBottom w:val="0"/>
      <w:divBdr>
        <w:top w:val="none" w:sz="0" w:space="0" w:color="auto"/>
        <w:left w:val="none" w:sz="0" w:space="0" w:color="auto"/>
        <w:bottom w:val="none" w:sz="0" w:space="0" w:color="auto"/>
        <w:right w:val="none" w:sz="0" w:space="0" w:color="auto"/>
      </w:divBdr>
    </w:div>
    <w:div w:id="151261309">
      <w:bodyDiv w:val="1"/>
      <w:marLeft w:val="0"/>
      <w:marRight w:val="0"/>
      <w:marTop w:val="0"/>
      <w:marBottom w:val="0"/>
      <w:divBdr>
        <w:top w:val="none" w:sz="0" w:space="0" w:color="auto"/>
        <w:left w:val="none" w:sz="0" w:space="0" w:color="auto"/>
        <w:bottom w:val="none" w:sz="0" w:space="0" w:color="auto"/>
        <w:right w:val="none" w:sz="0" w:space="0" w:color="auto"/>
      </w:divBdr>
    </w:div>
    <w:div w:id="151333909">
      <w:bodyDiv w:val="1"/>
      <w:marLeft w:val="0"/>
      <w:marRight w:val="0"/>
      <w:marTop w:val="0"/>
      <w:marBottom w:val="0"/>
      <w:divBdr>
        <w:top w:val="none" w:sz="0" w:space="0" w:color="auto"/>
        <w:left w:val="none" w:sz="0" w:space="0" w:color="auto"/>
        <w:bottom w:val="none" w:sz="0" w:space="0" w:color="auto"/>
        <w:right w:val="none" w:sz="0" w:space="0" w:color="auto"/>
      </w:divBdr>
    </w:div>
    <w:div w:id="151339873">
      <w:bodyDiv w:val="1"/>
      <w:marLeft w:val="0"/>
      <w:marRight w:val="0"/>
      <w:marTop w:val="0"/>
      <w:marBottom w:val="0"/>
      <w:divBdr>
        <w:top w:val="none" w:sz="0" w:space="0" w:color="auto"/>
        <w:left w:val="none" w:sz="0" w:space="0" w:color="auto"/>
        <w:bottom w:val="none" w:sz="0" w:space="0" w:color="auto"/>
        <w:right w:val="none" w:sz="0" w:space="0" w:color="auto"/>
      </w:divBdr>
    </w:div>
    <w:div w:id="151530165">
      <w:bodyDiv w:val="1"/>
      <w:marLeft w:val="0"/>
      <w:marRight w:val="0"/>
      <w:marTop w:val="0"/>
      <w:marBottom w:val="0"/>
      <w:divBdr>
        <w:top w:val="none" w:sz="0" w:space="0" w:color="auto"/>
        <w:left w:val="none" w:sz="0" w:space="0" w:color="auto"/>
        <w:bottom w:val="none" w:sz="0" w:space="0" w:color="auto"/>
        <w:right w:val="none" w:sz="0" w:space="0" w:color="auto"/>
      </w:divBdr>
    </w:div>
    <w:div w:id="151602566">
      <w:bodyDiv w:val="1"/>
      <w:marLeft w:val="0"/>
      <w:marRight w:val="0"/>
      <w:marTop w:val="0"/>
      <w:marBottom w:val="0"/>
      <w:divBdr>
        <w:top w:val="none" w:sz="0" w:space="0" w:color="auto"/>
        <w:left w:val="none" w:sz="0" w:space="0" w:color="auto"/>
        <w:bottom w:val="none" w:sz="0" w:space="0" w:color="auto"/>
        <w:right w:val="none" w:sz="0" w:space="0" w:color="auto"/>
      </w:divBdr>
    </w:div>
    <w:div w:id="151682269">
      <w:bodyDiv w:val="1"/>
      <w:marLeft w:val="0"/>
      <w:marRight w:val="0"/>
      <w:marTop w:val="0"/>
      <w:marBottom w:val="0"/>
      <w:divBdr>
        <w:top w:val="none" w:sz="0" w:space="0" w:color="auto"/>
        <w:left w:val="none" w:sz="0" w:space="0" w:color="auto"/>
        <w:bottom w:val="none" w:sz="0" w:space="0" w:color="auto"/>
        <w:right w:val="none" w:sz="0" w:space="0" w:color="auto"/>
      </w:divBdr>
    </w:div>
    <w:div w:id="151802348">
      <w:bodyDiv w:val="1"/>
      <w:marLeft w:val="0"/>
      <w:marRight w:val="0"/>
      <w:marTop w:val="0"/>
      <w:marBottom w:val="0"/>
      <w:divBdr>
        <w:top w:val="none" w:sz="0" w:space="0" w:color="auto"/>
        <w:left w:val="none" w:sz="0" w:space="0" w:color="auto"/>
        <w:bottom w:val="none" w:sz="0" w:space="0" w:color="auto"/>
        <w:right w:val="none" w:sz="0" w:space="0" w:color="auto"/>
      </w:divBdr>
    </w:div>
    <w:div w:id="151987024">
      <w:bodyDiv w:val="1"/>
      <w:marLeft w:val="0"/>
      <w:marRight w:val="0"/>
      <w:marTop w:val="0"/>
      <w:marBottom w:val="0"/>
      <w:divBdr>
        <w:top w:val="none" w:sz="0" w:space="0" w:color="auto"/>
        <w:left w:val="none" w:sz="0" w:space="0" w:color="auto"/>
        <w:bottom w:val="none" w:sz="0" w:space="0" w:color="auto"/>
        <w:right w:val="none" w:sz="0" w:space="0" w:color="auto"/>
      </w:divBdr>
    </w:div>
    <w:div w:id="152112555">
      <w:bodyDiv w:val="1"/>
      <w:marLeft w:val="0"/>
      <w:marRight w:val="0"/>
      <w:marTop w:val="0"/>
      <w:marBottom w:val="0"/>
      <w:divBdr>
        <w:top w:val="none" w:sz="0" w:space="0" w:color="auto"/>
        <w:left w:val="none" w:sz="0" w:space="0" w:color="auto"/>
        <w:bottom w:val="none" w:sz="0" w:space="0" w:color="auto"/>
        <w:right w:val="none" w:sz="0" w:space="0" w:color="auto"/>
      </w:divBdr>
    </w:div>
    <w:div w:id="152182118">
      <w:bodyDiv w:val="1"/>
      <w:marLeft w:val="0"/>
      <w:marRight w:val="0"/>
      <w:marTop w:val="0"/>
      <w:marBottom w:val="0"/>
      <w:divBdr>
        <w:top w:val="none" w:sz="0" w:space="0" w:color="auto"/>
        <w:left w:val="none" w:sz="0" w:space="0" w:color="auto"/>
        <w:bottom w:val="none" w:sz="0" w:space="0" w:color="auto"/>
        <w:right w:val="none" w:sz="0" w:space="0" w:color="auto"/>
      </w:divBdr>
    </w:div>
    <w:div w:id="152258960">
      <w:bodyDiv w:val="1"/>
      <w:marLeft w:val="0"/>
      <w:marRight w:val="0"/>
      <w:marTop w:val="0"/>
      <w:marBottom w:val="0"/>
      <w:divBdr>
        <w:top w:val="none" w:sz="0" w:space="0" w:color="auto"/>
        <w:left w:val="none" w:sz="0" w:space="0" w:color="auto"/>
        <w:bottom w:val="none" w:sz="0" w:space="0" w:color="auto"/>
        <w:right w:val="none" w:sz="0" w:space="0" w:color="auto"/>
      </w:divBdr>
    </w:div>
    <w:div w:id="152260280">
      <w:bodyDiv w:val="1"/>
      <w:marLeft w:val="0"/>
      <w:marRight w:val="0"/>
      <w:marTop w:val="0"/>
      <w:marBottom w:val="0"/>
      <w:divBdr>
        <w:top w:val="none" w:sz="0" w:space="0" w:color="auto"/>
        <w:left w:val="none" w:sz="0" w:space="0" w:color="auto"/>
        <w:bottom w:val="none" w:sz="0" w:space="0" w:color="auto"/>
        <w:right w:val="none" w:sz="0" w:space="0" w:color="auto"/>
      </w:divBdr>
    </w:div>
    <w:div w:id="152307742">
      <w:bodyDiv w:val="1"/>
      <w:marLeft w:val="0"/>
      <w:marRight w:val="0"/>
      <w:marTop w:val="0"/>
      <w:marBottom w:val="0"/>
      <w:divBdr>
        <w:top w:val="none" w:sz="0" w:space="0" w:color="auto"/>
        <w:left w:val="none" w:sz="0" w:space="0" w:color="auto"/>
        <w:bottom w:val="none" w:sz="0" w:space="0" w:color="auto"/>
        <w:right w:val="none" w:sz="0" w:space="0" w:color="auto"/>
      </w:divBdr>
    </w:div>
    <w:div w:id="152376223">
      <w:bodyDiv w:val="1"/>
      <w:marLeft w:val="0"/>
      <w:marRight w:val="0"/>
      <w:marTop w:val="0"/>
      <w:marBottom w:val="0"/>
      <w:divBdr>
        <w:top w:val="none" w:sz="0" w:space="0" w:color="auto"/>
        <w:left w:val="none" w:sz="0" w:space="0" w:color="auto"/>
        <w:bottom w:val="none" w:sz="0" w:space="0" w:color="auto"/>
        <w:right w:val="none" w:sz="0" w:space="0" w:color="auto"/>
      </w:divBdr>
    </w:div>
    <w:div w:id="152381370">
      <w:bodyDiv w:val="1"/>
      <w:marLeft w:val="0"/>
      <w:marRight w:val="0"/>
      <w:marTop w:val="0"/>
      <w:marBottom w:val="0"/>
      <w:divBdr>
        <w:top w:val="none" w:sz="0" w:space="0" w:color="auto"/>
        <w:left w:val="none" w:sz="0" w:space="0" w:color="auto"/>
        <w:bottom w:val="none" w:sz="0" w:space="0" w:color="auto"/>
        <w:right w:val="none" w:sz="0" w:space="0" w:color="auto"/>
      </w:divBdr>
    </w:div>
    <w:div w:id="152526382">
      <w:bodyDiv w:val="1"/>
      <w:marLeft w:val="0"/>
      <w:marRight w:val="0"/>
      <w:marTop w:val="0"/>
      <w:marBottom w:val="0"/>
      <w:divBdr>
        <w:top w:val="none" w:sz="0" w:space="0" w:color="auto"/>
        <w:left w:val="none" w:sz="0" w:space="0" w:color="auto"/>
        <w:bottom w:val="none" w:sz="0" w:space="0" w:color="auto"/>
        <w:right w:val="none" w:sz="0" w:space="0" w:color="auto"/>
      </w:divBdr>
    </w:div>
    <w:div w:id="152916945">
      <w:bodyDiv w:val="1"/>
      <w:marLeft w:val="0"/>
      <w:marRight w:val="0"/>
      <w:marTop w:val="0"/>
      <w:marBottom w:val="0"/>
      <w:divBdr>
        <w:top w:val="none" w:sz="0" w:space="0" w:color="auto"/>
        <w:left w:val="none" w:sz="0" w:space="0" w:color="auto"/>
        <w:bottom w:val="none" w:sz="0" w:space="0" w:color="auto"/>
        <w:right w:val="none" w:sz="0" w:space="0" w:color="auto"/>
      </w:divBdr>
    </w:div>
    <w:div w:id="153226274">
      <w:bodyDiv w:val="1"/>
      <w:marLeft w:val="0"/>
      <w:marRight w:val="0"/>
      <w:marTop w:val="0"/>
      <w:marBottom w:val="0"/>
      <w:divBdr>
        <w:top w:val="none" w:sz="0" w:space="0" w:color="auto"/>
        <w:left w:val="none" w:sz="0" w:space="0" w:color="auto"/>
        <w:bottom w:val="none" w:sz="0" w:space="0" w:color="auto"/>
        <w:right w:val="none" w:sz="0" w:space="0" w:color="auto"/>
      </w:divBdr>
    </w:div>
    <w:div w:id="153301280">
      <w:bodyDiv w:val="1"/>
      <w:marLeft w:val="0"/>
      <w:marRight w:val="0"/>
      <w:marTop w:val="0"/>
      <w:marBottom w:val="0"/>
      <w:divBdr>
        <w:top w:val="none" w:sz="0" w:space="0" w:color="auto"/>
        <w:left w:val="none" w:sz="0" w:space="0" w:color="auto"/>
        <w:bottom w:val="none" w:sz="0" w:space="0" w:color="auto"/>
        <w:right w:val="none" w:sz="0" w:space="0" w:color="auto"/>
      </w:divBdr>
    </w:div>
    <w:div w:id="153499496">
      <w:bodyDiv w:val="1"/>
      <w:marLeft w:val="0"/>
      <w:marRight w:val="0"/>
      <w:marTop w:val="0"/>
      <w:marBottom w:val="0"/>
      <w:divBdr>
        <w:top w:val="none" w:sz="0" w:space="0" w:color="auto"/>
        <w:left w:val="none" w:sz="0" w:space="0" w:color="auto"/>
        <w:bottom w:val="none" w:sz="0" w:space="0" w:color="auto"/>
        <w:right w:val="none" w:sz="0" w:space="0" w:color="auto"/>
      </w:divBdr>
    </w:div>
    <w:div w:id="153647072">
      <w:bodyDiv w:val="1"/>
      <w:marLeft w:val="0"/>
      <w:marRight w:val="0"/>
      <w:marTop w:val="0"/>
      <w:marBottom w:val="0"/>
      <w:divBdr>
        <w:top w:val="none" w:sz="0" w:space="0" w:color="auto"/>
        <w:left w:val="none" w:sz="0" w:space="0" w:color="auto"/>
        <w:bottom w:val="none" w:sz="0" w:space="0" w:color="auto"/>
        <w:right w:val="none" w:sz="0" w:space="0" w:color="auto"/>
      </w:divBdr>
    </w:div>
    <w:div w:id="153882289">
      <w:bodyDiv w:val="1"/>
      <w:marLeft w:val="0"/>
      <w:marRight w:val="0"/>
      <w:marTop w:val="0"/>
      <w:marBottom w:val="0"/>
      <w:divBdr>
        <w:top w:val="none" w:sz="0" w:space="0" w:color="auto"/>
        <w:left w:val="none" w:sz="0" w:space="0" w:color="auto"/>
        <w:bottom w:val="none" w:sz="0" w:space="0" w:color="auto"/>
        <w:right w:val="none" w:sz="0" w:space="0" w:color="auto"/>
      </w:divBdr>
    </w:div>
    <w:div w:id="155272574">
      <w:bodyDiv w:val="1"/>
      <w:marLeft w:val="0"/>
      <w:marRight w:val="0"/>
      <w:marTop w:val="0"/>
      <w:marBottom w:val="0"/>
      <w:divBdr>
        <w:top w:val="none" w:sz="0" w:space="0" w:color="auto"/>
        <w:left w:val="none" w:sz="0" w:space="0" w:color="auto"/>
        <w:bottom w:val="none" w:sz="0" w:space="0" w:color="auto"/>
        <w:right w:val="none" w:sz="0" w:space="0" w:color="auto"/>
      </w:divBdr>
    </w:div>
    <w:div w:id="155536722">
      <w:bodyDiv w:val="1"/>
      <w:marLeft w:val="0"/>
      <w:marRight w:val="0"/>
      <w:marTop w:val="0"/>
      <w:marBottom w:val="0"/>
      <w:divBdr>
        <w:top w:val="none" w:sz="0" w:space="0" w:color="auto"/>
        <w:left w:val="none" w:sz="0" w:space="0" w:color="auto"/>
        <w:bottom w:val="none" w:sz="0" w:space="0" w:color="auto"/>
        <w:right w:val="none" w:sz="0" w:space="0" w:color="auto"/>
      </w:divBdr>
    </w:div>
    <w:div w:id="155608230">
      <w:bodyDiv w:val="1"/>
      <w:marLeft w:val="0"/>
      <w:marRight w:val="0"/>
      <w:marTop w:val="0"/>
      <w:marBottom w:val="0"/>
      <w:divBdr>
        <w:top w:val="none" w:sz="0" w:space="0" w:color="auto"/>
        <w:left w:val="none" w:sz="0" w:space="0" w:color="auto"/>
        <w:bottom w:val="none" w:sz="0" w:space="0" w:color="auto"/>
        <w:right w:val="none" w:sz="0" w:space="0" w:color="auto"/>
      </w:divBdr>
    </w:div>
    <w:div w:id="155729922">
      <w:bodyDiv w:val="1"/>
      <w:marLeft w:val="0"/>
      <w:marRight w:val="0"/>
      <w:marTop w:val="0"/>
      <w:marBottom w:val="0"/>
      <w:divBdr>
        <w:top w:val="none" w:sz="0" w:space="0" w:color="auto"/>
        <w:left w:val="none" w:sz="0" w:space="0" w:color="auto"/>
        <w:bottom w:val="none" w:sz="0" w:space="0" w:color="auto"/>
        <w:right w:val="none" w:sz="0" w:space="0" w:color="auto"/>
      </w:divBdr>
    </w:div>
    <w:div w:id="155733123">
      <w:bodyDiv w:val="1"/>
      <w:marLeft w:val="0"/>
      <w:marRight w:val="0"/>
      <w:marTop w:val="0"/>
      <w:marBottom w:val="0"/>
      <w:divBdr>
        <w:top w:val="none" w:sz="0" w:space="0" w:color="auto"/>
        <w:left w:val="none" w:sz="0" w:space="0" w:color="auto"/>
        <w:bottom w:val="none" w:sz="0" w:space="0" w:color="auto"/>
        <w:right w:val="none" w:sz="0" w:space="0" w:color="auto"/>
      </w:divBdr>
    </w:div>
    <w:div w:id="155803242">
      <w:bodyDiv w:val="1"/>
      <w:marLeft w:val="0"/>
      <w:marRight w:val="0"/>
      <w:marTop w:val="0"/>
      <w:marBottom w:val="0"/>
      <w:divBdr>
        <w:top w:val="none" w:sz="0" w:space="0" w:color="auto"/>
        <w:left w:val="none" w:sz="0" w:space="0" w:color="auto"/>
        <w:bottom w:val="none" w:sz="0" w:space="0" w:color="auto"/>
        <w:right w:val="none" w:sz="0" w:space="0" w:color="auto"/>
      </w:divBdr>
    </w:div>
    <w:div w:id="155922172">
      <w:bodyDiv w:val="1"/>
      <w:marLeft w:val="0"/>
      <w:marRight w:val="0"/>
      <w:marTop w:val="0"/>
      <w:marBottom w:val="0"/>
      <w:divBdr>
        <w:top w:val="none" w:sz="0" w:space="0" w:color="auto"/>
        <w:left w:val="none" w:sz="0" w:space="0" w:color="auto"/>
        <w:bottom w:val="none" w:sz="0" w:space="0" w:color="auto"/>
        <w:right w:val="none" w:sz="0" w:space="0" w:color="auto"/>
      </w:divBdr>
    </w:div>
    <w:div w:id="155993931">
      <w:bodyDiv w:val="1"/>
      <w:marLeft w:val="0"/>
      <w:marRight w:val="0"/>
      <w:marTop w:val="0"/>
      <w:marBottom w:val="0"/>
      <w:divBdr>
        <w:top w:val="none" w:sz="0" w:space="0" w:color="auto"/>
        <w:left w:val="none" w:sz="0" w:space="0" w:color="auto"/>
        <w:bottom w:val="none" w:sz="0" w:space="0" w:color="auto"/>
        <w:right w:val="none" w:sz="0" w:space="0" w:color="auto"/>
      </w:divBdr>
    </w:div>
    <w:div w:id="156071253">
      <w:bodyDiv w:val="1"/>
      <w:marLeft w:val="0"/>
      <w:marRight w:val="0"/>
      <w:marTop w:val="0"/>
      <w:marBottom w:val="0"/>
      <w:divBdr>
        <w:top w:val="none" w:sz="0" w:space="0" w:color="auto"/>
        <w:left w:val="none" w:sz="0" w:space="0" w:color="auto"/>
        <w:bottom w:val="none" w:sz="0" w:space="0" w:color="auto"/>
        <w:right w:val="none" w:sz="0" w:space="0" w:color="auto"/>
      </w:divBdr>
    </w:div>
    <w:div w:id="156117083">
      <w:bodyDiv w:val="1"/>
      <w:marLeft w:val="0"/>
      <w:marRight w:val="0"/>
      <w:marTop w:val="0"/>
      <w:marBottom w:val="0"/>
      <w:divBdr>
        <w:top w:val="none" w:sz="0" w:space="0" w:color="auto"/>
        <w:left w:val="none" w:sz="0" w:space="0" w:color="auto"/>
        <w:bottom w:val="none" w:sz="0" w:space="0" w:color="auto"/>
        <w:right w:val="none" w:sz="0" w:space="0" w:color="auto"/>
      </w:divBdr>
    </w:div>
    <w:div w:id="156387901">
      <w:bodyDiv w:val="1"/>
      <w:marLeft w:val="0"/>
      <w:marRight w:val="0"/>
      <w:marTop w:val="0"/>
      <w:marBottom w:val="0"/>
      <w:divBdr>
        <w:top w:val="none" w:sz="0" w:space="0" w:color="auto"/>
        <w:left w:val="none" w:sz="0" w:space="0" w:color="auto"/>
        <w:bottom w:val="none" w:sz="0" w:space="0" w:color="auto"/>
        <w:right w:val="none" w:sz="0" w:space="0" w:color="auto"/>
      </w:divBdr>
    </w:div>
    <w:div w:id="156575229">
      <w:bodyDiv w:val="1"/>
      <w:marLeft w:val="0"/>
      <w:marRight w:val="0"/>
      <w:marTop w:val="0"/>
      <w:marBottom w:val="0"/>
      <w:divBdr>
        <w:top w:val="none" w:sz="0" w:space="0" w:color="auto"/>
        <w:left w:val="none" w:sz="0" w:space="0" w:color="auto"/>
        <w:bottom w:val="none" w:sz="0" w:space="0" w:color="auto"/>
        <w:right w:val="none" w:sz="0" w:space="0" w:color="auto"/>
      </w:divBdr>
    </w:div>
    <w:div w:id="156925761">
      <w:bodyDiv w:val="1"/>
      <w:marLeft w:val="0"/>
      <w:marRight w:val="0"/>
      <w:marTop w:val="0"/>
      <w:marBottom w:val="0"/>
      <w:divBdr>
        <w:top w:val="none" w:sz="0" w:space="0" w:color="auto"/>
        <w:left w:val="none" w:sz="0" w:space="0" w:color="auto"/>
        <w:bottom w:val="none" w:sz="0" w:space="0" w:color="auto"/>
        <w:right w:val="none" w:sz="0" w:space="0" w:color="auto"/>
      </w:divBdr>
    </w:div>
    <w:div w:id="156963533">
      <w:bodyDiv w:val="1"/>
      <w:marLeft w:val="0"/>
      <w:marRight w:val="0"/>
      <w:marTop w:val="0"/>
      <w:marBottom w:val="0"/>
      <w:divBdr>
        <w:top w:val="none" w:sz="0" w:space="0" w:color="auto"/>
        <w:left w:val="none" w:sz="0" w:space="0" w:color="auto"/>
        <w:bottom w:val="none" w:sz="0" w:space="0" w:color="auto"/>
        <w:right w:val="none" w:sz="0" w:space="0" w:color="auto"/>
      </w:divBdr>
    </w:div>
    <w:div w:id="157156270">
      <w:bodyDiv w:val="1"/>
      <w:marLeft w:val="0"/>
      <w:marRight w:val="0"/>
      <w:marTop w:val="0"/>
      <w:marBottom w:val="0"/>
      <w:divBdr>
        <w:top w:val="none" w:sz="0" w:space="0" w:color="auto"/>
        <w:left w:val="none" w:sz="0" w:space="0" w:color="auto"/>
        <w:bottom w:val="none" w:sz="0" w:space="0" w:color="auto"/>
        <w:right w:val="none" w:sz="0" w:space="0" w:color="auto"/>
      </w:divBdr>
    </w:div>
    <w:div w:id="157187192">
      <w:bodyDiv w:val="1"/>
      <w:marLeft w:val="0"/>
      <w:marRight w:val="0"/>
      <w:marTop w:val="0"/>
      <w:marBottom w:val="0"/>
      <w:divBdr>
        <w:top w:val="none" w:sz="0" w:space="0" w:color="auto"/>
        <w:left w:val="none" w:sz="0" w:space="0" w:color="auto"/>
        <w:bottom w:val="none" w:sz="0" w:space="0" w:color="auto"/>
        <w:right w:val="none" w:sz="0" w:space="0" w:color="auto"/>
      </w:divBdr>
    </w:div>
    <w:div w:id="157548921">
      <w:bodyDiv w:val="1"/>
      <w:marLeft w:val="0"/>
      <w:marRight w:val="0"/>
      <w:marTop w:val="0"/>
      <w:marBottom w:val="0"/>
      <w:divBdr>
        <w:top w:val="none" w:sz="0" w:space="0" w:color="auto"/>
        <w:left w:val="none" w:sz="0" w:space="0" w:color="auto"/>
        <w:bottom w:val="none" w:sz="0" w:space="0" w:color="auto"/>
        <w:right w:val="none" w:sz="0" w:space="0" w:color="auto"/>
      </w:divBdr>
    </w:div>
    <w:div w:id="157623500">
      <w:bodyDiv w:val="1"/>
      <w:marLeft w:val="0"/>
      <w:marRight w:val="0"/>
      <w:marTop w:val="0"/>
      <w:marBottom w:val="0"/>
      <w:divBdr>
        <w:top w:val="none" w:sz="0" w:space="0" w:color="auto"/>
        <w:left w:val="none" w:sz="0" w:space="0" w:color="auto"/>
        <w:bottom w:val="none" w:sz="0" w:space="0" w:color="auto"/>
        <w:right w:val="none" w:sz="0" w:space="0" w:color="auto"/>
      </w:divBdr>
    </w:div>
    <w:div w:id="157692782">
      <w:bodyDiv w:val="1"/>
      <w:marLeft w:val="0"/>
      <w:marRight w:val="0"/>
      <w:marTop w:val="0"/>
      <w:marBottom w:val="0"/>
      <w:divBdr>
        <w:top w:val="none" w:sz="0" w:space="0" w:color="auto"/>
        <w:left w:val="none" w:sz="0" w:space="0" w:color="auto"/>
        <w:bottom w:val="none" w:sz="0" w:space="0" w:color="auto"/>
        <w:right w:val="none" w:sz="0" w:space="0" w:color="auto"/>
      </w:divBdr>
    </w:div>
    <w:div w:id="157817897">
      <w:bodyDiv w:val="1"/>
      <w:marLeft w:val="0"/>
      <w:marRight w:val="0"/>
      <w:marTop w:val="0"/>
      <w:marBottom w:val="0"/>
      <w:divBdr>
        <w:top w:val="none" w:sz="0" w:space="0" w:color="auto"/>
        <w:left w:val="none" w:sz="0" w:space="0" w:color="auto"/>
        <w:bottom w:val="none" w:sz="0" w:space="0" w:color="auto"/>
        <w:right w:val="none" w:sz="0" w:space="0" w:color="auto"/>
      </w:divBdr>
    </w:div>
    <w:div w:id="157842005">
      <w:bodyDiv w:val="1"/>
      <w:marLeft w:val="0"/>
      <w:marRight w:val="0"/>
      <w:marTop w:val="0"/>
      <w:marBottom w:val="0"/>
      <w:divBdr>
        <w:top w:val="none" w:sz="0" w:space="0" w:color="auto"/>
        <w:left w:val="none" w:sz="0" w:space="0" w:color="auto"/>
        <w:bottom w:val="none" w:sz="0" w:space="0" w:color="auto"/>
        <w:right w:val="none" w:sz="0" w:space="0" w:color="auto"/>
      </w:divBdr>
    </w:div>
    <w:div w:id="157884736">
      <w:bodyDiv w:val="1"/>
      <w:marLeft w:val="0"/>
      <w:marRight w:val="0"/>
      <w:marTop w:val="0"/>
      <w:marBottom w:val="0"/>
      <w:divBdr>
        <w:top w:val="none" w:sz="0" w:space="0" w:color="auto"/>
        <w:left w:val="none" w:sz="0" w:space="0" w:color="auto"/>
        <w:bottom w:val="none" w:sz="0" w:space="0" w:color="auto"/>
        <w:right w:val="none" w:sz="0" w:space="0" w:color="auto"/>
      </w:divBdr>
    </w:div>
    <w:div w:id="158010462">
      <w:bodyDiv w:val="1"/>
      <w:marLeft w:val="0"/>
      <w:marRight w:val="0"/>
      <w:marTop w:val="0"/>
      <w:marBottom w:val="0"/>
      <w:divBdr>
        <w:top w:val="none" w:sz="0" w:space="0" w:color="auto"/>
        <w:left w:val="none" w:sz="0" w:space="0" w:color="auto"/>
        <w:bottom w:val="none" w:sz="0" w:space="0" w:color="auto"/>
        <w:right w:val="none" w:sz="0" w:space="0" w:color="auto"/>
      </w:divBdr>
    </w:div>
    <w:div w:id="158274648">
      <w:bodyDiv w:val="1"/>
      <w:marLeft w:val="0"/>
      <w:marRight w:val="0"/>
      <w:marTop w:val="0"/>
      <w:marBottom w:val="0"/>
      <w:divBdr>
        <w:top w:val="none" w:sz="0" w:space="0" w:color="auto"/>
        <w:left w:val="none" w:sz="0" w:space="0" w:color="auto"/>
        <w:bottom w:val="none" w:sz="0" w:space="0" w:color="auto"/>
        <w:right w:val="none" w:sz="0" w:space="0" w:color="auto"/>
      </w:divBdr>
    </w:div>
    <w:div w:id="158468399">
      <w:bodyDiv w:val="1"/>
      <w:marLeft w:val="0"/>
      <w:marRight w:val="0"/>
      <w:marTop w:val="0"/>
      <w:marBottom w:val="0"/>
      <w:divBdr>
        <w:top w:val="none" w:sz="0" w:space="0" w:color="auto"/>
        <w:left w:val="none" w:sz="0" w:space="0" w:color="auto"/>
        <w:bottom w:val="none" w:sz="0" w:space="0" w:color="auto"/>
        <w:right w:val="none" w:sz="0" w:space="0" w:color="auto"/>
      </w:divBdr>
    </w:div>
    <w:div w:id="158472923">
      <w:bodyDiv w:val="1"/>
      <w:marLeft w:val="0"/>
      <w:marRight w:val="0"/>
      <w:marTop w:val="0"/>
      <w:marBottom w:val="0"/>
      <w:divBdr>
        <w:top w:val="none" w:sz="0" w:space="0" w:color="auto"/>
        <w:left w:val="none" w:sz="0" w:space="0" w:color="auto"/>
        <w:bottom w:val="none" w:sz="0" w:space="0" w:color="auto"/>
        <w:right w:val="none" w:sz="0" w:space="0" w:color="auto"/>
      </w:divBdr>
    </w:div>
    <w:div w:id="158540513">
      <w:bodyDiv w:val="1"/>
      <w:marLeft w:val="0"/>
      <w:marRight w:val="0"/>
      <w:marTop w:val="0"/>
      <w:marBottom w:val="0"/>
      <w:divBdr>
        <w:top w:val="none" w:sz="0" w:space="0" w:color="auto"/>
        <w:left w:val="none" w:sz="0" w:space="0" w:color="auto"/>
        <w:bottom w:val="none" w:sz="0" w:space="0" w:color="auto"/>
        <w:right w:val="none" w:sz="0" w:space="0" w:color="auto"/>
      </w:divBdr>
    </w:div>
    <w:div w:id="158891107">
      <w:bodyDiv w:val="1"/>
      <w:marLeft w:val="0"/>
      <w:marRight w:val="0"/>
      <w:marTop w:val="0"/>
      <w:marBottom w:val="0"/>
      <w:divBdr>
        <w:top w:val="none" w:sz="0" w:space="0" w:color="auto"/>
        <w:left w:val="none" w:sz="0" w:space="0" w:color="auto"/>
        <w:bottom w:val="none" w:sz="0" w:space="0" w:color="auto"/>
        <w:right w:val="none" w:sz="0" w:space="0" w:color="auto"/>
      </w:divBdr>
    </w:div>
    <w:div w:id="159003884">
      <w:bodyDiv w:val="1"/>
      <w:marLeft w:val="0"/>
      <w:marRight w:val="0"/>
      <w:marTop w:val="0"/>
      <w:marBottom w:val="0"/>
      <w:divBdr>
        <w:top w:val="none" w:sz="0" w:space="0" w:color="auto"/>
        <w:left w:val="none" w:sz="0" w:space="0" w:color="auto"/>
        <w:bottom w:val="none" w:sz="0" w:space="0" w:color="auto"/>
        <w:right w:val="none" w:sz="0" w:space="0" w:color="auto"/>
      </w:divBdr>
    </w:div>
    <w:div w:id="159009434">
      <w:bodyDiv w:val="1"/>
      <w:marLeft w:val="0"/>
      <w:marRight w:val="0"/>
      <w:marTop w:val="0"/>
      <w:marBottom w:val="0"/>
      <w:divBdr>
        <w:top w:val="none" w:sz="0" w:space="0" w:color="auto"/>
        <w:left w:val="none" w:sz="0" w:space="0" w:color="auto"/>
        <w:bottom w:val="none" w:sz="0" w:space="0" w:color="auto"/>
        <w:right w:val="none" w:sz="0" w:space="0" w:color="auto"/>
      </w:divBdr>
    </w:div>
    <w:div w:id="159318798">
      <w:bodyDiv w:val="1"/>
      <w:marLeft w:val="0"/>
      <w:marRight w:val="0"/>
      <w:marTop w:val="0"/>
      <w:marBottom w:val="0"/>
      <w:divBdr>
        <w:top w:val="none" w:sz="0" w:space="0" w:color="auto"/>
        <w:left w:val="none" w:sz="0" w:space="0" w:color="auto"/>
        <w:bottom w:val="none" w:sz="0" w:space="0" w:color="auto"/>
        <w:right w:val="none" w:sz="0" w:space="0" w:color="auto"/>
      </w:divBdr>
    </w:div>
    <w:div w:id="159547336">
      <w:bodyDiv w:val="1"/>
      <w:marLeft w:val="0"/>
      <w:marRight w:val="0"/>
      <w:marTop w:val="0"/>
      <w:marBottom w:val="0"/>
      <w:divBdr>
        <w:top w:val="none" w:sz="0" w:space="0" w:color="auto"/>
        <w:left w:val="none" w:sz="0" w:space="0" w:color="auto"/>
        <w:bottom w:val="none" w:sz="0" w:space="0" w:color="auto"/>
        <w:right w:val="none" w:sz="0" w:space="0" w:color="auto"/>
      </w:divBdr>
    </w:div>
    <w:div w:id="160051317">
      <w:bodyDiv w:val="1"/>
      <w:marLeft w:val="0"/>
      <w:marRight w:val="0"/>
      <w:marTop w:val="0"/>
      <w:marBottom w:val="0"/>
      <w:divBdr>
        <w:top w:val="none" w:sz="0" w:space="0" w:color="auto"/>
        <w:left w:val="none" w:sz="0" w:space="0" w:color="auto"/>
        <w:bottom w:val="none" w:sz="0" w:space="0" w:color="auto"/>
        <w:right w:val="none" w:sz="0" w:space="0" w:color="auto"/>
      </w:divBdr>
    </w:div>
    <w:div w:id="160237997">
      <w:bodyDiv w:val="1"/>
      <w:marLeft w:val="0"/>
      <w:marRight w:val="0"/>
      <w:marTop w:val="0"/>
      <w:marBottom w:val="0"/>
      <w:divBdr>
        <w:top w:val="none" w:sz="0" w:space="0" w:color="auto"/>
        <w:left w:val="none" w:sz="0" w:space="0" w:color="auto"/>
        <w:bottom w:val="none" w:sz="0" w:space="0" w:color="auto"/>
        <w:right w:val="none" w:sz="0" w:space="0" w:color="auto"/>
      </w:divBdr>
    </w:div>
    <w:div w:id="160436055">
      <w:bodyDiv w:val="1"/>
      <w:marLeft w:val="0"/>
      <w:marRight w:val="0"/>
      <w:marTop w:val="0"/>
      <w:marBottom w:val="0"/>
      <w:divBdr>
        <w:top w:val="none" w:sz="0" w:space="0" w:color="auto"/>
        <w:left w:val="none" w:sz="0" w:space="0" w:color="auto"/>
        <w:bottom w:val="none" w:sz="0" w:space="0" w:color="auto"/>
        <w:right w:val="none" w:sz="0" w:space="0" w:color="auto"/>
      </w:divBdr>
    </w:div>
    <w:div w:id="160584166">
      <w:bodyDiv w:val="1"/>
      <w:marLeft w:val="0"/>
      <w:marRight w:val="0"/>
      <w:marTop w:val="0"/>
      <w:marBottom w:val="0"/>
      <w:divBdr>
        <w:top w:val="none" w:sz="0" w:space="0" w:color="auto"/>
        <w:left w:val="none" w:sz="0" w:space="0" w:color="auto"/>
        <w:bottom w:val="none" w:sz="0" w:space="0" w:color="auto"/>
        <w:right w:val="none" w:sz="0" w:space="0" w:color="auto"/>
      </w:divBdr>
    </w:div>
    <w:div w:id="160852008">
      <w:bodyDiv w:val="1"/>
      <w:marLeft w:val="0"/>
      <w:marRight w:val="0"/>
      <w:marTop w:val="0"/>
      <w:marBottom w:val="0"/>
      <w:divBdr>
        <w:top w:val="none" w:sz="0" w:space="0" w:color="auto"/>
        <w:left w:val="none" w:sz="0" w:space="0" w:color="auto"/>
        <w:bottom w:val="none" w:sz="0" w:space="0" w:color="auto"/>
        <w:right w:val="none" w:sz="0" w:space="0" w:color="auto"/>
      </w:divBdr>
    </w:div>
    <w:div w:id="160897082">
      <w:bodyDiv w:val="1"/>
      <w:marLeft w:val="0"/>
      <w:marRight w:val="0"/>
      <w:marTop w:val="0"/>
      <w:marBottom w:val="0"/>
      <w:divBdr>
        <w:top w:val="none" w:sz="0" w:space="0" w:color="auto"/>
        <w:left w:val="none" w:sz="0" w:space="0" w:color="auto"/>
        <w:bottom w:val="none" w:sz="0" w:space="0" w:color="auto"/>
        <w:right w:val="none" w:sz="0" w:space="0" w:color="auto"/>
      </w:divBdr>
    </w:div>
    <w:div w:id="161046699">
      <w:bodyDiv w:val="1"/>
      <w:marLeft w:val="0"/>
      <w:marRight w:val="0"/>
      <w:marTop w:val="0"/>
      <w:marBottom w:val="0"/>
      <w:divBdr>
        <w:top w:val="none" w:sz="0" w:space="0" w:color="auto"/>
        <w:left w:val="none" w:sz="0" w:space="0" w:color="auto"/>
        <w:bottom w:val="none" w:sz="0" w:space="0" w:color="auto"/>
        <w:right w:val="none" w:sz="0" w:space="0" w:color="auto"/>
      </w:divBdr>
    </w:div>
    <w:div w:id="161359690">
      <w:bodyDiv w:val="1"/>
      <w:marLeft w:val="0"/>
      <w:marRight w:val="0"/>
      <w:marTop w:val="0"/>
      <w:marBottom w:val="0"/>
      <w:divBdr>
        <w:top w:val="none" w:sz="0" w:space="0" w:color="auto"/>
        <w:left w:val="none" w:sz="0" w:space="0" w:color="auto"/>
        <w:bottom w:val="none" w:sz="0" w:space="0" w:color="auto"/>
        <w:right w:val="none" w:sz="0" w:space="0" w:color="auto"/>
      </w:divBdr>
    </w:div>
    <w:div w:id="161432303">
      <w:bodyDiv w:val="1"/>
      <w:marLeft w:val="0"/>
      <w:marRight w:val="0"/>
      <w:marTop w:val="0"/>
      <w:marBottom w:val="0"/>
      <w:divBdr>
        <w:top w:val="none" w:sz="0" w:space="0" w:color="auto"/>
        <w:left w:val="none" w:sz="0" w:space="0" w:color="auto"/>
        <w:bottom w:val="none" w:sz="0" w:space="0" w:color="auto"/>
        <w:right w:val="none" w:sz="0" w:space="0" w:color="auto"/>
      </w:divBdr>
    </w:div>
    <w:div w:id="161435189">
      <w:bodyDiv w:val="1"/>
      <w:marLeft w:val="0"/>
      <w:marRight w:val="0"/>
      <w:marTop w:val="0"/>
      <w:marBottom w:val="0"/>
      <w:divBdr>
        <w:top w:val="none" w:sz="0" w:space="0" w:color="auto"/>
        <w:left w:val="none" w:sz="0" w:space="0" w:color="auto"/>
        <w:bottom w:val="none" w:sz="0" w:space="0" w:color="auto"/>
        <w:right w:val="none" w:sz="0" w:space="0" w:color="auto"/>
      </w:divBdr>
    </w:div>
    <w:div w:id="161436629">
      <w:bodyDiv w:val="1"/>
      <w:marLeft w:val="0"/>
      <w:marRight w:val="0"/>
      <w:marTop w:val="0"/>
      <w:marBottom w:val="0"/>
      <w:divBdr>
        <w:top w:val="none" w:sz="0" w:space="0" w:color="auto"/>
        <w:left w:val="none" w:sz="0" w:space="0" w:color="auto"/>
        <w:bottom w:val="none" w:sz="0" w:space="0" w:color="auto"/>
        <w:right w:val="none" w:sz="0" w:space="0" w:color="auto"/>
      </w:divBdr>
    </w:div>
    <w:div w:id="161512281">
      <w:bodyDiv w:val="1"/>
      <w:marLeft w:val="0"/>
      <w:marRight w:val="0"/>
      <w:marTop w:val="0"/>
      <w:marBottom w:val="0"/>
      <w:divBdr>
        <w:top w:val="none" w:sz="0" w:space="0" w:color="auto"/>
        <w:left w:val="none" w:sz="0" w:space="0" w:color="auto"/>
        <w:bottom w:val="none" w:sz="0" w:space="0" w:color="auto"/>
        <w:right w:val="none" w:sz="0" w:space="0" w:color="auto"/>
      </w:divBdr>
    </w:div>
    <w:div w:id="161744388">
      <w:bodyDiv w:val="1"/>
      <w:marLeft w:val="0"/>
      <w:marRight w:val="0"/>
      <w:marTop w:val="0"/>
      <w:marBottom w:val="0"/>
      <w:divBdr>
        <w:top w:val="none" w:sz="0" w:space="0" w:color="auto"/>
        <w:left w:val="none" w:sz="0" w:space="0" w:color="auto"/>
        <w:bottom w:val="none" w:sz="0" w:space="0" w:color="auto"/>
        <w:right w:val="none" w:sz="0" w:space="0" w:color="auto"/>
      </w:divBdr>
    </w:div>
    <w:div w:id="161895248">
      <w:bodyDiv w:val="1"/>
      <w:marLeft w:val="0"/>
      <w:marRight w:val="0"/>
      <w:marTop w:val="0"/>
      <w:marBottom w:val="0"/>
      <w:divBdr>
        <w:top w:val="none" w:sz="0" w:space="0" w:color="auto"/>
        <w:left w:val="none" w:sz="0" w:space="0" w:color="auto"/>
        <w:bottom w:val="none" w:sz="0" w:space="0" w:color="auto"/>
        <w:right w:val="none" w:sz="0" w:space="0" w:color="auto"/>
      </w:divBdr>
    </w:div>
    <w:div w:id="162428506">
      <w:bodyDiv w:val="1"/>
      <w:marLeft w:val="0"/>
      <w:marRight w:val="0"/>
      <w:marTop w:val="0"/>
      <w:marBottom w:val="0"/>
      <w:divBdr>
        <w:top w:val="none" w:sz="0" w:space="0" w:color="auto"/>
        <w:left w:val="none" w:sz="0" w:space="0" w:color="auto"/>
        <w:bottom w:val="none" w:sz="0" w:space="0" w:color="auto"/>
        <w:right w:val="none" w:sz="0" w:space="0" w:color="auto"/>
      </w:divBdr>
    </w:div>
    <w:div w:id="162864581">
      <w:bodyDiv w:val="1"/>
      <w:marLeft w:val="0"/>
      <w:marRight w:val="0"/>
      <w:marTop w:val="0"/>
      <w:marBottom w:val="0"/>
      <w:divBdr>
        <w:top w:val="none" w:sz="0" w:space="0" w:color="auto"/>
        <w:left w:val="none" w:sz="0" w:space="0" w:color="auto"/>
        <w:bottom w:val="none" w:sz="0" w:space="0" w:color="auto"/>
        <w:right w:val="none" w:sz="0" w:space="0" w:color="auto"/>
      </w:divBdr>
    </w:div>
    <w:div w:id="163278920">
      <w:bodyDiv w:val="1"/>
      <w:marLeft w:val="0"/>
      <w:marRight w:val="0"/>
      <w:marTop w:val="0"/>
      <w:marBottom w:val="0"/>
      <w:divBdr>
        <w:top w:val="none" w:sz="0" w:space="0" w:color="auto"/>
        <w:left w:val="none" w:sz="0" w:space="0" w:color="auto"/>
        <w:bottom w:val="none" w:sz="0" w:space="0" w:color="auto"/>
        <w:right w:val="none" w:sz="0" w:space="0" w:color="auto"/>
      </w:divBdr>
    </w:div>
    <w:div w:id="163513523">
      <w:bodyDiv w:val="1"/>
      <w:marLeft w:val="0"/>
      <w:marRight w:val="0"/>
      <w:marTop w:val="0"/>
      <w:marBottom w:val="0"/>
      <w:divBdr>
        <w:top w:val="none" w:sz="0" w:space="0" w:color="auto"/>
        <w:left w:val="none" w:sz="0" w:space="0" w:color="auto"/>
        <w:bottom w:val="none" w:sz="0" w:space="0" w:color="auto"/>
        <w:right w:val="none" w:sz="0" w:space="0" w:color="auto"/>
      </w:divBdr>
    </w:div>
    <w:div w:id="163518536">
      <w:bodyDiv w:val="1"/>
      <w:marLeft w:val="0"/>
      <w:marRight w:val="0"/>
      <w:marTop w:val="0"/>
      <w:marBottom w:val="0"/>
      <w:divBdr>
        <w:top w:val="none" w:sz="0" w:space="0" w:color="auto"/>
        <w:left w:val="none" w:sz="0" w:space="0" w:color="auto"/>
        <w:bottom w:val="none" w:sz="0" w:space="0" w:color="auto"/>
        <w:right w:val="none" w:sz="0" w:space="0" w:color="auto"/>
      </w:divBdr>
    </w:div>
    <w:div w:id="163594656">
      <w:bodyDiv w:val="1"/>
      <w:marLeft w:val="0"/>
      <w:marRight w:val="0"/>
      <w:marTop w:val="0"/>
      <w:marBottom w:val="0"/>
      <w:divBdr>
        <w:top w:val="none" w:sz="0" w:space="0" w:color="auto"/>
        <w:left w:val="none" w:sz="0" w:space="0" w:color="auto"/>
        <w:bottom w:val="none" w:sz="0" w:space="0" w:color="auto"/>
        <w:right w:val="none" w:sz="0" w:space="0" w:color="auto"/>
      </w:divBdr>
    </w:div>
    <w:div w:id="164052354">
      <w:bodyDiv w:val="1"/>
      <w:marLeft w:val="0"/>
      <w:marRight w:val="0"/>
      <w:marTop w:val="0"/>
      <w:marBottom w:val="0"/>
      <w:divBdr>
        <w:top w:val="none" w:sz="0" w:space="0" w:color="auto"/>
        <w:left w:val="none" w:sz="0" w:space="0" w:color="auto"/>
        <w:bottom w:val="none" w:sz="0" w:space="0" w:color="auto"/>
        <w:right w:val="none" w:sz="0" w:space="0" w:color="auto"/>
      </w:divBdr>
    </w:div>
    <w:div w:id="164173415">
      <w:bodyDiv w:val="1"/>
      <w:marLeft w:val="0"/>
      <w:marRight w:val="0"/>
      <w:marTop w:val="0"/>
      <w:marBottom w:val="0"/>
      <w:divBdr>
        <w:top w:val="none" w:sz="0" w:space="0" w:color="auto"/>
        <w:left w:val="none" w:sz="0" w:space="0" w:color="auto"/>
        <w:bottom w:val="none" w:sz="0" w:space="0" w:color="auto"/>
        <w:right w:val="none" w:sz="0" w:space="0" w:color="auto"/>
      </w:divBdr>
    </w:div>
    <w:div w:id="164249459">
      <w:bodyDiv w:val="1"/>
      <w:marLeft w:val="0"/>
      <w:marRight w:val="0"/>
      <w:marTop w:val="0"/>
      <w:marBottom w:val="0"/>
      <w:divBdr>
        <w:top w:val="none" w:sz="0" w:space="0" w:color="auto"/>
        <w:left w:val="none" w:sz="0" w:space="0" w:color="auto"/>
        <w:bottom w:val="none" w:sz="0" w:space="0" w:color="auto"/>
        <w:right w:val="none" w:sz="0" w:space="0" w:color="auto"/>
      </w:divBdr>
    </w:div>
    <w:div w:id="164320291">
      <w:bodyDiv w:val="1"/>
      <w:marLeft w:val="0"/>
      <w:marRight w:val="0"/>
      <w:marTop w:val="0"/>
      <w:marBottom w:val="0"/>
      <w:divBdr>
        <w:top w:val="none" w:sz="0" w:space="0" w:color="auto"/>
        <w:left w:val="none" w:sz="0" w:space="0" w:color="auto"/>
        <w:bottom w:val="none" w:sz="0" w:space="0" w:color="auto"/>
        <w:right w:val="none" w:sz="0" w:space="0" w:color="auto"/>
      </w:divBdr>
    </w:div>
    <w:div w:id="164512359">
      <w:bodyDiv w:val="1"/>
      <w:marLeft w:val="0"/>
      <w:marRight w:val="0"/>
      <w:marTop w:val="0"/>
      <w:marBottom w:val="0"/>
      <w:divBdr>
        <w:top w:val="none" w:sz="0" w:space="0" w:color="auto"/>
        <w:left w:val="none" w:sz="0" w:space="0" w:color="auto"/>
        <w:bottom w:val="none" w:sz="0" w:space="0" w:color="auto"/>
        <w:right w:val="none" w:sz="0" w:space="0" w:color="auto"/>
      </w:divBdr>
    </w:div>
    <w:div w:id="164521399">
      <w:bodyDiv w:val="1"/>
      <w:marLeft w:val="0"/>
      <w:marRight w:val="0"/>
      <w:marTop w:val="0"/>
      <w:marBottom w:val="0"/>
      <w:divBdr>
        <w:top w:val="none" w:sz="0" w:space="0" w:color="auto"/>
        <w:left w:val="none" w:sz="0" w:space="0" w:color="auto"/>
        <w:bottom w:val="none" w:sz="0" w:space="0" w:color="auto"/>
        <w:right w:val="none" w:sz="0" w:space="0" w:color="auto"/>
      </w:divBdr>
    </w:div>
    <w:div w:id="164710500">
      <w:bodyDiv w:val="1"/>
      <w:marLeft w:val="0"/>
      <w:marRight w:val="0"/>
      <w:marTop w:val="0"/>
      <w:marBottom w:val="0"/>
      <w:divBdr>
        <w:top w:val="none" w:sz="0" w:space="0" w:color="auto"/>
        <w:left w:val="none" w:sz="0" w:space="0" w:color="auto"/>
        <w:bottom w:val="none" w:sz="0" w:space="0" w:color="auto"/>
        <w:right w:val="none" w:sz="0" w:space="0" w:color="auto"/>
      </w:divBdr>
    </w:div>
    <w:div w:id="164783000">
      <w:bodyDiv w:val="1"/>
      <w:marLeft w:val="0"/>
      <w:marRight w:val="0"/>
      <w:marTop w:val="0"/>
      <w:marBottom w:val="0"/>
      <w:divBdr>
        <w:top w:val="none" w:sz="0" w:space="0" w:color="auto"/>
        <w:left w:val="none" w:sz="0" w:space="0" w:color="auto"/>
        <w:bottom w:val="none" w:sz="0" w:space="0" w:color="auto"/>
        <w:right w:val="none" w:sz="0" w:space="0" w:color="auto"/>
      </w:divBdr>
    </w:div>
    <w:div w:id="164905116">
      <w:bodyDiv w:val="1"/>
      <w:marLeft w:val="0"/>
      <w:marRight w:val="0"/>
      <w:marTop w:val="0"/>
      <w:marBottom w:val="0"/>
      <w:divBdr>
        <w:top w:val="none" w:sz="0" w:space="0" w:color="auto"/>
        <w:left w:val="none" w:sz="0" w:space="0" w:color="auto"/>
        <w:bottom w:val="none" w:sz="0" w:space="0" w:color="auto"/>
        <w:right w:val="none" w:sz="0" w:space="0" w:color="auto"/>
      </w:divBdr>
    </w:div>
    <w:div w:id="164908020">
      <w:bodyDiv w:val="1"/>
      <w:marLeft w:val="0"/>
      <w:marRight w:val="0"/>
      <w:marTop w:val="0"/>
      <w:marBottom w:val="0"/>
      <w:divBdr>
        <w:top w:val="none" w:sz="0" w:space="0" w:color="auto"/>
        <w:left w:val="none" w:sz="0" w:space="0" w:color="auto"/>
        <w:bottom w:val="none" w:sz="0" w:space="0" w:color="auto"/>
        <w:right w:val="none" w:sz="0" w:space="0" w:color="auto"/>
      </w:divBdr>
    </w:div>
    <w:div w:id="165218471">
      <w:bodyDiv w:val="1"/>
      <w:marLeft w:val="0"/>
      <w:marRight w:val="0"/>
      <w:marTop w:val="0"/>
      <w:marBottom w:val="0"/>
      <w:divBdr>
        <w:top w:val="none" w:sz="0" w:space="0" w:color="auto"/>
        <w:left w:val="none" w:sz="0" w:space="0" w:color="auto"/>
        <w:bottom w:val="none" w:sz="0" w:space="0" w:color="auto"/>
        <w:right w:val="none" w:sz="0" w:space="0" w:color="auto"/>
      </w:divBdr>
    </w:div>
    <w:div w:id="165290581">
      <w:bodyDiv w:val="1"/>
      <w:marLeft w:val="0"/>
      <w:marRight w:val="0"/>
      <w:marTop w:val="0"/>
      <w:marBottom w:val="0"/>
      <w:divBdr>
        <w:top w:val="none" w:sz="0" w:space="0" w:color="auto"/>
        <w:left w:val="none" w:sz="0" w:space="0" w:color="auto"/>
        <w:bottom w:val="none" w:sz="0" w:space="0" w:color="auto"/>
        <w:right w:val="none" w:sz="0" w:space="0" w:color="auto"/>
      </w:divBdr>
    </w:div>
    <w:div w:id="165364539">
      <w:bodyDiv w:val="1"/>
      <w:marLeft w:val="0"/>
      <w:marRight w:val="0"/>
      <w:marTop w:val="0"/>
      <w:marBottom w:val="0"/>
      <w:divBdr>
        <w:top w:val="none" w:sz="0" w:space="0" w:color="auto"/>
        <w:left w:val="none" w:sz="0" w:space="0" w:color="auto"/>
        <w:bottom w:val="none" w:sz="0" w:space="0" w:color="auto"/>
        <w:right w:val="none" w:sz="0" w:space="0" w:color="auto"/>
      </w:divBdr>
    </w:div>
    <w:div w:id="165438662">
      <w:bodyDiv w:val="1"/>
      <w:marLeft w:val="0"/>
      <w:marRight w:val="0"/>
      <w:marTop w:val="0"/>
      <w:marBottom w:val="0"/>
      <w:divBdr>
        <w:top w:val="none" w:sz="0" w:space="0" w:color="auto"/>
        <w:left w:val="none" w:sz="0" w:space="0" w:color="auto"/>
        <w:bottom w:val="none" w:sz="0" w:space="0" w:color="auto"/>
        <w:right w:val="none" w:sz="0" w:space="0" w:color="auto"/>
      </w:divBdr>
    </w:div>
    <w:div w:id="165751354">
      <w:bodyDiv w:val="1"/>
      <w:marLeft w:val="0"/>
      <w:marRight w:val="0"/>
      <w:marTop w:val="0"/>
      <w:marBottom w:val="0"/>
      <w:divBdr>
        <w:top w:val="none" w:sz="0" w:space="0" w:color="auto"/>
        <w:left w:val="none" w:sz="0" w:space="0" w:color="auto"/>
        <w:bottom w:val="none" w:sz="0" w:space="0" w:color="auto"/>
        <w:right w:val="none" w:sz="0" w:space="0" w:color="auto"/>
      </w:divBdr>
    </w:div>
    <w:div w:id="165755937">
      <w:bodyDiv w:val="1"/>
      <w:marLeft w:val="0"/>
      <w:marRight w:val="0"/>
      <w:marTop w:val="0"/>
      <w:marBottom w:val="0"/>
      <w:divBdr>
        <w:top w:val="none" w:sz="0" w:space="0" w:color="auto"/>
        <w:left w:val="none" w:sz="0" w:space="0" w:color="auto"/>
        <w:bottom w:val="none" w:sz="0" w:space="0" w:color="auto"/>
        <w:right w:val="none" w:sz="0" w:space="0" w:color="auto"/>
      </w:divBdr>
    </w:div>
    <w:div w:id="165831105">
      <w:bodyDiv w:val="1"/>
      <w:marLeft w:val="0"/>
      <w:marRight w:val="0"/>
      <w:marTop w:val="0"/>
      <w:marBottom w:val="0"/>
      <w:divBdr>
        <w:top w:val="none" w:sz="0" w:space="0" w:color="auto"/>
        <w:left w:val="none" w:sz="0" w:space="0" w:color="auto"/>
        <w:bottom w:val="none" w:sz="0" w:space="0" w:color="auto"/>
        <w:right w:val="none" w:sz="0" w:space="0" w:color="auto"/>
      </w:divBdr>
    </w:div>
    <w:div w:id="166287457">
      <w:bodyDiv w:val="1"/>
      <w:marLeft w:val="0"/>
      <w:marRight w:val="0"/>
      <w:marTop w:val="0"/>
      <w:marBottom w:val="0"/>
      <w:divBdr>
        <w:top w:val="none" w:sz="0" w:space="0" w:color="auto"/>
        <w:left w:val="none" w:sz="0" w:space="0" w:color="auto"/>
        <w:bottom w:val="none" w:sz="0" w:space="0" w:color="auto"/>
        <w:right w:val="none" w:sz="0" w:space="0" w:color="auto"/>
      </w:divBdr>
    </w:div>
    <w:div w:id="166362792">
      <w:bodyDiv w:val="1"/>
      <w:marLeft w:val="0"/>
      <w:marRight w:val="0"/>
      <w:marTop w:val="0"/>
      <w:marBottom w:val="0"/>
      <w:divBdr>
        <w:top w:val="none" w:sz="0" w:space="0" w:color="auto"/>
        <w:left w:val="none" w:sz="0" w:space="0" w:color="auto"/>
        <w:bottom w:val="none" w:sz="0" w:space="0" w:color="auto"/>
        <w:right w:val="none" w:sz="0" w:space="0" w:color="auto"/>
      </w:divBdr>
    </w:div>
    <w:div w:id="166600264">
      <w:bodyDiv w:val="1"/>
      <w:marLeft w:val="0"/>
      <w:marRight w:val="0"/>
      <w:marTop w:val="0"/>
      <w:marBottom w:val="0"/>
      <w:divBdr>
        <w:top w:val="none" w:sz="0" w:space="0" w:color="auto"/>
        <w:left w:val="none" w:sz="0" w:space="0" w:color="auto"/>
        <w:bottom w:val="none" w:sz="0" w:space="0" w:color="auto"/>
        <w:right w:val="none" w:sz="0" w:space="0" w:color="auto"/>
      </w:divBdr>
    </w:div>
    <w:div w:id="166871767">
      <w:bodyDiv w:val="1"/>
      <w:marLeft w:val="0"/>
      <w:marRight w:val="0"/>
      <w:marTop w:val="0"/>
      <w:marBottom w:val="0"/>
      <w:divBdr>
        <w:top w:val="none" w:sz="0" w:space="0" w:color="auto"/>
        <w:left w:val="none" w:sz="0" w:space="0" w:color="auto"/>
        <w:bottom w:val="none" w:sz="0" w:space="0" w:color="auto"/>
        <w:right w:val="none" w:sz="0" w:space="0" w:color="auto"/>
      </w:divBdr>
    </w:div>
    <w:div w:id="167138527">
      <w:bodyDiv w:val="1"/>
      <w:marLeft w:val="0"/>
      <w:marRight w:val="0"/>
      <w:marTop w:val="0"/>
      <w:marBottom w:val="0"/>
      <w:divBdr>
        <w:top w:val="none" w:sz="0" w:space="0" w:color="auto"/>
        <w:left w:val="none" w:sz="0" w:space="0" w:color="auto"/>
        <w:bottom w:val="none" w:sz="0" w:space="0" w:color="auto"/>
        <w:right w:val="none" w:sz="0" w:space="0" w:color="auto"/>
      </w:divBdr>
    </w:div>
    <w:div w:id="167141054">
      <w:bodyDiv w:val="1"/>
      <w:marLeft w:val="0"/>
      <w:marRight w:val="0"/>
      <w:marTop w:val="0"/>
      <w:marBottom w:val="0"/>
      <w:divBdr>
        <w:top w:val="none" w:sz="0" w:space="0" w:color="auto"/>
        <w:left w:val="none" w:sz="0" w:space="0" w:color="auto"/>
        <w:bottom w:val="none" w:sz="0" w:space="0" w:color="auto"/>
        <w:right w:val="none" w:sz="0" w:space="0" w:color="auto"/>
      </w:divBdr>
    </w:div>
    <w:div w:id="167527318">
      <w:bodyDiv w:val="1"/>
      <w:marLeft w:val="0"/>
      <w:marRight w:val="0"/>
      <w:marTop w:val="0"/>
      <w:marBottom w:val="0"/>
      <w:divBdr>
        <w:top w:val="none" w:sz="0" w:space="0" w:color="auto"/>
        <w:left w:val="none" w:sz="0" w:space="0" w:color="auto"/>
        <w:bottom w:val="none" w:sz="0" w:space="0" w:color="auto"/>
        <w:right w:val="none" w:sz="0" w:space="0" w:color="auto"/>
      </w:divBdr>
    </w:div>
    <w:div w:id="167672904">
      <w:bodyDiv w:val="1"/>
      <w:marLeft w:val="0"/>
      <w:marRight w:val="0"/>
      <w:marTop w:val="0"/>
      <w:marBottom w:val="0"/>
      <w:divBdr>
        <w:top w:val="none" w:sz="0" w:space="0" w:color="auto"/>
        <w:left w:val="none" w:sz="0" w:space="0" w:color="auto"/>
        <w:bottom w:val="none" w:sz="0" w:space="0" w:color="auto"/>
        <w:right w:val="none" w:sz="0" w:space="0" w:color="auto"/>
      </w:divBdr>
    </w:div>
    <w:div w:id="167713396">
      <w:bodyDiv w:val="1"/>
      <w:marLeft w:val="0"/>
      <w:marRight w:val="0"/>
      <w:marTop w:val="0"/>
      <w:marBottom w:val="0"/>
      <w:divBdr>
        <w:top w:val="none" w:sz="0" w:space="0" w:color="auto"/>
        <w:left w:val="none" w:sz="0" w:space="0" w:color="auto"/>
        <w:bottom w:val="none" w:sz="0" w:space="0" w:color="auto"/>
        <w:right w:val="none" w:sz="0" w:space="0" w:color="auto"/>
      </w:divBdr>
    </w:div>
    <w:div w:id="167714771">
      <w:bodyDiv w:val="1"/>
      <w:marLeft w:val="0"/>
      <w:marRight w:val="0"/>
      <w:marTop w:val="0"/>
      <w:marBottom w:val="0"/>
      <w:divBdr>
        <w:top w:val="none" w:sz="0" w:space="0" w:color="auto"/>
        <w:left w:val="none" w:sz="0" w:space="0" w:color="auto"/>
        <w:bottom w:val="none" w:sz="0" w:space="0" w:color="auto"/>
        <w:right w:val="none" w:sz="0" w:space="0" w:color="auto"/>
      </w:divBdr>
    </w:div>
    <w:div w:id="167789327">
      <w:bodyDiv w:val="1"/>
      <w:marLeft w:val="0"/>
      <w:marRight w:val="0"/>
      <w:marTop w:val="0"/>
      <w:marBottom w:val="0"/>
      <w:divBdr>
        <w:top w:val="none" w:sz="0" w:space="0" w:color="auto"/>
        <w:left w:val="none" w:sz="0" w:space="0" w:color="auto"/>
        <w:bottom w:val="none" w:sz="0" w:space="0" w:color="auto"/>
        <w:right w:val="none" w:sz="0" w:space="0" w:color="auto"/>
      </w:divBdr>
    </w:div>
    <w:div w:id="167912358">
      <w:bodyDiv w:val="1"/>
      <w:marLeft w:val="0"/>
      <w:marRight w:val="0"/>
      <w:marTop w:val="0"/>
      <w:marBottom w:val="0"/>
      <w:divBdr>
        <w:top w:val="none" w:sz="0" w:space="0" w:color="auto"/>
        <w:left w:val="none" w:sz="0" w:space="0" w:color="auto"/>
        <w:bottom w:val="none" w:sz="0" w:space="0" w:color="auto"/>
        <w:right w:val="none" w:sz="0" w:space="0" w:color="auto"/>
      </w:divBdr>
    </w:div>
    <w:div w:id="167987817">
      <w:bodyDiv w:val="1"/>
      <w:marLeft w:val="0"/>
      <w:marRight w:val="0"/>
      <w:marTop w:val="0"/>
      <w:marBottom w:val="0"/>
      <w:divBdr>
        <w:top w:val="none" w:sz="0" w:space="0" w:color="auto"/>
        <w:left w:val="none" w:sz="0" w:space="0" w:color="auto"/>
        <w:bottom w:val="none" w:sz="0" w:space="0" w:color="auto"/>
        <w:right w:val="none" w:sz="0" w:space="0" w:color="auto"/>
      </w:divBdr>
    </w:div>
    <w:div w:id="168059877">
      <w:bodyDiv w:val="1"/>
      <w:marLeft w:val="0"/>
      <w:marRight w:val="0"/>
      <w:marTop w:val="0"/>
      <w:marBottom w:val="0"/>
      <w:divBdr>
        <w:top w:val="none" w:sz="0" w:space="0" w:color="auto"/>
        <w:left w:val="none" w:sz="0" w:space="0" w:color="auto"/>
        <w:bottom w:val="none" w:sz="0" w:space="0" w:color="auto"/>
        <w:right w:val="none" w:sz="0" w:space="0" w:color="auto"/>
      </w:divBdr>
    </w:div>
    <w:div w:id="168065825">
      <w:bodyDiv w:val="1"/>
      <w:marLeft w:val="0"/>
      <w:marRight w:val="0"/>
      <w:marTop w:val="0"/>
      <w:marBottom w:val="0"/>
      <w:divBdr>
        <w:top w:val="none" w:sz="0" w:space="0" w:color="auto"/>
        <w:left w:val="none" w:sz="0" w:space="0" w:color="auto"/>
        <w:bottom w:val="none" w:sz="0" w:space="0" w:color="auto"/>
        <w:right w:val="none" w:sz="0" w:space="0" w:color="auto"/>
      </w:divBdr>
    </w:div>
    <w:div w:id="168107111">
      <w:bodyDiv w:val="1"/>
      <w:marLeft w:val="0"/>
      <w:marRight w:val="0"/>
      <w:marTop w:val="0"/>
      <w:marBottom w:val="0"/>
      <w:divBdr>
        <w:top w:val="none" w:sz="0" w:space="0" w:color="auto"/>
        <w:left w:val="none" w:sz="0" w:space="0" w:color="auto"/>
        <w:bottom w:val="none" w:sz="0" w:space="0" w:color="auto"/>
        <w:right w:val="none" w:sz="0" w:space="0" w:color="auto"/>
      </w:divBdr>
    </w:div>
    <w:div w:id="168837135">
      <w:bodyDiv w:val="1"/>
      <w:marLeft w:val="0"/>
      <w:marRight w:val="0"/>
      <w:marTop w:val="0"/>
      <w:marBottom w:val="0"/>
      <w:divBdr>
        <w:top w:val="none" w:sz="0" w:space="0" w:color="auto"/>
        <w:left w:val="none" w:sz="0" w:space="0" w:color="auto"/>
        <w:bottom w:val="none" w:sz="0" w:space="0" w:color="auto"/>
        <w:right w:val="none" w:sz="0" w:space="0" w:color="auto"/>
      </w:divBdr>
    </w:div>
    <w:div w:id="169103012">
      <w:bodyDiv w:val="1"/>
      <w:marLeft w:val="0"/>
      <w:marRight w:val="0"/>
      <w:marTop w:val="0"/>
      <w:marBottom w:val="0"/>
      <w:divBdr>
        <w:top w:val="none" w:sz="0" w:space="0" w:color="auto"/>
        <w:left w:val="none" w:sz="0" w:space="0" w:color="auto"/>
        <w:bottom w:val="none" w:sz="0" w:space="0" w:color="auto"/>
        <w:right w:val="none" w:sz="0" w:space="0" w:color="auto"/>
      </w:divBdr>
    </w:div>
    <w:div w:id="169487554">
      <w:bodyDiv w:val="1"/>
      <w:marLeft w:val="0"/>
      <w:marRight w:val="0"/>
      <w:marTop w:val="0"/>
      <w:marBottom w:val="0"/>
      <w:divBdr>
        <w:top w:val="none" w:sz="0" w:space="0" w:color="auto"/>
        <w:left w:val="none" w:sz="0" w:space="0" w:color="auto"/>
        <w:bottom w:val="none" w:sz="0" w:space="0" w:color="auto"/>
        <w:right w:val="none" w:sz="0" w:space="0" w:color="auto"/>
      </w:divBdr>
    </w:div>
    <w:div w:id="169756466">
      <w:bodyDiv w:val="1"/>
      <w:marLeft w:val="0"/>
      <w:marRight w:val="0"/>
      <w:marTop w:val="0"/>
      <w:marBottom w:val="0"/>
      <w:divBdr>
        <w:top w:val="none" w:sz="0" w:space="0" w:color="auto"/>
        <w:left w:val="none" w:sz="0" w:space="0" w:color="auto"/>
        <w:bottom w:val="none" w:sz="0" w:space="0" w:color="auto"/>
        <w:right w:val="none" w:sz="0" w:space="0" w:color="auto"/>
      </w:divBdr>
    </w:div>
    <w:div w:id="170529139">
      <w:bodyDiv w:val="1"/>
      <w:marLeft w:val="0"/>
      <w:marRight w:val="0"/>
      <w:marTop w:val="0"/>
      <w:marBottom w:val="0"/>
      <w:divBdr>
        <w:top w:val="none" w:sz="0" w:space="0" w:color="auto"/>
        <w:left w:val="none" w:sz="0" w:space="0" w:color="auto"/>
        <w:bottom w:val="none" w:sz="0" w:space="0" w:color="auto"/>
        <w:right w:val="none" w:sz="0" w:space="0" w:color="auto"/>
      </w:divBdr>
    </w:div>
    <w:div w:id="170607230">
      <w:bodyDiv w:val="1"/>
      <w:marLeft w:val="0"/>
      <w:marRight w:val="0"/>
      <w:marTop w:val="0"/>
      <w:marBottom w:val="0"/>
      <w:divBdr>
        <w:top w:val="none" w:sz="0" w:space="0" w:color="auto"/>
        <w:left w:val="none" w:sz="0" w:space="0" w:color="auto"/>
        <w:bottom w:val="none" w:sz="0" w:space="0" w:color="auto"/>
        <w:right w:val="none" w:sz="0" w:space="0" w:color="auto"/>
      </w:divBdr>
    </w:div>
    <w:div w:id="171183334">
      <w:bodyDiv w:val="1"/>
      <w:marLeft w:val="0"/>
      <w:marRight w:val="0"/>
      <w:marTop w:val="0"/>
      <w:marBottom w:val="0"/>
      <w:divBdr>
        <w:top w:val="none" w:sz="0" w:space="0" w:color="auto"/>
        <w:left w:val="none" w:sz="0" w:space="0" w:color="auto"/>
        <w:bottom w:val="none" w:sz="0" w:space="0" w:color="auto"/>
        <w:right w:val="none" w:sz="0" w:space="0" w:color="auto"/>
      </w:divBdr>
    </w:div>
    <w:div w:id="171261509">
      <w:bodyDiv w:val="1"/>
      <w:marLeft w:val="0"/>
      <w:marRight w:val="0"/>
      <w:marTop w:val="0"/>
      <w:marBottom w:val="0"/>
      <w:divBdr>
        <w:top w:val="none" w:sz="0" w:space="0" w:color="auto"/>
        <w:left w:val="none" w:sz="0" w:space="0" w:color="auto"/>
        <w:bottom w:val="none" w:sz="0" w:space="0" w:color="auto"/>
        <w:right w:val="none" w:sz="0" w:space="0" w:color="auto"/>
      </w:divBdr>
    </w:div>
    <w:div w:id="171530470">
      <w:bodyDiv w:val="1"/>
      <w:marLeft w:val="0"/>
      <w:marRight w:val="0"/>
      <w:marTop w:val="0"/>
      <w:marBottom w:val="0"/>
      <w:divBdr>
        <w:top w:val="none" w:sz="0" w:space="0" w:color="auto"/>
        <w:left w:val="none" w:sz="0" w:space="0" w:color="auto"/>
        <w:bottom w:val="none" w:sz="0" w:space="0" w:color="auto"/>
        <w:right w:val="none" w:sz="0" w:space="0" w:color="auto"/>
      </w:divBdr>
    </w:div>
    <w:div w:id="171651663">
      <w:bodyDiv w:val="1"/>
      <w:marLeft w:val="0"/>
      <w:marRight w:val="0"/>
      <w:marTop w:val="0"/>
      <w:marBottom w:val="0"/>
      <w:divBdr>
        <w:top w:val="none" w:sz="0" w:space="0" w:color="auto"/>
        <w:left w:val="none" w:sz="0" w:space="0" w:color="auto"/>
        <w:bottom w:val="none" w:sz="0" w:space="0" w:color="auto"/>
        <w:right w:val="none" w:sz="0" w:space="0" w:color="auto"/>
      </w:divBdr>
    </w:div>
    <w:div w:id="171653980">
      <w:bodyDiv w:val="1"/>
      <w:marLeft w:val="0"/>
      <w:marRight w:val="0"/>
      <w:marTop w:val="0"/>
      <w:marBottom w:val="0"/>
      <w:divBdr>
        <w:top w:val="none" w:sz="0" w:space="0" w:color="auto"/>
        <w:left w:val="none" w:sz="0" w:space="0" w:color="auto"/>
        <w:bottom w:val="none" w:sz="0" w:space="0" w:color="auto"/>
        <w:right w:val="none" w:sz="0" w:space="0" w:color="auto"/>
      </w:divBdr>
    </w:div>
    <w:div w:id="171722472">
      <w:bodyDiv w:val="1"/>
      <w:marLeft w:val="0"/>
      <w:marRight w:val="0"/>
      <w:marTop w:val="0"/>
      <w:marBottom w:val="0"/>
      <w:divBdr>
        <w:top w:val="none" w:sz="0" w:space="0" w:color="auto"/>
        <w:left w:val="none" w:sz="0" w:space="0" w:color="auto"/>
        <w:bottom w:val="none" w:sz="0" w:space="0" w:color="auto"/>
        <w:right w:val="none" w:sz="0" w:space="0" w:color="auto"/>
      </w:divBdr>
    </w:div>
    <w:div w:id="172107977">
      <w:bodyDiv w:val="1"/>
      <w:marLeft w:val="0"/>
      <w:marRight w:val="0"/>
      <w:marTop w:val="0"/>
      <w:marBottom w:val="0"/>
      <w:divBdr>
        <w:top w:val="none" w:sz="0" w:space="0" w:color="auto"/>
        <w:left w:val="none" w:sz="0" w:space="0" w:color="auto"/>
        <w:bottom w:val="none" w:sz="0" w:space="0" w:color="auto"/>
        <w:right w:val="none" w:sz="0" w:space="0" w:color="auto"/>
      </w:divBdr>
    </w:div>
    <w:div w:id="172233534">
      <w:bodyDiv w:val="1"/>
      <w:marLeft w:val="0"/>
      <w:marRight w:val="0"/>
      <w:marTop w:val="0"/>
      <w:marBottom w:val="0"/>
      <w:divBdr>
        <w:top w:val="none" w:sz="0" w:space="0" w:color="auto"/>
        <w:left w:val="none" w:sz="0" w:space="0" w:color="auto"/>
        <w:bottom w:val="none" w:sz="0" w:space="0" w:color="auto"/>
        <w:right w:val="none" w:sz="0" w:space="0" w:color="auto"/>
      </w:divBdr>
    </w:div>
    <w:div w:id="172380636">
      <w:bodyDiv w:val="1"/>
      <w:marLeft w:val="0"/>
      <w:marRight w:val="0"/>
      <w:marTop w:val="0"/>
      <w:marBottom w:val="0"/>
      <w:divBdr>
        <w:top w:val="none" w:sz="0" w:space="0" w:color="auto"/>
        <w:left w:val="none" w:sz="0" w:space="0" w:color="auto"/>
        <w:bottom w:val="none" w:sz="0" w:space="0" w:color="auto"/>
        <w:right w:val="none" w:sz="0" w:space="0" w:color="auto"/>
      </w:divBdr>
    </w:div>
    <w:div w:id="172426692">
      <w:bodyDiv w:val="1"/>
      <w:marLeft w:val="0"/>
      <w:marRight w:val="0"/>
      <w:marTop w:val="0"/>
      <w:marBottom w:val="0"/>
      <w:divBdr>
        <w:top w:val="none" w:sz="0" w:space="0" w:color="auto"/>
        <w:left w:val="none" w:sz="0" w:space="0" w:color="auto"/>
        <w:bottom w:val="none" w:sz="0" w:space="0" w:color="auto"/>
        <w:right w:val="none" w:sz="0" w:space="0" w:color="auto"/>
      </w:divBdr>
    </w:div>
    <w:div w:id="172570295">
      <w:bodyDiv w:val="1"/>
      <w:marLeft w:val="0"/>
      <w:marRight w:val="0"/>
      <w:marTop w:val="0"/>
      <w:marBottom w:val="0"/>
      <w:divBdr>
        <w:top w:val="none" w:sz="0" w:space="0" w:color="auto"/>
        <w:left w:val="none" w:sz="0" w:space="0" w:color="auto"/>
        <w:bottom w:val="none" w:sz="0" w:space="0" w:color="auto"/>
        <w:right w:val="none" w:sz="0" w:space="0" w:color="auto"/>
      </w:divBdr>
    </w:div>
    <w:div w:id="172571040">
      <w:bodyDiv w:val="1"/>
      <w:marLeft w:val="0"/>
      <w:marRight w:val="0"/>
      <w:marTop w:val="0"/>
      <w:marBottom w:val="0"/>
      <w:divBdr>
        <w:top w:val="none" w:sz="0" w:space="0" w:color="auto"/>
        <w:left w:val="none" w:sz="0" w:space="0" w:color="auto"/>
        <w:bottom w:val="none" w:sz="0" w:space="0" w:color="auto"/>
        <w:right w:val="none" w:sz="0" w:space="0" w:color="auto"/>
      </w:divBdr>
    </w:div>
    <w:div w:id="172574958">
      <w:bodyDiv w:val="1"/>
      <w:marLeft w:val="0"/>
      <w:marRight w:val="0"/>
      <w:marTop w:val="0"/>
      <w:marBottom w:val="0"/>
      <w:divBdr>
        <w:top w:val="none" w:sz="0" w:space="0" w:color="auto"/>
        <w:left w:val="none" w:sz="0" w:space="0" w:color="auto"/>
        <w:bottom w:val="none" w:sz="0" w:space="0" w:color="auto"/>
        <w:right w:val="none" w:sz="0" w:space="0" w:color="auto"/>
      </w:divBdr>
    </w:div>
    <w:div w:id="173233746">
      <w:bodyDiv w:val="1"/>
      <w:marLeft w:val="0"/>
      <w:marRight w:val="0"/>
      <w:marTop w:val="0"/>
      <w:marBottom w:val="0"/>
      <w:divBdr>
        <w:top w:val="none" w:sz="0" w:space="0" w:color="auto"/>
        <w:left w:val="none" w:sz="0" w:space="0" w:color="auto"/>
        <w:bottom w:val="none" w:sz="0" w:space="0" w:color="auto"/>
        <w:right w:val="none" w:sz="0" w:space="0" w:color="auto"/>
      </w:divBdr>
    </w:div>
    <w:div w:id="173301549">
      <w:bodyDiv w:val="1"/>
      <w:marLeft w:val="0"/>
      <w:marRight w:val="0"/>
      <w:marTop w:val="0"/>
      <w:marBottom w:val="0"/>
      <w:divBdr>
        <w:top w:val="none" w:sz="0" w:space="0" w:color="auto"/>
        <w:left w:val="none" w:sz="0" w:space="0" w:color="auto"/>
        <w:bottom w:val="none" w:sz="0" w:space="0" w:color="auto"/>
        <w:right w:val="none" w:sz="0" w:space="0" w:color="auto"/>
      </w:divBdr>
    </w:div>
    <w:div w:id="173308899">
      <w:bodyDiv w:val="1"/>
      <w:marLeft w:val="0"/>
      <w:marRight w:val="0"/>
      <w:marTop w:val="0"/>
      <w:marBottom w:val="0"/>
      <w:divBdr>
        <w:top w:val="none" w:sz="0" w:space="0" w:color="auto"/>
        <w:left w:val="none" w:sz="0" w:space="0" w:color="auto"/>
        <w:bottom w:val="none" w:sz="0" w:space="0" w:color="auto"/>
        <w:right w:val="none" w:sz="0" w:space="0" w:color="auto"/>
      </w:divBdr>
    </w:div>
    <w:div w:id="173309125">
      <w:bodyDiv w:val="1"/>
      <w:marLeft w:val="0"/>
      <w:marRight w:val="0"/>
      <w:marTop w:val="0"/>
      <w:marBottom w:val="0"/>
      <w:divBdr>
        <w:top w:val="none" w:sz="0" w:space="0" w:color="auto"/>
        <w:left w:val="none" w:sz="0" w:space="0" w:color="auto"/>
        <w:bottom w:val="none" w:sz="0" w:space="0" w:color="auto"/>
        <w:right w:val="none" w:sz="0" w:space="0" w:color="auto"/>
      </w:divBdr>
    </w:div>
    <w:div w:id="173344363">
      <w:bodyDiv w:val="1"/>
      <w:marLeft w:val="0"/>
      <w:marRight w:val="0"/>
      <w:marTop w:val="0"/>
      <w:marBottom w:val="0"/>
      <w:divBdr>
        <w:top w:val="none" w:sz="0" w:space="0" w:color="auto"/>
        <w:left w:val="none" w:sz="0" w:space="0" w:color="auto"/>
        <w:bottom w:val="none" w:sz="0" w:space="0" w:color="auto"/>
        <w:right w:val="none" w:sz="0" w:space="0" w:color="auto"/>
      </w:divBdr>
    </w:div>
    <w:div w:id="173350379">
      <w:bodyDiv w:val="1"/>
      <w:marLeft w:val="0"/>
      <w:marRight w:val="0"/>
      <w:marTop w:val="0"/>
      <w:marBottom w:val="0"/>
      <w:divBdr>
        <w:top w:val="none" w:sz="0" w:space="0" w:color="auto"/>
        <w:left w:val="none" w:sz="0" w:space="0" w:color="auto"/>
        <w:bottom w:val="none" w:sz="0" w:space="0" w:color="auto"/>
        <w:right w:val="none" w:sz="0" w:space="0" w:color="auto"/>
      </w:divBdr>
    </w:div>
    <w:div w:id="173569163">
      <w:bodyDiv w:val="1"/>
      <w:marLeft w:val="0"/>
      <w:marRight w:val="0"/>
      <w:marTop w:val="0"/>
      <w:marBottom w:val="0"/>
      <w:divBdr>
        <w:top w:val="none" w:sz="0" w:space="0" w:color="auto"/>
        <w:left w:val="none" w:sz="0" w:space="0" w:color="auto"/>
        <w:bottom w:val="none" w:sz="0" w:space="0" w:color="auto"/>
        <w:right w:val="none" w:sz="0" w:space="0" w:color="auto"/>
      </w:divBdr>
    </w:div>
    <w:div w:id="173616541">
      <w:bodyDiv w:val="1"/>
      <w:marLeft w:val="0"/>
      <w:marRight w:val="0"/>
      <w:marTop w:val="0"/>
      <w:marBottom w:val="0"/>
      <w:divBdr>
        <w:top w:val="none" w:sz="0" w:space="0" w:color="auto"/>
        <w:left w:val="none" w:sz="0" w:space="0" w:color="auto"/>
        <w:bottom w:val="none" w:sz="0" w:space="0" w:color="auto"/>
        <w:right w:val="none" w:sz="0" w:space="0" w:color="auto"/>
      </w:divBdr>
    </w:div>
    <w:div w:id="173765195">
      <w:bodyDiv w:val="1"/>
      <w:marLeft w:val="0"/>
      <w:marRight w:val="0"/>
      <w:marTop w:val="0"/>
      <w:marBottom w:val="0"/>
      <w:divBdr>
        <w:top w:val="none" w:sz="0" w:space="0" w:color="auto"/>
        <w:left w:val="none" w:sz="0" w:space="0" w:color="auto"/>
        <w:bottom w:val="none" w:sz="0" w:space="0" w:color="auto"/>
        <w:right w:val="none" w:sz="0" w:space="0" w:color="auto"/>
      </w:divBdr>
    </w:div>
    <w:div w:id="174345340">
      <w:bodyDiv w:val="1"/>
      <w:marLeft w:val="0"/>
      <w:marRight w:val="0"/>
      <w:marTop w:val="0"/>
      <w:marBottom w:val="0"/>
      <w:divBdr>
        <w:top w:val="none" w:sz="0" w:space="0" w:color="auto"/>
        <w:left w:val="none" w:sz="0" w:space="0" w:color="auto"/>
        <w:bottom w:val="none" w:sz="0" w:space="0" w:color="auto"/>
        <w:right w:val="none" w:sz="0" w:space="0" w:color="auto"/>
      </w:divBdr>
    </w:div>
    <w:div w:id="174660244">
      <w:bodyDiv w:val="1"/>
      <w:marLeft w:val="0"/>
      <w:marRight w:val="0"/>
      <w:marTop w:val="0"/>
      <w:marBottom w:val="0"/>
      <w:divBdr>
        <w:top w:val="none" w:sz="0" w:space="0" w:color="auto"/>
        <w:left w:val="none" w:sz="0" w:space="0" w:color="auto"/>
        <w:bottom w:val="none" w:sz="0" w:space="0" w:color="auto"/>
        <w:right w:val="none" w:sz="0" w:space="0" w:color="auto"/>
      </w:divBdr>
    </w:div>
    <w:div w:id="174660553">
      <w:bodyDiv w:val="1"/>
      <w:marLeft w:val="0"/>
      <w:marRight w:val="0"/>
      <w:marTop w:val="0"/>
      <w:marBottom w:val="0"/>
      <w:divBdr>
        <w:top w:val="none" w:sz="0" w:space="0" w:color="auto"/>
        <w:left w:val="none" w:sz="0" w:space="0" w:color="auto"/>
        <w:bottom w:val="none" w:sz="0" w:space="0" w:color="auto"/>
        <w:right w:val="none" w:sz="0" w:space="0" w:color="auto"/>
      </w:divBdr>
    </w:div>
    <w:div w:id="174728471">
      <w:bodyDiv w:val="1"/>
      <w:marLeft w:val="0"/>
      <w:marRight w:val="0"/>
      <w:marTop w:val="0"/>
      <w:marBottom w:val="0"/>
      <w:divBdr>
        <w:top w:val="none" w:sz="0" w:space="0" w:color="auto"/>
        <w:left w:val="none" w:sz="0" w:space="0" w:color="auto"/>
        <w:bottom w:val="none" w:sz="0" w:space="0" w:color="auto"/>
        <w:right w:val="none" w:sz="0" w:space="0" w:color="auto"/>
      </w:divBdr>
    </w:div>
    <w:div w:id="174804630">
      <w:bodyDiv w:val="1"/>
      <w:marLeft w:val="0"/>
      <w:marRight w:val="0"/>
      <w:marTop w:val="0"/>
      <w:marBottom w:val="0"/>
      <w:divBdr>
        <w:top w:val="none" w:sz="0" w:space="0" w:color="auto"/>
        <w:left w:val="none" w:sz="0" w:space="0" w:color="auto"/>
        <w:bottom w:val="none" w:sz="0" w:space="0" w:color="auto"/>
        <w:right w:val="none" w:sz="0" w:space="0" w:color="auto"/>
      </w:divBdr>
    </w:div>
    <w:div w:id="174850126">
      <w:bodyDiv w:val="1"/>
      <w:marLeft w:val="0"/>
      <w:marRight w:val="0"/>
      <w:marTop w:val="0"/>
      <w:marBottom w:val="0"/>
      <w:divBdr>
        <w:top w:val="none" w:sz="0" w:space="0" w:color="auto"/>
        <w:left w:val="none" w:sz="0" w:space="0" w:color="auto"/>
        <w:bottom w:val="none" w:sz="0" w:space="0" w:color="auto"/>
        <w:right w:val="none" w:sz="0" w:space="0" w:color="auto"/>
      </w:divBdr>
    </w:div>
    <w:div w:id="174996577">
      <w:bodyDiv w:val="1"/>
      <w:marLeft w:val="0"/>
      <w:marRight w:val="0"/>
      <w:marTop w:val="0"/>
      <w:marBottom w:val="0"/>
      <w:divBdr>
        <w:top w:val="none" w:sz="0" w:space="0" w:color="auto"/>
        <w:left w:val="none" w:sz="0" w:space="0" w:color="auto"/>
        <w:bottom w:val="none" w:sz="0" w:space="0" w:color="auto"/>
        <w:right w:val="none" w:sz="0" w:space="0" w:color="auto"/>
      </w:divBdr>
    </w:div>
    <w:div w:id="175315686">
      <w:bodyDiv w:val="1"/>
      <w:marLeft w:val="0"/>
      <w:marRight w:val="0"/>
      <w:marTop w:val="0"/>
      <w:marBottom w:val="0"/>
      <w:divBdr>
        <w:top w:val="none" w:sz="0" w:space="0" w:color="auto"/>
        <w:left w:val="none" w:sz="0" w:space="0" w:color="auto"/>
        <w:bottom w:val="none" w:sz="0" w:space="0" w:color="auto"/>
        <w:right w:val="none" w:sz="0" w:space="0" w:color="auto"/>
      </w:divBdr>
    </w:div>
    <w:div w:id="175388578">
      <w:bodyDiv w:val="1"/>
      <w:marLeft w:val="0"/>
      <w:marRight w:val="0"/>
      <w:marTop w:val="0"/>
      <w:marBottom w:val="0"/>
      <w:divBdr>
        <w:top w:val="none" w:sz="0" w:space="0" w:color="auto"/>
        <w:left w:val="none" w:sz="0" w:space="0" w:color="auto"/>
        <w:bottom w:val="none" w:sz="0" w:space="0" w:color="auto"/>
        <w:right w:val="none" w:sz="0" w:space="0" w:color="auto"/>
      </w:divBdr>
    </w:div>
    <w:div w:id="175728614">
      <w:bodyDiv w:val="1"/>
      <w:marLeft w:val="0"/>
      <w:marRight w:val="0"/>
      <w:marTop w:val="0"/>
      <w:marBottom w:val="0"/>
      <w:divBdr>
        <w:top w:val="none" w:sz="0" w:space="0" w:color="auto"/>
        <w:left w:val="none" w:sz="0" w:space="0" w:color="auto"/>
        <w:bottom w:val="none" w:sz="0" w:space="0" w:color="auto"/>
        <w:right w:val="none" w:sz="0" w:space="0" w:color="auto"/>
      </w:divBdr>
    </w:div>
    <w:div w:id="175927424">
      <w:bodyDiv w:val="1"/>
      <w:marLeft w:val="0"/>
      <w:marRight w:val="0"/>
      <w:marTop w:val="0"/>
      <w:marBottom w:val="0"/>
      <w:divBdr>
        <w:top w:val="none" w:sz="0" w:space="0" w:color="auto"/>
        <w:left w:val="none" w:sz="0" w:space="0" w:color="auto"/>
        <w:bottom w:val="none" w:sz="0" w:space="0" w:color="auto"/>
        <w:right w:val="none" w:sz="0" w:space="0" w:color="auto"/>
      </w:divBdr>
    </w:div>
    <w:div w:id="176044137">
      <w:bodyDiv w:val="1"/>
      <w:marLeft w:val="0"/>
      <w:marRight w:val="0"/>
      <w:marTop w:val="0"/>
      <w:marBottom w:val="0"/>
      <w:divBdr>
        <w:top w:val="none" w:sz="0" w:space="0" w:color="auto"/>
        <w:left w:val="none" w:sz="0" w:space="0" w:color="auto"/>
        <w:bottom w:val="none" w:sz="0" w:space="0" w:color="auto"/>
        <w:right w:val="none" w:sz="0" w:space="0" w:color="auto"/>
      </w:divBdr>
    </w:div>
    <w:div w:id="176044492">
      <w:bodyDiv w:val="1"/>
      <w:marLeft w:val="0"/>
      <w:marRight w:val="0"/>
      <w:marTop w:val="0"/>
      <w:marBottom w:val="0"/>
      <w:divBdr>
        <w:top w:val="none" w:sz="0" w:space="0" w:color="auto"/>
        <w:left w:val="none" w:sz="0" w:space="0" w:color="auto"/>
        <w:bottom w:val="none" w:sz="0" w:space="0" w:color="auto"/>
        <w:right w:val="none" w:sz="0" w:space="0" w:color="auto"/>
      </w:divBdr>
    </w:div>
    <w:div w:id="176192596">
      <w:bodyDiv w:val="1"/>
      <w:marLeft w:val="0"/>
      <w:marRight w:val="0"/>
      <w:marTop w:val="0"/>
      <w:marBottom w:val="0"/>
      <w:divBdr>
        <w:top w:val="none" w:sz="0" w:space="0" w:color="auto"/>
        <w:left w:val="none" w:sz="0" w:space="0" w:color="auto"/>
        <w:bottom w:val="none" w:sz="0" w:space="0" w:color="auto"/>
        <w:right w:val="none" w:sz="0" w:space="0" w:color="auto"/>
      </w:divBdr>
    </w:div>
    <w:div w:id="176310201">
      <w:bodyDiv w:val="1"/>
      <w:marLeft w:val="0"/>
      <w:marRight w:val="0"/>
      <w:marTop w:val="0"/>
      <w:marBottom w:val="0"/>
      <w:divBdr>
        <w:top w:val="none" w:sz="0" w:space="0" w:color="auto"/>
        <w:left w:val="none" w:sz="0" w:space="0" w:color="auto"/>
        <w:bottom w:val="none" w:sz="0" w:space="0" w:color="auto"/>
        <w:right w:val="none" w:sz="0" w:space="0" w:color="auto"/>
      </w:divBdr>
    </w:div>
    <w:div w:id="176509487">
      <w:bodyDiv w:val="1"/>
      <w:marLeft w:val="0"/>
      <w:marRight w:val="0"/>
      <w:marTop w:val="0"/>
      <w:marBottom w:val="0"/>
      <w:divBdr>
        <w:top w:val="none" w:sz="0" w:space="0" w:color="auto"/>
        <w:left w:val="none" w:sz="0" w:space="0" w:color="auto"/>
        <w:bottom w:val="none" w:sz="0" w:space="0" w:color="auto"/>
        <w:right w:val="none" w:sz="0" w:space="0" w:color="auto"/>
      </w:divBdr>
    </w:div>
    <w:div w:id="176620382">
      <w:bodyDiv w:val="1"/>
      <w:marLeft w:val="0"/>
      <w:marRight w:val="0"/>
      <w:marTop w:val="0"/>
      <w:marBottom w:val="0"/>
      <w:divBdr>
        <w:top w:val="none" w:sz="0" w:space="0" w:color="auto"/>
        <w:left w:val="none" w:sz="0" w:space="0" w:color="auto"/>
        <w:bottom w:val="none" w:sz="0" w:space="0" w:color="auto"/>
        <w:right w:val="none" w:sz="0" w:space="0" w:color="auto"/>
      </w:divBdr>
    </w:div>
    <w:div w:id="177159677">
      <w:bodyDiv w:val="1"/>
      <w:marLeft w:val="0"/>
      <w:marRight w:val="0"/>
      <w:marTop w:val="0"/>
      <w:marBottom w:val="0"/>
      <w:divBdr>
        <w:top w:val="none" w:sz="0" w:space="0" w:color="auto"/>
        <w:left w:val="none" w:sz="0" w:space="0" w:color="auto"/>
        <w:bottom w:val="none" w:sz="0" w:space="0" w:color="auto"/>
        <w:right w:val="none" w:sz="0" w:space="0" w:color="auto"/>
      </w:divBdr>
    </w:div>
    <w:div w:id="177275521">
      <w:bodyDiv w:val="1"/>
      <w:marLeft w:val="0"/>
      <w:marRight w:val="0"/>
      <w:marTop w:val="0"/>
      <w:marBottom w:val="0"/>
      <w:divBdr>
        <w:top w:val="none" w:sz="0" w:space="0" w:color="auto"/>
        <w:left w:val="none" w:sz="0" w:space="0" w:color="auto"/>
        <w:bottom w:val="none" w:sz="0" w:space="0" w:color="auto"/>
        <w:right w:val="none" w:sz="0" w:space="0" w:color="auto"/>
      </w:divBdr>
    </w:div>
    <w:div w:id="177283060">
      <w:bodyDiv w:val="1"/>
      <w:marLeft w:val="0"/>
      <w:marRight w:val="0"/>
      <w:marTop w:val="0"/>
      <w:marBottom w:val="0"/>
      <w:divBdr>
        <w:top w:val="none" w:sz="0" w:space="0" w:color="auto"/>
        <w:left w:val="none" w:sz="0" w:space="0" w:color="auto"/>
        <w:bottom w:val="none" w:sz="0" w:space="0" w:color="auto"/>
        <w:right w:val="none" w:sz="0" w:space="0" w:color="auto"/>
      </w:divBdr>
    </w:div>
    <w:div w:id="177306810">
      <w:bodyDiv w:val="1"/>
      <w:marLeft w:val="0"/>
      <w:marRight w:val="0"/>
      <w:marTop w:val="0"/>
      <w:marBottom w:val="0"/>
      <w:divBdr>
        <w:top w:val="none" w:sz="0" w:space="0" w:color="auto"/>
        <w:left w:val="none" w:sz="0" w:space="0" w:color="auto"/>
        <w:bottom w:val="none" w:sz="0" w:space="0" w:color="auto"/>
        <w:right w:val="none" w:sz="0" w:space="0" w:color="auto"/>
      </w:divBdr>
    </w:div>
    <w:div w:id="177738279">
      <w:bodyDiv w:val="1"/>
      <w:marLeft w:val="0"/>
      <w:marRight w:val="0"/>
      <w:marTop w:val="0"/>
      <w:marBottom w:val="0"/>
      <w:divBdr>
        <w:top w:val="none" w:sz="0" w:space="0" w:color="auto"/>
        <w:left w:val="none" w:sz="0" w:space="0" w:color="auto"/>
        <w:bottom w:val="none" w:sz="0" w:space="0" w:color="auto"/>
        <w:right w:val="none" w:sz="0" w:space="0" w:color="auto"/>
      </w:divBdr>
    </w:div>
    <w:div w:id="177739458">
      <w:bodyDiv w:val="1"/>
      <w:marLeft w:val="0"/>
      <w:marRight w:val="0"/>
      <w:marTop w:val="0"/>
      <w:marBottom w:val="0"/>
      <w:divBdr>
        <w:top w:val="none" w:sz="0" w:space="0" w:color="auto"/>
        <w:left w:val="none" w:sz="0" w:space="0" w:color="auto"/>
        <w:bottom w:val="none" w:sz="0" w:space="0" w:color="auto"/>
        <w:right w:val="none" w:sz="0" w:space="0" w:color="auto"/>
      </w:divBdr>
    </w:div>
    <w:div w:id="178012371">
      <w:bodyDiv w:val="1"/>
      <w:marLeft w:val="0"/>
      <w:marRight w:val="0"/>
      <w:marTop w:val="0"/>
      <w:marBottom w:val="0"/>
      <w:divBdr>
        <w:top w:val="none" w:sz="0" w:space="0" w:color="auto"/>
        <w:left w:val="none" w:sz="0" w:space="0" w:color="auto"/>
        <w:bottom w:val="none" w:sz="0" w:space="0" w:color="auto"/>
        <w:right w:val="none" w:sz="0" w:space="0" w:color="auto"/>
      </w:divBdr>
    </w:div>
    <w:div w:id="178204695">
      <w:bodyDiv w:val="1"/>
      <w:marLeft w:val="0"/>
      <w:marRight w:val="0"/>
      <w:marTop w:val="0"/>
      <w:marBottom w:val="0"/>
      <w:divBdr>
        <w:top w:val="none" w:sz="0" w:space="0" w:color="auto"/>
        <w:left w:val="none" w:sz="0" w:space="0" w:color="auto"/>
        <w:bottom w:val="none" w:sz="0" w:space="0" w:color="auto"/>
        <w:right w:val="none" w:sz="0" w:space="0" w:color="auto"/>
      </w:divBdr>
    </w:div>
    <w:div w:id="178391816">
      <w:bodyDiv w:val="1"/>
      <w:marLeft w:val="0"/>
      <w:marRight w:val="0"/>
      <w:marTop w:val="0"/>
      <w:marBottom w:val="0"/>
      <w:divBdr>
        <w:top w:val="none" w:sz="0" w:space="0" w:color="auto"/>
        <w:left w:val="none" w:sz="0" w:space="0" w:color="auto"/>
        <w:bottom w:val="none" w:sz="0" w:space="0" w:color="auto"/>
        <w:right w:val="none" w:sz="0" w:space="0" w:color="auto"/>
      </w:divBdr>
    </w:div>
    <w:div w:id="178475670">
      <w:bodyDiv w:val="1"/>
      <w:marLeft w:val="0"/>
      <w:marRight w:val="0"/>
      <w:marTop w:val="0"/>
      <w:marBottom w:val="0"/>
      <w:divBdr>
        <w:top w:val="none" w:sz="0" w:space="0" w:color="auto"/>
        <w:left w:val="none" w:sz="0" w:space="0" w:color="auto"/>
        <w:bottom w:val="none" w:sz="0" w:space="0" w:color="auto"/>
        <w:right w:val="none" w:sz="0" w:space="0" w:color="auto"/>
      </w:divBdr>
    </w:div>
    <w:div w:id="178551330">
      <w:bodyDiv w:val="1"/>
      <w:marLeft w:val="0"/>
      <w:marRight w:val="0"/>
      <w:marTop w:val="0"/>
      <w:marBottom w:val="0"/>
      <w:divBdr>
        <w:top w:val="none" w:sz="0" w:space="0" w:color="auto"/>
        <w:left w:val="none" w:sz="0" w:space="0" w:color="auto"/>
        <w:bottom w:val="none" w:sz="0" w:space="0" w:color="auto"/>
        <w:right w:val="none" w:sz="0" w:space="0" w:color="auto"/>
      </w:divBdr>
    </w:div>
    <w:div w:id="178737970">
      <w:bodyDiv w:val="1"/>
      <w:marLeft w:val="0"/>
      <w:marRight w:val="0"/>
      <w:marTop w:val="0"/>
      <w:marBottom w:val="0"/>
      <w:divBdr>
        <w:top w:val="none" w:sz="0" w:space="0" w:color="auto"/>
        <w:left w:val="none" w:sz="0" w:space="0" w:color="auto"/>
        <w:bottom w:val="none" w:sz="0" w:space="0" w:color="auto"/>
        <w:right w:val="none" w:sz="0" w:space="0" w:color="auto"/>
      </w:divBdr>
    </w:div>
    <w:div w:id="179010359">
      <w:bodyDiv w:val="1"/>
      <w:marLeft w:val="0"/>
      <w:marRight w:val="0"/>
      <w:marTop w:val="0"/>
      <w:marBottom w:val="0"/>
      <w:divBdr>
        <w:top w:val="none" w:sz="0" w:space="0" w:color="auto"/>
        <w:left w:val="none" w:sz="0" w:space="0" w:color="auto"/>
        <w:bottom w:val="none" w:sz="0" w:space="0" w:color="auto"/>
        <w:right w:val="none" w:sz="0" w:space="0" w:color="auto"/>
      </w:divBdr>
    </w:div>
    <w:div w:id="179127072">
      <w:bodyDiv w:val="1"/>
      <w:marLeft w:val="0"/>
      <w:marRight w:val="0"/>
      <w:marTop w:val="0"/>
      <w:marBottom w:val="0"/>
      <w:divBdr>
        <w:top w:val="none" w:sz="0" w:space="0" w:color="auto"/>
        <w:left w:val="none" w:sz="0" w:space="0" w:color="auto"/>
        <w:bottom w:val="none" w:sz="0" w:space="0" w:color="auto"/>
        <w:right w:val="none" w:sz="0" w:space="0" w:color="auto"/>
      </w:divBdr>
    </w:div>
    <w:div w:id="179129444">
      <w:bodyDiv w:val="1"/>
      <w:marLeft w:val="0"/>
      <w:marRight w:val="0"/>
      <w:marTop w:val="0"/>
      <w:marBottom w:val="0"/>
      <w:divBdr>
        <w:top w:val="none" w:sz="0" w:space="0" w:color="auto"/>
        <w:left w:val="none" w:sz="0" w:space="0" w:color="auto"/>
        <w:bottom w:val="none" w:sz="0" w:space="0" w:color="auto"/>
        <w:right w:val="none" w:sz="0" w:space="0" w:color="auto"/>
      </w:divBdr>
    </w:div>
    <w:div w:id="179587552">
      <w:bodyDiv w:val="1"/>
      <w:marLeft w:val="0"/>
      <w:marRight w:val="0"/>
      <w:marTop w:val="0"/>
      <w:marBottom w:val="0"/>
      <w:divBdr>
        <w:top w:val="none" w:sz="0" w:space="0" w:color="auto"/>
        <w:left w:val="none" w:sz="0" w:space="0" w:color="auto"/>
        <w:bottom w:val="none" w:sz="0" w:space="0" w:color="auto"/>
        <w:right w:val="none" w:sz="0" w:space="0" w:color="auto"/>
      </w:divBdr>
    </w:div>
    <w:div w:id="180046382">
      <w:bodyDiv w:val="1"/>
      <w:marLeft w:val="0"/>
      <w:marRight w:val="0"/>
      <w:marTop w:val="0"/>
      <w:marBottom w:val="0"/>
      <w:divBdr>
        <w:top w:val="none" w:sz="0" w:space="0" w:color="auto"/>
        <w:left w:val="none" w:sz="0" w:space="0" w:color="auto"/>
        <w:bottom w:val="none" w:sz="0" w:space="0" w:color="auto"/>
        <w:right w:val="none" w:sz="0" w:space="0" w:color="auto"/>
      </w:divBdr>
    </w:div>
    <w:div w:id="180166765">
      <w:bodyDiv w:val="1"/>
      <w:marLeft w:val="0"/>
      <w:marRight w:val="0"/>
      <w:marTop w:val="0"/>
      <w:marBottom w:val="0"/>
      <w:divBdr>
        <w:top w:val="none" w:sz="0" w:space="0" w:color="auto"/>
        <w:left w:val="none" w:sz="0" w:space="0" w:color="auto"/>
        <w:bottom w:val="none" w:sz="0" w:space="0" w:color="auto"/>
        <w:right w:val="none" w:sz="0" w:space="0" w:color="auto"/>
      </w:divBdr>
    </w:div>
    <w:div w:id="180559201">
      <w:bodyDiv w:val="1"/>
      <w:marLeft w:val="0"/>
      <w:marRight w:val="0"/>
      <w:marTop w:val="0"/>
      <w:marBottom w:val="0"/>
      <w:divBdr>
        <w:top w:val="none" w:sz="0" w:space="0" w:color="auto"/>
        <w:left w:val="none" w:sz="0" w:space="0" w:color="auto"/>
        <w:bottom w:val="none" w:sz="0" w:space="0" w:color="auto"/>
        <w:right w:val="none" w:sz="0" w:space="0" w:color="auto"/>
      </w:divBdr>
    </w:div>
    <w:div w:id="180708655">
      <w:bodyDiv w:val="1"/>
      <w:marLeft w:val="0"/>
      <w:marRight w:val="0"/>
      <w:marTop w:val="0"/>
      <w:marBottom w:val="0"/>
      <w:divBdr>
        <w:top w:val="none" w:sz="0" w:space="0" w:color="auto"/>
        <w:left w:val="none" w:sz="0" w:space="0" w:color="auto"/>
        <w:bottom w:val="none" w:sz="0" w:space="0" w:color="auto"/>
        <w:right w:val="none" w:sz="0" w:space="0" w:color="auto"/>
      </w:divBdr>
    </w:div>
    <w:div w:id="180751622">
      <w:bodyDiv w:val="1"/>
      <w:marLeft w:val="0"/>
      <w:marRight w:val="0"/>
      <w:marTop w:val="0"/>
      <w:marBottom w:val="0"/>
      <w:divBdr>
        <w:top w:val="none" w:sz="0" w:space="0" w:color="auto"/>
        <w:left w:val="none" w:sz="0" w:space="0" w:color="auto"/>
        <w:bottom w:val="none" w:sz="0" w:space="0" w:color="auto"/>
        <w:right w:val="none" w:sz="0" w:space="0" w:color="auto"/>
      </w:divBdr>
    </w:div>
    <w:div w:id="180752406">
      <w:bodyDiv w:val="1"/>
      <w:marLeft w:val="0"/>
      <w:marRight w:val="0"/>
      <w:marTop w:val="0"/>
      <w:marBottom w:val="0"/>
      <w:divBdr>
        <w:top w:val="none" w:sz="0" w:space="0" w:color="auto"/>
        <w:left w:val="none" w:sz="0" w:space="0" w:color="auto"/>
        <w:bottom w:val="none" w:sz="0" w:space="0" w:color="auto"/>
        <w:right w:val="none" w:sz="0" w:space="0" w:color="auto"/>
      </w:divBdr>
    </w:div>
    <w:div w:id="180779345">
      <w:bodyDiv w:val="1"/>
      <w:marLeft w:val="0"/>
      <w:marRight w:val="0"/>
      <w:marTop w:val="0"/>
      <w:marBottom w:val="0"/>
      <w:divBdr>
        <w:top w:val="none" w:sz="0" w:space="0" w:color="auto"/>
        <w:left w:val="none" w:sz="0" w:space="0" w:color="auto"/>
        <w:bottom w:val="none" w:sz="0" w:space="0" w:color="auto"/>
        <w:right w:val="none" w:sz="0" w:space="0" w:color="auto"/>
      </w:divBdr>
    </w:div>
    <w:div w:id="181362470">
      <w:bodyDiv w:val="1"/>
      <w:marLeft w:val="0"/>
      <w:marRight w:val="0"/>
      <w:marTop w:val="0"/>
      <w:marBottom w:val="0"/>
      <w:divBdr>
        <w:top w:val="none" w:sz="0" w:space="0" w:color="auto"/>
        <w:left w:val="none" w:sz="0" w:space="0" w:color="auto"/>
        <w:bottom w:val="none" w:sz="0" w:space="0" w:color="auto"/>
        <w:right w:val="none" w:sz="0" w:space="0" w:color="auto"/>
      </w:divBdr>
    </w:div>
    <w:div w:id="181475475">
      <w:bodyDiv w:val="1"/>
      <w:marLeft w:val="0"/>
      <w:marRight w:val="0"/>
      <w:marTop w:val="0"/>
      <w:marBottom w:val="0"/>
      <w:divBdr>
        <w:top w:val="none" w:sz="0" w:space="0" w:color="auto"/>
        <w:left w:val="none" w:sz="0" w:space="0" w:color="auto"/>
        <w:bottom w:val="none" w:sz="0" w:space="0" w:color="auto"/>
        <w:right w:val="none" w:sz="0" w:space="0" w:color="auto"/>
      </w:divBdr>
    </w:div>
    <w:div w:id="181630991">
      <w:bodyDiv w:val="1"/>
      <w:marLeft w:val="0"/>
      <w:marRight w:val="0"/>
      <w:marTop w:val="0"/>
      <w:marBottom w:val="0"/>
      <w:divBdr>
        <w:top w:val="none" w:sz="0" w:space="0" w:color="auto"/>
        <w:left w:val="none" w:sz="0" w:space="0" w:color="auto"/>
        <w:bottom w:val="none" w:sz="0" w:space="0" w:color="auto"/>
        <w:right w:val="none" w:sz="0" w:space="0" w:color="auto"/>
      </w:divBdr>
    </w:div>
    <w:div w:id="181751077">
      <w:bodyDiv w:val="1"/>
      <w:marLeft w:val="0"/>
      <w:marRight w:val="0"/>
      <w:marTop w:val="0"/>
      <w:marBottom w:val="0"/>
      <w:divBdr>
        <w:top w:val="none" w:sz="0" w:space="0" w:color="auto"/>
        <w:left w:val="none" w:sz="0" w:space="0" w:color="auto"/>
        <w:bottom w:val="none" w:sz="0" w:space="0" w:color="auto"/>
        <w:right w:val="none" w:sz="0" w:space="0" w:color="auto"/>
      </w:divBdr>
    </w:div>
    <w:div w:id="182059682">
      <w:bodyDiv w:val="1"/>
      <w:marLeft w:val="0"/>
      <w:marRight w:val="0"/>
      <w:marTop w:val="0"/>
      <w:marBottom w:val="0"/>
      <w:divBdr>
        <w:top w:val="none" w:sz="0" w:space="0" w:color="auto"/>
        <w:left w:val="none" w:sz="0" w:space="0" w:color="auto"/>
        <w:bottom w:val="none" w:sz="0" w:space="0" w:color="auto"/>
        <w:right w:val="none" w:sz="0" w:space="0" w:color="auto"/>
      </w:divBdr>
    </w:div>
    <w:div w:id="182287661">
      <w:bodyDiv w:val="1"/>
      <w:marLeft w:val="0"/>
      <w:marRight w:val="0"/>
      <w:marTop w:val="0"/>
      <w:marBottom w:val="0"/>
      <w:divBdr>
        <w:top w:val="none" w:sz="0" w:space="0" w:color="auto"/>
        <w:left w:val="none" w:sz="0" w:space="0" w:color="auto"/>
        <w:bottom w:val="none" w:sz="0" w:space="0" w:color="auto"/>
        <w:right w:val="none" w:sz="0" w:space="0" w:color="auto"/>
      </w:divBdr>
    </w:div>
    <w:div w:id="182400425">
      <w:bodyDiv w:val="1"/>
      <w:marLeft w:val="0"/>
      <w:marRight w:val="0"/>
      <w:marTop w:val="0"/>
      <w:marBottom w:val="0"/>
      <w:divBdr>
        <w:top w:val="none" w:sz="0" w:space="0" w:color="auto"/>
        <w:left w:val="none" w:sz="0" w:space="0" w:color="auto"/>
        <w:bottom w:val="none" w:sz="0" w:space="0" w:color="auto"/>
        <w:right w:val="none" w:sz="0" w:space="0" w:color="auto"/>
      </w:divBdr>
    </w:div>
    <w:div w:id="182715228">
      <w:bodyDiv w:val="1"/>
      <w:marLeft w:val="0"/>
      <w:marRight w:val="0"/>
      <w:marTop w:val="0"/>
      <w:marBottom w:val="0"/>
      <w:divBdr>
        <w:top w:val="none" w:sz="0" w:space="0" w:color="auto"/>
        <w:left w:val="none" w:sz="0" w:space="0" w:color="auto"/>
        <w:bottom w:val="none" w:sz="0" w:space="0" w:color="auto"/>
        <w:right w:val="none" w:sz="0" w:space="0" w:color="auto"/>
      </w:divBdr>
    </w:div>
    <w:div w:id="182978600">
      <w:bodyDiv w:val="1"/>
      <w:marLeft w:val="0"/>
      <w:marRight w:val="0"/>
      <w:marTop w:val="0"/>
      <w:marBottom w:val="0"/>
      <w:divBdr>
        <w:top w:val="none" w:sz="0" w:space="0" w:color="auto"/>
        <w:left w:val="none" w:sz="0" w:space="0" w:color="auto"/>
        <w:bottom w:val="none" w:sz="0" w:space="0" w:color="auto"/>
        <w:right w:val="none" w:sz="0" w:space="0" w:color="auto"/>
      </w:divBdr>
    </w:div>
    <w:div w:id="182983816">
      <w:bodyDiv w:val="1"/>
      <w:marLeft w:val="0"/>
      <w:marRight w:val="0"/>
      <w:marTop w:val="0"/>
      <w:marBottom w:val="0"/>
      <w:divBdr>
        <w:top w:val="none" w:sz="0" w:space="0" w:color="auto"/>
        <w:left w:val="none" w:sz="0" w:space="0" w:color="auto"/>
        <w:bottom w:val="none" w:sz="0" w:space="0" w:color="auto"/>
        <w:right w:val="none" w:sz="0" w:space="0" w:color="auto"/>
      </w:divBdr>
    </w:div>
    <w:div w:id="183515635">
      <w:bodyDiv w:val="1"/>
      <w:marLeft w:val="0"/>
      <w:marRight w:val="0"/>
      <w:marTop w:val="0"/>
      <w:marBottom w:val="0"/>
      <w:divBdr>
        <w:top w:val="none" w:sz="0" w:space="0" w:color="auto"/>
        <w:left w:val="none" w:sz="0" w:space="0" w:color="auto"/>
        <w:bottom w:val="none" w:sz="0" w:space="0" w:color="auto"/>
        <w:right w:val="none" w:sz="0" w:space="0" w:color="auto"/>
      </w:divBdr>
    </w:div>
    <w:div w:id="183592809">
      <w:bodyDiv w:val="1"/>
      <w:marLeft w:val="0"/>
      <w:marRight w:val="0"/>
      <w:marTop w:val="0"/>
      <w:marBottom w:val="0"/>
      <w:divBdr>
        <w:top w:val="none" w:sz="0" w:space="0" w:color="auto"/>
        <w:left w:val="none" w:sz="0" w:space="0" w:color="auto"/>
        <w:bottom w:val="none" w:sz="0" w:space="0" w:color="auto"/>
        <w:right w:val="none" w:sz="0" w:space="0" w:color="auto"/>
      </w:divBdr>
    </w:div>
    <w:div w:id="183598818">
      <w:bodyDiv w:val="1"/>
      <w:marLeft w:val="0"/>
      <w:marRight w:val="0"/>
      <w:marTop w:val="0"/>
      <w:marBottom w:val="0"/>
      <w:divBdr>
        <w:top w:val="none" w:sz="0" w:space="0" w:color="auto"/>
        <w:left w:val="none" w:sz="0" w:space="0" w:color="auto"/>
        <w:bottom w:val="none" w:sz="0" w:space="0" w:color="auto"/>
        <w:right w:val="none" w:sz="0" w:space="0" w:color="auto"/>
      </w:divBdr>
    </w:div>
    <w:div w:id="183715658">
      <w:bodyDiv w:val="1"/>
      <w:marLeft w:val="0"/>
      <w:marRight w:val="0"/>
      <w:marTop w:val="0"/>
      <w:marBottom w:val="0"/>
      <w:divBdr>
        <w:top w:val="none" w:sz="0" w:space="0" w:color="auto"/>
        <w:left w:val="none" w:sz="0" w:space="0" w:color="auto"/>
        <w:bottom w:val="none" w:sz="0" w:space="0" w:color="auto"/>
        <w:right w:val="none" w:sz="0" w:space="0" w:color="auto"/>
      </w:divBdr>
    </w:div>
    <w:div w:id="183792869">
      <w:bodyDiv w:val="1"/>
      <w:marLeft w:val="0"/>
      <w:marRight w:val="0"/>
      <w:marTop w:val="0"/>
      <w:marBottom w:val="0"/>
      <w:divBdr>
        <w:top w:val="none" w:sz="0" w:space="0" w:color="auto"/>
        <w:left w:val="none" w:sz="0" w:space="0" w:color="auto"/>
        <w:bottom w:val="none" w:sz="0" w:space="0" w:color="auto"/>
        <w:right w:val="none" w:sz="0" w:space="0" w:color="auto"/>
      </w:divBdr>
    </w:div>
    <w:div w:id="183980053">
      <w:bodyDiv w:val="1"/>
      <w:marLeft w:val="0"/>
      <w:marRight w:val="0"/>
      <w:marTop w:val="0"/>
      <w:marBottom w:val="0"/>
      <w:divBdr>
        <w:top w:val="none" w:sz="0" w:space="0" w:color="auto"/>
        <w:left w:val="none" w:sz="0" w:space="0" w:color="auto"/>
        <w:bottom w:val="none" w:sz="0" w:space="0" w:color="auto"/>
        <w:right w:val="none" w:sz="0" w:space="0" w:color="auto"/>
      </w:divBdr>
    </w:div>
    <w:div w:id="183984258">
      <w:bodyDiv w:val="1"/>
      <w:marLeft w:val="0"/>
      <w:marRight w:val="0"/>
      <w:marTop w:val="0"/>
      <w:marBottom w:val="0"/>
      <w:divBdr>
        <w:top w:val="none" w:sz="0" w:space="0" w:color="auto"/>
        <w:left w:val="none" w:sz="0" w:space="0" w:color="auto"/>
        <w:bottom w:val="none" w:sz="0" w:space="0" w:color="auto"/>
        <w:right w:val="none" w:sz="0" w:space="0" w:color="auto"/>
      </w:divBdr>
    </w:div>
    <w:div w:id="184444299">
      <w:bodyDiv w:val="1"/>
      <w:marLeft w:val="0"/>
      <w:marRight w:val="0"/>
      <w:marTop w:val="0"/>
      <w:marBottom w:val="0"/>
      <w:divBdr>
        <w:top w:val="none" w:sz="0" w:space="0" w:color="auto"/>
        <w:left w:val="none" w:sz="0" w:space="0" w:color="auto"/>
        <w:bottom w:val="none" w:sz="0" w:space="0" w:color="auto"/>
        <w:right w:val="none" w:sz="0" w:space="0" w:color="auto"/>
      </w:divBdr>
    </w:div>
    <w:div w:id="184641762">
      <w:bodyDiv w:val="1"/>
      <w:marLeft w:val="0"/>
      <w:marRight w:val="0"/>
      <w:marTop w:val="0"/>
      <w:marBottom w:val="0"/>
      <w:divBdr>
        <w:top w:val="none" w:sz="0" w:space="0" w:color="auto"/>
        <w:left w:val="none" w:sz="0" w:space="0" w:color="auto"/>
        <w:bottom w:val="none" w:sz="0" w:space="0" w:color="auto"/>
        <w:right w:val="none" w:sz="0" w:space="0" w:color="auto"/>
      </w:divBdr>
    </w:div>
    <w:div w:id="184826881">
      <w:bodyDiv w:val="1"/>
      <w:marLeft w:val="0"/>
      <w:marRight w:val="0"/>
      <w:marTop w:val="0"/>
      <w:marBottom w:val="0"/>
      <w:divBdr>
        <w:top w:val="none" w:sz="0" w:space="0" w:color="auto"/>
        <w:left w:val="none" w:sz="0" w:space="0" w:color="auto"/>
        <w:bottom w:val="none" w:sz="0" w:space="0" w:color="auto"/>
        <w:right w:val="none" w:sz="0" w:space="0" w:color="auto"/>
      </w:divBdr>
    </w:div>
    <w:div w:id="185139882">
      <w:bodyDiv w:val="1"/>
      <w:marLeft w:val="0"/>
      <w:marRight w:val="0"/>
      <w:marTop w:val="0"/>
      <w:marBottom w:val="0"/>
      <w:divBdr>
        <w:top w:val="none" w:sz="0" w:space="0" w:color="auto"/>
        <w:left w:val="none" w:sz="0" w:space="0" w:color="auto"/>
        <w:bottom w:val="none" w:sz="0" w:space="0" w:color="auto"/>
        <w:right w:val="none" w:sz="0" w:space="0" w:color="auto"/>
      </w:divBdr>
    </w:div>
    <w:div w:id="185221165">
      <w:bodyDiv w:val="1"/>
      <w:marLeft w:val="0"/>
      <w:marRight w:val="0"/>
      <w:marTop w:val="0"/>
      <w:marBottom w:val="0"/>
      <w:divBdr>
        <w:top w:val="none" w:sz="0" w:space="0" w:color="auto"/>
        <w:left w:val="none" w:sz="0" w:space="0" w:color="auto"/>
        <w:bottom w:val="none" w:sz="0" w:space="0" w:color="auto"/>
        <w:right w:val="none" w:sz="0" w:space="0" w:color="auto"/>
      </w:divBdr>
    </w:div>
    <w:div w:id="185292852">
      <w:bodyDiv w:val="1"/>
      <w:marLeft w:val="0"/>
      <w:marRight w:val="0"/>
      <w:marTop w:val="0"/>
      <w:marBottom w:val="0"/>
      <w:divBdr>
        <w:top w:val="none" w:sz="0" w:space="0" w:color="auto"/>
        <w:left w:val="none" w:sz="0" w:space="0" w:color="auto"/>
        <w:bottom w:val="none" w:sz="0" w:space="0" w:color="auto"/>
        <w:right w:val="none" w:sz="0" w:space="0" w:color="auto"/>
      </w:divBdr>
    </w:div>
    <w:div w:id="185294083">
      <w:bodyDiv w:val="1"/>
      <w:marLeft w:val="0"/>
      <w:marRight w:val="0"/>
      <w:marTop w:val="0"/>
      <w:marBottom w:val="0"/>
      <w:divBdr>
        <w:top w:val="none" w:sz="0" w:space="0" w:color="auto"/>
        <w:left w:val="none" w:sz="0" w:space="0" w:color="auto"/>
        <w:bottom w:val="none" w:sz="0" w:space="0" w:color="auto"/>
        <w:right w:val="none" w:sz="0" w:space="0" w:color="auto"/>
      </w:divBdr>
    </w:div>
    <w:div w:id="185751242">
      <w:bodyDiv w:val="1"/>
      <w:marLeft w:val="0"/>
      <w:marRight w:val="0"/>
      <w:marTop w:val="0"/>
      <w:marBottom w:val="0"/>
      <w:divBdr>
        <w:top w:val="none" w:sz="0" w:space="0" w:color="auto"/>
        <w:left w:val="none" w:sz="0" w:space="0" w:color="auto"/>
        <w:bottom w:val="none" w:sz="0" w:space="0" w:color="auto"/>
        <w:right w:val="none" w:sz="0" w:space="0" w:color="auto"/>
      </w:divBdr>
    </w:div>
    <w:div w:id="186331658">
      <w:bodyDiv w:val="1"/>
      <w:marLeft w:val="0"/>
      <w:marRight w:val="0"/>
      <w:marTop w:val="0"/>
      <w:marBottom w:val="0"/>
      <w:divBdr>
        <w:top w:val="none" w:sz="0" w:space="0" w:color="auto"/>
        <w:left w:val="none" w:sz="0" w:space="0" w:color="auto"/>
        <w:bottom w:val="none" w:sz="0" w:space="0" w:color="auto"/>
        <w:right w:val="none" w:sz="0" w:space="0" w:color="auto"/>
      </w:divBdr>
    </w:div>
    <w:div w:id="186480507">
      <w:bodyDiv w:val="1"/>
      <w:marLeft w:val="0"/>
      <w:marRight w:val="0"/>
      <w:marTop w:val="0"/>
      <w:marBottom w:val="0"/>
      <w:divBdr>
        <w:top w:val="none" w:sz="0" w:space="0" w:color="auto"/>
        <w:left w:val="none" w:sz="0" w:space="0" w:color="auto"/>
        <w:bottom w:val="none" w:sz="0" w:space="0" w:color="auto"/>
        <w:right w:val="none" w:sz="0" w:space="0" w:color="auto"/>
      </w:divBdr>
    </w:div>
    <w:div w:id="186870066">
      <w:bodyDiv w:val="1"/>
      <w:marLeft w:val="0"/>
      <w:marRight w:val="0"/>
      <w:marTop w:val="0"/>
      <w:marBottom w:val="0"/>
      <w:divBdr>
        <w:top w:val="none" w:sz="0" w:space="0" w:color="auto"/>
        <w:left w:val="none" w:sz="0" w:space="0" w:color="auto"/>
        <w:bottom w:val="none" w:sz="0" w:space="0" w:color="auto"/>
        <w:right w:val="none" w:sz="0" w:space="0" w:color="auto"/>
      </w:divBdr>
    </w:div>
    <w:div w:id="186992138">
      <w:bodyDiv w:val="1"/>
      <w:marLeft w:val="0"/>
      <w:marRight w:val="0"/>
      <w:marTop w:val="0"/>
      <w:marBottom w:val="0"/>
      <w:divBdr>
        <w:top w:val="none" w:sz="0" w:space="0" w:color="auto"/>
        <w:left w:val="none" w:sz="0" w:space="0" w:color="auto"/>
        <w:bottom w:val="none" w:sz="0" w:space="0" w:color="auto"/>
        <w:right w:val="none" w:sz="0" w:space="0" w:color="auto"/>
      </w:divBdr>
    </w:div>
    <w:div w:id="187334140">
      <w:bodyDiv w:val="1"/>
      <w:marLeft w:val="0"/>
      <w:marRight w:val="0"/>
      <w:marTop w:val="0"/>
      <w:marBottom w:val="0"/>
      <w:divBdr>
        <w:top w:val="none" w:sz="0" w:space="0" w:color="auto"/>
        <w:left w:val="none" w:sz="0" w:space="0" w:color="auto"/>
        <w:bottom w:val="none" w:sz="0" w:space="0" w:color="auto"/>
        <w:right w:val="none" w:sz="0" w:space="0" w:color="auto"/>
      </w:divBdr>
    </w:div>
    <w:div w:id="187568072">
      <w:bodyDiv w:val="1"/>
      <w:marLeft w:val="0"/>
      <w:marRight w:val="0"/>
      <w:marTop w:val="0"/>
      <w:marBottom w:val="0"/>
      <w:divBdr>
        <w:top w:val="none" w:sz="0" w:space="0" w:color="auto"/>
        <w:left w:val="none" w:sz="0" w:space="0" w:color="auto"/>
        <w:bottom w:val="none" w:sz="0" w:space="0" w:color="auto"/>
        <w:right w:val="none" w:sz="0" w:space="0" w:color="auto"/>
      </w:divBdr>
    </w:div>
    <w:div w:id="187640579">
      <w:bodyDiv w:val="1"/>
      <w:marLeft w:val="0"/>
      <w:marRight w:val="0"/>
      <w:marTop w:val="0"/>
      <w:marBottom w:val="0"/>
      <w:divBdr>
        <w:top w:val="none" w:sz="0" w:space="0" w:color="auto"/>
        <w:left w:val="none" w:sz="0" w:space="0" w:color="auto"/>
        <w:bottom w:val="none" w:sz="0" w:space="0" w:color="auto"/>
        <w:right w:val="none" w:sz="0" w:space="0" w:color="auto"/>
      </w:divBdr>
    </w:div>
    <w:div w:id="187646180">
      <w:bodyDiv w:val="1"/>
      <w:marLeft w:val="0"/>
      <w:marRight w:val="0"/>
      <w:marTop w:val="0"/>
      <w:marBottom w:val="0"/>
      <w:divBdr>
        <w:top w:val="none" w:sz="0" w:space="0" w:color="auto"/>
        <w:left w:val="none" w:sz="0" w:space="0" w:color="auto"/>
        <w:bottom w:val="none" w:sz="0" w:space="0" w:color="auto"/>
        <w:right w:val="none" w:sz="0" w:space="0" w:color="auto"/>
      </w:divBdr>
    </w:div>
    <w:div w:id="187986306">
      <w:bodyDiv w:val="1"/>
      <w:marLeft w:val="0"/>
      <w:marRight w:val="0"/>
      <w:marTop w:val="0"/>
      <w:marBottom w:val="0"/>
      <w:divBdr>
        <w:top w:val="none" w:sz="0" w:space="0" w:color="auto"/>
        <w:left w:val="none" w:sz="0" w:space="0" w:color="auto"/>
        <w:bottom w:val="none" w:sz="0" w:space="0" w:color="auto"/>
        <w:right w:val="none" w:sz="0" w:space="0" w:color="auto"/>
      </w:divBdr>
    </w:div>
    <w:div w:id="188180026">
      <w:bodyDiv w:val="1"/>
      <w:marLeft w:val="0"/>
      <w:marRight w:val="0"/>
      <w:marTop w:val="0"/>
      <w:marBottom w:val="0"/>
      <w:divBdr>
        <w:top w:val="none" w:sz="0" w:space="0" w:color="auto"/>
        <w:left w:val="none" w:sz="0" w:space="0" w:color="auto"/>
        <w:bottom w:val="none" w:sz="0" w:space="0" w:color="auto"/>
        <w:right w:val="none" w:sz="0" w:space="0" w:color="auto"/>
      </w:divBdr>
    </w:div>
    <w:div w:id="188295587">
      <w:bodyDiv w:val="1"/>
      <w:marLeft w:val="0"/>
      <w:marRight w:val="0"/>
      <w:marTop w:val="0"/>
      <w:marBottom w:val="0"/>
      <w:divBdr>
        <w:top w:val="none" w:sz="0" w:space="0" w:color="auto"/>
        <w:left w:val="none" w:sz="0" w:space="0" w:color="auto"/>
        <w:bottom w:val="none" w:sz="0" w:space="0" w:color="auto"/>
        <w:right w:val="none" w:sz="0" w:space="0" w:color="auto"/>
      </w:divBdr>
    </w:div>
    <w:div w:id="188880994">
      <w:bodyDiv w:val="1"/>
      <w:marLeft w:val="0"/>
      <w:marRight w:val="0"/>
      <w:marTop w:val="0"/>
      <w:marBottom w:val="0"/>
      <w:divBdr>
        <w:top w:val="none" w:sz="0" w:space="0" w:color="auto"/>
        <w:left w:val="none" w:sz="0" w:space="0" w:color="auto"/>
        <w:bottom w:val="none" w:sz="0" w:space="0" w:color="auto"/>
        <w:right w:val="none" w:sz="0" w:space="0" w:color="auto"/>
      </w:divBdr>
    </w:div>
    <w:div w:id="189146876">
      <w:bodyDiv w:val="1"/>
      <w:marLeft w:val="0"/>
      <w:marRight w:val="0"/>
      <w:marTop w:val="0"/>
      <w:marBottom w:val="0"/>
      <w:divBdr>
        <w:top w:val="none" w:sz="0" w:space="0" w:color="auto"/>
        <w:left w:val="none" w:sz="0" w:space="0" w:color="auto"/>
        <w:bottom w:val="none" w:sz="0" w:space="0" w:color="auto"/>
        <w:right w:val="none" w:sz="0" w:space="0" w:color="auto"/>
      </w:divBdr>
    </w:div>
    <w:div w:id="189493929">
      <w:bodyDiv w:val="1"/>
      <w:marLeft w:val="0"/>
      <w:marRight w:val="0"/>
      <w:marTop w:val="0"/>
      <w:marBottom w:val="0"/>
      <w:divBdr>
        <w:top w:val="none" w:sz="0" w:space="0" w:color="auto"/>
        <w:left w:val="none" w:sz="0" w:space="0" w:color="auto"/>
        <w:bottom w:val="none" w:sz="0" w:space="0" w:color="auto"/>
        <w:right w:val="none" w:sz="0" w:space="0" w:color="auto"/>
      </w:divBdr>
    </w:div>
    <w:div w:id="189537871">
      <w:bodyDiv w:val="1"/>
      <w:marLeft w:val="0"/>
      <w:marRight w:val="0"/>
      <w:marTop w:val="0"/>
      <w:marBottom w:val="0"/>
      <w:divBdr>
        <w:top w:val="none" w:sz="0" w:space="0" w:color="auto"/>
        <w:left w:val="none" w:sz="0" w:space="0" w:color="auto"/>
        <w:bottom w:val="none" w:sz="0" w:space="0" w:color="auto"/>
        <w:right w:val="none" w:sz="0" w:space="0" w:color="auto"/>
      </w:divBdr>
    </w:div>
    <w:div w:id="189875027">
      <w:bodyDiv w:val="1"/>
      <w:marLeft w:val="0"/>
      <w:marRight w:val="0"/>
      <w:marTop w:val="0"/>
      <w:marBottom w:val="0"/>
      <w:divBdr>
        <w:top w:val="none" w:sz="0" w:space="0" w:color="auto"/>
        <w:left w:val="none" w:sz="0" w:space="0" w:color="auto"/>
        <w:bottom w:val="none" w:sz="0" w:space="0" w:color="auto"/>
        <w:right w:val="none" w:sz="0" w:space="0" w:color="auto"/>
      </w:divBdr>
    </w:div>
    <w:div w:id="189878223">
      <w:bodyDiv w:val="1"/>
      <w:marLeft w:val="0"/>
      <w:marRight w:val="0"/>
      <w:marTop w:val="0"/>
      <w:marBottom w:val="0"/>
      <w:divBdr>
        <w:top w:val="none" w:sz="0" w:space="0" w:color="auto"/>
        <w:left w:val="none" w:sz="0" w:space="0" w:color="auto"/>
        <w:bottom w:val="none" w:sz="0" w:space="0" w:color="auto"/>
        <w:right w:val="none" w:sz="0" w:space="0" w:color="auto"/>
      </w:divBdr>
    </w:div>
    <w:div w:id="189954063">
      <w:bodyDiv w:val="1"/>
      <w:marLeft w:val="0"/>
      <w:marRight w:val="0"/>
      <w:marTop w:val="0"/>
      <w:marBottom w:val="0"/>
      <w:divBdr>
        <w:top w:val="none" w:sz="0" w:space="0" w:color="auto"/>
        <w:left w:val="none" w:sz="0" w:space="0" w:color="auto"/>
        <w:bottom w:val="none" w:sz="0" w:space="0" w:color="auto"/>
        <w:right w:val="none" w:sz="0" w:space="0" w:color="auto"/>
      </w:divBdr>
    </w:div>
    <w:div w:id="190340912">
      <w:bodyDiv w:val="1"/>
      <w:marLeft w:val="0"/>
      <w:marRight w:val="0"/>
      <w:marTop w:val="0"/>
      <w:marBottom w:val="0"/>
      <w:divBdr>
        <w:top w:val="none" w:sz="0" w:space="0" w:color="auto"/>
        <w:left w:val="none" w:sz="0" w:space="0" w:color="auto"/>
        <w:bottom w:val="none" w:sz="0" w:space="0" w:color="auto"/>
        <w:right w:val="none" w:sz="0" w:space="0" w:color="auto"/>
      </w:divBdr>
    </w:div>
    <w:div w:id="190343450">
      <w:bodyDiv w:val="1"/>
      <w:marLeft w:val="0"/>
      <w:marRight w:val="0"/>
      <w:marTop w:val="0"/>
      <w:marBottom w:val="0"/>
      <w:divBdr>
        <w:top w:val="none" w:sz="0" w:space="0" w:color="auto"/>
        <w:left w:val="none" w:sz="0" w:space="0" w:color="auto"/>
        <w:bottom w:val="none" w:sz="0" w:space="0" w:color="auto"/>
        <w:right w:val="none" w:sz="0" w:space="0" w:color="auto"/>
      </w:divBdr>
    </w:div>
    <w:div w:id="190385640">
      <w:bodyDiv w:val="1"/>
      <w:marLeft w:val="0"/>
      <w:marRight w:val="0"/>
      <w:marTop w:val="0"/>
      <w:marBottom w:val="0"/>
      <w:divBdr>
        <w:top w:val="none" w:sz="0" w:space="0" w:color="auto"/>
        <w:left w:val="none" w:sz="0" w:space="0" w:color="auto"/>
        <w:bottom w:val="none" w:sz="0" w:space="0" w:color="auto"/>
        <w:right w:val="none" w:sz="0" w:space="0" w:color="auto"/>
      </w:divBdr>
    </w:div>
    <w:div w:id="191383600">
      <w:bodyDiv w:val="1"/>
      <w:marLeft w:val="0"/>
      <w:marRight w:val="0"/>
      <w:marTop w:val="0"/>
      <w:marBottom w:val="0"/>
      <w:divBdr>
        <w:top w:val="none" w:sz="0" w:space="0" w:color="auto"/>
        <w:left w:val="none" w:sz="0" w:space="0" w:color="auto"/>
        <w:bottom w:val="none" w:sz="0" w:space="0" w:color="auto"/>
        <w:right w:val="none" w:sz="0" w:space="0" w:color="auto"/>
      </w:divBdr>
    </w:div>
    <w:div w:id="191457469">
      <w:bodyDiv w:val="1"/>
      <w:marLeft w:val="0"/>
      <w:marRight w:val="0"/>
      <w:marTop w:val="0"/>
      <w:marBottom w:val="0"/>
      <w:divBdr>
        <w:top w:val="none" w:sz="0" w:space="0" w:color="auto"/>
        <w:left w:val="none" w:sz="0" w:space="0" w:color="auto"/>
        <w:bottom w:val="none" w:sz="0" w:space="0" w:color="auto"/>
        <w:right w:val="none" w:sz="0" w:space="0" w:color="auto"/>
      </w:divBdr>
    </w:div>
    <w:div w:id="191460563">
      <w:bodyDiv w:val="1"/>
      <w:marLeft w:val="0"/>
      <w:marRight w:val="0"/>
      <w:marTop w:val="0"/>
      <w:marBottom w:val="0"/>
      <w:divBdr>
        <w:top w:val="none" w:sz="0" w:space="0" w:color="auto"/>
        <w:left w:val="none" w:sz="0" w:space="0" w:color="auto"/>
        <w:bottom w:val="none" w:sz="0" w:space="0" w:color="auto"/>
        <w:right w:val="none" w:sz="0" w:space="0" w:color="auto"/>
      </w:divBdr>
    </w:div>
    <w:div w:id="191500105">
      <w:bodyDiv w:val="1"/>
      <w:marLeft w:val="0"/>
      <w:marRight w:val="0"/>
      <w:marTop w:val="0"/>
      <w:marBottom w:val="0"/>
      <w:divBdr>
        <w:top w:val="none" w:sz="0" w:space="0" w:color="auto"/>
        <w:left w:val="none" w:sz="0" w:space="0" w:color="auto"/>
        <w:bottom w:val="none" w:sz="0" w:space="0" w:color="auto"/>
        <w:right w:val="none" w:sz="0" w:space="0" w:color="auto"/>
      </w:divBdr>
    </w:div>
    <w:div w:id="191768565">
      <w:bodyDiv w:val="1"/>
      <w:marLeft w:val="0"/>
      <w:marRight w:val="0"/>
      <w:marTop w:val="0"/>
      <w:marBottom w:val="0"/>
      <w:divBdr>
        <w:top w:val="none" w:sz="0" w:space="0" w:color="auto"/>
        <w:left w:val="none" w:sz="0" w:space="0" w:color="auto"/>
        <w:bottom w:val="none" w:sz="0" w:space="0" w:color="auto"/>
        <w:right w:val="none" w:sz="0" w:space="0" w:color="auto"/>
      </w:divBdr>
    </w:div>
    <w:div w:id="192116778">
      <w:bodyDiv w:val="1"/>
      <w:marLeft w:val="0"/>
      <w:marRight w:val="0"/>
      <w:marTop w:val="0"/>
      <w:marBottom w:val="0"/>
      <w:divBdr>
        <w:top w:val="none" w:sz="0" w:space="0" w:color="auto"/>
        <w:left w:val="none" w:sz="0" w:space="0" w:color="auto"/>
        <w:bottom w:val="none" w:sz="0" w:space="0" w:color="auto"/>
        <w:right w:val="none" w:sz="0" w:space="0" w:color="auto"/>
      </w:divBdr>
    </w:div>
    <w:div w:id="192117963">
      <w:bodyDiv w:val="1"/>
      <w:marLeft w:val="0"/>
      <w:marRight w:val="0"/>
      <w:marTop w:val="0"/>
      <w:marBottom w:val="0"/>
      <w:divBdr>
        <w:top w:val="none" w:sz="0" w:space="0" w:color="auto"/>
        <w:left w:val="none" w:sz="0" w:space="0" w:color="auto"/>
        <w:bottom w:val="none" w:sz="0" w:space="0" w:color="auto"/>
        <w:right w:val="none" w:sz="0" w:space="0" w:color="auto"/>
      </w:divBdr>
    </w:div>
    <w:div w:id="192349987">
      <w:bodyDiv w:val="1"/>
      <w:marLeft w:val="0"/>
      <w:marRight w:val="0"/>
      <w:marTop w:val="0"/>
      <w:marBottom w:val="0"/>
      <w:divBdr>
        <w:top w:val="none" w:sz="0" w:space="0" w:color="auto"/>
        <w:left w:val="none" w:sz="0" w:space="0" w:color="auto"/>
        <w:bottom w:val="none" w:sz="0" w:space="0" w:color="auto"/>
        <w:right w:val="none" w:sz="0" w:space="0" w:color="auto"/>
      </w:divBdr>
    </w:div>
    <w:div w:id="192575301">
      <w:bodyDiv w:val="1"/>
      <w:marLeft w:val="0"/>
      <w:marRight w:val="0"/>
      <w:marTop w:val="0"/>
      <w:marBottom w:val="0"/>
      <w:divBdr>
        <w:top w:val="none" w:sz="0" w:space="0" w:color="auto"/>
        <w:left w:val="none" w:sz="0" w:space="0" w:color="auto"/>
        <w:bottom w:val="none" w:sz="0" w:space="0" w:color="auto"/>
        <w:right w:val="none" w:sz="0" w:space="0" w:color="auto"/>
      </w:divBdr>
    </w:div>
    <w:div w:id="192616469">
      <w:bodyDiv w:val="1"/>
      <w:marLeft w:val="0"/>
      <w:marRight w:val="0"/>
      <w:marTop w:val="0"/>
      <w:marBottom w:val="0"/>
      <w:divBdr>
        <w:top w:val="none" w:sz="0" w:space="0" w:color="auto"/>
        <w:left w:val="none" w:sz="0" w:space="0" w:color="auto"/>
        <w:bottom w:val="none" w:sz="0" w:space="0" w:color="auto"/>
        <w:right w:val="none" w:sz="0" w:space="0" w:color="auto"/>
      </w:divBdr>
    </w:div>
    <w:div w:id="192767040">
      <w:bodyDiv w:val="1"/>
      <w:marLeft w:val="0"/>
      <w:marRight w:val="0"/>
      <w:marTop w:val="0"/>
      <w:marBottom w:val="0"/>
      <w:divBdr>
        <w:top w:val="none" w:sz="0" w:space="0" w:color="auto"/>
        <w:left w:val="none" w:sz="0" w:space="0" w:color="auto"/>
        <w:bottom w:val="none" w:sz="0" w:space="0" w:color="auto"/>
        <w:right w:val="none" w:sz="0" w:space="0" w:color="auto"/>
      </w:divBdr>
    </w:div>
    <w:div w:id="192958567">
      <w:bodyDiv w:val="1"/>
      <w:marLeft w:val="0"/>
      <w:marRight w:val="0"/>
      <w:marTop w:val="0"/>
      <w:marBottom w:val="0"/>
      <w:divBdr>
        <w:top w:val="none" w:sz="0" w:space="0" w:color="auto"/>
        <w:left w:val="none" w:sz="0" w:space="0" w:color="auto"/>
        <w:bottom w:val="none" w:sz="0" w:space="0" w:color="auto"/>
        <w:right w:val="none" w:sz="0" w:space="0" w:color="auto"/>
      </w:divBdr>
    </w:div>
    <w:div w:id="193347179">
      <w:bodyDiv w:val="1"/>
      <w:marLeft w:val="0"/>
      <w:marRight w:val="0"/>
      <w:marTop w:val="0"/>
      <w:marBottom w:val="0"/>
      <w:divBdr>
        <w:top w:val="none" w:sz="0" w:space="0" w:color="auto"/>
        <w:left w:val="none" w:sz="0" w:space="0" w:color="auto"/>
        <w:bottom w:val="none" w:sz="0" w:space="0" w:color="auto"/>
        <w:right w:val="none" w:sz="0" w:space="0" w:color="auto"/>
      </w:divBdr>
    </w:div>
    <w:div w:id="193857973">
      <w:bodyDiv w:val="1"/>
      <w:marLeft w:val="0"/>
      <w:marRight w:val="0"/>
      <w:marTop w:val="0"/>
      <w:marBottom w:val="0"/>
      <w:divBdr>
        <w:top w:val="none" w:sz="0" w:space="0" w:color="auto"/>
        <w:left w:val="none" w:sz="0" w:space="0" w:color="auto"/>
        <w:bottom w:val="none" w:sz="0" w:space="0" w:color="auto"/>
        <w:right w:val="none" w:sz="0" w:space="0" w:color="auto"/>
      </w:divBdr>
    </w:div>
    <w:div w:id="194075392">
      <w:bodyDiv w:val="1"/>
      <w:marLeft w:val="0"/>
      <w:marRight w:val="0"/>
      <w:marTop w:val="0"/>
      <w:marBottom w:val="0"/>
      <w:divBdr>
        <w:top w:val="none" w:sz="0" w:space="0" w:color="auto"/>
        <w:left w:val="none" w:sz="0" w:space="0" w:color="auto"/>
        <w:bottom w:val="none" w:sz="0" w:space="0" w:color="auto"/>
        <w:right w:val="none" w:sz="0" w:space="0" w:color="auto"/>
      </w:divBdr>
    </w:div>
    <w:div w:id="194201659">
      <w:bodyDiv w:val="1"/>
      <w:marLeft w:val="0"/>
      <w:marRight w:val="0"/>
      <w:marTop w:val="0"/>
      <w:marBottom w:val="0"/>
      <w:divBdr>
        <w:top w:val="none" w:sz="0" w:space="0" w:color="auto"/>
        <w:left w:val="none" w:sz="0" w:space="0" w:color="auto"/>
        <w:bottom w:val="none" w:sz="0" w:space="0" w:color="auto"/>
        <w:right w:val="none" w:sz="0" w:space="0" w:color="auto"/>
      </w:divBdr>
    </w:div>
    <w:div w:id="194513444">
      <w:bodyDiv w:val="1"/>
      <w:marLeft w:val="0"/>
      <w:marRight w:val="0"/>
      <w:marTop w:val="0"/>
      <w:marBottom w:val="0"/>
      <w:divBdr>
        <w:top w:val="none" w:sz="0" w:space="0" w:color="auto"/>
        <w:left w:val="none" w:sz="0" w:space="0" w:color="auto"/>
        <w:bottom w:val="none" w:sz="0" w:space="0" w:color="auto"/>
        <w:right w:val="none" w:sz="0" w:space="0" w:color="auto"/>
      </w:divBdr>
    </w:div>
    <w:div w:id="194924785">
      <w:bodyDiv w:val="1"/>
      <w:marLeft w:val="0"/>
      <w:marRight w:val="0"/>
      <w:marTop w:val="0"/>
      <w:marBottom w:val="0"/>
      <w:divBdr>
        <w:top w:val="none" w:sz="0" w:space="0" w:color="auto"/>
        <w:left w:val="none" w:sz="0" w:space="0" w:color="auto"/>
        <w:bottom w:val="none" w:sz="0" w:space="0" w:color="auto"/>
        <w:right w:val="none" w:sz="0" w:space="0" w:color="auto"/>
      </w:divBdr>
    </w:div>
    <w:div w:id="194971193">
      <w:bodyDiv w:val="1"/>
      <w:marLeft w:val="0"/>
      <w:marRight w:val="0"/>
      <w:marTop w:val="0"/>
      <w:marBottom w:val="0"/>
      <w:divBdr>
        <w:top w:val="none" w:sz="0" w:space="0" w:color="auto"/>
        <w:left w:val="none" w:sz="0" w:space="0" w:color="auto"/>
        <w:bottom w:val="none" w:sz="0" w:space="0" w:color="auto"/>
        <w:right w:val="none" w:sz="0" w:space="0" w:color="auto"/>
      </w:divBdr>
    </w:div>
    <w:div w:id="195192927">
      <w:bodyDiv w:val="1"/>
      <w:marLeft w:val="0"/>
      <w:marRight w:val="0"/>
      <w:marTop w:val="0"/>
      <w:marBottom w:val="0"/>
      <w:divBdr>
        <w:top w:val="none" w:sz="0" w:space="0" w:color="auto"/>
        <w:left w:val="none" w:sz="0" w:space="0" w:color="auto"/>
        <w:bottom w:val="none" w:sz="0" w:space="0" w:color="auto"/>
        <w:right w:val="none" w:sz="0" w:space="0" w:color="auto"/>
      </w:divBdr>
    </w:div>
    <w:div w:id="195196435">
      <w:bodyDiv w:val="1"/>
      <w:marLeft w:val="0"/>
      <w:marRight w:val="0"/>
      <w:marTop w:val="0"/>
      <w:marBottom w:val="0"/>
      <w:divBdr>
        <w:top w:val="none" w:sz="0" w:space="0" w:color="auto"/>
        <w:left w:val="none" w:sz="0" w:space="0" w:color="auto"/>
        <w:bottom w:val="none" w:sz="0" w:space="0" w:color="auto"/>
        <w:right w:val="none" w:sz="0" w:space="0" w:color="auto"/>
      </w:divBdr>
    </w:div>
    <w:div w:id="195234883">
      <w:bodyDiv w:val="1"/>
      <w:marLeft w:val="0"/>
      <w:marRight w:val="0"/>
      <w:marTop w:val="0"/>
      <w:marBottom w:val="0"/>
      <w:divBdr>
        <w:top w:val="none" w:sz="0" w:space="0" w:color="auto"/>
        <w:left w:val="none" w:sz="0" w:space="0" w:color="auto"/>
        <w:bottom w:val="none" w:sz="0" w:space="0" w:color="auto"/>
        <w:right w:val="none" w:sz="0" w:space="0" w:color="auto"/>
      </w:divBdr>
    </w:div>
    <w:div w:id="195390332">
      <w:bodyDiv w:val="1"/>
      <w:marLeft w:val="0"/>
      <w:marRight w:val="0"/>
      <w:marTop w:val="0"/>
      <w:marBottom w:val="0"/>
      <w:divBdr>
        <w:top w:val="none" w:sz="0" w:space="0" w:color="auto"/>
        <w:left w:val="none" w:sz="0" w:space="0" w:color="auto"/>
        <w:bottom w:val="none" w:sz="0" w:space="0" w:color="auto"/>
        <w:right w:val="none" w:sz="0" w:space="0" w:color="auto"/>
      </w:divBdr>
    </w:div>
    <w:div w:id="195578646">
      <w:bodyDiv w:val="1"/>
      <w:marLeft w:val="0"/>
      <w:marRight w:val="0"/>
      <w:marTop w:val="0"/>
      <w:marBottom w:val="0"/>
      <w:divBdr>
        <w:top w:val="none" w:sz="0" w:space="0" w:color="auto"/>
        <w:left w:val="none" w:sz="0" w:space="0" w:color="auto"/>
        <w:bottom w:val="none" w:sz="0" w:space="0" w:color="auto"/>
        <w:right w:val="none" w:sz="0" w:space="0" w:color="auto"/>
      </w:divBdr>
    </w:div>
    <w:div w:id="195584362">
      <w:bodyDiv w:val="1"/>
      <w:marLeft w:val="0"/>
      <w:marRight w:val="0"/>
      <w:marTop w:val="0"/>
      <w:marBottom w:val="0"/>
      <w:divBdr>
        <w:top w:val="none" w:sz="0" w:space="0" w:color="auto"/>
        <w:left w:val="none" w:sz="0" w:space="0" w:color="auto"/>
        <w:bottom w:val="none" w:sz="0" w:space="0" w:color="auto"/>
        <w:right w:val="none" w:sz="0" w:space="0" w:color="auto"/>
      </w:divBdr>
    </w:div>
    <w:div w:id="195973390">
      <w:bodyDiv w:val="1"/>
      <w:marLeft w:val="0"/>
      <w:marRight w:val="0"/>
      <w:marTop w:val="0"/>
      <w:marBottom w:val="0"/>
      <w:divBdr>
        <w:top w:val="none" w:sz="0" w:space="0" w:color="auto"/>
        <w:left w:val="none" w:sz="0" w:space="0" w:color="auto"/>
        <w:bottom w:val="none" w:sz="0" w:space="0" w:color="auto"/>
        <w:right w:val="none" w:sz="0" w:space="0" w:color="auto"/>
      </w:divBdr>
    </w:div>
    <w:div w:id="196092280">
      <w:bodyDiv w:val="1"/>
      <w:marLeft w:val="0"/>
      <w:marRight w:val="0"/>
      <w:marTop w:val="0"/>
      <w:marBottom w:val="0"/>
      <w:divBdr>
        <w:top w:val="none" w:sz="0" w:space="0" w:color="auto"/>
        <w:left w:val="none" w:sz="0" w:space="0" w:color="auto"/>
        <w:bottom w:val="none" w:sz="0" w:space="0" w:color="auto"/>
        <w:right w:val="none" w:sz="0" w:space="0" w:color="auto"/>
      </w:divBdr>
    </w:div>
    <w:div w:id="196158669">
      <w:bodyDiv w:val="1"/>
      <w:marLeft w:val="0"/>
      <w:marRight w:val="0"/>
      <w:marTop w:val="0"/>
      <w:marBottom w:val="0"/>
      <w:divBdr>
        <w:top w:val="none" w:sz="0" w:space="0" w:color="auto"/>
        <w:left w:val="none" w:sz="0" w:space="0" w:color="auto"/>
        <w:bottom w:val="none" w:sz="0" w:space="0" w:color="auto"/>
        <w:right w:val="none" w:sz="0" w:space="0" w:color="auto"/>
      </w:divBdr>
    </w:div>
    <w:div w:id="196238597">
      <w:bodyDiv w:val="1"/>
      <w:marLeft w:val="0"/>
      <w:marRight w:val="0"/>
      <w:marTop w:val="0"/>
      <w:marBottom w:val="0"/>
      <w:divBdr>
        <w:top w:val="none" w:sz="0" w:space="0" w:color="auto"/>
        <w:left w:val="none" w:sz="0" w:space="0" w:color="auto"/>
        <w:bottom w:val="none" w:sz="0" w:space="0" w:color="auto"/>
        <w:right w:val="none" w:sz="0" w:space="0" w:color="auto"/>
      </w:divBdr>
    </w:div>
    <w:div w:id="196238713">
      <w:bodyDiv w:val="1"/>
      <w:marLeft w:val="0"/>
      <w:marRight w:val="0"/>
      <w:marTop w:val="0"/>
      <w:marBottom w:val="0"/>
      <w:divBdr>
        <w:top w:val="none" w:sz="0" w:space="0" w:color="auto"/>
        <w:left w:val="none" w:sz="0" w:space="0" w:color="auto"/>
        <w:bottom w:val="none" w:sz="0" w:space="0" w:color="auto"/>
        <w:right w:val="none" w:sz="0" w:space="0" w:color="auto"/>
      </w:divBdr>
    </w:div>
    <w:div w:id="196242083">
      <w:bodyDiv w:val="1"/>
      <w:marLeft w:val="0"/>
      <w:marRight w:val="0"/>
      <w:marTop w:val="0"/>
      <w:marBottom w:val="0"/>
      <w:divBdr>
        <w:top w:val="none" w:sz="0" w:space="0" w:color="auto"/>
        <w:left w:val="none" w:sz="0" w:space="0" w:color="auto"/>
        <w:bottom w:val="none" w:sz="0" w:space="0" w:color="auto"/>
        <w:right w:val="none" w:sz="0" w:space="0" w:color="auto"/>
      </w:divBdr>
    </w:div>
    <w:div w:id="196282902">
      <w:bodyDiv w:val="1"/>
      <w:marLeft w:val="0"/>
      <w:marRight w:val="0"/>
      <w:marTop w:val="0"/>
      <w:marBottom w:val="0"/>
      <w:divBdr>
        <w:top w:val="none" w:sz="0" w:space="0" w:color="auto"/>
        <w:left w:val="none" w:sz="0" w:space="0" w:color="auto"/>
        <w:bottom w:val="none" w:sz="0" w:space="0" w:color="auto"/>
        <w:right w:val="none" w:sz="0" w:space="0" w:color="auto"/>
      </w:divBdr>
    </w:div>
    <w:div w:id="196427303">
      <w:bodyDiv w:val="1"/>
      <w:marLeft w:val="0"/>
      <w:marRight w:val="0"/>
      <w:marTop w:val="0"/>
      <w:marBottom w:val="0"/>
      <w:divBdr>
        <w:top w:val="none" w:sz="0" w:space="0" w:color="auto"/>
        <w:left w:val="none" w:sz="0" w:space="0" w:color="auto"/>
        <w:bottom w:val="none" w:sz="0" w:space="0" w:color="auto"/>
        <w:right w:val="none" w:sz="0" w:space="0" w:color="auto"/>
      </w:divBdr>
    </w:div>
    <w:div w:id="196434920">
      <w:bodyDiv w:val="1"/>
      <w:marLeft w:val="0"/>
      <w:marRight w:val="0"/>
      <w:marTop w:val="0"/>
      <w:marBottom w:val="0"/>
      <w:divBdr>
        <w:top w:val="none" w:sz="0" w:space="0" w:color="auto"/>
        <w:left w:val="none" w:sz="0" w:space="0" w:color="auto"/>
        <w:bottom w:val="none" w:sz="0" w:space="0" w:color="auto"/>
        <w:right w:val="none" w:sz="0" w:space="0" w:color="auto"/>
      </w:divBdr>
    </w:div>
    <w:div w:id="196747572">
      <w:bodyDiv w:val="1"/>
      <w:marLeft w:val="0"/>
      <w:marRight w:val="0"/>
      <w:marTop w:val="0"/>
      <w:marBottom w:val="0"/>
      <w:divBdr>
        <w:top w:val="none" w:sz="0" w:space="0" w:color="auto"/>
        <w:left w:val="none" w:sz="0" w:space="0" w:color="auto"/>
        <w:bottom w:val="none" w:sz="0" w:space="0" w:color="auto"/>
        <w:right w:val="none" w:sz="0" w:space="0" w:color="auto"/>
      </w:divBdr>
    </w:div>
    <w:div w:id="196816068">
      <w:bodyDiv w:val="1"/>
      <w:marLeft w:val="0"/>
      <w:marRight w:val="0"/>
      <w:marTop w:val="0"/>
      <w:marBottom w:val="0"/>
      <w:divBdr>
        <w:top w:val="none" w:sz="0" w:space="0" w:color="auto"/>
        <w:left w:val="none" w:sz="0" w:space="0" w:color="auto"/>
        <w:bottom w:val="none" w:sz="0" w:space="0" w:color="auto"/>
        <w:right w:val="none" w:sz="0" w:space="0" w:color="auto"/>
      </w:divBdr>
    </w:div>
    <w:div w:id="196966513">
      <w:bodyDiv w:val="1"/>
      <w:marLeft w:val="0"/>
      <w:marRight w:val="0"/>
      <w:marTop w:val="0"/>
      <w:marBottom w:val="0"/>
      <w:divBdr>
        <w:top w:val="none" w:sz="0" w:space="0" w:color="auto"/>
        <w:left w:val="none" w:sz="0" w:space="0" w:color="auto"/>
        <w:bottom w:val="none" w:sz="0" w:space="0" w:color="auto"/>
        <w:right w:val="none" w:sz="0" w:space="0" w:color="auto"/>
      </w:divBdr>
    </w:div>
    <w:div w:id="197009376">
      <w:bodyDiv w:val="1"/>
      <w:marLeft w:val="0"/>
      <w:marRight w:val="0"/>
      <w:marTop w:val="0"/>
      <w:marBottom w:val="0"/>
      <w:divBdr>
        <w:top w:val="none" w:sz="0" w:space="0" w:color="auto"/>
        <w:left w:val="none" w:sz="0" w:space="0" w:color="auto"/>
        <w:bottom w:val="none" w:sz="0" w:space="0" w:color="auto"/>
        <w:right w:val="none" w:sz="0" w:space="0" w:color="auto"/>
      </w:divBdr>
    </w:div>
    <w:div w:id="197086513">
      <w:bodyDiv w:val="1"/>
      <w:marLeft w:val="0"/>
      <w:marRight w:val="0"/>
      <w:marTop w:val="0"/>
      <w:marBottom w:val="0"/>
      <w:divBdr>
        <w:top w:val="none" w:sz="0" w:space="0" w:color="auto"/>
        <w:left w:val="none" w:sz="0" w:space="0" w:color="auto"/>
        <w:bottom w:val="none" w:sz="0" w:space="0" w:color="auto"/>
        <w:right w:val="none" w:sz="0" w:space="0" w:color="auto"/>
      </w:divBdr>
    </w:div>
    <w:div w:id="197204029">
      <w:bodyDiv w:val="1"/>
      <w:marLeft w:val="0"/>
      <w:marRight w:val="0"/>
      <w:marTop w:val="0"/>
      <w:marBottom w:val="0"/>
      <w:divBdr>
        <w:top w:val="none" w:sz="0" w:space="0" w:color="auto"/>
        <w:left w:val="none" w:sz="0" w:space="0" w:color="auto"/>
        <w:bottom w:val="none" w:sz="0" w:space="0" w:color="auto"/>
        <w:right w:val="none" w:sz="0" w:space="0" w:color="auto"/>
      </w:divBdr>
    </w:div>
    <w:div w:id="197545752">
      <w:bodyDiv w:val="1"/>
      <w:marLeft w:val="0"/>
      <w:marRight w:val="0"/>
      <w:marTop w:val="0"/>
      <w:marBottom w:val="0"/>
      <w:divBdr>
        <w:top w:val="none" w:sz="0" w:space="0" w:color="auto"/>
        <w:left w:val="none" w:sz="0" w:space="0" w:color="auto"/>
        <w:bottom w:val="none" w:sz="0" w:space="0" w:color="auto"/>
        <w:right w:val="none" w:sz="0" w:space="0" w:color="auto"/>
      </w:divBdr>
    </w:div>
    <w:div w:id="197549016">
      <w:bodyDiv w:val="1"/>
      <w:marLeft w:val="0"/>
      <w:marRight w:val="0"/>
      <w:marTop w:val="0"/>
      <w:marBottom w:val="0"/>
      <w:divBdr>
        <w:top w:val="none" w:sz="0" w:space="0" w:color="auto"/>
        <w:left w:val="none" w:sz="0" w:space="0" w:color="auto"/>
        <w:bottom w:val="none" w:sz="0" w:space="0" w:color="auto"/>
        <w:right w:val="none" w:sz="0" w:space="0" w:color="auto"/>
      </w:divBdr>
    </w:div>
    <w:div w:id="197551314">
      <w:bodyDiv w:val="1"/>
      <w:marLeft w:val="0"/>
      <w:marRight w:val="0"/>
      <w:marTop w:val="0"/>
      <w:marBottom w:val="0"/>
      <w:divBdr>
        <w:top w:val="none" w:sz="0" w:space="0" w:color="auto"/>
        <w:left w:val="none" w:sz="0" w:space="0" w:color="auto"/>
        <w:bottom w:val="none" w:sz="0" w:space="0" w:color="auto"/>
        <w:right w:val="none" w:sz="0" w:space="0" w:color="auto"/>
      </w:divBdr>
    </w:div>
    <w:div w:id="197741617">
      <w:bodyDiv w:val="1"/>
      <w:marLeft w:val="0"/>
      <w:marRight w:val="0"/>
      <w:marTop w:val="0"/>
      <w:marBottom w:val="0"/>
      <w:divBdr>
        <w:top w:val="none" w:sz="0" w:space="0" w:color="auto"/>
        <w:left w:val="none" w:sz="0" w:space="0" w:color="auto"/>
        <w:bottom w:val="none" w:sz="0" w:space="0" w:color="auto"/>
        <w:right w:val="none" w:sz="0" w:space="0" w:color="auto"/>
      </w:divBdr>
    </w:div>
    <w:div w:id="197931917">
      <w:bodyDiv w:val="1"/>
      <w:marLeft w:val="0"/>
      <w:marRight w:val="0"/>
      <w:marTop w:val="0"/>
      <w:marBottom w:val="0"/>
      <w:divBdr>
        <w:top w:val="none" w:sz="0" w:space="0" w:color="auto"/>
        <w:left w:val="none" w:sz="0" w:space="0" w:color="auto"/>
        <w:bottom w:val="none" w:sz="0" w:space="0" w:color="auto"/>
        <w:right w:val="none" w:sz="0" w:space="0" w:color="auto"/>
      </w:divBdr>
    </w:div>
    <w:div w:id="198057933">
      <w:bodyDiv w:val="1"/>
      <w:marLeft w:val="0"/>
      <w:marRight w:val="0"/>
      <w:marTop w:val="0"/>
      <w:marBottom w:val="0"/>
      <w:divBdr>
        <w:top w:val="none" w:sz="0" w:space="0" w:color="auto"/>
        <w:left w:val="none" w:sz="0" w:space="0" w:color="auto"/>
        <w:bottom w:val="none" w:sz="0" w:space="0" w:color="auto"/>
        <w:right w:val="none" w:sz="0" w:space="0" w:color="auto"/>
      </w:divBdr>
    </w:div>
    <w:div w:id="198517009">
      <w:bodyDiv w:val="1"/>
      <w:marLeft w:val="0"/>
      <w:marRight w:val="0"/>
      <w:marTop w:val="0"/>
      <w:marBottom w:val="0"/>
      <w:divBdr>
        <w:top w:val="none" w:sz="0" w:space="0" w:color="auto"/>
        <w:left w:val="none" w:sz="0" w:space="0" w:color="auto"/>
        <w:bottom w:val="none" w:sz="0" w:space="0" w:color="auto"/>
        <w:right w:val="none" w:sz="0" w:space="0" w:color="auto"/>
      </w:divBdr>
    </w:div>
    <w:div w:id="198520302">
      <w:bodyDiv w:val="1"/>
      <w:marLeft w:val="0"/>
      <w:marRight w:val="0"/>
      <w:marTop w:val="0"/>
      <w:marBottom w:val="0"/>
      <w:divBdr>
        <w:top w:val="none" w:sz="0" w:space="0" w:color="auto"/>
        <w:left w:val="none" w:sz="0" w:space="0" w:color="auto"/>
        <w:bottom w:val="none" w:sz="0" w:space="0" w:color="auto"/>
        <w:right w:val="none" w:sz="0" w:space="0" w:color="auto"/>
      </w:divBdr>
    </w:div>
    <w:div w:id="198668592">
      <w:bodyDiv w:val="1"/>
      <w:marLeft w:val="0"/>
      <w:marRight w:val="0"/>
      <w:marTop w:val="0"/>
      <w:marBottom w:val="0"/>
      <w:divBdr>
        <w:top w:val="none" w:sz="0" w:space="0" w:color="auto"/>
        <w:left w:val="none" w:sz="0" w:space="0" w:color="auto"/>
        <w:bottom w:val="none" w:sz="0" w:space="0" w:color="auto"/>
        <w:right w:val="none" w:sz="0" w:space="0" w:color="auto"/>
      </w:divBdr>
    </w:div>
    <w:div w:id="198711172">
      <w:bodyDiv w:val="1"/>
      <w:marLeft w:val="0"/>
      <w:marRight w:val="0"/>
      <w:marTop w:val="0"/>
      <w:marBottom w:val="0"/>
      <w:divBdr>
        <w:top w:val="none" w:sz="0" w:space="0" w:color="auto"/>
        <w:left w:val="none" w:sz="0" w:space="0" w:color="auto"/>
        <w:bottom w:val="none" w:sz="0" w:space="0" w:color="auto"/>
        <w:right w:val="none" w:sz="0" w:space="0" w:color="auto"/>
      </w:divBdr>
    </w:div>
    <w:div w:id="198861487">
      <w:bodyDiv w:val="1"/>
      <w:marLeft w:val="0"/>
      <w:marRight w:val="0"/>
      <w:marTop w:val="0"/>
      <w:marBottom w:val="0"/>
      <w:divBdr>
        <w:top w:val="none" w:sz="0" w:space="0" w:color="auto"/>
        <w:left w:val="none" w:sz="0" w:space="0" w:color="auto"/>
        <w:bottom w:val="none" w:sz="0" w:space="0" w:color="auto"/>
        <w:right w:val="none" w:sz="0" w:space="0" w:color="auto"/>
      </w:divBdr>
    </w:div>
    <w:div w:id="199241965">
      <w:bodyDiv w:val="1"/>
      <w:marLeft w:val="0"/>
      <w:marRight w:val="0"/>
      <w:marTop w:val="0"/>
      <w:marBottom w:val="0"/>
      <w:divBdr>
        <w:top w:val="none" w:sz="0" w:space="0" w:color="auto"/>
        <w:left w:val="none" w:sz="0" w:space="0" w:color="auto"/>
        <w:bottom w:val="none" w:sz="0" w:space="0" w:color="auto"/>
        <w:right w:val="none" w:sz="0" w:space="0" w:color="auto"/>
      </w:divBdr>
    </w:div>
    <w:div w:id="199361200">
      <w:bodyDiv w:val="1"/>
      <w:marLeft w:val="0"/>
      <w:marRight w:val="0"/>
      <w:marTop w:val="0"/>
      <w:marBottom w:val="0"/>
      <w:divBdr>
        <w:top w:val="none" w:sz="0" w:space="0" w:color="auto"/>
        <w:left w:val="none" w:sz="0" w:space="0" w:color="auto"/>
        <w:bottom w:val="none" w:sz="0" w:space="0" w:color="auto"/>
        <w:right w:val="none" w:sz="0" w:space="0" w:color="auto"/>
      </w:divBdr>
    </w:div>
    <w:div w:id="199439497">
      <w:bodyDiv w:val="1"/>
      <w:marLeft w:val="0"/>
      <w:marRight w:val="0"/>
      <w:marTop w:val="0"/>
      <w:marBottom w:val="0"/>
      <w:divBdr>
        <w:top w:val="none" w:sz="0" w:space="0" w:color="auto"/>
        <w:left w:val="none" w:sz="0" w:space="0" w:color="auto"/>
        <w:bottom w:val="none" w:sz="0" w:space="0" w:color="auto"/>
        <w:right w:val="none" w:sz="0" w:space="0" w:color="auto"/>
      </w:divBdr>
    </w:div>
    <w:div w:id="199511831">
      <w:bodyDiv w:val="1"/>
      <w:marLeft w:val="0"/>
      <w:marRight w:val="0"/>
      <w:marTop w:val="0"/>
      <w:marBottom w:val="0"/>
      <w:divBdr>
        <w:top w:val="none" w:sz="0" w:space="0" w:color="auto"/>
        <w:left w:val="none" w:sz="0" w:space="0" w:color="auto"/>
        <w:bottom w:val="none" w:sz="0" w:space="0" w:color="auto"/>
        <w:right w:val="none" w:sz="0" w:space="0" w:color="auto"/>
      </w:divBdr>
    </w:div>
    <w:div w:id="199905424">
      <w:bodyDiv w:val="1"/>
      <w:marLeft w:val="0"/>
      <w:marRight w:val="0"/>
      <w:marTop w:val="0"/>
      <w:marBottom w:val="0"/>
      <w:divBdr>
        <w:top w:val="none" w:sz="0" w:space="0" w:color="auto"/>
        <w:left w:val="none" w:sz="0" w:space="0" w:color="auto"/>
        <w:bottom w:val="none" w:sz="0" w:space="0" w:color="auto"/>
        <w:right w:val="none" w:sz="0" w:space="0" w:color="auto"/>
      </w:divBdr>
    </w:div>
    <w:div w:id="200165813">
      <w:bodyDiv w:val="1"/>
      <w:marLeft w:val="0"/>
      <w:marRight w:val="0"/>
      <w:marTop w:val="0"/>
      <w:marBottom w:val="0"/>
      <w:divBdr>
        <w:top w:val="none" w:sz="0" w:space="0" w:color="auto"/>
        <w:left w:val="none" w:sz="0" w:space="0" w:color="auto"/>
        <w:bottom w:val="none" w:sz="0" w:space="0" w:color="auto"/>
        <w:right w:val="none" w:sz="0" w:space="0" w:color="auto"/>
      </w:divBdr>
    </w:div>
    <w:div w:id="200359324">
      <w:bodyDiv w:val="1"/>
      <w:marLeft w:val="0"/>
      <w:marRight w:val="0"/>
      <w:marTop w:val="0"/>
      <w:marBottom w:val="0"/>
      <w:divBdr>
        <w:top w:val="none" w:sz="0" w:space="0" w:color="auto"/>
        <w:left w:val="none" w:sz="0" w:space="0" w:color="auto"/>
        <w:bottom w:val="none" w:sz="0" w:space="0" w:color="auto"/>
        <w:right w:val="none" w:sz="0" w:space="0" w:color="auto"/>
      </w:divBdr>
    </w:div>
    <w:div w:id="200552992">
      <w:bodyDiv w:val="1"/>
      <w:marLeft w:val="0"/>
      <w:marRight w:val="0"/>
      <w:marTop w:val="0"/>
      <w:marBottom w:val="0"/>
      <w:divBdr>
        <w:top w:val="none" w:sz="0" w:space="0" w:color="auto"/>
        <w:left w:val="none" w:sz="0" w:space="0" w:color="auto"/>
        <w:bottom w:val="none" w:sz="0" w:space="0" w:color="auto"/>
        <w:right w:val="none" w:sz="0" w:space="0" w:color="auto"/>
      </w:divBdr>
    </w:div>
    <w:div w:id="200678521">
      <w:bodyDiv w:val="1"/>
      <w:marLeft w:val="0"/>
      <w:marRight w:val="0"/>
      <w:marTop w:val="0"/>
      <w:marBottom w:val="0"/>
      <w:divBdr>
        <w:top w:val="none" w:sz="0" w:space="0" w:color="auto"/>
        <w:left w:val="none" w:sz="0" w:space="0" w:color="auto"/>
        <w:bottom w:val="none" w:sz="0" w:space="0" w:color="auto"/>
        <w:right w:val="none" w:sz="0" w:space="0" w:color="auto"/>
      </w:divBdr>
    </w:div>
    <w:div w:id="200826009">
      <w:bodyDiv w:val="1"/>
      <w:marLeft w:val="0"/>
      <w:marRight w:val="0"/>
      <w:marTop w:val="0"/>
      <w:marBottom w:val="0"/>
      <w:divBdr>
        <w:top w:val="none" w:sz="0" w:space="0" w:color="auto"/>
        <w:left w:val="none" w:sz="0" w:space="0" w:color="auto"/>
        <w:bottom w:val="none" w:sz="0" w:space="0" w:color="auto"/>
        <w:right w:val="none" w:sz="0" w:space="0" w:color="auto"/>
      </w:divBdr>
    </w:div>
    <w:div w:id="200946050">
      <w:bodyDiv w:val="1"/>
      <w:marLeft w:val="0"/>
      <w:marRight w:val="0"/>
      <w:marTop w:val="0"/>
      <w:marBottom w:val="0"/>
      <w:divBdr>
        <w:top w:val="none" w:sz="0" w:space="0" w:color="auto"/>
        <w:left w:val="none" w:sz="0" w:space="0" w:color="auto"/>
        <w:bottom w:val="none" w:sz="0" w:space="0" w:color="auto"/>
        <w:right w:val="none" w:sz="0" w:space="0" w:color="auto"/>
      </w:divBdr>
    </w:div>
    <w:div w:id="201023457">
      <w:bodyDiv w:val="1"/>
      <w:marLeft w:val="0"/>
      <w:marRight w:val="0"/>
      <w:marTop w:val="0"/>
      <w:marBottom w:val="0"/>
      <w:divBdr>
        <w:top w:val="none" w:sz="0" w:space="0" w:color="auto"/>
        <w:left w:val="none" w:sz="0" w:space="0" w:color="auto"/>
        <w:bottom w:val="none" w:sz="0" w:space="0" w:color="auto"/>
        <w:right w:val="none" w:sz="0" w:space="0" w:color="auto"/>
      </w:divBdr>
    </w:div>
    <w:div w:id="201136332">
      <w:bodyDiv w:val="1"/>
      <w:marLeft w:val="0"/>
      <w:marRight w:val="0"/>
      <w:marTop w:val="0"/>
      <w:marBottom w:val="0"/>
      <w:divBdr>
        <w:top w:val="none" w:sz="0" w:space="0" w:color="auto"/>
        <w:left w:val="none" w:sz="0" w:space="0" w:color="auto"/>
        <w:bottom w:val="none" w:sz="0" w:space="0" w:color="auto"/>
        <w:right w:val="none" w:sz="0" w:space="0" w:color="auto"/>
      </w:divBdr>
    </w:div>
    <w:div w:id="201213229">
      <w:bodyDiv w:val="1"/>
      <w:marLeft w:val="0"/>
      <w:marRight w:val="0"/>
      <w:marTop w:val="0"/>
      <w:marBottom w:val="0"/>
      <w:divBdr>
        <w:top w:val="none" w:sz="0" w:space="0" w:color="auto"/>
        <w:left w:val="none" w:sz="0" w:space="0" w:color="auto"/>
        <w:bottom w:val="none" w:sz="0" w:space="0" w:color="auto"/>
        <w:right w:val="none" w:sz="0" w:space="0" w:color="auto"/>
      </w:divBdr>
    </w:div>
    <w:div w:id="201524390">
      <w:bodyDiv w:val="1"/>
      <w:marLeft w:val="0"/>
      <w:marRight w:val="0"/>
      <w:marTop w:val="0"/>
      <w:marBottom w:val="0"/>
      <w:divBdr>
        <w:top w:val="none" w:sz="0" w:space="0" w:color="auto"/>
        <w:left w:val="none" w:sz="0" w:space="0" w:color="auto"/>
        <w:bottom w:val="none" w:sz="0" w:space="0" w:color="auto"/>
        <w:right w:val="none" w:sz="0" w:space="0" w:color="auto"/>
      </w:divBdr>
    </w:div>
    <w:div w:id="201674551">
      <w:bodyDiv w:val="1"/>
      <w:marLeft w:val="0"/>
      <w:marRight w:val="0"/>
      <w:marTop w:val="0"/>
      <w:marBottom w:val="0"/>
      <w:divBdr>
        <w:top w:val="none" w:sz="0" w:space="0" w:color="auto"/>
        <w:left w:val="none" w:sz="0" w:space="0" w:color="auto"/>
        <w:bottom w:val="none" w:sz="0" w:space="0" w:color="auto"/>
        <w:right w:val="none" w:sz="0" w:space="0" w:color="auto"/>
      </w:divBdr>
    </w:div>
    <w:div w:id="201674918">
      <w:bodyDiv w:val="1"/>
      <w:marLeft w:val="0"/>
      <w:marRight w:val="0"/>
      <w:marTop w:val="0"/>
      <w:marBottom w:val="0"/>
      <w:divBdr>
        <w:top w:val="none" w:sz="0" w:space="0" w:color="auto"/>
        <w:left w:val="none" w:sz="0" w:space="0" w:color="auto"/>
        <w:bottom w:val="none" w:sz="0" w:space="0" w:color="auto"/>
        <w:right w:val="none" w:sz="0" w:space="0" w:color="auto"/>
      </w:divBdr>
    </w:div>
    <w:div w:id="202132940">
      <w:bodyDiv w:val="1"/>
      <w:marLeft w:val="0"/>
      <w:marRight w:val="0"/>
      <w:marTop w:val="0"/>
      <w:marBottom w:val="0"/>
      <w:divBdr>
        <w:top w:val="none" w:sz="0" w:space="0" w:color="auto"/>
        <w:left w:val="none" w:sz="0" w:space="0" w:color="auto"/>
        <w:bottom w:val="none" w:sz="0" w:space="0" w:color="auto"/>
        <w:right w:val="none" w:sz="0" w:space="0" w:color="auto"/>
      </w:divBdr>
    </w:div>
    <w:div w:id="202521959">
      <w:bodyDiv w:val="1"/>
      <w:marLeft w:val="0"/>
      <w:marRight w:val="0"/>
      <w:marTop w:val="0"/>
      <w:marBottom w:val="0"/>
      <w:divBdr>
        <w:top w:val="none" w:sz="0" w:space="0" w:color="auto"/>
        <w:left w:val="none" w:sz="0" w:space="0" w:color="auto"/>
        <w:bottom w:val="none" w:sz="0" w:space="0" w:color="auto"/>
        <w:right w:val="none" w:sz="0" w:space="0" w:color="auto"/>
      </w:divBdr>
    </w:div>
    <w:div w:id="202593893">
      <w:bodyDiv w:val="1"/>
      <w:marLeft w:val="0"/>
      <w:marRight w:val="0"/>
      <w:marTop w:val="0"/>
      <w:marBottom w:val="0"/>
      <w:divBdr>
        <w:top w:val="none" w:sz="0" w:space="0" w:color="auto"/>
        <w:left w:val="none" w:sz="0" w:space="0" w:color="auto"/>
        <w:bottom w:val="none" w:sz="0" w:space="0" w:color="auto"/>
        <w:right w:val="none" w:sz="0" w:space="0" w:color="auto"/>
      </w:divBdr>
    </w:div>
    <w:div w:id="202642384">
      <w:bodyDiv w:val="1"/>
      <w:marLeft w:val="0"/>
      <w:marRight w:val="0"/>
      <w:marTop w:val="0"/>
      <w:marBottom w:val="0"/>
      <w:divBdr>
        <w:top w:val="none" w:sz="0" w:space="0" w:color="auto"/>
        <w:left w:val="none" w:sz="0" w:space="0" w:color="auto"/>
        <w:bottom w:val="none" w:sz="0" w:space="0" w:color="auto"/>
        <w:right w:val="none" w:sz="0" w:space="0" w:color="auto"/>
      </w:divBdr>
    </w:div>
    <w:div w:id="203492456">
      <w:bodyDiv w:val="1"/>
      <w:marLeft w:val="0"/>
      <w:marRight w:val="0"/>
      <w:marTop w:val="0"/>
      <w:marBottom w:val="0"/>
      <w:divBdr>
        <w:top w:val="none" w:sz="0" w:space="0" w:color="auto"/>
        <w:left w:val="none" w:sz="0" w:space="0" w:color="auto"/>
        <w:bottom w:val="none" w:sz="0" w:space="0" w:color="auto"/>
        <w:right w:val="none" w:sz="0" w:space="0" w:color="auto"/>
      </w:divBdr>
    </w:div>
    <w:div w:id="203836755">
      <w:bodyDiv w:val="1"/>
      <w:marLeft w:val="0"/>
      <w:marRight w:val="0"/>
      <w:marTop w:val="0"/>
      <w:marBottom w:val="0"/>
      <w:divBdr>
        <w:top w:val="none" w:sz="0" w:space="0" w:color="auto"/>
        <w:left w:val="none" w:sz="0" w:space="0" w:color="auto"/>
        <w:bottom w:val="none" w:sz="0" w:space="0" w:color="auto"/>
        <w:right w:val="none" w:sz="0" w:space="0" w:color="auto"/>
      </w:divBdr>
    </w:div>
    <w:div w:id="203952569">
      <w:bodyDiv w:val="1"/>
      <w:marLeft w:val="0"/>
      <w:marRight w:val="0"/>
      <w:marTop w:val="0"/>
      <w:marBottom w:val="0"/>
      <w:divBdr>
        <w:top w:val="none" w:sz="0" w:space="0" w:color="auto"/>
        <w:left w:val="none" w:sz="0" w:space="0" w:color="auto"/>
        <w:bottom w:val="none" w:sz="0" w:space="0" w:color="auto"/>
        <w:right w:val="none" w:sz="0" w:space="0" w:color="auto"/>
      </w:divBdr>
    </w:div>
    <w:div w:id="203953929">
      <w:bodyDiv w:val="1"/>
      <w:marLeft w:val="0"/>
      <w:marRight w:val="0"/>
      <w:marTop w:val="0"/>
      <w:marBottom w:val="0"/>
      <w:divBdr>
        <w:top w:val="none" w:sz="0" w:space="0" w:color="auto"/>
        <w:left w:val="none" w:sz="0" w:space="0" w:color="auto"/>
        <w:bottom w:val="none" w:sz="0" w:space="0" w:color="auto"/>
        <w:right w:val="none" w:sz="0" w:space="0" w:color="auto"/>
      </w:divBdr>
    </w:div>
    <w:div w:id="203954323">
      <w:bodyDiv w:val="1"/>
      <w:marLeft w:val="0"/>
      <w:marRight w:val="0"/>
      <w:marTop w:val="0"/>
      <w:marBottom w:val="0"/>
      <w:divBdr>
        <w:top w:val="none" w:sz="0" w:space="0" w:color="auto"/>
        <w:left w:val="none" w:sz="0" w:space="0" w:color="auto"/>
        <w:bottom w:val="none" w:sz="0" w:space="0" w:color="auto"/>
        <w:right w:val="none" w:sz="0" w:space="0" w:color="auto"/>
      </w:divBdr>
    </w:div>
    <w:div w:id="204684039">
      <w:bodyDiv w:val="1"/>
      <w:marLeft w:val="0"/>
      <w:marRight w:val="0"/>
      <w:marTop w:val="0"/>
      <w:marBottom w:val="0"/>
      <w:divBdr>
        <w:top w:val="none" w:sz="0" w:space="0" w:color="auto"/>
        <w:left w:val="none" w:sz="0" w:space="0" w:color="auto"/>
        <w:bottom w:val="none" w:sz="0" w:space="0" w:color="auto"/>
        <w:right w:val="none" w:sz="0" w:space="0" w:color="auto"/>
      </w:divBdr>
    </w:div>
    <w:div w:id="205214602">
      <w:bodyDiv w:val="1"/>
      <w:marLeft w:val="0"/>
      <w:marRight w:val="0"/>
      <w:marTop w:val="0"/>
      <w:marBottom w:val="0"/>
      <w:divBdr>
        <w:top w:val="none" w:sz="0" w:space="0" w:color="auto"/>
        <w:left w:val="none" w:sz="0" w:space="0" w:color="auto"/>
        <w:bottom w:val="none" w:sz="0" w:space="0" w:color="auto"/>
        <w:right w:val="none" w:sz="0" w:space="0" w:color="auto"/>
      </w:divBdr>
    </w:div>
    <w:div w:id="205264837">
      <w:bodyDiv w:val="1"/>
      <w:marLeft w:val="0"/>
      <w:marRight w:val="0"/>
      <w:marTop w:val="0"/>
      <w:marBottom w:val="0"/>
      <w:divBdr>
        <w:top w:val="none" w:sz="0" w:space="0" w:color="auto"/>
        <w:left w:val="none" w:sz="0" w:space="0" w:color="auto"/>
        <w:bottom w:val="none" w:sz="0" w:space="0" w:color="auto"/>
        <w:right w:val="none" w:sz="0" w:space="0" w:color="auto"/>
      </w:divBdr>
    </w:div>
    <w:div w:id="205334117">
      <w:bodyDiv w:val="1"/>
      <w:marLeft w:val="0"/>
      <w:marRight w:val="0"/>
      <w:marTop w:val="0"/>
      <w:marBottom w:val="0"/>
      <w:divBdr>
        <w:top w:val="none" w:sz="0" w:space="0" w:color="auto"/>
        <w:left w:val="none" w:sz="0" w:space="0" w:color="auto"/>
        <w:bottom w:val="none" w:sz="0" w:space="0" w:color="auto"/>
        <w:right w:val="none" w:sz="0" w:space="0" w:color="auto"/>
      </w:divBdr>
    </w:div>
    <w:div w:id="205334919">
      <w:bodyDiv w:val="1"/>
      <w:marLeft w:val="0"/>
      <w:marRight w:val="0"/>
      <w:marTop w:val="0"/>
      <w:marBottom w:val="0"/>
      <w:divBdr>
        <w:top w:val="none" w:sz="0" w:space="0" w:color="auto"/>
        <w:left w:val="none" w:sz="0" w:space="0" w:color="auto"/>
        <w:bottom w:val="none" w:sz="0" w:space="0" w:color="auto"/>
        <w:right w:val="none" w:sz="0" w:space="0" w:color="auto"/>
      </w:divBdr>
    </w:div>
    <w:div w:id="205608168">
      <w:bodyDiv w:val="1"/>
      <w:marLeft w:val="0"/>
      <w:marRight w:val="0"/>
      <w:marTop w:val="0"/>
      <w:marBottom w:val="0"/>
      <w:divBdr>
        <w:top w:val="none" w:sz="0" w:space="0" w:color="auto"/>
        <w:left w:val="none" w:sz="0" w:space="0" w:color="auto"/>
        <w:bottom w:val="none" w:sz="0" w:space="0" w:color="auto"/>
        <w:right w:val="none" w:sz="0" w:space="0" w:color="auto"/>
      </w:divBdr>
    </w:div>
    <w:div w:id="206072120">
      <w:bodyDiv w:val="1"/>
      <w:marLeft w:val="0"/>
      <w:marRight w:val="0"/>
      <w:marTop w:val="0"/>
      <w:marBottom w:val="0"/>
      <w:divBdr>
        <w:top w:val="none" w:sz="0" w:space="0" w:color="auto"/>
        <w:left w:val="none" w:sz="0" w:space="0" w:color="auto"/>
        <w:bottom w:val="none" w:sz="0" w:space="0" w:color="auto"/>
        <w:right w:val="none" w:sz="0" w:space="0" w:color="auto"/>
      </w:divBdr>
    </w:div>
    <w:div w:id="206576324">
      <w:bodyDiv w:val="1"/>
      <w:marLeft w:val="0"/>
      <w:marRight w:val="0"/>
      <w:marTop w:val="0"/>
      <w:marBottom w:val="0"/>
      <w:divBdr>
        <w:top w:val="none" w:sz="0" w:space="0" w:color="auto"/>
        <w:left w:val="none" w:sz="0" w:space="0" w:color="auto"/>
        <w:bottom w:val="none" w:sz="0" w:space="0" w:color="auto"/>
        <w:right w:val="none" w:sz="0" w:space="0" w:color="auto"/>
      </w:divBdr>
    </w:div>
    <w:div w:id="206720910">
      <w:bodyDiv w:val="1"/>
      <w:marLeft w:val="0"/>
      <w:marRight w:val="0"/>
      <w:marTop w:val="0"/>
      <w:marBottom w:val="0"/>
      <w:divBdr>
        <w:top w:val="none" w:sz="0" w:space="0" w:color="auto"/>
        <w:left w:val="none" w:sz="0" w:space="0" w:color="auto"/>
        <w:bottom w:val="none" w:sz="0" w:space="0" w:color="auto"/>
        <w:right w:val="none" w:sz="0" w:space="0" w:color="auto"/>
      </w:divBdr>
    </w:div>
    <w:div w:id="207572262">
      <w:bodyDiv w:val="1"/>
      <w:marLeft w:val="0"/>
      <w:marRight w:val="0"/>
      <w:marTop w:val="0"/>
      <w:marBottom w:val="0"/>
      <w:divBdr>
        <w:top w:val="none" w:sz="0" w:space="0" w:color="auto"/>
        <w:left w:val="none" w:sz="0" w:space="0" w:color="auto"/>
        <w:bottom w:val="none" w:sz="0" w:space="0" w:color="auto"/>
        <w:right w:val="none" w:sz="0" w:space="0" w:color="auto"/>
      </w:divBdr>
    </w:div>
    <w:div w:id="207689400">
      <w:bodyDiv w:val="1"/>
      <w:marLeft w:val="0"/>
      <w:marRight w:val="0"/>
      <w:marTop w:val="0"/>
      <w:marBottom w:val="0"/>
      <w:divBdr>
        <w:top w:val="none" w:sz="0" w:space="0" w:color="auto"/>
        <w:left w:val="none" w:sz="0" w:space="0" w:color="auto"/>
        <w:bottom w:val="none" w:sz="0" w:space="0" w:color="auto"/>
        <w:right w:val="none" w:sz="0" w:space="0" w:color="auto"/>
      </w:divBdr>
    </w:div>
    <w:div w:id="208104450">
      <w:bodyDiv w:val="1"/>
      <w:marLeft w:val="0"/>
      <w:marRight w:val="0"/>
      <w:marTop w:val="0"/>
      <w:marBottom w:val="0"/>
      <w:divBdr>
        <w:top w:val="none" w:sz="0" w:space="0" w:color="auto"/>
        <w:left w:val="none" w:sz="0" w:space="0" w:color="auto"/>
        <w:bottom w:val="none" w:sz="0" w:space="0" w:color="auto"/>
        <w:right w:val="none" w:sz="0" w:space="0" w:color="auto"/>
      </w:divBdr>
    </w:div>
    <w:div w:id="208302661">
      <w:bodyDiv w:val="1"/>
      <w:marLeft w:val="0"/>
      <w:marRight w:val="0"/>
      <w:marTop w:val="0"/>
      <w:marBottom w:val="0"/>
      <w:divBdr>
        <w:top w:val="none" w:sz="0" w:space="0" w:color="auto"/>
        <w:left w:val="none" w:sz="0" w:space="0" w:color="auto"/>
        <w:bottom w:val="none" w:sz="0" w:space="0" w:color="auto"/>
        <w:right w:val="none" w:sz="0" w:space="0" w:color="auto"/>
      </w:divBdr>
    </w:div>
    <w:div w:id="208419300">
      <w:bodyDiv w:val="1"/>
      <w:marLeft w:val="0"/>
      <w:marRight w:val="0"/>
      <w:marTop w:val="0"/>
      <w:marBottom w:val="0"/>
      <w:divBdr>
        <w:top w:val="none" w:sz="0" w:space="0" w:color="auto"/>
        <w:left w:val="none" w:sz="0" w:space="0" w:color="auto"/>
        <w:bottom w:val="none" w:sz="0" w:space="0" w:color="auto"/>
        <w:right w:val="none" w:sz="0" w:space="0" w:color="auto"/>
      </w:divBdr>
    </w:div>
    <w:div w:id="208493706">
      <w:bodyDiv w:val="1"/>
      <w:marLeft w:val="0"/>
      <w:marRight w:val="0"/>
      <w:marTop w:val="0"/>
      <w:marBottom w:val="0"/>
      <w:divBdr>
        <w:top w:val="none" w:sz="0" w:space="0" w:color="auto"/>
        <w:left w:val="none" w:sz="0" w:space="0" w:color="auto"/>
        <w:bottom w:val="none" w:sz="0" w:space="0" w:color="auto"/>
        <w:right w:val="none" w:sz="0" w:space="0" w:color="auto"/>
      </w:divBdr>
    </w:div>
    <w:div w:id="208953343">
      <w:bodyDiv w:val="1"/>
      <w:marLeft w:val="0"/>
      <w:marRight w:val="0"/>
      <w:marTop w:val="0"/>
      <w:marBottom w:val="0"/>
      <w:divBdr>
        <w:top w:val="none" w:sz="0" w:space="0" w:color="auto"/>
        <w:left w:val="none" w:sz="0" w:space="0" w:color="auto"/>
        <w:bottom w:val="none" w:sz="0" w:space="0" w:color="auto"/>
        <w:right w:val="none" w:sz="0" w:space="0" w:color="auto"/>
      </w:divBdr>
    </w:div>
    <w:div w:id="208995322">
      <w:bodyDiv w:val="1"/>
      <w:marLeft w:val="0"/>
      <w:marRight w:val="0"/>
      <w:marTop w:val="0"/>
      <w:marBottom w:val="0"/>
      <w:divBdr>
        <w:top w:val="none" w:sz="0" w:space="0" w:color="auto"/>
        <w:left w:val="none" w:sz="0" w:space="0" w:color="auto"/>
        <w:bottom w:val="none" w:sz="0" w:space="0" w:color="auto"/>
        <w:right w:val="none" w:sz="0" w:space="0" w:color="auto"/>
      </w:divBdr>
    </w:div>
    <w:div w:id="209340473">
      <w:bodyDiv w:val="1"/>
      <w:marLeft w:val="0"/>
      <w:marRight w:val="0"/>
      <w:marTop w:val="0"/>
      <w:marBottom w:val="0"/>
      <w:divBdr>
        <w:top w:val="none" w:sz="0" w:space="0" w:color="auto"/>
        <w:left w:val="none" w:sz="0" w:space="0" w:color="auto"/>
        <w:bottom w:val="none" w:sz="0" w:space="0" w:color="auto"/>
        <w:right w:val="none" w:sz="0" w:space="0" w:color="auto"/>
      </w:divBdr>
    </w:div>
    <w:div w:id="209345046">
      <w:bodyDiv w:val="1"/>
      <w:marLeft w:val="0"/>
      <w:marRight w:val="0"/>
      <w:marTop w:val="0"/>
      <w:marBottom w:val="0"/>
      <w:divBdr>
        <w:top w:val="none" w:sz="0" w:space="0" w:color="auto"/>
        <w:left w:val="none" w:sz="0" w:space="0" w:color="auto"/>
        <w:bottom w:val="none" w:sz="0" w:space="0" w:color="auto"/>
        <w:right w:val="none" w:sz="0" w:space="0" w:color="auto"/>
      </w:divBdr>
    </w:div>
    <w:div w:id="209612570">
      <w:bodyDiv w:val="1"/>
      <w:marLeft w:val="0"/>
      <w:marRight w:val="0"/>
      <w:marTop w:val="0"/>
      <w:marBottom w:val="0"/>
      <w:divBdr>
        <w:top w:val="none" w:sz="0" w:space="0" w:color="auto"/>
        <w:left w:val="none" w:sz="0" w:space="0" w:color="auto"/>
        <w:bottom w:val="none" w:sz="0" w:space="0" w:color="auto"/>
        <w:right w:val="none" w:sz="0" w:space="0" w:color="auto"/>
      </w:divBdr>
    </w:div>
    <w:div w:id="209802073">
      <w:bodyDiv w:val="1"/>
      <w:marLeft w:val="0"/>
      <w:marRight w:val="0"/>
      <w:marTop w:val="0"/>
      <w:marBottom w:val="0"/>
      <w:divBdr>
        <w:top w:val="none" w:sz="0" w:space="0" w:color="auto"/>
        <w:left w:val="none" w:sz="0" w:space="0" w:color="auto"/>
        <w:bottom w:val="none" w:sz="0" w:space="0" w:color="auto"/>
        <w:right w:val="none" w:sz="0" w:space="0" w:color="auto"/>
      </w:divBdr>
    </w:div>
    <w:div w:id="210267495">
      <w:bodyDiv w:val="1"/>
      <w:marLeft w:val="0"/>
      <w:marRight w:val="0"/>
      <w:marTop w:val="0"/>
      <w:marBottom w:val="0"/>
      <w:divBdr>
        <w:top w:val="none" w:sz="0" w:space="0" w:color="auto"/>
        <w:left w:val="none" w:sz="0" w:space="0" w:color="auto"/>
        <w:bottom w:val="none" w:sz="0" w:space="0" w:color="auto"/>
        <w:right w:val="none" w:sz="0" w:space="0" w:color="auto"/>
      </w:divBdr>
    </w:div>
    <w:div w:id="210270589">
      <w:bodyDiv w:val="1"/>
      <w:marLeft w:val="0"/>
      <w:marRight w:val="0"/>
      <w:marTop w:val="0"/>
      <w:marBottom w:val="0"/>
      <w:divBdr>
        <w:top w:val="none" w:sz="0" w:space="0" w:color="auto"/>
        <w:left w:val="none" w:sz="0" w:space="0" w:color="auto"/>
        <w:bottom w:val="none" w:sz="0" w:space="0" w:color="auto"/>
        <w:right w:val="none" w:sz="0" w:space="0" w:color="auto"/>
      </w:divBdr>
    </w:div>
    <w:div w:id="210309259">
      <w:bodyDiv w:val="1"/>
      <w:marLeft w:val="0"/>
      <w:marRight w:val="0"/>
      <w:marTop w:val="0"/>
      <w:marBottom w:val="0"/>
      <w:divBdr>
        <w:top w:val="none" w:sz="0" w:space="0" w:color="auto"/>
        <w:left w:val="none" w:sz="0" w:space="0" w:color="auto"/>
        <w:bottom w:val="none" w:sz="0" w:space="0" w:color="auto"/>
        <w:right w:val="none" w:sz="0" w:space="0" w:color="auto"/>
      </w:divBdr>
    </w:div>
    <w:div w:id="210652640">
      <w:bodyDiv w:val="1"/>
      <w:marLeft w:val="0"/>
      <w:marRight w:val="0"/>
      <w:marTop w:val="0"/>
      <w:marBottom w:val="0"/>
      <w:divBdr>
        <w:top w:val="none" w:sz="0" w:space="0" w:color="auto"/>
        <w:left w:val="none" w:sz="0" w:space="0" w:color="auto"/>
        <w:bottom w:val="none" w:sz="0" w:space="0" w:color="auto"/>
        <w:right w:val="none" w:sz="0" w:space="0" w:color="auto"/>
      </w:divBdr>
    </w:div>
    <w:div w:id="210727550">
      <w:bodyDiv w:val="1"/>
      <w:marLeft w:val="0"/>
      <w:marRight w:val="0"/>
      <w:marTop w:val="0"/>
      <w:marBottom w:val="0"/>
      <w:divBdr>
        <w:top w:val="none" w:sz="0" w:space="0" w:color="auto"/>
        <w:left w:val="none" w:sz="0" w:space="0" w:color="auto"/>
        <w:bottom w:val="none" w:sz="0" w:space="0" w:color="auto"/>
        <w:right w:val="none" w:sz="0" w:space="0" w:color="auto"/>
      </w:divBdr>
    </w:div>
    <w:div w:id="210728501">
      <w:bodyDiv w:val="1"/>
      <w:marLeft w:val="0"/>
      <w:marRight w:val="0"/>
      <w:marTop w:val="0"/>
      <w:marBottom w:val="0"/>
      <w:divBdr>
        <w:top w:val="none" w:sz="0" w:space="0" w:color="auto"/>
        <w:left w:val="none" w:sz="0" w:space="0" w:color="auto"/>
        <w:bottom w:val="none" w:sz="0" w:space="0" w:color="auto"/>
        <w:right w:val="none" w:sz="0" w:space="0" w:color="auto"/>
      </w:divBdr>
    </w:div>
    <w:div w:id="210729595">
      <w:bodyDiv w:val="1"/>
      <w:marLeft w:val="0"/>
      <w:marRight w:val="0"/>
      <w:marTop w:val="0"/>
      <w:marBottom w:val="0"/>
      <w:divBdr>
        <w:top w:val="none" w:sz="0" w:space="0" w:color="auto"/>
        <w:left w:val="none" w:sz="0" w:space="0" w:color="auto"/>
        <w:bottom w:val="none" w:sz="0" w:space="0" w:color="auto"/>
        <w:right w:val="none" w:sz="0" w:space="0" w:color="auto"/>
      </w:divBdr>
    </w:div>
    <w:div w:id="210775550">
      <w:bodyDiv w:val="1"/>
      <w:marLeft w:val="0"/>
      <w:marRight w:val="0"/>
      <w:marTop w:val="0"/>
      <w:marBottom w:val="0"/>
      <w:divBdr>
        <w:top w:val="none" w:sz="0" w:space="0" w:color="auto"/>
        <w:left w:val="none" w:sz="0" w:space="0" w:color="auto"/>
        <w:bottom w:val="none" w:sz="0" w:space="0" w:color="auto"/>
        <w:right w:val="none" w:sz="0" w:space="0" w:color="auto"/>
      </w:divBdr>
    </w:div>
    <w:div w:id="210967981">
      <w:bodyDiv w:val="1"/>
      <w:marLeft w:val="0"/>
      <w:marRight w:val="0"/>
      <w:marTop w:val="0"/>
      <w:marBottom w:val="0"/>
      <w:divBdr>
        <w:top w:val="none" w:sz="0" w:space="0" w:color="auto"/>
        <w:left w:val="none" w:sz="0" w:space="0" w:color="auto"/>
        <w:bottom w:val="none" w:sz="0" w:space="0" w:color="auto"/>
        <w:right w:val="none" w:sz="0" w:space="0" w:color="auto"/>
      </w:divBdr>
    </w:div>
    <w:div w:id="210968560">
      <w:bodyDiv w:val="1"/>
      <w:marLeft w:val="0"/>
      <w:marRight w:val="0"/>
      <w:marTop w:val="0"/>
      <w:marBottom w:val="0"/>
      <w:divBdr>
        <w:top w:val="none" w:sz="0" w:space="0" w:color="auto"/>
        <w:left w:val="none" w:sz="0" w:space="0" w:color="auto"/>
        <w:bottom w:val="none" w:sz="0" w:space="0" w:color="auto"/>
        <w:right w:val="none" w:sz="0" w:space="0" w:color="auto"/>
      </w:divBdr>
    </w:div>
    <w:div w:id="211312853">
      <w:bodyDiv w:val="1"/>
      <w:marLeft w:val="0"/>
      <w:marRight w:val="0"/>
      <w:marTop w:val="0"/>
      <w:marBottom w:val="0"/>
      <w:divBdr>
        <w:top w:val="none" w:sz="0" w:space="0" w:color="auto"/>
        <w:left w:val="none" w:sz="0" w:space="0" w:color="auto"/>
        <w:bottom w:val="none" w:sz="0" w:space="0" w:color="auto"/>
        <w:right w:val="none" w:sz="0" w:space="0" w:color="auto"/>
      </w:divBdr>
    </w:div>
    <w:div w:id="211432243">
      <w:bodyDiv w:val="1"/>
      <w:marLeft w:val="0"/>
      <w:marRight w:val="0"/>
      <w:marTop w:val="0"/>
      <w:marBottom w:val="0"/>
      <w:divBdr>
        <w:top w:val="none" w:sz="0" w:space="0" w:color="auto"/>
        <w:left w:val="none" w:sz="0" w:space="0" w:color="auto"/>
        <w:bottom w:val="none" w:sz="0" w:space="0" w:color="auto"/>
        <w:right w:val="none" w:sz="0" w:space="0" w:color="auto"/>
      </w:divBdr>
    </w:div>
    <w:div w:id="211618253">
      <w:bodyDiv w:val="1"/>
      <w:marLeft w:val="0"/>
      <w:marRight w:val="0"/>
      <w:marTop w:val="0"/>
      <w:marBottom w:val="0"/>
      <w:divBdr>
        <w:top w:val="none" w:sz="0" w:space="0" w:color="auto"/>
        <w:left w:val="none" w:sz="0" w:space="0" w:color="auto"/>
        <w:bottom w:val="none" w:sz="0" w:space="0" w:color="auto"/>
        <w:right w:val="none" w:sz="0" w:space="0" w:color="auto"/>
      </w:divBdr>
    </w:div>
    <w:div w:id="211625990">
      <w:bodyDiv w:val="1"/>
      <w:marLeft w:val="0"/>
      <w:marRight w:val="0"/>
      <w:marTop w:val="0"/>
      <w:marBottom w:val="0"/>
      <w:divBdr>
        <w:top w:val="none" w:sz="0" w:space="0" w:color="auto"/>
        <w:left w:val="none" w:sz="0" w:space="0" w:color="auto"/>
        <w:bottom w:val="none" w:sz="0" w:space="0" w:color="auto"/>
        <w:right w:val="none" w:sz="0" w:space="0" w:color="auto"/>
      </w:divBdr>
    </w:div>
    <w:div w:id="211817441">
      <w:bodyDiv w:val="1"/>
      <w:marLeft w:val="0"/>
      <w:marRight w:val="0"/>
      <w:marTop w:val="0"/>
      <w:marBottom w:val="0"/>
      <w:divBdr>
        <w:top w:val="none" w:sz="0" w:space="0" w:color="auto"/>
        <w:left w:val="none" w:sz="0" w:space="0" w:color="auto"/>
        <w:bottom w:val="none" w:sz="0" w:space="0" w:color="auto"/>
        <w:right w:val="none" w:sz="0" w:space="0" w:color="auto"/>
      </w:divBdr>
    </w:div>
    <w:div w:id="211894425">
      <w:bodyDiv w:val="1"/>
      <w:marLeft w:val="0"/>
      <w:marRight w:val="0"/>
      <w:marTop w:val="0"/>
      <w:marBottom w:val="0"/>
      <w:divBdr>
        <w:top w:val="none" w:sz="0" w:space="0" w:color="auto"/>
        <w:left w:val="none" w:sz="0" w:space="0" w:color="auto"/>
        <w:bottom w:val="none" w:sz="0" w:space="0" w:color="auto"/>
        <w:right w:val="none" w:sz="0" w:space="0" w:color="auto"/>
      </w:divBdr>
    </w:div>
    <w:div w:id="211964691">
      <w:bodyDiv w:val="1"/>
      <w:marLeft w:val="0"/>
      <w:marRight w:val="0"/>
      <w:marTop w:val="0"/>
      <w:marBottom w:val="0"/>
      <w:divBdr>
        <w:top w:val="none" w:sz="0" w:space="0" w:color="auto"/>
        <w:left w:val="none" w:sz="0" w:space="0" w:color="auto"/>
        <w:bottom w:val="none" w:sz="0" w:space="0" w:color="auto"/>
        <w:right w:val="none" w:sz="0" w:space="0" w:color="auto"/>
      </w:divBdr>
    </w:div>
    <w:div w:id="212035965">
      <w:bodyDiv w:val="1"/>
      <w:marLeft w:val="0"/>
      <w:marRight w:val="0"/>
      <w:marTop w:val="0"/>
      <w:marBottom w:val="0"/>
      <w:divBdr>
        <w:top w:val="none" w:sz="0" w:space="0" w:color="auto"/>
        <w:left w:val="none" w:sz="0" w:space="0" w:color="auto"/>
        <w:bottom w:val="none" w:sz="0" w:space="0" w:color="auto"/>
        <w:right w:val="none" w:sz="0" w:space="0" w:color="auto"/>
      </w:divBdr>
    </w:div>
    <w:div w:id="212423652">
      <w:bodyDiv w:val="1"/>
      <w:marLeft w:val="0"/>
      <w:marRight w:val="0"/>
      <w:marTop w:val="0"/>
      <w:marBottom w:val="0"/>
      <w:divBdr>
        <w:top w:val="none" w:sz="0" w:space="0" w:color="auto"/>
        <w:left w:val="none" w:sz="0" w:space="0" w:color="auto"/>
        <w:bottom w:val="none" w:sz="0" w:space="0" w:color="auto"/>
        <w:right w:val="none" w:sz="0" w:space="0" w:color="auto"/>
      </w:divBdr>
    </w:div>
    <w:div w:id="212547762">
      <w:bodyDiv w:val="1"/>
      <w:marLeft w:val="0"/>
      <w:marRight w:val="0"/>
      <w:marTop w:val="0"/>
      <w:marBottom w:val="0"/>
      <w:divBdr>
        <w:top w:val="none" w:sz="0" w:space="0" w:color="auto"/>
        <w:left w:val="none" w:sz="0" w:space="0" w:color="auto"/>
        <w:bottom w:val="none" w:sz="0" w:space="0" w:color="auto"/>
        <w:right w:val="none" w:sz="0" w:space="0" w:color="auto"/>
      </w:divBdr>
    </w:div>
    <w:div w:id="212624188">
      <w:bodyDiv w:val="1"/>
      <w:marLeft w:val="0"/>
      <w:marRight w:val="0"/>
      <w:marTop w:val="0"/>
      <w:marBottom w:val="0"/>
      <w:divBdr>
        <w:top w:val="none" w:sz="0" w:space="0" w:color="auto"/>
        <w:left w:val="none" w:sz="0" w:space="0" w:color="auto"/>
        <w:bottom w:val="none" w:sz="0" w:space="0" w:color="auto"/>
        <w:right w:val="none" w:sz="0" w:space="0" w:color="auto"/>
      </w:divBdr>
    </w:div>
    <w:div w:id="212736843">
      <w:bodyDiv w:val="1"/>
      <w:marLeft w:val="0"/>
      <w:marRight w:val="0"/>
      <w:marTop w:val="0"/>
      <w:marBottom w:val="0"/>
      <w:divBdr>
        <w:top w:val="none" w:sz="0" w:space="0" w:color="auto"/>
        <w:left w:val="none" w:sz="0" w:space="0" w:color="auto"/>
        <w:bottom w:val="none" w:sz="0" w:space="0" w:color="auto"/>
        <w:right w:val="none" w:sz="0" w:space="0" w:color="auto"/>
      </w:divBdr>
    </w:div>
    <w:div w:id="212812046">
      <w:bodyDiv w:val="1"/>
      <w:marLeft w:val="0"/>
      <w:marRight w:val="0"/>
      <w:marTop w:val="0"/>
      <w:marBottom w:val="0"/>
      <w:divBdr>
        <w:top w:val="none" w:sz="0" w:space="0" w:color="auto"/>
        <w:left w:val="none" w:sz="0" w:space="0" w:color="auto"/>
        <w:bottom w:val="none" w:sz="0" w:space="0" w:color="auto"/>
        <w:right w:val="none" w:sz="0" w:space="0" w:color="auto"/>
      </w:divBdr>
    </w:div>
    <w:div w:id="212884419">
      <w:bodyDiv w:val="1"/>
      <w:marLeft w:val="0"/>
      <w:marRight w:val="0"/>
      <w:marTop w:val="0"/>
      <w:marBottom w:val="0"/>
      <w:divBdr>
        <w:top w:val="none" w:sz="0" w:space="0" w:color="auto"/>
        <w:left w:val="none" w:sz="0" w:space="0" w:color="auto"/>
        <w:bottom w:val="none" w:sz="0" w:space="0" w:color="auto"/>
        <w:right w:val="none" w:sz="0" w:space="0" w:color="auto"/>
      </w:divBdr>
    </w:div>
    <w:div w:id="212884479">
      <w:bodyDiv w:val="1"/>
      <w:marLeft w:val="0"/>
      <w:marRight w:val="0"/>
      <w:marTop w:val="0"/>
      <w:marBottom w:val="0"/>
      <w:divBdr>
        <w:top w:val="none" w:sz="0" w:space="0" w:color="auto"/>
        <w:left w:val="none" w:sz="0" w:space="0" w:color="auto"/>
        <w:bottom w:val="none" w:sz="0" w:space="0" w:color="auto"/>
        <w:right w:val="none" w:sz="0" w:space="0" w:color="auto"/>
      </w:divBdr>
    </w:div>
    <w:div w:id="213008928">
      <w:bodyDiv w:val="1"/>
      <w:marLeft w:val="0"/>
      <w:marRight w:val="0"/>
      <w:marTop w:val="0"/>
      <w:marBottom w:val="0"/>
      <w:divBdr>
        <w:top w:val="none" w:sz="0" w:space="0" w:color="auto"/>
        <w:left w:val="none" w:sz="0" w:space="0" w:color="auto"/>
        <w:bottom w:val="none" w:sz="0" w:space="0" w:color="auto"/>
        <w:right w:val="none" w:sz="0" w:space="0" w:color="auto"/>
      </w:divBdr>
    </w:div>
    <w:div w:id="213084138">
      <w:bodyDiv w:val="1"/>
      <w:marLeft w:val="0"/>
      <w:marRight w:val="0"/>
      <w:marTop w:val="0"/>
      <w:marBottom w:val="0"/>
      <w:divBdr>
        <w:top w:val="none" w:sz="0" w:space="0" w:color="auto"/>
        <w:left w:val="none" w:sz="0" w:space="0" w:color="auto"/>
        <w:bottom w:val="none" w:sz="0" w:space="0" w:color="auto"/>
        <w:right w:val="none" w:sz="0" w:space="0" w:color="auto"/>
      </w:divBdr>
    </w:div>
    <w:div w:id="213127363">
      <w:bodyDiv w:val="1"/>
      <w:marLeft w:val="0"/>
      <w:marRight w:val="0"/>
      <w:marTop w:val="0"/>
      <w:marBottom w:val="0"/>
      <w:divBdr>
        <w:top w:val="none" w:sz="0" w:space="0" w:color="auto"/>
        <w:left w:val="none" w:sz="0" w:space="0" w:color="auto"/>
        <w:bottom w:val="none" w:sz="0" w:space="0" w:color="auto"/>
        <w:right w:val="none" w:sz="0" w:space="0" w:color="auto"/>
      </w:divBdr>
    </w:div>
    <w:div w:id="213154064">
      <w:bodyDiv w:val="1"/>
      <w:marLeft w:val="0"/>
      <w:marRight w:val="0"/>
      <w:marTop w:val="0"/>
      <w:marBottom w:val="0"/>
      <w:divBdr>
        <w:top w:val="none" w:sz="0" w:space="0" w:color="auto"/>
        <w:left w:val="none" w:sz="0" w:space="0" w:color="auto"/>
        <w:bottom w:val="none" w:sz="0" w:space="0" w:color="auto"/>
        <w:right w:val="none" w:sz="0" w:space="0" w:color="auto"/>
      </w:divBdr>
    </w:div>
    <w:div w:id="213202555">
      <w:bodyDiv w:val="1"/>
      <w:marLeft w:val="0"/>
      <w:marRight w:val="0"/>
      <w:marTop w:val="0"/>
      <w:marBottom w:val="0"/>
      <w:divBdr>
        <w:top w:val="none" w:sz="0" w:space="0" w:color="auto"/>
        <w:left w:val="none" w:sz="0" w:space="0" w:color="auto"/>
        <w:bottom w:val="none" w:sz="0" w:space="0" w:color="auto"/>
        <w:right w:val="none" w:sz="0" w:space="0" w:color="auto"/>
      </w:divBdr>
    </w:div>
    <w:div w:id="213392193">
      <w:bodyDiv w:val="1"/>
      <w:marLeft w:val="0"/>
      <w:marRight w:val="0"/>
      <w:marTop w:val="0"/>
      <w:marBottom w:val="0"/>
      <w:divBdr>
        <w:top w:val="none" w:sz="0" w:space="0" w:color="auto"/>
        <w:left w:val="none" w:sz="0" w:space="0" w:color="auto"/>
        <w:bottom w:val="none" w:sz="0" w:space="0" w:color="auto"/>
        <w:right w:val="none" w:sz="0" w:space="0" w:color="auto"/>
      </w:divBdr>
    </w:div>
    <w:div w:id="213544386">
      <w:bodyDiv w:val="1"/>
      <w:marLeft w:val="0"/>
      <w:marRight w:val="0"/>
      <w:marTop w:val="0"/>
      <w:marBottom w:val="0"/>
      <w:divBdr>
        <w:top w:val="none" w:sz="0" w:space="0" w:color="auto"/>
        <w:left w:val="none" w:sz="0" w:space="0" w:color="auto"/>
        <w:bottom w:val="none" w:sz="0" w:space="0" w:color="auto"/>
        <w:right w:val="none" w:sz="0" w:space="0" w:color="auto"/>
      </w:divBdr>
    </w:div>
    <w:div w:id="213666103">
      <w:bodyDiv w:val="1"/>
      <w:marLeft w:val="0"/>
      <w:marRight w:val="0"/>
      <w:marTop w:val="0"/>
      <w:marBottom w:val="0"/>
      <w:divBdr>
        <w:top w:val="none" w:sz="0" w:space="0" w:color="auto"/>
        <w:left w:val="none" w:sz="0" w:space="0" w:color="auto"/>
        <w:bottom w:val="none" w:sz="0" w:space="0" w:color="auto"/>
        <w:right w:val="none" w:sz="0" w:space="0" w:color="auto"/>
      </w:divBdr>
    </w:div>
    <w:div w:id="214046083">
      <w:bodyDiv w:val="1"/>
      <w:marLeft w:val="0"/>
      <w:marRight w:val="0"/>
      <w:marTop w:val="0"/>
      <w:marBottom w:val="0"/>
      <w:divBdr>
        <w:top w:val="none" w:sz="0" w:space="0" w:color="auto"/>
        <w:left w:val="none" w:sz="0" w:space="0" w:color="auto"/>
        <w:bottom w:val="none" w:sz="0" w:space="0" w:color="auto"/>
        <w:right w:val="none" w:sz="0" w:space="0" w:color="auto"/>
      </w:divBdr>
    </w:div>
    <w:div w:id="214128428">
      <w:bodyDiv w:val="1"/>
      <w:marLeft w:val="0"/>
      <w:marRight w:val="0"/>
      <w:marTop w:val="0"/>
      <w:marBottom w:val="0"/>
      <w:divBdr>
        <w:top w:val="none" w:sz="0" w:space="0" w:color="auto"/>
        <w:left w:val="none" w:sz="0" w:space="0" w:color="auto"/>
        <w:bottom w:val="none" w:sz="0" w:space="0" w:color="auto"/>
        <w:right w:val="none" w:sz="0" w:space="0" w:color="auto"/>
      </w:divBdr>
    </w:div>
    <w:div w:id="214701797">
      <w:bodyDiv w:val="1"/>
      <w:marLeft w:val="0"/>
      <w:marRight w:val="0"/>
      <w:marTop w:val="0"/>
      <w:marBottom w:val="0"/>
      <w:divBdr>
        <w:top w:val="none" w:sz="0" w:space="0" w:color="auto"/>
        <w:left w:val="none" w:sz="0" w:space="0" w:color="auto"/>
        <w:bottom w:val="none" w:sz="0" w:space="0" w:color="auto"/>
        <w:right w:val="none" w:sz="0" w:space="0" w:color="auto"/>
      </w:divBdr>
    </w:div>
    <w:div w:id="214973114">
      <w:bodyDiv w:val="1"/>
      <w:marLeft w:val="0"/>
      <w:marRight w:val="0"/>
      <w:marTop w:val="0"/>
      <w:marBottom w:val="0"/>
      <w:divBdr>
        <w:top w:val="none" w:sz="0" w:space="0" w:color="auto"/>
        <w:left w:val="none" w:sz="0" w:space="0" w:color="auto"/>
        <w:bottom w:val="none" w:sz="0" w:space="0" w:color="auto"/>
        <w:right w:val="none" w:sz="0" w:space="0" w:color="auto"/>
      </w:divBdr>
    </w:div>
    <w:div w:id="215045937">
      <w:bodyDiv w:val="1"/>
      <w:marLeft w:val="0"/>
      <w:marRight w:val="0"/>
      <w:marTop w:val="0"/>
      <w:marBottom w:val="0"/>
      <w:divBdr>
        <w:top w:val="none" w:sz="0" w:space="0" w:color="auto"/>
        <w:left w:val="none" w:sz="0" w:space="0" w:color="auto"/>
        <w:bottom w:val="none" w:sz="0" w:space="0" w:color="auto"/>
        <w:right w:val="none" w:sz="0" w:space="0" w:color="auto"/>
      </w:divBdr>
    </w:div>
    <w:div w:id="215166164">
      <w:bodyDiv w:val="1"/>
      <w:marLeft w:val="0"/>
      <w:marRight w:val="0"/>
      <w:marTop w:val="0"/>
      <w:marBottom w:val="0"/>
      <w:divBdr>
        <w:top w:val="none" w:sz="0" w:space="0" w:color="auto"/>
        <w:left w:val="none" w:sz="0" w:space="0" w:color="auto"/>
        <w:bottom w:val="none" w:sz="0" w:space="0" w:color="auto"/>
        <w:right w:val="none" w:sz="0" w:space="0" w:color="auto"/>
      </w:divBdr>
    </w:div>
    <w:div w:id="215437115">
      <w:bodyDiv w:val="1"/>
      <w:marLeft w:val="0"/>
      <w:marRight w:val="0"/>
      <w:marTop w:val="0"/>
      <w:marBottom w:val="0"/>
      <w:divBdr>
        <w:top w:val="none" w:sz="0" w:space="0" w:color="auto"/>
        <w:left w:val="none" w:sz="0" w:space="0" w:color="auto"/>
        <w:bottom w:val="none" w:sz="0" w:space="0" w:color="auto"/>
        <w:right w:val="none" w:sz="0" w:space="0" w:color="auto"/>
      </w:divBdr>
    </w:div>
    <w:div w:id="215631204">
      <w:bodyDiv w:val="1"/>
      <w:marLeft w:val="0"/>
      <w:marRight w:val="0"/>
      <w:marTop w:val="0"/>
      <w:marBottom w:val="0"/>
      <w:divBdr>
        <w:top w:val="none" w:sz="0" w:space="0" w:color="auto"/>
        <w:left w:val="none" w:sz="0" w:space="0" w:color="auto"/>
        <w:bottom w:val="none" w:sz="0" w:space="0" w:color="auto"/>
        <w:right w:val="none" w:sz="0" w:space="0" w:color="auto"/>
      </w:divBdr>
    </w:div>
    <w:div w:id="215705884">
      <w:bodyDiv w:val="1"/>
      <w:marLeft w:val="0"/>
      <w:marRight w:val="0"/>
      <w:marTop w:val="0"/>
      <w:marBottom w:val="0"/>
      <w:divBdr>
        <w:top w:val="none" w:sz="0" w:space="0" w:color="auto"/>
        <w:left w:val="none" w:sz="0" w:space="0" w:color="auto"/>
        <w:bottom w:val="none" w:sz="0" w:space="0" w:color="auto"/>
        <w:right w:val="none" w:sz="0" w:space="0" w:color="auto"/>
      </w:divBdr>
    </w:div>
    <w:div w:id="216089935">
      <w:bodyDiv w:val="1"/>
      <w:marLeft w:val="0"/>
      <w:marRight w:val="0"/>
      <w:marTop w:val="0"/>
      <w:marBottom w:val="0"/>
      <w:divBdr>
        <w:top w:val="none" w:sz="0" w:space="0" w:color="auto"/>
        <w:left w:val="none" w:sz="0" w:space="0" w:color="auto"/>
        <w:bottom w:val="none" w:sz="0" w:space="0" w:color="auto"/>
        <w:right w:val="none" w:sz="0" w:space="0" w:color="auto"/>
      </w:divBdr>
    </w:div>
    <w:div w:id="216209943">
      <w:bodyDiv w:val="1"/>
      <w:marLeft w:val="0"/>
      <w:marRight w:val="0"/>
      <w:marTop w:val="0"/>
      <w:marBottom w:val="0"/>
      <w:divBdr>
        <w:top w:val="none" w:sz="0" w:space="0" w:color="auto"/>
        <w:left w:val="none" w:sz="0" w:space="0" w:color="auto"/>
        <w:bottom w:val="none" w:sz="0" w:space="0" w:color="auto"/>
        <w:right w:val="none" w:sz="0" w:space="0" w:color="auto"/>
      </w:divBdr>
    </w:div>
    <w:div w:id="216212234">
      <w:bodyDiv w:val="1"/>
      <w:marLeft w:val="0"/>
      <w:marRight w:val="0"/>
      <w:marTop w:val="0"/>
      <w:marBottom w:val="0"/>
      <w:divBdr>
        <w:top w:val="none" w:sz="0" w:space="0" w:color="auto"/>
        <w:left w:val="none" w:sz="0" w:space="0" w:color="auto"/>
        <w:bottom w:val="none" w:sz="0" w:space="0" w:color="auto"/>
        <w:right w:val="none" w:sz="0" w:space="0" w:color="auto"/>
      </w:divBdr>
    </w:div>
    <w:div w:id="216473283">
      <w:bodyDiv w:val="1"/>
      <w:marLeft w:val="0"/>
      <w:marRight w:val="0"/>
      <w:marTop w:val="0"/>
      <w:marBottom w:val="0"/>
      <w:divBdr>
        <w:top w:val="none" w:sz="0" w:space="0" w:color="auto"/>
        <w:left w:val="none" w:sz="0" w:space="0" w:color="auto"/>
        <w:bottom w:val="none" w:sz="0" w:space="0" w:color="auto"/>
        <w:right w:val="none" w:sz="0" w:space="0" w:color="auto"/>
      </w:divBdr>
    </w:div>
    <w:div w:id="216554235">
      <w:bodyDiv w:val="1"/>
      <w:marLeft w:val="0"/>
      <w:marRight w:val="0"/>
      <w:marTop w:val="0"/>
      <w:marBottom w:val="0"/>
      <w:divBdr>
        <w:top w:val="none" w:sz="0" w:space="0" w:color="auto"/>
        <w:left w:val="none" w:sz="0" w:space="0" w:color="auto"/>
        <w:bottom w:val="none" w:sz="0" w:space="0" w:color="auto"/>
        <w:right w:val="none" w:sz="0" w:space="0" w:color="auto"/>
      </w:divBdr>
    </w:div>
    <w:div w:id="216864945">
      <w:bodyDiv w:val="1"/>
      <w:marLeft w:val="0"/>
      <w:marRight w:val="0"/>
      <w:marTop w:val="0"/>
      <w:marBottom w:val="0"/>
      <w:divBdr>
        <w:top w:val="none" w:sz="0" w:space="0" w:color="auto"/>
        <w:left w:val="none" w:sz="0" w:space="0" w:color="auto"/>
        <w:bottom w:val="none" w:sz="0" w:space="0" w:color="auto"/>
        <w:right w:val="none" w:sz="0" w:space="0" w:color="auto"/>
      </w:divBdr>
    </w:div>
    <w:div w:id="217010525">
      <w:bodyDiv w:val="1"/>
      <w:marLeft w:val="0"/>
      <w:marRight w:val="0"/>
      <w:marTop w:val="0"/>
      <w:marBottom w:val="0"/>
      <w:divBdr>
        <w:top w:val="none" w:sz="0" w:space="0" w:color="auto"/>
        <w:left w:val="none" w:sz="0" w:space="0" w:color="auto"/>
        <w:bottom w:val="none" w:sz="0" w:space="0" w:color="auto"/>
        <w:right w:val="none" w:sz="0" w:space="0" w:color="auto"/>
      </w:divBdr>
    </w:div>
    <w:div w:id="217018472">
      <w:bodyDiv w:val="1"/>
      <w:marLeft w:val="0"/>
      <w:marRight w:val="0"/>
      <w:marTop w:val="0"/>
      <w:marBottom w:val="0"/>
      <w:divBdr>
        <w:top w:val="none" w:sz="0" w:space="0" w:color="auto"/>
        <w:left w:val="none" w:sz="0" w:space="0" w:color="auto"/>
        <w:bottom w:val="none" w:sz="0" w:space="0" w:color="auto"/>
        <w:right w:val="none" w:sz="0" w:space="0" w:color="auto"/>
      </w:divBdr>
    </w:div>
    <w:div w:id="217131524">
      <w:bodyDiv w:val="1"/>
      <w:marLeft w:val="0"/>
      <w:marRight w:val="0"/>
      <w:marTop w:val="0"/>
      <w:marBottom w:val="0"/>
      <w:divBdr>
        <w:top w:val="none" w:sz="0" w:space="0" w:color="auto"/>
        <w:left w:val="none" w:sz="0" w:space="0" w:color="auto"/>
        <w:bottom w:val="none" w:sz="0" w:space="0" w:color="auto"/>
        <w:right w:val="none" w:sz="0" w:space="0" w:color="auto"/>
      </w:divBdr>
    </w:div>
    <w:div w:id="217329737">
      <w:bodyDiv w:val="1"/>
      <w:marLeft w:val="0"/>
      <w:marRight w:val="0"/>
      <w:marTop w:val="0"/>
      <w:marBottom w:val="0"/>
      <w:divBdr>
        <w:top w:val="none" w:sz="0" w:space="0" w:color="auto"/>
        <w:left w:val="none" w:sz="0" w:space="0" w:color="auto"/>
        <w:bottom w:val="none" w:sz="0" w:space="0" w:color="auto"/>
        <w:right w:val="none" w:sz="0" w:space="0" w:color="auto"/>
      </w:divBdr>
    </w:div>
    <w:div w:id="217474829">
      <w:bodyDiv w:val="1"/>
      <w:marLeft w:val="0"/>
      <w:marRight w:val="0"/>
      <w:marTop w:val="0"/>
      <w:marBottom w:val="0"/>
      <w:divBdr>
        <w:top w:val="none" w:sz="0" w:space="0" w:color="auto"/>
        <w:left w:val="none" w:sz="0" w:space="0" w:color="auto"/>
        <w:bottom w:val="none" w:sz="0" w:space="0" w:color="auto"/>
        <w:right w:val="none" w:sz="0" w:space="0" w:color="auto"/>
      </w:divBdr>
    </w:div>
    <w:div w:id="217516194">
      <w:bodyDiv w:val="1"/>
      <w:marLeft w:val="0"/>
      <w:marRight w:val="0"/>
      <w:marTop w:val="0"/>
      <w:marBottom w:val="0"/>
      <w:divBdr>
        <w:top w:val="none" w:sz="0" w:space="0" w:color="auto"/>
        <w:left w:val="none" w:sz="0" w:space="0" w:color="auto"/>
        <w:bottom w:val="none" w:sz="0" w:space="0" w:color="auto"/>
        <w:right w:val="none" w:sz="0" w:space="0" w:color="auto"/>
      </w:divBdr>
    </w:div>
    <w:div w:id="217979468">
      <w:bodyDiv w:val="1"/>
      <w:marLeft w:val="0"/>
      <w:marRight w:val="0"/>
      <w:marTop w:val="0"/>
      <w:marBottom w:val="0"/>
      <w:divBdr>
        <w:top w:val="none" w:sz="0" w:space="0" w:color="auto"/>
        <w:left w:val="none" w:sz="0" w:space="0" w:color="auto"/>
        <w:bottom w:val="none" w:sz="0" w:space="0" w:color="auto"/>
        <w:right w:val="none" w:sz="0" w:space="0" w:color="auto"/>
      </w:divBdr>
    </w:div>
    <w:div w:id="218051181">
      <w:bodyDiv w:val="1"/>
      <w:marLeft w:val="0"/>
      <w:marRight w:val="0"/>
      <w:marTop w:val="0"/>
      <w:marBottom w:val="0"/>
      <w:divBdr>
        <w:top w:val="none" w:sz="0" w:space="0" w:color="auto"/>
        <w:left w:val="none" w:sz="0" w:space="0" w:color="auto"/>
        <w:bottom w:val="none" w:sz="0" w:space="0" w:color="auto"/>
        <w:right w:val="none" w:sz="0" w:space="0" w:color="auto"/>
      </w:divBdr>
    </w:div>
    <w:div w:id="218174036">
      <w:bodyDiv w:val="1"/>
      <w:marLeft w:val="0"/>
      <w:marRight w:val="0"/>
      <w:marTop w:val="0"/>
      <w:marBottom w:val="0"/>
      <w:divBdr>
        <w:top w:val="none" w:sz="0" w:space="0" w:color="auto"/>
        <w:left w:val="none" w:sz="0" w:space="0" w:color="auto"/>
        <w:bottom w:val="none" w:sz="0" w:space="0" w:color="auto"/>
        <w:right w:val="none" w:sz="0" w:space="0" w:color="auto"/>
      </w:divBdr>
    </w:div>
    <w:div w:id="218322510">
      <w:bodyDiv w:val="1"/>
      <w:marLeft w:val="0"/>
      <w:marRight w:val="0"/>
      <w:marTop w:val="0"/>
      <w:marBottom w:val="0"/>
      <w:divBdr>
        <w:top w:val="none" w:sz="0" w:space="0" w:color="auto"/>
        <w:left w:val="none" w:sz="0" w:space="0" w:color="auto"/>
        <w:bottom w:val="none" w:sz="0" w:space="0" w:color="auto"/>
        <w:right w:val="none" w:sz="0" w:space="0" w:color="auto"/>
      </w:divBdr>
    </w:div>
    <w:div w:id="218516262">
      <w:bodyDiv w:val="1"/>
      <w:marLeft w:val="0"/>
      <w:marRight w:val="0"/>
      <w:marTop w:val="0"/>
      <w:marBottom w:val="0"/>
      <w:divBdr>
        <w:top w:val="none" w:sz="0" w:space="0" w:color="auto"/>
        <w:left w:val="none" w:sz="0" w:space="0" w:color="auto"/>
        <w:bottom w:val="none" w:sz="0" w:space="0" w:color="auto"/>
        <w:right w:val="none" w:sz="0" w:space="0" w:color="auto"/>
      </w:divBdr>
    </w:div>
    <w:div w:id="218713439">
      <w:bodyDiv w:val="1"/>
      <w:marLeft w:val="0"/>
      <w:marRight w:val="0"/>
      <w:marTop w:val="0"/>
      <w:marBottom w:val="0"/>
      <w:divBdr>
        <w:top w:val="none" w:sz="0" w:space="0" w:color="auto"/>
        <w:left w:val="none" w:sz="0" w:space="0" w:color="auto"/>
        <w:bottom w:val="none" w:sz="0" w:space="0" w:color="auto"/>
        <w:right w:val="none" w:sz="0" w:space="0" w:color="auto"/>
      </w:divBdr>
    </w:div>
    <w:div w:id="218857155">
      <w:bodyDiv w:val="1"/>
      <w:marLeft w:val="0"/>
      <w:marRight w:val="0"/>
      <w:marTop w:val="0"/>
      <w:marBottom w:val="0"/>
      <w:divBdr>
        <w:top w:val="none" w:sz="0" w:space="0" w:color="auto"/>
        <w:left w:val="none" w:sz="0" w:space="0" w:color="auto"/>
        <w:bottom w:val="none" w:sz="0" w:space="0" w:color="auto"/>
        <w:right w:val="none" w:sz="0" w:space="0" w:color="auto"/>
      </w:divBdr>
    </w:div>
    <w:div w:id="219245043">
      <w:bodyDiv w:val="1"/>
      <w:marLeft w:val="0"/>
      <w:marRight w:val="0"/>
      <w:marTop w:val="0"/>
      <w:marBottom w:val="0"/>
      <w:divBdr>
        <w:top w:val="none" w:sz="0" w:space="0" w:color="auto"/>
        <w:left w:val="none" w:sz="0" w:space="0" w:color="auto"/>
        <w:bottom w:val="none" w:sz="0" w:space="0" w:color="auto"/>
        <w:right w:val="none" w:sz="0" w:space="0" w:color="auto"/>
      </w:divBdr>
    </w:div>
    <w:div w:id="219293156">
      <w:bodyDiv w:val="1"/>
      <w:marLeft w:val="0"/>
      <w:marRight w:val="0"/>
      <w:marTop w:val="0"/>
      <w:marBottom w:val="0"/>
      <w:divBdr>
        <w:top w:val="none" w:sz="0" w:space="0" w:color="auto"/>
        <w:left w:val="none" w:sz="0" w:space="0" w:color="auto"/>
        <w:bottom w:val="none" w:sz="0" w:space="0" w:color="auto"/>
        <w:right w:val="none" w:sz="0" w:space="0" w:color="auto"/>
      </w:divBdr>
    </w:div>
    <w:div w:id="220214567">
      <w:bodyDiv w:val="1"/>
      <w:marLeft w:val="0"/>
      <w:marRight w:val="0"/>
      <w:marTop w:val="0"/>
      <w:marBottom w:val="0"/>
      <w:divBdr>
        <w:top w:val="none" w:sz="0" w:space="0" w:color="auto"/>
        <w:left w:val="none" w:sz="0" w:space="0" w:color="auto"/>
        <w:bottom w:val="none" w:sz="0" w:space="0" w:color="auto"/>
        <w:right w:val="none" w:sz="0" w:space="0" w:color="auto"/>
      </w:divBdr>
    </w:div>
    <w:div w:id="220292431">
      <w:bodyDiv w:val="1"/>
      <w:marLeft w:val="0"/>
      <w:marRight w:val="0"/>
      <w:marTop w:val="0"/>
      <w:marBottom w:val="0"/>
      <w:divBdr>
        <w:top w:val="none" w:sz="0" w:space="0" w:color="auto"/>
        <w:left w:val="none" w:sz="0" w:space="0" w:color="auto"/>
        <w:bottom w:val="none" w:sz="0" w:space="0" w:color="auto"/>
        <w:right w:val="none" w:sz="0" w:space="0" w:color="auto"/>
      </w:divBdr>
    </w:div>
    <w:div w:id="220361349">
      <w:bodyDiv w:val="1"/>
      <w:marLeft w:val="0"/>
      <w:marRight w:val="0"/>
      <w:marTop w:val="0"/>
      <w:marBottom w:val="0"/>
      <w:divBdr>
        <w:top w:val="none" w:sz="0" w:space="0" w:color="auto"/>
        <w:left w:val="none" w:sz="0" w:space="0" w:color="auto"/>
        <w:bottom w:val="none" w:sz="0" w:space="0" w:color="auto"/>
        <w:right w:val="none" w:sz="0" w:space="0" w:color="auto"/>
      </w:divBdr>
    </w:div>
    <w:div w:id="220797740">
      <w:bodyDiv w:val="1"/>
      <w:marLeft w:val="0"/>
      <w:marRight w:val="0"/>
      <w:marTop w:val="0"/>
      <w:marBottom w:val="0"/>
      <w:divBdr>
        <w:top w:val="none" w:sz="0" w:space="0" w:color="auto"/>
        <w:left w:val="none" w:sz="0" w:space="0" w:color="auto"/>
        <w:bottom w:val="none" w:sz="0" w:space="0" w:color="auto"/>
        <w:right w:val="none" w:sz="0" w:space="0" w:color="auto"/>
      </w:divBdr>
    </w:div>
    <w:div w:id="221017270">
      <w:bodyDiv w:val="1"/>
      <w:marLeft w:val="0"/>
      <w:marRight w:val="0"/>
      <w:marTop w:val="0"/>
      <w:marBottom w:val="0"/>
      <w:divBdr>
        <w:top w:val="none" w:sz="0" w:space="0" w:color="auto"/>
        <w:left w:val="none" w:sz="0" w:space="0" w:color="auto"/>
        <w:bottom w:val="none" w:sz="0" w:space="0" w:color="auto"/>
        <w:right w:val="none" w:sz="0" w:space="0" w:color="auto"/>
      </w:divBdr>
    </w:div>
    <w:div w:id="221597119">
      <w:bodyDiv w:val="1"/>
      <w:marLeft w:val="0"/>
      <w:marRight w:val="0"/>
      <w:marTop w:val="0"/>
      <w:marBottom w:val="0"/>
      <w:divBdr>
        <w:top w:val="none" w:sz="0" w:space="0" w:color="auto"/>
        <w:left w:val="none" w:sz="0" w:space="0" w:color="auto"/>
        <w:bottom w:val="none" w:sz="0" w:space="0" w:color="auto"/>
        <w:right w:val="none" w:sz="0" w:space="0" w:color="auto"/>
      </w:divBdr>
    </w:div>
    <w:div w:id="221645256">
      <w:bodyDiv w:val="1"/>
      <w:marLeft w:val="0"/>
      <w:marRight w:val="0"/>
      <w:marTop w:val="0"/>
      <w:marBottom w:val="0"/>
      <w:divBdr>
        <w:top w:val="none" w:sz="0" w:space="0" w:color="auto"/>
        <w:left w:val="none" w:sz="0" w:space="0" w:color="auto"/>
        <w:bottom w:val="none" w:sz="0" w:space="0" w:color="auto"/>
        <w:right w:val="none" w:sz="0" w:space="0" w:color="auto"/>
      </w:divBdr>
    </w:div>
    <w:div w:id="222252528">
      <w:bodyDiv w:val="1"/>
      <w:marLeft w:val="0"/>
      <w:marRight w:val="0"/>
      <w:marTop w:val="0"/>
      <w:marBottom w:val="0"/>
      <w:divBdr>
        <w:top w:val="none" w:sz="0" w:space="0" w:color="auto"/>
        <w:left w:val="none" w:sz="0" w:space="0" w:color="auto"/>
        <w:bottom w:val="none" w:sz="0" w:space="0" w:color="auto"/>
        <w:right w:val="none" w:sz="0" w:space="0" w:color="auto"/>
      </w:divBdr>
    </w:div>
    <w:div w:id="222327028">
      <w:bodyDiv w:val="1"/>
      <w:marLeft w:val="0"/>
      <w:marRight w:val="0"/>
      <w:marTop w:val="0"/>
      <w:marBottom w:val="0"/>
      <w:divBdr>
        <w:top w:val="none" w:sz="0" w:space="0" w:color="auto"/>
        <w:left w:val="none" w:sz="0" w:space="0" w:color="auto"/>
        <w:bottom w:val="none" w:sz="0" w:space="0" w:color="auto"/>
        <w:right w:val="none" w:sz="0" w:space="0" w:color="auto"/>
      </w:divBdr>
    </w:div>
    <w:div w:id="222375288">
      <w:bodyDiv w:val="1"/>
      <w:marLeft w:val="0"/>
      <w:marRight w:val="0"/>
      <w:marTop w:val="0"/>
      <w:marBottom w:val="0"/>
      <w:divBdr>
        <w:top w:val="none" w:sz="0" w:space="0" w:color="auto"/>
        <w:left w:val="none" w:sz="0" w:space="0" w:color="auto"/>
        <w:bottom w:val="none" w:sz="0" w:space="0" w:color="auto"/>
        <w:right w:val="none" w:sz="0" w:space="0" w:color="auto"/>
      </w:divBdr>
    </w:div>
    <w:div w:id="222445520">
      <w:bodyDiv w:val="1"/>
      <w:marLeft w:val="0"/>
      <w:marRight w:val="0"/>
      <w:marTop w:val="0"/>
      <w:marBottom w:val="0"/>
      <w:divBdr>
        <w:top w:val="none" w:sz="0" w:space="0" w:color="auto"/>
        <w:left w:val="none" w:sz="0" w:space="0" w:color="auto"/>
        <w:bottom w:val="none" w:sz="0" w:space="0" w:color="auto"/>
        <w:right w:val="none" w:sz="0" w:space="0" w:color="auto"/>
      </w:divBdr>
    </w:div>
    <w:div w:id="222641397">
      <w:bodyDiv w:val="1"/>
      <w:marLeft w:val="0"/>
      <w:marRight w:val="0"/>
      <w:marTop w:val="0"/>
      <w:marBottom w:val="0"/>
      <w:divBdr>
        <w:top w:val="none" w:sz="0" w:space="0" w:color="auto"/>
        <w:left w:val="none" w:sz="0" w:space="0" w:color="auto"/>
        <w:bottom w:val="none" w:sz="0" w:space="0" w:color="auto"/>
        <w:right w:val="none" w:sz="0" w:space="0" w:color="auto"/>
      </w:divBdr>
    </w:div>
    <w:div w:id="222912815">
      <w:bodyDiv w:val="1"/>
      <w:marLeft w:val="0"/>
      <w:marRight w:val="0"/>
      <w:marTop w:val="0"/>
      <w:marBottom w:val="0"/>
      <w:divBdr>
        <w:top w:val="none" w:sz="0" w:space="0" w:color="auto"/>
        <w:left w:val="none" w:sz="0" w:space="0" w:color="auto"/>
        <w:bottom w:val="none" w:sz="0" w:space="0" w:color="auto"/>
        <w:right w:val="none" w:sz="0" w:space="0" w:color="auto"/>
      </w:divBdr>
    </w:div>
    <w:div w:id="222982405">
      <w:bodyDiv w:val="1"/>
      <w:marLeft w:val="0"/>
      <w:marRight w:val="0"/>
      <w:marTop w:val="0"/>
      <w:marBottom w:val="0"/>
      <w:divBdr>
        <w:top w:val="none" w:sz="0" w:space="0" w:color="auto"/>
        <w:left w:val="none" w:sz="0" w:space="0" w:color="auto"/>
        <w:bottom w:val="none" w:sz="0" w:space="0" w:color="auto"/>
        <w:right w:val="none" w:sz="0" w:space="0" w:color="auto"/>
      </w:divBdr>
    </w:div>
    <w:div w:id="223103890">
      <w:bodyDiv w:val="1"/>
      <w:marLeft w:val="0"/>
      <w:marRight w:val="0"/>
      <w:marTop w:val="0"/>
      <w:marBottom w:val="0"/>
      <w:divBdr>
        <w:top w:val="none" w:sz="0" w:space="0" w:color="auto"/>
        <w:left w:val="none" w:sz="0" w:space="0" w:color="auto"/>
        <w:bottom w:val="none" w:sz="0" w:space="0" w:color="auto"/>
        <w:right w:val="none" w:sz="0" w:space="0" w:color="auto"/>
      </w:divBdr>
    </w:div>
    <w:div w:id="223680072">
      <w:bodyDiv w:val="1"/>
      <w:marLeft w:val="0"/>
      <w:marRight w:val="0"/>
      <w:marTop w:val="0"/>
      <w:marBottom w:val="0"/>
      <w:divBdr>
        <w:top w:val="none" w:sz="0" w:space="0" w:color="auto"/>
        <w:left w:val="none" w:sz="0" w:space="0" w:color="auto"/>
        <w:bottom w:val="none" w:sz="0" w:space="0" w:color="auto"/>
        <w:right w:val="none" w:sz="0" w:space="0" w:color="auto"/>
      </w:divBdr>
    </w:div>
    <w:div w:id="223688935">
      <w:bodyDiv w:val="1"/>
      <w:marLeft w:val="0"/>
      <w:marRight w:val="0"/>
      <w:marTop w:val="0"/>
      <w:marBottom w:val="0"/>
      <w:divBdr>
        <w:top w:val="none" w:sz="0" w:space="0" w:color="auto"/>
        <w:left w:val="none" w:sz="0" w:space="0" w:color="auto"/>
        <w:bottom w:val="none" w:sz="0" w:space="0" w:color="auto"/>
        <w:right w:val="none" w:sz="0" w:space="0" w:color="auto"/>
      </w:divBdr>
    </w:div>
    <w:div w:id="223761763">
      <w:bodyDiv w:val="1"/>
      <w:marLeft w:val="0"/>
      <w:marRight w:val="0"/>
      <w:marTop w:val="0"/>
      <w:marBottom w:val="0"/>
      <w:divBdr>
        <w:top w:val="none" w:sz="0" w:space="0" w:color="auto"/>
        <w:left w:val="none" w:sz="0" w:space="0" w:color="auto"/>
        <w:bottom w:val="none" w:sz="0" w:space="0" w:color="auto"/>
        <w:right w:val="none" w:sz="0" w:space="0" w:color="auto"/>
      </w:divBdr>
    </w:div>
    <w:div w:id="223762919">
      <w:bodyDiv w:val="1"/>
      <w:marLeft w:val="0"/>
      <w:marRight w:val="0"/>
      <w:marTop w:val="0"/>
      <w:marBottom w:val="0"/>
      <w:divBdr>
        <w:top w:val="none" w:sz="0" w:space="0" w:color="auto"/>
        <w:left w:val="none" w:sz="0" w:space="0" w:color="auto"/>
        <w:bottom w:val="none" w:sz="0" w:space="0" w:color="auto"/>
        <w:right w:val="none" w:sz="0" w:space="0" w:color="auto"/>
      </w:divBdr>
    </w:div>
    <w:div w:id="223953967">
      <w:bodyDiv w:val="1"/>
      <w:marLeft w:val="0"/>
      <w:marRight w:val="0"/>
      <w:marTop w:val="0"/>
      <w:marBottom w:val="0"/>
      <w:divBdr>
        <w:top w:val="none" w:sz="0" w:space="0" w:color="auto"/>
        <w:left w:val="none" w:sz="0" w:space="0" w:color="auto"/>
        <w:bottom w:val="none" w:sz="0" w:space="0" w:color="auto"/>
        <w:right w:val="none" w:sz="0" w:space="0" w:color="auto"/>
      </w:divBdr>
    </w:div>
    <w:div w:id="224025551">
      <w:bodyDiv w:val="1"/>
      <w:marLeft w:val="0"/>
      <w:marRight w:val="0"/>
      <w:marTop w:val="0"/>
      <w:marBottom w:val="0"/>
      <w:divBdr>
        <w:top w:val="none" w:sz="0" w:space="0" w:color="auto"/>
        <w:left w:val="none" w:sz="0" w:space="0" w:color="auto"/>
        <w:bottom w:val="none" w:sz="0" w:space="0" w:color="auto"/>
        <w:right w:val="none" w:sz="0" w:space="0" w:color="auto"/>
      </w:divBdr>
    </w:div>
    <w:div w:id="224225167">
      <w:bodyDiv w:val="1"/>
      <w:marLeft w:val="0"/>
      <w:marRight w:val="0"/>
      <w:marTop w:val="0"/>
      <w:marBottom w:val="0"/>
      <w:divBdr>
        <w:top w:val="none" w:sz="0" w:space="0" w:color="auto"/>
        <w:left w:val="none" w:sz="0" w:space="0" w:color="auto"/>
        <w:bottom w:val="none" w:sz="0" w:space="0" w:color="auto"/>
        <w:right w:val="none" w:sz="0" w:space="0" w:color="auto"/>
      </w:divBdr>
    </w:div>
    <w:div w:id="224267084">
      <w:bodyDiv w:val="1"/>
      <w:marLeft w:val="0"/>
      <w:marRight w:val="0"/>
      <w:marTop w:val="0"/>
      <w:marBottom w:val="0"/>
      <w:divBdr>
        <w:top w:val="none" w:sz="0" w:space="0" w:color="auto"/>
        <w:left w:val="none" w:sz="0" w:space="0" w:color="auto"/>
        <w:bottom w:val="none" w:sz="0" w:space="0" w:color="auto"/>
        <w:right w:val="none" w:sz="0" w:space="0" w:color="auto"/>
      </w:divBdr>
    </w:div>
    <w:div w:id="224531410">
      <w:bodyDiv w:val="1"/>
      <w:marLeft w:val="0"/>
      <w:marRight w:val="0"/>
      <w:marTop w:val="0"/>
      <w:marBottom w:val="0"/>
      <w:divBdr>
        <w:top w:val="none" w:sz="0" w:space="0" w:color="auto"/>
        <w:left w:val="none" w:sz="0" w:space="0" w:color="auto"/>
        <w:bottom w:val="none" w:sz="0" w:space="0" w:color="auto"/>
        <w:right w:val="none" w:sz="0" w:space="0" w:color="auto"/>
      </w:divBdr>
    </w:div>
    <w:div w:id="224730544">
      <w:bodyDiv w:val="1"/>
      <w:marLeft w:val="0"/>
      <w:marRight w:val="0"/>
      <w:marTop w:val="0"/>
      <w:marBottom w:val="0"/>
      <w:divBdr>
        <w:top w:val="none" w:sz="0" w:space="0" w:color="auto"/>
        <w:left w:val="none" w:sz="0" w:space="0" w:color="auto"/>
        <w:bottom w:val="none" w:sz="0" w:space="0" w:color="auto"/>
        <w:right w:val="none" w:sz="0" w:space="0" w:color="auto"/>
      </w:divBdr>
    </w:div>
    <w:div w:id="224997201">
      <w:bodyDiv w:val="1"/>
      <w:marLeft w:val="0"/>
      <w:marRight w:val="0"/>
      <w:marTop w:val="0"/>
      <w:marBottom w:val="0"/>
      <w:divBdr>
        <w:top w:val="none" w:sz="0" w:space="0" w:color="auto"/>
        <w:left w:val="none" w:sz="0" w:space="0" w:color="auto"/>
        <w:bottom w:val="none" w:sz="0" w:space="0" w:color="auto"/>
        <w:right w:val="none" w:sz="0" w:space="0" w:color="auto"/>
      </w:divBdr>
    </w:div>
    <w:div w:id="225116476">
      <w:bodyDiv w:val="1"/>
      <w:marLeft w:val="0"/>
      <w:marRight w:val="0"/>
      <w:marTop w:val="0"/>
      <w:marBottom w:val="0"/>
      <w:divBdr>
        <w:top w:val="none" w:sz="0" w:space="0" w:color="auto"/>
        <w:left w:val="none" w:sz="0" w:space="0" w:color="auto"/>
        <w:bottom w:val="none" w:sz="0" w:space="0" w:color="auto"/>
        <w:right w:val="none" w:sz="0" w:space="0" w:color="auto"/>
      </w:divBdr>
    </w:div>
    <w:div w:id="225378540">
      <w:bodyDiv w:val="1"/>
      <w:marLeft w:val="0"/>
      <w:marRight w:val="0"/>
      <w:marTop w:val="0"/>
      <w:marBottom w:val="0"/>
      <w:divBdr>
        <w:top w:val="none" w:sz="0" w:space="0" w:color="auto"/>
        <w:left w:val="none" w:sz="0" w:space="0" w:color="auto"/>
        <w:bottom w:val="none" w:sz="0" w:space="0" w:color="auto"/>
        <w:right w:val="none" w:sz="0" w:space="0" w:color="auto"/>
      </w:divBdr>
    </w:div>
    <w:div w:id="225384549">
      <w:bodyDiv w:val="1"/>
      <w:marLeft w:val="0"/>
      <w:marRight w:val="0"/>
      <w:marTop w:val="0"/>
      <w:marBottom w:val="0"/>
      <w:divBdr>
        <w:top w:val="none" w:sz="0" w:space="0" w:color="auto"/>
        <w:left w:val="none" w:sz="0" w:space="0" w:color="auto"/>
        <w:bottom w:val="none" w:sz="0" w:space="0" w:color="auto"/>
        <w:right w:val="none" w:sz="0" w:space="0" w:color="auto"/>
      </w:divBdr>
    </w:div>
    <w:div w:id="225607002">
      <w:bodyDiv w:val="1"/>
      <w:marLeft w:val="0"/>
      <w:marRight w:val="0"/>
      <w:marTop w:val="0"/>
      <w:marBottom w:val="0"/>
      <w:divBdr>
        <w:top w:val="none" w:sz="0" w:space="0" w:color="auto"/>
        <w:left w:val="none" w:sz="0" w:space="0" w:color="auto"/>
        <w:bottom w:val="none" w:sz="0" w:space="0" w:color="auto"/>
        <w:right w:val="none" w:sz="0" w:space="0" w:color="auto"/>
      </w:divBdr>
    </w:div>
    <w:div w:id="225647614">
      <w:bodyDiv w:val="1"/>
      <w:marLeft w:val="0"/>
      <w:marRight w:val="0"/>
      <w:marTop w:val="0"/>
      <w:marBottom w:val="0"/>
      <w:divBdr>
        <w:top w:val="none" w:sz="0" w:space="0" w:color="auto"/>
        <w:left w:val="none" w:sz="0" w:space="0" w:color="auto"/>
        <w:bottom w:val="none" w:sz="0" w:space="0" w:color="auto"/>
        <w:right w:val="none" w:sz="0" w:space="0" w:color="auto"/>
      </w:divBdr>
    </w:div>
    <w:div w:id="225722104">
      <w:bodyDiv w:val="1"/>
      <w:marLeft w:val="0"/>
      <w:marRight w:val="0"/>
      <w:marTop w:val="0"/>
      <w:marBottom w:val="0"/>
      <w:divBdr>
        <w:top w:val="none" w:sz="0" w:space="0" w:color="auto"/>
        <w:left w:val="none" w:sz="0" w:space="0" w:color="auto"/>
        <w:bottom w:val="none" w:sz="0" w:space="0" w:color="auto"/>
        <w:right w:val="none" w:sz="0" w:space="0" w:color="auto"/>
      </w:divBdr>
    </w:div>
    <w:div w:id="226036047">
      <w:bodyDiv w:val="1"/>
      <w:marLeft w:val="0"/>
      <w:marRight w:val="0"/>
      <w:marTop w:val="0"/>
      <w:marBottom w:val="0"/>
      <w:divBdr>
        <w:top w:val="none" w:sz="0" w:space="0" w:color="auto"/>
        <w:left w:val="none" w:sz="0" w:space="0" w:color="auto"/>
        <w:bottom w:val="none" w:sz="0" w:space="0" w:color="auto"/>
        <w:right w:val="none" w:sz="0" w:space="0" w:color="auto"/>
      </w:divBdr>
    </w:div>
    <w:div w:id="226117231">
      <w:bodyDiv w:val="1"/>
      <w:marLeft w:val="0"/>
      <w:marRight w:val="0"/>
      <w:marTop w:val="0"/>
      <w:marBottom w:val="0"/>
      <w:divBdr>
        <w:top w:val="none" w:sz="0" w:space="0" w:color="auto"/>
        <w:left w:val="none" w:sz="0" w:space="0" w:color="auto"/>
        <w:bottom w:val="none" w:sz="0" w:space="0" w:color="auto"/>
        <w:right w:val="none" w:sz="0" w:space="0" w:color="auto"/>
      </w:divBdr>
    </w:div>
    <w:div w:id="226646661">
      <w:bodyDiv w:val="1"/>
      <w:marLeft w:val="0"/>
      <w:marRight w:val="0"/>
      <w:marTop w:val="0"/>
      <w:marBottom w:val="0"/>
      <w:divBdr>
        <w:top w:val="none" w:sz="0" w:space="0" w:color="auto"/>
        <w:left w:val="none" w:sz="0" w:space="0" w:color="auto"/>
        <w:bottom w:val="none" w:sz="0" w:space="0" w:color="auto"/>
        <w:right w:val="none" w:sz="0" w:space="0" w:color="auto"/>
      </w:divBdr>
    </w:div>
    <w:div w:id="226766101">
      <w:bodyDiv w:val="1"/>
      <w:marLeft w:val="0"/>
      <w:marRight w:val="0"/>
      <w:marTop w:val="0"/>
      <w:marBottom w:val="0"/>
      <w:divBdr>
        <w:top w:val="none" w:sz="0" w:space="0" w:color="auto"/>
        <w:left w:val="none" w:sz="0" w:space="0" w:color="auto"/>
        <w:bottom w:val="none" w:sz="0" w:space="0" w:color="auto"/>
        <w:right w:val="none" w:sz="0" w:space="0" w:color="auto"/>
      </w:divBdr>
    </w:div>
    <w:div w:id="226845663">
      <w:bodyDiv w:val="1"/>
      <w:marLeft w:val="0"/>
      <w:marRight w:val="0"/>
      <w:marTop w:val="0"/>
      <w:marBottom w:val="0"/>
      <w:divBdr>
        <w:top w:val="none" w:sz="0" w:space="0" w:color="auto"/>
        <w:left w:val="none" w:sz="0" w:space="0" w:color="auto"/>
        <w:bottom w:val="none" w:sz="0" w:space="0" w:color="auto"/>
        <w:right w:val="none" w:sz="0" w:space="0" w:color="auto"/>
      </w:divBdr>
    </w:div>
    <w:div w:id="227038376">
      <w:bodyDiv w:val="1"/>
      <w:marLeft w:val="0"/>
      <w:marRight w:val="0"/>
      <w:marTop w:val="0"/>
      <w:marBottom w:val="0"/>
      <w:divBdr>
        <w:top w:val="none" w:sz="0" w:space="0" w:color="auto"/>
        <w:left w:val="none" w:sz="0" w:space="0" w:color="auto"/>
        <w:bottom w:val="none" w:sz="0" w:space="0" w:color="auto"/>
        <w:right w:val="none" w:sz="0" w:space="0" w:color="auto"/>
      </w:divBdr>
    </w:div>
    <w:div w:id="227082486">
      <w:bodyDiv w:val="1"/>
      <w:marLeft w:val="0"/>
      <w:marRight w:val="0"/>
      <w:marTop w:val="0"/>
      <w:marBottom w:val="0"/>
      <w:divBdr>
        <w:top w:val="none" w:sz="0" w:space="0" w:color="auto"/>
        <w:left w:val="none" w:sz="0" w:space="0" w:color="auto"/>
        <w:bottom w:val="none" w:sz="0" w:space="0" w:color="auto"/>
        <w:right w:val="none" w:sz="0" w:space="0" w:color="auto"/>
      </w:divBdr>
    </w:div>
    <w:div w:id="227301507">
      <w:bodyDiv w:val="1"/>
      <w:marLeft w:val="0"/>
      <w:marRight w:val="0"/>
      <w:marTop w:val="0"/>
      <w:marBottom w:val="0"/>
      <w:divBdr>
        <w:top w:val="none" w:sz="0" w:space="0" w:color="auto"/>
        <w:left w:val="none" w:sz="0" w:space="0" w:color="auto"/>
        <w:bottom w:val="none" w:sz="0" w:space="0" w:color="auto"/>
        <w:right w:val="none" w:sz="0" w:space="0" w:color="auto"/>
      </w:divBdr>
    </w:div>
    <w:div w:id="227346594">
      <w:bodyDiv w:val="1"/>
      <w:marLeft w:val="0"/>
      <w:marRight w:val="0"/>
      <w:marTop w:val="0"/>
      <w:marBottom w:val="0"/>
      <w:divBdr>
        <w:top w:val="none" w:sz="0" w:space="0" w:color="auto"/>
        <w:left w:val="none" w:sz="0" w:space="0" w:color="auto"/>
        <w:bottom w:val="none" w:sz="0" w:space="0" w:color="auto"/>
        <w:right w:val="none" w:sz="0" w:space="0" w:color="auto"/>
      </w:divBdr>
    </w:div>
    <w:div w:id="227423388">
      <w:bodyDiv w:val="1"/>
      <w:marLeft w:val="0"/>
      <w:marRight w:val="0"/>
      <w:marTop w:val="0"/>
      <w:marBottom w:val="0"/>
      <w:divBdr>
        <w:top w:val="none" w:sz="0" w:space="0" w:color="auto"/>
        <w:left w:val="none" w:sz="0" w:space="0" w:color="auto"/>
        <w:bottom w:val="none" w:sz="0" w:space="0" w:color="auto"/>
        <w:right w:val="none" w:sz="0" w:space="0" w:color="auto"/>
      </w:divBdr>
    </w:div>
    <w:div w:id="227768509">
      <w:bodyDiv w:val="1"/>
      <w:marLeft w:val="0"/>
      <w:marRight w:val="0"/>
      <w:marTop w:val="0"/>
      <w:marBottom w:val="0"/>
      <w:divBdr>
        <w:top w:val="none" w:sz="0" w:space="0" w:color="auto"/>
        <w:left w:val="none" w:sz="0" w:space="0" w:color="auto"/>
        <w:bottom w:val="none" w:sz="0" w:space="0" w:color="auto"/>
        <w:right w:val="none" w:sz="0" w:space="0" w:color="auto"/>
      </w:divBdr>
    </w:div>
    <w:div w:id="228075644">
      <w:bodyDiv w:val="1"/>
      <w:marLeft w:val="0"/>
      <w:marRight w:val="0"/>
      <w:marTop w:val="0"/>
      <w:marBottom w:val="0"/>
      <w:divBdr>
        <w:top w:val="none" w:sz="0" w:space="0" w:color="auto"/>
        <w:left w:val="none" w:sz="0" w:space="0" w:color="auto"/>
        <w:bottom w:val="none" w:sz="0" w:space="0" w:color="auto"/>
        <w:right w:val="none" w:sz="0" w:space="0" w:color="auto"/>
      </w:divBdr>
    </w:div>
    <w:div w:id="228268056">
      <w:bodyDiv w:val="1"/>
      <w:marLeft w:val="0"/>
      <w:marRight w:val="0"/>
      <w:marTop w:val="0"/>
      <w:marBottom w:val="0"/>
      <w:divBdr>
        <w:top w:val="none" w:sz="0" w:space="0" w:color="auto"/>
        <w:left w:val="none" w:sz="0" w:space="0" w:color="auto"/>
        <w:bottom w:val="none" w:sz="0" w:space="0" w:color="auto"/>
        <w:right w:val="none" w:sz="0" w:space="0" w:color="auto"/>
      </w:divBdr>
    </w:div>
    <w:div w:id="228393681">
      <w:bodyDiv w:val="1"/>
      <w:marLeft w:val="0"/>
      <w:marRight w:val="0"/>
      <w:marTop w:val="0"/>
      <w:marBottom w:val="0"/>
      <w:divBdr>
        <w:top w:val="none" w:sz="0" w:space="0" w:color="auto"/>
        <w:left w:val="none" w:sz="0" w:space="0" w:color="auto"/>
        <w:bottom w:val="none" w:sz="0" w:space="0" w:color="auto"/>
        <w:right w:val="none" w:sz="0" w:space="0" w:color="auto"/>
      </w:divBdr>
    </w:div>
    <w:div w:id="228737435">
      <w:bodyDiv w:val="1"/>
      <w:marLeft w:val="0"/>
      <w:marRight w:val="0"/>
      <w:marTop w:val="0"/>
      <w:marBottom w:val="0"/>
      <w:divBdr>
        <w:top w:val="none" w:sz="0" w:space="0" w:color="auto"/>
        <w:left w:val="none" w:sz="0" w:space="0" w:color="auto"/>
        <w:bottom w:val="none" w:sz="0" w:space="0" w:color="auto"/>
        <w:right w:val="none" w:sz="0" w:space="0" w:color="auto"/>
      </w:divBdr>
    </w:div>
    <w:div w:id="229198862">
      <w:bodyDiv w:val="1"/>
      <w:marLeft w:val="0"/>
      <w:marRight w:val="0"/>
      <w:marTop w:val="0"/>
      <w:marBottom w:val="0"/>
      <w:divBdr>
        <w:top w:val="none" w:sz="0" w:space="0" w:color="auto"/>
        <w:left w:val="none" w:sz="0" w:space="0" w:color="auto"/>
        <w:bottom w:val="none" w:sz="0" w:space="0" w:color="auto"/>
        <w:right w:val="none" w:sz="0" w:space="0" w:color="auto"/>
      </w:divBdr>
    </w:div>
    <w:div w:id="229199419">
      <w:bodyDiv w:val="1"/>
      <w:marLeft w:val="0"/>
      <w:marRight w:val="0"/>
      <w:marTop w:val="0"/>
      <w:marBottom w:val="0"/>
      <w:divBdr>
        <w:top w:val="none" w:sz="0" w:space="0" w:color="auto"/>
        <w:left w:val="none" w:sz="0" w:space="0" w:color="auto"/>
        <w:bottom w:val="none" w:sz="0" w:space="0" w:color="auto"/>
        <w:right w:val="none" w:sz="0" w:space="0" w:color="auto"/>
      </w:divBdr>
    </w:div>
    <w:div w:id="229273728">
      <w:bodyDiv w:val="1"/>
      <w:marLeft w:val="0"/>
      <w:marRight w:val="0"/>
      <w:marTop w:val="0"/>
      <w:marBottom w:val="0"/>
      <w:divBdr>
        <w:top w:val="none" w:sz="0" w:space="0" w:color="auto"/>
        <w:left w:val="none" w:sz="0" w:space="0" w:color="auto"/>
        <w:bottom w:val="none" w:sz="0" w:space="0" w:color="auto"/>
        <w:right w:val="none" w:sz="0" w:space="0" w:color="auto"/>
      </w:divBdr>
    </w:div>
    <w:div w:id="229311405">
      <w:bodyDiv w:val="1"/>
      <w:marLeft w:val="0"/>
      <w:marRight w:val="0"/>
      <w:marTop w:val="0"/>
      <w:marBottom w:val="0"/>
      <w:divBdr>
        <w:top w:val="none" w:sz="0" w:space="0" w:color="auto"/>
        <w:left w:val="none" w:sz="0" w:space="0" w:color="auto"/>
        <w:bottom w:val="none" w:sz="0" w:space="0" w:color="auto"/>
        <w:right w:val="none" w:sz="0" w:space="0" w:color="auto"/>
      </w:divBdr>
    </w:div>
    <w:div w:id="229342628">
      <w:bodyDiv w:val="1"/>
      <w:marLeft w:val="0"/>
      <w:marRight w:val="0"/>
      <w:marTop w:val="0"/>
      <w:marBottom w:val="0"/>
      <w:divBdr>
        <w:top w:val="none" w:sz="0" w:space="0" w:color="auto"/>
        <w:left w:val="none" w:sz="0" w:space="0" w:color="auto"/>
        <w:bottom w:val="none" w:sz="0" w:space="0" w:color="auto"/>
        <w:right w:val="none" w:sz="0" w:space="0" w:color="auto"/>
      </w:divBdr>
    </w:div>
    <w:div w:id="229384840">
      <w:bodyDiv w:val="1"/>
      <w:marLeft w:val="0"/>
      <w:marRight w:val="0"/>
      <w:marTop w:val="0"/>
      <w:marBottom w:val="0"/>
      <w:divBdr>
        <w:top w:val="none" w:sz="0" w:space="0" w:color="auto"/>
        <w:left w:val="none" w:sz="0" w:space="0" w:color="auto"/>
        <w:bottom w:val="none" w:sz="0" w:space="0" w:color="auto"/>
        <w:right w:val="none" w:sz="0" w:space="0" w:color="auto"/>
      </w:divBdr>
    </w:div>
    <w:div w:id="229390646">
      <w:bodyDiv w:val="1"/>
      <w:marLeft w:val="0"/>
      <w:marRight w:val="0"/>
      <w:marTop w:val="0"/>
      <w:marBottom w:val="0"/>
      <w:divBdr>
        <w:top w:val="none" w:sz="0" w:space="0" w:color="auto"/>
        <w:left w:val="none" w:sz="0" w:space="0" w:color="auto"/>
        <w:bottom w:val="none" w:sz="0" w:space="0" w:color="auto"/>
        <w:right w:val="none" w:sz="0" w:space="0" w:color="auto"/>
      </w:divBdr>
    </w:div>
    <w:div w:id="229507299">
      <w:bodyDiv w:val="1"/>
      <w:marLeft w:val="0"/>
      <w:marRight w:val="0"/>
      <w:marTop w:val="0"/>
      <w:marBottom w:val="0"/>
      <w:divBdr>
        <w:top w:val="none" w:sz="0" w:space="0" w:color="auto"/>
        <w:left w:val="none" w:sz="0" w:space="0" w:color="auto"/>
        <w:bottom w:val="none" w:sz="0" w:space="0" w:color="auto"/>
        <w:right w:val="none" w:sz="0" w:space="0" w:color="auto"/>
      </w:divBdr>
    </w:div>
    <w:div w:id="230190388">
      <w:bodyDiv w:val="1"/>
      <w:marLeft w:val="0"/>
      <w:marRight w:val="0"/>
      <w:marTop w:val="0"/>
      <w:marBottom w:val="0"/>
      <w:divBdr>
        <w:top w:val="none" w:sz="0" w:space="0" w:color="auto"/>
        <w:left w:val="none" w:sz="0" w:space="0" w:color="auto"/>
        <w:bottom w:val="none" w:sz="0" w:space="0" w:color="auto"/>
        <w:right w:val="none" w:sz="0" w:space="0" w:color="auto"/>
      </w:divBdr>
    </w:div>
    <w:div w:id="230698326">
      <w:bodyDiv w:val="1"/>
      <w:marLeft w:val="0"/>
      <w:marRight w:val="0"/>
      <w:marTop w:val="0"/>
      <w:marBottom w:val="0"/>
      <w:divBdr>
        <w:top w:val="none" w:sz="0" w:space="0" w:color="auto"/>
        <w:left w:val="none" w:sz="0" w:space="0" w:color="auto"/>
        <w:bottom w:val="none" w:sz="0" w:space="0" w:color="auto"/>
        <w:right w:val="none" w:sz="0" w:space="0" w:color="auto"/>
      </w:divBdr>
    </w:div>
    <w:div w:id="231696399">
      <w:bodyDiv w:val="1"/>
      <w:marLeft w:val="0"/>
      <w:marRight w:val="0"/>
      <w:marTop w:val="0"/>
      <w:marBottom w:val="0"/>
      <w:divBdr>
        <w:top w:val="none" w:sz="0" w:space="0" w:color="auto"/>
        <w:left w:val="none" w:sz="0" w:space="0" w:color="auto"/>
        <w:bottom w:val="none" w:sz="0" w:space="0" w:color="auto"/>
        <w:right w:val="none" w:sz="0" w:space="0" w:color="auto"/>
      </w:divBdr>
    </w:div>
    <w:div w:id="231889185">
      <w:bodyDiv w:val="1"/>
      <w:marLeft w:val="0"/>
      <w:marRight w:val="0"/>
      <w:marTop w:val="0"/>
      <w:marBottom w:val="0"/>
      <w:divBdr>
        <w:top w:val="none" w:sz="0" w:space="0" w:color="auto"/>
        <w:left w:val="none" w:sz="0" w:space="0" w:color="auto"/>
        <w:bottom w:val="none" w:sz="0" w:space="0" w:color="auto"/>
        <w:right w:val="none" w:sz="0" w:space="0" w:color="auto"/>
      </w:divBdr>
    </w:div>
    <w:div w:id="232085919">
      <w:bodyDiv w:val="1"/>
      <w:marLeft w:val="0"/>
      <w:marRight w:val="0"/>
      <w:marTop w:val="0"/>
      <w:marBottom w:val="0"/>
      <w:divBdr>
        <w:top w:val="none" w:sz="0" w:space="0" w:color="auto"/>
        <w:left w:val="none" w:sz="0" w:space="0" w:color="auto"/>
        <w:bottom w:val="none" w:sz="0" w:space="0" w:color="auto"/>
        <w:right w:val="none" w:sz="0" w:space="0" w:color="auto"/>
      </w:divBdr>
    </w:div>
    <w:div w:id="232393060">
      <w:bodyDiv w:val="1"/>
      <w:marLeft w:val="0"/>
      <w:marRight w:val="0"/>
      <w:marTop w:val="0"/>
      <w:marBottom w:val="0"/>
      <w:divBdr>
        <w:top w:val="none" w:sz="0" w:space="0" w:color="auto"/>
        <w:left w:val="none" w:sz="0" w:space="0" w:color="auto"/>
        <w:bottom w:val="none" w:sz="0" w:space="0" w:color="auto"/>
        <w:right w:val="none" w:sz="0" w:space="0" w:color="auto"/>
      </w:divBdr>
    </w:div>
    <w:div w:id="232394401">
      <w:bodyDiv w:val="1"/>
      <w:marLeft w:val="0"/>
      <w:marRight w:val="0"/>
      <w:marTop w:val="0"/>
      <w:marBottom w:val="0"/>
      <w:divBdr>
        <w:top w:val="none" w:sz="0" w:space="0" w:color="auto"/>
        <w:left w:val="none" w:sz="0" w:space="0" w:color="auto"/>
        <w:bottom w:val="none" w:sz="0" w:space="0" w:color="auto"/>
        <w:right w:val="none" w:sz="0" w:space="0" w:color="auto"/>
      </w:divBdr>
    </w:div>
    <w:div w:id="232669348">
      <w:bodyDiv w:val="1"/>
      <w:marLeft w:val="0"/>
      <w:marRight w:val="0"/>
      <w:marTop w:val="0"/>
      <w:marBottom w:val="0"/>
      <w:divBdr>
        <w:top w:val="none" w:sz="0" w:space="0" w:color="auto"/>
        <w:left w:val="none" w:sz="0" w:space="0" w:color="auto"/>
        <w:bottom w:val="none" w:sz="0" w:space="0" w:color="auto"/>
        <w:right w:val="none" w:sz="0" w:space="0" w:color="auto"/>
      </w:divBdr>
    </w:div>
    <w:div w:id="232738676">
      <w:bodyDiv w:val="1"/>
      <w:marLeft w:val="0"/>
      <w:marRight w:val="0"/>
      <w:marTop w:val="0"/>
      <w:marBottom w:val="0"/>
      <w:divBdr>
        <w:top w:val="none" w:sz="0" w:space="0" w:color="auto"/>
        <w:left w:val="none" w:sz="0" w:space="0" w:color="auto"/>
        <w:bottom w:val="none" w:sz="0" w:space="0" w:color="auto"/>
        <w:right w:val="none" w:sz="0" w:space="0" w:color="auto"/>
      </w:divBdr>
    </w:div>
    <w:div w:id="232740089">
      <w:bodyDiv w:val="1"/>
      <w:marLeft w:val="0"/>
      <w:marRight w:val="0"/>
      <w:marTop w:val="0"/>
      <w:marBottom w:val="0"/>
      <w:divBdr>
        <w:top w:val="none" w:sz="0" w:space="0" w:color="auto"/>
        <w:left w:val="none" w:sz="0" w:space="0" w:color="auto"/>
        <w:bottom w:val="none" w:sz="0" w:space="0" w:color="auto"/>
        <w:right w:val="none" w:sz="0" w:space="0" w:color="auto"/>
      </w:divBdr>
    </w:div>
    <w:div w:id="232785287">
      <w:bodyDiv w:val="1"/>
      <w:marLeft w:val="0"/>
      <w:marRight w:val="0"/>
      <w:marTop w:val="0"/>
      <w:marBottom w:val="0"/>
      <w:divBdr>
        <w:top w:val="none" w:sz="0" w:space="0" w:color="auto"/>
        <w:left w:val="none" w:sz="0" w:space="0" w:color="auto"/>
        <w:bottom w:val="none" w:sz="0" w:space="0" w:color="auto"/>
        <w:right w:val="none" w:sz="0" w:space="0" w:color="auto"/>
      </w:divBdr>
    </w:div>
    <w:div w:id="232938224">
      <w:bodyDiv w:val="1"/>
      <w:marLeft w:val="0"/>
      <w:marRight w:val="0"/>
      <w:marTop w:val="0"/>
      <w:marBottom w:val="0"/>
      <w:divBdr>
        <w:top w:val="none" w:sz="0" w:space="0" w:color="auto"/>
        <w:left w:val="none" w:sz="0" w:space="0" w:color="auto"/>
        <w:bottom w:val="none" w:sz="0" w:space="0" w:color="auto"/>
        <w:right w:val="none" w:sz="0" w:space="0" w:color="auto"/>
      </w:divBdr>
    </w:div>
    <w:div w:id="233205165">
      <w:bodyDiv w:val="1"/>
      <w:marLeft w:val="0"/>
      <w:marRight w:val="0"/>
      <w:marTop w:val="0"/>
      <w:marBottom w:val="0"/>
      <w:divBdr>
        <w:top w:val="none" w:sz="0" w:space="0" w:color="auto"/>
        <w:left w:val="none" w:sz="0" w:space="0" w:color="auto"/>
        <w:bottom w:val="none" w:sz="0" w:space="0" w:color="auto"/>
        <w:right w:val="none" w:sz="0" w:space="0" w:color="auto"/>
      </w:divBdr>
    </w:div>
    <w:div w:id="233393673">
      <w:bodyDiv w:val="1"/>
      <w:marLeft w:val="0"/>
      <w:marRight w:val="0"/>
      <w:marTop w:val="0"/>
      <w:marBottom w:val="0"/>
      <w:divBdr>
        <w:top w:val="none" w:sz="0" w:space="0" w:color="auto"/>
        <w:left w:val="none" w:sz="0" w:space="0" w:color="auto"/>
        <w:bottom w:val="none" w:sz="0" w:space="0" w:color="auto"/>
        <w:right w:val="none" w:sz="0" w:space="0" w:color="auto"/>
      </w:divBdr>
    </w:div>
    <w:div w:id="233394152">
      <w:bodyDiv w:val="1"/>
      <w:marLeft w:val="0"/>
      <w:marRight w:val="0"/>
      <w:marTop w:val="0"/>
      <w:marBottom w:val="0"/>
      <w:divBdr>
        <w:top w:val="none" w:sz="0" w:space="0" w:color="auto"/>
        <w:left w:val="none" w:sz="0" w:space="0" w:color="auto"/>
        <w:bottom w:val="none" w:sz="0" w:space="0" w:color="auto"/>
        <w:right w:val="none" w:sz="0" w:space="0" w:color="auto"/>
      </w:divBdr>
    </w:div>
    <w:div w:id="233780346">
      <w:bodyDiv w:val="1"/>
      <w:marLeft w:val="0"/>
      <w:marRight w:val="0"/>
      <w:marTop w:val="0"/>
      <w:marBottom w:val="0"/>
      <w:divBdr>
        <w:top w:val="none" w:sz="0" w:space="0" w:color="auto"/>
        <w:left w:val="none" w:sz="0" w:space="0" w:color="auto"/>
        <w:bottom w:val="none" w:sz="0" w:space="0" w:color="auto"/>
        <w:right w:val="none" w:sz="0" w:space="0" w:color="auto"/>
      </w:divBdr>
    </w:div>
    <w:div w:id="233974734">
      <w:bodyDiv w:val="1"/>
      <w:marLeft w:val="0"/>
      <w:marRight w:val="0"/>
      <w:marTop w:val="0"/>
      <w:marBottom w:val="0"/>
      <w:divBdr>
        <w:top w:val="none" w:sz="0" w:space="0" w:color="auto"/>
        <w:left w:val="none" w:sz="0" w:space="0" w:color="auto"/>
        <w:bottom w:val="none" w:sz="0" w:space="0" w:color="auto"/>
        <w:right w:val="none" w:sz="0" w:space="0" w:color="auto"/>
      </w:divBdr>
    </w:div>
    <w:div w:id="234166095">
      <w:bodyDiv w:val="1"/>
      <w:marLeft w:val="0"/>
      <w:marRight w:val="0"/>
      <w:marTop w:val="0"/>
      <w:marBottom w:val="0"/>
      <w:divBdr>
        <w:top w:val="none" w:sz="0" w:space="0" w:color="auto"/>
        <w:left w:val="none" w:sz="0" w:space="0" w:color="auto"/>
        <w:bottom w:val="none" w:sz="0" w:space="0" w:color="auto"/>
        <w:right w:val="none" w:sz="0" w:space="0" w:color="auto"/>
      </w:divBdr>
    </w:div>
    <w:div w:id="234168796">
      <w:bodyDiv w:val="1"/>
      <w:marLeft w:val="0"/>
      <w:marRight w:val="0"/>
      <w:marTop w:val="0"/>
      <w:marBottom w:val="0"/>
      <w:divBdr>
        <w:top w:val="none" w:sz="0" w:space="0" w:color="auto"/>
        <w:left w:val="none" w:sz="0" w:space="0" w:color="auto"/>
        <w:bottom w:val="none" w:sz="0" w:space="0" w:color="auto"/>
        <w:right w:val="none" w:sz="0" w:space="0" w:color="auto"/>
      </w:divBdr>
    </w:div>
    <w:div w:id="234364829">
      <w:bodyDiv w:val="1"/>
      <w:marLeft w:val="0"/>
      <w:marRight w:val="0"/>
      <w:marTop w:val="0"/>
      <w:marBottom w:val="0"/>
      <w:divBdr>
        <w:top w:val="none" w:sz="0" w:space="0" w:color="auto"/>
        <w:left w:val="none" w:sz="0" w:space="0" w:color="auto"/>
        <w:bottom w:val="none" w:sz="0" w:space="0" w:color="auto"/>
        <w:right w:val="none" w:sz="0" w:space="0" w:color="auto"/>
      </w:divBdr>
    </w:div>
    <w:div w:id="235168371">
      <w:bodyDiv w:val="1"/>
      <w:marLeft w:val="0"/>
      <w:marRight w:val="0"/>
      <w:marTop w:val="0"/>
      <w:marBottom w:val="0"/>
      <w:divBdr>
        <w:top w:val="none" w:sz="0" w:space="0" w:color="auto"/>
        <w:left w:val="none" w:sz="0" w:space="0" w:color="auto"/>
        <w:bottom w:val="none" w:sz="0" w:space="0" w:color="auto"/>
        <w:right w:val="none" w:sz="0" w:space="0" w:color="auto"/>
      </w:divBdr>
    </w:div>
    <w:div w:id="235287590">
      <w:bodyDiv w:val="1"/>
      <w:marLeft w:val="0"/>
      <w:marRight w:val="0"/>
      <w:marTop w:val="0"/>
      <w:marBottom w:val="0"/>
      <w:divBdr>
        <w:top w:val="none" w:sz="0" w:space="0" w:color="auto"/>
        <w:left w:val="none" w:sz="0" w:space="0" w:color="auto"/>
        <w:bottom w:val="none" w:sz="0" w:space="0" w:color="auto"/>
        <w:right w:val="none" w:sz="0" w:space="0" w:color="auto"/>
      </w:divBdr>
    </w:div>
    <w:div w:id="235288606">
      <w:bodyDiv w:val="1"/>
      <w:marLeft w:val="0"/>
      <w:marRight w:val="0"/>
      <w:marTop w:val="0"/>
      <w:marBottom w:val="0"/>
      <w:divBdr>
        <w:top w:val="none" w:sz="0" w:space="0" w:color="auto"/>
        <w:left w:val="none" w:sz="0" w:space="0" w:color="auto"/>
        <w:bottom w:val="none" w:sz="0" w:space="0" w:color="auto"/>
        <w:right w:val="none" w:sz="0" w:space="0" w:color="auto"/>
      </w:divBdr>
    </w:div>
    <w:div w:id="235479679">
      <w:bodyDiv w:val="1"/>
      <w:marLeft w:val="0"/>
      <w:marRight w:val="0"/>
      <w:marTop w:val="0"/>
      <w:marBottom w:val="0"/>
      <w:divBdr>
        <w:top w:val="none" w:sz="0" w:space="0" w:color="auto"/>
        <w:left w:val="none" w:sz="0" w:space="0" w:color="auto"/>
        <w:bottom w:val="none" w:sz="0" w:space="0" w:color="auto"/>
        <w:right w:val="none" w:sz="0" w:space="0" w:color="auto"/>
      </w:divBdr>
    </w:div>
    <w:div w:id="235749725">
      <w:bodyDiv w:val="1"/>
      <w:marLeft w:val="0"/>
      <w:marRight w:val="0"/>
      <w:marTop w:val="0"/>
      <w:marBottom w:val="0"/>
      <w:divBdr>
        <w:top w:val="none" w:sz="0" w:space="0" w:color="auto"/>
        <w:left w:val="none" w:sz="0" w:space="0" w:color="auto"/>
        <w:bottom w:val="none" w:sz="0" w:space="0" w:color="auto"/>
        <w:right w:val="none" w:sz="0" w:space="0" w:color="auto"/>
      </w:divBdr>
    </w:div>
    <w:div w:id="235821056">
      <w:bodyDiv w:val="1"/>
      <w:marLeft w:val="0"/>
      <w:marRight w:val="0"/>
      <w:marTop w:val="0"/>
      <w:marBottom w:val="0"/>
      <w:divBdr>
        <w:top w:val="none" w:sz="0" w:space="0" w:color="auto"/>
        <w:left w:val="none" w:sz="0" w:space="0" w:color="auto"/>
        <w:bottom w:val="none" w:sz="0" w:space="0" w:color="auto"/>
        <w:right w:val="none" w:sz="0" w:space="0" w:color="auto"/>
      </w:divBdr>
    </w:div>
    <w:div w:id="236131761">
      <w:bodyDiv w:val="1"/>
      <w:marLeft w:val="0"/>
      <w:marRight w:val="0"/>
      <w:marTop w:val="0"/>
      <w:marBottom w:val="0"/>
      <w:divBdr>
        <w:top w:val="none" w:sz="0" w:space="0" w:color="auto"/>
        <w:left w:val="none" w:sz="0" w:space="0" w:color="auto"/>
        <w:bottom w:val="none" w:sz="0" w:space="0" w:color="auto"/>
        <w:right w:val="none" w:sz="0" w:space="0" w:color="auto"/>
      </w:divBdr>
    </w:div>
    <w:div w:id="236285533">
      <w:bodyDiv w:val="1"/>
      <w:marLeft w:val="0"/>
      <w:marRight w:val="0"/>
      <w:marTop w:val="0"/>
      <w:marBottom w:val="0"/>
      <w:divBdr>
        <w:top w:val="none" w:sz="0" w:space="0" w:color="auto"/>
        <w:left w:val="none" w:sz="0" w:space="0" w:color="auto"/>
        <w:bottom w:val="none" w:sz="0" w:space="0" w:color="auto"/>
        <w:right w:val="none" w:sz="0" w:space="0" w:color="auto"/>
      </w:divBdr>
    </w:div>
    <w:div w:id="236287432">
      <w:bodyDiv w:val="1"/>
      <w:marLeft w:val="0"/>
      <w:marRight w:val="0"/>
      <w:marTop w:val="0"/>
      <w:marBottom w:val="0"/>
      <w:divBdr>
        <w:top w:val="none" w:sz="0" w:space="0" w:color="auto"/>
        <w:left w:val="none" w:sz="0" w:space="0" w:color="auto"/>
        <w:bottom w:val="none" w:sz="0" w:space="0" w:color="auto"/>
        <w:right w:val="none" w:sz="0" w:space="0" w:color="auto"/>
      </w:divBdr>
    </w:div>
    <w:div w:id="236332780">
      <w:bodyDiv w:val="1"/>
      <w:marLeft w:val="0"/>
      <w:marRight w:val="0"/>
      <w:marTop w:val="0"/>
      <w:marBottom w:val="0"/>
      <w:divBdr>
        <w:top w:val="none" w:sz="0" w:space="0" w:color="auto"/>
        <w:left w:val="none" w:sz="0" w:space="0" w:color="auto"/>
        <w:bottom w:val="none" w:sz="0" w:space="0" w:color="auto"/>
        <w:right w:val="none" w:sz="0" w:space="0" w:color="auto"/>
      </w:divBdr>
    </w:div>
    <w:div w:id="236669518">
      <w:bodyDiv w:val="1"/>
      <w:marLeft w:val="0"/>
      <w:marRight w:val="0"/>
      <w:marTop w:val="0"/>
      <w:marBottom w:val="0"/>
      <w:divBdr>
        <w:top w:val="none" w:sz="0" w:space="0" w:color="auto"/>
        <w:left w:val="none" w:sz="0" w:space="0" w:color="auto"/>
        <w:bottom w:val="none" w:sz="0" w:space="0" w:color="auto"/>
        <w:right w:val="none" w:sz="0" w:space="0" w:color="auto"/>
      </w:divBdr>
    </w:div>
    <w:div w:id="236860938">
      <w:bodyDiv w:val="1"/>
      <w:marLeft w:val="0"/>
      <w:marRight w:val="0"/>
      <w:marTop w:val="0"/>
      <w:marBottom w:val="0"/>
      <w:divBdr>
        <w:top w:val="none" w:sz="0" w:space="0" w:color="auto"/>
        <w:left w:val="none" w:sz="0" w:space="0" w:color="auto"/>
        <w:bottom w:val="none" w:sz="0" w:space="0" w:color="auto"/>
        <w:right w:val="none" w:sz="0" w:space="0" w:color="auto"/>
      </w:divBdr>
    </w:div>
    <w:div w:id="237062502">
      <w:bodyDiv w:val="1"/>
      <w:marLeft w:val="0"/>
      <w:marRight w:val="0"/>
      <w:marTop w:val="0"/>
      <w:marBottom w:val="0"/>
      <w:divBdr>
        <w:top w:val="none" w:sz="0" w:space="0" w:color="auto"/>
        <w:left w:val="none" w:sz="0" w:space="0" w:color="auto"/>
        <w:bottom w:val="none" w:sz="0" w:space="0" w:color="auto"/>
        <w:right w:val="none" w:sz="0" w:space="0" w:color="auto"/>
      </w:divBdr>
    </w:div>
    <w:div w:id="237129347">
      <w:bodyDiv w:val="1"/>
      <w:marLeft w:val="0"/>
      <w:marRight w:val="0"/>
      <w:marTop w:val="0"/>
      <w:marBottom w:val="0"/>
      <w:divBdr>
        <w:top w:val="none" w:sz="0" w:space="0" w:color="auto"/>
        <w:left w:val="none" w:sz="0" w:space="0" w:color="auto"/>
        <w:bottom w:val="none" w:sz="0" w:space="0" w:color="auto"/>
        <w:right w:val="none" w:sz="0" w:space="0" w:color="auto"/>
      </w:divBdr>
    </w:div>
    <w:div w:id="237177866">
      <w:bodyDiv w:val="1"/>
      <w:marLeft w:val="0"/>
      <w:marRight w:val="0"/>
      <w:marTop w:val="0"/>
      <w:marBottom w:val="0"/>
      <w:divBdr>
        <w:top w:val="none" w:sz="0" w:space="0" w:color="auto"/>
        <w:left w:val="none" w:sz="0" w:space="0" w:color="auto"/>
        <w:bottom w:val="none" w:sz="0" w:space="0" w:color="auto"/>
        <w:right w:val="none" w:sz="0" w:space="0" w:color="auto"/>
      </w:divBdr>
    </w:div>
    <w:div w:id="237331981">
      <w:bodyDiv w:val="1"/>
      <w:marLeft w:val="0"/>
      <w:marRight w:val="0"/>
      <w:marTop w:val="0"/>
      <w:marBottom w:val="0"/>
      <w:divBdr>
        <w:top w:val="none" w:sz="0" w:space="0" w:color="auto"/>
        <w:left w:val="none" w:sz="0" w:space="0" w:color="auto"/>
        <w:bottom w:val="none" w:sz="0" w:space="0" w:color="auto"/>
        <w:right w:val="none" w:sz="0" w:space="0" w:color="auto"/>
      </w:divBdr>
    </w:div>
    <w:div w:id="237399522">
      <w:bodyDiv w:val="1"/>
      <w:marLeft w:val="0"/>
      <w:marRight w:val="0"/>
      <w:marTop w:val="0"/>
      <w:marBottom w:val="0"/>
      <w:divBdr>
        <w:top w:val="none" w:sz="0" w:space="0" w:color="auto"/>
        <w:left w:val="none" w:sz="0" w:space="0" w:color="auto"/>
        <w:bottom w:val="none" w:sz="0" w:space="0" w:color="auto"/>
        <w:right w:val="none" w:sz="0" w:space="0" w:color="auto"/>
      </w:divBdr>
    </w:div>
    <w:div w:id="237709475">
      <w:bodyDiv w:val="1"/>
      <w:marLeft w:val="0"/>
      <w:marRight w:val="0"/>
      <w:marTop w:val="0"/>
      <w:marBottom w:val="0"/>
      <w:divBdr>
        <w:top w:val="none" w:sz="0" w:space="0" w:color="auto"/>
        <w:left w:val="none" w:sz="0" w:space="0" w:color="auto"/>
        <w:bottom w:val="none" w:sz="0" w:space="0" w:color="auto"/>
        <w:right w:val="none" w:sz="0" w:space="0" w:color="auto"/>
      </w:divBdr>
    </w:div>
    <w:div w:id="237835147">
      <w:bodyDiv w:val="1"/>
      <w:marLeft w:val="0"/>
      <w:marRight w:val="0"/>
      <w:marTop w:val="0"/>
      <w:marBottom w:val="0"/>
      <w:divBdr>
        <w:top w:val="none" w:sz="0" w:space="0" w:color="auto"/>
        <w:left w:val="none" w:sz="0" w:space="0" w:color="auto"/>
        <w:bottom w:val="none" w:sz="0" w:space="0" w:color="auto"/>
        <w:right w:val="none" w:sz="0" w:space="0" w:color="auto"/>
      </w:divBdr>
    </w:div>
    <w:div w:id="237979747">
      <w:bodyDiv w:val="1"/>
      <w:marLeft w:val="0"/>
      <w:marRight w:val="0"/>
      <w:marTop w:val="0"/>
      <w:marBottom w:val="0"/>
      <w:divBdr>
        <w:top w:val="none" w:sz="0" w:space="0" w:color="auto"/>
        <w:left w:val="none" w:sz="0" w:space="0" w:color="auto"/>
        <w:bottom w:val="none" w:sz="0" w:space="0" w:color="auto"/>
        <w:right w:val="none" w:sz="0" w:space="0" w:color="auto"/>
      </w:divBdr>
    </w:div>
    <w:div w:id="237985945">
      <w:bodyDiv w:val="1"/>
      <w:marLeft w:val="0"/>
      <w:marRight w:val="0"/>
      <w:marTop w:val="0"/>
      <w:marBottom w:val="0"/>
      <w:divBdr>
        <w:top w:val="none" w:sz="0" w:space="0" w:color="auto"/>
        <w:left w:val="none" w:sz="0" w:space="0" w:color="auto"/>
        <w:bottom w:val="none" w:sz="0" w:space="0" w:color="auto"/>
        <w:right w:val="none" w:sz="0" w:space="0" w:color="auto"/>
      </w:divBdr>
    </w:div>
    <w:div w:id="238026972">
      <w:bodyDiv w:val="1"/>
      <w:marLeft w:val="0"/>
      <w:marRight w:val="0"/>
      <w:marTop w:val="0"/>
      <w:marBottom w:val="0"/>
      <w:divBdr>
        <w:top w:val="none" w:sz="0" w:space="0" w:color="auto"/>
        <w:left w:val="none" w:sz="0" w:space="0" w:color="auto"/>
        <w:bottom w:val="none" w:sz="0" w:space="0" w:color="auto"/>
        <w:right w:val="none" w:sz="0" w:space="0" w:color="auto"/>
      </w:divBdr>
    </w:div>
    <w:div w:id="238250791">
      <w:bodyDiv w:val="1"/>
      <w:marLeft w:val="0"/>
      <w:marRight w:val="0"/>
      <w:marTop w:val="0"/>
      <w:marBottom w:val="0"/>
      <w:divBdr>
        <w:top w:val="none" w:sz="0" w:space="0" w:color="auto"/>
        <w:left w:val="none" w:sz="0" w:space="0" w:color="auto"/>
        <w:bottom w:val="none" w:sz="0" w:space="0" w:color="auto"/>
        <w:right w:val="none" w:sz="0" w:space="0" w:color="auto"/>
      </w:divBdr>
    </w:div>
    <w:div w:id="238292530">
      <w:bodyDiv w:val="1"/>
      <w:marLeft w:val="0"/>
      <w:marRight w:val="0"/>
      <w:marTop w:val="0"/>
      <w:marBottom w:val="0"/>
      <w:divBdr>
        <w:top w:val="none" w:sz="0" w:space="0" w:color="auto"/>
        <w:left w:val="none" w:sz="0" w:space="0" w:color="auto"/>
        <w:bottom w:val="none" w:sz="0" w:space="0" w:color="auto"/>
        <w:right w:val="none" w:sz="0" w:space="0" w:color="auto"/>
      </w:divBdr>
    </w:div>
    <w:div w:id="238829871">
      <w:bodyDiv w:val="1"/>
      <w:marLeft w:val="0"/>
      <w:marRight w:val="0"/>
      <w:marTop w:val="0"/>
      <w:marBottom w:val="0"/>
      <w:divBdr>
        <w:top w:val="none" w:sz="0" w:space="0" w:color="auto"/>
        <w:left w:val="none" w:sz="0" w:space="0" w:color="auto"/>
        <w:bottom w:val="none" w:sz="0" w:space="0" w:color="auto"/>
        <w:right w:val="none" w:sz="0" w:space="0" w:color="auto"/>
      </w:divBdr>
    </w:div>
    <w:div w:id="238947649">
      <w:bodyDiv w:val="1"/>
      <w:marLeft w:val="0"/>
      <w:marRight w:val="0"/>
      <w:marTop w:val="0"/>
      <w:marBottom w:val="0"/>
      <w:divBdr>
        <w:top w:val="none" w:sz="0" w:space="0" w:color="auto"/>
        <w:left w:val="none" w:sz="0" w:space="0" w:color="auto"/>
        <w:bottom w:val="none" w:sz="0" w:space="0" w:color="auto"/>
        <w:right w:val="none" w:sz="0" w:space="0" w:color="auto"/>
      </w:divBdr>
    </w:div>
    <w:div w:id="239337803">
      <w:bodyDiv w:val="1"/>
      <w:marLeft w:val="0"/>
      <w:marRight w:val="0"/>
      <w:marTop w:val="0"/>
      <w:marBottom w:val="0"/>
      <w:divBdr>
        <w:top w:val="none" w:sz="0" w:space="0" w:color="auto"/>
        <w:left w:val="none" w:sz="0" w:space="0" w:color="auto"/>
        <w:bottom w:val="none" w:sz="0" w:space="0" w:color="auto"/>
        <w:right w:val="none" w:sz="0" w:space="0" w:color="auto"/>
      </w:divBdr>
    </w:div>
    <w:div w:id="239561315">
      <w:bodyDiv w:val="1"/>
      <w:marLeft w:val="0"/>
      <w:marRight w:val="0"/>
      <w:marTop w:val="0"/>
      <w:marBottom w:val="0"/>
      <w:divBdr>
        <w:top w:val="none" w:sz="0" w:space="0" w:color="auto"/>
        <w:left w:val="none" w:sz="0" w:space="0" w:color="auto"/>
        <w:bottom w:val="none" w:sz="0" w:space="0" w:color="auto"/>
        <w:right w:val="none" w:sz="0" w:space="0" w:color="auto"/>
      </w:divBdr>
    </w:div>
    <w:div w:id="239754557">
      <w:bodyDiv w:val="1"/>
      <w:marLeft w:val="0"/>
      <w:marRight w:val="0"/>
      <w:marTop w:val="0"/>
      <w:marBottom w:val="0"/>
      <w:divBdr>
        <w:top w:val="none" w:sz="0" w:space="0" w:color="auto"/>
        <w:left w:val="none" w:sz="0" w:space="0" w:color="auto"/>
        <w:bottom w:val="none" w:sz="0" w:space="0" w:color="auto"/>
        <w:right w:val="none" w:sz="0" w:space="0" w:color="auto"/>
      </w:divBdr>
    </w:div>
    <w:div w:id="240020665">
      <w:bodyDiv w:val="1"/>
      <w:marLeft w:val="0"/>
      <w:marRight w:val="0"/>
      <w:marTop w:val="0"/>
      <w:marBottom w:val="0"/>
      <w:divBdr>
        <w:top w:val="none" w:sz="0" w:space="0" w:color="auto"/>
        <w:left w:val="none" w:sz="0" w:space="0" w:color="auto"/>
        <w:bottom w:val="none" w:sz="0" w:space="0" w:color="auto"/>
        <w:right w:val="none" w:sz="0" w:space="0" w:color="auto"/>
      </w:divBdr>
    </w:div>
    <w:div w:id="240143528">
      <w:bodyDiv w:val="1"/>
      <w:marLeft w:val="0"/>
      <w:marRight w:val="0"/>
      <w:marTop w:val="0"/>
      <w:marBottom w:val="0"/>
      <w:divBdr>
        <w:top w:val="none" w:sz="0" w:space="0" w:color="auto"/>
        <w:left w:val="none" w:sz="0" w:space="0" w:color="auto"/>
        <w:bottom w:val="none" w:sz="0" w:space="0" w:color="auto"/>
        <w:right w:val="none" w:sz="0" w:space="0" w:color="auto"/>
      </w:divBdr>
    </w:div>
    <w:div w:id="240528919">
      <w:bodyDiv w:val="1"/>
      <w:marLeft w:val="0"/>
      <w:marRight w:val="0"/>
      <w:marTop w:val="0"/>
      <w:marBottom w:val="0"/>
      <w:divBdr>
        <w:top w:val="none" w:sz="0" w:space="0" w:color="auto"/>
        <w:left w:val="none" w:sz="0" w:space="0" w:color="auto"/>
        <w:bottom w:val="none" w:sz="0" w:space="0" w:color="auto"/>
        <w:right w:val="none" w:sz="0" w:space="0" w:color="auto"/>
      </w:divBdr>
    </w:div>
    <w:div w:id="240674252">
      <w:bodyDiv w:val="1"/>
      <w:marLeft w:val="0"/>
      <w:marRight w:val="0"/>
      <w:marTop w:val="0"/>
      <w:marBottom w:val="0"/>
      <w:divBdr>
        <w:top w:val="none" w:sz="0" w:space="0" w:color="auto"/>
        <w:left w:val="none" w:sz="0" w:space="0" w:color="auto"/>
        <w:bottom w:val="none" w:sz="0" w:space="0" w:color="auto"/>
        <w:right w:val="none" w:sz="0" w:space="0" w:color="auto"/>
      </w:divBdr>
    </w:div>
    <w:div w:id="240674520">
      <w:bodyDiv w:val="1"/>
      <w:marLeft w:val="0"/>
      <w:marRight w:val="0"/>
      <w:marTop w:val="0"/>
      <w:marBottom w:val="0"/>
      <w:divBdr>
        <w:top w:val="none" w:sz="0" w:space="0" w:color="auto"/>
        <w:left w:val="none" w:sz="0" w:space="0" w:color="auto"/>
        <w:bottom w:val="none" w:sz="0" w:space="0" w:color="auto"/>
        <w:right w:val="none" w:sz="0" w:space="0" w:color="auto"/>
      </w:divBdr>
    </w:div>
    <w:div w:id="240992704">
      <w:bodyDiv w:val="1"/>
      <w:marLeft w:val="0"/>
      <w:marRight w:val="0"/>
      <w:marTop w:val="0"/>
      <w:marBottom w:val="0"/>
      <w:divBdr>
        <w:top w:val="none" w:sz="0" w:space="0" w:color="auto"/>
        <w:left w:val="none" w:sz="0" w:space="0" w:color="auto"/>
        <w:bottom w:val="none" w:sz="0" w:space="0" w:color="auto"/>
        <w:right w:val="none" w:sz="0" w:space="0" w:color="auto"/>
      </w:divBdr>
    </w:div>
    <w:div w:id="241372177">
      <w:bodyDiv w:val="1"/>
      <w:marLeft w:val="0"/>
      <w:marRight w:val="0"/>
      <w:marTop w:val="0"/>
      <w:marBottom w:val="0"/>
      <w:divBdr>
        <w:top w:val="none" w:sz="0" w:space="0" w:color="auto"/>
        <w:left w:val="none" w:sz="0" w:space="0" w:color="auto"/>
        <w:bottom w:val="none" w:sz="0" w:space="0" w:color="auto"/>
        <w:right w:val="none" w:sz="0" w:space="0" w:color="auto"/>
      </w:divBdr>
    </w:div>
    <w:div w:id="241527728">
      <w:bodyDiv w:val="1"/>
      <w:marLeft w:val="0"/>
      <w:marRight w:val="0"/>
      <w:marTop w:val="0"/>
      <w:marBottom w:val="0"/>
      <w:divBdr>
        <w:top w:val="none" w:sz="0" w:space="0" w:color="auto"/>
        <w:left w:val="none" w:sz="0" w:space="0" w:color="auto"/>
        <w:bottom w:val="none" w:sz="0" w:space="0" w:color="auto"/>
        <w:right w:val="none" w:sz="0" w:space="0" w:color="auto"/>
      </w:divBdr>
    </w:div>
    <w:div w:id="241527873">
      <w:bodyDiv w:val="1"/>
      <w:marLeft w:val="0"/>
      <w:marRight w:val="0"/>
      <w:marTop w:val="0"/>
      <w:marBottom w:val="0"/>
      <w:divBdr>
        <w:top w:val="none" w:sz="0" w:space="0" w:color="auto"/>
        <w:left w:val="none" w:sz="0" w:space="0" w:color="auto"/>
        <w:bottom w:val="none" w:sz="0" w:space="0" w:color="auto"/>
        <w:right w:val="none" w:sz="0" w:space="0" w:color="auto"/>
      </w:divBdr>
    </w:div>
    <w:div w:id="241566305">
      <w:bodyDiv w:val="1"/>
      <w:marLeft w:val="0"/>
      <w:marRight w:val="0"/>
      <w:marTop w:val="0"/>
      <w:marBottom w:val="0"/>
      <w:divBdr>
        <w:top w:val="none" w:sz="0" w:space="0" w:color="auto"/>
        <w:left w:val="none" w:sz="0" w:space="0" w:color="auto"/>
        <w:bottom w:val="none" w:sz="0" w:space="0" w:color="auto"/>
        <w:right w:val="none" w:sz="0" w:space="0" w:color="auto"/>
      </w:divBdr>
    </w:div>
    <w:div w:id="242376192">
      <w:bodyDiv w:val="1"/>
      <w:marLeft w:val="0"/>
      <w:marRight w:val="0"/>
      <w:marTop w:val="0"/>
      <w:marBottom w:val="0"/>
      <w:divBdr>
        <w:top w:val="none" w:sz="0" w:space="0" w:color="auto"/>
        <w:left w:val="none" w:sz="0" w:space="0" w:color="auto"/>
        <w:bottom w:val="none" w:sz="0" w:space="0" w:color="auto"/>
        <w:right w:val="none" w:sz="0" w:space="0" w:color="auto"/>
      </w:divBdr>
    </w:div>
    <w:div w:id="242684487">
      <w:bodyDiv w:val="1"/>
      <w:marLeft w:val="0"/>
      <w:marRight w:val="0"/>
      <w:marTop w:val="0"/>
      <w:marBottom w:val="0"/>
      <w:divBdr>
        <w:top w:val="none" w:sz="0" w:space="0" w:color="auto"/>
        <w:left w:val="none" w:sz="0" w:space="0" w:color="auto"/>
        <w:bottom w:val="none" w:sz="0" w:space="0" w:color="auto"/>
        <w:right w:val="none" w:sz="0" w:space="0" w:color="auto"/>
      </w:divBdr>
    </w:div>
    <w:div w:id="243035812">
      <w:bodyDiv w:val="1"/>
      <w:marLeft w:val="0"/>
      <w:marRight w:val="0"/>
      <w:marTop w:val="0"/>
      <w:marBottom w:val="0"/>
      <w:divBdr>
        <w:top w:val="none" w:sz="0" w:space="0" w:color="auto"/>
        <w:left w:val="none" w:sz="0" w:space="0" w:color="auto"/>
        <w:bottom w:val="none" w:sz="0" w:space="0" w:color="auto"/>
        <w:right w:val="none" w:sz="0" w:space="0" w:color="auto"/>
      </w:divBdr>
    </w:div>
    <w:div w:id="243538451">
      <w:bodyDiv w:val="1"/>
      <w:marLeft w:val="0"/>
      <w:marRight w:val="0"/>
      <w:marTop w:val="0"/>
      <w:marBottom w:val="0"/>
      <w:divBdr>
        <w:top w:val="none" w:sz="0" w:space="0" w:color="auto"/>
        <w:left w:val="none" w:sz="0" w:space="0" w:color="auto"/>
        <w:bottom w:val="none" w:sz="0" w:space="0" w:color="auto"/>
        <w:right w:val="none" w:sz="0" w:space="0" w:color="auto"/>
      </w:divBdr>
    </w:div>
    <w:div w:id="243615607">
      <w:bodyDiv w:val="1"/>
      <w:marLeft w:val="0"/>
      <w:marRight w:val="0"/>
      <w:marTop w:val="0"/>
      <w:marBottom w:val="0"/>
      <w:divBdr>
        <w:top w:val="none" w:sz="0" w:space="0" w:color="auto"/>
        <w:left w:val="none" w:sz="0" w:space="0" w:color="auto"/>
        <w:bottom w:val="none" w:sz="0" w:space="0" w:color="auto"/>
        <w:right w:val="none" w:sz="0" w:space="0" w:color="auto"/>
      </w:divBdr>
    </w:div>
    <w:div w:id="243686019">
      <w:bodyDiv w:val="1"/>
      <w:marLeft w:val="0"/>
      <w:marRight w:val="0"/>
      <w:marTop w:val="0"/>
      <w:marBottom w:val="0"/>
      <w:divBdr>
        <w:top w:val="none" w:sz="0" w:space="0" w:color="auto"/>
        <w:left w:val="none" w:sz="0" w:space="0" w:color="auto"/>
        <w:bottom w:val="none" w:sz="0" w:space="0" w:color="auto"/>
        <w:right w:val="none" w:sz="0" w:space="0" w:color="auto"/>
      </w:divBdr>
    </w:div>
    <w:div w:id="243733052">
      <w:bodyDiv w:val="1"/>
      <w:marLeft w:val="0"/>
      <w:marRight w:val="0"/>
      <w:marTop w:val="0"/>
      <w:marBottom w:val="0"/>
      <w:divBdr>
        <w:top w:val="none" w:sz="0" w:space="0" w:color="auto"/>
        <w:left w:val="none" w:sz="0" w:space="0" w:color="auto"/>
        <w:bottom w:val="none" w:sz="0" w:space="0" w:color="auto"/>
        <w:right w:val="none" w:sz="0" w:space="0" w:color="auto"/>
      </w:divBdr>
    </w:div>
    <w:div w:id="244264278">
      <w:bodyDiv w:val="1"/>
      <w:marLeft w:val="0"/>
      <w:marRight w:val="0"/>
      <w:marTop w:val="0"/>
      <w:marBottom w:val="0"/>
      <w:divBdr>
        <w:top w:val="none" w:sz="0" w:space="0" w:color="auto"/>
        <w:left w:val="none" w:sz="0" w:space="0" w:color="auto"/>
        <w:bottom w:val="none" w:sz="0" w:space="0" w:color="auto"/>
        <w:right w:val="none" w:sz="0" w:space="0" w:color="auto"/>
      </w:divBdr>
    </w:div>
    <w:div w:id="244386169">
      <w:bodyDiv w:val="1"/>
      <w:marLeft w:val="0"/>
      <w:marRight w:val="0"/>
      <w:marTop w:val="0"/>
      <w:marBottom w:val="0"/>
      <w:divBdr>
        <w:top w:val="none" w:sz="0" w:space="0" w:color="auto"/>
        <w:left w:val="none" w:sz="0" w:space="0" w:color="auto"/>
        <w:bottom w:val="none" w:sz="0" w:space="0" w:color="auto"/>
        <w:right w:val="none" w:sz="0" w:space="0" w:color="auto"/>
      </w:divBdr>
    </w:div>
    <w:div w:id="244462545">
      <w:bodyDiv w:val="1"/>
      <w:marLeft w:val="0"/>
      <w:marRight w:val="0"/>
      <w:marTop w:val="0"/>
      <w:marBottom w:val="0"/>
      <w:divBdr>
        <w:top w:val="none" w:sz="0" w:space="0" w:color="auto"/>
        <w:left w:val="none" w:sz="0" w:space="0" w:color="auto"/>
        <w:bottom w:val="none" w:sz="0" w:space="0" w:color="auto"/>
        <w:right w:val="none" w:sz="0" w:space="0" w:color="auto"/>
      </w:divBdr>
    </w:div>
    <w:div w:id="244649816">
      <w:bodyDiv w:val="1"/>
      <w:marLeft w:val="0"/>
      <w:marRight w:val="0"/>
      <w:marTop w:val="0"/>
      <w:marBottom w:val="0"/>
      <w:divBdr>
        <w:top w:val="none" w:sz="0" w:space="0" w:color="auto"/>
        <w:left w:val="none" w:sz="0" w:space="0" w:color="auto"/>
        <w:bottom w:val="none" w:sz="0" w:space="0" w:color="auto"/>
        <w:right w:val="none" w:sz="0" w:space="0" w:color="auto"/>
      </w:divBdr>
    </w:div>
    <w:div w:id="244652495">
      <w:bodyDiv w:val="1"/>
      <w:marLeft w:val="0"/>
      <w:marRight w:val="0"/>
      <w:marTop w:val="0"/>
      <w:marBottom w:val="0"/>
      <w:divBdr>
        <w:top w:val="none" w:sz="0" w:space="0" w:color="auto"/>
        <w:left w:val="none" w:sz="0" w:space="0" w:color="auto"/>
        <w:bottom w:val="none" w:sz="0" w:space="0" w:color="auto"/>
        <w:right w:val="none" w:sz="0" w:space="0" w:color="auto"/>
      </w:divBdr>
    </w:div>
    <w:div w:id="244654775">
      <w:bodyDiv w:val="1"/>
      <w:marLeft w:val="0"/>
      <w:marRight w:val="0"/>
      <w:marTop w:val="0"/>
      <w:marBottom w:val="0"/>
      <w:divBdr>
        <w:top w:val="none" w:sz="0" w:space="0" w:color="auto"/>
        <w:left w:val="none" w:sz="0" w:space="0" w:color="auto"/>
        <w:bottom w:val="none" w:sz="0" w:space="0" w:color="auto"/>
        <w:right w:val="none" w:sz="0" w:space="0" w:color="auto"/>
      </w:divBdr>
    </w:div>
    <w:div w:id="244922117">
      <w:bodyDiv w:val="1"/>
      <w:marLeft w:val="0"/>
      <w:marRight w:val="0"/>
      <w:marTop w:val="0"/>
      <w:marBottom w:val="0"/>
      <w:divBdr>
        <w:top w:val="none" w:sz="0" w:space="0" w:color="auto"/>
        <w:left w:val="none" w:sz="0" w:space="0" w:color="auto"/>
        <w:bottom w:val="none" w:sz="0" w:space="0" w:color="auto"/>
        <w:right w:val="none" w:sz="0" w:space="0" w:color="auto"/>
      </w:divBdr>
    </w:div>
    <w:div w:id="244924792">
      <w:bodyDiv w:val="1"/>
      <w:marLeft w:val="0"/>
      <w:marRight w:val="0"/>
      <w:marTop w:val="0"/>
      <w:marBottom w:val="0"/>
      <w:divBdr>
        <w:top w:val="none" w:sz="0" w:space="0" w:color="auto"/>
        <w:left w:val="none" w:sz="0" w:space="0" w:color="auto"/>
        <w:bottom w:val="none" w:sz="0" w:space="0" w:color="auto"/>
        <w:right w:val="none" w:sz="0" w:space="0" w:color="auto"/>
      </w:divBdr>
    </w:div>
    <w:div w:id="245307099">
      <w:bodyDiv w:val="1"/>
      <w:marLeft w:val="0"/>
      <w:marRight w:val="0"/>
      <w:marTop w:val="0"/>
      <w:marBottom w:val="0"/>
      <w:divBdr>
        <w:top w:val="none" w:sz="0" w:space="0" w:color="auto"/>
        <w:left w:val="none" w:sz="0" w:space="0" w:color="auto"/>
        <w:bottom w:val="none" w:sz="0" w:space="0" w:color="auto"/>
        <w:right w:val="none" w:sz="0" w:space="0" w:color="auto"/>
      </w:divBdr>
    </w:div>
    <w:div w:id="245381687">
      <w:bodyDiv w:val="1"/>
      <w:marLeft w:val="0"/>
      <w:marRight w:val="0"/>
      <w:marTop w:val="0"/>
      <w:marBottom w:val="0"/>
      <w:divBdr>
        <w:top w:val="none" w:sz="0" w:space="0" w:color="auto"/>
        <w:left w:val="none" w:sz="0" w:space="0" w:color="auto"/>
        <w:bottom w:val="none" w:sz="0" w:space="0" w:color="auto"/>
        <w:right w:val="none" w:sz="0" w:space="0" w:color="auto"/>
      </w:divBdr>
    </w:div>
    <w:div w:id="245460693">
      <w:bodyDiv w:val="1"/>
      <w:marLeft w:val="0"/>
      <w:marRight w:val="0"/>
      <w:marTop w:val="0"/>
      <w:marBottom w:val="0"/>
      <w:divBdr>
        <w:top w:val="none" w:sz="0" w:space="0" w:color="auto"/>
        <w:left w:val="none" w:sz="0" w:space="0" w:color="auto"/>
        <w:bottom w:val="none" w:sz="0" w:space="0" w:color="auto"/>
        <w:right w:val="none" w:sz="0" w:space="0" w:color="auto"/>
      </w:divBdr>
    </w:div>
    <w:div w:id="245695876">
      <w:bodyDiv w:val="1"/>
      <w:marLeft w:val="0"/>
      <w:marRight w:val="0"/>
      <w:marTop w:val="0"/>
      <w:marBottom w:val="0"/>
      <w:divBdr>
        <w:top w:val="none" w:sz="0" w:space="0" w:color="auto"/>
        <w:left w:val="none" w:sz="0" w:space="0" w:color="auto"/>
        <w:bottom w:val="none" w:sz="0" w:space="0" w:color="auto"/>
        <w:right w:val="none" w:sz="0" w:space="0" w:color="auto"/>
      </w:divBdr>
    </w:div>
    <w:div w:id="245724765">
      <w:bodyDiv w:val="1"/>
      <w:marLeft w:val="0"/>
      <w:marRight w:val="0"/>
      <w:marTop w:val="0"/>
      <w:marBottom w:val="0"/>
      <w:divBdr>
        <w:top w:val="none" w:sz="0" w:space="0" w:color="auto"/>
        <w:left w:val="none" w:sz="0" w:space="0" w:color="auto"/>
        <w:bottom w:val="none" w:sz="0" w:space="0" w:color="auto"/>
        <w:right w:val="none" w:sz="0" w:space="0" w:color="auto"/>
      </w:divBdr>
    </w:div>
    <w:div w:id="245769521">
      <w:bodyDiv w:val="1"/>
      <w:marLeft w:val="0"/>
      <w:marRight w:val="0"/>
      <w:marTop w:val="0"/>
      <w:marBottom w:val="0"/>
      <w:divBdr>
        <w:top w:val="none" w:sz="0" w:space="0" w:color="auto"/>
        <w:left w:val="none" w:sz="0" w:space="0" w:color="auto"/>
        <w:bottom w:val="none" w:sz="0" w:space="0" w:color="auto"/>
        <w:right w:val="none" w:sz="0" w:space="0" w:color="auto"/>
      </w:divBdr>
    </w:div>
    <w:div w:id="245771710">
      <w:bodyDiv w:val="1"/>
      <w:marLeft w:val="0"/>
      <w:marRight w:val="0"/>
      <w:marTop w:val="0"/>
      <w:marBottom w:val="0"/>
      <w:divBdr>
        <w:top w:val="none" w:sz="0" w:space="0" w:color="auto"/>
        <w:left w:val="none" w:sz="0" w:space="0" w:color="auto"/>
        <w:bottom w:val="none" w:sz="0" w:space="0" w:color="auto"/>
        <w:right w:val="none" w:sz="0" w:space="0" w:color="auto"/>
      </w:divBdr>
    </w:div>
    <w:div w:id="245962522">
      <w:bodyDiv w:val="1"/>
      <w:marLeft w:val="0"/>
      <w:marRight w:val="0"/>
      <w:marTop w:val="0"/>
      <w:marBottom w:val="0"/>
      <w:divBdr>
        <w:top w:val="none" w:sz="0" w:space="0" w:color="auto"/>
        <w:left w:val="none" w:sz="0" w:space="0" w:color="auto"/>
        <w:bottom w:val="none" w:sz="0" w:space="0" w:color="auto"/>
        <w:right w:val="none" w:sz="0" w:space="0" w:color="auto"/>
      </w:divBdr>
    </w:div>
    <w:div w:id="246422839">
      <w:bodyDiv w:val="1"/>
      <w:marLeft w:val="0"/>
      <w:marRight w:val="0"/>
      <w:marTop w:val="0"/>
      <w:marBottom w:val="0"/>
      <w:divBdr>
        <w:top w:val="none" w:sz="0" w:space="0" w:color="auto"/>
        <w:left w:val="none" w:sz="0" w:space="0" w:color="auto"/>
        <w:bottom w:val="none" w:sz="0" w:space="0" w:color="auto"/>
        <w:right w:val="none" w:sz="0" w:space="0" w:color="auto"/>
      </w:divBdr>
    </w:div>
    <w:div w:id="246504242">
      <w:bodyDiv w:val="1"/>
      <w:marLeft w:val="0"/>
      <w:marRight w:val="0"/>
      <w:marTop w:val="0"/>
      <w:marBottom w:val="0"/>
      <w:divBdr>
        <w:top w:val="none" w:sz="0" w:space="0" w:color="auto"/>
        <w:left w:val="none" w:sz="0" w:space="0" w:color="auto"/>
        <w:bottom w:val="none" w:sz="0" w:space="0" w:color="auto"/>
        <w:right w:val="none" w:sz="0" w:space="0" w:color="auto"/>
      </w:divBdr>
    </w:div>
    <w:div w:id="246883336">
      <w:bodyDiv w:val="1"/>
      <w:marLeft w:val="0"/>
      <w:marRight w:val="0"/>
      <w:marTop w:val="0"/>
      <w:marBottom w:val="0"/>
      <w:divBdr>
        <w:top w:val="none" w:sz="0" w:space="0" w:color="auto"/>
        <w:left w:val="none" w:sz="0" w:space="0" w:color="auto"/>
        <w:bottom w:val="none" w:sz="0" w:space="0" w:color="auto"/>
        <w:right w:val="none" w:sz="0" w:space="0" w:color="auto"/>
      </w:divBdr>
    </w:div>
    <w:div w:id="247085151">
      <w:bodyDiv w:val="1"/>
      <w:marLeft w:val="0"/>
      <w:marRight w:val="0"/>
      <w:marTop w:val="0"/>
      <w:marBottom w:val="0"/>
      <w:divBdr>
        <w:top w:val="none" w:sz="0" w:space="0" w:color="auto"/>
        <w:left w:val="none" w:sz="0" w:space="0" w:color="auto"/>
        <w:bottom w:val="none" w:sz="0" w:space="0" w:color="auto"/>
        <w:right w:val="none" w:sz="0" w:space="0" w:color="auto"/>
      </w:divBdr>
    </w:div>
    <w:div w:id="247270067">
      <w:bodyDiv w:val="1"/>
      <w:marLeft w:val="0"/>
      <w:marRight w:val="0"/>
      <w:marTop w:val="0"/>
      <w:marBottom w:val="0"/>
      <w:divBdr>
        <w:top w:val="none" w:sz="0" w:space="0" w:color="auto"/>
        <w:left w:val="none" w:sz="0" w:space="0" w:color="auto"/>
        <w:bottom w:val="none" w:sz="0" w:space="0" w:color="auto"/>
        <w:right w:val="none" w:sz="0" w:space="0" w:color="auto"/>
      </w:divBdr>
    </w:div>
    <w:div w:id="247353379">
      <w:bodyDiv w:val="1"/>
      <w:marLeft w:val="0"/>
      <w:marRight w:val="0"/>
      <w:marTop w:val="0"/>
      <w:marBottom w:val="0"/>
      <w:divBdr>
        <w:top w:val="none" w:sz="0" w:space="0" w:color="auto"/>
        <w:left w:val="none" w:sz="0" w:space="0" w:color="auto"/>
        <w:bottom w:val="none" w:sz="0" w:space="0" w:color="auto"/>
        <w:right w:val="none" w:sz="0" w:space="0" w:color="auto"/>
      </w:divBdr>
    </w:div>
    <w:div w:id="247740106">
      <w:bodyDiv w:val="1"/>
      <w:marLeft w:val="0"/>
      <w:marRight w:val="0"/>
      <w:marTop w:val="0"/>
      <w:marBottom w:val="0"/>
      <w:divBdr>
        <w:top w:val="none" w:sz="0" w:space="0" w:color="auto"/>
        <w:left w:val="none" w:sz="0" w:space="0" w:color="auto"/>
        <w:bottom w:val="none" w:sz="0" w:space="0" w:color="auto"/>
        <w:right w:val="none" w:sz="0" w:space="0" w:color="auto"/>
      </w:divBdr>
    </w:div>
    <w:div w:id="247858945">
      <w:bodyDiv w:val="1"/>
      <w:marLeft w:val="0"/>
      <w:marRight w:val="0"/>
      <w:marTop w:val="0"/>
      <w:marBottom w:val="0"/>
      <w:divBdr>
        <w:top w:val="none" w:sz="0" w:space="0" w:color="auto"/>
        <w:left w:val="none" w:sz="0" w:space="0" w:color="auto"/>
        <w:bottom w:val="none" w:sz="0" w:space="0" w:color="auto"/>
        <w:right w:val="none" w:sz="0" w:space="0" w:color="auto"/>
      </w:divBdr>
    </w:div>
    <w:div w:id="248003529">
      <w:bodyDiv w:val="1"/>
      <w:marLeft w:val="0"/>
      <w:marRight w:val="0"/>
      <w:marTop w:val="0"/>
      <w:marBottom w:val="0"/>
      <w:divBdr>
        <w:top w:val="none" w:sz="0" w:space="0" w:color="auto"/>
        <w:left w:val="none" w:sz="0" w:space="0" w:color="auto"/>
        <w:bottom w:val="none" w:sz="0" w:space="0" w:color="auto"/>
        <w:right w:val="none" w:sz="0" w:space="0" w:color="auto"/>
      </w:divBdr>
    </w:div>
    <w:div w:id="248083658">
      <w:bodyDiv w:val="1"/>
      <w:marLeft w:val="0"/>
      <w:marRight w:val="0"/>
      <w:marTop w:val="0"/>
      <w:marBottom w:val="0"/>
      <w:divBdr>
        <w:top w:val="none" w:sz="0" w:space="0" w:color="auto"/>
        <w:left w:val="none" w:sz="0" w:space="0" w:color="auto"/>
        <w:bottom w:val="none" w:sz="0" w:space="0" w:color="auto"/>
        <w:right w:val="none" w:sz="0" w:space="0" w:color="auto"/>
      </w:divBdr>
    </w:div>
    <w:div w:id="248150955">
      <w:bodyDiv w:val="1"/>
      <w:marLeft w:val="0"/>
      <w:marRight w:val="0"/>
      <w:marTop w:val="0"/>
      <w:marBottom w:val="0"/>
      <w:divBdr>
        <w:top w:val="none" w:sz="0" w:space="0" w:color="auto"/>
        <w:left w:val="none" w:sz="0" w:space="0" w:color="auto"/>
        <w:bottom w:val="none" w:sz="0" w:space="0" w:color="auto"/>
        <w:right w:val="none" w:sz="0" w:space="0" w:color="auto"/>
      </w:divBdr>
    </w:div>
    <w:div w:id="248735604">
      <w:bodyDiv w:val="1"/>
      <w:marLeft w:val="0"/>
      <w:marRight w:val="0"/>
      <w:marTop w:val="0"/>
      <w:marBottom w:val="0"/>
      <w:divBdr>
        <w:top w:val="none" w:sz="0" w:space="0" w:color="auto"/>
        <w:left w:val="none" w:sz="0" w:space="0" w:color="auto"/>
        <w:bottom w:val="none" w:sz="0" w:space="0" w:color="auto"/>
        <w:right w:val="none" w:sz="0" w:space="0" w:color="auto"/>
      </w:divBdr>
    </w:div>
    <w:div w:id="248927937">
      <w:bodyDiv w:val="1"/>
      <w:marLeft w:val="0"/>
      <w:marRight w:val="0"/>
      <w:marTop w:val="0"/>
      <w:marBottom w:val="0"/>
      <w:divBdr>
        <w:top w:val="none" w:sz="0" w:space="0" w:color="auto"/>
        <w:left w:val="none" w:sz="0" w:space="0" w:color="auto"/>
        <w:bottom w:val="none" w:sz="0" w:space="0" w:color="auto"/>
        <w:right w:val="none" w:sz="0" w:space="0" w:color="auto"/>
      </w:divBdr>
    </w:div>
    <w:div w:id="249125195">
      <w:bodyDiv w:val="1"/>
      <w:marLeft w:val="0"/>
      <w:marRight w:val="0"/>
      <w:marTop w:val="0"/>
      <w:marBottom w:val="0"/>
      <w:divBdr>
        <w:top w:val="none" w:sz="0" w:space="0" w:color="auto"/>
        <w:left w:val="none" w:sz="0" w:space="0" w:color="auto"/>
        <w:bottom w:val="none" w:sz="0" w:space="0" w:color="auto"/>
        <w:right w:val="none" w:sz="0" w:space="0" w:color="auto"/>
      </w:divBdr>
    </w:div>
    <w:div w:id="249393898">
      <w:bodyDiv w:val="1"/>
      <w:marLeft w:val="0"/>
      <w:marRight w:val="0"/>
      <w:marTop w:val="0"/>
      <w:marBottom w:val="0"/>
      <w:divBdr>
        <w:top w:val="none" w:sz="0" w:space="0" w:color="auto"/>
        <w:left w:val="none" w:sz="0" w:space="0" w:color="auto"/>
        <w:bottom w:val="none" w:sz="0" w:space="0" w:color="auto"/>
        <w:right w:val="none" w:sz="0" w:space="0" w:color="auto"/>
      </w:divBdr>
    </w:div>
    <w:div w:id="249705137">
      <w:bodyDiv w:val="1"/>
      <w:marLeft w:val="0"/>
      <w:marRight w:val="0"/>
      <w:marTop w:val="0"/>
      <w:marBottom w:val="0"/>
      <w:divBdr>
        <w:top w:val="none" w:sz="0" w:space="0" w:color="auto"/>
        <w:left w:val="none" w:sz="0" w:space="0" w:color="auto"/>
        <w:bottom w:val="none" w:sz="0" w:space="0" w:color="auto"/>
        <w:right w:val="none" w:sz="0" w:space="0" w:color="auto"/>
      </w:divBdr>
    </w:div>
    <w:div w:id="249855616">
      <w:bodyDiv w:val="1"/>
      <w:marLeft w:val="0"/>
      <w:marRight w:val="0"/>
      <w:marTop w:val="0"/>
      <w:marBottom w:val="0"/>
      <w:divBdr>
        <w:top w:val="none" w:sz="0" w:space="0" w:color="auto"/>
        <w:left w:val="none" w:sz="0" w:space="0" w:color="auto"/>
        <w:bottom w:val="none" w:sz="0" w:space="0" w:color="auto"/>
        <w:right w:val="none" w:sz="0" w:space="0" w:color="auto"/>
      </w:divBdr>
    </w:div>
    <w:div w:id="249855808">
      <w:bodyDiv w:val="1"/>
      <w:marLeft w:val="0"/>
      <w:marRight w:val="0"/>
      <w:marTop w:val="0"/>
      <w:marBottom w:val="0"/>
      <w:divBdr>
        <w:top w:val="none" w:sz="0" w:space="0" w:color="auto"/>
        <w:left w:val="none" w:sz="0" w:space="0" w:color="auto"/>
        <w:bottom w:val="none" w:sz="0" w:space="0" w:color="auto"/>
        <w:right w:val="none" w:sz="0" w:space="0" w:color="auto"/>
      </w:divBdr>
    </w:div>
    <w:div w:id="250047537">
      <w:bodyDiv w:val="1"/>
      <w:marLeft w:val="0"/>
      <w:marRight w:val="0"/>
      <w:marTop w:val="0"/>
      <w:marBottom w:val="0"/>
      <w:divBdr>
        <w:top w:val="none" w:sz="0" w:space="0" w:color="auto"/>
        <w:left w:val="none" w:sz="0" w:space="0" w:color="auto"/>
        <w:bottom w:val="none" w:sz="0" w:space="0" w:color="auto"/>
        <w:right w:val="none" w:sz="0" w:space="0" w:color="auto"/>
      </w:divBdr>
    </w:div>
    <w:div w:id="250311993">
      <w:bodyDiv w:val="1"/>
      <w:marLeft w:val="0"/>
      <w:marRight w:val="0"/>
      <w:marTop w:val="0"/>
      <w:marBottom w:val="0"/>
      <w:divBdr>
        <w:top w:val="none" w:sz="0" w:space="0" w:color="auto"/>
        <w:left w:val="none" w:sz="0" w:space="0" w:color="auto"/>
        <w:bottom w:val="none" w:sz="0" w:space="0" w:color="auto"/>
        <w:right w:val="none" w:sz="0" w:space="0" w:color="auto"/>
      </w:divBdr>
    </w:div>
    <w:div w:id="250429529">
      <w:bodyDiv w:val="1"/>
      <w:marLeft w:val="0"/>
      <w:marRight w:val="0"/>
      <w:marTop w:val="0"/>
      <w:marBottom w:val="0"/>
      <w:divBdr>
        <w:top w:val="none" w:sz="0" w:space="0" w:color="auto"/>
        <w:left w:val="none" w:sz="0" w:space="0" w:color="auto"/>
        <w:bottom w:val="none" w:sz="0" w:space="0" w:color="auto"/>
        <w:right w:val="none" w:sz="0" w:space="0" w:color="auto"/>
      </w:divBdr>
    </w:div>
    <w:div w:id="250625443">
      <w:bodyDiv w:val="1"/>
      <w:marLeft w:val="0"/>
      <w:marRight w:val="0"/>
      <w:marTop w:val="0"/>
      <w:marBottom w:val="0"/>
      <w:divBdr>
        <w:top w:val="none" w:sz="0" w:space="0" w:color="auto"/>
        <w:left w:val="none" w:sz="0" w:space="0" w:color="auto"/>
        <w:bottom w:val="none" w:sz="0" w:space="0" w:color="auto"/>
        <w:right w:val="none" w:sz="0" w:space="0" w:color="auto"/>
      </w:divBdr>
    </w:div>
    <w:div w:id="250818805">
      <w:bodyDiv w:val="1"/>
      <w:marLeft w:val="0"/>
      <w:marRight w:val="0"/>
      <w:marTop w:val="0"/>
      <w:marBottom w:val="0"/>
      <w:divBdr>
        <w:top w:val="none" w:sz="0" w:space="0" w:color="auto"/>
        <w:left w:val="none" w:sz="0" w:space="0" w:color="auto"/>
        <w:bottom w:val="none" w:sz="0" w:space="0" w:color="auto"/>
        <w:right w:val="none" w:sz="0" w:space="0" w:color="auto"/>
      </w:divBdr>
    </w:div>
    <w:div w:id="250891311">
      <w:bodyDiv w:val="1"/>
      <w:marLeft w:val="0"/>
      <w:marRight w:val="0"/>
      <w:marTop w:val="0"/>
      <w:marBottom w:val="0"/>
      <w:divBdr>
        <w:top w:val="none" w:sz="0" w:space="0" w:color="auto"/>
        <w:left w:val="none" w:sz="0" w:space="0" w:color="auto"/>
        <w:bottom w:val="none" w:sz="0" w:space="0" w:color="auto"/>
        <w:right w:val="none" w:sz="0" w:space="0" w:color="auto"/>
      </w:divBdr>
    </w:div>
    <w:div w:id="251008896">
      <w:bodyDiv w:val="1"/>
      <w:marLeft w:val="0"/>
      <w:marRight w:val="0"/>
      <w:marTop w:val="0"/>
      <w:marBottom w:val="0"/>
      <w:divBdr>
        <w:top w:val="none" w:sz="0" w:space="0" w:color="auto"/>
        <w:left w:val="none" w:sz="0" w:space="0" w:color="auto"/>
        <w:bottom w:val="none" w:sz="0" w:space="0" w:color="auto"/>
        <w:right w:val="none" w:sz="0" w:space="0" w:color="auto"/>
      </w:divBdr>
    </w:div>
    <w:div w:id="251089762">
      <w:bodyDiv w:val="1"/>
      <w:marLeft w:val="0"/>
      <w:marRight w:val="0"/>
      <w:marTop w:val="0"/>
      <w:marBottom w:val="0"/>
      <w:divBdr>
        <w:top w:val="none" w:sz="0" w:space="0" w:color="auto"/>
        <w:left w:val="none" w:sz="0" w:space="0" w:color="auto"/>
        <w:bottom w:val="none" w:sz="0" w:space="0" w:color="auto"/>
        <w:right w:val="none" w:sz="0" w:space="0" w:color="auto"/>
      </w:divBdr>
    </w:div>
    <w:div w:id="251164520">
      <w:bodyDiv w:val="1"/>
      <w:marLeft w:val="0"/>
      <w:marRight w:val="0"/>
      <w:marTop w:val="0"/>
      <w:marBottom w:val="0"/>
      <w:divBdr>
        <w:top w:val="none" w:sz="0" w:space="0" w:color="auto"/>
        <w:left w:val="none" w:sz="0" w:space="0" w:color="auto"/>
        <w:bottom w:val="none" w:sz="0" w:space="0" w:color="auto"/>
        <w:right w:val="none" w:sz="0" w:space="0" w:color="auto"/>
      </w:divBdr>
    </w:div>
    <w:div w:id="251625365">
      <w:bodyDiv w:val="1"/>
      <w:marLeft w:val="0"/>
      <w:marRight w:val="0"/>
      <w:marTop w:val="0"/>
      <w:marBottom w:val="0"/>
      <w:divBdr>
        <w:top w:val="none" w:sz="0" w:space="0" w:color="auto"/>
        <w:left w:val="none" w:sz="0" w:space="0" w:color="auto"/>
        <w:bottom w:val="none" w:sz="0" w:space="0" w:color="auto"/>
        <w:right w:val="none" w:sz="0" w:space="0" w:color="auto"/>
      </w:divBdr>
    </w:div>
    <w:div w:id="251815136">
      <w:bodyDiv w:val="1"/>
      <w:marLeft w:val="0"/>
      <w:marRight w:val="0"/>
      <w:marTop w:val="0"/>
      <w:marBottom w:val="0"/>
      <w:divBdr>
        <w:top w:val="none" w:sz="0" w:space="0" w:color="auto"/>
        <w:left w:val="none" w:sz="0" w:space="0" w:color="auto"/>
        <w:bottom w:val="none" w:sz="0" w:space="0" w:color="auto"/>
        <w:right w:val="none" w:sz="0" w:space="0" w:color="auto"/>
      </w:divBdr>
    </w:div>
    <w:div w:id="252012384">
      <w:bodyDiv w:val="1"/>
      <w:marLeft w:val="0"/>
      <w:marRight w:val="0"/>
      <w:marTop w:val="0"/>
      <w:marBottom w:val="0"/>
      <w:divBdr>
        <w:top w:val="none" w:sz="0" w:space="0" w:color="auto"/>
        <w:left w:val="none" w:sz="0" w:space="0" w:color="auto"/>
        <w:bottom w:val="none" w:sz="0" w:space="0" w:color="auto"/>
        <w:right w:val="none" w:sz="0" w:space="0" w:color="auto"/>
      </w:divBdr>
    </w:div>
    <w:div w:id="252052189">
      <w:bodyDiv w:val="1"/>
      <w:marLeft w:val="0"/>
      <w:marRight w:val="0"/>
      <w:marTop w:val="0"/>
      <w:marBottom w:val="0"/>
      <w:divBdr>
        <w:top w:val="none" w:sz="0" w:space="0" w:color="auto"/>
        <w:left w:val="none" w:sz="0" w:space="0" w:color="auto"/>
        <w:bottom w:val="none" w:sz="0" w:space="0" w:color="auto"/>
        <w:right w:val="none" w:sz="0" w:space="0" w:color="auto"/>
      </w:divBdr>
    </w:div>
    <w:div w:id="253327215">
      <w:bodyDiv w:val="1"/>
      <w:marLeft w:val="0"/>
      <w:marRight w:val="0"/>
      <w:marTop w:val="0"/>
      <w:marBottom w:val="0"/>
      <w:divBdr>
        <w:top w:val="none" w:sz="0" w:space="0" w:color="auto"/>
        <w:left w:val="none" w:sz="0" w:space="0" w:color="auto"/>
        <w:bottom w:val="none" w:sz="0" w:space="0" w:color="auto"/>
        <w:right w:val="none" w:sz="0" w:space="0" w:color="auto"/>
      </w:divBdr>
    </w:div>
    <w:div w:id="253362444">
      <w:bodyDiv w:val="1"/>
      <w:marLeft w:val="0"/>
      <w:marRight w:val="0"/>
      <w:marTop w:val="0"/>
      <w:marBottom w:val="0"/>
      <w:divBdr>
        <w:top w:val="none" w:sz="0" w:space="0" w:color="auto"/>
        <w:left w:val="none" w:sz="0" w:space="0" w:color="auto"/>
        <w:bottom w:val="none" w:sz="0" w:space="0" w:color="auto"/>
        <w:right w:val="none" w:sz="0" w:space="0" w:color="auto"/>
      </w:divBdr>
    </w:div>
    <w:div w:id="253637781">
      <w:bodyDiv w:val="1"/>
      <w:marLeft w:val="0"/>
      <w:marRight w:val="0"/>
      <w:marTop w:val="0"/>
      <w:marBottom w:val="0"/>
      <w:divBdr>
        <w:top w:val="none" w:sz="0" w:space="0" w:color="auto"/>
        <w:left w:val="none" w:sz="0" w:space="0" w:color="auto"/>
        <w:bottom w:val="none" w:sz="0" w:space="0" w:color="auto"/>
        <w:right w:val="none" w:sz="0" w:space="0" w:color="auto"/>
      </w:divBdr>
    </w:div>
    <w:div w:id="253976287">
      <w:bodyDiv w:val="1"/>
      <w:marLeft w:val="0"/>
      <w:marRight w:val="0"/>
      <w:marTop w:val="0"/>
      <w:marBottom w:val="0"/>
      <w:divBdr>
        <w:top w:val="none" w:sz="0" w:space="0" w:color="auto"/>
        <w:left w:val="none" w:sz="0" w:space="0" w:color="auto"/>
        <w:bottom w:val="none" w:sz="0" w:space="0" w:color="auto"/>
        <w:right w:val="none" w:sz="0" w:space="0" w:color="auto"/>
      </w:divBdr>
    </w:div>
    <w:div w:id="254050190">
      <w:bodyDiv w:val="1"/>
      <w:marLeft w:val="0"/>
      <w:marRight w:val="0"/>
      <w:marTop w:val="0"/>
      <w:marBottom w:val="0"/>
      <w:divBdr>
        <w:top w:val="none" w:sz="0" w:space="0" w:color="auto"/>
        <w:left w:val="none" w:sz="0" w:space="0" w:color="auto"/>
        <w:bottom w:val="none" w:sz="0" w:space="0" w:color="auto"/>
        <w:right w:val="none" w:sz="0" w:space="0" w:color="auto"/>
      </w:divBdr>
    </w:div>
    <w:div w:id="254097337">
      <w:bodyDiv w:val="1"/>
      <w:marLeft w:val="0"/>
      <w:marRight w:val="0"/>
      <w:marTop w:val="0"/>
      <w:marBottom w:val="0"/>
      <w:divBdr>
        <w:top w:val="none" w:sz="0" w:space="0" w:color="auto"/>
        <w:left w:val="none" w:sz="0" w:space="0" w:color="auto"/>
        <w:bottom w:val="none" w:sz="0" w:space="0" w:color="auto"/>
        <w:right w:val="none" w:sz="0" w:space="0" w:color="auto"/>
      </w:divBdr>
    </w:div>
    <w:div w:id="255331780">
      <w:bodyDiv w:val="1"/>
      <w:marLeft w:val="0"/>
      <w:marRight w:val="0"/>
      <w:marTop w:val="0"/>
      <w:marBottom w:val="0"/>
      <w:divBdr>
        <w:top w:val="none" w:sz="0" w:space="0" w:color="auto"/>
        <w:left w:val="none" w:sz="0" w:space="0" w:color="auto"/>
        <w:bottom w:val="none" w:sz="0" w:space="0" w:color="auto"/>
        <w:right w:val="none" w:sz="0" w:space="0" w:color="auto"/>
      </w:divBdr>
    </w:div>
    <w:div w:id="255334149">
      <w:bodyDiv w:val="1"/>
      <w:marLeft w:val="0"/>
      <w:marRight w:val="0"/>
      <w:marTop w:val="0"/>
      <w:marBottom w:val="0"/>
      <w:divBdr>
        <w:top w:val="none" w:sz="0" w:space="0" w:color="auto"/>
        <w:left w:val="none" w:sz="0" w:space="0" w:color="auto"/>
        <w:bottom w:val="none" w:sz="0" w:space="0" w:color="auto"/>
        <w:right w:val="none" w:sz="0" w:space="0" w:color="auto"/>
      </w:divBdr>
    </w:div>
    <w:div w:id="255556625">
      <w:bodyDiv w:val="1"/>
      <w:marLeft w:val="0"/>
      <w:marRight w:val="0"/>
      <w:marTop w:val="0"/>
      <w:marBottom w:val="0"/>
      <w:divBdr>
        <w:top w:val="none" w:sz="0" w:space="0" w:color="auto"/>
        <w:left w:val="none" w:sz="0" w:space="0" w:color="auto"/>
        <w:bottom w:val="none" w:sz="0" w:space="0" w:color="auto"/>
        <w:right w:val="none" w:sz="0" w:space="0" w:color="auto"/>
      </w:divBdr>
    </w:div>
    <w:div w:id="256057563">
      <w:bodyDiv w:val="1"/>
      <w:marLeft w:val="0"/>
      <w:marRight w:val="0"/>
      <w:marTop w:val="0"/>
      <w:marBottom w:val="0"/>
      <w:divBdr>
        <w:top w:val="none" w:sz="0" w:space="0" w:color="auto"/>
        <w:left w:val="none" w:sz="0" w:space="0" w:color="auto"/>
        <w:bottom w:val="none" w:sz="0" w:space="0" w:color="auto"/>
        <w:right w:val="none" w:sz="0" w:space="0" w:color="auto"/>
      </w:divBdr>
    </w:div>
    <w:div w:id="256208207">
      <w:bodyDiv w:val="1"/>
      <w:marLeft w:val="0"/>
      <w:marRight w:val="0"/>
      <w:marTop w:val="0"/>
      <w:marBottom w:val="0"/>
      <w:divBdr>
        <w:top w:val="none" w:sz="0" w:space="0" w:color="auto"/>
        <w:left w:val="none" w:sz="0" w:space="0" w:color="auto"/>
        <w:bottom w:val="none" w:sz="0" w:space="0" w:color="auto"/>
        <w:right w:val="none" w:sz="0" w:space="0" w:color="auto"/>
      </w:divBdr>
    </w:div>
    <w:div w:id="256328846">
      <w:bodyDiv w:val="1"/>
      <w:marLeft w:val="0"/>
      <w:marRight w:val="0"/>
      <w:marTop w:val="0"/>
      <w:marBottom w:val="0"/>
      <w:divBdr>
        <w:top w:val="none" w:sz="0" w:space="0" w:color="auto"/>
        <w:left w:val="none" w:sz="0" w:space="0" w:color="auto"/>
        <w:bottom w:val="none" w:sz="0" w:space="0" w:color="auto"/>
        <w:right w:val="none" w:sz="0" w:space="0" w:color="auto"/>
      </w:divBdr>
    </w:div>
    <w:div w:id="256524904">
      <w:bodyDiv w:val="1"/>
      <w:marLeft w:val="0"/>
      <w:marRight w:val="0"/>
      <w:marTop w:val="0"/>
      <w:marBottom w:val="0"/>
      <w:divBdr>
        <w:top w:val="none" w:sz="0" w:space="0" w:color="auto"/>
        <w:left w:val="none" w:sz="0" w:space="0" w:color="auto"/>
        <w:bottom w:val="none" w:sz="0" w:space="0" w:color="auto"/>
        <w:right w:val="none" w:sz="0" w:space="0" w:color="auto"/>
      </w:divBdr>
    </w:div>
    <w:div w:id="256527962">
      <w:bodyDiv w:val="1"/>
      <w:marLeft w:val="0"/>
      <w:marRight w:val="0"/>
      <w:marTop w:val="0"/>
      <w:marBottom w:val="0"/>
      <w:divBdr>
        <w:top w:val="none" w:sz="0" w:space="0" w:color="auto"/>
        <w:left w:val="none" w:sz="0" w:space="0" w:color="auto"/>
        <w:bottom w:val="none" w:sz="0" w:space="0" w:color="auto"/>
        <w:right w:val="none" w:sz="0" w:space="0" w:color="auto"/>
      </w:divBdr>
    </w:div>
    <w:div w:id="256644779">
      <w:bodyDiv w:val="1"/>
      <w:marLeft w:val="0"/>
      <w:marRight w:val="0"/>
      <w:marTop w:val="0"/>
      <w:marBottom w:val="0"/>
      <w:divBdr>
        <w:top w:val="none" w:sz="0" w:space="0" w:color="auto"/>
        <w:left w:val="none" w:sz="0" w:space="0" w:color="auto"/>
        <w:bottom w:val="none" w:sz="0" w:space="0" w:color="auto"/>
        <w:right w:val="none" w:sz="0" w:space="0" w:color="auto"/>
      </w:divBdr>
    </w:div>
    <w:div w:id="256719489">
      <w:bodyDiv w:val="1"/>
      <w:marLeft w:val="0"/>
      <w:marRight w:val="0"/>
      <w:marTop w:val="0"/>
      <w:marBottom w:val="0"/>
      <w:divBdr>
        <w:top w:val="none" w:sz="0" w:space="0" w:color="auto"/>
        <w:left w:val="none" w:sz="0" w:space="0" w:color="auto"/>
        <w:bottom w:val="none" w:sz="0" w:space="0" w:color="auto"/>
        <w:right w:val="none" w:sz="0" w:space="0" w:color="auto"/>
      </w:divBdr>
    </w:div>
    <w:div w:id="256787371">
      <w:bodyDiv w:val="1"/>
      <w:marLeft w:val="0"/>
      <w:marRight w:val="0"/>
      <w:marTop w:val="0"/>
      <w:marBottom w:val="0"/>
      <w:divBdr>
        <w:top w:val="none" w:sz="0" w:space="0" w:color="auto"/>
        <w:left w:val="none" w:sz="0" w:space="0" w:color="auto"/>
        <w:bottom w:val="none" w:sz="0" w:space="0" w:color="auto"/>
        <w:right w:val="none" w:sz="0" w:space="0" w:color="auto"/>
      </w:divBdr>
    </w:div>
    <w:div w:id="257178288">
      <w:bodyDiv w:val="1"/>
      <w:marLeft w:val="0"/>
      <w:marRight w:val="0"/>
      <w:marTop w:val="0"/>
      <w:marBottom w:val="0"/>
      <w:divBdr>
        <w:top w:val="none" w:sz="0" w:space="0" w:color="auto"/>
        <w:left w:val="none" w:sz="0" w:space="0" w:color="auto"/>
        <w:bottom w:val="none" w:sz="0" w:space="0" w:color="auto"/>
        <w:right w:val="none" w:sz="0" w:space="0" w:color="auto"/>
      </w:divBdr>
    </w:div>
    <w:div w:id="257375213">
      <w:bodyDiv w:val="1"/>
      <w:marLeft w:val="0"/>
      <w:marRight w:val="0"/>
      <w:marTop w:val="0"/>
      <w:marBottom w:val="0"/>
      <w:divBdr>
        <w:top w:val="none" w:sz="0" w:space="0" w:color="auto"/>
        <w:left w:val="none" w:sz="0" w:space="0" w:color="auto"/>
        <w:bottom w:val="none" w:sz="0" w:space="0" w:color="auto"/>
        <w:right w:val="none" w:sz="0" w:space="0" w:color="auto"/>
      </w:divBdr>
    </w:div>
    <w:div w:id="257444765">
      <w:bodyDiv w:val="1"/>
      <w:marLeft w:val="0"/>
      <w:marRight w:val="0"/>
      <w:marTop w:val="0"/>
      <w:marBottom w:val="0"/>
      <w:divBdr>
        <w:top w:val="none" w:sz="0" w:space="0" w:color="auto"/>
        <w:left w:val="none" w:sz="0" w:space="0" w:color="auto"/>
        <w:bottom w:val="none" w:sz="0" w:space="0" w:color="auto"/>
        <w:right w:val="none" w:sz="0" w:space="0" w:color="auto"/>
      </w:divBdr>
    </w:div>
    <w:div w:id="257518024">
      <w:bodyDiv w:val="1"/>
      <w:marLeft w:val="0"/>
      <w:marRight w:val="0"/>
      <w:marTop w:val="0"/>
      <w:marBottom w:val="0"/>
      <w:divBdr>
        <w:top w:val="none" w:sz="0" w:space="0" w:color="auto"/>
        <w:left w:val="none" w:sz="0" w:space="0" w:color="auto"/>
        <w:bottom w:val="none" w:sz="0" w:space="0" w:color="auto"/>
        <w:right w:val="none" w:sz="0" w:space="0" w:color="auto"/>
      </w:divBdr>
    </w:div>
    <w:div w:id="257569591">
      <w:bodyDiv w:val="1"/>
      <w:marLeft w:val="0"/>
      <w:marRight w:val="0"/>
      <w:marTop w:val="0"/>
      <w:marBottom w:val="0"/>
      <w:divBdr>
        <w:top w:val="none" w:sz="0" w:space="0" w:color="auto"/>
        <w:left w:val="none" w:sz="0" w:space="0" w:color="auto"/>
        <w:bottom w:val="none" w:sz="0" w:space="0" w:color="auto"/>
        <w:right w:val="none" w:sz="0" w:space="0" w:color="auto"/>
      </w:divBdr>
    </w:div>
    <w:div w:id="257638534">
      <w:bodyDiv w:val="1"/>
      <w:marLeft w:val="0"/>
      <w:marRight w:val="0"/>
      <w:marTop w:val="0"/>
      <w:marBottom w:val="0"/>
      <w:divBdr>
        <w:top w:val="none" w:sz="0" w:space="0" w:color="auto"/>
        <w:left w:val="none" w:sz="0" w:space="0" w:color="auto"/>
        <w:bottom w:val="none" w:sz="0" w:space="0" w:color="auto"/>
        <w:right w:val="none" w:sz="0" w:space="0" w:color="auto"/>
      </w:divBdr>
    </w:div>
    <w:div w:id="257951279">
      <w:bodyDiv w:val="1"/>
      <w:marLeft w:val="0"/>
      <w:marRight w:val="0"/>
      <w:marTop w:val="0"/>
      <w:marBottom w:val="0"/>
      <w:divBdr>
        <w:top w:val="none" w:sz="0" w:space="0" w:color="auto"/>
        <w:left w:val="none" w:sz="0" w:space="0" w:color="auto"/>
        <w:bottom w:val="none" w:sz="0" w:space="0" w:color="auto"/>
        <w:right w:val="none" w:sz="0" w:space="0" w:color="auto"/>
      </w:divBdr>
    </w:div>
    <w:div w:id="258371815">
      <w:bodyDiv w:val="1"/>
      <w:marLeft w:val="0"/>
      <w:marRight w:val="0"/>
      <w:marTop w:val="0"/>
      <w:marBottom w:val="0"/>
      <w:divBdr>
        <w:top w:val="none" w:sz="0" w:space="0" w:color="auto"/>
        <w:left w:val="none" w:sz="0" w:space="0" w:color="auto"/>
        <w:bottom w:val="none" w:sz="0" w:space="0" w:color="auto"/>
        <w:right w:val="none" w:sz="0" w:space="0" w:color="auto"/>
      </w:divBdr>
    </w:div>
    <w:div w:id="258412668">
      <w:bodyDiv w:val="1"/>
      <w:marLeft w:val="0"/>
      <w:marRight w:val="0"/>
      <w:marTop w:val="0"/>
      <w:marBottom w:val="0"/>
      <w:divBdr>
        <w:top w:val="none" w:sz="0" w:space="0" w:color="auto"/>
        <w:left w:val="none" w:sz="0" w:space="0" w:color="auto"/>
        <w:bottom w:val="none" w:sz="0" w:space="0" w:color="auto"/>
        <w:right w:val="none" w:sz="0" w:space="0" w:color="auto"/>
      </w:divBdr>
    </w:div>
    <w:div w:id="258492598">
      <w:bodyDiv w:val="1"/>
      <w:marLeft w:val="0"/>
      <w:marRight w:val="0"/>
      <w:marTop w:val="0"/>
      <w:marBottom w:val="0"/>
      <w:divBdr>
        <w:top w:val="none" w:sz="0" w:space="0" w:color="auto"/>
        <w:left w:val="none" w:sz="0" w:space="0" w:color="auto"/>
        <w:bottom w:val="none" w:sz="0" w:space="0" w:color="auto"/>
        <w:right w:val="none" w:sz="0" w:space="0" w:color="auto"/>
      </w:divBdr>
    </w:div>
    <w:div w:id="258762550">
      <w:bodyDiv w:val="1"/>
      <w:marLeft w:val="0"/>
      <w:marRight w:val="0"/>
      <w:marTop w:val="0"/>
      <w:marBottom w:val="0"/>
      <w:divBdr>
        <w:top w:val="none" w:sz="0" w:space="0" w:color="auto"/>
        <w:left w:val="none" w:sz="0" w:space="0" w:color="auto"/>
        <w:bottom w:val="none" w:sz="0" w:space="0" w:color="auto"/>
        <w:right w:val="none" w:sz="0" w:space="0" w:color="auto"/>
      </w:divBdr>
    </w:div>
    <w:div w:id="259068389">
      <w:bodyDiv w:val="1"/>
      <w:marLeft w:val="0"/>
      <w:marRight w:val="0"/>
      <w:marTop w:val="0"/>
      <w:marBottom w:val="0"/>
      <w:divBdr>
        <w:top w:val="none" w:sz="0" w:space="0" w:color="auto"/>
        <w:left w:val="none" w:sz="0" w:space="0" w:color="auto"/>
        <w:bottom w:val="none" w:sz="0" w:space="0" w:color="auto"/>
        <w:right w:val="none" w:sz="0" w:space="0" w:color="auto"/>
      </w:divBdr>
    </w:div>
    <w:div w:id="259723940">
      <w:bodyDiv w:val="1"/>
      <w:marLeft w:val="0"/>
      <w:marRight w:val="0"/>
      <w:marTop w:val="0"/>
      <w:marBottom w:val="0"/>
      <w:divBdr>
        <w:top w:val="none" w:sz="0" w:space="0" w:color="auto"/>
        <w:left w:val="none" w:sz="0" w:space="0" w:color="auto"/>
        <w:bottom w:val="none" w:sz="0" w:space="0" w:color="auto"/>
        <w:right w:val="none" w:sz="0" w:space="0" w:color="auto"/>
      </w:divBdr>
    </w:div>
    <w:div w:id="259917784">
      <w:bodyDiv w:val="1"/>
      <w:marLeft w:val="0"/>
      <w:marRight w:val="0"/>
      <w:marTop w:val="0"/>
      <w:marBottom w:val="0"/>
      <w:divBdr>
        <w:top w:val="none" w:sz="0" w:space="0" w:color="auto"/>
        <w:left w:val="none" w:sz="0" w:space="0" w:color="auto"/>
        <w:bottom w:val="none" w:sz="0" w:space="0" w:color="auto"/>
        <w:right w:val="none" w:sz="0" w:space="0" w:color="auto"/>
      </w:divBdr>
    </w:div>
    <w:div w:id="259997076">
      <w:bodyDiv w:val="1"/>
      <w:marLeft w:val="0"/>
      <w:marRight w:val="0"/>
      <w:marTop w:val="0"/>
      <w:marBottom w:val="0"/>
      <w:divBdr>
        <w:top w:val="none" w:sz="0" w:space="0" w:color="auto"/>
        <w:left w:val="none" w:sz="0" w:space="0" w:color="auto"/>
        <w:bottom w:val="none" w:sz="0" w:space="0" w:color="auto"/>
        <w:right w:val="none" w:sz="0" w:space="0" w:color="auto"/>
      </w:divBdr>
    </w:div>
    <w:div w:id="259997434">
      <w:bodyDiv w:val="1"/>
      <w:marLeft w:val="0"/>
      <w:marRight w:val="0"/>
      <w:marTop w:val="0"/>
      <w:marBottom w:val="0"/>
      <w:divBdr>
        <w:top w:val="none" w:sz="0" w:space="0" w:color="auto"/>
        <w:left w:val="none" w:sz="0" w:space="0" w:color="auto"/>
        <w:bottom w:val="none" w:sz="0" w:space="0" w:color="auto"/>
        <w:right w:val="none" w:sz="0" w:space="0" w:color="auto"/>
      </w:divBdr>
    </w:div>
    <w:div w:id="260989494">
      <w:bodyDiv w:val="1"/>
      <w:marLeft w:val="0"/>
      <w:marRight w:val="0"/>
      <w:marTop w:val="0"/>
      <w:marBottom w:val="0"/>
      <w:divBdr>
        <w:top w:val="none" w:sz="0" w:space="0" w:color="auto"/>
        <w:left w:val="none" w:sz="0" w:space="0" w:color="auto"/>
        <w:bottom w:val="none" w:sz="0" w:space="0" w:color="auto"/>
        <w:right w:val="none" w:sz="0" w:space="0" w:color="auto"/>
      </w:divBdr>
    </w:div>
    <w:div w:id="261109786">
      <w:bodyDiv w:val="1"/>
      <w:marLeft w:val="0"/>
      <w:marRight w:val="0"/>
      <w:marTop w:val="0"/>
      <w:marBottom w:val="0"/>
      <w:divBdr>
        <w:top w:val="none" w:sz="0" w:space="0" w:color="auto"/>
        <w:left w:val="none" w:sz="0" w:space="0" w:color="auto"/>
        <w:bottom w:val="none" w:sz="0" w:space="0" w:color="auto"/>
        <w:right w:val="none" w:sz="0" w:space="0" w:color="auto"/>
      </w:divBdr>
    </w:div>
    <w:div w:id="261229295">
      <w:bodyDiv w:val="1"/>
      <w:marLeft w:val="0"/>
      <w:marRight w:val="0"/>
      <w:marTop w:val="0"/>
      <w:marBottom w:val="0"/>
      <w:divBdr>
        <w:top w:val="none" w:sz="0" w:space="0" w:color="auto"/>
        <w:left w:val="none" w:sz="0" w:space="0" w:color="auto"/>
        <w:bottom w:val="none" w:sz="0" w:space="0" w:color="auto"/>
        <w:right w:val="none" w:sz="0" w:space="0" w:color="auto"/>
      </w:divBdr>
    </w:div>
    <w:div w:id="261451348">
      <w:bodyDiv w:val="1"/>
      <w:marLeft w:val="0"/>
      <w:marRight w:val="0"/>
      <w:marTop w:val="0"/>
      <w:marBottom w:val="0"/>
      <w:divBdr>
        <w:top w:val="none" w:sz="0" w:space="0" w:color="auto"/>
        <w:left w:val="none" w:sz="0" w:space="0" w:color="auto"/>
        <w:bottom w:val="none" w:sz="0" w:space="0" w:color="auto"/>
        <w:right w:val="none" w:sz="0" w:space="0" w:color="auto"/>
      </w:divBdr>
    </w:div>
    <w:div w:id="261770068">
      <w:bodyDiv w:val="1"/>
      <w:marLeft w:val="0"/>
      <w:marRight w:val="0"/>
      <w:marTop w:val="0"/>
      <w:marBottom w:val="0"/>
      <w:divBdr>
        <w:top w:val="none" w:sz="0" w:space="0" w:color="auto"/>
        <w:left w:val="none" w:sz="0" w:space="0" w:color="auto"/>
        <w:bottom w:val="none" w:sz="0" w:space="0" w:color="auto"/>
        <w:right w:val="none" w:sz="0" w:space="0" w:color="auto"/>
      </w:divBdr>
    </w:div>
    <w:div w:id="261957716">
      <w:bodyDiv w:val="1"/>
      <w:marLeft w:val="0"/>
      <w:marRight w:val="0"/>
      <w:marTop w:val="0"/>
      <w:marBottom w:val="0"/>
      <w:divBdr>
        <w:top w:val="none" w:sz="0" w:space="0" w:color="auto"/>
        <w:left w:val="none" w:sz="0" w:space="0" w:color="auto"/>
        <w:bottom w:val="none" w:sz="0" w:space="0" w:color="auto"/>
        <w:right w:val="none" w:sz="0" w:space="0" w:color="auto"/>
      </w:divBdr>
    </w:div>
    <w:div w:id="262500270">
      <w:bodyDiv w:val="1"/>
      <w:marLeft w:val="0"/>
      <w:marRight w:val="0"/>
      <w:marTop w:val="0"/>
      <w:marBottom w:val="0"/>
      <w:divBdr>
        <w:top w:val="none" w:sz="0" w:space="0" w:color="auto"/>
        <w:left w:val="none" w:sz="0" w:space="0" w:color="auto"/>
        <w:bottom w:val="none" w:sz="0" w:space="0" w:color="auto"/>
        <w:right w:val="none" w:sz="0" w:space="0" w:color="auto"/>
      </w:divBdr>
    </w:div>
    <w:div w:id="262617506">
      <w:bodyDiv w:val="1"/>
      <w:marLeft w:val="0"/>
      <w:marRight w:val="0"/>
      <w:marTop w:val="0"/>
      <w:marBottom w:val="0"/>
      <w:divBdr>
        <w:top w:val="none" w:sz="0" w:space="0" w:color="auto"/>
        <w:left w:val="none" w:sz="0" w:space="0" w:color="auto"/>
        <w:bottom w:val="none" w:sz="0" w:space="0" w:color="auto"/>
        <w:right w:val="none" w:sz="0" w:space="0" w:color="auto"/>
      </w:divBdr>
    </w:div>
    <w:div w:id="262687936">
      <w:bodyDiv w:val="1"/>
      <w:marLeft w:val="0"/>
      <w:marRight w:val="0"/>
      <w:marTop w:val="0"/>
      <w:marBottom w:val="0"/>
      <w:divBdr>
        <w:top w:val="none" w:sz="0" w:space="0" w:color="auto"/>
        <w:left w:val="none" w:sz="0" w:space="0" w:color="auto"/>
        <w:bottom w:val="none" w:sz="0" w:space="0" w:color="auto"/>
        <w:right w:val="none" w:sz="0" w:space="0" w:color="auto"/>
      </w:divBdr>
    </w:div>
    <w:div w:id="262694190">
      <w:bodyDiv w:val="1"/>
      <w:marLeft w:val="0"/>
      <w:marRight w:val="0"/>
      <w:marTop w:val="0"/>
      <w:marBottom w:val="0"/>
      <w:divBdr>
        <w:top w:val="none" w:sz="0" w:space="0" w:color="auto"/>
        <w:left w:val="none" w:sz="0" w:space="0" w:color="auto"/>
        <w:bottom w:val="none" w:sz="0" w:space="0" w:color="auto"/>
        <w:right w:val="none" w:sz="0" w:space="0" w:color="auto"/>
      </w:divBdr>
    </w:div>
    <w:div w:id="262761512">
      <w:bodyDiv w:val="1"/>
      <w:marLeft w:val="0"/>
      <w:marRight w:val="0"/>
      <w:marTop w:val="0"/>
      <w:marBottom w:val="0"/>
      <w:divBdr>
        <w:top w:val="none" w:sz="0" w:space="0" w:color="auto"/>
        <w:left w:val="none" w:sz="0" w:space="0" w:color="auto"/>
        <w:bottom w:val="none" w:sz="0" w:space="0" w:color="auto"/>
        <w:right w:val="none" w:sz="0" w:space="0" w:color="auto"/>
      </w:divBdr>
    </w:div>
    <w:div w:id="263802409">
      <w:bodyDiv w:val="1"/>
      <w:marLeft w:val="0"/>
      <w:marRight w:val="0"/>
      <w:marTop w:val="0"/>
      <w:marBottom w:val="0"/>
      <w:divBdr>
        <w:top w:val="none" w:sz="0" w:space="0" w:color="auto"/>
        <w:left w:val="none" w:sz="0" w:space="0" w:color="auto"/>
        <w:bottom w:val="none" w:sz="0" w:space="0" w:color="auto"/>
        <w:right w:val="none" w:sz="0" w:space="0" w:color="auto"/>
      </w:divBdr>
    </w:div>
    <w:div w:id="263853398">
      <w:bodyDiv w:val="1"/>
      <w:marLeft w:val="0"/>
      <w:marRight w:val="0"/>
      <w:marTop w:val="0"/>
      <w:marBottom w:val="0"/>
      <w:divBdr>
        <w:top w:val="none" w:sz="0" w:space="0" w:color="auto"/>
        <w:left w:val="none" w:sz="0" w:space="0" w:color="auto"/>
        <w:bottom w:val="none" w:sz="0" w:space="0" w:color="auto"/>
        <w:right w:val="none" w:sz="0" w:space="0" w:color="auto"/>
      </w:divBdr>
    </w:div>
    <w:div w:id="264461057">
      <w:bodyDiv w:val="1"/>
      <w:marLeft w:val="0"/>
      <w:marRight w:val="0"/>
      <w:marTop w:val="0"/>
      <w:marBottom w:val="0"/>
      <w:divBdr>
        <w:top w:val="none" w:sz="0" w:space="0" w:color="auto"/>
        <w:left w:val="none" w:sz="0" w:space="0" w:color="auto"/>
        <w:bottom w:val="none" w:sz="0" w:space="0" w:color="auto"/>
        <w:right w:val="none" w:sz="0" w:space="0" w:color="auto"/>
      </w:divBdr>
    </w:div>
    <w:div w:id="264465240">
      <w:bodyDiv w:val="1"/>
      <w:marLeft w:val="0"/>
      <w:marRight w:val="0"/>
      <w:marTop w:val="0"/>
      <w:marBottom w:val="0"/>
      <w:divBdr>
        <w:top w:val="none" w:sz="0" w:space="0" w:color="auto"/>
        <w:left w:val="none" w:sz="0" w:space="0" w:color="auto"/>
        <w:bottom w:val="none" w:sz="0" w:space="0" w:color="auto"/>
        <w:right w:val="none" w:sz="0" w:space="0" w:color="auto"/>
      </w:divBdr>
    </w:div>
    <w:div w:id="265039100">
      <w:bodyDiv w:val="1"/>
      <w:marLeft w:val="0"/>
      <w:marRight w:val="0"/>
      <w:marTop w:val="0"/>
      <w:marBottom w:val="0"/>
      <w:divBdr>
        <w:top w:val="none" w:sz="0" w:space="0" w:color="auto"/>
        <w:left w:val="none" w:sz="0" w:space="0" w:color="auto"/>
        <w:bottom w:val="none" w:sz="0" w:space="0" w:color="auto"/>
        <w:right w:val="none" w:sz="0" w:space="0" w:color="auto"/>
      </w:divBdr>
    </w:div>
    <w:div w:id="265237170">
      <w:bodyDiv w:val="1"/>
      <w:marLeft w:val="0"/>
      <w:marRight w:val="0"/>
      <w:marTop w:val="0"/>
      <w:marBottom w:val="0"/>
      <w:divBdr>
        <w:top w:val="none" w:sz="0" w:space="0" w:color="auto"/>
        <w:left w:val="none" w:sz="0" w:space="0" w:color="auto"/>
        <w:bottom w:val="none" w:sz="0" w:space="0" w:color="auto"/>
        <w:right w:val="none" w:sz="0" w:space="0" w:color="auto"/>
      </w:divBdr>
    </w:div>
    <w:div w:id="265692786">
      <w:bodyDiv w:val="1"/>
      <w:marLeft w:val="0"/>
      <w:marRight w:val="0"/>
      <w:marTop w:val="0"/>
      <w:marBottom w:val="0"/>
      <w:divBdr>
        <w:top w:val="none" w:sz="0" w:space="0" w:color="auto"/>
        <w:left w:val="none" w:sz="0" w:space="0" w:color="auto"/>
        <w:bottom w:val="none" w:sz="0" w:space="0" w:color="auto"/>
        <w:right w:val="none" w:sz="0" w:space="0" w:color="auto"/>
      </w:divBdr>
    </w:div>
    <w:div w:id="265769201">
      <w:bodyDiv w:val="1"/>
      <w:marLeft w:val="0"/>
      <w:marRight w:val="0"/>
      <w:marTop w:val="0"/>
      <w:marBottom w:val="0"/>
      <w:divBdr>
        <w:top w:val="none" w:sz="0" w:space="0" w:color="auto"/>
        <w:left w:val="none" w:sz="0" w:space="0" w:color="auto"/>
        <w:bottom w:val="none" w:sz="0" w:space="0" w:color="auto"/>
        <w:right w:val="none" w:sz="0" w:space="0" w:color="auto"/>
      </w:divBdr>
    </w:div>
    <w:div w:id="265775900">
      <w:bodyDiv w:val="1"/>
      <w:marLeft w:val="0"/>
      <w:marRight w:val="0"/>
      <w:marTop w:val="0"/>
      <w:marBottom w:val="0"/>
      <w:divBdr>
        <w:top w:val="none" w:sz="0" w:space="0" w:color="auto"/>
        <w:left w:val="none" w:sz="0" w:space="0" w:color="auto"/>
        <w:bottom w:val="none" w:sz="0" w:space="0" w:color="auto"/>
        <w:right w:val="none" w:sz="0" w:space="0" w:color="auto"/>
      </w:divBdr>
    </w:div>
    <w:div w:id="266010940">
      <w:bodyDiv w:val="1"/>
      <w:marLeft w:val="0"/>
      <w:marRight w:val="0"/>
      <w:marTop w:val="0"/>
      <w:marBottom w:val="0"/>
      <w:divBdr>
        <w:top w:val="none" w:sz="0" w:space="0" w:color="auto"/>
        <w:left w:val="none" w:sz="0" w:space="0" w:color="auto"/>
        <w:bottom w:val="none" w:sz="0" w:space="0" w:color="auto"/>
        <w:right w:val="none" w:sz="0" w:space="0" w:color="auto"/>
      </w:divBdr>
    </w:div>
    <w:div w:id="266082810">
      <w:bodyDiv w:val="1"/>
      <w:marLeft w:val="0"/>
      <w:marRight w:val="0"/>
      <w:marTop w:val="0"/>
      <w:marBottom w:val="0"/>
      <w:divBdr>
        <w:top w:val="none" w:sz="0" w:space="0" w:color="auto"/>
        <w:left w:val="none" w:sz="0" w:space="0" w:color="auto"/>
        <w:bottom w:val="none" w:sz="0" w:space="0" w:color="auto"/>
        <w:right w:val="none" w:sz="0" w:space="0" w:color="auto"/>
      </w:divBdr>
    </w:div>
    <w:div w:id="266154907">
      <w:bodyDiv w:val="1"/>
      <w:marLeft w:val="0"/>
      <w:marRight w:val="0"/>
      <w:marTop w:val="0"/>
      <w:marBottom w:val="0"/>
      <w:divBdr>
        <w:top w:val="none" w:sz="0" w:space="0" w:color="auto"/>
        <w:left w:val="none" w:sz="0" w:space="0" w:color="auto"/>
        <w:bottom w:val="none" w:sz="0" w:space="0" w:color="auto"/>
        <w:right w:val="none" w:sz="0" w:space="0" w:color="auto"/>
      </w:divBdr>
    </w:div>
    <w:div w:id="266163543">
      <w:bodyDiv w:val="1"/>
      <w:marLeft w:val="0"/>
      <w:marRight w:val="0"/>
      <w:marTop w:val="0"/>
      <w:marBottom w:val="0"/>
      <w:divBdr>
        <w:top w:val="none" w:sz="0" w:space="0" w:color="auto"/>
        <w:left w:val="none" w:sz="0" w:space="0" w:color="auto"/>
        <w:bottom w:val="none" w:sz="0" w:space="0" w:color="auto"/>
        <w:right w:val="none" w:sz="0" w:space="0" w:color="auto"/>
      </w:divBdr>
    </w:div>
    <w:div w:id="266236369">
      <w:bodyDiv w:val="1"/>
      <w:marLeft w:val="0"/>
      <w:marRight w:val="0"/>
      <w:marTop w:val="0"/>
      <w:marBottom w:val="0"/>
      <w:divBdr>
        <w:top w:val="none" w:sz="0" w:space="0" w:color="auto"/>
        <w:left w:val="none" w:sz="0" w:space="0" w:color="auto"/>
        <w:bottom w:val="none" w:sz="0" w:space="0" w:color="auto"/>
        <w:right w:val="none" w:sz="0" w:space="0" w:color="auto"/>
      </w:divBdr>
    </w:div>
    <w:div w:id="266239174">
      <w:bodyDiv w:val="1"/>
      <w:marLeft w:val="0"/>
      <w:marRight w:val="0"/>
      <w:marTop w:val="0"/>
      <w:marBottom w:val="0"/>
      <w:divBdr>
        <w:top w:val="none" w:sz="0" w:space="0" w:color="auto"/>
        <w:left w:val="none" w:sz="0" w:space="0" w:color="auto"/>
        <w:bottom w:val="none" w:sz="0" w:space="0" w:color="auto"/>
        <w:right w:val="none" w:sz="0" w:space="0" w:color="auto"/>
      </w:divBdr>
    </w:div>
    <w:div w:id="266423837">
      <w:bodyDiv w:val="1"/>
      <w:marLeft w:val="0"/>
      <w:marRight w:val="0"/>
      <w:marTop w:val="0"/>
      <w:marBottom w:val="0"/>
      <w:divBdr>
        <w:top w:val="none" w:sz="0" w:space="0" w:color="auto"/>
        <w:left w:val="none" w:sz="0" w:space="0" w:color="auto"/>
        <w:bottom w:val="none" w:sz="0" w:space="0" w:color="auto"/>
        <w:right w:val="none" w:sz="0" w:space="0" w:color="auto"/>
      </w:divBdr>
    </w:div>
    <w:div w:id="266619988">
      <w:bodyDiv w:val="1"/>
      <w:marLeft w:val="0"/>
      <w:marRight w:val="0"/>
      <w:marTop w:val="0"/>
      <w:marBottom w:val="0"/>
      <w:divBdr>
        <w:top w:val="none" w:sz="0" w:space="0" w:color="auto"/>
        <w:left w:val="none" w:sz="0" w:space="0" w:color="auto"/>
        <w:bottom w:val="none" w:sz="0" w:space="0" w:color="auto"/>
        <w:right w:val="none" w:sz="0" w:space="0" w:color="auto"/>
      </w:divBdr>
    </w:div>
    <w:div w:id="266891178">
      <w:bodyDiv w:val="1"/>
      <w:marLeft w:val="0"/>
      <w:marRight w:val="0"/>
      <w:marTop w:val="0"/>
      <w:marBottom w:val="0"/>
      <w:divBdr>
        <w:top w:val="none" w:sz="0" w:space="0" w:color="auto"/>
        <w:left w:val="none" w:sz="0" w:space="0" w:color="auto"/>
        <w:bottom w:val="none" w:sz="0" w:space="0" w:color="auto"/>
        <w:right w:val="none" w:sz="0" w:space="0" w:color="auto"/>
      </w:divBdr>
    </w:div>
    <w:div w:id="266932952">
      <w:bodyDiv w:val="1"/>
      <w:marLeft w:val="0"/>
      <w:marRight w:val="0"/>
      <w:marTop w:val="0"/>
      <w:marBottom w:val="0"/>
      <w:divBdr>
        <w:top w:val="none" w:sz="0" w:space="0" w:color="auto"/>
        <w:left w:val="none" w:sz="0" w:space="0" w:color="auto"/>
        <w:bottom w:val="none" w:sz="0" w:space="0" w:color="auto"/>
        <w:right w:val="none" w:sz="0" w:space="0" w:color="auto"/>
      </w:divBdr>
    </w:div>
    <w:div w:id="266933795">
      <w:bodyDiv w:val="1"/>
      <w:marLeft w:val="0"/>
      <w:marRight w:val="0"/>
      <w:marTop w:val="0"/>
      <w:marBottom w:val="0"/>
      <w:divBdr>
        <w:top w:val="none" w:sz="0" w:space="0" w:color="auto"/>
        <w:left w:val="none" w:sz="0" w:space="0" w:color="auto"/>
        <w:bottom w:val="none" w:sz="0" w:space="0" w:color="auto"/>
        <w:right w:val="none" w:sz="0" w:space="0" w:color="auto"/>
      </w:divBdr>
    </w:div>
    <w:div w:id="267003775">
      <w:bodyDiv w:val="1"/>
      <w:marLeft w:val="0"/>
      <w:marRight w:val="0"/>
      <w:marTop w:val="0"/>
      <w:marBottom w:val="0"/>
      <w:divBdr>
        <w:top w:val="none" w:sz="0" w:space="0" w:color="auto"/>
        <w:left w:val="none" w:sz="0" w:space="0" w:color="auto"/>
        <w:bottom w:val="none" w:sz="0" w:space="0" w:color="auto"/>
        <w:right w:val="none" w:sz="0" w:space="0" w:color="auto"/>
      </w:divBdr>
    </w:div>
    <w:div w:id="267390759">
      <w:bodyDiv w:val="1"/>
      <w:marLeft w:val="0"/>
      <w:marRight w:val="0"/>
      <w:marTop w:val="0"/>
      <w:marBottom w:val="0"/>
      <w:divBdr>
        <w:top w:val="none" w:sz="0" w:space="0" w:color="auto"/>
        <w:left w:val="none" w:sz="0" w:space="0" w:color="auto"/>
        <w:bottom w:val="none" w:sz="0" w:space="0" w:color="auto"/>
        <w:right w:val="none" w:sz="0" w:space="0" w:color="auto"/>
      </w:divBdr>
    </w:div>
    <w:div w:id="267542591">
      <w:bodyDiv w:val="1"/>
      <w:marLeft w:val="0"/>
      <w:marRight w:val="0"/>
      <w:marTop w:val="0"/>
      <w:marBottom w:val="0"/>
      <w:divBdr>
        <w:top w:val="none" w:sz="0" w:space="0" w:color="auto"/>
        <w:left w:val="none" w:sz="0" w:space="0" w:color="auto"/>
        <w:bottom w:val="none" w:sz="0" w:space="0" w:color="auto"/>
        <w:right w:val="none" w:sz="0" w:space="0" w:color="auto"/>
      </w:divBdr>
    </w:div>
    <w:div w:id="267736584">
      <w:bodyDiv w:val="1"/>
      <w:marLeft w:val="0"/>
      <w:marRight w:val="0"/>
      <w:marTop w:val="0"/>
      <w:marBottom w:val="0"/>
      <w:divBdr>
        <w:top w:val="none" w:sz="0" w:space="0" w:color="auto"/>
        <w:left w:val="none" w:sz="0" w:space="0" w:color="auto"/>
        <w:bottom w:val="none" w:sz="0" w:space="0" w:color="auto"/>
        <w:right w:val="none" w:sz="0" w:space="0" w:color="auto"/>
      </w:divBdr>
    </w:div>
    <w:div w:id="267811005">
      <w:bodyDiv w:val="1"/>
      <w:marLeft w:val="0"/>
      <w:marRight w:val="0"/>
      <w:marTop w:val="0"/>
      <w:marBottom w:val="0"/>
      <w:divBdr>
        <w:top w:val="none" w:sz="0" w:space="0" w:color="auto"/>
        <w:left w:val="none" w:sz="0" w:space="0" w:color="auto"/>
        <w:bottom w:val="none" w:sz="0" w:space="0" w:color="auto"/>
        <w:right w:val="none" w:sz="0" w:space="0" w:color="auto"/>
      </w:divBdr>
    </w:div>
    <w:div w:id="267851631">
      <w:bodyDiv w:val="1"/>
      <w:marLeft w:val="0"/>
      <w:marRight w:val="0"/>
      <w:marTop w:val="0"/>
      <w:marBottom w:val="0"/>
      <w:divBdr>
        <w:top w:val="none" w:sz="0" w:space="0" w:color="auto"/>
        <w:left w:val="none" w:sz="0" w:space="0" w:color="auto"/>
        <w:bottom w:val="none" w:sz="0" w:space="0" w:color="auto"/>
        <w:right w:val="none" w:sz="0" w:space="0" w:color="auto"/>
      </w:divBdr>
    </w:div>
    <w:div w:id="267859085">
      <w:bodyDiv w:val="1"/>
      <w:marLeft w:val="0"/>
      <w:marRight w:val="0"/>
      <w:marTop w:val="0"/>
      <w:marBottom w:val="0"/>
      <w:divBdr>
        <w:top w:val="none" w:sz="0" w:space="0" w:color="auto"/>
        <w:left w:val="none" w:sz="0" w:space="0" w:color="auto"/>
        <w:bottom w:val="none" w:sz="0" w:space="0" w:color="auto"/>
        <w:right w:val="none" w:sz="0" w:space="0" w:color="auto"/>
      </w:divBdr>
    </w:div>
    <w:div w:id="267860117">
      <w:bodyDiv w:val="1"/>
      <w:marLeft w:val="0"/>
      <w:marRight w:val="0"/>
      <w:marTop w:val="0"/>
      <w:marBottom w:val="0"/>
      <w:divBdr>
        <w:top w:val="none" w:sz="0" w:space="0" w:color="auto"/>
        <w:left w:val="none" w:sz="0" w:space="0" w:color="auto"/>
        <w:bottom w:val="none" w:sz="0" w:space="0" w:color="auto"/>
        <w:right w:val="none" w:sz="0" w:space="0" w:color="auto"/>
      </w:divBdr>
    </w:div>
    <w:div w:id="268046110">
      <w:bodyDiv w:val="1"/>
      <w:marLeft w:val="0"/>
      <w:marRight w:val="0"/>
      <w:marTop w:val="0"/>
      <w:marBottom w:val="0"/>
      <w:divBdr>
        <w:top w:val="none" w:sz="0" w:space="0" w:color="auto"/>
        <w:left w:val="none" w:sz="0" w:space="0" w:color="auto"/>
        <w:bottom w:val="none" w:sz="0" w:space="0" w:color="auto"/>
        <w:right w:val="none" w:sz="0" w:space="0" w:color="auto"/>
      </w:divBdr>
    </w:div>
    <w:div w:id="268202397">
      <w:bodyDiv w:val="1"/>
      <w:marLeft w:val="0"/>
      <w:marRight w:val="0"/>
      <w:marTop w:val="0"/>
      <w:marBottom w:val="0"/>
      <w:divBdr>
        <w:top w:val="none" w:sz="0" w:space="0" w:color="auto"/>
        <w:left w:val="none" w:sz="0" w:space="0" w:color="auto"/>
        <w:bottom w:val="none" w:sz="0" w:space="0" w:color="auto"/>
        <w:right w:val="none" w:sz="0" w:space="0" w:color="auto"/>
      </w:divBdr>
    </w:div>
    <w:div w:id="268243149">
      <w:bodyDiv w:val="1"/>
      <w:marLeft w:val="0"/>
      <w:marRight w:val="0"/>
      <w:marTop w:val="0"/>
      <w:marBottom w:val="0"/>
      <w:divBdr>
        <w:top w:val="none" w:sz="0" w:space="0" w:color="auto"/>
        <w:left w:val="none" w:sz="0" w:space="0" w:color="auto"/>
        <w:bottom w:val="none" w:sz="0" w:space="0" w:color="auto"/>
        <w:right w:val="none" w:sz="0" w:space="0" w:color="auto"/>
      </w:divBdr>
    </w:div>
    <w:div w:id="268394228">
      <w:bodyDiv w:val="1"/>
      <w:marLeft w:val="0"/>
      <w:marRight w:val="0"/>
      <w:marTop w:val="0"/>
      <w:marBottom w:val="0"/>
      <w:divBdr>
        <w:top w:val="none" w:sz="0" w:space="0" w:color="auto"/>
        <w:left w:val="none" w:sz="0" w:space="0" w:color="auto"/>
        <w:bottom w:val="none" w:sz="0" w:space="0" w:color="auto"/>
        <w:right w:val="none" w:sz="0" w:space="0" w:color="auto"/>
      </w:divBdr>
    </w:div>
    <w:div w:id="268514802">
      <w:bodyDiv w:val="1"/>
      <w:marLeft w:val="0"/>
      <w:marRight w:val="0"/>
      <w:marTop w:val="0"/>
      <w:marBottom w:val="0"/>
      <w:divBdr>
        <w:top w:val="none" w:sz="0" w:space="0" w:color="auto"/>
        <w:left w:val="none" w:sz="0" w:space="0" w:color="auto"/>
        <w:bottom w:val="none" w:sz="0" w:space="0" w:color="auto"/>
        <w:right w:val="none" w:sz="0" w:space="0" w:color="auto"/>
      </w:divBdr>
    </w:div>
    <w:div w:id="268658737">
      <w:bodyDiv w:val="1"/>
      <w:marLeft w:val="0"/>
      <w:marRight w:val="0"/>
      <w:marTop w:val="0"/>
      <w:marBottom w:val="0"/>
      <w:divBdr>
        <w:top w:val="none" w:sz="0" w:space="0" w:color="auto"/>
        <w:left w:val="none" w:sz="0" w:space="0" w:color="auto"/>
        <w:bottom w:val="none" w:sz="0" w:space="0" w:color="auto"/>
        <w:right w:val="none" w:sz="0" w:space="0" w:color="auto"/>
      </w:divBdr>
    </w:div>
    <w:div w:id="268777545">
      <w:bodyDiv w:val="1"/>
      <w:marLeft w:val="0"/>
      <w:marRight w:val="0"/>
      <w:marTop w:val="0"/>
      <w:marBottom w:val="0"/>
      <w:divBdr>
        <w:top w:val="none" w:sz="0" w:space="0" w:color="auto"/>
        <w:left w:val="none" w:sz="0" w:space="0" w:color="auto"/>
        <w:bottom w:val="none" w:sz="0" w:space="0" w:color="auto"/>
        <w:right w:val="none" w:sz="0" w:space="0" w:color="auto"/>
      </w:divBdr>
    </w:div>
    <w:div w:id="268783820">
      <w:bodyDiv w:val="1"/>
      <w:marLeft w:val="0"/>
      <w:marRight w:val="0"/>
      <w:marTop w:val="0"/>
      <w:marBottom w:val="0"/>
      <w:divBdr>
        <w:top w:val="none" w:sz="0" w:space="0" w:color="auto"/>
        <w:left w:val="none" w:sz="0" w:space="0" w:color="auto"/>
        <w:bottom w:val="none" w:sz="0" w:space="0" w:color="auto"/>
        <w:right w:val="none" w:sz="0" w:space="0" w:color="auto"/>
      </w:divBdr>
    </w:div>
    <w:div w:id="269047377">
      <w:bodyDiv w:val="1"/>
      <w:marLeft w:val="0"/>
      <w:marRight w:val="0"/>
      <w:marTop w:val="0"/>
      <w:marBottom w:val="0"/>
      <w:divBdr>
        <w:top w:val="none" w:sz="0" w:space="0" w:color="auto"/>
        <w:left w:val="none" w:sz="0" w:space="0" w:color="auto"/>
        <w:bottom w:val="none" w:sz="0" w:space="0" w:color="auto"/>
        <w:right w:val="none" w:sz="0" w:space="0" w:color="auto"/>
      </w:divBdr>
    </w:div>
    <w:div w:id="269094376">
      <w:bodyDiv w:val="1"/>
      <w:marLeft w:val="0"/>
      <w:marRight w:val="0"/>
      <w:marTop w:val="0"/>
      <w:marBottom w:val="0"/>
      <w:divBdr>
        <w:top w:val="none" w:sz="0" w:space="0" w:color="auto"/>
        <w:left w:val="none" w:sz="0" w:space="0" w:color="auto"/>
        <w:bottom w:val="none" w:sz="0" w:space="0" w:color="auto"/>
        <w:right w:val="none" w:sz="0" w:space="0" w:color="auto"/>
      </w:divBdr>
    </w:div>
    <w:div w:id="269315218">
      <w:bodyDiv w:val="1"/>
      <w:marLeft w:val="0"/>
      <w:marRight w:val="0"/>
      <w:marTop w:val="0"/>
      <w:marBottom w:val="0"/>
      <w:divBdr>
        <w:top w:val="none" w:sz="0" w:space="0" w:color="auto"/>
        <w:left w:val="none" w:sz="0" w:space="0" w:color="auto"/>
        <w:bottom w:val="none" w:sz="0" w:space="0" w:color="auto"/>
        <w:right w:val="none" w:sz="0" w:space="0" w:color="auto"/>
      </w:divBdr>
    </w:div>
    <w:div w:id="269508006">
      <w:bodyDiv w:val="1"/>
      <w:marLeft w:val="0"/>
      <w:marRight w:val="0"/>
      <w:marTop w:val="0"/>
      <w:marBottom w:val="0"/>
      <w:divBdr>
        <w:top w:val="none" w:sz="0" w:space="0" w:color="auto"/>
        <w:left w:val="none" w:sz="0" w:space="0" w:color="auto"/>
        <w:bottom w:val="none" w:sz="0" w:space="0" w:color="auto"/>
        <w:right w:val="none" w:sz="0" w:space="0" w:color="auto"/>
      </w:divBdr>
    </w:div>
    <w:div w:id="269511874">
      <w:bodyDiv w:val="1"/>
      <w:marLeft w:val="0"/>
      <w:marRight w:val="0"/>
      <w:marTop w:val="0"/>
      <w:marBottom w:val="0"/>
      <w:divBdr>
        <w:top w:val="none" w:sz="0" w:space="0" w:color="auto"/>
        <w:left w:val="none" w:sz="0" w:space="0" w:color="auto"/>
        <w:bottom w:val="none" w:sz="0" w:space="0" w:color="auto"/>
        <w:right w:val="none" w:sz="0" w:space="0" w:color="auto"/>
      </w:divBdr>
    </w:div>
    <w:div w:id="269703258">
      <w:bodyDiv w:val="1"/>
      <w:marLeft w:val="0"/>
      <w:marRight w:val="0"/>
      <w:marTop w:val="0"/>
      <w:marBottom w:val="0"/>
      <w:divBdr>
        <w:top w:val="none" w:sz="0" w:space="0" w:color="auto"/>
        <w:left w:val="none" w:sz="0" w:space="0" w:color="auto"/>
        <w:bottom w:val="none" w:sz="0" w:space="0" w:color="auto"/>
        <w:right w:val="none" w:sz="0" w:space="0" w:color="auto"/>
      </w:divBdr>
    </w:div>
    <w:div w:id="270087592">
      <w:bodyDiv w:val="1"/>
      <w:marLeft w:val="0"/>
      <w:marRight w:val="0"/>
      <w:marTop w:val="0"/>
      <w:marBottom w:val="0"/>
      <w:divBdr>
        <w:top w:val="none" w:sz="0" w:space="0" w:color="auto"/>
        <w:left w:val="none" w:sz="0" w:space="0" w:color="auto"/>
        <w:bottom w:val="none" w:sz="0" w:space="0" w:color="auto"/>
        <w:right w:val="none" w:sz="0" w:space="0" w:color="auto"/>
      </w:divBdr>
    </w:div>
    <w:div w:id="270167808">
      <w:bodyDiv w:val="1"/>
      <w:marLeft w:val="0"/>
      <w:marRight w:val="0"/>
      <w:marTop w:val="0"/>
      <w:marBottom w:val="0"/>
      <w:divBdr>
        <w:top w:val="none" w:sz="0" w:space="0" w:color="auto"/>
        <w:left w:val="none" w:sz="0" w:space="0" w:color="auto"/>
        <w:bottom w:val="none" w:sz="0" w:space="0" w:color="auto"/>
        <w:right w:val="none" w:sz="0" w:space="0" w:color="auto"/>
      </w:divBdr>
    </w:div>
    <w:div w:id="270205556">
      <w:bodyDiv w:val="1"/>
      <w:marLeft w:val="0"/>
      <w:marRight w:val="0"/>
      <w:marTop w:val="0"/>
      <w:marBottom w:val="0"/>
      <w:divBdr>
        <w:top w:val="none" w:sz="0" w:space="0" w:color="auto"/>
        <w:left w:val="none" w:sz="0" w:space="0" w:color="auto"/>
        <w:bottom w:val="none" w:sz="0" w:space="0" w:color="auto"/>
        <w:right w:val="none" w:sz="0" w:space="0" w:color="auto"/>
      </w:divBdr>
    </w:div>
    <w:div w:id="270477781">
      <w:bodyDiv w:val="1"/>
      <w:marLeft w:val="0"/>
      <w:marRight w:val="0"/>
      <w:marTop w:val="0"/>
      <w:marBottom w:val="0"/>
      <w:divBdr>
        <w:top w:val="none" w:sz="0" w:space="0" w:color="auto"/>
        <w:left w:val="none" w:sz="0" w:space="0" w:color="auto"/>
        <w:bottom w:val="none" w:sz="0" w:space="0" w:color="auto"/>
        <w:right w:val="none" w:sz="0" w:space="0" w:color="auto"/>
      </w:divBdr>
    </w:div>
    <w:div w:id="270478731">
      <w:bodyDiv w:val="1"/>
      <w:marLeft w:val="0"/>
      <w:marRight w:val="0"/>
      <w:marTop w:val="0"/>
      <w:marBottom w:val="0"/>
      <w:divBdr>
        <w:top w:val="none" w:sz="0" w:space="0" w:color="auto"/>
        <w:left w:val="none" w:sz="0" w:space="0" w:color="auto"/>
        <w:bottom w:val="none" w:sz="0" w:space="0" w:color="auto"/>
        <w:right w:val="none" w:sz="0" w:space="0" w:color="auto"/>
      </w:divBdr>
    </w:div>
    <w:div w:id="270481979">
      <w:bodyDiv w:val="1"/>
      <w:marLeft w:val="0"/>
      <w:marRight w:val="0"/>
      <w:marTop w:val="0"/>
      <w:marBottom w:val="0"/>
      <w:divBdr>
        <w:top w:val="none" w:sz="0" w:space="0" w:color="auto"/>
        <w:left w:val="none" w:sz="0" w:space="0" w:color="auto"/>
        <w:bottom w:val="none" w:sz="0" w:space="0" w:color="auto"/>
        <w:right w:val="none" w:sz="0" w:space="0" w:color="auto"/>
      </w:divBdr>
    </w:div>
    <w:div w:id="270825455">
      <w:bodyDiv w:val="1"/>
      <w:marLeft w:val="0"/>
      <w:marRight w:val="0"/>
      <w:marTop w:val="0"/>
      <w:marBottom w:val="0"/>
      <w:divBdr>
        <w:top w:val="none" w:sz="0" w:space="0" w:color="auto"/>
        <w:left w:val="none" w:sz="0" w:space="0" w:color="auto"/>
        <w:bottom w:val="none" w:sz="0" w:space="0" w:color="auto"/>
        <w:right w:val="none" w:sz="0" w:space="0" w:color="auto"/>
      </w:divBdr>
    </w:div>
    <w:div w:id="270866938">
      <w:bodyDiv w:val="1"/>
      <w:marLeft w:val="0"/>
      <w:marRight w:val="0"/>
      <w:marTop w:val="0"/>
      <w:marBottom w:val="0"/>
      <w:divBdr>
        <w:top w:val="none" w:sz="0" w:space="0" w:color="auto"/>
        <w:left w:val="none" w:sz="0" w:space="0" w:color="auto"/>
        <w:bottom w:val="none" w:sz="0" w:space="0" w:color="auto"/>
        <w:right w:val="none" w:sz="0" w:space="0" w:color="auto"/>
      </w:divBdr>
    </w:div>
    <w:div w:id="271010368">
      <w:bodyDiv w:val="1"/>
      <w:marLeft w:val="0"/>
      <w:marRight w:val="0"/>
      <w:marTop w:val="0"/>
      <w:marBottom w:val="0"/>
      <w:divBdr>
        <w:top w:val="none" w:sz="0" w:space="0" w:color="auto"/>
        <w:left w:val="none" w:sz="0" w:space="0" w:color="auto"/>
        <w:bottom w:val="none" w:sz="0" w:space="0" w:color="auto"/>
        <w:right w:val="none" w:sz="0" w:space="0" w:color="auto"/>
      </w:divBdr>
    </w:div>
    <w:div w:id="271519199">
      <w:bodyDiv w:val="1"/>
      <w:marLeft w:val="0"/>
      <w:marRight w:val="0"/>
      <w:marTop w:val="0"/>
      <w:marBottom w:val="0"/>
      <w:divBdr>
        <w:top w:val="none" w:sz="0" w:space="0" w:color="auto"/>
        <w:left w:val="none" w:sz="0" w:space="0" w:color="auto"/>
        <w:bottom w:val="none" w:sz="0" w:space="0" w:color="auto"/>
        <w:right w:val="none" w:sz="0" w:space="0" w:color="auto"/>
      </w:divBdr>
    </w:div>
    <w:div w:id="272249525">
      <w:bodyDiv w:val="1"/>
      <w:marLeft w:val="0"/>
      <w:marRight w:val="0"/>
      <w:marTop w:val="0"/>
      <w:marBottom w:val="0"/>
      <w:divBdr>
        <w:top w:val="none" w:sz="0" w:space="0" w:color="auto"/>
        <w:left w:val="none" w:sz="0" w:space="0" w:color="auto"/>
        <w:bottom w:val="none" w:sz="0" w:space="0" w:color="auto"/>
        <w:right w:val="none" w:sz="0" w:space="0" w:color="auto"/>
      </w:divBdr>
    </w:div>
    <w:div w:id="272445069">
      <w:bodyDiv w:val="1"/>
      <w:marLeft w:val="0"/>
      <w:marRight w:val="0"/>
      <w:marTop w:val="0"/>
      <w:marBottom w:val="0"/>
      <w:divBdr>
        <w:top w:val="none" w:sz="0" w:space="0" w:color="auto"/>
        <w:left w:val="none" w:sz="0" w:space="0" w:color="auto"/>
        <w:bottom w:val="none" w:sz="0" w:space="0" w:color="auto"/>
        <w:right w:val="none" w:sz="0" w:space="0" w:color="auto"/>
      </w:divBdr>
    </w:div>
    <w:div w:id="273100155">
      <w:bodyDiv w:val="1"/>
      <w:marLeft w:val="0"/>
      <w:marRight w:val="0"/>
      <w:marTop w:val="0"/>
      <w:marBottom w:val="0"/>
      <w:divBdr>
        <w:top w:val="none" w:sz="0" w:space="0" w:color="auto"/>
        <w:left w:val="none" w:sz="0" w:space="0" w:color="auto"/>
        <w:bottom w:val="none" w:sz="0" w:space="0" w:color="auto"/>
        <w:right w:val="none" w:sz="0" w:space="0" w:color="auto"/>
      </w:divBdr>
    </w:div>
    <w:div w:id="273176724">
      <w:bodyDiv w:val="1"/>
      <w:marLeft w:val="0"/>
      <w:marRight w:val="0"/>
      <w:marTop w:val="0"/>
      <w:marBottom w:val="0"/>
      <w:divBdr>
        <w:top w:val="none" w:sz="0" w:space="0" w:color="auto"/>
        <w:left w:val="none" w:sz="0" w:space="0" w:color="auto"/>
        <w:bottom w:val="none" w:sz="0" w:space="0" w:color="auto"/>
        <w:right w:val="none" w:sz="0" w:space="0" w:color="auto"/>
      </w:divBdr>
    </w:div>
    <w:div w:id="273369842">
      <w:bodyDiv w:val="1"/>
      <w:marLeft w:val="0"/>
      <w:marRight w:val="0"/>
      <w:marTop w:val="0"/>
      <w:marBottom w:val="0"/>
      <w:divBdr>
        <w:top w:val="none" w:sz="0" w:space="0" w:color="auto"/>
        <w:left w:val="none" w:sz="0" w:space="0" w:color="auto"/>
        <w:bottom w:val="none" w:sz="0" w:space="0" w:color="auto"/>
        <w:right w:val="none" w:sz="0" w:space="0" w:color="auto"/>
      </w:divBdr>
    </w:div>
    <w:div w:id="273437667">
      <w:bodyDiv w:val="1"/>
      <w:marLeft w:val="0"/>
      <w:marRight w:val="0"/>
      <w:marTop w:val="0"/>
      <w:marBottom w:val="0"/>
      <w:divBdr>
        <w:top w:val="none" w:sz="0" w:space="0" w:color="auto"/>
        <w:left w:val="none" w:sz="0" w:space="0" w:color="auto"/>
        <w:bottom w:val="none" w:sz="0" w:space="0" w:color="auto"/>
        <w:right w:val="none" w:sz="0" w:space="0" w:color="auto"/>
      </w:divBdr>
    </w:div>
    <w:div w:id="273485580">
      <w:bodyDiv w:val="1"/>
      <w:marLeft w:val="0"/>
      <w:marRight w:val="0"/>
      <w:marTop w:val="0"/>
      <w:marBottom w:val="0"/>
      <w:divBdr>
        <w:top w:val="none" w:sz="0" w:space="0" w:color="auto"/>
        <w:left w:val="none" w:sz="0" w:space="0" w:color="auto"/>
        <w:bottom w:val="none" w:sz="0" w:space="0" w:color="auto"/>
        <w:right w:val="none" w:sz="0" w:space="0" w:color="auto"/>
      </w:divBdr>
    </w:div>
    <w:div w:id="273631044">
      <w:bodyDiv w:val="1"/>
      <w:marLeft w:val="0"/>
      <w:marRight w:val="0"/>
      <w:marTop w:val="0"/>
      <w:marBottom w:val="0"/>
      <w:divBdr>
        <w:top w:val="none" w:sz="0" w:space="0" w:color="auto"/>
        <w:left w:val="none" w:sz="0" w:space="0" w:color="auto"/>
        <w:bottom w:val="none" w:sz="0" w:space="0" w:color="auto"/>
        <w:right w:val="none" w:sz="0" w:space="0" w:color="auto"/>
      </w:divBdr>
    </w:div>
    <w:div w:id="273946124">
      <w:bodyDiv w:val="1"/>
      <w:marLeft w:val="0"/>
      <w:marRight w:val="0"/>
      <w:marTop w:val="0"/>
      <w:marBottom w:val="0"/>
      <w:divBdr>
        <w:top w:val="none" w:sz="0" w:space="0" w:color="auto"/>
        <w:left w:val="none" w:sz="0" w:space="0" w:color="auto"/>
        <w:bottom w:val="none" w:sz="0" w:space="0" w:color="auto"/>
        <w:right w:val="none" w:sz="0" w:space="0" w:color="auto"/>
      </w:divBdr>
    </w:div>
    <w:div w:id="274017624">
      <w:bodyDiv w:val="1"/>
      <w:marLeft w:val="0"/>
      <w:marRight w:val="0"/>
      <w:marTop w:val="0"/>
      <w:marBottom w:val="0"/>
      <w:divBdr>
        <w:top w:val="none" w:sz="0" w:space="0" w:color="auto"/>
        <w:left w:val="none" w:sz="0" w:space="0" w:color="auto"/>
        <w:bottom w:val="none" w:sz="0" w:space="0" w:color="auto"/>
        <w:right w:val="none" w:sz="0" w:space="0" w:color="auto"/>
      </w:divBdr>
    </w:div>
    <w:div w:id="274480255">
      <w:bodyDiv w:val="1"/>
      <w:marLeft w:val="0"/>
      <w:marRight w:val="0"/>
      <w:marTop w:val="0"/>
      <w:marBottom w:val="0"/>
      <w:divBdr>
        <w:top w:val="none" w:sz="0" w:space="0" w:color="auto"/>
        <w:left w:val="none" w:sz="0" w:space="0" w:color="auto"/>
        <w:bottom w:val="none" w:sz="0" w:space="0" w:color="auto"/>
        <w:right w:val="none" w:sz="0" w:space="0" w:color="auto"/>
      </w:divBdr>
    </w:div>
    <w:div w:id="274559085">
      <w:bodyDiv w:val="1"/>
      <w:marLeft w:val="0"/>
      <w:marRight w:val="0"/>
      <w:marTop w:val="0"/>
      <w:marBottom w:val="0"/>
      <w:divBdr>
        <w:top w:val="none" w:sz="0" w:space="0" w:color="auto"/>
        <w:left w:val="none" w:sz="0" w:space="0" w:color="auto"/>
        <w:bottom w:val="none" w:sz="0" w:space="0" w:color="auto"/>
        <w:right w:val="none" w:sz="0" w:space="0" w:color="auto"/>
      </w:divBdr>
    </w:div>
    <w:div w:id="274755677">
      <w:bodyDiv w:val="1"/>
      <w:marLeft w:val="0"/>
      <w:marRight w:val="0"/>
      <w:marTop w:val="0"/>
      <w:marBottom w:val="0"/>
      <w:divBdr>
        <w:top w:val="none" w:sz="0" w:space="0" w:color="auto"/>
        <w:left w:val="none" w:sz="0" w:space="0" w:color="auto"/>
        <w:bottom w:val="none" w:sz="0" w:space="0" w:color="auto"/>
        <w:right w:val="none" w:sz="0" w:space="0" w:color="auto"/>
      </w:divBdr>
    </w:div>
    <w:div w:id="275259960">
      <w:bodyDiv w:val="1"/>
      <w:marLeft w:val="0"/>
      <w:marRight w:val="0"/>
      <w:marTop w:val="0"/>
      <w:marBottom w:val="0"/>
      <w:divBdr>
        <w:top w:val="none" w:sz="0" w:space="0" w:color="auto"/>
        <w:left w:val="none" w:sz="0" w:space="0" w:color="auto"/>
        <w:bottom w:val="none" w:sz="0" w:space="0" w:color="auto"/>
        <w:right w:val="none" w:sz="0" w:space="0" w:color="auto"/>
      </w:divBdr>
    </w:div>
    <w:div w:id="275529289">
      <w:bodyDiv w:val="1"/>
      <w:marLeft w:val="0"/>
      <w:marRight w:val="0"/>
      <w:marTop w:val="0"/>
      <w:marBottom w:val="0"/>
      <w:divBdr>
        <w:top w:val="none" w:sz="0" w:space="0" w:color="auto"/>
        <w:left w:val="none" w:sz="0" w:space="0" w:color="auto"/>
        <w:bottom w:val="none" w:sz="0" w:space="0" w:color="auto"/>
        <w:right w:val="none" w:sz="0" w:space="0" w:color="auto"/>
      </w:divBdr>
    </w:div>
    <w:div w:id="275606359">
      <w:bodyDiv w:val="1"/>
      <w:marLeft w:val="0"/>
      <w:marRight w:val="0"/>
      <w:marTop w:val="0"/>
      <w:marBottom w:val="0"/>
      <w:divBdr>
        <w:top w:val="none" w:sz="0" w:space="0" w:color="auto"/>
        <w:left w:val="none" w:sz="0" w:space="0" w:color="auto"/>
        <w:bottom w:val="none" w:sz="0" w:space="0" w:color="auto"/>
        <w:right w:val="none" w:sz="0" w:space="0" w:color="auto"/>
      </w:divBdr>
    </w:div>
    <w:div w:id="275916783">
      <w:bodyDiv w:val="1"/>
      <w:marLeft w:val="0"/>
      <w:marRight w:val="0"/>
      <w:marTop w:val="0"/>
      <w:marBottom w:val="0"/>
      <w:divBdr>
        <w:top w:val="none" w:sz="0" w:space="0" w:color="auto"/>
        <w:left w:val="none" w:sz="0" w:space="0" w:color="auto"/>
        <w:bottom w:val="none" w:sz="0" w:space="0" w:color="auto"/>
        <w:right w:val="none" w:sz="0" w:space="0" w:color="auto"/>
      </w:divBdr>
    </w:div>
    <w:div w:id="275917594">
      <w:bodyDiv w:val="1"/>
      <w:marLeft w:val="0"/>
      <w:marRight w:val="0"/>
      <w:marTop w:val="0"/>
      <w:marBottom w:val="0"/>
      <w:divBdr>
        <w:top w:val="none" w:sz="0" w:space="0" w:color="auto"/>
        <w:left w:val="none" w:sz="0" w:space="0" w:color="auto"/>
        <w:bottom w:val="none" w:sz="0" w:space="0" w:color="auto"/>
        <w:right w:val="none" w:sz="0" w:space="0" w:color="auto"/>
      </w:divBdr>
    </w:div>
    <w:div w:id="275917598">
      <w:bodyDiv w:val="1"/>
      <w:marLeft w:val="0"/>
      <w:marRight w:val="0"/>
      <w:marTop w:val="0"/>
      <w:marBottom w:val="0"/>
      <w:divBdr>
        <w:top w:val="none" w:sz="0" w:space="0" w:color="auto"/>
        <w:left w:val="none" w:sz="0" w:space="0" w:color="auto"/>
        <w:bottom w:val="none" w:sz="0" w:space="0" w:color="auto"/>
        <w:right w:val="none" w:sz="0" w:space="0" w:color="auto"/>
      </w:divBdr>
    </w:div>
    <w:div w:id="276564058">
      <w:bodyDiv w:val="1"/>
      <w:marLeft w:val="0"/>
      <w:marRight w:val="0"/>
      <w:marTop w:val="0"/>
      <w:marBottom w:val="0"/>
      <w:divBdr>
        <w:top w:val="none" w:sz="0" w:space="0" w:color="auto"/>
        <w:left w:val="none" w:sz="0" w:space="0" w:color="auto"/>
        <w:bottom w:val="none" w:sz="0" w:space="0" w:color="auto"/>
        <w:right w:val="none" w:sz="0" w:space="0" w:color="auto"/>
      </w:divBdr>
    </w:div>
    <w:div w:id="276833745">
      <w:bodyDiv w:val="1"/>
      <w:marLeft w:val="0"/>
      <w:marRight w:val="0"/>
      <w:marTop w:val="0"/>
      <w:marBottom w:val="0"/>
      <w:divBdr>
        <w:top w:val="none" w:sz="0" w:space="0" w:color="auto"/>
        <w:left w:val="none" w:sz="0" w:space="0" w:color="auto"/>
        <w:bottom w:val="none" w:sz="0" w:space="0" w:color="auto"/>
        <w:right w:val="none" w:sz="0" w:space="0" w:color="auto"/>
      </w:divBdr>
    </w:div>
    <w:div w:id="276982807">
      <w:bodyDiv w:val="1"/>
      <w:marLeft w:val="0"/>
      <w:marRight w:val="0"/>
      <w:marTop w:val="0"/>
      <w:marBottom w:val="0"/>
      <w:divBdr>
        <w:top w:val="none" w:sz="0" w:space="0" w:color="auto"/>
        <w:left w:val="none" w:sz="0" w:space="0" w:color="auto"/>
        <w:bottom w:val="none" w:sz="0" w:space="0" w:color="auto"/>
        <w:right w:val="none" w:sz="0" w:space="0" w:color="auto"/>
      </w:divBdr>
    </w:div>
    <w:div w:id="277949810">
      <w:bodyDiv w:val="1"/>
      <w:marLeft w:val="0"/>
      <w:marRight w:val="0"/>
      <w:marTop w:val="0"/>
      <w:marBottom w:val="0"/>
      <w:divBdr>
        <w:top w:val="none" w:sz="0" w:space="0" w:color="auto"/>
        <w:left w:val="none" w:sz="0" w:space="0" w:color="auto"/>
        <w:bottom w:val="none" w:sz="0" w:space="0" w:color="auto"/>
        <w:right w:val="none" w:sz="0" w:space="0" w:color="auto"/>
      </w:divBdr>
    </w:div>
    <w:div w:id="278148165">
      <w:bodyDiv w:val="1"/>
      <w:marLeft w:val="0"/>
      <w:marRight w:val="0"/>
      <w:marTop w:val="0"/>
      <w:marBottom w:val="0"/>
      <w:divBdr>
        <w:top w:val="none" w:sz="0" w:space="0" w:color="auto"/>
        <w:left w:val="none" w:sz="0" w:space="0" w:color="auto"/>
        <w:bottom w:val="none" w:sz="0" w:space="0" w:color="auto"/>
        <w:right w:val="none" w:sz="0" w:space="0" w:color="auto"/>
      </w:divBdr>
    </w:div>
    <w:div w:id="278340191">
      <w:bodyDiv w:val="1"/>
      <w:marLeft w:val="0"/>
      <w:marRight w:val="0"/>
      <w:marTop w:val="0"/>
      <w:marBottom w:val="0"/>
      <w:divBdr>
        <w:top w:val="none" w:sz="0" w:space="0" w:color="auto"/>
        <w:left w:val="none" w:sz="0" w:space="0" w:color="auto"/>
        <w:bottom w:val="none" w:sz="0" w:space="0" w:color="auto"/>
        <w:right w:val="none" w:sz="0" w:space="0" w:color="auto"/>
      </w:divBdr>
    </w:div>
    <w:div w:id="278682527">
      <w:bodyDiv w:val="1"/>
      <w:marLeft w:val="0"/>
      <w:marRight w:val="0"/>
      <w:marTop w:val="0"/>
      <w:marBottom w:val="0"/>
      <w:divBdr>
        <w:top w:val="none" w:sz="0" w:space="0" w:color="auto"/>
        <w:left w:val="none" w:sz="0" w:space="0" w:color="auto"/>
        <w:bottom w:val="none" w:sz="0" w:space="0" w:color="auto"/>
        <w:right w:val="none" w:sz="0" w:space="0" w:color="auto"/>
      </w:divBdr>
    </w:div>
    <w:div w:id="278922278">
      <w:bodyDiv w:val="1"/>
      <w:marLeft w:val="0"/>
      <w:marRight w:val="0"/>
      <w:marTop w:val="0"/>
      <w:marBottom w:val="0"/>
      <w:divBdr>
        <w:top w:val="none" w:sz="0" w:space="0" w:color="auto"/>
        <w:left w:val="none" w:sz="0" w:space="0" w:color="auto"/>
        <w:bottom w:val="none" w:sz="0" w:space="0" w:color="auto"/>
        <w:right w:val="none" w:sz="0" w:space="0" w:color="auto"/>
      </w:divBdr>
    </w:div>
    <w:div w:id="278995847">
      <w:bodyDiv w:val="1"/>
      <w:marLeft w:val="0"/>
      <w:marRight w:val="0"/>
      <w:marTop w:val="0"/>
      <w:marBottom w:val="0"/>
      <w:divBdr>
        <w:top w:val="none" w:sz="0" w:space="0" w:color="auto"/>
        <w:left w:val="none" w:sz="0" w:space="0" w:color="auto"/>
        <w:bottom w:val="none" w:sz="0" w:space="0" w:color="auto"/>
        <w:right w:val="none" w:sz="0" w:space="0" w:color="auto"/>
      </w:divBdr>
    </w:div>
    <w:div w:id="279266859">
      <w:bodyDiv w:val="1"/>
      <w:marLeft w:val="0"/>
      <w:marRight w:val="0"/>
      <w:marTop w:val="0"/>
      <w:marBottom w:val="0"/>
      <w:divBdr>
        <w:top w:val="none" w:sz="0" w:space="0" w:color="auto"/>
        <w:left w:val="none" w:sz="0" w:space="0" w:color="auto"/>
        <w:bottom w:val="none" w:sz="0" w:space="0" w:color="auto"/>
        <w:right w:val="none" w:sz="0" w:space="0" w:color="auto"/>
      </w:divBdr>
    </w:div>
    <w:div w:id="279461425">
      <w:bodyDiv w:val="1"/>
      <w:marLeft w:val="0"/>
      <w:marRight w:val="0"/>
      <w:marTop w:val="0"/>
      <w:marBottom w:val="0"/>
      <w:divBdr>
        <w:top w:val="none" w:sz="0" w:space="0" w:color="auto"/>
        <w:left w:val="none" w:sz="0" w:space="0" w:color="auto"/>
        <w:bottom w:val="none" w:sz="0" w:space="0" w:color="auto"/>
        <w:right w:val="none" w:sz="0" w:space="0" w:color="auto"/>
      </w:divBdr>
    </w:div>
    <w:div w:id="279576625">
      <w:bodyDiv w:val="1"/>
      <w:marLeft w:val="0"/>
      <w:marRight w:val="0"/>
      <w:marTop w:val="0"/>
      <w:marBottom w:val="0"/>
      <w:divBdr>
        <w:top w:val="none" w:sz="0" w:space="0" w:color="auto"/>
        <w:left w:val="none" w:sz="0" w:space="0" w:color="auto"/>
        <w:bottom w:val="none" w:sz="0" w:space="0" w:color="auto"/>
        <w:right w:val="none" w:sz="0" w:space="0" w:color="auto"/>
      </w:divBdr>
    </w:div>
    <w:div w:id="279799670">
      <w:bodyDiv w:val="1"/>
      <w:marLeft w:val="0"/>
      <w:marRight w:val="0"/>
      <w:marTop w:val="0"/>
      <w:marBottom w:val="0"/>
      <w:divBdr>
        <w:top w:val="none" w:sz="0" w:space="0" w:color="auto"/>
        <w:left w:val="none" w:sz="0" w:space="0" w:color="auto"/>
        <w:bottom w:val="none" w:sz="0" w:space="0" w:color="auto"/>
        <w:right w:val="none" w:sz="0" w:space="0" w:color="auto"/>
      </w:divBdr>
    </w:div>
    <w:div w:id="279800547">
      <w:bodyDiv w:val="1"/>
      <w:marLeft w:val="0"/>
      <w:marRight w:val="0"/>
      <w:marTop w:val="0"/>
      <w:marBottom w:val="0"/>
      <w:divBdr>
        <w:top w:val="none" w:sz="0" w:space="0" w:color="auto"/>
        <w:left w:val="none" w:sz="0" w:space="0" w:color="auto"/>
        <w:bottom w:val="none" w:sz="0" w:space="0" w:color="auto"/>
        <w:right w:val="none" w:sz="0" w:space="0" w:color="auto"/>
      </w:divBdr>
    </w:div>
    <w:div w:id="279916122">
      <w:bodyDiv w:val="1"/>
      <w:marLeft w:val="0"/>
      <w:marRight w:val="0"/>
      <w:marTop w:val="0"/>
      <w:marBottom w:val="0"/>
      <w:divBdr>
        <w:top w:val="none" w:sz="0" w:space="0" w:color="auto"/>
        <w:left w:val="none" w:sz="0" w:space="0" w:color="auto"/>
        <w:bottom w:val="none" w:sz="0" w:space="0" w:color="auto"/>
        <w:right w:val="none" w:sz="0" w:space="0" w:color="auto"/>
      </w:divBdr>
    </w:div>
    <w:div w:id="279920186">
      <w:bodyDiv w:val="1"/>
      <w:marLeft w:val="0"/>
      <w:marRight w:val="0"/>
      <w:marTop w:val="0"/>
      <w:marBottom w:val="0"/>
      <w:divBdr>
        <w:top w:val="none" w:sz="0" w:space="0" w:color="auto"/>
        <w:left w:val="none" w:sz="0" w:space="0" w:color="auto"/>
        <w:bottom w:val="none" w:sz="0" w:space="0" w:color="auto"/>
        <w:right w:val="none" w:sz="0" w:space="0" w:color="auto"/>
      </w:divBdr>
    </w:div>
    <w:div w:id="280040337">
      <w:bodyDiv w:val="1"/>
      <w:marLeft w:val="0"/>
      <w:marRight w:val="0"/>
      <w:marTop w:val="0"/>
      <w:marBottom w:val="0"/>
      <w:divBdr>
        <w:top w:val="none" w:sz="0" w:space="0" w:color="auto"/>
        <w:left w:val="none" w:sz="0" w:space="0" w:color="auto"/>
        <w:bottom w:val="none" w:sz="0" w:space="0" w:color="auto"/>
        <w:right w:val="none" w:sz="0" w:space="0" w:color="auto"/>
      </w:divBdr>
    </w:div>
    <w:div w:id="280496516">
      <w:bodyDiv w:val="1"/>
      <w:marLeft w:val="0"/>
      <w:marRight w:val="0"/>
      <w:marTop w:val="0"/>
      <w:marBottom w:val="0"/>
      <w:divBdr>
        <w:top w:val="none" w:sz="0" w:space="0" w:color="auto"/>
        <w:left w:val="none" w:sz="0" w:space="0" w:color="auto"/>
        <w:bottom w:val="none" w:sz="0" w:space="0" w:color="auto"/>
        <w:right w:val="none" w:sz="0" w:space="0" w:color="auto"/>
      </w:divBdr>
    </w:div>
    <w:div w:id="280722187">
      <w:bodyDiv w:val="1"/>
      <w:marLeft w:val="0"/>
      <w:marRight w:val="0"/>
      <w:marTop w:val="0"/>
      <w:marBottom w:val="0"/>
      <w:divBdr>
        <w:top w:val="none" w:sz="0" w:space="0" w:color="auto"/>
        <w:left w:val="none" w:sz="0" w:space="0" w:color="auto"/>
        <w:bottom w:val="none" w:sz="0" w:space="0" w:color="auto"/>
        <w:right w:val="none" w:sz="0" w:space="0" w:color="auto"/>
      </w:divBdr>
    </w:div>
    <w:div w:id="280962538">
      <w:bodyDiv w:val="1"/>
      <w:marLeft w:val="0"/>
      <w:marRight w:val="0"/>
      <w:marTop w:val="0"/>
      <w:marBottom w:val="0"/>
      <w:divBdr>
        <w:top w:val="none" w:sz="0" w:space="0" w:color="auto"/>
        <w:left w:val="none" w:sz="0" w:space="0" w:color="auto"/>
        <w:bottom w:val="none" w:sz="0" w:space="0" w:color="auto"/>
        <w:right w:val="none" w:sz="0" w:space="0" w:color="auto"/>
      </w:divBdr>
    </w:div>
    <w:div w:id="281152446">
      <w:bodyDiv w:val="1"/>
      <w:marLeft w:val="0"/>
      <w:marRight w:val="0"/>
      <w:marTop w:val="0"/>
      <w:marBottom w:val="0"/>
      <w:divBdr>
        <w:top w:val="none" w:sz="0" w:space="0" w:color="auto"/>
        <w:left w:val="none" w:sz="0" w:space="0" w:color="auto"/>
        <w:bottom w:val="none" w:sz="0" w:space="0" w:color="auto"/>
        <w:right w:val="none" w:sz="0" w:space="0" w:color="auto"/>
      </w:divBdr>
    </w:div>
    <w:div w:id="281352772">
      <w:bodyDiv w:val="1"/>
      <w:marLeft w:val="0"/>
      <w:marRight w:val="0"/>
      <w:marTop w:val="0"/>
      <w:marBottom w:val="0"/>
      <w:divBdr>
        <w:top w:val="none" w:sz="0" w:space="0" w:color="auto"/>
        <w:left w:val="none" w:sz="0" w:space="0" w:color="auto"/>
        <w:bottom w:val="none" w:sz="0" w:space="0" w:color="auto"/>
        <w:right w:val="none" w:sz="0" w:space="0" w:color="auto"/>
      </w:divBdr>
    </w:div>
    <w:div w:id="281500402">
      <w:bodyDiv w:val="1"/>
      <w:marLeft w:val="0"/>
      <w:marRight w:val="0"/>
      <w:marTop w:val="0"/>
      <w:marBottom w:val="0"/>
      <w:divBdr>
        <w:top w:val="none" w:sz="0" w:space="0" w:color="auto"/>
        <w:left w:val="none" w:sz="0" w:space="0" w:color="auto"/>
        <w:bottom w:val="none" w:sz="0" w:space="0" w:color="auto"/>
        <w:right w:val="none" w:sz="0" w:space="0" w:color="auto"/>
      </w:divBdr>
    </w:div>
    <w:div w:id="281692280">
      <w:bodyDiv w:val="1"/>
      <w:marLeft w:val="0"/>
      <w:marRight w:val="0"/>
      <w:marTop w:val="0"/>
      <w:marBottom w:val="0"/>
      <w:divBdr>
        <w:top w:val="none" w:sz="0" w:space="0" w:color="auto"/>
        <w:left w:val="none" w:sz="0" w:space="0" w:color="auto"/>
        <w:bottom w:val="none" w:sz="0" w:space="0" w:color="auto"/>
        <w:right w:val="none" w:sz="0" w:space="0" w:color="auto"/>
      </w:divBdr>
    </w:div>
    <w:div w:id="281694621">
      <w:bodyDiv w:val="1"/>
      <w:marLeft w:val="0"/>
      <w:marRight w:val="0"/>
      <w:marTop w:val="0"/>
      <w:marBottom w:val="0"/>
      <w:divBdr>
        <w:top w:val="none" w:sz="0" w:space="0" w:color="auto"/>
        <w:left w:val="none" w:sz="0" w:space="0" w:color="auto"/>
        <w:bottom w:val="none" w:sz="0" w:space="0" w:color="auto"/>
        <w:right w:val="none" w:sz="0" w:space="0" w:color="auto"/>
      </w:divBdr>
    </w:div>
    <w:div w:id="281767652">
      <w:bodyDiv w:val="1"/>
      <w:marLeft w:val="0"/>
      <w:marRight w:val="0"/>
      <w:marTop w:val="0"/>
      <w:marBottom w:val="0"/>
      <w:divBdr>
        <w:top w:val="none" w:sz="0" w:space="0" w:color="auto"/>
        <w:left w:val="none" w:sz="0" w:space="0" w:color="auto"/>
        <w:bottom w:val="none" w:sz="0" w:space="0" w:color="auto"/>
        <w:right w:val="none" w:sz="0" w:space="0" w:color="auto"/>
      </w:divBdr>
    </w:div>
    <w:div w:id="282032347">
      <w:bodyDiv w:val="1"/>
      <w:marLeft w:val="0"/>
      <w:marRight w:val="0"/>
      <w:marTop w:val="0"/>
      <w:marBottom w:val="0"/>
      <w:divBdr>
        <w:top w:val="none" w:sz="0" w:space="0" w:color="auto"/>
        <w:left w:val="none" w:sz="0" w:space="0" w:color="auto"/>
        <w:bottom w:val="none" w:sz="0" w:space="0" w:color="auto"/>
        <w:right w:val="none" w:sz="0" w:space="0" w:color="auto"/>
      </w:divBdr>
    </w:div>
    <w:div w:id="282157013">
      <w:bodyDiv w:val="1"/>
      <w:marLeft w:val="0"/>
      <w:marRight w:val="0"/>
      <w:marTop w:val="0"/>
      <w:marBottom w:val="0"/>
      <w:divBdr>
        <w:top w:val="none" w:sz="0" w:space="0" w:color="auto"/>
        <w:left w:val="none" w:sz="0" w:space="0" w:color="auto"/>
        <w:bottom w:val="none" w:sz="0" w:space="0" w:color="auto"/>
        <w:right w:val="none" w:sz="0" w:space="0" w:color="auto"/>
      </w:divBdr>
    </w:div>
    <w:div w:id="282467515">
      <w:bodyDiv w:val="1"/>
      <w:marLeft w:val="0"/>
      <w:marRight w:val="0"/>
      <w:marTop w:val="0"/>
      <w:marBottom w:val="0"/>
      <w:divBdr>
        <w:top w:val="none" w:sz="0" w:space="0" w:color="auto"/>
        <w:left w:val="none" w:sz="0" w:space="0" w:color="auto"/>
        <w:bottom w:val="none" w:sz="0" w:space="0" w:color="auto"/>
        <w:right w:val="none" w:sz="0" w:space="0" w:color="auto"/>
      </w:divBdr>
    </w:div>
    <w:div w:id="282660070">
      <w:bodyDiv w:val="1"/>
      <w:marLeft w:val="0"/>
      <w:marRight w:val="0"/>
      <w:marTop w:val="0"/>
      <w:marBottom w:val="0"/>
      <w:divBdr>
        <w:top w:val="none" w:sz="0" w:space="0" w:color="auto"/>
        <w:left w:val="none" w:sz="0" w:space="0" w:color="auto"/>
        <w:bottom w:val="none" w:sz="0" w:space="0" w:color="auto"/>
        <w:right w:val="none" w:sz="0" w:space="0" w:color="auto"/>
      </w:divBdr>
    </w:div>
    <w:div w:id="282806678">
      <w:bodyDiv w:val="1"/>
      <w:marLeft w:val="0"/>
      <w:marRight w:val="0"/>
      <w:marTop w:val="0"/>
      <w:marBottom w:val="0"/>
      <w:divBdr>
        <w:top w:val="none" w:sz="0" w:space="0" w:color="auto"/>
        <w:left w:val="none" w:sz="0" w:space="0" w:color="auto"/>
        <w:bottom w:val="none" w:sz="0" w:space="0" w:color="auto"/>
        <w:right w:val="none" w:sz="0" w:space="0" w:color="auto"/>
      </w:divBdr>
    </w:div>
    <w:div w:id="282807553">
      <w:bodyDiv w:val="1"/>
      <w:marLeft w:val="0"/>
      <w:marRight w:val="0"/>
      <w:marTop w:val="0"/>
      <w:marBottom w:val="0"/>
      <w:divBdr>
        <w:top w:val="none" w:sz="0" w:space="0" w:color="auto"/>
        <w:left w:val="none" w:sz="0" w:space="0" w:color="auto"/>
        <w:bottom w:val="none" w:sz="0" w:space="0" w:color="auto"/>
        <w:right w:val="none" w:sz="0" w:space="0" w:color="auto"/>
      </w:divBdr>
    </w:div>
    <w:div w:id="282812418">
      <w:bodyDiv w:val="1"/>
      <w:marLeft w:val="0"/>
      <w:marRight w:val="0"/>
      <w:marTop w:val="0"/>
      <w:marBottom w:val="0"/>
      <w:divBdr>
        <w:top w:val="none" w:sz="0" w:space="0" w:color="auto"/>
        <w:left w:val="none" w:sz="0" w:space="0" w:color="auto"/>
        <w:bottom w:val="none" w:sz="0" w:space="0" w:color="auto"/>
        <w:right w:val="none" w:sz="0" w:space="0" w:color="auto"/>
      </w:divBdr>
    </w:div>
    <w:div w:id="283538913">
      <w:bodyDiv w:val="1"/>
      <w:marLeft w:val="0"/>
      <w:marRight w:val="0"/>
      <w:marTop w:val="0"/>
      <w:marBottom w:val="0"/>
      <w:divBdr>
        <w:top w:val="none" w:sz="0" w:space="0" w:color="auto"/>
        <w:left w:val="none" w:sz="0" w:space="0" w:color="auto"/>
        <w:bottom w:val="none" w:sz="0" w:space="0" w:color="auto"/>
        <w:right w:val="none" w:sz="0" w:space="0" w:color="auto"/>
      </w:divBdr>
    </w:div>
    <w:div w:id="283848613">
      <w:bodyDiv w:val="1"/>
      <w:marLeft w:val="0"/>
      <w:marRight w:val="0"/>
      <w:marTop w:val="0"/>
      <w:marBottom w:val="0"/>
      <w:divBdr>
        <w:top w:val="none" w:sz="0" w:space="0" w:color="auto"/>
        <w:left w:val="none" w:sz="0" w:space="0" w:color="auto"/>
        <w:bottom w:val="none" w:sz="0" w:space="0" w:color="auto"/>
        <w:right w:val="none" w:sz="0" w:space="0" w:color="auto"/>
      </w:divBdr>
    </w:div>
    <w:div w:id="283970952">
      <w:bodyDiv w:val="1"/>
      <w:marLeft w:val="0"/>
      <w:marRight w:val="0"/>
      <w:marTop w:val="0"/>
      <w:marBottom w:val="0"/>
      <w:divBdr>
        <w:top w:val="none" w:sz="0" w:space="0" w:color="auto"/>
        <w:left w:val="none" w:sz="0" w:space="0" w:color="auto"/>
        <w:bottom w:val="none" w:sz="0" w:space="0" w:color="auto"/>
        <w:right w:val="none" w:sz="0" w:space="0" w:color="auto"/>
      </w:divBdr>
    </w:div>
    <w:div w:id="284699881">
      <w:bodyDiv w:val="1"/>
      <w:marLeft w:val="0"/>
      <w:marRight w:val="0"/>
      <w:marTop w:val="0"/>
      <w:marBottom w:val="0"/>
      <w:divBdr>
        <w:top w:val="none" w:sz="0" w:space="0" w:color="auto"/>
        <w:left w:val="none" w:sz="0" w:space="0" w:color="auto"/>
        <w:bottom w:val="none" w:sz="0" w:space="0" w:color="auto"/>
        <w:right w:val="none" w:sz="0" w:space="0" w:color="auto"/>
      </w:divBdr>
    </w:div>
    <w:div w:id="284775102">
      <w:bodyDiv w:val="1"/>
      <w:marLeft w:val="0"/>
      <w:marRight w:val="0"/>
      <w:marTop w:val="0"/>
      <w:marBottom w:val="0"/>
      <w:divBdr>
        <w:top w:val="none" w:sz="0" w:space="0" w:color="auto"/>
        <w:left w:val="none" w:sz="0" w:space="0" w:color="auto"/>
        <w:bottom w:val="none" w:sz="0" w:space="0" w:color="auto"/>
        <w:right w:val="none" w:sz="0" w:space="0" w:color="auto"/>
      </w:divBdr>
    </w:div>
    <w:div w:id="284891312">
      <w:bodyDiv w:val="1"/>
      <w:marLeft w:val="0"/>
      <w:marRight w:val="0"/>
      <w:marTop w:val="0"/>
      <w:marBottom w:val="0"/>
      <w:divBdr>
        <w:top w:val="none" w:sz="0" w:space="0" w:color="auto"/>
        <w:left w:val="none" w:sz="0" w:space="0" w:color="auto"/>
        <w:bottom w:val="none" w:sz="0" w:space="0" w:color="auto"/>
        <w:right w:val="none" w:sz="0" w:space="0" w:color="auto"/>
      </w:divBdr>
    </w:div>
    <w:div w:id="284893808">
      <w:bodyDiv w:val="1"/>
      <w:marLeft w:val="0"/>
      <w:marRight w:val="0"/>
      <w:marTop w:val="0"/>
      <w:marBottom w:val="0"/>
      <w:divBdr>
        <w:top w:val="none" w:sz="0" w:space="0" w:color="auto"/>
        <w:left w:val="none" w:sz="0" w:space="0" w:color="auto"/>
        <w:bottom w:val="none" w:sz="0" w:space="0" w:color="auto"/>
        <w:right w:val="none" w:sz="0" w:space="0" w:color="auto"/>
      </w:divBdr>
    </w:div>
    <w:div w:id="285084443">
      <w:bodyDiv w:val="1"/>
      <w:marLeft w:val="0"/>
      <w:marRight w:val="0"/>
      <w:marTop w:val="0"/>
      <w:marBottom w:val="0"/>
      <w:divBdr>
        <w:top w:val="none" w:sz="0" w:space="0" w:color="auto"/>
        <w:left w:val="none" w:sz="0" w:space="0" w:color="auto"/>
        <w:bottom w:val="none" w:sz="0" w:space="0" w:color="auto"/>
        <w:right w:val="none" w:sz="0" w:space="0" w:color="auto"/>
      </w:divBdr>
    </w:div>
    <w:div w:id="285165410">
      <w:bodyDiv w:val="1"/>
      <w:marLeft w:val="0"/>
      <w:marRight w:val="0"/>
      <w:marTop w:val="0"/>
      <w:marBottom w:val="0"/>
      <w:divBdr>
        <w:top w:val="none" w:sz="0" w:space="0" w:color="auto"/>
        <w:left w:val="none" w:sz="0" w:space="0" w:color="auto"/>
        <w:bottom w:val="none" w:sz="0" w:space="0" w:color="auto"/>
        <w:right w:val="none" w:sz="0" w:space="0" w:color="auto"/>
      </w:divBdr>
    </w:div>
    <w:div w:id="285552593">
      <w:bodyDiv w:val="1"/>
      <w:marLeft w:val="0"/>
      <w:marRight w:val="0"/>
      <w:marTop w:val="0"/>
      <w:marBottom w:val="0"/>
      <w:divBdr>
        <w:top w:val="none" w:sz="0" w:space="0" w:color="auto"/>
        <w:left w:val="none" w:sz="0" w:space="0" w:color="auto"/>
        <w:bottom w:val="none" w:sz="0" w:space="0" w:color="auto"/>
        <w:right w:val="none" w:sz="0" w:space="0" w:color="auto"/>
      </w:divBdr>
    </w:div>
    <w:div w:id="285695211">
      <w:bodyDiv w:val="1"/>
      <w:marLeft w:val="0"/>
      <w:marRight w:val="0"/>
      <w:marTop w:val="0"/>
      <w:marBottom w:val="0"/>
      <w:divBdr>
        <w:top w:val="none" w:sz="0" w:space="0" w:color="auto"/>
        <w:left w:val="none" w:sz="0" w:space="0" w:color="auto"/>
        <w:bottom w:val="none" w:sz="0" w:space="0" w:color="auto"/>
        <w:right w:val="none" w:sz="0" w:space="0" w:color="auto"/>
      </w:divBdr>
    </w:div>
    <w:div w:id="285743751">
      <w:bodyDiv w:val="1"/>
      <w:marLeft w:val="0"/>
      <w:marRight w:val="0"/>
      <w:marTop w:val="0"/>
      <w:marBottom w:val="0"/>
      <w:divBdr>
        <w:top w:val="none" w:sz="0" w:space="0" w:color="auto"/>
        <w:left w:val="none" w:sz="0" w:space="0" w:color="auto"/>
        <w:bottom w:val="none" w:sz="0" w:space="0" w:color="auto"/>
        <w:right w:val="none" w:sz="0" w:space="0" w:color="auto"/>
      </w:divBdr>
    </w:div>
    <w:div w:id="285821982">
      <w:bodyDiv w:val="1"/>
      <w:marLeft w:val="0"/>
      <w:marRight w:val="0"/>
      <w:marTop w:val="0"/>
      <w:marBottom w:val="0"/>
      <w:divBdr>
        <w:top w:val="none" w:sz="0" w:space="0" w:color="auto"/>
        <w:left w:val="none" w:sz="0" w:space="0" w:color="auto"/>
        <w:bottom w:val="none" w:sz="0" w:space="0" w:color="auto"/>
        <w:right w:val="none" w:sz="0" w:space="0" w:color="auto"/>
      </w:divBdr>
    </w:div>
    <w:div w:id="285890267">
      <w:bodyDiv w:val="1"/>
      <w:marLeft w:val="0"/>
      <w:marRight w:val="0"/>
      <w:marTop w:val="0"/>
      <w:marBottom w:val="0"/>
      <w:divBdr>
        <w:top w:val="none" w:sz="0" w:space="0" w:color="auto"/>
        <w:left w:val="none" w:sz="0" w:space="0" w:color="auto"/>
        <w:bottom w:val="none" w:sz="0" w:space="0" w:color="auto"/>
        <w:right w:val="none" w:sz="0" w:space="0" w:color="auto"/>
      </w:divBdr>
    </w:div>
    <w:div w:id="285893003">
      <w:bodyDiv w:val="1"/>
      <w:marLeft w:val="0"/>
      <w:marRight w:val="0"/>
      <w:marTop w:val="0"/>
      <w:marBottom w:val="0"/>
      <w:divBdr>
        <w:top w:val="none" w:sz="0" w:space="0" w:color="auto"/>
        <w:left w:val="none" w:sz="0" w:space="0" w:color="auto"/>
        <w:bottom w:val="none" w:sz="0" w:space="0" w:color="auto"/>
        <w:right w:val="none" w:sz="0" w:space="0" w:color="auto"/>
      </w:divBdr>
    </w:div>
    <w:div w:id="285937824">
      <w:bodyDiv w:val="1"/>
      <w:marLeft w:val="0"/>
      <w:marRight w:val="0"/>
      <w:marTop w:val="0"/>
      <w:marBottom w:val="0"/>
      <w:divBdr>
        <w:top w:val="none" w:sz="0" w:space="0" w:color="auto"/>
        <w:left w:val="none" w:sz="0" w:space="0" w:color="auto"/>
        <w:bottom w:val="none" w:sz="0" w:space="0" w:color="auto"/>
        <w:right w:val="none" w:sz="0" w:space="0" w:color="auto"/>
      </w:divBdr>
    </w:div>
    <w:div w:id="286132410">
      <w:bodyDiv w:val="1"/>
      <w:marLeft w:val="0"/>
      <w:marRight w:val="0"/>
      <w:marTop w:val="0"/>
      <w:marBottom w:val="0"/>
      <w:divBdr>
        <w:top w:val="none" w:sz="0" w:space="0" w:color="auto"/>
        <w:left w:val="none" w:sz="0" w:space="0" w:color="auto"/>
        <w:bottom w:val="none" w:sz="0" w:space="0" w:color="auto"/>
        <w:right w:val="none" w:sz="0" w:space="0" w:color="auto"/>
      </w:divBdr>
    </w:div>
    <w:div w:id="286202402">
      <w:bodyDiv w:val="1"/>
      <w:marLeft w:val="0"/>
      <w:marRight w:val="0"/>
      <w:marTop w:val="0"/>
      <w:marBottom w:val="0"/>
      <w:divBdr>
        <w:top w:val="none" w:sz="0" w:space="0" w:color="auto"/>
        <w:left w:val="none" w:sz="0" w:space="0" w:color="auto"/>
        <w:bottom w:val="none" w:sz="0" w:space="0" w:color="auto"/>
        <w:right w:val="none" w:sz="0" w:space="0" w:color="auto"/>
      </w:divBdr>
    </w:div>
    <w:div w:id="286280020">
      <w:bodyDiv w:val="1"/>
      <w:marLeft w:val="0"/>
      <w:marRight w:val="0"/>
      <w:marTop w:val="0"/>
      <w:marBottom w:val="0"/>
      <w:divBdr>
        <w:top w:val="none" w:sz="0" w:space="0" w:color="auto"/>
        <w:left w:val="none" w:sz="0" w:space="0" w:color="auto"/>
        <w:bottom w:val="none" w:sz="0" w:space="0" w:color="auto"/>
        <w:right w:val="none" w:sz="0" w:space="0" w:color="auto"/>
      </w:divBdr>
    </w:div>
    <w:div w:id="286589727">
      <w:bodyDiv w:val="1"/>
      <w:marLeft w:val="0"/>
      <w:marRight w:val="0"/>
      <w:marTop w:val="0"/>
      <w:marBottom w:val="0"/>
      <w:divBdr>
        <w:top w:val="none" w:sz="0" w:space="0" w:color="auto"/>
        <w:left w:val="none" w:sz="0" w:space="0" w:color="auto"/>
        <w:bottom w:val="none" w:sz="0" w:space="0" w:color="auto"/>
        <w:right w:val="none" w:sz="0" w:space="0" w:color="auto"/>
      </w:divBdr>
    </w:div>
    <w:div w:id="286786880">
      <w:bodyDiv w:val="1"/>
      <w:marLeft w:val="0"/>
      <w:marRight w:val="0"/>
      <w:marTop w:val="0"/>
      <w:marBottom w:val="0"/>
      <w:divBdr>
        <w:top w:val="none" w:sz="0" w:space="0" w:color="auto"/>
        <w:left w:val="none" w:sz="0" w:space="0" w:color="auto"/>
        <w:bottom w:val="none" w:sz="0" w:space="0" w:color="auto"/>
        <w:right w:val="none" w:sz="0" w:space="0" w:color="auto"/>
      </w:divBdr>
    </w:div>
    <w:div w:id="287395474">
      <w:bodyDiv w:val="1"/>
      <w:marLeft w:val="0"/>
      <w:marRight w:val="0"/>
      <w:marTop w:val="0"/>
      <w:marBottom w:val="0"/>
      <w:divBdr>
        <w:top w:val="none" w:sz="0" w:space="0" w:color="auto"/>
        <w:left w:val="none" w:sz="0" w:space="0" w:color="auto"/>
        <w:bottom w:val="none" w:sz="0" w:space="0" w:color="auto"/>
        <w:right w:val="none" w:sz="0" w:space="0" w:color="auto"/>
      </w:divBdr>
    </w:div>
    <w:div w:id="287399206">
      <w:bodyDiv w:val="1"/>
      <w:marLeft w:val="0"/>
      <w:marRight w:val="0"/>
      <w:marTop w:val="0"/>
      <w:marBottom w:val="0"/>
      <w:divBdr>
        <w:top w:val="none" w:sz="0" w:space="0" w:color="auto"/>
        <w:left w:val="none" w:sz="0" w:space="0" w:color="auto"/>
        <w:bottom w:val="none" w:sz="0" w:space="0" w:color="auto"/>
        <w:right w:val="none" w:sz="0" w:space="0" w:color="auto"/>
      </w:divBdr>
    </w:div>
    <w:div w:id="287516655">
      <w:bodyDiv w:val="1"/>
      <w:marLeft w:val="0"/>
      <w:marRight w:val="0"/>
      <w:marTop w:val="0"/>
      <w:marBottom w:val="0"/>
      <w:divBdr>
        <w:top w:val="none" w:sz="0" w:space="0" w:color="auto"/>
        <w:left w:val="none" w:sz="0" w:space="0" w:color="auto"/>
        <w:bottom w:val="none" w:sz="0" w:space="0" w:color="auto"/>
        <w:right w:val="none" w:sz="0" w:space="0" w:color="auto"/>
      </w:divBdr>
    </w:div>
    <w:div w:id="287588214">
      <w:bodyDiv w:val="1"/>
      <w:marLeft w:val="0"/>
      <w:marRight w:val="0"/>
      <w:marTop w:val="0"/>
      <w:marBottom w:val="0"/>
      <w:divBdr>
        <w:top w:val="none" w:sz="0" w:space="0" w:color="auto"/>
        <w:left w:val="none" w:sz="0" w:space="0" w:color="auto"/>
        <w:bottom w:val="none" w:sz="0" w:space="0" w:color="auto"/>
        <w:right w:val="none" w:sz="0" w:space="0" w:color="auto"/>
      </w:divBdr>
    </w:div>
    <w:div w:id="287785791">
      <w:bodyDiv w:val="1"/>
      <w:marLeft w:val="0"/>
      <w:marRight w:val="0"/>
      <w:marTop w:val="0"/>
      <w:marBottom w:val="0"/>
      <w:divBdr>
        <w:top w:val="none" w:sz="0" w:space="0" w:color="auto"/>
        <w:left w:val="none" w:sz="0" w:space="0" w:color="auto"/>
        <w:bottom w:val="none" w:sz="0" w:space="0" w:color="auto"/>
        <w:right w:val="none" w:sz="0" w:space="0" w:color="auto"/>
      </w:divBdr>
    </w:div>
    <w:div w:id="287853506">
      <w:bodyDiv w:val="1"/>
      <w:marLeft w:val="0"/>
      <w:marRight w:val="0"/>
      <w:marTop w:val="0"/>
      <w:marBottom w:val="0"/>
      <w:divBdr>
        <w:top w:val="none" w:sz="0" w:space="0" w:color="auto"/>
        <w:left w:val="none" w:sz="0" w:space="0" w:color="auto"/>
        <w:bottom w:val="none" w:sz="0" w:space="0" w:color="auto"/>
        <w:right w:val="none" w:sz="0" w:space="0" w:color="auto"/>
      </w:divBdr>
    </w:div>
    <w:div w:id="288779248">
      <w:bodyDiv w:val="1"/>
      <w:marLeft w:val="0"/>
      <w:marRight w:val="0"/>
      <w:marTop w:val="0"/>
      <w:marBottom w:val="0"/>
      <w:divBdr>
        <w:top w:val="none" w:sz="0" w:space="0" w:color="auto"/>
        <w:left w:val="none" w:sz="0" w:space="0" w:color="auto"/>
        <w:bottom w:val="none" w:sz="0" w:space="0" w:color="auto"/>
        <w:right w:val="none" w:sz="0" w:space="0" w:color="auto"/>
      </w:divBdr>
    </w:div>
    <w:div w:id="288822608">
      <w:bodyDiv w:val="1"/>
      <w:marLeft w:val="0"/>
      <w:marRight w:val="0"/>
      <w:marTop w:val="0"/>
      <w:marBottom w:val="0"/>
      <w:divBdr>
        <w:top w:val="none" w:sz="0" w:space="0" w:color="auto"/>
        <w:left w:val="none" w:sz="0" w:space="0" w:color="auto"/>
        <w:bottom w:val="none" w:sz="0" w:space="0" w:color="auto"/>
        <w:right w:val="none" w:sz="0" w:space="0" w:color="auto"/>
      </w:divBdr>
    </w:div>
    <w:div w:id="289363251">
      <w:bodyDiv w:val="1"/>
      <w:marLeft w:val="0"/>
      <w:marRight w:val="0"/>
      <w:marTop w:val="0"/>
      <w:marBottom w:val="0"/>
      <w:divBdr>
        <w:top w:val="none" w:sz="0" w:space="0" w:color="auto"/>
        <w:left w:val="none" w:sz="0" w:space="0" w:color="auto"/>
        <w:bottom w:val="none" w:sz="0" w:space="0" w:color="auto"/>
        <w:right w:val="none" w:sz="0" w:space="0" w:color="auto"/>
      </w:divBdr>
    </w:div>
    <w:div w:id="289436693">
      <w:bodyDiv w:val="1"/>
      <w:marLeft w:val="0"/>
      <w:marRight w:val="0"/>
      <w:marTop w:val="0"/>
      <w:marBottom w:val="0"/>
      <w:divBdr>
        <w:top w:val="none" w:sz="0" w:space="0" w:color="auto"/>
        <w:left w:val="none" w:sz="0" w:space="0" w:color="auto"/>
        <w:bottom w:val="none" w:sz="0" w:space="0" w:color="auto"/>
        <w:right w:val="none" w:sz="0" w:space="0" w:color="auto"/>
      </w:divBdr>
    </w:div>
    <w:div w:id="289628576">
      <w:bodyDiv w:val="1"/>
      <w:marLeft w:val="0"/>
      <w:marRight w:val="0"/>
      <w:marTop w:val="0"/>
      <w:marBottom w:val="0"/>
      <w:divBdr>
        <w:top w:val="none" w:sz="0" w:space="0" w:color="auto"/>
        <w:left w:val="none" w:sz="0" w:space="0" w:color="auto"/>
        <w:bottom w:val="none" w:sz="0" w:space="0" w:color="auto"/>
        <w:right w:val="none" w:sz="0" w:space="0" w:color="auto"/>
      </w:divBdr>
    </w:div>
    <w:div w:id="289941501">
      <w:bodyDiv w:val="1"/>
      <w:marLeft w:val="0"/>
      <w:marRight w:val="0"/>
      <w:marTop w:val="0"/>
      <w:marBottom w:val="0"/>
      <w:divBdr>
        <w:top w:val="none" w:sz="0" w:space="0" w:color="auto"/>
        <w:left w:val="none" w:sz="0" w:space="0" w:color="auto"/>
        <w:bottom w:val="none" w:sz="0" w:space="0" w:color="auto"/>
        <w:right w:val="none" w:sz="0" w:space="0" w:color="auto"/>
      </w:divBdr>
    </w:div>
    <w:div w:id="290400134">
      <w:bodyDiv w:val="1"/>
      <w:marLeft w:val="0"/>
      <w:marRight w:val="0"/>
      <w:marTop w:val="0"/>
      <w:marBottom w:val="0"/>
      <w:divBdr>
        <w:top w:val="none" w:sz="0" w:space="0" w:color="auto"/>
        <w:left w:val="none" w:sz="0" w:space="0" w:color="auto"/>
        <w:bottom w:val="none" w:sz="0" w:space="0" w:color="auto"/>
        <w:right w:val="none" w:sz="0" w:space="0" w:color="auto"/>
      </w:divBdr>
    </w:div>
    <w:div w:id="290553500">
      <w:bodyDiv w:val="1"/>
      <w:marLeft w:val="0"/>
      <w:marRight w:val="0"/>
      <w:marTop w:val="0"/>
      <w:marBottom w:val="0"/>
      <w:divBdr>
        <w:top w:val="none" w:sz="0" w:space="0" w:color="auto"/>
        <w:left w:val="none" w:sz="0" w:space="0" w:color="auto"/>
        <w:bottom w:val="none" w:sz="0" w:space="0" w:color="auto"/>
        <w:right w:val="none" w:sz="0" w:space="0" w:color="auto"/>
      </w:divBdr>
    </w:div>
    <w:div w:id="290868162">
      <w:bodyDiv w:val="1"/>
      <w:marLeft w:val="0"/>
      <w:marRight w:val="0"/>
      <w:marTop w:val="0"/>
      <w:marBottom w:val="0"/>
      <w:divBdr>
        <w:top w:val="none" w:sz="0" w:space="0" w:color="auto"/>
        <w:left w:val="none" w:sz="0" w:space="0" w:color="auto"/>
        <w:bottom w:val="none" w:sz="0" w:space="0" w:color="auto"/>
        <w:right w:val="none" w:sz="0" w:space="0" w:color="auto"/>
      </w:divBdr>
    </w:div>
    <w:div w:id="290870917">
      <w:bodyDiv w:val="1"/>
      <w:marLeft w:val="0"/>
      <w:marRight w:val="0"/>
      <w:marTop w:val="0"/>
      <w:marBottom w:val="0"/>
      <w:divBdr>
        <w:top w:val="none" w:sz="0" w:space="0" w:color="auto"/>
        <w:left w:val="none" w:sz="0" w:space="0" w:color="auto"/>
        <w:bottom w:val="none" w:sz="0" w:space="0" w:color="auto"/>
        <w:right w:val="none" w:sz="0" w:space="0" w:color="auto"/>
      </w:divBdr>
    </w:div>
    <w:div w:id="290940542">
      <w:bodyDiv w:val="1"/>
      <w:marLeft w:val="0"/>
      <w:marRight w:val="0"/>
      <w:marTop w:val="0"/>
      <w:marBottom w:val="0"/>
      <w:divBdr>
        <w:top w:val="none" w:sz="0" w:space="0" w:color="auto"/>
        <w:left w:val="none" w:sz="0" w:space="0" w:color="auto"/>
        <w:bottom w:val="none" w:sz="0" w:space="0" w:color="auto"/>
        <w:right w:val="none" w:sz="0" w:space="0" w:color="auto"/>
      </w:divBdr>
    </w:div>
    <w:div w:id="291054958">
      <w:bodyDiv w:val="1"/>
      <w:marLeft w:val="0"/>
      <w:marRight w:val="0"/>
      <w:marTop w:val="0"/>
      <w:marBottom w:val="0"/>
      <w:divBdr>
        <w:top w:val="none" w:sz="0" w:space="0" w:color="auto"/>
        <w:left w:val="none" w:sz="0" w:space="0" w:color="auto"/>
        <w:bottom w:val="none" w:sz="0" w:space="0" w:color="auto"/>
        <w:right w:val="none" w:sz="0" w:space="0" w:color="auto"/>
      </w:divBdr>
    </w:div>
    <w:div w:id="291667531">
      <w:bodyDiv w:val="1"/>
      <w:marLeft w:val="0"/>
      <w:marRight w:val="0"/>
      <w:marTop w:val="0"/>
      <w:marBottom w:val="0"/>
      <w:divBdr>
        <w:top w:val="none" w:sz="0" w:space="0" w:color="auto"/>
        <w:left w:val="none" w:sz="0" w:space="0" w:color="auto"/>
        <w:bottom w:val="none" w:sz="0" w:space="0" w:color="auto"/>
        <w:right w:val="none" w:sz="0" w:space="0" w:color="auto"/>
      </w:divBdr>
    </w:div>
    <w:div w:id="292103381">
      <w:bodyDiv w:val="1"/>
      <w:marLeft w:val="0"/>
      <w:marRight w:val="0"/>
      <w:marTop w:val="0"/>
      <w:marBottom w:val="0"/>
      <w:divBdr>
        <w:top w:val="none" w:sz="0" w:space="0" w:color="auto"/>
        <w:left w:val="none" w:sz="0" w:space="0" w:color="auto"/>
        <w:bottom w:val="none" w:sz="0" w:space="0" w:color="auto"/>
        <w:right w:val="none" w:sz="0" w:space="0" w:color="auto"/>
      </w:divBdr>
    </w:div>
    <w:div w:id="292173055">
      <w:bodyDiv w:val="1"/>
      <w:marLeft w:val="0"/>
      <w:marRight w:val="0"/>
      <w:marTop w:val="0"/>
      <w:marBottom w:val="0"/>
      <w:divBdr>
        <w:top w:val="none" w:sz="0" w:space="0" w:color="auto"/>
        <w:left w:val="none" w:sz="0" w:space="0" w:color="auto"/>
        <w:bottom w:val="none" w:sz="0" w:space="0" w:color="auto"/>
        <w:right w:val="none" w:sz="0" w:space="0" w:color="auto"/>
      </w:divBdr>
    </w:div>
    <w:div w:id="292173764">
      <w:bodyDiv w:val="1"/>
      <w:marLeft w:val="0"/>
      <w:marRight w:val="0"/>
      <w:marTop w:val="0"/>
      <w:marBottom w:val="0"/>
      <w:divBdr>
        <w:top w:val="none" w:sz="0" w:space="0" w:color="auto"/>
        <w:left w:val="none" w:sz="0" w:space="0" w:color="auto"/>
        <w:bottom w:val="none" w:sz="0" w:space="0" w:color="auto"/>
        <w:right w:val="none" w:sz="0" w:space="0" w:color="auto"/>
      </w:divBdr>
    </w:div>
    <w:div w:id="292180682">
      <w:bodyDiv w:val="1"/>
      <w:marLeft w:val="0"/>
      <w:marRight w:val="0"/>
      <w:marTop w:val="0"/>
      <w:marBottom w:val="0"/>
      <w:divBdr>
        <w:top w:val="none" w:sz="0" w:space="0" w:color="auto"/>
        <w:left w:val="none" w:sz="0" w:space="0" w:color="auto"/>
        <w:bottom w:val="none" w:sz="0" w:space="0" w:color="auto"/>
        <w:right w:val="none" w:sz="0" w:space="0" w:color="auto"/>
      </w:divBdr>
    </w:div>
    <w:div w:id="292297360">
      <w:bodyDiv w:val="1"/>
      <w:marLeft w:val="0"/>
      <w:marRight w:val="0"/>
      <w:marTop w:val="0"/>
      <w:marBottom w:val="0"/>
      <w:divBdr>
        <w:top w:val="none" w:sz="0" w:space="0" w:color="auto"/>
        <w:left w:val="none" w:sz="0" w:space="0" w:color="auto"/>
        <w:bottom w:val="none" w:sz="0" w:space="0" w:color="auto"/>
        <w:right w:val="none" w:sz="0" w:space="0" w:color="auto"/>
      </w:divBdr>
    </w:div>
    <w:div w:id="292374737">
      <w:bodyDiv w:val="1"/>
      <w:marLeft w:val="0"/>
      <w:marRight w:val="0"/>
      <w:marTop w:val="0"/>
      <w:marBottom w:val="0"/>
      <w:divBdr>
        <w:top w:val="none" w:sz="0" w:space="0" w:color="auto"/>
        <w:left w:val="none" w:sz="0" w:space="0" w:color="auto"/>
        <w:bottom w:val="none" w:sz="0" w:space="0" w:color="auto"/>
        <w:right w:val="none" w:sz="0" w:space="0" w:color="auto"/>
      </w:divBdr>
    </w:div>
    <w:div w:id="292516983">
      <w:bodyDiv w:val="1"/>
      <w:marLeft w:val="0"/>
      <w:marRight w:val="0"/>
      <w:marTop w:val="0"/>
      <w:marBottom w:val="0"/>
      <w:divBdr>
        <w:top w:val="none" w:sz="0" w:space="0" w:color="auto"/>
        <w:left w:val="none" w:sz="0" w:space="0" w:color="auto"/>
        <w:bottom w:val="none" w:sz="0" w:space="0" w:color="auto"/>
        <w:right w:val="none" w:sz="0" w:space="0" w:color="auto"/>
      </w:divBdr>
    </w:div>
    <w:div w:id="292756489">
      <w:bodyDiv w:val="1"/>
      <w:marLeft w:val="0"/>
      <w:marRight w:val="0"/>
      <w:marTop w:val="0"/>
      <w:marBottom w:val="0"/>
      <w:divBdr>
        <w:top w:val="none" w:sz="0" w:space="0" w:color="auto"/>
        <w:left w:val="none" w:sz="0" w:space="0" w:color="auto"/>
        <w:bottom w:val="none" w:sz="0" w:space="0" w:color="auto"/>
        <w:right w:val="none" w:sz="0" w:space="0" w:color="auto"/>
      </w:divBdr>
    </w:div>
    <w:div w:id="292952159">
      <w:bodyDiv w:val="1"/>
      <w:marLeft w:val="0"/>
      <w:marRight w:val="0"/>
      <w:marTop w:val="0"/>
      <w:marBottom w:val="0"/>
      <w:divBdr>
        <w:top w:val="none" w:sz="0" w:space="0" w:color="auto"/>
        <w:left w:val="none" w:sz="0" w:space="0" w:color="auto"/>
        <w:bottom w:val="none" w:sz="0" w:space="0" w:color="auto"/>
        <w:right w:val="none" w:sz="0" w:space="0" w:color="auto"/>
      </w:divBdr>
    </w:div>
    <w:div w:id="293219071">
      <w:bodyDiv w:val="1"/>
      <w:marLeft w:val="0"/>
      <w:marRight w:val="0"/>
      <w:marTop w:val="0"/>
      <w:marBottom w:val="0"/>
      <w:divBdr>
        <w:top w:val="none" w:sz="0" w:space="0" w:color="auto"/>
        <w:left w:val="none" w:sz="0" w:space="0" w:color="auto"/>
        <w:bottom w:val="none" w:sz="0" w:space="0" w:color="auto"/>
        <w:right w:val="none" w:sz="0" w:space="0" w:color="auto"/>
      </w:divBdr>
    </w:div>
    <w:div w:id="293289804">
      <w:bodyDiv w:val="1"/>
      <w:marLeft w:val="0"/>
      <w:marRight w:val="0"/>
      <w:marTop w:val="0"/>
      <w:marBottom w:val="0"/>
      <w:divBdr>
        <w:top w:val="none" w:sz="0" w:space="0" w:color="auto"/>
        <w:left w:val="none" w:sz="0" w:space="0" w:color="auto"/>
        <w:bottom w:val="none" w:sz="0" w:space="0" w:color="auto"/>
        <w:right w:val="none" w:sz="0" w:space="0" w:color="auto"/>
      </w:divBdr>
    </w:div>
    <w:div w:id="293485439">
      <w:bodyDiv w:val="1"/>
      <w:marLeft w:val="0"/>
      <w:marRight w:val="0"/>
      <w:marTop w:val="0"/>
      <w:marBottom w:val="0"/>
      <w:divBdr>
        <w:top w:val="none" w:sz="0" w:space="0" w:color="auto"/>
        <w:left w:val="none" w:sz="0" w:space="0" w:color="auto"/>
        <w:bottom w:val="none" w:sz="0" w:space="0" w:color="auto"/>
        <w:right w:val="none" w:sz="0" w:space="0" w:color="auto"/>
      </w:divBdr>
    </w:div>
    <w:div w:id="293566350">
      <w:bodyDiv w:val="1"/>
      <w:marLeft w:val="0"/>
      <w:marRight w:val="0"/>
      <w:marTop w:val="0"/>
      <w:marBottom w:val="0"/>
      <w:divBdr>
        <w:top w:val="none" w:sz="0" w:space="0" w:color="auto"/>
        <w:left w:val="none" w:sz="0" w:space="0" w:color="auto"/>
        <w:bottom w:val="none" w:sz="0" w:space="0" w:color="auto"/>
        <w:right w:val="none" w:sz="0" w:space="0" w:color="auto"/>
      </w:divBdr>
    </w:div>
    <w:div w:id="293566422">
      <w:bodyDiv w:val="1"/>
      <w:marLeft w:val="0"/>
      <w:marRight w:val="0"/>
      <w:marTop w:val="0"/>
      <w:marBottom w:val="0"/>
      <w:divBdr>
        <w:top w:val="none" w:sz="0" w:space="0" w:color="auto"/>
        <w:left w:val="none" w:sz="0" w:space="0" w:color="auto"/>
        <w:bottom w:val="none" w:sz="0" w:space="0" w:color="auto"/>
        <w:right w:val="none" w:sz="0" w:space="0" w:color="auto"/>
      </w:divBdr>
    </w:div>
    <w:div w:id="293801370">
      <w:bodyDiv w:val="1"/>
      <w:marLeft w:val="0"/>
      <w:marRight w:val="0"/>
      <w:marTop w:val="0"/>
      <w:marBottom w:val="0"/>
      <w:divBdr>
        <w:top w:val="none" w:sz="0" w:space="0" w:color="auto"/>
        <w:left w:val="none" w:sz="0" w:space="0" w:color="auto"/>
        <w:bottom w:val="none" w:sz="0" w:space="0" w:color="auto"/>
        <w:right w:val="none" w:sz="0" w:space="0" w:color="auto"/>
      </w:divBdr>
    </w:div>
    <w:div w:id="293947738">
      <w:bodyDiv w:val="1"/>
      <w:marLeft w:val="0"/>
      <w:marRight w:val="0"/>
      <w:marTop w:val="0"/>
      <w:marBottom w:val="0"/>
      <w:divBdr>
        <w:top w:val="none" w:sz="0" w:space="0" w:color="auto"/>
        <w:left w:val="none" w:sz="0" w:space="0" w:color="auto"/>
        <w:bottom w:val="none" w:sz="0" w:space="0" w:color="auto"/>
        <w:right w:val="none" w:sz="0" w:space="0" w:color="auto"/>
      </w:divBdr>
    </w:div>
    <w:div w:id="294026817">
      <w:bodyDiv w:val="1"/>
      <w:marLeft w:val="0"/>
      <w:marRight w:val="0"/>
      <w:marTop w:val="0"/>
      <w:marBottom w:val="0"/>
      <w:divBdr>
        <w:top w:val="none" w:sz="0" w:space="0" w:color="auto"/>
        <w:left w:val="none" w:sz="0" w:space="0" w:color="auto"/>
        <w:bottom w:val="none" w:sz="0" w:space="0" w:color="auto"/>
        <w:right w:val="none" w:sz="0" w:space="0" w:color="auto"/>
      </w:divBdr>
    </w:div>
    <w:div w:id="294140943">
      <w:bodyDiv w:val="1"/>
      <w:marLeft w:val="0"/>
      <w:marRight w:val="0"/>
      <w:marTop w:val="0"/>
      <w:marBottom w:val="0"/>
      <w:divBdr>
        <w:top w:val="none" w:sz="0" w:space="0" w:color="auto"/>
        <w:left w:val="none" w:sz="0" w:space="0" w:color="auto"/>
        <w:bottom w:val="none" w:sz="0" w:space="0" w:color="auto"/>
        <w:right w:val="none" w:sz="0" w:space="0" w:color="auto"/>
      </w:divBdr>
    </w:div>
    <w:div w:id="294214589">
      <w:bodyDiv w:val="1"/>
      <w:marLeft w:val="0"/>
      <w:marRight w:val="0"/>
      <w:marTop w:val="0"/>
      <w:marBottom w:val="0"/>
      <w:divBdr>
        <w:top w:val="none" w:sz="0" w:space="0" w:color="auto"/>
        <w:left w:val="none" w:sz="0" w:space="0" w:color="auto"/>
        <w:bottom w:val="none" w:sz="0" w:space="0" w:color="auto"/>
        <w:right w:val="none" w:sz="0" w:space="0" w:color="auto"/>
      </w:divBdr>
    </w:div>
    <w:div w:id="294264463">
      <w:bodyDiv w:val="1"/>
      <w:marLeft w:val="0"/>
      <w:marRight w:val="0"/>
      <w:marTop w:val="0"/>
      <w:marBottom w:val="0"/>
      <w:divBdr>
        <w:top w:val="none" w:sz="0" w:space="0" w:color="auto"/>
        <w:left w:val="none" w:sz="0" w:space="0" w:color="auto"/>
        <w:bottom w:val="none" w:sz="0" w:space="0" w:color="auto"/>
        <w:right w:val="none" w:sz="0" w:space="0" w:color="auto"/>
      </w:divBdr>
    </w:div>
    <w:div w:id="294414243">
      <w:bodyDiv w:val="1"/>
      <w:marLeft w:val="0"/>
      <w:marRight w:val="0"/>
      <w:marTop w:val="0"/>
      <w:marBottom w:val="0"/>
      <w:divBdr>
        <w:top w:val="none" w:sz="0" w:space="0" w:color="auto"/>
        <w:left w:val="none" w:sz="0" w:space="0" w:color="auto"/>
        <w:bottom w:val="none" w:sz="0" w:space="0" w:color="auto"/>
        <w:right w:val="none" w:sz="0" w:space="0" w:color="auto"/>
      </w:divBdr>
    </w:div>
    <w:div w:id="294720402">
      <w:bodyDiv w:val="1"/>
      <w:marLeft w:val="0"/>
      <w:marRight w:val="0"/>
      <w:marTop w:val="0"/>
      <w:marBottom w:val="0"/>
      <w:divBdr>
        <w:top w:val="none" w:sz="0" w:space="0" w:color="auto"/>
        <w:left w:val="none" w:sz="0" w:space="0" w:color="auto"/>
        <w:bottom w:val="none" w:sz="0" w:space="0" w:color="auto"/>
        <w:right w:val="none" w:sz="0" w:space="0" w:color="auto"/>
      </w:divBdr>
    </w:div>
    <w:div w:id="294723334">
      <w:bodyDiv w:val="1"/>
      <w:marLeft w:val="0"/>
      <w:marRight w:val="0"/>
      <w:marTop w:val="0"/>
      <w:marBottom w:val="0"/>
      <w:divBdr>
        <w:top w:val="none" w:sz="0" w:space="0" w:color="auto"/>
        <w:left w:val="none" w:sz="0" w:space="0" w:color="auto"/>
        <w:bottom w:val="none" w:sz="0" w:space="0" w:color="auto"/>
        <w:right w:val="none" w:sz="0" w:space="0" w:color="auto"/>
      </w:divBdr>
    </w:div>
    <w:div w:id="294724405">
      <w:bodyDiv w:val="1"/>
      <w:marLeft w:val="0"/>
      <w:marRight w:val="0"/>
      <w:marTop w:val="0"/>
      <w:marBottom w:val="0"/>
      <w:divBdr>
        <w:top w:val="none" w:sz="0" w:space="0" w:color="auto"/>
        <w:left w:val="none" w:sz="0" w:space="0" w:color="auto"/>
        <w:bottom w:val="none" w:sz="0" w:space="0" w:color="auto"/>
        <w:right w:val="none" w:sz="0" w:space="0" w:color="auto"/>
      </w:divBdr>
    </w:div>
    <w:div w:id="294871597">
      <w:bodyDiv w:val="1"/>
      <w:marLeft w:val="0"/>
      <w:marRight w:val="0"/>
      <w:marTop w:val="0"/>
      <w:marBottom w:val="0"/>
      <w:divBdr>
        <w:top w:val="none" w:sz="0" w:space="0" w:color="auto"/>
        <w:left w:val="none" w:sz="0" w:space="0" w:color="auto"/>
        <w:bottom w:val="none" w:sz="0" w:space="0" w:color="auto"/>
        <w:right w:val="none" w:sz="0" w:space="0" w:color="auto"/>
      </w:divBdr>
    </w:div>
    <w:div w:id="294916344">
      <w:bodyDiv w:val="1"/>
      <w:marLeft w:val="0"/>
      <w:marRight w:val="0"/>
      <w:marTop w:val="0"/>
      <w:marBottom w:val="0"/>
      <w:divBdr>
        <w:top w:val="none" w:sz="0" w:space="0" w:color="auto"/>
        <w:left w:val="none" w:sz="0" w:space="0" w:color="auto"/>
        <w:bottom w:val="none" w:sz="0" w:space="0" w:color="auto"/>
        <w:right w:val="none" w:sz="0" w:space="0" w:color="auto"/>
      </w:divBdr>
    </w:div>
    <w:div w:id="295068273">
      <w:bodyDiv w:val="1"/>
      <w:marLeft w:val="0"/>
      <w:marRight w:val="0"/>
      <w:marTop w:val="0"/>
      <w:marBottom w:val="0"/>
      <w:divBdr>
        <w:top w:val="none" w:sz="0" w:space="0" w:color="auto"/>
        <w:left w:val="none" w:sz="0" w:space="0" w:color="auto"/>
        <w:bottom w:val="none" w:sz="0" w:space="0" w:color="auto"/>
        <w:right w:val="none" w:sz="0" w:space="0" w:color="auto"/>
      </w:divBdr>
    </w:div>
    <w:div w:id="295180400">
      <w:bodyDiv w:val="1"/>
      <w:marLeft w:val="0"/>
      <w:marRight w:val="0"/>
      <w:marTop w:val="0"/>
      <w:marBottom w:val="0"/>
      <w:divBdr>
        <w:top w:val="none" w:sz="0" w:space="0" w:color="auto"/>
        <w:left w:val="none" w:sz="0" w:space="0" w:color="auto"/>
        <w:bottom w:val="none" w:sz="0" w:space="0" w:color="auto"/>
        <w:right w:val="none" w:sz="0" w:space="0" w:color="auto"/>
      </w:divBdr>
    </w:div>
    <w:div w:id="295187916">
      <w:bodyDiv w:val="1"/>
      <w:marLeft w:val="0"/>
      <w:marRight w:val="0"/>
      <w:marTop w:val="0"/>
      <w:marBottom w:val="0"/>
      <w:divBdr>
        <w:top w:val="none" w:sz="0" w:space="0" w:color="auto"/>
        <w:left w:val="none" w:sz="0" w:space="0" w:color="auto"/>
        <w:bottom w:val="none" w:sz="0" w:space="0" w:color="auto"/>
        <w:right w:val="none" w:sz="0" w:space="0" w:color="auto"/>
      </w:divBdr>
    </w:div>
    <w:div w:id="295375441">
      <w:bodyDiv w:val="1"/>
      <w:marLeft w:val="0"/>
      <w:marRight w:val="0"/>
      <w:marTop w:val="0"/>
      <w:marBottom w:val="0"/>
      <w:divBdr>
        <w:top w:val="none" w:sz="0" w:space="0" w:color="auto"/>
        <w:left w:val="none" w:sz="0" w:space="0" w:color="auto"/>
        <w:bottom w:val="none" w:sz="0" w:space="0" w:color="auto"/>
        <w:right w:val="none" w:sz="0" w:space="0" w:color="auto"/>
      </w:divBdr>
    </w:div>
    <w:div w:id="295796395">
      <w:bodyDiv w:val="1"/>
      <w:marLeft w:val="0"/>
      <w:marRight w:val="0"/>
      <w:marTop w:val="0"/>
      <w:marBottom w:val="0"/>
      <w:divBdr>
        <w:top w:val="none" w:sz="0" w:space="0" w:color="auto"/>
        <w:left w:val="none" w:sz="0" w:space="0" w:color="auto"/>
        <w:bottom w:val="none" w:sz="0" w:space="0" w:color="auto"/>
        <w:right w:val="none" w:sz="0" w:space="0" w:color="auto"/>
      </w:divBdr>
    </w:div>
    <w:div w:id="295915569">
      <w:bodyDiv w:val="1"/>
      <w:marLeft w:val="0"/>
      <w:marRight w:val="0"/>
      <w:marTop w:val="0"/>
      <w:marBottom w:val="0"/>
      <w:divBdr>
        <w:top w:val="none" w:sz="0" w:space="0" w:color="auto"/>
        <w:left w:val="none" w:sz="0" w:space="0" w:color="auto"/>
        <w:bottom w:val="none" w:sz="0" w:space="0" w:color="auto"/>
        <w:right w:val="none" w:sz="0" w:space="0" w:color="auto"/>
      </w:divBdr>
    </w:div>
    <w:div w:id="296183183">
      <w:bodyDiv w:val="1"/>
      <w:marLeft w:val="0"/>
      <w:marRight w:val="0"/>
      <w:marTop w:val="0"/>
      <w:marBottom w:val="0"/>
      <w:divBdr>
        <w:top w:val="none" w:sz="0" w:space="0" w:color="auto"/>
        <w:left w:val="none" w:sz="0" w:space="0" w:color="auto"/>
        <w:bottom w:val="none" w:sz="0" w:space="0" w:color="auto"/>
        <w:right w:val="none" w:sz="0" w:space="0" w:color="auto"/>
      </w:divBdr>
    </w:div>
    <w:div w:id="296301333">
      <w:bodyDiv w:val="1"/>
      <w:marLeft w:val="0"/>
      <w:marRight w:val="0"/>
      <w:marTop w:val="0"/>
      <w:marBottom w:val="0"/>
      <w:divBdr>
        <w:top w:val="none" w:sz="0" w:space="0" w:color="auto"/>
        <w:left w:val="none" w:sz="0" w:space="0" w:color="auto"/>
        <w:bottom w:val="none" w:sz="0" w:space="0" w:color="auto"/>
        <w:right w:val="none" w:sz="0" w:space="0" w:color="auto"/>
      </w:divBdr>
    </w:div>
    <w:div w:id="296765459">
      <w:bodyDiv w:val="1"/>
      <w:marLeft w:val="0"/>
      <w:marRight w:val="0"/>
      <w:marTop w:val="0"/>
      <w:marBottom w:val="0"/>
      <w:divBdr>
        <w:top w:val="none" w:sz="0" w:space="0" w:color="auto"/>
        <w:left w:val="none" w:sz="0" w:space="0" w:color="auto"/>
        <w:bottom w:val="none" w:sz="0" w:space="0" w:color="auto"/>
        <w:right w:val="none" w:sz="0" w:space="0" w:color="auto"/>
      </w:divBdr>
    </w:div>
    <w:div w:id="297105210">
      <w:bodyDiv w:val="1"/>
      <w:marLeft w:val="0"/>
      <w:marRight w:val="0"/>
      <w:marTop w:val="0"/>
      <w:marBottom w:val="0"/>
      <w:divBdr>
        <w:top w:val="none" w:sz="0" w:space="0" w:color="auto"/>
        <w:left w:val="none" w:sz="0" w:space="0" w:color="auto"/>
        <w:bottom w:val="none" w:sz="0" w:space="0" w:color="auto"/>
        <w:right w:val="none" w:sz="0" w:space="0" w:color="auto"/>
      </w:divBdr>
    </w:div>
    <w:div w:id="297348043">
      <w:bodyDiv w:val="1"/>
      <w:marLeft w:val="0"/>
      <w:marRight w:val="0"/>
      <w:marTop w:val="0"/>
      <w:marBottom w:val="0"/>
      <w:divBdr>
        <w:top w:val="none" w:sz="0" w:space="0" w:color="auto"/>
        <w:left w:val="none" w:sz="0" w:space="0" w:color="auto"/>
        <w:bottom w:val="none" w:sz="0" w:space="0" w:color="auto"/>
        <w:right w:val="none" w:sz="0" w:space="0" w:color="auto"/>
      </w:divBdr>
    </w:div>
    <w:div w:id="297686737">
      <w:bodyDiv w:val="1"/>
      <w:marLeft w:val="0"/>
      <w:marRight w:val="0"/>
      <w:marTop w:val="0"/>
      <w:marBottom w:val="0"/>
      <w:divBdr>
        <w:top w:val="none" w:sz="0" w:space="0" w:color="auto"/>
        <w:left w:val="none" w:sz="0" w:space="0" w:color="auto"/>
        <w:bottom w:val="none" w:sz="0" w:space="0" w:color="auto"/>
        <w:right w:val="none" w:sz="0" w:space="0" w:color="auto"/>
      </w:divBdr>
    </w:div>
    <w:div w:id="297731722">
      <w:bodyDiv w:val="1"/>
      <w:marLeft w:val="0"/>
      <w:marRight w:val="0"/>
      <w:marTop w:val="0"/>
      <w:marBottom w:val="0"/>
      <w:divBdr>
        <w:top w:val="none" w:sz="0" w:space="0" w:color="auto"/>
        <w:left w:val="none" w:sz="0" w:space="0" w:color="auto"/>
        <w:bottom w:val="none" w:sz="0" w:space="0" w:color="auto"/>
        <w:right w:val="none" w:sz="0" w:space="0" w:color="auto"/>
      </w:divBdr>
    </w:div>
    <w:div w:id="297880542">
      <w:bodyDiv w:val="1"/>
      <w:marLeft w:val="0"/>
      <w:marRight w:val="0"/>
      <w:marTop w:val="0"/>
      <w:marBottom w:val="0"/>
      <w:divBdr>
        <w:top w:val="none" w:sz="0" w:space="0" w:color="auto"/>
        <w:left w:val="none" w:sz="0" w:space="0" w:color="auto"/>
        <w:bottom w:val="none" w:sz="0" w:space="0" w:color="auto"/>
        <w:right w:val="none" w:sz="0" w:space="0" w:color="auto"/>
      </w:divBdr>
    </w:div>
    <w:div w:id="299187186">
      <w:bodyDiv w:val="1"/>
      <w:marLeft w:val="0"/>
      <w:marRight w:val="0"/>
      <w:marTop w:val="0"/>
      <w:marBottom w:val="0"/>
      <w:divBdr>
        <w:top w:val="none" w:sz="0" w:space="0" w:color="auto"/>
        <w:left w:val="none" w:sz="0" w:space="0" w:color="auto"/>
        <w:bottom w:val="none" w:sz="0" w:space="0" w:color="auto"/>
        <w:right w:val="none" w:sz="0" w:space="0" w:color="auto"/>
      </w:divBdr>
    </w:div>
    <w:div w:id="299193949">
      <w:bodyDiv w:val="1"/>
      <w:marLeft w:val="0"/>
      <w:marRight w:val="0"/>
      <w:marTop w:val="0"/>
      <w:marBottom w:val="0"/>
      <w:divBdr>
        <w:top w:val="none" w:sz="0" w:space="0" w:color="auto"/>
        <w:left w:val="none" w:sz="0" w:space="0" w:color="auto"/>
        <w:bottom w:val="none" w:sz="0" w:space="0" w:color="auto"/>
        <w:right w:val="none" w:sz="0" w:space="0" w:color="auto"/>
      </w:divBdr>
    </w:div>
    <w:div w:id="299268685">
      <w:bodyDiv w:val="1"/>
      <w:marLeft w:val="0"/>
      <w:marRight w:val="0"/>
      <w:marTop w:val="0"/>
      <w:marBottom w:val="0"/>
      <w:divBdr>
        <w:top w:val="none" w:sz="0" w:space="0" w:color="auto"/>
        <w:left w:val="none" w:sz="0" w:space="0" w:color="auto"/>
        <w:bottom w:val="none" w:sz="0" w:space="0" w:color="auto"/>
        <w:right w:val="none" w:sz="0" w:space="0" w:color="auto"/>
      </w:divBdr>
    </w:div>
    <w:div w:id="299382733">
      <w:bodyDiv w:val="1"/>
      <w:marLeft w:val="0"/>
      <w:marRight w:val="0"/>
      <w:marTop w:val="0"/>
      <w:marBottom w:val="0"/>
      <w:divBdr>
        <w:top w:val="none" w:sz="0" w:space="0" w:color="auto"/>
        <w:left w:val="none" w:sz="0" w:space="0" w:color="auto"/>
        <w:bottom w:val="none" w:sz="0" w:space="0" w:color="auto"/>
        <w:right w:val="none" w:sz="0" w:space="0" w:color="auto"/>
      </w:divBdr>
    </w:div>
    <w:div w:id="299385697">
      <w:bodyDiv w:val="1"/>
      <w:marLeft w:val="0"/>
      <w:marRight w:val="0"/>
      <w:marTop w:val="0"/>
      <w:marBottom w:val="0"/>
      <w:divBdr>
        <w:top w:val="none" w:sz="0" w:space="0" w:color="auto"/>
        <w:left w:val="none" w:sz="0" w:space="0" w:color="auto"/>
        <w:bottom w:val="none" w:sz="0" w:space="0" w:color="auto"/>
        <w:right w:val="none" w:sz="0" w:space="0" w:color="auto"/>
      </w:divBdr>
    </w:div>
    <w:div w:id="299457135">
      <w:bodyDiv w:val="1"/>
      <w:marLeft w:val="0"/>
      <w:marRight w:val="0"/>
      <w:marTop w:val="0"/>
      <w:marBottom w:val="0"/>
      <w:divBdr>
        <w:top w:val="none" w:sz="0" w:space="0" w:color="auto"/>
        <w:left w:val="none" w:sz="0" w:space="0" w:color="auto"/>
        <w:bottom w:val="none" w:sz="0" w:space="0" w:color="auto"/>
        <w:right w:val="none" w:sz="0" w:space="0" w:color="auto"/>
      </w:divBdr>
    </w:div>
    <w:div w:id="299531258">
      <w:bodyDiv w:val="1"/>
      <w:marLeft w:val="0"/>
      <w:marRight w:val="0"/>
      <w:marTop w:val="0"/>
      <w:marBottom w:val="0"/>
      <w:divBdr>
        <w:top w:val="none" w:sz="0" w:space="0" w:color="auto"/>
        <w:left w:val="none" w:sz="0" w:space="0" w:color="auto"/>
        <w:bottom w:val="none" w:sz="0" w:space="0" w:color="auto"/>
        <w:right w:val="none" w:sz="0" w:space="0" w:color="auto"/>
      </w:divBdr>
    </w:div>
    <w:div w:id="300156721">
      <w:bodyDiv w:val="1"/>
      <w:marLeft w:val="0"/>
      <w:marRight w:val="0"/>
      <w:marTop w:val="0"/>
      <w:marBottom w:val="0"/>
      <w:divBdr>
        <w:top w:val="none" w:sz="0" w:space="0" w:color="auto"/>
        <w:left w:val="none" w:sz="0" w:space="0" w:color="auto"/>
        <w:bottom w:val="none" w:sz="0" w:space="0" w:color="auto"/>
        <w:right w:val="none" w:sz="0" w:space="0" w:color="auto"/>
      </w:divBdr>
    </w:div>
    <w:div w:id="300186505">
      <w:bodyDiv w:val="1"/>
      <w:marLeft w:val="0"/>
      <w:marRight w:val="0"/>
      <w:marTop w:val="0"/>
      <w:marBottom w:val="0"/>
      <w:divBdr>
        <w:top w:val="none" w:sz="0" w:space="0" w:color="auto"/>
        <w:left w:val="none" w:sz="0" w:space="0" w:color="auto"/>
        <w:bottom w:val="none" w:sz="0" w:space="0" w:color="auto"/>
        <w:right w:val="none" w:sz="0" w:space="0" w:color="auto"/>
      </w:divBdr>
    </w:div>
    <w:div w:id="300186755">
      <w:bodyDiv w:val="1"/>
      <w:marLeft w:val="0"/>
      <w:marRight w:val="0"/>
      <w:marTop w:val="0"/>
      <w:marBottom w:val="0"/>
      <w:divBdr>
        <w:top w:val="none" w:sz="0" w:space="0" w:color="auto"/>
        <w:left w:val="none" w:sz="0" w:space="0" w:color="auto"/>
        <w:bottom w:val="none" w:sz="0" w:space="0" w:color="auto"/>
        <w:right w:val="none" w:sz="0" w:space="0" w:color="auto"/>
      </w:divBdr>
    </w:div>
    <w:div w:id="300425524">
      <w:bodyDiv w:val="1"/>
      <w:marLeft w:val="0"/>
      <w:marRight w:val="0"/>
      <w:marTop w:val="0"/>
      <w:marBottom w:val="0"/>
      <w:divBdr>
        <w:top w:val="none" w:sz="0" w:space="0" w:color="auto"/>
        <w:left w:val="none" w:sz="0" w:space="0" w:color="auto"/>
        <w:bottom w:val="none" w:sz="0" w:space="0" w:color="auto"/>
        <w:right w:val="none" w:sz="0" w:space="0" w:color="auto"/>
      </w:divBdr>
    </w:div>
    <w:div w:id="300814226">
      <w:bodyDiv w:val="1"/>
      <w:marLeft w:val="0"/>
      <w:marRight w:val="0"/>
      <w:marTop w:val="0"/>
      <w:marBottom w:val="0"/>
      <w:divBdr>
        <w:top w:val="none" w:sz="0" w:space="0" w:color="auto"/>
        <w:left w:val="none" w:sz="0" w:space="0" w:color="auto"/>
        <w:bottom w:val="none" w:sz="0" w:space="0" w:color="auto"/>
        <w:right w:val="none" w:sz="0" w:space="0" w:color="auto"/>
      </w:divBdr>
    </w:div>
    <w:div w:id="300964319">
      <w:bodyDiv w:val="1"/>
      <w:marLeft w:val="0"/>
      <w:marRight w:val="0"/>
      <w:marTop w:val="0"/>
      <w:marBottom w:val="0"/>
      <w:divBdr>
        <w:top w:val="none" w:sz="0" w:space="0" w:color="auto"/>
        <w:left w:val="none" w:sz="0" w:space="0" w:color="auto"/>
        <w:bottom w:val="none" w:sz="0" w:space="0" w:color="auto"/>
        <w:right w:val="none" w:sz="0" w:space="0" w:color="auto"/>
      </w:divBdr>
    </w:div>
    <w:div w:id="301469807">
      <w:bodyDiv w:val="1"/>
      <w:marLeft w:val="0"/>
      <w:marRight w:val="0"/>
      <w:marTop w:val="0"/>
      <w:marBottom w:val="0"/>
      <w:divBdr>
        <w:top w:val="none" w:sz="0" w:space="0" w:color="auto"/>
        <w:left w:val="none" w:sz="0" w:space="0" w:color="auto"/>
        <w:bottom w:val="none" w:sz="0" w:space="0" w:color="auto"/>
        <w:right w:val="none" w:sz="0" w:space="0" w:color="auto"/>
      </w:divBdr>
    </w:div>
    <w:div w:id="302202262">
      <w:bodyDiv w:val="1"/>
      <w:marLeft w:val="0"/>
      <w:marRight w:val="0"/>
      <w:marTop w:val="0"/>
      <w:marBottom w:val="0"/>
      <w:divBdr>
        <w:top w:val="none" w:sz="0" w:space="0" w:color="auto"/>
        <w:left w:val="none" w:sz="0" w:space="0" w:color="auto"/>
        <w:bottom w:val="none" w:sz="0" w:space="0" w:color="auto"/>
        <w:right w:val="none" w:sz="0" w:space="0" w:color="auto"/>
      </w:divBdr>
    </w:div>
    <w:div w:id="302464849">
      <w:bodyDiv w:val="1"/>
      <w:marLeft w:val="0"/>
      <w:marRight w:val="0"/>
      <w:marTop w:val="0"/>
      <w:marBottom w:val="0"/>
      <w:divBdr>
        <w:top w:val="none" w:sz="0" w:space="0" w:color="auto"/>
        <w:left w:val="none" w:sz="0" w:space="0" w:color="auto"/>
        <w:bottom w:val="none" w:sz="0" w:space="0" w:color="auto"/>
        <w:right w:val="none" w:sz="0" w:space="0" w:color="auto"/>
      </w:divBdr>
    </w:div>
    <w:div w:id="302544094">
      <w:bodyDiv w:val="1"/>
      <w:marLeft w:val="0"/>
      <w:marRight w:val="0"/>
      <w:marTop w:val="0"/>
      <w:marBottom w:val="0"/>
      <w:divBdr>
        <w:top w:val="none" w:sz="0" w:space="0" w:color="auto"/>
        <w:left w:val="none" w:sz="0" w:space="0" w:color="auto"/>
        <w:bottom w:val="none" w:sz="0" w:space="0" w:color="auto"/>
        <w:right w:val="none" w:sz="0" w:space="0" w:color="auto"/>
      </w:divBdr>
    </w:div>
    <w:div w:id="302587888">
      <w:bodyDiv w:val="1"/>
      <w:marLeft w:val="0"/>
      <w:marRight w:val="0"/>
      <w:marTop w:val="0"/>
      <w:marBottom w:val="0"/>
      <w:divBdr>
        <w:top w:val="none" w:sz="0" w:space="0" w:color="auto"/>
        <w:left w:val="none" w:sz="0" w:space="0" w:color="auto"/>
        <w:bottom w:val="none" w:sz="0" w:space="0" w:color="auto"/>
        <w:right w:val="none" w:sz="0" w:space="0" w:color="auto"/>
      </w:divBdr>
    </w:div>
    <w:div w:id="302664877">
      <w:bodyDiv w:val="1"/>
      <w:marLeft w:val="0"/>
      <w:marRight w:val="0"/>
      <w:marTop w:val="0"/>
      <w:marBottom w:val="0"/>
      <w:divBdr>
        <w:top w:val="none" w:sz="0" w:space="0" w:color="auto"/>
        <w:left w:val="none" w:sz="0" w:space="0" w:color="auto"/>
        <w:bottom w:val="none" w:sz="0" w:space="0" w:color="auto"/>
        <w:right w:val="none" w:sz="0" w:space="0" w:color="auto"/>
      </w:divBdr>
    </w:div>
    <w:div w:id="302738542">
      <w:bodyDiv w:val="1"/>
      <w:marLeft w:val="0"/>
      <w:marRight w:val="0"/>
      <w:marTop w:val="0"/>
      <w:marBottom w:val="0"/>
      <w:divBdr>
        <w:top w:val="none" w:sz="0" w:space="0" w:color="auto"/>
        <w:left w:val="none" w:sz="0" w:space="0" w:color="auto"/>
        <w:bottom w:val="none" w:sz="0" w:space="0" w:color="auto"/>
        <w:right w:val="none" w:sz="0" w:space="0" w:color="auto"/>
      </w:divBdr>
    </w:div>
    <w:div w:id="302783463">
      <w:bodyDiv w:val="1"/>
      <w:marLeft w:val="0"/>
      <w:marRight w:val="0"/>
      <w:marTop w:val="0"/>
      <w:marBottom w:val="0"/>
      <w:divBdr>
        <w:top w:val="none" w:sz="0" w:space="0" w:color="auto"/>
        <w:left w:val="none" w:sz="0" w:space="0" w:color="auto"/>
        <w:bottom w:val="none" w:sz="0" w:space="0" w:color="auto"/>
        <w:right w:val="none" w:sz="0" w:space="0" w:color="auto"/>
      </w:divBdr>
    </w:div>
    <w:div w:id="302853498">
      <w:bodyDiv w:val="1"/>
      <w:marLeft w:val="0"/>
      <w:marRight w:val="0"/>
      <w:marTop w:val="0"/>
      <w:marBottom w:val="0"/>
      <w:divBdr>
        <w:top w:val="none" w:sz="0" w:space="0" w:color="auto"/>
        <w:left w:val="none" w:sz="0" w:space="0" w:color="auto"/>
        <w:bottom w:val="none" w:sz="0" w:space="0" w:color="auto"/>
        <w:right w:val="none" w:sz="0" w:space="0" w:color="auto"/>
      </w:divBdr>
    </w:div>
    <w:div w:id="302973058">
      <w:bodyDiv w:val="1"/>
      <w:marLeft w:val="0"/>
      <w:marRight w:val="0"/>
      <w:marTop w:val="0"/>
      <w:marBottom w:val="0"/>
      <w:divBdr>
        <w:top w:val="none" w:sz="0" w:space="0" w:color="auto"/>
        <w:left w:val="none" w:sz="0" w:space="0" w:color="auto"/>
        <w:bottom w:val="none" w:sz="0" w:space="0" w:color="auto"/>
        <w:right w:val="none" w:sz="0" w:space="0" w:color="auto"/>
      </w:divBdr>
    </w:div>
    <w:div w:id="303318509">
      <w:bodyDiv w:val="1"/>
      <w:marLeft w:val="0"/>
      <w:marRight w:val="0"/>
      <w:marTop w:val="0"/>
      <w:marBottom w:val="0"/>
      <w:divBdr>
        <w:top w:val="none" w:sz="0" w:space="0" w:color="auto"/>
        <w:left w:val="none" w:sz="0" w:space="0" w:color="auto"/>
        <w:bottom w:val="none" w:sz="0" w:space="0" w:color="auto"/>
        <w:right w:val="none" w:sz="0" w:space="0" w:color="auto"/>
      </w:divBdr>
    </w:div>
    <w:div w:id="303585159">
      <w:bodyDiv w:val="1"/>
      <w:marLeft w:val="0"/>
      <w:marRight w:val="0"/>
      <w:marTop w:val="0"/>
      <w:marBottom w:val="0"/>
      <w:divBdr>
        <w:top w:val="none" w:sz="0" w:space="0" w:color="auto"/>
        <w:left w:val="none" w:sz="0" w:space="0" w:color="auto"/>
        <w:bottom w:val="none" w:sz="0" w:space="0" w:color="auto"/>
        <w:right w:val="none" w:sz="0" w:space="0" w:color="auto"/>
      </w:divBdr>
    </w:div>
    <w:div w:id="303851302">
      <w:bodyDiv w:val="1"/>
      <w:marLeft w:val="0"/>
      <w:marRight w:val="0"/>
      <w:marTop w:val="0"/>
      <w:marBottom w:val="0"/>
      <w:divBdr>
        <w:top w:val="none" w:sz="0" w:space="0" w:color="auto"/>
        <w:left w:val="none" w:sz="0" w:space="0" w:color="auto"/>
        <w:bottom w:val="none" w:sz="0" w:space="0" w:color="auto"/>
        <w:right w:val="none" w:sz="0" w:space="0" w:color="auto"/>
      </w:divBdr>
    </w:div>
    <w:div w:id="303854449">
      <w:bodyDiv w:val="1"/>
      <w:marLeft w:val="0"/>
      <w:marRight w:val="0"/>
      <w:marTop w:val="0"/>
      <w:marBottom w:val="0"/>
      <w:divBdr>
        <w:top w:val="none" w:sz="0" w:space="0" w:color="auto"/>
        <w:left w:val="none" w:sz="0" w:space="0" w:color="auto"/>
        <w:bottom w:val="none" w:sz="0" w:space="0" w:color="auto"/>
        <w:right w:val="none" w:sz="0" w:space="0" w:color="auto"/>
      </w:divBdr>
    </w:div>
    <w:div w:id="303896482">
      <w:bodyDiv w:val="1"/>
      <w:marLeft w:val="0"/>
      <w:marRight w:val="0"/>
      <w:marTop w:val="0"/>
      <w:marBottom w:val="0"/>
      <w:divBdr>
        <w:top w:val="none" w:sz="0" w:space="0" w:color="auto"/>
        <w:left w:val="none" w:sz="0" w:space="0" w:color="auto"/>
        <w:bottom w:val="none" w:sz="0" w:space="0" w:color="auto"/>
        <w:right w:val="none" w:sz="0" w:space="0" w:color="auto"/>
      </w:divBdr>
    </w:div>
    <w:div w:id="303972943">
      <w:bodyDiv w:val="1"/>
      <w:marLeft w:val="0"/>
      <w:marRight w:val="0"/>
      <w:marTop w:val="0"/>
      <w:marBottom w:val="0"/>
      <w:divBdr>
        <w:top w:val="none" w:sz="0" w:space="0" w:color="auto"/>
        <w:left w:val="none" w:sz="0" w:space="0" w:color="auto"/>
        <w:bottom w:val="none" w:sz="0" w:space="0" w:color="auto"/>
        <w:right w:val="none" w:sz="0" w:space="0" w:color="auto"/>
      </w:divBdr>
    </w:div>
    <w:div w:id="303974309">
      <w:bodyDiv w:val="1"/>
      <w:marLeft w:val="0"/>
      <w:marRight w:val="0"/>
      <w:marTop w:val="0"/>
      <w:marBottom w:val="0"/>
      <w:divBdr>
        <w:top w:val="none" w:sz="0" w:space="0" w:color="auto"/>
        <w:left w:val="none" w:sz="0" w:space="0" w:color="auto"/>
        <w:bottom w:val="none" w:sz="0" w:space="0" w:color="auto"/>
        <w:right w:val="none" w:sz="0" w:space="0" w:color="auto"/>
      </w:divBdr>
    </w:div>
    <w:div w:id="304044044">
      <w:bodyDiv w:val="1"/>
      <w:marLeft w:val="0"/>
      <w:marRight w:val="0"/>
      <w:marTop w:val="0"/>
      <w:marBottom w:val="0"/>
      <w:divBdr>
        <w:top w:val="none" w:sz="0" w:space="0" w:color="auto"/>
        <w:left w:val="none" w:sz="0" w:space="0" w:color="auto"/>
        <w:bottom w:val="none" w:sz="0" w:space="0" w:color="auto"/>
        <w:right w:val="none" w:sz="0" w:space="0" w:color="auto"/>
      </w:divBdr>
    </w:div>
    <w:div w:id="304242108">
      <w:bodyDiv w:val="1"/>
      <w:marLeft w:val="0"/>
      <w:marRight w:val="0"/>
      <w:marTop w:val="0"/>
      <w:marBottom w:val="0"/>
      <w:divBdr>
        <w:top w:val="none" w:sz="0" w:space="0" w:color="auto"/>
        <w:left w:val="none" w:sz="0" w:space="0" w:color="auto"/>
        <w:bottom w:val="none" w:sz="0" w:space="0" w:color="auto"/>
        <w:right w:val="none" w:sz="0" w:space="0" w:color="auto"/>
      </w:divBdr>
    </w:div>
    <w:div w:id="304243944">
      <w:bodyDiv w:val="1"/>
      <w:marLeft w:val="0"/>
      <w:marRight w:val="0"/>
      <w:marTop w:val="0"/>
      <w:marBottom w:val="0"/>
      <w:divBdr>
        <w:top w:val="none" w:sz="0" w:space="0" w:color="auto"/>
        <w:left w:val="none" w:sz="0" w:space="0" w:color="auto"/>
        <w:bottom w:val="none" w:sz="0" w:space="0" w:color="auto"/>
        <w:right w:val="none" w:sz="0" w:space="0" w:color="auto"/>
      </w:divBdr>
    </w:div>
    <w:div w:id="304285431">
      <w:bodyDiv w:val="1"/>
      <w:marLeft w:val="0"/>
      <w:marRight w:val="0"/>
      <w:marTop w:val="0"/>
      <w:marBottom w:val="0"/>
      <w:divBdr>
        <w:top w:val="none" w:sz="0" w:space="0" w:color="auto"/>
        <w:left w:val="none" w:sz="0" w:space="0" w:color="auto"/>
        <w:bottom w:val="none" w:sz="0" w:space="0" w:color="auto"/>
        <w:right w:val="none" w:sz="0" w:space="0" w:color="auto"/>
      </w:divBdr>
    </w:div>
    <w:div w:id="304895979">
      <w:bodyDiv w:val="1"/>
      <w:marLeft w:val="0"/>
      <w:marRight w:val="0"/>
      <w:marTop w:val="0"/>
      <w:marBottom w:val="0"/>
      <w:divBdr>
        <w:top w:val="none" w:sz="0" w:space="0" w:color="auto"/>
        <w:left w:val="none" w:sz="0" w:space="0" w:color="auto"/>
        <w:bottom w:val="none" w:sz="0" w:space="0" w:color="auto"/>
        <w:right w:val="none" w:sz="0" w:space="0" w:color="auto"/>
      </w:divBdr>
    </w:div>
    <w:div w:id="305014733">
      <w:bodyDiv w:val="1"/>
      <w:marLeft w:val="0"/>
      <w:marRight w:val="0"/>
      <w:marTop w:val="0"/>
      <w:marBottom w:val="0"/>
      <w:divBdr>
        <w:top w:val="none" w:sz="0" w:space="0" w:color="auto"/>
        <w:left w:val="none" w:sz="0" w:space="0" w:color="auto"/>
        <w:bottom w:val="none" w:sz="0" w:space="0" w:color="auto"/>
        <w:right w:val="none" w:sz="0" w:space="0" w:color="auto"/>
      </w:divBdr>
    </w:div>
    <w:div w:id="305088113">
      <w:bodyDiv w:val="1"/>
      <w:marLeft w:val="0"/>
      <w:marRight w:val="0"/>
      <w:marTop w:val="0"/>
      <w:marBottom w:val="0"/>
      <w:divBdr>
        <w:top w:val="none" w:sz="0" w:space="0" w:color="auto"/>
        <w:left w:val="none" w:sz="0" w:space="0" w:color="auto"/>
        <w:bottom w:val="none" w:sz="0" w:space="0" w:color="auto"/>
        <w:right w:val="none" w:sz="0" w:space="0" w:color="auto"/>
      </w:divBdr>
    </w:div>
    <w:div w:id="305088257">
      <w:bodyDiv w:val="1"/>
      <w:marLeft w:val="0"/>
      <w:marRight w:val="0"/>
      <w:marTop w:val="0"/>
      <w:marBottom w:val="0"/>
      <w:divBdr>
        <w:top w:val="none" w:sz="0" w:space="0" w:color="auto"/>
        <w:left w:val="none" w:sz="0" w:space="0" w:color="auto"/>
        <w:bottom w:val="none" w:sz="0" w:space="0" w:color="auto"/>
        <w:right w:val="none" w:sz="0" w:space="0" w:color="auto"/>
      </w:divBdr>
    </w:div>
    <w:div w:id="305162619">
      <w:bodyDiv w:val="1"/>
      <w:marLeft w:val="0"/>
      <w:marRight w:val="0"/>
      <w:marTop w:val="0"/>
      <w:marBottom w:val="0"/>
      <w:divBdr>
        <w:top w:val="none" w:sz="0" w:space="0" w:color="auto"/>
        <w:left w:val="none" w:sz="0" w:space="0" w:color="auto"/>
        <w:bottom w:val="none" w:sz="0" w:space="0" w:color="auto"/>
        <w:right w:val="none" w:sz="0" w:space="0" w:color="auto"/>
      </w:divBdr>
    </w:div>
    <w:div w:id="305744202">
      <w:bodyDiv w:val="1"/>
      <w:marLeft w:val="0"/>
      <w:marRight w:val="0"/>
      <w:marTop w:val="0"/>
      <w:marBottom w:val="0"/>
      <w:divBdr>
        <w:top w:val="none" w:sz="0" w:space="0" w:color="auto"/>
        <w:left w:val="none" w:sz="0" w:space="0" w:color="auto"/>
        <w:bottom w:val="none" w:sz="0" w:space="0" w:color="auto"/>
        <w:right w:val="none" w:sz="0" w:space="0" w:color="auto"/>
      </w:divBdr>
    </w:div>
    <w:div w:id="305748445">
      <w:bodyDiv w:val="1"/>
      <w:marLeft w:val="0"/>
      <w:marRight w:val="0"/>
      <w:marTop w:val="0"/>
      <w:marBottom w:val="0"/>
      <w:divBdr>
        <w:top w:val="none" w:sz="0" w:space="0" w:color="auto"/>
        <w:left w:val="none" w:sz="0" w:space="0" w:color="auto"/>
        <w:bottom w:val="none" w:sz="0" w:space="0" w:color="auto"/>
        <w:right w:val="none" w:sz="0" w:space="0" w:color="auto"/>
      </w:divBdr>
    </w:div>
    <w:div w:id="305864292">
      <w:bodyDiv w:val="1"/>
      <w:marLeft w:val="0"/>
      <w:marRight w:val="0"/>
      <w:marTop w:val="0"/>
      <w:marBottom w:val="0"/>
      <w:divBdr>
        <w:top w:val="none" w:sz="0" w:space="0" w:color="auto"/>
        <w:left w:val="none" w:sz="0" w:space="0" w:color="auto"/>
        <w:bottom w:val="none" w:sz="0" w:space="0" w:color="auto"/>
        <w:right w:val="none" w:sz="0" w:space="0" w:color="auto"/>
      </w:divBdr>
    </w:div>
    <w:div w:id="305866296">
      <w:bodyDiv w:val="1"/>
      <w:marLeft w:val="0"/>
      <w:marRight w:val="0"/>
      <w:marTop w:val="0"/>
      <w:marBottom w:val="0"/>
      <w:divBdr>
        <w:top w:val="none" w:sz="0" w:space="0" w:color="auto"/>
        <w:left w:val="none" w:sz="0" w:space="0" w:color="auto"/>
        <w:bottom w:val="none" w:sz="0" w:space="0" w:color="auto"/>
        <w:right w:val="none" w:sz="0" w:space="0" w:color="auto"/>
      </w:divBdr>
    </w:div>
    <w:div w:id="306134625">
      <w:bodyDiv w:val="1"/>
      <w:marLeft w:val="0"/>
      <w:marRight w:val="0"/>
      <w:marTop w:val="0"/>
      <w:marBottom w:val="0"/>
      <w:divBdr>
        <w:top w:val="none" w:sz="0" w:space="0" w:color="auto"/>
        <w:left w:val="none" w:sz="0" w:space="0" w:color="auto"/>
        <w:bottom w:val="none" w:sz="0" w:space="0" w:color="auto"/>
        <w:right w:val="none" w:sz="0" w:space="0" w:color="auto"/>
      </w:divBdr>
    </w:div>
    <w:div w:id="306595590">
      <w:bodyDiv w:val="1"/>
      <w:marLeft w:val="0"/>
      <w:marRight w:val="0"/>
      <w:marTop w:val="0"/>
      <w:marBottom w:val="0"/>
      <w:divBdr>
        <w:top w:val="none" w:sz="0" w:space="0" w:color="auto"/>
        <w:left w:val="none" w:sz="0" w:space="0" w:color="auto"/>
        <w:bottom w:val="none" w:sz="0" w:space="0" w:color="auto"/>
        <w:right w:val="none" w:sz="0" w:space="0" w:color="auto"/>
      </w:divBdr>
    </w:div>
    <w:div w:id="306908219">
      <w:bodyDiv w:val="1"/>
      <w:marLeft w:val="0"/>
      <w:marRight w:val="0"/>
      <w:marTop w:val="0"/>
      <w:marBottom w:val="0"/>
      <w:divBdr>
        <w:top w:val="none" w:sz="0" w:space="0" w:color="auto"/>
        <w:left w:val="none" w:sz="0" w:space="0" w:color="auto"/>
        <w:bottom w:val="none" w:sz="0" w:space="0" w:color="auto"/>
        <w:right w:val="none" w:sz="0" w:space="0" w:color="auto"/>
      </w:divBdr>
    </w:div>
    <w:div w:id="307125486">
      <w:bodyDiv w:val="1"/>
      <w:marLeft w:val="0"/>
      <w:marRight w:val="0"/>
      <w:marTop w:val="0"/>
      <w:marBottom w:val="0"/>
      <w:divBdr>
        <w:top w:val="none" w:sz="0" w:space="0" w:color="auto"/>
        <w:left w:val="none" w:sz="0" w:space="0" w:color="auto"/>
        <w:bottom w:val="none" w:sz="0" w:space="0" w:color="auto"/>
        <w:right w:val="none" w:sz="0" w:space="0" w:color="auto"/>
      </w:divBdr>
    </w:div>
    <w:div w:id="307170155">
      <w:bodyDiv w:val="1"/>
      <w:marLeft w:val="0"/>
      <w:marRight w:val="0"/>
      <w:marTop w:val="0"/>
      <w:marBottom w:val="0"/>
      <w:divBdr>
        <w:top w:val="none" w:sz="0" w:space="0" w:color="auto"/>
        <w:left w:val="none" w:sz="0" w:space="0" w:color="auto"/>
        <w:bottom w:val="none" w:sz="0" w:space="0" w:color="auto"/>
        <w:right w:val="none" w:sz="0" w:space="0" w:color="auto"/>
      </w:divBdr>
    </w:div>
    <w:div w:id="307245467">
      <w:bodyDiv w:val="1"/>
      <w:marLeft w:val="0"/>
      <w:marRight w:val="0"/>
      <w:marTop w:val="0"/>
      <w:marBottom w:val="0"/>
      <w:divBdr>
        <w:top w:val="none" w:sz="0" w:space="0" w:color="auto"/>
        <w:left w:val="none" w:sz="0" w:space="0" w:color="auto"/>
        <w:bottom w:val="none" w:sz="0" w:space="0" w:color="auto"/>
        <w:right w:val="none" w:sz="0" w:space="0" w:color="auto"/>
      </w:divBdr>
    </w:div>
    <w:div w:id="307322633">
      <w:bodyDiv w:val="1"/>
      <w:marLeft w:val="0"/>
      <w:marRight w:val="0"/>
      <w:marTop w:val="0"/>
      <w:marBottom w:val="0"/>
      <w:divBdr>
        <w:top w:val="none" w:sz="0" w:space="0" w:color="auto"/>
        <w:left w:val="none" w:sz="0" w:space="0" w:color="auto"/>
        <w:bottom w:val="none" w:sz="0" w:space="0" w:color="auto"/>
        <w:right w:val="none" w:sz="0" w:space="0" w:color="auto"/>
      </w:divBdr>
    </w:div>
    <w:div w:id="307513036">
      <w:bodyDiv w:val="1"/>
      <w:marLeft w:val="0"/>
      <w:marRight w:val="0"/>
      <w:marTop w:val="0"/>
      <w:marBottom w:val="0"/>
      <w:divBdr>
        <w:top w:val="none" w:sz="0" w:space="0" w:color="auto"/>
        <w:left w:val="none" w:sz="0" w:space="0" w:color="auto"/>
        <w:bottom w:val="none" w:sz="0" w:space="0" w:color="auto"/>
        <w:right w:val="none" w:sz="0" w:space="0" w:color="auto"/>
      </w:divBdr>
    </w:div>
    <w:div w:id="307977170">
      <w:bodyDiv w:val="1"/>
      <w:marLeft w:val="0"/>
      <w:marRight w:val="0"/>
      <w:marTop w:val="0"/>
      <w:marBottom w:val="0"/>
      <w:divBdr>
        <w:top w:val="none" w:sz="0" w:space="0" w:color="auto"/>
        <w:left w:val="none" w:sz="0" w:space="0" w:color="auto"/>
        <w:bottom w:val="none" w:sz="0" w:space="0" w:color="auto"/>
        <w:right w:val="none" w:sz="0" w:space="0" w:color="auto"/>
      </w:divBdr>
    </w:div>
    <w:div w:id="308292133">
      <w:bodyDiv w:val="1"/>
      <w:marLeft w:val="0"/>
      <w:marRight w:val="0"/>
      <w:marTop w:val="0"/>
      <w:marBottom w:val="0"/>
      <w:divBdr>
        <w:top w:val="none" w:sz="0" w:space="0" w:color="auto"/>
        <w:left w:val="none" w:sz="0" w:space="0" w:color="auto"/>
        <w:bottom w:val="none" w:sz="0" w:space="0" w:color="auto"/>
        <w:right w:val="none" w:sz="0" w:space="0" w:color="auto"/>
      </w:divBdr>
    </w:div>
    <w:div w:id="308677458">
      <w:bodyDiv w:val="1"/>
      <w:marLeft w:val="0"/>
      <w:marRight w:val="0"/>
      <w:marTop w:val="0"/>
      <w:marBottom w:val="0"/>
      <w:divBdr>
        <w:top w:val="none" w:sz="0" w:space="0" w:color="auto"/>
        <w:left w:val="none" w:sz="0" w:space="0" w:color="auto"/>
        <w:bottom w:val="none" w:sz="0" w:space="0" w:color="auto"/>
        <w:right w:val="none" w:sz="0" w:space="0" w:color="auto"/>
      </w:divBdr>
    </w:div>
    <w:div w:id="308872970">
      <w:bodyDiv w:val="1"/>
      <w:marLeft w:val="0"/>
      <w:marRight w:val="0"/>
      <w:marTop w:val="0"/>
      <w:marBottom w:val="0"/>
      <w:divBdr>
        <w:top w:val="none" w:sz="0" w:space="0" w:color="auto"/>
        <w:left w:val="none" w:sz="0" w:space="0" w:color="auto"/>
        <w:bottom w:val="none" w:sz="0" w:space="0" w:color="auto"/>
        <w:right w:val="none" w:sz="0" w:space="0" w:color="auto"/>
      </w:divBdr>
    </w:div>
    <w:div w:id="309095078">
      <w:bodyDiv w:val="1"/>
      <w:marLeft w:val="0"/>
      <w:marRight w:val="0"/>
      <w:marTop w:val="0"/>
      <w:marBottom w:val="0"/>
      <w:divBdr>
        <w:top w:val="none" w:sz="0" w:space="0" w:color="auto"/>
        <w:left w:val="none" w:sz="0" w:space="0" w:color="auto"/>
        <w:bottom w:val="none" w:sz="0" w:space="0" w:color="auto"/>
        <w:right w:val="none" w:sz="0" w:space="0" w:color="auto"/>
      </w:divBdr>
    </w:div>
    <w:div w:id="309600137">
      <w:bodyDiv w:val="1"/>
      <w:marLeft w:val="0"/>
      <w:marRight w:val="0"/>
      <w:marTop w:val="0"/>
      <w:marBottom w:val="0"/>
      <w:divBdr>
        <w:top w:val="none" w:sz="0" w:space="0" w:color="auto"/>
        <w:left w:val="none" w:sz="0" w:space="0" w:color="auto"/>
        <w:bottom w:val="none" w:sz="0" w:space="0" w:color="auto"/>
        <w:right w:val="none" w:sz="0" w:space="0" w:color="auto"/>
      </w:divBdr>
    </w:div>
    <w:div w:id="309675293">
      <w:bodyDiv w:val="1"/>
      <w:marLeft w:val="0"/>
      <w:marRight w:val="0"/>
      <w:marTop w:val="0"/>
      <w:marBottom w:val="0"/>
      <w:divBdr>
        <w:top w:val="none" w:sz="0" w:space="0" w:color="auto"/>
        <w:left w:val="none" w:sz="0" w:space="0" w:color="auto"/>
        <w:bottom w:val="none" w:sz="0" w:space="0" w:color="auto"/>
        <w:right w:val="none" w:sz="0" w:space="0" w:color="auto"/>
      </w:divBdr>
    </w:div>
    <w:div w:id="309948924">
      <w:bodyDiv w:val="1"/>
      <w:marLeft w:val="0"/>
      <w:marRight w:val="0"/>
      <w:marTop w:val="0"/>
      <w:marBottom w:val="0"/>
      <w:divBdr>
        <w:top w:val="none" w:sz="0" w:space="0" w:color="auto"/>
        <w:left w:val="none" w:sz="0" w:space="0" w:color="auto"/>
        <w:bottom w:val="none" w:sz="0" w:space="0" w:color="auto"/>
        <w:right w:val="none" w:sz="0" w:space="0" w:color="auto"/>
      </w:divBdr>
    </w:div>
    <w:div w:id="310329615">
      <w:bodyDiv w:val="1"/>
      <w:marLeft w:val="0"/>
      <w:marRight w:val="0"/>
      <w:marTop w:val="0"/>
      <w:marBottom w:val="0"/>
      <w:divBdr>
        <w:top w:val="none" w:sz="0" w:space="0" w:color="auto"/>
        <w:left w:val="none" w:sz="0" w:space="0" w:color="auto"/>
        <w:bottom w:val="none" w:sz="0" w:space="0" w:color="auto"/>
        <w:right w:val="none" w:sz="0" w:space="0" w:color="auto"/>
      </w:divBdr>
    </w:div>
    <w:div w:id="310524288">
      <w:bodyDiv w:val="1"/>
      <w:marLeft w:val="0"/>
      <w:marRight w:val="0"/>
      <w:marTop w:val="0"/>
      <w:marBottom w:val="0"/>
      <w:divBdr>
        <w:top w:val="none" w:sz="0" w:space="0" w:color="auto"/>
        <w:left w:val="none" w:sz="0" w:space="0" w:color="auto"/>
        <w:bottom w:val="none" w:sz="0" w:space="0" w:color="auto"/>
        <w:right w:val="none" w:sz="0" w:space="0" w:color="auto"/>
      </w:divBdr>
    </w:div>
    <w:div w:id="310910432">
      <w:bodyDiv w:val="1"/>
      <w:marLeft w:val="0"/>
      <w:marRight w:val="0"/>
      <w:marTop w:val="0"/>
      <w:marBottom w:val="0"/>
      <w:divBdr>
        <w:top w:val="none" w:sz="0" w:space="0" w:color="auto"/>
        <w:left w:val="none" w:sz="0" w:space="0" w:color="auto"/>
        <w:bottom w:val="none" w:sz="0" w:space="0" w:color="auto"/>
        <w:right w:val="none" w:sz="0" w:space="0" w:color="auto"/>
      </w:divBdr>
    </w:div>
    <w:div w:id="310988958">
      <w:bodyDiv w:val="1"/>
      <w:marLeft w:val="0"/>
      <w:marRight w:val="0"/>
      <w:marTop w:val="0"/>
      <w:marBottom w:val="0"/>
      <w:divBdr>
        <w:top w:val="none" w:sz="0" w:space="0" w:color="auto"/>
        <w:left w:val="none" w:sz="0" w:space="0" w:color="auto"/>
        <w:bottom w:val="none" w:sz="0" w:space="0" w:color="auto"/>
        <w:right w:val="none" w:sz="0" w:space="0" w:color="auto"/>
      </w:divBdr>
    </w:div>
    <w:div w:id="311063808">
      <w:bodyDiv w:val="1"/>
      <w:marLeft w:val="0"/>
      <w:marRight w:val="0"/>
      <w:marTop w:val="0"/>
      <w:marBottom w:val="0"/>
      <w:divBdr>
        <w:top w:val="none" w:sz="0" w:space="0" w:color="auto"/>
        <w:left w:val="none" w:sz="0" w:space="0" w:color="auto"/>
        <w:bottom w:val="none" w:sz="0" w:space="0" w:color="auto"/>
        <w:right w:val="none" w:sz="0" w:space="0" w:color="auto"/>
      </w:divBdr>
    </w:div>
    <w:div w:id="311252057">
      <w:bodyDiv w:val="1"/>
      <w:marLeft w:val="0"/>
      <w:marRight w:val="0"/>
      <w:marTop w:val="0"/>
      <w:marBottom w:val="0"/>
      <w:divBdr>
        <w:top w:val="none" w:sz="0" w:space="0" w:color="auto"/>
        <w:left w:val="none" w:sz="0" w:space="0" w:color="auto"/>
        <w:bottom w:val="none" w:sz="0" w:space="0" w:color="auto"/>
        <w:right w:val="none" w:sz="0" w:space="0" w:color="auto"/>
      </w:divBdr>
    </w:div>
    <w:div w:id="311447351">
      <w:bodyDiv w:val="1"/>
      <w:marLeft w:val="0"/>
      <w:marRight w:val="0"/>
      <w:marTop w:val="0"/>
      <w:marBottom w:val="0"/>
      <w:divBdr>
        <w:top w:val="none" w:sz="0" w:space="0" w:color="auto"/>
        <w:left w:val="none" w:sz="0" w:space="0" w:color="auto"/>
        <w:bottom w:val="none" w:sz="0" w:space="0" w:color="auto"/>
        <w:right w:val="none" w:sz="0" w:space="0" w:color="auto"/>
      </w:divBdr>
    </w:div>
    <w:div w:id="311492800">
      <w:bodyDiv w:val="1"/>
      <w:marLeft w:val="0"/>
      <w:marRight w:val="0"/>
      <w:marTop w:val="0"/>
      <w:marBottom w:val="0"/>
      <w:divBdr>
        <w:top w:val="none" w:sz="0" w:space="0" w:color="auto"/>
        <w:left w:val="none" w:sz="0" w:space="0" w:color="auto"/>
        <w:bottom w:val="none" w:sz="0" w:space="0" w:color="auto"/>
        <w:right w:val="none" w:sz="0" w:space="0" w:color="auto"/>
      </w:divBdr>
    </w:div>
    <w:div w:id="311907403">
      <w:bodyDiv w:val="1"/>
      <w:marLeft w:val="0"/>
      <w:marRight w:val="0"/>
      <w:marTop w:val="0"/>
      <w:marBottom w:val="0"/>
      <w:divBdr>
        <w:top w:val="none" w:sz="0" w:space="0" w:color="auto"/>
        <w:left w:val="none" w:sz="0" w:space="0" w:color="auto"/>
        <w:bottom w:val="none" w:sz="0" w:space="0" w:color="auto"/>
        <w:right w:val="none" w:sz="0" w:space="0" w:color="auto"/>
      </w:divBdr>
    </w:div>
    <w:div w:id="311910053">
      <w:bodyDiv w:val="1"/>
      <w:marLeft w:val="0"/>
      <w:marRight w:val="0"/>
      <w:marTop w:val="0"/>
      <w:marBottom w:val="0"/>
      <w:divBdr>
        <w:top w:val="none" w:sz="0" w:space="0" w:color="auto"/>
        <w:left w:val="none" w:sz="0" w:space="0" w:color="auto"/>
        <w:bottom w:val="none" w:sz="0" w:space="0" w:color="auto"/>
        <w:right w:val="none" w:sz="0" w:space="0" w:color="auto"/>
      </w:divBdr>
    </w:div>
    <w:div w:id="312102331">
      <w:bodyDiv w:val="1"/>
      <w:marLeft w:val="0"/>
      <w:marRight w:val="0"/>
      <w:marTop w:val="0"/>
      <w:marBottom w:val="0"/>
      <w:divBdr>
        <w:top w:val="none" w:sz="0" w:space="0" w:color="auto"/>
        <w:left w:val="none" w:sz="0" w:space="0" w:color="auto"/>
        <w:bottom w:val="none" w:sz="0" w:space="0" w:color="auto"/>
        <w:right w:val="none" w:sz="0" w:space="0" w:color="auto"/>
      </w:divBdr>
    </w:div>
    <w:div w:id="312374370">
      <w:bodyDiv w:val="1"/>
      <w:marLeft w:val="0"/>
      <w:marRight w:val="0"/>
      <w:marTop w:val="0"/>
      <w:marBottom w:val="0"/>
      <w:divBdr>
        <w:top w:val="none" w:sz="0" w:space="0" w:color="auto"/>
        <w:left w:val="none" w:sz="0" w:space="0" w:color="auto"/>
        <w:bottom w:val="none" w:sz="0" w:space="0" w:color="auto"/>
        <w:right w:val="none" w:sz="0" w:space="0" w:color="auto"/>
      </w:divBdr>
    </w:div>
    <w:div w:id="312492835">
      <w:bodyDiv w:val="1"/>
      <w:marLeft w:val="0"/>
      <w:marRight w:val="0"/>
      <w:marTop w:val="0"/>
      <w:marBottom w:val="0"/>
      <w:divBdr>
        <w:top w:val="none" w:sz="0" w:space="0" w:color="auto"/>
        <w:left w:val="none" w:sz="0" w:space="0" w:color="auto"/>
        <w:bottom w:val="none" w:sz="0" w:space="0" w:color="auto"/>
        <w:right w:val="none" w:sz="0" w:space="0" w:color="auto"/>
      </w:divBdr>
    </w:div>
    <w:div w:id="312680250">
      <w:bodyDiv w:val="1"/>
      <w:marLeft w:val="0"/>
      <w:marRight w:val="0"/>
      <w:marTop w:val="0"/>
      <w:marBottom w:val="0"/>
      <w:divBdr>
        <w:top w:val="none" w:sz="0" w:space="0" w:color="auto"/>
        <w:left w:val="none" w:sz="0" w:space="0" w:color="auto"/>
        <w:bottom w:val="none" w:sz="0" w:space="0" w:color="auto"/>
        <w:right w:val="none" w:sz="0" w:space="0" w:color="auto"/>
      </w:divBdr>
    </w:div>
    <w:div w:id="313068842">
      <w:bodyDiv w:val="1"/>
      <w:marLeft w:val="0"/>
      <w:marRight w:val="0"/>
      <w:marTop w:val="0"/>
      <w:marBottom w:val="0"/>
      <w:divBdr>
        <w:top w:val="none" w:sz="0" w:space="0" w:color="auto"/>
        <w:left w:val="none" w:sz="0" w:space="0" w:color="auto"/>
        <w:bottom w:val="none" w:sz="0" w:space="0" w:color="auto"/>
        <w:right w:val="none" w:sz="0" w:space="0" w:color="auto"/>
      </w:divBdr>
    </w:div>
    <w:div w:id="313143303">
      <w:bodyDiv w:val="1"/>
      <w:marLeft w:val="0"/>
      <w:marRight w:val="0"/>
      <w:marTop w:val="0"/>
      <w:marBottom w:val="0"/>
      <w:divBdr>
        <w:top w:val="none" w:sz="0" w:space="0" w:color="auto"/>
        <w:left w:val="none" w:sz="0" w:space="0" w:color="auto"/>
        <w:bottom w:val="none" w:sz="0" w:space="0" w:color="auto"/>
        <w:right w:val="none" w:sz="0" w:space="0" w:color="auto"/>
      </w:divBdr>
    </w:div>
    <w:div w:id="313220760">
      <w:bodyDiv w:val="1"/>
      <w:marLeft w:val="0"/>
      <w:marRight w:val="0"/>
      <w:marTop w:val="0"/>
      <w:marBottom w:val="0"/>
      <w:divBdr>
        <w:top w:val="none" w:sz="0" w:space="0" w:color="auto"/>
        <w:left w:val="none" w:sz="0" w:space="0" w:color="auto"/>
        <w:bottom w:val="none" w:sz="0" w:space="0" w:color="auto"/>
        <w:right w:val="none" w:sz="0" w:space="0" w:color="auto"/>
      </w:divBdr>
    </w:div>
    <w:div w:id="313264455">
      <w:bodyDiv w:val="1"/>
      <w:marLeft w:val="0"/>
      <w:marRight w:val="0"/>
      <w:marTop w:val="0"/>
      <w:marBottom w:val="0"/>
      <w:divBdr>
        <w:top w:val="none" w:sz="0" w:space="0" w:color="auto"/>
        <w:left w:val="none" w:sz="0" w:space="0" w:color="auto"/>
        <w:bottom w:val="none" w:sz="0" w:space="0" w:color="auto"/>
        <w:right w:val="none" w:sz="0" w:space="0" w:color="auto"/>
      </w:divBdr>
    </w:div>
    <w:div w:id="313414927">
      <w:bodyDiv w:val="1"/>
      <w:marLeft w:val="0"/>
      <w:marRight w:val="0"/>
      <w:marTop w:val="0"/>
      <w:marBottom w:val="0"/>
      <w:divBdr>
        <w:top w:val="none" w:sz="0" w:space="0" w:color="auto"/>
        <w:left w:val="none" w:sz="0" w:space="0" w:color="auto"/>
        <w:bottom w:val="none" w:sz="0" w:space="0" w:color="auto"/>
        <w:right w:val="none" w:sz="0" w:space="0" w:color="auto"/>
      </w:divBdr>
    </w:div>
    <w:div w:id="313803095">
      <w:bodyDiv w:val="1"/>
      <w:marLeft w:val="0"/>
      <w:marRight w:val="0"/>
      <w:marTop w:val="0"/>
      <w:marBottom w:val="0"/>
      <w:divBdr>
        <w:top w:val="none" w:sz="0" w:space="0" w:color="auto"/>
        <w:left w:val="none" w:sz="0" w:space="0" w:color="auto"/>
        <w:bottom w:val="none" w:sz="0" w:space="0" w:color="auto"/>
        <w:right w:val="none" w:sz="0" w:space="0" w:color="auto"/>
      </w:divBdr>
    </w:div>
    <w:div w:id="313804866">
      <w:bodyDiv w:val="1"/>
      <w:marLeft w:val="0"/>
      <w:marRight w:val="0"/>
      <w:marTop w:val="0"/>
      <w:marBottom w:val="0"/>
      <w:divBdr>
        <w:top w:val="none" w:sz="0" w:space="0" w:color="auto"/>
        <w:left w:val="none" w:sz="0" w:space="0" w:color="auto"/>
        <w:bottom w:val="none" w:sz="0" w:space="0" w:color="auto"/>
        <w:right w:val="none" w:sz="0" w:space="0" w:color="auto"/>
      </w:divBdr>
    </w:div>
    <w:div w:id="314141945">
      <w:bodyDiv w:val="1"/>
      <w:marLeft w:val="0"/>
      <w:marRight w:val="0"/>
      <w:marTop w:val="0"/>
      <w:marBottom w:val="0"/>
      <w:divBdr>
        <w:top w:val="none" w:sz="0" w:space="0" w:color="auto"/>
        <w:left w:val="none" w:sz="0" w:space="0" w:color="auto"/>
        <w:bottom w:val="none" w:sz="0" w:space="0" w:color="auto"/>
        <w:right w:val="none" w:sz="0" w:space="0" w:color="auto"/>
      </w:divBdr>
    </w:div>
    <w:div w:id="314191360">
      <w:bodyDiv w:val="1"/>
      <w:marLeft w:val="0"/>
      <w:marRight w:val="0"/>
      <w:marTop w:val="0"/>
      <w:marBottom w:val="0"/>
      <w:divBdr>
        <w:top w:val="none" w:sz="0" w:space="0" w:color="auto"/>
        <w:left w:val="none" w:sz="0" w:space="0" w:color="auto"/>
        <w:bottom w:val="none" w:sz="0" w:space="0" w:color="auto"/>
        <w:right w:val="none" w:sz="0" w:space="0" w:color="auto"/>
      </w:divBdr>
    </w:div>
    <w:div w:id="314259130">
      <w:bodyDiv w:val="1"/>
      <w:marLeft w:val="0"/>
      <w:marRight w:val="0"/>
      <w:marTop w:val="0"/>
      <w:marBottom w:val="0"/>
      <w:divBdr>
        <w:top w:val="none" w:sz="0" w:space="0" w:color="auto"/>
        <w:left w:val="none" w:sz="0" w:space="0" w:color="auto"/>
        <w:bottom w:val="none" w:sz="0" w:space="0" w:color="auto"/>
        <w:right w:val="none" w:sz="0" w:space="0" w:color="auto"/>
      </w:divBdr>
    </w:div>
    <w:div w:id="314649652">
      <w:bodyDiv w:val="1"/>
      <w:marLeft w:val="0"/>
      <w:marRight w:val="0"/>
      <w:marTop w:val="0"/>
      <w:marBottom w:val="0"/>
      <w:divBdr>
        <w:top w:val="none" w:sz="0" w:space="0" w:color="auto"/>
        <w:left w:val="none" w:sz="0" w:space="0" w:color="auto"/>
        <w:bottom w:val="none" w:sz="0" w:space="0" w:color="auto"/>
        <w:right w:val="none" w:sz="0" w:space="0" w:color="auto"/>
      </w:divBdr>
    </w:div>
    <w:div w:id="314839250">
      <w:bodyDiv w:val="1"/>
      <w:marLeft w:val="0"/>
      <w:marRight w:val="0"/>
      <w:marTop w:val="0"/>
      <w:marBottom w:val="0"/>
      <w:divBdr>
        <w:top w:val="none" w:sz="0" w:space="0" w:color="auto"/>
        <w:left w:val="none" w:sz="0" w:space="0" w:color="auto"/>
        <w:bottom w:val="none" w:sz="0" w:space="0" w:color="auto"/>
        <w:right w:val="none" w:sz="0" w:space="0" w:color="auto"/>
      </w:divBdr>
    </w:div>
    <w:div w:id="314843987">
      <w:bodyDiv w:val="1"/>
      <w:marLeft w:val="0"/>
      <w:marRight w:val="0"/>
      <w:marTop w:val="0"/>
      <w:marBottom w:val="0"/>
      <w:divBdr>
        <w:top w:val="none" w:sz="0" w:space="0" w:color="auto"/>
        <w:left w:val="none" w:sz="0" w:space="0" w:color="auto"/>
        <w:bottom w:val="none" w:sz="0" w:space="0" w:color="auto"/>
        <w:right w:val="none" w:sz="0" w:space="0" w:color="auto"/>
      </w:divBdr>
    </w:div>
    <w:div w:id="315233314">
      <w:bodyDiv w:val="1"/>
      <w:marLeft w:val="0"/>
      <w:marRight w:val="0"/>
      <w:marTop w:val="0"/>
      <w:marBottom w:val="0"/>
      <w:divBdr>
        <w:top w:val="none" w:sz="0" w:space="0" w:color="auto"/>
        <w:left w:val="none" w:sz="0" w:space="0" w:color="auto"/>
        <w:bottom w:val="none" w:sz="0" w:space="0" w:color="auto"/>
        <w:right w:val="none" w:sz="0" w:space="0" w:color="auto"/>
      </w:divBdr>
    </w:div>
    <w:div w:id="315499771">
      <w:bodyDiv w:val="1"/>
      <w:marLeft w:val="0"/>
      <w:marRight w:val="0"/>
      <w:marTop w:val="0"/>
      <w:marBottom w:val="0"/>
      <w:divBdr>
        <w:top w:val="none" w:sz="0" w:space="0" w:color="auto"/>
        <w:left w:val="none" w:sz="0" w:space="0" w:color="auto"/>
        <w:bottom w:val="none" w:sz="0" w:space="0" w:color="auto"/>
        <w:right w:val="none" w:sz="0" w:space="0" w:color="auto"/>
      </w:divBdr>
    </w:div>
    <w:div w:id="315569867">
      <w:bodyDiv w:val="1"/>
      <w:marLeft w:val="0"/>
      <w:marRight w:val="0"/>
      <w:marTop w:val="0"/>
      <w:marBottom w:val="0"/>
      <w:divBdr>
        <w:top w:val="none" w:sz="0" w:space="0" w:color="auto"/>
        <w:left w:val="none" w:sz="0" w:space="0" w:color="auto"/>
        <w:bottom w:val="none" w:sz="0" w:space="0" w:color="auto"/>
        <w:right w:val="none" w:sz="0" w:space="0" w:color="auto"/>
      </w:divBdr>
    </w:div>
    <w:div w:id="315648258">
      <w:bodyDiv w:val="1"/>
      <w:marLeft w:val="0"/>
      <w:marRight w:val="0"/>
      <w:marTop w:val="0"/>
      <w:marBottom w:val="0"/>
      <w:divBdr>
        <w:top w:val="none" w:sz="0" w:space="0" w:color="auto"/>
        <w:left w:val="none" w:sz="0" w:space="0" w:color="auto"/>
        <w:bottom w:val="none" w:sz="0" w:space="0" w:color="auto"/>
        <w:right w:val="none" w:sz="0" w:space="0" w:color="auto"/>
      </w:divBdr>
    </w:div>
    <w:div w:id="315886241">
      <w:bodyDiv w:val="1"/>
      <w:marLeft w:val="0"/>
      <w:marRight w:val="0"/>
      <w:marTop w:val="0"/>
      <w:marBottom w:val="0"/>
      <w:divBdr>
        <w:top w:val="none" w:sz="0" w:space="0" w:color="auto"/>
        <w:left w:val="none" w:sz="0" w:space="0" w:color="auto"/>
        <w:bottom w:val="none" w:sz="0" w:space="0" w:color="auto"/>
        <w:right w:val="none" w:sz="0" w:space="0" w:color="auto"/>
      </w:divBdr>
    </w:div>
    <w:div w:id="316108679">
      <w:bodyDiv w:val="1"/>
      <w:marLeft w:val="0"/>
      <w:marRight w:val="0"/>
      <w:marTop w:val="0"/>
      <w:marBottom w:val="0"/>
      <w:divBdr>
        <w:top w:val="none" w:sz="0" w:space="0" w:color="auto"/>
        <w:left w:val="none" w:sz="0" w:space="0" w:color="auto"/>
        <w:bottom w:val="none" w:sz="0" w:space="0" w:color="auto"/>
        <w:right w:val="none" w:sz="0" w:space="0" w:color="auto"/>
      </w:divBdr>
    </w:div>
    <w:div w:id="316425478">
      <w:bodyDiv w:val="1"/>
      <w:marLeft w:val="0"/>
      <w:marRight w:val="0"/>
      <w:marTop w:val="0"/>
      <w:marBottom w:val="0"/>
      <w:divBdr>
        <w:top w:val="none" w:sz="0" w:space="0" w:color="auto"/>
        <w:left w:val="none" w:sz="0" w:space="0" w:color="auto"/>
        <w:bottom w:val="none" w:sz="0" w:space="0" w:color="auto"/>
        <w:right w:val="none" w:sz="0" w:space="0" w:color="auto"/>
      </w:divBdr>
    </w:div>
    <w:div w:id="316567973">
      <w:bodyDiv w:val="1"/>
      <w:marLeft w:val="0"/>
      <w:marRight w:val="0"/>
      <w:marTop w:val="0"/>
      <w:marBottom w:val="0"/>
      <w:divBdr>
        <w:top w:val="none" w:sz="0" w:space="0" w:color="auto"/>
        <w:left w:val="none" w:sz="0" w:space="0" w:color="auto"/>
        <w:bottom w:val="none" w:sz="0" w:space="0" w:color="auto"/>
        <w:right w:val="none" w:sz="0" w:space="0" w:color="auto"/>
      </w:divBdr>
    </w:div>
    <w:div w:id="316806429">
      <w:bodyDiv w:val="1"/>
      <w:marLeft w:val="0"/>
      <w:marRight w:val="0"/>
      <w:marTop w:val="0"/>
      <w:marBottom w:val="0"/>
      <w:divBdr>
        <w:top w:val="none" w:sz="0" w:space="0" w:color="auto"/>
        <w:left w:val="none" w:sz="0" w:space="0" w:color="auto"/>
        <w:bottom w:val="none" w:sz="0" w:space="0" w:color="auto"/>
        <w:right w:val="none" w:sz="0" w:space="0" w:color="auto"/>
      </w:divBdr>
    </w:div>
    <w:div w:id="316809505">
      <w:bodyDiv w:val="1"/>
      <w:marLeft w:val="0"/>
      <w:marRight w:val="0"/>
      <w:marTop w:val="0"/>
      <w:marBottom w:val="0"/>
      <w:divBdr>
        <w:top w:val="none" w:sz="0" w:space="0" w:color="auto"/>
        <w:left w:val="none" w:sz="0" w:space="0" w:color="auto"/>
        <w:bottom w:val="none" w:sz="0" w:space="0" w:color="auto"/>
        <w:right w:val="none" w:sz="0" w:space="0" w:color="auto"/>
      </w:divBdr>
    </w:div>
    <w:div w:id="316810616">
      <w:bodyDiv w:val="1"/>
      <w:marLeft w:val="0"/>
      <w:marRight w:val="0"/>
      <w:marTop w:val="0"/>
      <w:marBottom w:val="0"/>
      <w:divBdr>
        <w:top w:val="none" w:sz="0" w:space="0" w:color="auto"/>
        <w:left w:val="none" w:sz="0" w:space="0" w:color="auto"/>
        <w:bottom w:val="none" w:sz="0" w:space="0" w:color="auto"/>
        <w:right w:val="none" w:sz="0" w:space="0" w:color="auto"/>
      </w:divBdr>
    </w:div>
    <w:div w:id="316882434">
      <w:bodyDiv w:val="1"/>
      <w:marLeft w:val="0"/>
      <w:marRight w:val="0"/>
      <w:marTop w:val="0"/>
      <w:marBottom w:val="0"/>
      <w:divBdr>
        <w:top w:val="none" w:sz="0" w:space="0" w:color="auto"/>
        <w:left w:val="none" w:sz="0" w:space="0" w:color="auto"/>
        <w:bottom w:val="none" w:sz="0" w:space="0" w:color="auto"/>
        <w:right w:val="none" w:sz="0" w:space="0" w:color="auto"/>
      </w:divBdr>
    </w:div>
    <w:div w:id="316956456">
      <w:bodyDiv w:val="1"/>
      <w:marLeft w:val="0"/>
      <w:marRight w:val="0"/>
      <w:marTop w:val="0"/>
      <w:marBottom w:val="0"/>
      <w:divBdr>
        <w:top w:val="none" w:sz="0" w:space="0" w:color="auto"/>
        <w:left w:val="none" w:sz="0" w:space="0" w:color="auto"/>
        <w:bottom w:val="none" w:sz="0" w:space="0" w:color="auto"/>
        <w:right w:val="none" w:sz="0" w:space="0" w:color="auto"/>
      </w:divBdr>
    </w:div>
    <w:div w:id="317345459">
      <w:bodyDiv w:val="1"/>
      <w:marLeft w:val="0"/>
      <w:marRight w:val="0"/>
      <w:marTop w:val="0"/>
      <w:marBottom w:val="0"/>
      <w:divBdr>
        <w:top w:val="none" w:sz="0" w:space="0" w:color="auto"/>
        <w:left w:val="none" w:sz="0" w:space="0" w:color="auto"/>
        <w:bottom w:val="none" w:sz="0" w:space="0" w:color="auto"/>
        <w:right w:val="none" w:sz="0" w:space="0" w:color="auto"/>
      </w:divBdr>
    </w:div>
    <w:div w:id="317464720">
      <w:bodyDiv w:val="1"/>
      <w:marLeft w:val="0"/>
      <w:marRight w:val="0"/>
      <w:marTop w:val="0"/>
      <w:marBottom w:val="0"/>
      <w:divBdr>
        <w:top w:val="none" w:sz="0" w:space="0" w:color="auto"/>
        <w:left w:val="none" w:sz="0" w:space="0" w:color="auto"/>
        <w:bottom w:val="none" w:sz="0" w:space="0" w:color="auto"/>
        <w:right w:val="none" w:sz="0" w:space="0" w:color="auto"/>
      </w:divBdr>
    </w:div>
    <w:div w:id="317610509">
      <w:bodyDiv w:val="1"/>
      <w:marLeft w:val="0"/>
      <w:marRight w:val="0"/>
      <w:marTop w:val="0"/>
      <w:marBottom w:val="0"/>
      <w:divBdr>
        <w:top w:val="none" w:sz="0" w:space="0" w:color="auto"/>
        <w:left w:val="none" w:sz="0" w:space="0" w:color="auto"/>
        <w:bottom w:val="none" w:sz="0" w:space="0" w:color="auto"/>
        <w:right w:val="none" w:sz="0" w:space="0" w:color="auto"/>
      </w:divBdr>
    </w:div>
    <w:div w:id="317616412">
      <w:bodyDiv w:val="1"/>
      <w:marLeft w:val="0"/>
      <w:marRight w:val="0"/>
      <w:marTop w:val="0"/>
      <w:marBottom w:val="0"/>
      <w:divBdr>
        <w:top w:val="none" w:sz="0" w:space="0" w:color="auto"/>
        <w:left w:val="none" w:sz="0" w:space="0" w:color="auto"/>
        <w:bottom w:val="none" w:sz="0" w:space="0" w:color="auto"/>
        <w:right w:val="none" w:sz="0" w:space="0" w:color="auto"/>
      </w:divBdr>
    </w:div>
    <w:div w:id="317852422">
      <w:bodyDiv w:val="1"/>
      <w:marLeft w:val="0"/>
      <w:marRight w:val="0"/>
      <w:marTop w:val="0"/>
      <w:marBottom w:val="0"/>
      <w:divBdr>
        <w:top w:val="none" w:sz="0" w:space="0" w:color="auto"/>
        <w:left w:val="none" w:sz="0" w:space="0" w:color="auto"/>
        <w:bottom w:val="none" w:sz="0" w:space="0" w:color="auto"/>
        <w:right w:val="none" w:sz="0" w:space="0" w:color="auto"/>
      </w:divBdr>
    </w:div>
    <w:div w:id="317879463">
      <w:bodyDiv w:val="1"/>
      <w:marLeft w:val="0"/>
      <w:marRight w:val="0"/>
      <w:marTop w:val="0"/>
      <w:marBottom w:val="0"/>
      <w:divBdr>
        <w:top w:val="none" w:sz="0" w:space="0" w:color="auto"/>
        <w:left w:val="none" w:sz="0" w:space="0" w:color="auto"/>
        <w:bottom w:val="none" w:sz="0" w:space="0" w:color="auto"/>
        <w:right w:val="none" w:sz="0" w:space="0" w:color="auto"/>
      </w:divBdr>
    </w:div>
    <w:div w:id="318193001">
      <w:bodyDiv w:val="1"/>
      <w:marLeft w:val="0"/>
      <w:marRight w:val="0"/>
      <w:marTop w:val="0"/>
      <w:marBottom w:val="0"/>
      <w:divBdr>
        <w:top w:val="none" w:sz="0" w:space="0" w:color="auto"/>
        <w:left w:val="none" w:sz="0" w:space="0" w:color="auto"/>
        <w:bottom w:val="none" w:sz="0" w:space="0" w:color="auto"/>
        <w:right w:val="none" w:sz="0" w:space="0" w:color="auto"/>
      </w:divBdr>
    </w:div>
    <w:div w:id="318467319">
      <w:bodyDiv w:val="1"/>
      <w:marLeft w:val="0"/>
      <w:marRight w:val="0"/>
      <w:marTop w:val="0"/>
      <w:marBottom w:val="0"/>
      <w:divBdr>
        <w:top w:val="none" w:sz="0" w:space="0" w:color="auto"/>
        <w:left w:val="none" w:sz="0" w:space="0" w:color="auto"/>
        <w:bottom w:val="none" w:sz="0" w:space="0" w:color="auto"/>
        <w:right w:val="none" w:sz="0" w:space="0" w:color="auto"/>
      </w:divBdr>
    </w:div>
    <w:div w:id="318584185">
      <w:bodyDiv w:val="1"/>
      <w:marLeft w:val="0"/>
      <w:marRight w:val="0"/>
      <w:marTop w:val="0"/>
      <w:marBottom w:val="0"/>
      <w:divBdr>
        <w:top w:val="none" w:sz="0" w:space="0" w:color="auto"/>
        <w:left w:val="none" w:sz="0" w:space="0" w:color="auto"/>
        <w:bottom w:val="none" w:sz="0" w:space="0" w:color="auto"/>
        <w:right w:val="none" w:sz="0" w:space="0" w:color="auto"/>
      </w:divBdr>
    </w:div>
    <w:div w:id="318966120">
      <w:bodyDiv w:val="1"/>
      <w:marLeft w:val="0"/>
      <w:marRight w:val="0"/>
      <w:marTop w:val="0"/>
      <w:marBottom w:val="0"/>
      <w:divBdr>
        <w:top w:val="none" w:sz="0" w:space="0" w:color="auto"/>
        <w:left w:val="none" w:sz="0" w:space="0" w:color="auto"/>
        <w:bottom w:val="none" w:sz="0" w:space="0" w:color="auto"/>
        <w:right w:val="none" w:sz="0" w:space="0" w:color="auto"/>
      </w:divBdr>
    </w:div>
    <w:div w:id="318966899">
      <w:bodyDiv w:val="1"/>
      <w:marLeft w:val="0"/>
      <w:marRight w:val="0"/>
      <w:marTop w:val="0"/>
      <w:marBottom w:val="0"/>
      <w:divBdr>
        <w:top w:val="none" w:sz="0" w:space="0" w:color="auto"/>
        <w:left w:val="none" w:sz="0" w:space="0" w:color="auto"/>
        <w:bottom w:val="none" w:sz="0" w:space="0" w:color="auto"/>
        <w:right w:val="none" w:sz="0" w:space="0" w:color="auto"/>
      </w:divBdr>
    </w:div>
    <w:div w:id="319115079">
      <w:bodyDiv w:val="1"/>
      <w:marLeft w:val="0"/>
      <w:marRight w:val="0"/>
      <w:marTop w:val="0"/>
      <w:marBottom w:val="0"/>
      <w:divBdr>
        <w:top w:val="none" w:sz="0" w:space="0" w:color="auto"/>
        <w:left w:val="none" w:sz="0" w:space="0" w:color="auto"/>
        <w:bottom w:val="none" w:sz="0" w:space="0" w:color="auto"/>
        <w:right w:val="none" w:sz="0" w:space="0" w:color="auto"/>
      </w:divBdr>
    </w:div>
    <w:div w:id="319161629">
      <w:bodyDiv w:val="1"/>
      <w:marLeft w:val="0"/>
      <w:marRight w:val="0"/>
      <w:marTop w:val="0"/>
      <w:marBottom w:val="0"/>
      <w:divBdr>
        <w:top w:val="none" w:sz="0" w:space="0" w:color="auto"/>
        <w:left w:val="none" w:sz="0" w:space="0" w:color="auto"/>
        <w:bottom w:val="none" w:sz="0" w:space="0" w:color="auto"/>
        <w:right w:val="none" w:sz="0" w:space="0" w:color="auto"/>
      </w:divBdr>
    </w:div>
    <w:div w:id="319313439">
      <w:bodyDiv w:val="1"/>
      <w:marLeft w:val="0"/>
      <w:marRight w:val="0"/>
      <w:marTop w:val="0"/>
      <w:marBottom w:val="0"/>
      <w:divBdr>
        <w:top w:val="none" w:sz="0" w:space="0" w:color="auto"/>
        <w:left w:val="none" w:sz="0" w:space="0" w:color="auto"/>
        <w:bottom w:val="none" w:sz="0" w:space="0" w:color="auto"/>
        <w:right w:val="none" w:sz="0" w:space="0" w:color="auto"/>
      </w:divBdr>
    </w:div>
    <w:div w:id="319619276">
      <w:bodyDiv w:val="1"/>
      <w:marLeft w:val="0"/>
      <w:marRight w:val="0"/>
      <w:marTop w:val="0"/>
      <w:marBottom w:val="0"/>
      <w:divBdr>
        <w:top w:val="none" w:sz="0" w:space="0" w:color="auto"/>
        <w:left w:val="none" w:sz="0" w:space="0" w:color="auto"/>
        <w:bottom w:val="none" w:sz="0" w:space="0" w:color="auto"/>
        <w:right w:val="none" w:sz="0" w:space="0" w:color="auto"/>
      </w:divBdr>
    </w:div>
    <w:div w:id="320040257">
      <w:bodyDiv w:val="1"/>
      <w:marLeft w:val="0"/>
      <w:marRight w:val="0"/>
      <w:marTop w:val="0"/>
      <w:marBottom w:val="0"/>
      <w:divBdr>
        <w:top w:val="none" w:sz="0" w:space="0" w:color="auto"/>
        <w:left w:val="none" w:sz="0" w:space="0" w:color="auto"/>
        <w:bottom w:val="none" w:sz="0" w:space="0" w:color="auto"/>
        <w:right w:val="none" w:sz="0" w:space="0" w:color="auto"/>
      </w:divBdr>
    </w:div>
    <w:div w:id="320159850">
      <w:bodyDiv w:val="1"/>
      <w:marLeft w:val="0"/>
      <w:marRight w:val="0"/>
      <w:marTop w:val="0"/>
      <w:marBottom w:val="0"/>
      <w:divBdr>
        <w:top w:val="none" w:sz="0" w:space="0" w:color="auto"/>
        <w:left w:val="none" w:sz="0" w:space="0" w:color="auto"/>
        <w:bottom w:val="none" w:sz="0" w:space="0" w:color="auto"/>
        <w:right w:val="none" w:sz="0" w:space="0" w:color="auto"/>
      </w:divBdr>
    </w:div>
    <w:div w:id="320233725">
      <w:bodyDiv w:val="1"/>
      <w:marLeft w:val="0"/>
      <w:marRight w:val="0"/>
      <w:marTop w:val="0"/>
      <w:marBottom w:val="0"/>
      <w:divBdr>
        <w:top w:val="none" w:sz="0" w:space="0" w:color="auto"/>
        <w:left w:val="none" w:sz="0" w:space="0" w:color="auto"/>
        <w:bottom w:val="none" w:sz="0" w:space="0" w:color="auto"/>
        <w:right w:val="none" w:sz="0" w:space="0" w:color="auto"/>
      </w:divBdr>
    </w:div>
    <w:div w:id="320234603">
      <w:bodyDiv w:val="1"/>
      <w:marLeft w:val="0"/>
      <w:marRight w:val="0"/>
      <w:marTop w:val="0"/>
      <w:marBottom w:val="0"/>
      <w:divBdr>
        <w:top w:val="none" w:sz="0" w:space="0" w:color="auto"/>
        <w:left w:val="none" w:sz="0" w:space="0" w:color="auto"/>
        <w:bottom w:val="none" w:sz="0" w:space="0" w:color="auto"/>
        <w:right w:val="none" w:sz="0" w:space="0" w:color="auto"/>
      </w:divBdr>
    </w:div>
    <w:div w:id="320237867">
      <w:bodyDiv w:val="1"/>
      <w:marLeft w:val="0"/>
      <w:marRight w:val="0"/>
      <w:marTop w:val="0"/>
      <w:marBottom w:val="0"/>
      <w:divBdr>
        <w:top w:val="none" w:sz="0" w:space="0" w:color="auto"/>
        <w:left w:val="none" w:sz="0" w:space="0" w:color="auto"/>
        <w:bottom w:val="none" w:sz="0" w:space="0" w:color="auto"/>
        <w:right w:val="none" w:sz="0" w:space="0" w:color="auto"/>
      </w:divBdr>
    </w:div>
    <w:div w:id="320279347">
      <w:bodyDiv w:val="1"/>
      <w:marLeft w:val="0"/>
      <w:marRight w:val="0"/>
      <w:marTop w:val="0"/>
      <w:marBottom w:val="0"/>
      <w:divBdr>
        <w:top w:val="none" w:sz="0" w:space="0" w:color="auto"/>
        <w:left w:val="none" w:sz="0" w:space="0" w:color="auto"/>
        <w:bottom w:val="none" w:sz="0" w:space="0" w:color="auto"/>
        <w:right w:val="none" w:sz="0" w:space="0" w:color="auto"/>
      </w:divBdr>
    </w:div>
    <w:div w:id="320961665">
      <w:bodyDiv w:val="1"/>
      <w:marLeft w:val="0"/>
      <w:marRight w:val="0"/>
      <w:marTop w:val="0"/>
      <w:marBottom w:val="0"/>
      <w:divBdr>
        <w:top w:val="none" w:sz="0" w:space="0" w:color="auto"/>
        <w:left w:val="none" w:sz="0" w:space="0" w:color="auto"/>
        <w:bottom w:val="none" w:sz="0" w:space="0" w:color="auto"/>
        <w:right w:val="none" w:sz="0" w:space="0" w:color="auto"/>
      </w:divBdr>
    </w:div>
    <w:div w:id="321009580">
      <w:bodyDiv w:val="1"/>
      <w:marLeft w:val="0"/>
      <w:marRight w:val="0"/>
      <w:marTop w:val="0"/>
      <w:marBottom w:val="0"/>
      <w:divBdr>
        <w:top w:val="none" w:sz="0" w:space="0" w:color="auto"/>
        <w:left w:val="none" w:sz="0" w:space="0" w:color="auto"/>
        <w:bottom w:val="none" w:sz="0" w:space="0" w:color="auto"/>
        <w:right w:val="none" w:sz="0" w:space="0" w:color="auto"/>
      </w:divBdr>
    </w:div>
    <w:div w:id="321084541">
      <w:bodyDiv w:val="1"/>
      <w:marLeft w:val="0"/>
      <w:marRight w:val="0"/>
      <w:marTop w:val="0"/>
      <w:marBottom w:val="0"/>
      <w:divBdr>
        <w:top w:val="none" w:sz="0" w:space="0" w:color="auto"/>
        <w:left w:val="none" w:sz="0" w:space="0" w:color="auto"/>
        <w:bottom w:val="none" w:sz="0" w:space="0" w:color="auto"/>
        <w:right w:val="none" w:sz="0" w:space="0" w:color="auto"/>
      </w:divBdr>
    </w:div>
    <w:div w:id="321273595">
      <w:bodyDiv w:val="1"/>
      <w:marLeft w:val="0"/>
      <w:marRight w:val="0"/>
      <w:marTop w:val="0"/>
      <w:marBottom w:val="0"/>
      <w:divBdr>
        <w:top w:val="none" w:sz="0" w:space="0" w:color="auto"/>
        <w:left w:val="none" w:sz="0" w:space="0" w:color="auto"/>
        <w:bottom w:val="none" w:sz="0" w:space="0" w:color="auto"/>
        <w:right w:val="none" w:sz="0" w:space="0" w:color="auto"/>
      </w:divBdr>
    </w:div>
    <w:div w:id="321592778">
      <w:bodyDiv w:val="1"/>
      <w:marLeft w:val="0"/>
      <w:marRight w:val="0"/>
      <w:marTop w:val="0"/>
      <w:marBottom w:val="0"/>
      <w:divBdr>
        <w:top w:val="none" w:sz="0" w:space="0" w:color="auto"/>
        <w:left w:val="none" w:sz="0" w:space="0" w:color="auto"/>
        <w:bottom w:val="none" w:sz="0" w:space="0" w:color="auto"/>
        <w:right w:val="none" w:sz="0" w:space="0" w:color="auto"/>
      </w:divBdr>
    </w:div>
    <w:div w:id="322004236">
      <w:bodyDiv w:val="1"/>
      <w:marLeft w:val="0"/>
      <w:marRight w:val="0"/>
      <w:marTop w:val="0"/>
      <w:marBottom w:val="0"/>
      <w:divBdr>
        <w:top w:val="none" w:sz="0" w:space="0" w:color="auto"/>
        <w:left w:val="none" w:sz="0" w:space="0" w:color="auto"/>
        <w:bottom w:val="none" w:sz="0" w:space="0" w:color="auto"/>
        <w:right w:val="none" w:sz="0" w:space="0" w:color="auto"/>
      </w:divBdr>
    </w:div>
    <w:div w:id="322122326">
      <w:bodyDiv w:val="1"/>
      <w:marLeft w:val="0"/>
      <w:marRight w:val="0"/>
      <w:marTop w:val="0"/>
      <w:marBottom w:val="0"/>
      <w:divBdr>
        <w:top w:val="none" w:sz="0" w:space="0" w:color="auto"/>
        <w:left w:val="none" w:sz="0" w:space="0" w:color="auto"/>
        <w:bottom w:val="none" w:sz="0" w:space="0" w:color="auto"/>
        <w:right w:val="none" w:sz="0" w:space="0" w:color="auto"/>
      </w:divBdr>
    </w:div>
    <w:div w:id="322437529">
      <w:bodyDiv w:val="1"/>
      <w:marLeft w:val="0"/>
      <w:marRight w:val="0"/>
      <w:marTop w:val="0"/>
      <w:marBottom w:val="0"/>
      <w:divBdr>
        <w:top w:val="none" w:sz="0" w:space="0" w:color="auto"/>
        <w:left w:val="none" w:sz="0" w:space="0" w:color="auto"/>
        <w:bottom w:val="none" w:sz="0" w:space="0" w:color="auto"/>
        <w:right w:val="none" w:sz="0" w:space="0" w:color="auto"/>
      </w:divBdr>
    </w:div>
    <w:div w:id="322703350">
      <w:bodyDiv w:val="1"/>
      <w:marLeft w:val="0"/>
      <w:marRight w:val="0"/>
      <w:marTop w:val="0"/>
      <w:marBottom w:val="0"/>
      <w:divBdr>
        <w:top w:val="none" w:sz="0" w:space="0" w:color="auto"/>
        <w:left w:val="none" w:sz="0" w:space="0" w:color="auto"/>
        <w:bottom w:val="none" w:sz="0" w:space="0" w:color="auto"/>
        <w:right w:val="none" w:sz="0" w:space="0" w:color="auto"/>
      </w:divBdr>
    </w:div>
    <w:div w:id="322780279">
      <w:bodyDiv w:val="1"/>
      <w:marLeft w:val="0"/>
      <w:marRight w:val="0"/>
      <w:marTop w:val="0"/>
      <w:marBottom w:val="0"/>
      <w:divBdr>
        <w:top w:val="none" w:sz="0" w:space="0" w:color="auto"/>
        <w:left w:val="none" w:sz="0" w:space="0" w:color="auto"/>
        <w:bottom w:val="none" w:sz="0" w:space="0" w:color="auto"/>
        <w:right w:val="none" w:sz="0" w:space="0" w:color="auto"/>
      </w:divBdr>
    </w:div>
    <w:div w:id="322859279">
      <w:bodyDiv w:val="1"/>
      <w:marLeft w:val="0"/>
      <w:marRight w:val="0"/>
      <w:marTop w:val="0"/>
      <w:marBottom w:val="0"/>
      <w:divBdr>
        <w:top w:val="none" w:sz="0" w:space="0" w:color="auto"/>
        <w:left w:val="none" w:sz="0" w:space="0" w:color="auto"/>
        <w:bottom w:val="none" w:sz="0" w:space="0" w:color="auto"/>
        <w:right w:val="none" w:sz="0" w:space="0" w:color="auto"/>
      </w:divBdr>
    </w:div>
    <w:div w:id="322860609">
      <w:bodyDiv w:val="1"/>
      <w:marLeft w:val="0"/>
      <w:marRight w:val="0"/>
      <w:marTop w:val="0"/>
      <w:marBottom w:val="0"/>
      <w:divBdr>
        <w:top w:val="none" w:sz="0" w:space="0" w:color="auto"/>
        <w:left w:val="none" w:sz="0" w:space="0" w:color="auto"/>
        <w:bottom w:val="none" w:sz="0" w:space="0" w:color="auto"/>
        <w:right w:val="none" w:sz="0" w:space="0" w:color="auto"/>
      </w:divBdr>
    </w:div>
    <w:div w:id="322973428">
      <w:bodyDiv w:val="1"/>
      <w:marLeft w:val="0"/>
      <w:marRight w:val="0"/>
      <w:marTop w:val="0"/>
      <w:marBottom w:val="0"/>
      <w:divBdr>
        <w:top w:val="none" w:sz="0" w:space="0" w:color="auto"/>
        <w:left w:val="none" w:sz="0" w:space="0" w:color="auto"/>
        <w:bottom w:val="none" w:sz="0" w:space="0" w:color="auto"/>
        <w:right w:val="none" w:sz="0" w:space="0" w:color="auto"/>
      </w:divBdr>
    </w:div>
    <w:div w:id="323123094">
      <w:bodyDiv w:val="1"/>
      <w:marLeft w:val="0"/>
      <w:marRight w:val="0"/>
      <w:marTop w:val="0"/>
      <w:marBottom w:val="0"/>
      <w:divBdr>
        <w:top w:val="none" w:sz="0" w:space="0" w:color="auto"/>
        <w:left w:val="none" w:sz="0" w:space="0" w:color="auto"/>
        <w:bottom w:val="none" w:sz="0" w:space="0" w:color="auto"/>
        <w:right w:val="none" w:sz="0" w:space="0" w:color="auto"/>
      </w:divBdr>
    </w:div>
    <w:div w:id="323163806">
      <w:bodyDiv w:val="1"/>
      <w:marLeft w:val="0"/>
      <w:marRight w:val="0"/>
      <w:marTop w:val="0"/>
      <w:marBottom w:val="0"/>
      <w:divBdr>
        <w:top w:val="none" w:sz="0" w:space="0" w:color="auto"/>
        <w:left w:val="none" w:sz="0" w:space="0" w:color="auto"/>
        <w:bottom w:val="none" w:sz="0" w:space="0" w:color="auto"/>
        <w:right w:val="none" w:sz="0" w:space="0" w:color="auto"/>
      </w:divBdr>
    </w:div>
    <w:div w:id="323238847">
      <w:bodyDiv w:val="1"/>
      <w:marLeft w:val="0"/>
      <w:marRight w:val="0"/>
      <w:marTop w:val="0"/>
      <w:marBottom w:val="0"/>
      <w:divBdr>
        <w:top w:val="none" w:sz="0" w:space="0" w:color="auto"/>
        <w:left w:val="none" w:sz="0" w:space="0" w:color="auto"/>
        <w:bottom w:val="none" w:sz="0" w:space="0" w:color="auto"/>
        <w:right w:val="none" w:sz="0" w:space="0" w:color="auto"/>
      </w:divBdr>
    </w:div>
    <w:div w:id="323628818">
      <w:bodyDiv w:val="1"/>
      <w:marLeft w:val="0"/>
      <w:marRight w:val="0"/>
      <w:marTop w:val="0"/>
      <w:marBottom w:val="0"/>
      <w:divBdr>
        <w:top w:val="none" w:sz="0" w:space="0" w:color="auto"/>
        <w:left w:val="none" w:sz="0" w:space="0" w:color="auto"/>
        <w:bottom w:val="none" w:sz="0" w:space="0" w:color="auto"/>
        <w:right w:val="none" w:sz="0" w:space="0" w:color="auto"/>
      </w:divBdr>
    </w:div>
    <w:div w:id="323705773">
      <w:bodyDiv w:val="1"/>
      <w:marLeft w:val="0"/>
      <w:marRight w:val="0"/>
      <w:marTop w:val="0"/>
      <w:marBottom w:val="0"/>
      <w:divBdr>
        <w:top w:val="none" w:sz="0" w:space="0" w:color="auto"/>
        <w:left w:val="none" w:sz="0" w:space="0" w:color="auto"/>
        <w:bottom w:val="none" w:sz="0" w:space="0" w:color="auto"/>
        <w:right w:val="none" w:sz="0" w:space="0" w:color="auto"/>
      </w:divBdr>
    </w:div>
    <w:div w:id="323823630">
      <w:bodyDiv w:val="1"/>
      <w:marLeft w:val="0"/>
      <w:marRight w:val="0"/>
      <w:marTop w:val="0"/>
      <w:marBottom w:val="0"/>
      <w:divBdr>
        <w:top w:val="none" w:sz="0" w:space="0" w:color="auto"/>
        <w:left w:val="none" w:sz="0" w:space="0" w:color="auto"/>
        <w:bottom w:val="none" w:sz="0" w:space="0" w:color="auto"/>
        <w:right w:val="none" w:sz="0" w:space="0" w:color="auto"/>
      </w:divBdr>
    </w:div>
    <w:div w:id="323823830">
      <w:bodyDiv w:val="1"/>
      <w:marLeft w:val="0"/>
      <w:marRight w:val="0"/>
      <w:marTop w:val="0"/>
      <w:marBottom w:val="0"/>
      <w:divBdr>
        <w:top w:val="none" w:sz="0" w:space="0" w:color="auto"/>
        <w:left w:val="none" w:sz="0" w:space="0" w:color="auto"/>
        <w:bottom w:val="none" w:sz="0" w:space="0" w:color="auto"/>
        <w:right w:val="none" w:sz="0" w:space="0" w:color="auto"/>
      </w:divBdr>
    </w:div>
    <w:div w:id="323897790">
      <w:bodyDiv w:val="1"/>
      <w:marLeft w:val="0"/>
      <w:marRight w:val="0"/>
      <w:marTop w:val="0"/>
      <w:marBottom w:val="0"/>
      <w:divBdr>
        <w:top w:val="none" w:sz="0" w:space="0" w:color="auto"/>
        <w:left w:val="none" w:sz="0" w:space="0" w:color="auto"/>
        <w:bottom w:val="none" w:sz="0" w:space="0" w:color="auto"/>
        <w:right w:val="none" w:sz="0" w:space="0" w:color="auto"/>
      </w:divBdr>
    </w:div>
    <w:div w:id="324168759">
      <w:bodyDiv w:val="1"/>
      <w:marLeft w:val="0"/>
      <w:marRight w:val="0"/>
      <w:marTop w:val="0"/>
      <w:marBottom w:val="0"/>
      <w:divBdr>
        <w:top w:val="none" w:sz="0" w:space="0" w:color="auto"/>
        <w:left w:val="none" w:sz="0" w:space="0" w:color="auto"/>
        <w:bottom w:val="none" w:sz="0" w:space="0" w:color="auto"/>
        <w:right w:val="none" w:sz="0" w:space="0" w:color="auto"/>
      </w:divBdr>
    </w:div>
    <w:div w:id="324211302">
      <w:bodyDiv w:val="1"/>
      <w:marLeft w:val="0"/>
      <w:marRight w:val="0"/>
      <w:marTop w:val="0"/>
      <w:marBottom w:val="0"/>
      <w:divBdr>
        <w:top w:val="none" w:sz="0" w:space="0" w:color="auto"/>
        <w:left w:val="none" w:sz="0" w:space="0" w:color="auto"/>
        <w:bottom w:val="none" w:sz="0" w:space="0" w:color="auto"/>
        <w:right w:val="none" w:sz="0" w:space="0" w:color="auto"/>
      </w:divBdr>
    </w:div>
    <w:div w:id="324285496">
      <w:bodyDiv w:val="1"/>
      <w:marLeft w:val="0"/>
      <w:marRight w:val="0"/>
      <w:marTop w:val="0"/>
      <w:marBottom w:val="0"/>
      <w:divBdr>
        <w:top w:val="none" w:sz="0" w:space="0" w:color="auto"/>
        <w:left w:val="none" w:sz="0" w:space="0" w:color="auto"/>
        <w:bottom w:val="none" w:sz="0" w:space="0" w:color="auto"/>
        <w:right w:val="none" w:sz="0" w:space="0" w:color="auto"/>
      </w:divBdr>
    </w:div>
    <w:div w:id="324355279">
      <w:bodyDiv w:val="1"/>
      <w:marLeft w:val="0"/>
      <w:marRight w:val="0"/>
      <w:marTop w:val="0"/>
      <w:marBottom w:val="0"/>
      <w:divBdr>
        <w:top w:val="none" w:sz="0" w:space="0" w:color="auto"/>
        <w:left w:val="none" w:sz="0" w:space="0" w:color="auto"/>
        <w:bottom w:val="none" w:sz="0" w:space="0" w:color="auto"/>
        <w:right w:val="none" w:sz="0" w:space="0" w:color="auto"/>
      </w:divBdr>
    </w:div>
    <w:div w:id="324434738">
      <w:bodyDiv w:val="1"/>
      <w:marLeft w:val="0"/>
      <w:marRight w:val="0"/>
      <w:marTop w:val="0"/>
      <w:marBottom w:val="0"/>
      <w:divBdr>
        <w:top w:val="none" w:sz="0" w:space="0" w:color="auto"/>
        <w:left w:val="none" w:sz="0" w:space="0" w:color="auto"/>
        <w:bottom w:val="none" w:sz="0" w:space="0" w:color="auto"/>
        <w:right w:val="none" w:sz="0" w:space="0" w:color="auto"/>
      </w:divBdr>
    </w:div>
    <w:div w:id="324476500">
      <w:bodyDiv w:val="1"/>
      <w:marLeft w:val="0"/>
      <w:marRight w:val="0"/>
      <w:marTop w:val="0"/>
      <w:marBottom w:val="0"/>
      <w:divBdr>
        <w:top w:val="none" w:sz="0" w:space="0" w:color="auto"/>
        <w:left w:val="none" w:sz="0" w:space="0" w:color="auto"/>
        <w:bottom w:val="none" w:sz="0" w:space="0" w:color="auto"/>
        <w:right w:val="none" w:sz="0" w:space="0" w:color="auto"/>
      </w:divBdr>
    </w:div>
    <w:div w:id="324629394">
      <w:bodyDiv w:val="1"/>
      <w:marLeft w:val="0"/>
      <w:marRight w:val="0"/>
      <w:marTop w:val="0"/>
      <w:marBottom w:val="0"/>
      <w:divBdr>
        <w:top w:val="none" w:sz="0" w:space="0" w:color="auto"/>
        <w:left w:val="none" w:sz="0" w:space="0" w:color="auto"/>
        <w:bottom w:val="none" w:sz="0" w:space="0" w:color="auto"/>
        <w:right w:val="none" w:sz="0" w:space="0" w:color="auto"/>
      </w:divBdr>
    </w:div>
    <w:div w:id="325517344">
      <w:bodyDiv w:val="1"/>
      <w:marLeft w:val="0"/>
      <w:marRight w:val="0"/>
      <w:marTop w:val="0"/>
      <w:marBottom w:val="0"/>
      <w:divBdr>
        <w:top w:val="none" w:sz="0" w:space="0" w:color="auto"/>
        <w:left w:val="none" w:sz="0" w:space="0" w:color="auto"/>
        <w:bottom w:val="none" w:sz="0" w:space="0" w:color="auto"/>
        <w:right w:val="none" w:sz="0" w:space="0" w:color="auto"/>
      </w:divBdr>
    </w:div>
    <w:div w:id="325521086">
      <w:bodyDiv w:val="1"/>
      <w:marLeft w:val="0"/>
      <w:marRight w:val="0"/>
      <w:marTop w:val="0"/>
      <w:marBottom w:val="0"/>
      <w:divBdr>
        <w:top w:val="none" w:sz="0" w:space="0" w:color="auto"/>
        <w:left w:val="none" w:sz="0" w:space="0" w:color="auto"/>
        <w:bottom w:val="none" w:sz="0" w:space="0" w:color="auto"/>
        <w:right w:val="none" w:sz="0" w:space="0" w:color="auto"/>
      </w:divBdr>
    </w:div>
    <w:div w:id="325981238">
      <w:bodyDiv w:val="1"/>
      <w:marLeft w:val="0"/>
      <w:marRight w:val="0"/>
      <w:marTop w:val="0"/>
      <w:marBottom w:val="0"/>
      <w:divBdr>
        <w:top w:val="none" w:sz="0" w:space="0" w:color="auto"/>
        <w:left w:val="none" w:sz="0" w:space="0" w:color="auto"/>
        <w:bottom w:val="none" w:sz="0" w:space="0" w:color="auto"/>
        <w:right w:val="none" w:sz="0" w:space="0" w:color="auto"/>
      </w:divBdr>
    </w:div>
    <w:div w:id="325986296">
      <w:bodyDiv w:val="1"/>
      <w:marLeft w:val="0"/>
      <w:marRight w:val="0"/>
      <w:marTop w:val="0"/>
      <w:marBottom w:val="0"/>
      <w:divBdr>
        <w:top w:val="none" w:sz="0" w:space="0" w:color="auto"/>
        <w:left w:val="none" w:sz="0" w:space="0" w:color="auto"/>
        <w:bottom w:val="none" w:sz="0" w:space="0" w:color="auto"/>
        <w:right w:val="none" w:sz="0" w:space="0" w:color="auto"/>
      </w:divBdr>
    </w:div>
    <w:div w:id="326059601">
      <w:bodyDiv w:val="1"/>
      <w:marLeft w:val="0"/>
      <w:marRight w:val="0"/>
      <w:marTop w:val="0"/>
      <w:marBottom w:val="0"/>
      <w:divBdr>
        <w:top w:val="none" w:sz="0" w:space="0" w:color="auto"/>
        <w:left w:val="none" w:sz="0" w:space="0" w:color="auto"/>
        <w:bottom w:val="none" w:sz="0" w:space="0" w:color="auto"/>
        <w:right w:val="none" w:sz="0" w:space="0" w:color="auto"/>
      </w:divBdr>
    </w:div>
    <w:div w:id="326832653">
      <w:bodyDiv w:val="1"/>
      <w:marLeft w:val="0"/>
      <w:marRight w:val="0"/>
      <w:marTop w:val="0"/>
      <w:marBottom w:val="0"/>
      <w:divBdr>
        <w:top w:val="none" w:sz="0" w:space="0" w:color="auto"/>
        <w:left w:val="none" w:sz="0" w:space="0" w:color="auto"/>
        <w:bottom w:val="none" w:sz="0" w:space="0" w:color="auto"/>
        <w:right w:val="none" w:sz="0" w:space="0" w:color="auto"/>
      </w:divBdr>
    </w:div>
    <w:div w:id="326984147">
      <w:bodyDiv w:val="1"/>
      <w:marLeft w:val="0"/>
      <w:marRight w:val="0"/>
      <w:marTop w:val="0"/>
      <w:marBottom w:val="0"/>
      <w:divBdr>
        <w:top w:val="none" w:sz="0" w:space="0" w:color="auto"/>
        <w:left w:val="none" w:sz="0" w:space="0" w:color="auto"/>
        <w:bottom w:val="none" w:sz="0" w:space="0" w:color="auto"/>
        <w:right w:val="none" w:sz="0" w:space="0" w:color="auto"/>
      </w:divBdr>
    </w:div>
    <w:div w:id="327177162">
      <w:bodyDiv w:val="1"/>
      <w:marLeft w:val="0"/>
      <w:marRight w:val="0"/>
      <w:marTop w:val="0"/>
      <w:marBottom w:val="0"/>
      <w:divBdr>
        <w:top w:val="none" w:sz="0" w:space="0" w:color="auto"/>
        <w:left w:val="none" w:sz="0" w:space="0" w:color="auto"/>
        <w:bottom w:val="none" w:sz="0" w:space="0" w:color="auto"/>
        <w:right w:val="none" w:sz="0" w:space="0" w:color="auto"/>
      </w:divBdr>
    </w:div>
    <w:div w:id="327179385">
      <w:bodyDiv w:val="1"/>
      <w:marLeft w:val="0"/>
      <w:marRight w:val="0"/>
      <w:marTop w:val="0"/>
      <w:marBottom w:val="0"/>
      <w:divBdr>
        <w:top w:val="none" w:sz="0" w:space="0" w:color="auto"/>
        <w:left w:val="none" w:sz="0" w:space="0" w:color="auto"/>
        <w:bottom w:val="none" w:sz="0" w:space="0" w:color="auto"/>
        <w:right w:val="none" w:sz="0" w:space="0" w:color="auto"/>
      </w:divBdr>
    </w:div>
    <w:div w:id="327247493">
      <w:bodyDiv w:val="1"/>
      <w:marLeft w:val="0"/>
      <w:marRight w:val="0"/>
      <w:marTop w:val="0"/>
      <w:marBottom w:val="0"/>
      <w:divBdr>
        <w:top w:val="none" w:sz="0" w:space="0" w:color="auto"/>
        <w:left w:val="none" w:sz="0" w:space="0" w:color="auto"/>
        <w:bottom w:val="none" w:sz="0" w:space="0" w:color="auto"/>
        <w:right w:val="none" w:sz="0" w:space="0" w:color="auto"/>
      </w:divBdr>
    </w:div>
    <w:div w:id="327295841">
      <w:bodyDiv w:val="1"/>
      <w:marLeft w:val="0"/>
      <w:marRight w:val="0"/>
      <w:marTop w:val="0"/>
      <w:marBottom w:val="0"/>
      <w:divBdr>
        <w:top w:val="none" w:sz="0" w:space="0" w:color="auto"/>
        <w:left w:val="none" w:sz="0" w:space="0" w:color="auto"/>
        <w:bottom w:val="none" w:sz="0" w:space="0" w:color="auto"/>
        <w:right w:val="none" w:sz="0" w:space="0" w:color="auto"/>
      </w:divBdr>
    </w:div>
    <w:div w:id="327711330">
      <w:bodyDiv w:val="1"/>
      <w:marLeft w:val="0"/>
      <w:marRight w:val="0"/>
      <w:marTop w:val="0"/>
      <w:marBottom w:val="0"/>
      <w:divBdr>
        <w:top w:val="none" w:sz="0" w:space="0" w:color="auto"/>
        <w:left w:val="none" w:sz="0" w:space="0" w:color="auto"/>
        <w:bottom w:val="none" w:sz="0" w:space="0" w:color="auto"/>
        <w:right w:val="none" w:sz="0" w:space="0" w:color="auto"/>
      </w:divBdr>
    </w:div>
    <w:div w:id="327828755">
      <w:bodyDiv w:val="1"/>
      <w:marLeft w:val="0"/>
      <w:marRight w:val="0"/>
      <w:marTop w:val="0"/>
      <w:marBottom w:val="0"/>
      <w:divBdr>
        <w:top w:val="none" w:sz="0" w:space="0" w:color="auto"/>
        <w:left w:val="none" w:sz="0" w:space="0" w:color="auto"/>
        <w:bottom w:val="none" w:sz="0" w:space="0" w:color="auto"/>
        <w:right w:val="none" w:sz="0" w:space="0" w:color="auto"/>
      </w:divBdr>
    </w:div>
    <w:div w:id="327832031">
      <w:bodyDiv w:val="1"/>
      <w:marLeft w:val="0"/>
      <w:marRight w:val="0"/>
      <w:marTop w:val="0"/>
      <w:marBottom w:val="0"/>
      <w:divBdr>
        <w:top w:val="none" w:sz="0" w:space="0" w:color="auto"/>
        <w:left w:val="none" w:sz="0" w:space="0" w:color="auto"/>
        <w:bottom w:val="none" w:sz="0" w:space="0" w:color="auto"/>
        <w:right w:val="none" w:sz="0" w:space="0" w:color="auto"/>
      </w:divBdr>
    </w:div>
    <w:div w:id="327901985">
      <w:bodyDiv w:val="1"/>
      <w:marLeft w:val="0"/>
      <w:marRight w:val="0"/>
      <w:marTop w:val="0"/>
      <w:marBottom w:val="0"/>
      <w:divBdr>
        <w:top w:val="none" w:sz="0" w:space="0" w:color="auto"/>
        <w:left w:val="none" w:sz="0" w:space="0" w:color="auto"/>
        <w:bottom w:val="none" w:sz="0" w:space="0" w:color="auto"/>
        <w:right w:val="none" w:sz="0" w:space="0" w:color="auto"/>
      </w:divBdr>
    </w:div>
    <w:div w:id="328169533">
      <w:bodyDiv w:val="1"/>
      <w:marLeft w:val="0"/>
      <w:marRight w:val="0"/>
      <w:marTop w:val="0"/>
      <w:marBottom w:val="0"/>
      <w:divBdr>
        <w:top w:val="none" w:sz="0" w:space="0" w:color="auto"/>
        <w:left w:val="none" w:sz="0" w:space="0" w:color="auto"/>
        <w:bottom w:val="none" w:sz="0" w:space="0" w:color="auto"/>
        <w:right w:val="none" w:sz="0" w:space="0" w:color="auto"/>
      </w:divBdr>
    </w:div>
    <w:div w:id="328291489">
      <w:bodyDiv w:val="1"/>
      <w:marLeft w:val="0"/>
      <w:marRight w:val="0"/>
      <w:marTop w:val="0"/>
      <w:marBottom w:val="0"/>
      <w:divBdr>
        <w:top w:val="none" w:sz="0" w:space="0" w:color="auto"/>
        <w:left w:val="none" w:sz="0" w:space="0" w:color="auto"/>
        <w:bottom w:val="none" w:sz="0" w:space="0" w:color="auto"/>
        <w:right w:val="none" w:sz="0" w:space="0" w:color="auto"/>
      </w:divBdr>
    </w:div>
    <w:div w:id="328676483">
      <w:bodyDiv w:val="1"/>
      <w:marLeft w:val="0"/>
      <w:marRight w:val="0"/>
      <w:marTop w:val="0"/>
      <w:marBottom w:val="0"/>
      <w:divBdr>
        <w:top w:val="none" w:sz="0" w:space="0" w:color="auto"/>
        <w:left w:val="none" w:sz="0" w:space="0" w:color="auto"/>
        <w:bottom w:val="none" w:sz="0" w:space="0" w:color="auto"/>
        <w:right w:val="none" w:sz="0" w:space="0" w:color="auto"/>
      </w:divBdr>
    </w:div>
    <w:div w:id="328682701">
      <w:bodyDiv w:val="1"/>
      <w:marLeft w:val="0"/>
      <w:marRight w:val="0"/>
      <w:marTop w:val="0"/>
      <w:marBottom w:val="0"/>
      <w:divBdr>
        <w:top w:val="none" w:sz="0" w:space="0" w:color="auto"/>
        <w:left w:val="none" w:sz="0" w:space="0" w:color="auto"/>
        <w:bottom w:val="none" w:sz="0" w:space="0" w:color="auto"/>
        <w:right w:val="none" w:sz="0" w:space="0" w:color="auto"/>
      </w:divBdr>
    </w:div>
    <w:div w:id="328753320">
      <w:bodyDiv w:val="1"/>
      <w:marLeft w:val="0"/>
      <w:marRight w:val="0"/>
      <w:marTop w:val="0"/>
      <w:marBottom w:val="0"/>
      <w:divBdr>
        <w:top w:val="none" w:sz="0" w:space="0" w:color="auto"/>
        <w:left w:val="none" w:sz="0" w:space="0" w:color="auto"/>
        <w:bottom w:val="none" w:sz="0" w:space="0" w:color="auto"/>
        <w:right w:val="none" w:sz="0" w:space="0" w:color="auto"/>
      </w:divBdr>
    </w:div>
    <w:div w:id="328755053">
      <w:bodyDiv w:val="1"/>
      <w:marLeft w:val="0"/>
      <w:marRight w:val="0"/>
      <w:marTop w:val="0"/>
      <w:marBottom w:val="0"/>
      <w:divBdr>
        <w:top w:val="none" w:sz="0" w:space="0" w:color="auto"/>
        <w:left w:val="none" w:sz="0" w:space="0" w:color="auto"/>
        <w:bottom w:val="none" w:sz="0" w:space="0" w:color="auto"/>
        <w:right w:val="none" w:sz="0" w:space="0" w:color="auto"/>
      </w:divBdr>
    </w:div>
    <w:div w:id="329144039">
      <w:bodyDiv w:val="1"/>
      <w:marLeft w:val="0"/>
      <w:marRight w:val="0"/>
      <w:marTop w:val="0"/>
      <w:marBottom w:val="0"/>
      <w:divBdr>
        <w:top w:val="none" w:sz="0" w:space="0" w:color="auto"/>
        <w:left w:val="none" w:sz="0" w:space="0" w:color="auto"/>
        <w:bottom w:val="none" w:sz="0" w:space="0" w:color="auto"/>
        <w:right w:val="none" w:sz="0" w:space="0" w:color="auto"/>
      </w:divBdr>
    </w:div>
    <w:div w:id="329336606">
      <w:bodyDiv w:val="1"/>
      <w:marLeft w:val="0"/>
      <w:marRight w:val="0"/>
      <w:marTop w:val="0"/>
      <w:marBottom w:val="0"/>
      <w:divBdr>
        <w:top w:val="none" w:sz="0" w:space="0" w:color="auto"/>
        <w:left w:val="none" w:sz="0" w:space="0" w:color="auto"/>
        <w:bottom w:val="none" w:sz="0" w:space="0" w:color="auto"/>
        <w:right w:val="none" w:sz="0" w:space="0" w:color="auto"/>
      </w:divBdr>
    </w:div>
    <w:div w:id="329404131">
      <w:bodyDiv w:val="1"/>
      <w:marLeft w:val="0"/>
      <w:marRight w:val="0"/>
      <w:marTop w:val="0"/>
      <w:marBottom w:val="0"/>
      <w:divBdr>
        <w:top w:val="none" w:sz="0" w:space="0" w:color="auto"/>
        <w:left w:val="none" w:sz="0" w:space="0" w:color="auto"/>
        <w:bottom w:val="none" w:sz="0" w:space="0" w:color="auto"/>
        <w:right w:val="none" w:sz="0" w:space="0" w:color="auto"/>
      </w:divBdr>
    </w:div>
    <w:div w:id="329677860">
      <w:bodyDiv w:val="1"/>
      <w:marLeft w:val="0"/>
      <w:marRight w:val="0"/>
      <w:marTop w:val="0"/>
      <w:marBottom w:val="0"/>
      <w:divBdr>
        <w:top w:val="none" w:sz="0" w:space="0" w:color="auto"/>
        <w:left w:val="none" w:sz="0" w:space="0" w:color="auto"/>
        <w:bottom w:val="none" w:sz="0" w:space="0" w:color="auto"/>
        <w:right w:val="none" w:sz="0" w:space="0" w:color="auto"/>
      </w:divBdr>
    </w:div>
    <w:div w:id="329868965">
      <w:bodyDiv w:val="1"/>
      <w:marLeft w:val="0"/>
      <w:marRight w:val="0"/>
      <w:marTop w:val="0"/>
      <w:marBottom w:val="0"/>
      <w:divBdr>
        <w:top w:val="none" w:sz="0" w:space="0" w:color="auto"/>
        <w:left w:val="none" w:sz="0" w:space="0" w:color="auto"/>
        <w:bottom w:val="none" w:sz="0" w:space="0" w:color="auto"/>
        <w:right w:val="none" w:sz="0" w:space="0" w:color="auto"/>
      </w:divBdr>
    </w:div>
    <w:div w:id="330068772">
      <w:bodyDiv w:val="1"/>
      <w:marLeft w:val="0"/>
      <w:marRight w:val="0"/>
      <w:marTop w:val="0"/>
      <w:marBottom w:val="0"/>
      <w:divBdr>
        <w:top w:val="none" w:sz="0" w:space="0" w:color="auto"/>
        <w:left w:val="none" w:sz="0" w:space="0" w:color="auto"/>
        <w:bottom w:val="none" w:sz="0" w:space="0" w:color="auto"/>
        <w:right w:val="none" w:sz="0" w:space="0" w:color="auto"/>
      </w:divBdr>
    </w:div>
    <w:div w:id="330110283">
      <w:bodyDiv w:val="1"/>
      <w:marLeft w:val="0"/>
      <w:marRight w:val="0"/>
      <w:marTop w:val="0"/>
      <w:marBottom w:val="0"/>
      <w:divBdr>
        <w:top w:val="none" w:sz="0" w:space="0" w:color="auto"/>
        <w:left w:val="none" w:sz="0" w:space="0" w:color="auto"/>
        <w:bottom w:val="none" w:sz="0" w:space="0" w:color="auto"/>
        <w:right w:val="none" w:sz="0" w:space="0" w:color="auto"/>
      </w:divBdr>
    </w:div>
    <w:div w:id="330334068">
      <w:bodyDiv w:val="1"/>
      <w:marLeft w:val="0"/>
      <w:marRight w:val="0"/>
      <w:marTop w:val="0"/>
      <w:marBottom w:val="0"/>
      <w:divBdr>
        <w:top w:val="none" w:sz="0" w:space="0" w:color="auto"/>
        <w:left w:val="none" w:sz="0" w:space="0" w:color="auto"/>
        <w:bottom w:val="none" w:sz="0" w:space="0" w:color="auto"/>
        <w:right w:val="none" w:sz="0" w:space="0" w:color="auto"/>
      </w:divBdr>
    </w:div>
    <w:div w:id="330447694">
      <w:bodyDiv w:val="1"/>
      <w:marLeft w:val="0"/>
      <w:marRight w:val="0"/>
      <w:marTop w:val="0"/>
      <w:marBottom w:val="0"/>
      <w:divBdr>
        <w:top w:val="none" w:sz="0" w:space="0" w:color="auto"/>
        <w:left w:val="none" w:sz="0" w:space="0" w:color="auto"/>
        <w:bottom w:val="none" w:sz="0" w:space="0" w:color="auto"/>
        <w:right w:val="none" w:sz="0" w:space="0" w:color="auto"/>
      </w:divBdr>
    </w:div>
    <w:div w:id="330525000">
      <w:bodyDiv w:val="1"/>
      <w:marLeft w:val="0"/>
      <w:marRight w:val="0"/>
      <w:marTop w:val="0"/>
      <w:marBottom w:val="0"/>
      <w:divBdr>
        <w:top w:val="none" w:sz="0" w:space="0" w:color="auto"/>
        <w:left w:val="none" w:sz="0" w:space="0" w:color="auto"/>
        <w:bottom w:val="none" w:sz="0" w:space="0" w:color="auto"/>
        <w:right w:val="none" w:sz="0" w:space="0" w:color="auto"/>
      </w:divBdr>
    </w:div>
    <w:div w:id="330915905">
      <w:bodyDiv w:val="1"/>
      <w:marLeft w:val="0"/>
      <w:marRight w:val="0"/>
      <w:marTop w:val="0"/>
      <w:marBottom w:val="0"/>
      <w:divBdr>
        <w:top w:val="none" w:sz="0" w:space="0" w:color="auto"/>
        <w:left w:val="none" w:sz="0" w:space="0" w:color="auto"/>
        <w:bottom w:val="none" w:sz="0" w:space="0" w:color="auto"/>
        <w:right w:val="none" w:sz="0" w:space="0" w:color="auto"/>
      </w:divBdr>
    </w:div>
    <w:div w:id="330989000">
      <w:bodyDiv w:val="1"/>
      <w:marLeft w:val="0"/>
      <w:marRight w:val="0"/>
      <w:marTop w:val="0"/>
      <w:marBottom w:val="0"/>
      <w:divBdr>
        <w:top w:val="none" w:sz="0" w:space="0" w:color="auto"/>
        <w:left w:val="none" w:sz="0" w:space="0" w:color="auto"/>
        <w:bottom w:val="none" w:sz="0" w:space="0" w:color="auto"/>
        <w:right w:val="none" w:sz="0" w:space="0" w:color="auto"/>
      </w:divBdr>
    </w:div>
    <w:div w:id="331294982">
      <w:bodyDiv w:val="1"/>
      <w:marLeft w:val="0"/>
      <w:marRight w:val="0"/>
      <w:marTop w:val="0"/>
      <w:marBottom w:val="0"/>
      <w:divBdr>
        <w:top w:val="none" w:sz="0" w:space="0" w:color="auto"/>
        <w:left w:val="none" w:sz="0" w:space="0" w:color="auto"/>
        <w:bottom w:val="none" w:sz="0" w:space="0" w:color="auto"/>
        <w:right w:val="none" w:sz="0" w:space="0" w:color="auto"/>
      </w:divBdr>
    </w:div>
    <w:div w:id="331877699">
      <w:bodyDiv w:val="1"/>
      <w:marLeft w:val="0"/>
      <w:marRight w:val="0"/>
      <w:marTop w:val="0"/>
      <w:marBottom w:val="0"/>
      <w:divBdr>
        <w:top w:val="none" w:sz="0" w:space="0" w:color="auto"/>
        <w:left w:val="none" w:sz="0" w:space="0" w:color="auto"/>
        <w:bottom w:val="none" w:sz="0" w:space="0" w:color="auto"/>
        <w:right w:val="none" w:sz="0" w:space="0" w:color="auto"/>
      </w:divBdr>
    </w:div>
    <w:div w:id="331955001">
      <w:bodyDiv w:val="1"/>
      <w:marLeft w:val="0"/>
      <w:marRight w:val="0"/>
      <w:marTop w:val="0"/>
      <w:marBottom w:val="0"/>
      <w:divBdr>
        <w:top w:val="none" w:sz="0" w:space="0" w:color="auto"/>
        <w:left w:val="none" w:sz="0" w:space="0" w:color="auto"/>
        <w:bottom w:val="none" w:sz="0" w:space="0" w:color="auto"/>
        <w:right w:val="none" w:sz="0" w:space="0" w:color="auto"/>
      </w:divBdr>
    </w:div>
    <w:div w:id="332030037">
      <w:bodyDiv w:val="1"/>
      <w:marLeft w:val="0"/>
      <w:marRight w:val="0"/>
      <w:marTop w:val="0"/>
      <w:marBottom w:val="0"/>
      <w:divBdr>
        <w:top w:val="none" w:sz="0" w:space="0" w:color="auto"/>
        <w:left w:val="none" w:sz="0" w:space="0" w:color="auto"/>
        <w:bottom w:val="none" w:sz="0" w:space="0" w:color="auto"/>
        <w:right w:val="none" w:sz="0" w:space="0" w:color="auto"/>
      </w:divBdr>
    </w:div>
    <w:div w:id="332102978">
      <w:bodyDiv w:val="1"/>
      <w:marLeft w:val="0"/>
      <w:marRight w:val="0"/>
      <w:marTop w:val="0"/>
      <w:marBottom w:val="0"/>
      <w:divBdr>
        <w:top w:val="none" w:sz="0" w:space="0" w:color="auto"/>
        <w:left w:val="none" w:sz="0" w:space="0" w:color="auto"/>
        <w:bottom w:val="none" w:sz="0" w:space="0" w:color="auto"/>
        <w:right w:val="none" w:sz="0" w:space="0" w:color="auto"/>
      </w:divBdr>
    </w:div>
    <w:div w:id="332342759">
      <w:bodyDiv w:val="1"/>
      <w:marLeft w:val="0"/>
      <w:marRight w:val="0"/>
      <w:marTop w:val="0"/>
      <w:marBottom w:val="0"/>
      <w:divBdr>
        <w:top w:val="none" w:sz="0" w:space="0" w:color="auto"/>
        <w:left w:val="none" w:sz="0" w:space="0" w:color="auto"/>
        <w:bottom w:val="none" w:sz="0" w:space="0" w:color="auto"/>
        <w:right w:val="none" w:sz="0" w:space="0" w:color="auto"/>
      </w:divBdr>
    </w:div>
    <w:div w:id="332534966">
      <w:bodyDiv w:val="1"/>
      <w:marLeft w:val="0"/>
      <w:marRight w:val="0"/>
      <w:marTop w:val="0"/>
      <w:marBottom w:val="0"/>
      <w:divBdr>
        <w:top w:val="none" w:sz="0" w:space="0" w:color="auto"/>
        <w:left w:val="none" w:sz="0" w:space="0" w:color="auto"/>
        <w:bottom w:val="none" w:sz="0" w:space="0" w:color="auto"/>
        <w:right w:val="none" w:sz="0" w:space="0" w:color="auto"/>
      </w:divBdr>
    </w:div>
    <w:div w:id="332726506">
      <w:bodyDiv w:val="1"/>
      <w:marLeft w:val="0"/>
      <w:marRight w:val="0"/>
      <w:marTop w:val="0"/>
      <w:marBottom w:val="0"/>
      <w:divBdr>
        <w:top w:val="none" w:sz="0" w:space="0" w:color="auto"/>
        <w:left w:val="none" w:sz="0" w:space="0" w:color="auto"/>
        <w:bottom w:val="none" w:sz="0" w:space="0" w:color="auto"/>
        <w:right w:val="none" w:sz="0" w:space="0" w:color="auto"/>
      </w:divBdr>
    </w:div>
    <w:div w:id="332799302">
      <w:bodyDiv w:val="1"/>
      <w:marLeft w:val="0"/>
      <w:marRight w:val="0"/>
      <w:marTop w:val="0"/>
      <w:marBottom w:val="0"/>
      <w:divBdr>
        <w:top w:val="none" w:sz="0" w:space="0" w:color="auto"/>
        <w:left w:val="none" w:sz="0" w:space="0" w:color="auto"/>
        <w:bottom w:val="none" w:sz="0" w:space="0" w:color="auto"/>
        <w:right w:val="none" w:sz="0" w:space="0" w:color="auto"/>
      </w:divBdr>
    </w:div>
    <w:div w:id="332800153">
      <w:bodyDiv w:val="1"/>
      <w:marLeft w:val="0"/>
      <w:marRight w:val="0"/>
      <w:marTop w:val="0"/>
      <w:marBottom w:val="0"/>
      <w:divBdr>
        <w:top w:val="none" w:sz="0" w:space="0" w:color="auto"/>
        <w:left w:val="none" w:sz="0" w:space="0" w:color="auto"/>
        <w:bottom w:val="none" w:sz="0" w:space="0" w:color="auto"/>
        <w:right w:val="none" w:sz="0" w:space="0" w:color="auto"/>
      </w:divBdr>
    </w:div>
    <w:div w:id="332807204">
      <w:bodyDiv w:val="1"/>
      <w:marLeft w:val="0"/>
      <w:marRight w:val="0"/>
      <w:marTop w:val="0"/>
      <w:marBottom w:val="0"/>
      <w:divBdr>
        <w:top w:val="none" w:sz="0" w:space="0" w:color="auto"/>
        <w:left w:val="none" w:sz="0" w:space="0" w:color="auto"/>
        <w:bottom w:val="none" w:sz="0" w:space="0" w:color="auto"/>
        <w:right w:val="none" w:sz="0" w:space="0" w:color="auto"/>
      </w:divBdr>
    </w:div>
    <w:div w:id="334847169">
      <w:bodyDiv w:val="1"/>
      <w:marLeft w:val="0"/>
      <w:marRight w:val="0"/>
      <w:marTop w:val="0"/>
      <w:marBottom w:val="0"/>
      <w:divBdr>
        <w:top w:val="none" w:sz="0" w:space="0" w:color="auto"/>
        <w:left w:val="none" w:sz="0" w:space="0" w:color="auto"/>
        <w:bottom w:val="none" w:sz="0" w:space="0" w:color="auto"/>
        <w:right w:val="none" w:sz="0" w:space="0" w:color="auto"/>
      </w:divBdr>
    </w:div>
    <w:div w:id="335115729">
      <w:bodyDiv w:val="1"/>
      <w:marLeft w:val="0"/>
      <w:marRight w:val="0"/>
      <w:marTop w:val="0"/>
      <w:marBottom w:val="0"/>
      <w:divBdr>
        <w:top w:val="none" w:sz="0" w:space="0" w:color="auto"/>
        <w:left w:val="none" w:sz="0" w:space="0" w:color="auto"/>
        <w:bottom w:val="none" w:sz="0" w:space="0" w:color="auto"/>
        <w:right w:val="none" w:sz="0" w:space="0" w:color="auto"/>
      </w:divBdr>
    </w:div>
    <w:div w:id="335153486">
      <w:bodyDiv w:val="1"/>
      <w:marLeft w:val="0"/>
      <w:marRight w:val="0"/>
      <w:marTop w:val="0"/>
      <w:marBottom w:val="0"/>
      <w:divBdr>
        <w:top w:val="none" w:sz="0" w:space="0" w:color="auto"/>
        <w:left w:val="none" w:sz="0" w:space="0" w:color="auto"/>
        <w:bottom w:val="none" w:sz="0" w:space="0" w:color="auto"/>
        <w:right w:val="none" w:sz="0" w:space="0" w:color="auto"/>
      </w:divBdr>
    </w:div>
    <w:div w:id="335158506">
      <w:bodyDiv w:val="1"/>
      <w:marLeft w:val="0"/>
      <w:marRight w:val="0"/>
      <w:marTop w:val="0"/>
      <w:marBottom w:val="0"/>
      <w:divBdr>
        <w:top w:val="none" w:sz="0" w:space="0" w:color="auto"/>
        <w:left w:val="none" w:sz="0" w:space="0" w:color="auto"/>
        <w:bottom w:val="none" w:sz="0" w:space="0" w:color="auto"/>
        <w:right w:val="none" w:sz="0" w:space="0" w:color="auto"/>
      </w:divBdr>
    </w:div>
    <w:div w:id="335159672">
      <w:bodyDiv w:val="1"/>
      <w:marLeft w:val="0"/>
      <w:marRight w:val="0"/>
      <w:marTop w:val="0"/>
      <w:marBottom w:val="0"/>
      <w:divBdr>
        <w:top w:val="none" w:sz="0" w:space="0" w:color="auto"/>
        <w:left w:val="none" w:sz="0" w:space="0" w:color="auto"/>
        <w:bottom w:val="none" w:sz="0" w:space="0" w:color="auto"/>
        <w:right w:val="none" w:sz="0" w:space="0" w:color="auto"/>
      </w:divBdr>
    </w:div>
    <w:div w:id="335230173">
      <w:bodyDiv w:val="1"/>
      <w:marLeft w:val="0"/>
      <w:marRight w:val="0"/>
      <w:marTop w:val="0"/>
      <w:marBottom w:val="0"/>
      <w:divBdr>
        <w:top w:val="none" w:sz="0" w:space="0" w:color="auto"/>
        <w:left w:val="none" w:sz="0" w:space="0" w:color="auto"/>
        <w:bottom w:val="none" w:sz="0" w:space="0" w:color="auto"/>
        <w:right w:val="none" w:sz="0" w:space="0" w:color="auto"/>
      </w:divBdr>
    </w:div>
    <w:div w:id="335309530">
      <w:bodyDiv w:val="1"/>
      <w:marLeft w:val="0"/>
      <w:marRight w:val="0"/>
      <w:marTop w:val="0"/>
      <w:marBottom w:val="0"/>
      <w:divBdr>
        <w:top w:val="none" w:sz="0" w:space="0" w:color="auto"/>
        <w:left w:val="none" w:sz="0" w:space="0" w:color="auto"/>
        <w:bottom w:val="none" w:sz="0" w:space="0" w:color="auto"/>
        <w:right w:val="none" w:sz="0" w:space="0" w:color="auto"/>
      </w:divBdr>
    </w:div>
    <w:div w:id="335502208">
      <w:bodyDiv w:val="1"/>
      <w:marLeft w:val="0"/>
      <w:marRight w:val="0"/>
      <w:marTop w:val="0"/>
      <w:marBottom w:val="0"/>
      <w:divBdr>
        <w:top w:val="none" w:sz="0" w:space="0" w:color="auto"/>
        <w:left w:val="none" w:sz="0" w:space="0" w:color="auto"/>
        <w:bottom w:val="none" w:sz="0" w:space="0" w:color="auto"/>
        <w:right w:val="none" w:sz="0" w:space="0" w:color="auto"/>
      </w:divBdr>
    </w:div>
    <w:div w:id="335545906">
      <w:bodyDiv w:val="1"/>
      <w:marLeft w:val="0"/>
      <w:marRight w:val="0"/>
      <w:marTop w:val="0"/>
      <w:marBottom w:val="0"/>
      <w:divBdr>
        <w:top w:val="none" w:sz="0" w:space="0" w:color="auto"/>
        <w:left w:val="none" w:sz="0" w:space="0" w:color="auto"/>
        <w:bottom w:val="none" w:sz="0" w:space="0" w:color="auto"/>
        <w:right w:val="none" w:sz="0" w:space="0" w:color="auto"/>
      </w:divBdr>
    </w:div>
    <w:div w:id="335767708">
      <w:bodyDiv w:val="1"/>
      <w:marLeft w:val="0"/>
      <w:marRight w:val="0"/>
      <w:marTop w:val="0"/>
      <w:marBottom w:val="0"/>
      <w:divBdr>
        <w:top w:val="none" w:sz="0" w:space="0" w:color="auto"/>
        <w:left w:val="none" w:sz="0" w:space="0" w:color="auto"/>
        <w:bottom w:val="none" w:sz="0" w:space="0" w:color="auto"/>
        <w:right w:val="none" w:sz="0" w:space="0" w:color="auto"/>
      </w:divBdr>
    </w:div>
    <w:div w:id="335963317">
      <w:bodyDiv w:val="1"/>
      <w:marLeft w:val="0"/>
      <w:marRight w:val="0"/>
      <w:marTop w:val="0"/>
      <w:marBottom w:val="0"/>
      <w:divBdr>
        <w:top w:val="none" w:sz="0" w:space="0" w:color="auto"/>
        <w:left w:val="none" w:sz="0" w:space="0" w:color="auto"/>
        <w:bottom w:val="none" w:sz="0" w:space="0" w:color="auto"/>
        <w:right w:val="none" w:sz="0" w:space="0" w:color="auto"/>
      </w:divBdr>
    </w:div>
    <w:div w:id="336078631">
      <w:bodyDiv w:val="1"/>
      <w:marLeft w:val="0"/>
      <w:marRight w:val="0"/>
      <w:marTop w:val="0"/>
      <w:marBottom w:val="0"/>
      <w:divBdr>
        <w:top w:val="none" w:sz="0" w:space="0" w:color="auto"/>
        <w:left w:val="none" w:sz="0" w:space="0" w:color="auto"/>
        <w:bottom w:val="none" w:sz="0" w:space="0" w:color="auto"/>
        <w:right w:val="none" w:sz="0" w:space="0" w:color="auto"/>
      </w:divBdr>
    </w:div>
    <w:div w:id="336424504">
      <w:bodyDiv w:val="1"/>
      <w:marLeft w:val="0"/>
      <w:marRight w:val="0"/>
      <w:marTop w:val="0"/>
      <w:marBottom w:val="0"/>
      <w:divBdr>
        <w:top w:val="none" w:sz="0" w:space="0" w:color="auto"/>
        <w:left w:val="none" w:sz="0" w:space="0" w:color="auto"/>
        <w:bottom w:val="none" w:sz="0" w:space="0" w:color="auto"/>
        <w:right w:val="none" w:sz="0" w:space="0" w:color="auto"/>
      </w:divBdr>
    </w:div>
    <w:div w:id="336463542">
      <w:bodyDiv w:val="1"/>
      <w:marLeft w:val="0"/>
      <w:marRight w:val="0"/>
      <w:marTop w:val="0"/>
      <w:marBottom w:val="0"/>
      <w:divBdr>
        <w:top w:val="none" w:sz="0" w:space="0" w:color="auto"/>
        <w:left w:val="none" w:sz="0" w:space="0" w:color="auto"/>
        <w:bottom w:val="none" w:sz="0" w:space="0" w:color="auto"/>
        <w:right w:val="none" w:sz="0" w:space="0" w:color="auto"/>
      </w:divBdr>
    </w:div>
    <w:div w:id="336619181">
      <w:bodyDiv w:val="1"/>
      <w:marLeft w:val="0"/>
      <w:marRight w:val="0"/>
      <w:marTop w:val="0"/>
      <w:marBottom w:val="0"/>
      <w:divBdr>
        <w:top w:val="none" w:sz="0" w:space="0" w:color="auto"/>
        <w:left w:val="none" w:sz="0" w:space="0" w:color="auto"/>
        <w:bottom w:val="none" w:sz="0" w:space="0" w:color="auto"/>
        <w:right w:val="none" w:sz="0" w:space="0" w:color="auto"/>
      </w:divBdr>
    </w:div>
    <w:div w:id="336932525">
      <w:bodyDiv w:val="1"/>
      <w:marLeft w:val="0"/>
      <w:marRight w:val="0"/>
      <w:marTop w:val="0"/>
      <w:marBottom w:val="0"/>
      <w:divBdr>
        <w:top w:val="none" w:sz="0" w:space="0" w:color="auto"/>
        <w:left w:val="none" w:sz="0" w:space="0" w:color="auto"/>
        <w:bottom w:val="none" w:sz="0" w:space="0" w:color="auto"/>
        <w:right w:val="none" w:sz="0" w:space="0" w:color="auto"/>
      </w:divBdr>
    </w:div>
    <w:div w:id="337078738">
      <w:bodyDiv w:val="1"/>
      <w:marLeft w:val="0"/>
      <w:marRight w:val="0"/>
      <w:marTop w:val="0"/>
      <w:marBottom w:val="0"/>
      <w:divBdr>
        <w:top w:val="none" w:sz="0" w:space="0" w:color="auto"/>
        <w:left w:val="none" w:sz="0" w:space="0" w:color="auto"/>
        <w:bottom w:val="none" w:sz="0" w:space="0" w:color="auto"/>
        <w:right w:val="none" w:sz="0" w:space="0" w:color="auto"/>
      </w:divBdr>
    </w:div>
    <w:div w:id="337201542">
      <w:bodyDiv w:val="1"/>
      <w:marLeft w:val="0"/>
      <w:marRight w:val="0"/>
      <w:marTop w:val="0"/>
      <w:marBottom w:val="0"/>
      <w:divBdr>
        <w:top w:val="none" w:sz="0" w:space="0" w:color="auto"/>
        <w:left w:val="none" w:sz="0" w:space="0" w:color="auto"/>
        <w:bottom w:val="none" w:sz="0" w:space="0" w:color="auto"/>
        <w:right w:val="none" w:sz="0" w:space="0" w:color="auto"/>
      </w:divBdr>
    </w:div>
    <w:div w:id="337271481">
      <w:bodyDiv w:val="1"/>
      <w:marLeft w:val="0"/>
      <w:marRight w:val="0"/>
      <w:marTop w:val="0"/>
      <w:marBottom w:val="0"/>
      <w:divBdr>
        <w:top w:val="none" w:sz="0" w:space="0" w:color="auto"/>
        <w:left w:val="none" w:sz="0" w:space="0" w:color="auto"/>
        <w:bottom w:val="none" w:sz="0" w:space="0" w:color="auto"/>
        <w:right w:val="none" w:sz="0" w:space="0" w:color="auto"/>
      </w:divBdr>
    </w:div>
    <w:div w:id="337733476">
      <w:bodyDiv w:val="1"/>
      <w:marLeft w:val="0"/>
      <w:marRight w:val="0"/>
      <w:marTop w:val="0"/>
      <w:marBottom w:val="0"/>
      <w:divBdr>
        <w:top w:val="none" w:sz="0" w:space="0" w:color="auto"/>
        <w:left w:val="none" w:sz="0" w:space="0" w:color="auto"/>
        <w:bottom w:val="none" w:sz="0" w:space="0" w:color="auto"/>
        <w:right w:val="none" w:sz="0" w:space="0" w:color="auto"/>
      </w:divBdr>
    </w:div>
    <w:div w:id="337971749">
      <w:bodyDiv w:val="1"/>
      <w:marLeft w:val="0"/>
      <w:marRight w:val="0"/>
      <w:marTop w:val="0"/>
      <w:marBottom w:val="0"/>
      <w:divBdr>
        <w:top w:val="none" w:sz="0" w:space="0" w:color="auto"/>
        <w:left w:val="none" w:sz="0" w:space="0" w:color="auto"/>
        <w:bottom w:val="none" w:sz="0" w:space="0" w:color="auto"/>
        <w:right w:val="none" w:sz="0" w:space="0" w:color="auto"/>
      </w:divBdr>
    </w:div>
    <w:div w:id="338311196">
      <w:bodyDiv w:val="1"/>
      <w:marLeft w:val="0"/>
      <w:marRight w:val="0"/>
      <w:marTop w:val="0"/>
      <w:marBottom w:val="0"/>
      <w:divBdr>
        <w:top w:val="none" w:sz="0" w:space="0" w:color="auto"/>
        <w:left w:val="none" w:sz="0" w:space="0" w:color="auto"/>
        <w:bottom w:val="none" w:sz="0" w:space="0" w:color="auto"/>
        <w:right w:val="none" w:sz="0" w:space="0" w:color="auto"/>
      </w:divBdr>
    </w:div>
    <w:div w:id="338578650">
      <w:bodyDiv w:val="1"/>
      <w:marLeft w:val="0"/>
      <w:marRight w:val="0"/>
      <w:marTop w:val="0"/>
      <w:marBottom w:val="0"/>
      <w:divBdr>
        <w:top w:val="none" w:sz="0" w:space="0" w:color="auto"/>
        <w:left w:val="none" w:sz="0" w:space="0" w:color="auto"/>
        <w:bottom w:val="none" w:sz="0" w:space="0" w:color="auto"/>
        <w:right w:val="none" w:sz="0" w:space="0" w:color="auto"/>
      </w:divBdr>
    </w:div>
    <w:div w:id="338625744">
      <w:bodyDiv w:val="1"/>
      <w:marLeft w:val="0"/>
      <w:marRight w:val="0"/>
      <w:marTop w:val="0"/>
      <w:marBottom w:val="0"/>
      <w:divBdr>
        <w:top w:val="none" w:sz="0" w:space="0" w:color="auto"/>
        <w:left w:val="none" w:sz="0" w:space="0" w:color="auto"/>
        <w:bottom w:val="none" w:sz="0" w:space="0" w:color="auto"/>
        <w:right w:val="none" w:sz="0" w:space="0" w:color="auto"/>
      </w:divBdr>
    </w:div>
    <w:div w:id="338850091">
      <w:bodyDiv w:val="1"/>
      <w:marLeft w:val="0"/>
      <w:marRight w:val="0"/>
      <w:marTop w:val="0"/>
      <w:marBottom w:val="0"/>
      <w:divBdr>
        <w:top w:val="none" w:sz="0" w:space="0" w:color="auto"/>
        <w:left w:val="none" w:sz="0" w:space="0" w:color="auto"/>
        <w:bottom w:val="none" w:sz="0" w:space="0" w:color="auto"/>
        <w:right w:val="none" w:sz="0" w:space="0" w:color="auto"/>
      </w:divBdr>
    </w:div>
    <w:div w:id="339041598">
      <w:bodyDiv w:val="1"/>
      <w:marLeft w:val="0"/>
      <w:marRight w:val="0"/>
      <w:marTop w:val="0"/>
      <w:marBottom w:val="0"/>
      <w:divBdr>
        <w:top w:val="none" w:sz="0" w:space="0" w:color="auto"/>
        <w:left w:val="none" w:sz="0" w:space="0" w:color="auto"/>
        <w:bottom w:val="none" w:sz="0" w:space="0" w:color="auto"/>
        <w:right w:val="none" w:sz="0" w:space="0" w:color="auto"/>
      </w:divBdr>
    </w:div>
    <w:div w:id="339284095">
      <w:bodyDiv w:val="1"/>
      <w:marLeft w:val="0"/>
      <w:marRight w:val="0"/>
      <w:marTop w:val="0"/>
      <w:marBottom w:val="0"/>
      <w:divBdr>
        <w:top w:val="none" w:sz="0" w:space="0" w:color="auto"/>
        <w:left w:val="none" w:sz="0" w:space="0" w:color="auto"/>
        <w:bottom w:val="none" w:sz="0" w:space="0" w:color="auto"/>
        <w:right w:val="none" w:sz="0" w:space="0" w:color="auto"/>
      </w:divBdr>
    </w:div>
    <w:div w:id="339308923">
      <w:bodyDiv w:val="1"/>
      <w:marLeft w:val="0"/>
      <w:marRight w:val="0"/>
      <w:marTop w:val="0"/>
      <w:marBottom w:val="0"/>
      <w:divBdr>
        <w:top w:val="none" w:sz="0" w:space="0" w:color="auto"/>
        <w:left w:val="none" w:sz="0" w:space="0" w:color="auto"/>
        <w:bottom w:val="none" w:sz="0" w:space="0" w:color="auto"/>
        <w:right w:val="none" w:sz="0" w:space="0" w:color="auto"/>
      </w:divBdr>
    </w:div>
    <w:div w:id="339428607">
      <w:bodyDiv w:val="1"/>
      <w:marLeft w:val="0"/>
      <w:marRight w:val="0"/>
      <w:marTop w:val="0"/>
      <w:marBottom w:val="0"/>
      <w:divBdr>
        <w:top w:val="none" w:sz="0" w:space="0" w:color="auto"/>
        <w:left w:val="none" w:sz="0" w:space="0" w:color="auto"/>
        <w:bottom w:val="none" w:sz="0" w:space="0" w:color="auto"/>
        <w:right w:val="none" w:sz="0" w:space="0" w:color="auto"/>
      </w:divBdr>
    </w:div>
    <w:div w:id="339431028">
      <w:bodyDiv w:val="1"/>
      <w:marLeft w:val="0"/>
      <w:marRight w:val="0"/>
      <w:marTop w:val="0"/>
      <w:marBottom w:val="0"/>
      <w:divBdr>
        <w:top w:val="none" w:sz="0" w:space="0" w:color="auto"/>
        <w:left w:val="none" w:sz="0" w:space="0" w:color="auto"/>
        <w:bottom w:val="none" w:sz="0" w:space="0" w:color="auto"/>
        <w:right w:val="none" w:sz="0" w:space="0" w:color="auto"/>
      </w:divBdr>
    </w:div>
    <w:div w:id="339554164">
      <w:bodyDiv w:val="1"/>
      <w:marLeft w:val="0"/>
      <w:marRight w:val="0"/>
      <w:marTop w:val="0"/>
      <w:marBottom w:val="0"/>
      <w:divBdr>
        <w:top w:val="none" w:sz="0" w:space="0" w:color="auto"/>
        <w:left w:val="none" w:sz="0" w:space="0" w:color="auto"/>
        <w:bottom w:val="none" w:sz="0" w:space="0" w:color="auto"/>
        <w:right w:val="none" w:sz="0" w:space="0" w:color="auto"/>
      </w:divBdr>
    </w:div>
    <w:div w:id="339695972">
      <w:bodyDiv w:val="1"/>
      <w:marLeft w:val="0"/>
      <w:marRight w:val="0"/>
      <w:marTop w:val="0"/>
      <w:marBottom w:val="0"/>
      <w:divBdr>
        <w:top w:val="none" w:sz="0" w:space="0" w:color="auto"/>
        <w:left w:val="none" w:sz="0" w:space="0" w:color="auto"/>
        <w:bottom w:val="none" w:sz="0" w:space="0" w:color="auto"/>
        <w:right w:val="none" w:sz="0" w:space="0" w:color="auto"/>
      </w:divBdr>
    </w:div>
    <w:div w:id="339704769">
      <w:bodyDiv w:val="1"/>
      <w:marLeft w:val="0"/>
      <w:marRight w:val="0"/>
      <w:marTop w:val="0"/>
      <w:marBottom w:val="0"/>
      <w:divBdr>
        <w:top w:val="none" w:sz="0" w:space="0" w:color="auto"/>
        <w:left w:val="none" w:sz="0" w:space="0" w:color="auto"/>
        <w:bottom w:val="none" w:sz="0" w:space="0" w:color="auto"/>
        <w:right w:val="none" w:sz="0" w:space="0" w:color="auto"/>
      </w:divBdr>
    </w:div>
    <w:div w:id="339771028">
      <w:bodyDiv w:val="1"/>
      <w:marLeft w:val="0"/>
      <w:marRight w:val="0"/>
      <w:marTop w:val="0"/>
      <w:marBottom w:val="0"/>
      <w:divBdr>
        <w:top w:val="none" w:sz="0" w:space="0" w:color="auto"/>
        <w:left w:val="none" w:sz="0" w:space="0" w:color="auto"/>
        <w:bottom w:val="none" w:sz="0" w:space="0" w:color="auto"/>
        <w:right w:val="none" w:sz="0" w:space="0" w:color="auto"/>
      </w:divBdr>
    </w:div>
    <w:div w:id="339896676">
      <w:bodyDiv w:val="1"/>
      <w:marLeft w:val="0"/>
      <w:marRight w:val="0"/>
      <w:marTop w:val="0"/>
      <w:marBottom w:val="0"/>
      <w:divBdr>
        <w:top w:val="none" w:sz="0" w:space="0" w:color="auto"/>
        <w:left w:val="none" w:sz="0" w:space="0" w:color="auto"/>
        <w:bottom w:val="none" w:sz="0" w:space="0" w:color="auto"/>
        <w:right w:val="none" w:sz="0" w:space="0" w:color="auto"/>
      </w:divBdr>
    </w:div>
    <w:div w:id="340014732">
      <w:bodyDiv w:val="1"/>
      <w:marLeft w:val="0"/>
      <w:marRight w:val="0"/>
      <w:marTop w:val="0"/>
      <w:marBottom w:val="0"/>
      <w:divBdr>
        <w:top w:val="none" w:sz="0" w:space="0" w:color="auto"/>
        <w:left w:val="none" w:sz="0" w:space="0" w:color="auto"/>
        <w:bottom w:val="none" w:sz="0" w:space="0" w:color="auto"/>
        <w:right w:val="none" w:sz="0" w:space="0" w:color="auto"/>
      </w:divBdr>
    </w:div>
    <w:div w:id="340207327">
      <w:bodyDiv w:val="1"/>
      <w:marLeft w:val="0"/>
      <w:marRight w:val="0"/>
      <w:marTop w:val="0"/>
      <w:marBottom w:val="0"/>
      <w:divBdr>
        <w:top w:val="none" w:sz="0" w:space="0" w:color="auto"/>
        <w:left w:val="none" w:sz="0" w:space="0" w:color="auto"/>
        <w:bottom w:val="none" w:sz="0" w:space="0" w:color="auto"/>
        <w:right w:val="none" w:sz="0" w:space="0" w:color="auto"/>
      </w:divBdr>
    </w:div>
    <w:div w:id="340787385">
      <w:bodyDiv w:val="1"/>
      <w:marLeft w:val="0"/>
      <w:marRight w:val="0"/>
      <w:marTop w:val="0"/>
      <w:marBottom w:val="0"/>
      <w:divBdr>
        <w:top w:val="none" w:sz="0" w:space="0" w:color="auto"/>
        <w:left w:val="none" w:sz="0" w:space="0" w:color="auto"/>
        <w:bottom w:val="none" w:sz="0" w:space="0" w:color="auto"/>
        <w:right w:val="none" w:sz="0" w:space="0" w:color="auto"/>
      </w:divBdr>
    </w:div>
    <w:div w:id="340818462">
      <w:bodyDiv w:val="1"/>
      <w:marLeft w:val="0"/>
      <w:marRight w:val="0"/>
      <w:marTop w:val="0"/>
      <w:marBottom w:val="0"/>
      <w:divBdr>
        <w:top w:val="none" w:sz="0" w:space="0" w:color="auto"/>
        <w:left w:val="none" w:sz="0" w:space="0" w:color="auto"/>
        <w:bottom w:val="none" w:sz="0" w:space="0" w:color="auto"/>
        <w:right w:val="none" w:sz="0" w:space="0" w:color="auto"/>
      </w:divBdr>
    </w:div>
    <w:div w:id="341131855">
      <w:bodyDiv w:val="1"/>
      <w:marLeft w:val="0"/>
      <w:marRight w:val="0"/>
      <w:marTop w:val="0"/>
      <w:marBottom w:val="0"/>
      <w:divBdr>
        <w:top w:val="none" w:sz="0" w:space="0" w:color="auto"/>
        <w:left w:val="none" w:sz="0" w:space="0" w:color="auto"/>
        <w:bottom w:val="none" w:sz="0" w:space="0" w:color="auto"/>
        <w:right w:val="none" w:sz="0" w:space="0" w:color="auto"/>
      </w:divBdr>
    </w:div>
    <w:div w:id="341392970">
      <w:bodyDiv w:val="1"/>
      <w:marLeft w:val="0"/>
      <w:marRight w:val="0"/>
      <w:marTop w:val="0"/>
      <w:marBottom w:val="0"/>
      <w:divBdr>
        <w:top w:val="none" w:sz="0" w:space="0" w:color="auto"/>
        <w:left w:val="none" w:sz="0" w:space="0" w:color="auto"/>
        <w:bottom w:val="none" w:sz="0" w:space="0" w:color="auto"/>
        <w:right w:val="none" w:sz="0" w:space="0" w:color="auto"/>
      </w:divBdr>
    </w:div>
    <w:div w:id="341470408">
      <w:bodyDiv w:val="1"/>
      <w:marLeft w:val="0"/>
      <w:marRight w:val="0"/>
      <w:marTop w:val="0"/>
      <w:marBottom w:val="0"/>
      <w:divBdr>
        <w:top w:val="none" w:sz="0" w:space="0" w:color="auto"/>
        <w:left w:val="none" w:sz="0" w:space="0" w:color="auto"/>
        <w:bottom w:val="none" w:sz="0" w:space="0" w:color="auto"/>
        <w:right w:val="none" w:sz="0" w:space="0" w:color="auto"/>
      </w:divBdr>
    </w:div>
    <w:div w:id="341513589">
      <w:bodyDiv w:val="1"/>
      <w:marLeft w:val="0"/>
      <w:marRight w:val="0"/>
      <w:marTop w:val="0"/>
      <w:marBottom w:val="0"/>
      <w:divBdr>
        <w:top w:val="none" w:sz="0" w:space="0" w:color="auto"/>
        <w:left w:val="none" w:sz="0" w:space="0" w:color="auto"/>
        <w:bottom w:val="none" w:sz="0" w:space="0" w:color="auto"/>
        <w:right w:val="none" w:sz="0" w:space="0" w:color="auto"/>
      </w:divBdr>
    </w:div>
    <w:div w:id="341588537">
      <w:bodyDiv w:val="1"/>
      <w:marLeft w:val="0"/>
      <w:marRight w:val="0"/>
      <w:marTop w:val="0"/>
      <w:marBottom w:val="0"/>
      <w:divBdr>
        <w:top w:val="none" w:sz="0" w:space="0" w:color="auto"/>
        <w:left w:val="none" w:sz="0" w:space="0" w:color="auto"/>
        <w:bottom w:val="none" w:sz="0" w:space="0" w:color="auto"/>
        <w:right w:val="none" w:sz="0" w:space="0" w:color="auto"/>
      </w:divBdr>
    </w:div>
    <w:div w:id="341664295">
      <w:bodyDiv w:val="1"/>
      <w:marLeft w:val="0"/>
      <w:marRight w:val="0"/>
      <w:marTop w:val="0"/>
      <w:marBottom w:val="0"/>
      <w:divBdr>
        <w:top w:val="none" w:sz="0" w:space="0" w:color="auto"/>
        <w:left w:val="none" w:sz="0" w:space="0" w:color="auto"/>
        <w:bottom w:val="none" w:sz="0" w:space="0" w:color="auto"/>
        <w:right w:val="none" w:sz="0" w:space="0" w:color="auto"/>
      </w:divBdr>
    </w:div>
    <w:div w:id="341669622">
      <w:bodyDiv w:val="1"/>
      <w:marLeft w:val="0"/>
      <w:marRight w:val="0"/>
      <w:marTop w:val="0"/>
      <w:marBottom w:val="0"/>
      <w:divBdr>
        <w:top w:val="none" w:sz="0" w:space="0" w:color="auto"/>
        <w:left w:val="none" w:sz="0" w:space="0" w:color="auto"/>
        <w:bottom w:val="none" w:sz="0" w:space="0" w:color="auto"/>
        <w:right w:val="none" w:sz="0" w:space="0" w:color="auto"/>
      </w:divBdr>
    </w:div>
    <w:div w:id="341932879">
      <w:bodyDiv w:val="1"/>
      <w:marLeft w:val="0"/>
      <w:marRight w:val="0"/>
      <w:marTop w:val="0"/>
      <w:marBottom w:val="0"/>
      <w:divBdr>
        <w:top w:val="none" w:sz="0" w:space="0" w:color="auto"/>
        <w:left w:val="none" w:sz="0" w:space="0" w:color="auto"/>
        <w:bottom w:val="none" w:sz="0" w:space="0" w:color="auto"/>
        <w:right w:val="none" w:sz="0" w:space="0" w:color="auto"/>
      </w:divBdr>
    </w:div>
    <w:div w:id="341976844">
      <w:bodyDiv w:val="1"/>
      <w:marLeft w:val="0"/>
      <w:marRight w:val="0"/>
      <w:marTop w:val="0"/>
      <w:marBottom w:val="0"/>
      <w:divBdr>
        <w:top w:val="none" w:sz="0" w:space="0" w:color="auto"/>
        <w:left w:val="none" w:sz="0" w:space="0" w:color="auto"/>
        <w:bottom w:val="none" w:sz="0" w:space="0" w:color="auto"/>
        <w:right w:val="none" w:sz="0" w:space="0" w:color="auto"/>
      </w:divBdr>
    </w:div>
    <w:div w:id="342056519">
      <w:bodyDiv w:val="1"/>
      <w:marLeft w:val="0"/>
      <w:marRight w:val="0"/>
      <w:marTop w:val="0"/>
      <w:marBottom w:val="0"/>
      <w:divBdr>
        <w:top w:val="none" w:sz="0" w:space="0" w:color="auto"/>
        <w:left w:val="none" w:sz="0" w:space="0" w:color="auto"/>
        <w:bottom w:val="none" w:sz="0" w:space="0" w:color="auto"/>
        <w:right w:val="none" w:sz="0" w:space="0" w:color="auto"/>
      </w:divBdr>
    </w:div>
    <w:div w:id="342169022">
      <w:bodyDiv w:val="1"/>
      <w:marLeft w:val="0"/>
      <w:marRight w:val="0"/>
      <w:marTop w:val="0"/>
      <w:marBottom w:val="0"/>
      <w:divBdr>
        <w:top w:val="none" w:sz="0" w:space="0" w:color="auto"/>
        <w:left w:val="none" w:sz="0" w:space="0" w:color="auto"/>
        <w:bottom w:val="none" w:sz="0" w:space="0" w:color="auto"/>
        <w:right w:val="none" w:sz="0" w:space="0" w:color="auto"/>
      </w:divBdr>
    </w:div>
    <w:div w:id="342711309">
      <w:bodyDiv w:val="1"/>
      <w:marLeft w:val="0"/>
      <w:marRight w:val="0"/>
      <w:marTop w:val="0"/>
      <w:marBottom w:val="0"/>
      <w:divBdr>
        <w:top w:val="none" w:sz="0" w:space="0" w:color="auto"/>
        <w:left w:val="none" w:sz="0" w:space="0" w:color="auto"/>
        <w:bottom w:val="none" w:sz="0" w:space="0" w:color="auto"/>
        <w:right w:val="none" w:sz="0" w:space="0" w:color="auto"/>
      </w:divBdr>
    </w:div>
    <w:div w:id="342779511">
      <w:bodyDiv w:val="1"/>
      <w:marLeft w:val="0"/>
      <w:marRight w:val="0"/>
      <w:marTop w:val="0"/>
      <w:marBottom w:val="0"/>
      <w:divBdr>
        <w:top w:val="none" w:sz="0" w:space="0" w:color="auto"/>
        <w:left w:val="none" w:sz="0" w:space="0" w:color="auto"/>
        <w:bottom w:val="none" w:sz="0" w:space="0" w:color="auto"/>
        <w:right w:val="none" w:sz="0" w:space="0" w:color="auto"/>
      </w:divBdr>
    </w:div>
    <w:div w:id="342781103">
      <w:bodyDiv w:val="1"/>
      <w:marLeft w:val="0"/>
      <w:marRight w:val="0"/>
      <w:marTop w:val="0"/>
      <w:marBottom w:val="0"/>
      <w:divBdr>
        <w:top w:val="none" w:sz="0" w:space="0" w:color="auto"/>
        <w:left w:val="none" w:sz="0" w:space="0" w:color="auto"/>
        <w:bottom w:val="none" w:sz="0" w:space="0" w:color="auto"/>
        <w:right w:val="none" w:sz="0" w:space="0" w:color="auto"/>
      </w:divBdr>
    </w:div>
    <w:div w:id="342904016">
      <w:bodyDiv w:val="1"/>
      <w:marLeft w:val="0"/>
      <w:marRight w:val="0"/>
      <w:marTop w:val="0"/>
      <w:marBottom w:val="0"/>
      <w:divBdr>
        <w:top w:val="none" w:sz="0" w:space="0" w:color="auto"/>
        <w:left w:val="none" w:sz="0" w:space="0" w:color="auto"/>
        <w:bottom w:val="none" w:sz="0" w:space="0" w:color="auto"/>
        <w:right w:val="none" w:sz="0" w:space="0" w:color="auto"/>
      </w:divBdr>
    </w:div>
    <w:div w:id="343098556">
      <w:bodyDiv w:val="1"/>
      <w:marLeft w:val="0"/>
      <w:marRight w:val="0"/>
      <w:marTop w:val="0"/>
      <w:marBottom w:val="0"/>
      <w:divBdr>
        <w:top w:val="none" w:sz="0" w:space="0" w:color="auto"/>
        <w:left w:val="none" w:sz="0" w:space="0" w:color="auto"/>
        <w:bottom w:val="none" w:sz="0" w:space="0" w:color="auto"/>
        <w:right w:val="none" w:sz="0" w:space="0" w:color="auto"/>
      </w:divBdr>
    </w:div>
    <w:div w:id="343552518">
      <w:bodyDiv w:val="1"/>
      <w:marLeft w:val="0"/>
      <w:marRight w:val="0"/>
      <w:marTop w:val="0"/>
      <w:marBottom w:val="0"/>
      <w:divBdr>
        <w:top w:val="none" w:sz="0" w:space="0" w:color="auto"/>
        <w:left w:val="none" w:sz="0" w:space="0" w:color="auto"/>
        <w:bottom w:val="none" w:sz="0" w:space="0" w:color="auto"/>
        <w:right w:val="none" w:sz="0" w:space="0" w:color="auto"/>
      </w:divBdr>
    </w:div>
    <w:div w:id="343942891">
      <w:bodyDiv w:val="1"/>
      <w:marLeft w:val="0"/>
      <w:marRight w:val="0"/>
      <w:marTop w:val="0"/>
      <w:marBottom w:val="0"/>
      <w:divBdr>
        <w:top w:val="none" w:sz="0" w:space="0" w:color="auto"/>
        <w:left w:val="none" w:sz="0" w:space="0" w:color="auto"/>
        <w:bottom w:val="none" w:sz="0" w:space="0" w:color="auto"/>
        <w:right w:val="none" w:sz="0" w:space="0" w:color="auto"/>
      </w:divBdr>
    </w:div>
    <w:div w:id="344018666">
      <w:bodyDiv w:val="1"/>
      <w:marLeft w:val="0"/>
      <w:marRight w:val="0"/>
      <w:marTop w:val="0"/>
      <w:marBottom w:val="0"/>
      <w:divBdr>
        <w:top w:val="none" w:sz="0" w:space="0" w:color="auto"/>
        <w:left w:val="none" w:sz="0" w:space="0" w:color="auto"/>
        <w:bottom w:val="none" w:sz="0" w:space="0" w:color="auto"/>
        <w:right w:val="none" w:sz="0" w:space="0" w:color="auto"/>
      </w:divBdr>
    </w:div>
    <w:div w:id="344021322">
      <w:bodyDiv w:val="1"/>
      <w:marLeft w:val="0"/>
      <w:marRight w:val="0"/>
      <w:marTop w:val="0"/>
      <w:marBottom w:val="0"/>
      <w:divBdr>
        <w:top w:val="none" w:sz="0" w:space="0" w:color="auto"/>
        <w:left w:val="none" w:sz="0" w:space="0" w:color="auto"/>
        <w:bottom w:val="none" w:sz="0" w:space="0" w:color="auto"/>
        <w:right w:val="none" w:sz="0" w:space="0" w:color="auto"/>
      </w:divBdr>
    </w:div>
    <w:div w:id="344334032">
      <w:bodyDiv w:val="1"/>
      <w:marLeft w:val="0"/>
      <w:marRight w:val="0"/>
      <w:marTop w:val="0"/>
      <w:marBottom w:val="0"/>
      <w:divBdr>
        <w:top w:val="none" w:sz="0" w:space="0" w:color="auto"/>
        <w:left w:val="none" w:sz="0" w:space="0" w:color="auto"/>
        <w:bottom w:val="none" w:sz="0" w:space="0" w:color="auto"/>
        <w:right w:val="none" w:sz="0" w:space="0" w:color="auto"/>
      </w:divBdr>
    </w:div>
    <w:div w:id="344475595">
      <w:bodyDiv w:val="1"/>
      <w:marLeft w:val="0"/>
      <w:marRight w:val="0"/>
      <w:marTop w:val="0"/>
      <w:marBottom w:val="0"/>
      <w:divBdr>
        <w:top w:val="none" w:sz="0" w:space="0" w:color="auto"/>
        <w:left w:val="none" w:sz="0" w:space="0" w:color="auto"/>
        <w:bottom w:val="none" w:sz="0" w:space="0" w:color="auto"/>
        <w:right w:val="none" w:sz="0" w:space="0" w:color="auto"/>
      </w:divBdr>
    </w:div>
    <w:div w:id="344522967">
      <w:bodyDiv w:val="1"/>
      <w:marLeft w:val="0"/>
      <w:marRight w:val="0"/>
      <w:marTop w:val="0"/>
      <w:marBottom w:val="0"/>
      <w:divBdr>
        <w:top w:val="none" w:sz="0" w:space="0" w:color="auto"/>
        <w:left w:val="none" w:sz="0" w:space="0" w:color="auto"/>
        <w:bottom w:val="none" w:sz="0" w:space="0" w:color="auto"/>
        <w:right w:val="none" w:sz="0" w:space="0" w:color="auto"/>
      </w:divBdr>
    </w:div>
    <w:div w:id="344553243">
      <w:bodyDiv w:val="1"/>
      <w:marLeft w:val="0"/>
      <w:marRight w:val="0"/>
      <w:marTop w:val="0"/>
      <w:marBottom w:val="0"/>
      <w:divBdr>
        <w:top w:val="none" w:sz="0" w:space="0" w:color="auto"/>
        <w:left w:val="none" w:sz="0" w:space="0" w:color="auto"/>
        <w:bottom w:val="none" w:sz="0" w:space="0" w:color="auto"/>
        <w:right w:val="none" w:sz="0" w:space="0" w:color="auto"/>
      </w:divBdr>
    </w:div>
    <w:div w:id="344984231">
      <w:bodyDiv w:val="1"/>
      <w:marLeft w:val="0"/>
      <w:marRight w:val="0"/>
      <w:marTop w:val="0"/>
      <w:marBottom w:val="0"/>
      <w:divBdr>
        <w:top w:val="none" w:sz="0" w:space="0" w:color="auto"/>
        <w:left w:val="none" w:sz="0" w:space="0" w:color="auto"/>
        <w:bottom w:val="none" w:sz="0" w:space="0" w:color="auto"/>
        <w:right w:val="none" w:sz="0" w:space="0" w:color="auto"/>
      </w:divBdr>
    </w:div>
    <w:div w:id="345055394">
      <w:bodyDiv w:val="1"/>
      <w:marLeft w:val="0"/>
      <w:marRight w:val="0"/>
      <w:marTop w:val="0"/>
      <w:marBottom w:val="0"/>
      <w:divBdr>
        <w:top w:val="none" w:sz="0" w:space="0" w:color="auto"/>
        <w:left w:val="none" w:sz="0" w:space="0" w:color="auto"/>
        <w:bottom w:val="none" w:sz="0" w:space="0" w:color="auto"/>
        <w:right w:val="none" w:sz="0" w:space="0" w:color="auto"/>
      </w:divBdr>
    </w:div>
    <w:div w:id="345448738">
      <w:bodyDiv w:val="1"/>
      <w:marLeft w:val="0"/>
      <w:marRight w:val="0"/>
      <w:marTop w:val="0"/>
      <w:marBottom w:val="0"/>
      <w:divBdr>
        <w:top w:val="none" w:sz="0" w:space="0" w:color="auto"/>
        <w:left w:val="none" w:sz="0" w:space="0" w:color="auto"/>
        <w:bottom w:val="none" w:sz="0" w:space="0" w:color="auto"/>
        <w:right w:val="none" w:sz="0" w:space="0" w:color="auto"/>
      </w:divBdr>
    </w:div>
    <w:div w:id="345449631">
      <w:bodyDiv w:val="1"/>
      <w:marLeft w:val="0"/>
      <w:marRight w:val="0"/>
      <w:marTop w:val="0"/>
      <w:marBottom w:val="0"/>
      <w:divBdr>
        <w:top w:val="none" w:sz="0" w:space="0" w:color="auto"/>
        <w:left w:val="none" w:sz="0" w:space="0" w:color="auto"/>
        <w:bottom w:val="none" w:sz="0" w:space="0" w:color="auto"/>
        <w:right w:val="none" w:sz="0" w:space="0" w:color="auto"/>
      </w:divBdr>
    </w:div>
    <w:div w:id="345597337">
      <w:bodyDiv w:val="1"/>
      <w:marLeft w:val="0"/>
      <w:marRight w:val="0"/>
      <w:marTop w:val="0"/>
      <w:marBottom w:val="0"/>
      <w:divBdr>
        <w:top w:val="none" w:sz="0" w:space="0" w:color="auto"/>
        <w:left w:val="none" w:sz="0" w:space="0" w:color="auto"/>
        <w:bottom w:val="none" w:sz="0" w:space="0" w:color="auto"/>
        <w:right w:val="none" w:sz="0" w:space="0" w:color="auto"/>
      </w:divBdr>
    </w:div>
    <w:div w:id="345644283">
      <w:bodyDiv w:val="1"/>
      <w:marLeft w:val="0"/>
      <w:marRight w:val="0"/>
      <w:marTop w:val="0"/>
      <w:marBottom w:val="0"/>
      <w:divBdr>
        <w:top w:val="none" w:sz="0" w:space="0" w:color="auto"/>
        <w:left w:val="none" w:sz="0" w:space="0" w:color="auto"/>
        <w:bottom w:val="none" w:sz="0" w:space="0" w:color="auto"/>
        <w:right w:val="none" w:sz="0" w:space="0" w:color="auto"/>
      </w:divBdr>
    </w:div>
    <w:div w:id="345834049">
      <w:bodyDiv w:val="1"/>
      <w:marLeft w:val="0"/>
      <w:marRight w:val="0"/>
      <w:marTop w:val="0"/>
      <w:marBottom w:val="0"/>
      <w:divBdr>
        <w:top w:val="none" w:sz="0" w:space="0" w:color="auto"/>
        <w:left w:val="none" w:sz="0" w:space="0" w:color="auto"/>
        <w:bottom w:val="none" w:sz="0" w:space="0" w:color="auto"/>
        <w:right w:val="none" w:sz="0" w:space="0" w:color="auto"/>
      </w:divBdr>
    </w:div>
    <w:div w:id="345981115">
      <w:bodyDiv w:val="1"/>
      <w:marLeft w:val="0"/>
      <w:marRight w:val="0"/>
      <w:marTop w:val="0"/>
      <w:marBottom w:val="0"/>
      <w:divBdr>
        <w:top w:val="none" w:sz="0" w:space="0" w:color="auto"/>
        <w:left w:val="none" w:sz="0" w:space="0" w:color="auto"/>
        <w:bottom w:val="none" w:sz="0" w:space="0" w:color="auto"/>
        <w:right w:val="none" w:sz="0" w:space="0" w:color="auto"/>
      </w:divBdr>
    </w:div>
    <w:div w:id="346062023">
      <w:bodyDiv w:val="1"/>
      <w:marLeft w:val="0"/>
      <w:marRight w:val="0"/>
      <w:marTop w:val="0"/>
      <w:marBottom w:val="0"/>
      <w:divBdr>
        <w:top w:val="none" w:sz="0" w:space="0" w:color="auto"/>
        <w:left w:val="none" w:sz="0" w:space="0" w:color="auto"/>
        <w:bottom w:val="none" w:sz="0" w:space="0" w:color="auto"/>
        <w:right w:val="none" w:sz="0" w:space="0" w:color="auto"/>
      </w:divBdr>
    </w:div>
    <w:div w:id="346104625">
      <w:bodyDiv w:val="1"/>
      <w:marLeft w:val="0"/>
      <w:marRight w:val="0"/>
      <w:marTop w:val="0"/>
      <w:marBottom w:val="0"/>
      <w:divBdr>
        <w:top w:val="none" w:sz="0" w:space="0" w:color="auto"/>
        <w:left w:val="none" w:sz="0" w:space="0" w:color="auto"/>
        <w:bottom w:val="none" w:sz="0" w:space="0" w:color="auto"/>
        <w:right w:val="none" w:sz="0" w:space="0" w:color="auto"/>
      </w:divBdr>
    </w:div>
    <w:div w:id="346173039">
      <w:bodyDiv w:val="1"/>
      <w:marLeft w:val="0"/>
      <w:marRight w:val="0"/>
      <w:marTop w:val="0"/>
      <w:marBottom w:val="0"/>
      <w:divBdr>
        <w:top w:val="none" w:sz="0" w:space="0" w:color="auto"/>
        <w:left w:val="none" w:sz="0" w:space="0" w:color="auto"/>
        <w:bottom w:val="none" w:sz="0" w:space="0" w:color="auto"/>
        <w:right w:val="none" w:sz="0" w:space="0" w:color="auto"/>
      </w:divBdr>
    </w:div>
    <w:div w:id="346450171">
      <w:bodyDiv w:val="1"/>
      <w:marLeft w:val="0"/>
      <w:marRight w:val="0"/>
      <w:marTop w:val="0"/>
      <w:marBottom w:val="0"/>
      <w:divBdr>
        <w:top w:val="none" w:sz="0" w:space="0" w:color="auto"/>
        <w:left w:val="none" w:sz="0" w:space="0" w:color="auto"/>
        <w:bottom w:val="none" w:sz="0" w:space="0" w:color="auto"/>
        <w:right w:val="none" w:sz="0" w:space="0" w:color="auto"/>
      </w:divBdr>
    </w:div>
    <w:div w:id="346493268">
      <w:bodyDiv w:val="1"/>
      <w:marLeft w:val="0"/>
      <w:marRight w:val="0"/>
      <w:marTop w:val="0"/>
      <w:marBottom w:val="0"/>
      <w:divBdr>
        <w:top w:val="none" w:sz="0" w:space="0" w:color="auto"/>
        <w:left w:val="none" w:sz="0" w:space="0" w:color="auto"/>
        <w:bottom w:val="none" w:sz="0" w:space="0" w:color="auto"/>
        <w:right w:val="none" w:sz="0" w:space="0" w:color="auto"/>
      </w:divBdr>
    </w:div>
    <w:div w:id="347027122">
      <w:bodyDiv w:val="1"/>
      <w:marLeft w:val="0"/>
      <w:marRight w:val="0"/>
      <w:marTop w:val="0"/>
      <w:marBottom w:val="0"/>
      <w:divBdr>
        <w:top w:val="none" w:sz="0" w:space="0" w:color="auto"/>
        <w:left w:val="none" w:sz="0" w:space="0" w:color="auto"/>
        <w:bottom w:val="none" w:sz="0" w:space="0" w:color="auto"/>
        <w:right w:val="none" w:sz="0" w:space="0" w:color="auto"/>
      </w:divBdr>
    </w:div>
    <w:div w:id="347176121">
      <w:bodyDiv w:val="1"/>
      <w:marLeft w:val="0"/>
      <w:marRight w:val="0"/>
      <w:marTop w:val="0"/>
      <w:marBottom w:val="0"/>
      <w:divBdr>
        <w:top w:val="none" w:sz="0" w:space="0" w:color="auto"/>
        <w:left w:val="none" w:sz="0" w:space="0" w:color="auto"/>
        <w:bottom w:val="none" w:sz="0" w:space="0" w:color="auto"/>
        <w:right w:val="none" w:sz="0" w:space="0" w:color="auto"/>
      </w:divBdr>
    </w:div>
    <w:div w:id="347296741">
      <w:bodyDiv w:val="1"/>
      <w:marLeft w:val="0"/>
      <w:marRight w:val="0"/>
      <w:marTop w:val="0"/>
      <w:marBottom w:val="0"/>
      <w:divBdr>
        <w:top w:val="none" w:sz="0" w:space="0" w:color="auto"/>
        <w:left w:val="none" w:sz="0" w:space="0" w:color="auto"/>
        <w:bottom w:val="none" w:sz="0" w:space="0" w:color="auto"/>
        <w:right w:val="none" w:sz="0" w:space="0" w:color="auto"/>
      </w:divBdr>
    </w:div>
    <w:div w:id="347408644">
      <w:bodyDiv w:val="1"/>
      <w:marLeft w:val="0"/>
      <w:marRight w:val="0"/>
      <w:marTop w:val="0"/>
      <w:marBottom w:val="0"/>
      <w:divBdr>
        <w:top w:val="none" w:sz="0" w:space="0" w:color="auto"/>
        <w:left w:val="none" w:sz="0" w:space="0" w:color="auto"/>
        <w:bottom w:val="none" w:sz="0" w:space="0" w:color="auto"/>
        <w:right w:val="none" w:sz="0" w:space="0" w:color="auto"/>
      </w:divBdr>
    </w:div>
    <w:div w:id="347416069">
      <w:bodyDiv w:val="1"/>
      <w:marLeft w:val="0"/>
      <w:marRight w:val="0"/>
      <w:marTop w:val="0"/>
      <w:marBottom w:val="0"/>
      <w:divBdr>
        <w:top w:val="none" w:sz="0" w:space="0" w:color="auto"/>
        <w:left w:val="none" w:sz="0" w:space="0" w:color="auto"/>
        <w:bottom w:val="none" w:sz="0" w:space="0" w:color="auto"/>
        <w:right w:val="none" w:sz="0" w:space="0" w:color="auto"/>
      </w:divBdr>
    </w:div>
    <w:div w:id="347607395">
      <w:bodyDiv w:val="1"/>
      <w:marLeft w:val="0"/>
      <w:marRight w:val="0"/>
      <w:marTop w:val="0"/>
      <w:marBottom w:val="0"/>
      <w:divBdr>
        <w:top w:val="none" w:sz="0" w:space="0" w:color="auto"/>
        <w:left w:val="none" w:sz="0" w:space="0" w:color="auto"/>
        <w:bottom w:val="none" w:sz="0" w:space="0" w:color="auto"/>
        <w:right w:val="none" w:sz="0" w:space="0" w:color="auto"/>
      </w:divBdr>
    </w:div>
    <w:div w:id="347945939">
      <w:bodyDiv w:val="1"/>
      <w:marLeft w:val="0"/>
      <w:marRight w:val="0"/>
      <w:marTop w:val="0"/>
      <w:marBottom w:val="0"/>
      <w:divBdr>
        <w:top w:val="none" w:sz="0" w:space="0" w:color="auto"/>
        <w:left w:val="none" w:sz="0" w:space="0" w:color="auto"/>
        <w:bottom w:val="none" w:sz="0" w:space="0" w:color="auto"/>
        <w:right w:val="none" w:sz="0" w:space="0" w:color="auto"/>
      </w:divBdr>
    </w:div>
    <w:div w:id="347949874">
      <w:bodyDiv w:val="1"/>
      <w:marLeft w:val="0"/>
      <w:marRight w:val="0"/>
      <w:marTop w:val="0"/>
      <w:marBottom w:val="0"/>
      <w:divBdr>
        <w:top w:val="none" w:sz="0" w:space="0" w:color="auto"/>
        <w:left w:val="none" w:sz="0" w:space="0" w:color="auto"/>
        <w:bottom w:val="none" w:sz="0" w:space="0" w:color="auto"/>
        <w:right w:val="none" w:sz="0" w:space="0" w:color="auto"/>
      </w:divBdr>
    </w:div>
    <w:div w:id="347953244">
      <w:bodyDiv w:val="1"/>
      <w:marLeft w:val="0"/>
      <w:marRight w:val="0"/>
      <w:marTop w:val="0"/>
      <w:marBottom w:val="0"/>
      <w:divBdr>
        <w:top w:val="none" w:sz="0" w:space="0" w:color="auto"/>
        <w:left w:val="none" w:sz="0" w:space="0" w:color="auto"/>
        <w:bottom w:val="none" w:sz="0" w:space="0" w:color="auto"/>
        <w:right w:val="none" w:sz="0" w:space="0" w:color="auto"/>
      </w:divBdr>
    </w:div>
    <w:div w:id="348290656">
      <w:bodyDiv w:val="1"/>
      <w:marLeft w:val="0"/>
      <w:marRight w:val="0"/>
      <w:marTop w:val="0"/>
      <w:marBottom w:val="0"/>
      <w:divBdr>
        <w:top w:val="none" w:sz="0" w:space="0" w:color="auto"/>
        <w:left w:val="none" w:sz="0" w:space="0" w:color="auto"/>
        <w:bottom w:val="none" w:sz="0" w:space="0" w:color="auto"/>
        <w:right w:val="none" w:sz="0" w:space="0" w:color="auto"/>
      </w:divBdr>
    </w:div>
    <w:div w:id="349066414">
      <w:bodyDiv w:val="1"/>
      <w:marLeft w:val="0"/>
      <w:marRight w:val="0"/>
      <w:marTop w:val="0"/>
      <w:marBottom w:val="0"/>
      <w:divBdr>
        <w:top w:val="none" w:sz="0" w:space="0" w:color="auto"/>
        <w:left w:val="none" w:sz="0" w:space="0" w:color="auto"/>
        <w:bottom w:val="none" w:sz="0" w:space="0" w:color="auto"/>
        <w:right w:val="none" w:sz="0" w:space="0" w:color="auto"/>
      </w:divBdr>
    </w:div>
    <w:div w:id="349332442">
      <w:bodyDiv w:val="1"/>
      <w:marLeft w:val="0"/>
      <w:marRight w:val="0"/>
      <w:marTop w:val="0"/>
      <w:marBottom w:val="0"/>
      <w:divBdr>
        <w:top w:val="none" w:sz="0" w:space="0" w:color="auto"/>
        <w:left w:val="none" w:sz="0" w:space="0" w:color="auto"/>
        <w:bottom w:val="none" w:sz="0" w:space="0" w:color="auto"/>
        <w:right w:val="none" w:sz="0" w:space="0" w:color="auto"/>
      </w:divBdr>
    </w:div>
    <w:div w:id="349526426">
      <w:bodyDiv w:val="1"/>
      <w:marLeft w:val="0"/>
      <w:marRight w:val="0"/>
      <w:marTop w:val="0"/>
      <w:marBottom w:val="0"/>
      <w:divBdr>
        <w:top w:val="none" w:sz="0" w:space="0" w:color="auto"/>
        <w:left w:val="none" w:sz="0" w:space="0" w:color="auto"/>
        <w:bottom w:val="none" w:sz="0" w:space="0" w:color="auto"/>
        <w:right w:val="none" w:sz="0" w:space="0" w:color="auto"/>
      </w:divBdr>
    </w:div>
    <w:div w:id="349919148">
      <w:bodyDiv w:val="1"/>
      <w:marLeft w:val="0"/>
      <w:marRight w:val="0"/>
      <w:marTop w:val="0"/>
      <w:marBottom w:val="0"/>
      <w:divBdr>
        <w:top w:val="none" w:sz="0" w:space="0" w:color="auto"/>
        <w:left w:val="none" w:sz="0" w:space="0" w:color="auto"/>
        <w:bottom w:val="none" w:sz="0" w:space="0" w:color="auto"/>
        <w:right w:val="none" w:sz="0" w:space="0" w:color="auto"/>
      </w:divBdr>
    </w:div>
    <w:div w:id="350180496">
      <w:bodyDiv w:val="1"/>
      <w:marLeft w:val="0"/>
      <w:marRight w:val="0"/>
      <w:marTop w:val="0"/>
      <w:marBottom w:val="0"/>
      <w:divBdr>
        <w:top w:val="none" w:sz="0" w:space="0" w:color="auto"/>
        <w:left w:val="none" w:sz="0" w:space="0" w:color="auto"/>
        <w:bottom w:val="none" w:sz="0" w:space="0" w:color="auto"/>
        <w:right w:val="none" w:sz="0" w:space="0" w:color="auto"/>
      </w:divBdr>
    </w:div>
    <w:div w:id="350230810">
      <w:bodyDiv w:val="1"/>
      <w:marLeft w:val="0"/>
      <w:marRight w:val="0"/>
      <w:marTop w:val="0"/>
      <w:marBottom w:val="0"/>
      <w:divBdr>
        <w:top w:val="none" w:sz="0" w:space="0" w:color="auto"/>
        <w:left w:val="none" w:sz="0" w:space="0" w:color="auto"/>
        <w:bottom w:val="none" w:sz="0" w:space="0" w:color="auto"/>
        <w:right w:val="none" w:sz="0" w:space="0" w:color="auto"/>
      </w:divBdr>
    </w:div>
    <w:div w:id="350302786">
      <w:bodyDiv w:val="1"/>
      <w:marLeft w:val="0"/>
      <w:marRight w:val="0"/>
      <w:marTop w:val="0"/>
      <w:marBottom w:val="0"/>
      <w:divBdr>
        <w:top w:val="none" w:sz="0" w:space="0" w:color="auto"/>
        <w:left w:val="none" w:sz="0" w:space="0" w:color="auto"/>
        <w:bottom w:val="none" w:sz="0" w:space="0" w:color="auto"/>
        <w:right w:val="none" w:sz="0" w:space="0" w:color="auto"/>
      </w:divBdr>
    </w:div>
    <w:div w:id="350378251">
      <w:bodyDiv w:val="1"/>
      <w:marLeft w:val="0"/>
      <w:marRight w:val="0"/>
      <w:marTop w:val="0"/>
      <w:marBottom w:val="0"/>
      <w:divBdr>
        <w:top w:val="none" w:sz="0" w:space="0" w:color="auto"/>
        <w:left w:val="none" w:sz="0" w:space="0" w:color="auto"/>
        <w:bottom w:val="none" w:sz="0" w:space="0" w:color="auto"/>
        <w:right w:val="none" w:sz="0" w:space="0" w:color="auto"/>
      </w:divBdr>
    </w:div>
    <w:div w:id="350379048">
      <w:bodyDiv w:val="1"/>
      <w:marLeft w:val="0"/>
      <w:marRight w:val="0"/>
      <w:marTop w:val="0"/>
      <w:marBottom w:val="0"/>
      <w:divBdr>
        <w:top w:val="none" w:sz="0" w:space="0" w:color="auto"/>
        <w:left w:val="none" w:sz="0" w:space="0" w:color="auto"/>
        <w:bottom w:val="none" w:sz="0" w:space="0" w:color="auto"/>
        <w:right w:val="none" w:sz="0" w:space="0" w:color="auto"/>
      </w:divBdr>
    </w:div>
    <w:div w:id="351345381">
      <w:bodyDiv w:val="1"/>
      <w:marLeft w:val="0"/>
      <w:marRight w:val="0"/>
      <w:marTop w:val="0"/>
      <w:marBottom w:val="0"/>
      <w:divBdr>
        <w:top w:val="none" w:sz="0" w:space="0" w:color="auto"/>
        <w:left w:val="none" w:sz="0" w:space="0" w:color="auto"/>
        <w:bottom w:val="none" w:sz="0" w:space="0" w:color="auto"/>
        <w:right w:val="none" w:sz="0" w:space="0" w:color="auto"/>
      </w:divBdr>
    </w:div>
    <w:div w:id="351490541">
      <w:bodyDiv w:val="1"/>
      <w:marLeft w:val="0"/>
      <w:marRight w:val="0"/>
      <w:marTop w:val="0"/>
      <w:marBottom w:val="0"/>
      <w:divBdr>
        <w:top w:val="none" w:sz="0" w:space="0" w:color="auto"/>
        <w:left w:val="none" w:sz="0" w:space="0" w:color="auto"/>
        <w:bottom w:val="none" w:sz="0" w:space="0" w:color="auto"/>
        <w:right w:val="none" w:sz="0" w:space="0" w:color="auto"/>
      </w:divBdr>
    </w:div>
    <w:div w:id="351492732">
      <w:bodyDiv w:val="1"/>
      <w:marLeft w:val="0"/>
      <w:marRight w:val="0"/>
      <w:marTop w:val="0"/>
      <w:marBottom w:val="0"/>
      <w:divBdr>
        <w:top w:val="none" w:sz="0" w:space="0" w:color="auto"/>
        <w:left w:val="none" w:sz="0" w:space="0" w:color="auto"/>
        <w:bottom w:val="none" w:sz="0" w:space="0" w:color="auto"/>
        <w:right w:val="none" w:sz="0" w:space="0" w:color="auto"/>
      </w:divBdr>
    </w:div>
    <w:div w:id="351617489">
      <w:bodyDiv w:val="1"/>
      <w:marLeft w:val="0"/>
      <w:marRight w:val="0"/>
      <w:marTop w:val="0"/>
      <w:marBottom w:val="0"/>
      <w:divBdr>
        <w:top w:val="none" w:sz="0" w:space="0" w:color="auto"/>
        <w:left w:val="none" w:sz="0" w:space="0" w:color="auto"/>
        <w:bottom w:val="none" w:sz="0" w:space="0" w:color="auto"/>
        <w:right w:val="none" w:sz="0" w:space="0" w:color="auto"/>
      </w:divBdr>
    </w:div>
    <w:div w:id="351759234">
      <w:bodyDiv w:val="1"/>
      <w:marLeft w:val="0"/>
      <w:marRight w:val="0"/>
      <w:marTop w:val="0"/>
      <w:marBottom w:val="0"/>
      <w:divBdr>
        <w:top w:val="none" w:sz="0" w:space="0" w:color="auto"/>
        <w:left w:val="none" w:sz="0" w:space="0" w:color="auto"/>
        <w:bottom w:val="none" w:sz="0" w:space="0" w:color="auto"/>
        <w:right w:val="none" w:sz="0" w:space="0" w:color="auto"/>
      </w:divBdr>
    </w:div>
    <w:div w:id="351882230">
      <w:bodyDiv w:val="1"/>
      <w:marLeft w:val="0"/>
      <w:marRight w:val="0"/>
      <w:marTop w:val="0"/>
      <w:marBottom w:val="0"/>
      <w:divBdr>
        <w:top w:val="none" w:sz="0" w:space="0" w:color="auto"/>
        <w:left w:val="none" w:sz="0" w:space="0" w:color="auto"/>
        <w:bottom w:val="none" w:sz="0" w:space="0" w:color="auto"/>
        <w:right w:val="none" w:sz="0" w:space="0" w:color="auto"/>
      </w:divBdr>
    </w:div>
    <w:div w:id="352338949">
      <w:bodyDiv w:val="1"/>
      <w:marLeft w:val="0"/>
      <w:marRight w:val="0"/>
      <w:marTop w:val="0"/>
      <w:marBottom w:val="0"/>
      <w:divBdr>
        <w:top w:val="none" w:sz="0" w:space="0" w:color="auto"/>
        <w:left w:val="none" w:sz="0" w:space="0" w:color="auto"/>
        <w:bottom w:val="none" w:sz="0" w:space="0" w:color="auto"/>
        <w:right w:val="none" w:sz="0" w:space="0" w:color="auto"/>
      </w:divBdr>
    </w:div>
    <w:div w:id="352731891">
      <w:bodyDiv w:val="1"/>
      <w:marLeft w:val="0"/>
      <w:marRight w:val="0"/>
      <w:marTop w:val="0"/>
      <w:marBottom w:val="0"/>
      <w:divBdr>
        <w:top w:val="none" w:sz="0" w:space="0" w:color="auto"/>
        <w:left w:val="none" w:sz="0" w:space="0" w:color="auto"/>
        <w:bottom w:val="none" w:sz="0" w:space="0" w:color="auto"/>
        <w:right w:val="none" w:sz="0" w:space="0" w:color="auto"/>
      </w:divBdr>
    </w:div>
    <w:div w:id="352734144">
      <w:bodyDiv w:val="1"/>
      <w:marLeft w:val="0"/>
      <w:marRight w:val="0"/>
      <w:marTop w:val="0"/>
      <w:marBottom w:val="0"/>
      <w:divBdr>
        <w:top w:val="none" w:sz="0" w:space="0" w:color="auto"/>
        <w:left w:val="none" w:sz="0" w:space="0" w:color="auto"/>
        <w:bottom w:val="none" w:sz="0" w:space="0" w:color="auto"/>
        <w:right w:val="none" w:sz="0" w:space="0" w:color="auto"/>
      </w:divBdr>
    </w:div>
    <w:div w:id="352852628">
      <w:bodyDiv w:val="1"/>
      <w:marLeft w:val="0"/>
      <w:marRight w:val="0"/>
      <w:marTop w:val="0"/>
      <w:marBottom w:val="0"/>
      <w:divBdr>
        <w:top w:val="none" w:sz="0" w:space="0" w:color="auto"/>
        <w:left w:val="none" w:sz="0" w:space="0" w:color="auto"/>
        <w:bottom w:val="none" w:sz="0" w:space="0" w:color="auto"/>
        <w:right w:val="none" w:sz="0" w:space="0" w:color="auto"/>
      </w:divBdr>
    </w:div>
    <w:div w:id="353003007">
      <w:bodyDiv w:val="1"/>
      <w:marLeft w:val="0"/>
      <w:marRight w:val="0"/>
      <w:marTop w:val="0"/>
      <w:marBottom w:val="0"/>
      <w:divBdr>
        <w:top w:val="none" w:sz="0" w:space="0" w:color="auto"/>
        <w:left w:val="none" w:sz="0" w:space="0" w:color="auto"/>
        <w:bottom w:val="none" w:sz="0" w:space="0" w:color="auto"/>
        <w:right w:val="none" w:sz="0" w:space="0" w:color="auto"/>
      </w:divBdr>
    </w:div>
    <w:div w:id="353307660">
      <w:bodyDiv w:val="1"/>
      <w:marLeft w:val="0"/>
      <w:marRight w:val="0"/>
      <w:marTop w:val="0"/>
      <w:marBottom w:val="0"/>
      <w:divBdr>
        <w:top w:val="none" w:sz="0" w:space="0" w:color="auto"/>
        <w:left w:val="none" w:sz="0" w:space="0" w:color="auto"/>
        <w:bottom w:val="none" w:sz="0" w:space="0" w:color="auto"/>
        <w:right w:val="none" w:sz="0" w:space="0" w:color="auto"/>
      </w:divBdr>
    </w:div>
    <w:div w:id="353727993">
      <w:bodyDiv w:val="1"/>
      <w:marLeft w:val="0"/>
      <w:marRight w:val="0"/>
      <w:marTop w:val="0"/>
      <w:marBottom w:val="0"/>
      <w:divBdr>
        <w:top w:val="none" w:sz="0" w:space="0" w:color="auto"/>
        <w:left w:val="none" w:sz="0" w:space="0" w:color="auto"/>
        <w:bottom w:val="none" w:sz="0" w:space="0" w:color="auto"/>
        <w:right w:val="none" w:sz="0" w:space="0" w:color="auto"/>
      </w:divBdr>
    </w:div>
    <w:div w:id="354234850">
      <w:bodyDiv w:val="1"/>
      <w:marLeft w:val="0"/>
      <w:marRight w:val="0"/>
      <w:marTop w:val="0"/>
      <w:marBottom w:val="0"/>
      <w:divBdr>
        <w:top w:val="none" w:sz="0" w:space="0" w:color="auto"/>
        <w:left w:val="none" w:sz="0" w:space="0" w:color="auto"/>
        <w:bottom w:val="none" w:sz="0" w:space="0" w:color="auto"/>
        <w:right w:val="none" w:sz="0" w:space="0" w:color="auto"/>
      </w:divBdr>
    </w:div>
    <w:div w:id="354311562">
      <w:bodyDiv w:val="1"/>
      <w:marLeft w:val="0"/>
      <w:marRight w:val="0"/>
      <w:marTop w:val="0"/>
      <w:marBottom w:val="0"/>
      <w:divBdr>
        <w:top w:val="none" w:sz="0" w:space="0" w:color="auto"/>
        <w:left w:val="none" w:sz="0" w:space="0" w:color="auto"/>
        <w:bottom w:val="none" w:sz="0" w:space="0" w:color="auto"/>
        <w:right w:val="none" w:sz="0" w:space="0" w:color="auto"/>
      </w:divBdr>
    </w:div>
    <w:div w:id="354423121">
      <w:bodyDiv w:val="1"/>
      <w:marLeft w:val="0"/>
      <w:marRight w:val="0"/>
      <w:marTop w:val="0"/>
      <w:marBottom w:val="0"/>
      <w:divBdr>
        <w:top w:val="none" w:sz="0" w:space="0" w:color="auto"/>
        <w:left w:val="none" w:sz="0" w:space="0" w:color="auto"/>
        <w:bottom w:val="none" w:sz="0" w:space="0" w:color="auto"/>
        <w:right w:val="none" w:sz="0" w:space="0" w:color="auto"/>
      </w:divBdr>
    </w:div>
    <w:div w:id="354623991">
      <w:bodyDiv w:val="1"/>
      <w:marLeft w:val="0"/>
      <w:marRight w:val="0"/>
      <w:marTop w:val="0"/>
      <w:marBottom w:val="0"/>
      <w:divBdr>
        <w:top w:val="none" w:sz="0" w:space="0" w:color="auto"/>
        <w:left w:val="none" w:sz="0" w:space="0" w:color="auto"/>
        <w:bottom w:val="none" w:sz="0" w:space="0" w:color="auto"/>
        <w:right w:val="none" w:sz="0" w:space="0" w:color="auto"/>
      </w:divBdr>
    </w:div>
    <w:div w:id="354775350">
      <w:bodyDiv w:val="1"/>
      <w:marLeft w:val="0"/>
      <w:marRight w:val="0"/>
      <w:marTop w:val="0"/>
      <w:marBottom w:val="0"/>
      <w:divBdr>
        <w:top w:val="none" w:sz="0" w:space="0" w:color="auto"/>
        <w:left w:val="none" w:sz="0" w:space="0" w:color="auto"/>
        <w:bottom w:val="none" w:sz="0" w:space="0" w:color="auto"/>
        <w:right w:val="none" w:sz="0" w:space="0" w:color="auto"/>
      </w:divBdr>
    </w:div>
    <w:div w:id="354960516">
      <w:bodyDiv w:val="1"/>
      <w:marLeft w:val="0"/>
      <w:marRight w:val="0"/>
      <w:marTop w:val="0"/>
      <w:marBottom w:val="0"/>
      <w:divBdr>
        <w:top w:val="none" w:sz="0" w:space="0" w:color="auto"/>
        <w:left w:val="none" w:sz="0" w:space="0" w:color="auto"/>
        <w:bottom w:val="none" w:sz="0" w:space="0" w:color="auto"/>
        <w:right w:val="none" w:sz="0" w:space="0" w:color="auto"/>
      </w:divBdr>
    </w:div>
    <w:div w:id="354961622">
      <w:bodyDiv w:val="1"/>
      <w:marLeft w:val="0"/>
      <w:marRight w:val="0"/>
      <w:marTop w:val="0"/>
      <w:marBottom w:val="0"/>
      <w:divBdr>
        <w:top w:val="none" w:sz="0" w:space="0" w:color="auto"/>
        <w:left w:val="none" w:sz="0" w:space="0" w:color="auto"/>
        <w:bottom w:val="none" w:sz="0" w:space="0" w:color="auto"/>
        <w:right w:val="none" w:sz="0" w:space="0" w:color="auto"/>
      </w:divBdr>
    </w:div>
    <w:div w:id="354967780">
      <w:bodyDiv w:val="1"/>
      <w:marLeft w:val="0"/>
      <w:marRight w:val="0"/>
      <w:marTop w:val="0"/>
      <w:marBottom w:val="0"/>
      <w:divBdr>
        <w:top w:val="none" w:sz="0" w:space="0" w:color="auto"/>
        <w:left w:val="none" w:sz="0" w:space="0" w:color="auto"/>
        <w:bottom w:val="none" w:sz="0" w:space="0" w:color="auto"/>
        <w:right w:val="none" w:sz="0" w:space="0" w:color="auto"/>
      </w:divBdr>
    </w:div>
    <w:div w:id="355278468">
      <w:bodyDiv w:val="1"/>
      <w:marLeft w:val="0"/>
      <w:marRight w:val="0"/>
      <w:marTop w:val="0"/>
      <w:marBottom w:val="0"/>
      <w:divBdr>
        <w:top w:val="none" w:sz="0" w:space="0" w:color="auto"/>
        <w:left w:val="none" w:sz="0" w:space="0" w:color="auto"/>
        <w:bottom w:val="none" w:sz="0" w:space="0" w:color="auto"/>
        <w:right w:val="none" w:sz="0" w:space="0" w:color="auto"/>
      </w:divBdr>
    </w:div>
    <w:div w:id="355694744">
      <w:bodyDiv w:val="1"/>
      <w:marLeft w:val="0"/>
      <w:marRight w:val="0"/>
      <w:marTop w:val="0"/>
      <w:marBottom w:val="0"/>
      <w:divBdr>
        <w:top w:val="none" w:sz="0" w:space="0" w:color="auto"/>
        <w:left w:val="none" w:sz="0" w:space="0" w:color="auto"/>
        <w:bottom w:val="none" w:sz="0" w:space="0" w:color="auto"/>
        <w:right w:val="none" w:sz="0" w:space="0" w:color="auto"/>
      </w:divBdr>
    </w:div>
    <w:div w:id="355926175">
      <w:bodyDiv w:val="1"/>
      <w:marLeft w:val="0"/>
      <w:marRight w:val="0"/>
      <w:marTop w:val="0"/>
      <w:marBottom w:val="0"/>
      <w:divBdr>
        <w:top w:val="none" w:sz="0" w:space="0" w:color="auto"/>
        <w:left w:val="none" w:sz="0" w:space="0" w:color="auto"/>
        <w:bottom w:val="none" w:sz="0" w:space="0" w:color="auto"/>
        <w:right w:val="none" w:sz="0" w:space="0" w:color="auto"/>
      </w:divBdr>
    </w:div>
    <w:div w:id="356080591">
      <w:bodyDiv w:val="1"/>
      <w:marLeft w:val="0"/>
      <w:marRight w:val="0"/>
      <w:marTop w:val="0"/>
      <w:marBottom w:val="0"/>
      <w:divBdr>
        <w:top w:val="none" w:sz="0" w:space="0" w:color="auto"/>
        <w:left w:val="none" w:sz="0" w:space="0" w:color="auto"/>
        <w:bottom w:val="none" w:sz="0" w:space="0" w:color="auto"/>
        <w:right w:val="none" w:sz="0" w:space="0" w:color="auto"/>
      </w:divBdr>
    </w:div>
    <w:div w:id="356322301">
      <w:bodyDiv w:val="1"/>
      <w:marLeft w:val="0"/>
      <w:marRight w:val="0"/>
      <w:marTop w:val="0"/>
      <w:marBottom w:val="0"/>
      <w:divBdr>
        <w:top w:val="none" w:sz="0" w:space="0" w:color="auto"/>
        <w:left w:val="none" w:sz="0" w:space="0" w:color="auto"/>
        <w:bottom w:val="none" w:sz="0" w:space="0" w:color="auto"/>
        <w:right w:val="none" w:sz="0" w:space="0" w:color="auto"/>
      </w:divBdr>
    </w:div>
    <w:div w:id="356665288">
      <w:bodyDiv w:val="1"/>
      <w:marLeft w:val="0"/>
      <w:marRight w:val="0"/>
      <w:marTop w:val="0"/>
      <w:marBottom w:val="0"/>
      <w:divBdr>
        <w:top w:val="none" w:sz="0" w:space="0" w:color="auto"/>
        <w:left w:val="none" w:sz="0" w:space="0" w:color="auto"/>
        <w:bottom w:val="none" w:sz="0" w:space="0" w:color="auto"/>
        <w:right w:val="none" w:sz="0" w:space="0" w:color="auto"/>
      </w:divBdr>
    </w:div>
    <w:div w:id="356858751">
      <w:bodyDiv w:val="1"/>
      <w:marLeft w:val="0"/>
      <w:marRight w:val="0"/>
      <w:marTop w:val="0"/>
      <w:marBottom w:val="0"/>
      <w:divBdr>
        <w:top w:val="none" w:sz="0" w:space="0" w:color="auto"/>
        <w:left w:val="none" w:sz="0" w:space="0" w:color="auto"/>
        <w:bottom w:val="none" w:sz="0" w:space="0" w:color="auto"/>
        <w:right w:val="none" w:sz="0" w:space="0" w:color="auto"/>
      </w:divBdr>
    </w:div>
    <w:div w:id="357201815">
      <w:bodyDiv w:val="1"/>
      <w:marLeft w:val="0"/>
      <w:marRight w:val="0"/>
      <w:marTop w:val="0"/>
      <w:marBottom w:val="0"/>
      <w:divBdr>
        <w:top w:val="none" w:sz="0" w:space="0" w:color="auto"/>
        <w:left w:val="none" w:sz="0" w:space="0" w:color="auto"/>
        <w:bottom w:val="none" w:sz="0" w:space="0" w:color="auto"/>
        <w:right w:val="none" w:sz="0" w:space="0" w:color="auto"/>
      </w:divBdr>
    </w:div>
    <w:div w:id="357314221">
      <w:bodyDiv w:val="1"/>
      <w:marLeft w:val="0"/>
      <w:marRight w:val="0"/>
      <w:marTop w:val="0"/>
      <w:marBottom w:val="0"/>
      <w:divBdr>
        <w:top w:val="none" w:sz="0" w:space="0" w:color="auto"/>
        <w:left w:val="none" w:sz="0" w:space="0" w:color="auto"/>
        <w:bottom w:val="none" w:sz="0" w:space="0" w:color="auto"/>
        <w:right w:val="none" w:sz="0" w:space="0" w:color="auto"/>
      </w:divBdr>
    </w:div>
    <w:div w:id="357439695">
      <w:bodyDiv w:val="1"/>
      <w:marLeft w:val="0"/>
      <w:marRight w:val="0"/>
      <w:marTop w:val="0"/>
      <w:marBottom w:val="0"/>
      <w:divBdr>
        <w:top w:val="none" w:sz="0" w:space="0" w:color="auto"/>
        <w:left w:val="none" w:sz="0" w:space="0" w:color="auto"/>
        <w:bottom w:val="none" w:sz="0" w:space="0" w:color="auto"/>
        <w:right w:val="none" w:sz="0" w:space="0" w:color="auto"/>
      </w:divBdr>
    </w:div>
    <w:div w:id="357514786">
      <w:bodyDiv w:val="1"/>
      <w:marLeft w:val="0"/>
      <w:marRight w:val="0"/>
      <w:marTop w:val="0"/>
      <w:marBottom w:val="0"/>
      <w:divBdr>
        <w:top w:val="none" w:sz="0" w:space="0" w:color="auto"/>
        <w:left w:val="none" w:sz="0" w:space="0" w:color="auto"/>
        <w:bottom w:val="none" w:sz="0" w:space="0" w:color="auto"/>
        <w:right w:val="none" w:sz="0" w:space="0" w:color="auto"/>
      </w:divBdr>
    </w:div>
    <w:div w:id="357581435">
      <w:bodyDiv w:val="1"/>
      <w:marLeft w:val="0"/>
      <w:marRight w:val="0"/>
      <w:marTop w:val="0"/>
      <w:marBottom w:val="0"/>
      <w:divBdr>
        <w:top w:val="none" w:sz="0" w:space="0" w:color="auto"/>
        <w:left w:val="none" w:sz="0" w:space="0" w:color="auto"/>
        <w:bottom w:val="none" w:sz="0" w:space="0" w:color="auto"/>
        <w:right w:val="none" w:sz="0" w:space="0" w:color="auto"/>
      </w:divBdr>
    </w:div>
    <w:div w:id="357777126">
      <w:bodyDiv w:val="1"/>
      <w:marLeft w:val="0"/>
      <w:marRight w:val="0"/>
      <w:marTop w:val="0"/>
      <w:marBottom w:val="0"/>
      <w:divBdr>
        <w:top w:val="none" w:sz="0" w:space="0" w:color="auto"/>
        <w:left w:val="none" w:sz="0" w:space="0" w:color="auto"/>
        <w:bottom w:val="none" w:sz="0" w:space="0" w:color="auto"/>
        <w:right w:val="none" w:sz="0" w:space="0" w:color="auto"/>
      </w:divBdr>
    </w:div>
    <w:div w:id="357968987">
      <w:bodyDiv w:val="1"/>
      <w:marLeft w:val="0"/>
      <w:marRight w:val="0"/>
      <w:marTop w:val="0"/>
      <w:marBottom w:val="0"/>
      <w:divBdr>
        <w:top w:val="none" w:sz="0" w:space="0" w:color="auto"/>
        <w:left w:val="none" w:sz="0" w:space="0" w:color="auto"/>
        <w:bottom w:val="none" w:sz="0" w:space="0" w:color="auto"/>
        <w:right w:val="none" w:sz="0" w:space="0" w:color="auto"/>
      </w:divBdr>
    </w:div>
    <w:div w:id="357969132">
      <w:bodyDiv w:val="1"/>
      <w:marLeft w:val="0"/>
      <w:marRight w:val="0"/>
      <w:marTop w:val="0"/>
      <w:marBottom w:val="0"/>
      <w:divBdr>
        <w:top w:val="none" w:sz="0" w:space="0" w:color="auto"/>
        <w:left w:val="none" w:sz="0" w:space="0" w:color="auto"/>
        <w:bottom w:val="none" w:sz="0" w:space="0" w:color="auto"/>
        <w:right w:val="none" w:sz="0" w:space="0" w:color="auto"/>
      </w:divBdr>
    </w:div>
    <w:div w:id="358245232">
      <w:bodyDiv w:val="1"/>
      <w:marLeft w:val="0"/>
      <w:marRight w:val="0"/>
      <w:marTop w:val="0"/>
      <w:marBottom w:val="0"/>
      <w:divBdr>
        <w:top w:val="none" w:sz="0" w:space="0" w:color="auto"/>
        <w:left w:val="none" w:sz="0" w:space="0" w:color="auto"/>
        <w:bottom w:val="none" w:sz="0" w:space="0" w:color="auto"/>
        <w:right w:val="none" w:sz="0" w:space="0" w:color="auto"/>
      </w:divBdr>
    </w:div>
    <w:div w:id="358355486">
      <w:bodyDiv w:val="1"/>
      <w:marLeft w:val="0"/>
      <w:marRight w:val="0"/>
      <w:marTop w:val="0"/>
      <w:marBottom w:val="0"/>
      <w:divBdr>
        <w:top w:val="none" w:sz="0" w:space="0" w:color="auto"/>
        <w:left w:val="none" w:sz="0" w:space="0" w:color="auto"/>
        <w:bottom w:val="none" w:sz="0" w:space="0" w:color="auto"/>
        <w:right w:val="none" w:sz="0" w:space="0" w:color="auto"/>
      </w:divBdr>
    </w:div>
    <w:div w:id="358555343">
      <w:bodyDiv w:val="1"/>
      <w:marLeft w:val="0"/>
      <w:marRight w:val="0"/>
      <w:marTop w:val="0"/>
      <w:marBottom w:val="0"/>
      <w:divBdr>
        <w:top w:val="none" w:sz="0" w:space="0" w:color="auto"/>
        <w:left w:val="none" w:sz="0" w:space="0" w:color="auto"/>
        <w:bottom w:val="none" w:sz="0" w:space="0" w:color="auto"/>
        <w:right w:val="none" w:sz="0" w:space="0" w:color="auto"/>
      </w:divBdr>
    </w:div>
    <w:div w:id="358632127">
      <w:bodyDiv w:val="1"/>
      <w:marLeft w:val="0"/>
      <w:marRight w:val="0"/>
      <w:marTop w:val="0"/>
      <w:marBottom w:val="0"/>
      <w:divBdr>
        <w:top w:val="none" w:sz="0" w:space="0" w:color="auto"/>
        <w:left w:val="none" w:sz="0" w:space="0" w:color="auto"/>
        <w:bottom w:val="none" w:sz="0" w:space="0" w:color="auto"/>
        <w:right w:val="none" w:sz="0" w:space="0" w:color="auto"/>
      </w:divBdr>
    </w:div>
    <w:div w:id="358698276">
      <w:bodyDiv w:val="1"/>
      <w:marLeft w:val="0"/>
      <w:marRight w:val="0"/>
      <w:marTop w:val="0"/>
      <w:marBottom w:val="0"/>
      <w:divBdr>
        <w:top w:val="none" w:sz="0" w:space="0" w:color="auto"/>
        <w:left w:val="none" w:sz="0" w:space="0" w:color="auto"/>
        <w:bottom w:val="none" w:sz="0" w:space="0" w:color="auto"/>
        <w:right w:val="none" w:sz="0" w:space="0" w:color="auto"/>
      </w:divBdr>
    </w:div>
    <w:div w:id="358817714">
      <w:bodyDiv w:val="1"/>
      <w:marLeft w:val="0"/>
      <w:marRight w:val="0"/>
      <w:marTop w:val="0"/>
      <w:marBottom w:val="0"/>
      <w:divBdr>
        <w:top w:val="none" w:sz="0" w:space="0" w:color="auto"/>
        <w:left w:val="none" w:sz="0" w:space="0" w:color="auto"/>
        <w:bottom w:val="none" w:sz="0" w:space="0" w:color="auto"/>
        <w:right w:val="none" w:sz="0" w:space="0" w:color="auto"/>
      </w:divBdr>
    </w:div>
    <w:div w:id="358967660">
      <w:bodyDiv w:val="1"/>
      <w:marLeft w:val="0"/>
      <w:marRight w:val="0"/>
      <w:marTop w:val="0"/>
      <w:marBottom w:val="0"/>
      <w:divBdr>
        <w:top w:val="none" w:sz="0" w:space="0" w:color="auto"/>
        <w:left w:val="none" w:sz="0" w:space="0" w:color="auto"/>
        <w:bottom w:val="none" w:sz="0" w:space="0" w:color="auto"/>
        <w:right w:val="none" w:sz="0" w:space="0" w:color="auto"/>
      </w:divBdr>
    </w:div>
    <w:div w:id="359598027">
      <w:bodyDiv w:val="1"/>
      <w:marLeft w:val="0"/>
      <w:marRight w:val="0"/>
      <w:marTop w:val="0"/>
      <w:marBottom w:val="0"/>
      <w:divBdr>
        <w:top w:val="none" w:sz="0" w:space="0" w:color="auto"/>
        <w:left w:val="none" w:sz="0" w:space="0" w:color="auto"/>
        <w:bottom w:val="none" w:sz="0" w:space="0" w:color="auto"/>
        <w:right w:val="none" w:sz="0" w:space="0" w:color="auto"/>
      </w:divBdr>
    </w:div>
    <w:div w:id="359817408">
      <w:bodyDiv w:val="1"/>
      <w:marLeft w:val="0"/>
      <w:marRight w:val="0"/>
      <w:marTop w:val="0"/>
      <w:marBottom w:val="0"/>
      <w:divBdr>
        <w:top w:val="none" w:sz="0" w:space="0" w:color="auto"/>
        <w:left w:val="none" w:sz="0" w:space="0" w:color="auto"/>
        <w:bottom w:val="none" w:sz="0" w:space="0" w:color="auto"/>
        <w:right w:val="none" w:sz="0" w:space="0" w:color="auto"/>
      </w:divBdr>
    </w:div>
    <w:div w:id="360017876">
      <w:bodyDiv w:val="1"/>
      <w:marLeft w:val="0"/>
      <w:marRight w:val="0"/>
      <w:marTop w:val="0"/>
      <w:marBottom w:val="0"/>
      <w:divBdr>
        <w:top w:val="none" w:sz="0" w:space="0" w:color="auto"/>
        <w:left w:val="none" w:sz="0" w:space="0" w:color="auto"/>
        <w:bottom w:val="none" w:sz="0" w:space="0" w:color="auto"/>
        <w:right w:val="none" w:sz="0" w:space="0" w:color="auto"/>
      </w:divBdr>
    </w:div>
    <w:div w:id="360207901">
      <w:bodyDiv w:val="1"/>
      <w:marLeft w:val="0"/>
      <w:marRight w:val="0"/>
      <w:marTop w:val="0"/>
      <w:marBottom w:val="0"/>
      <w:divBdr>
        <w:top w:val="none" w:sz="0" w:space="0" w:color="auto"/>
        <w:left w:val="none" w:sz="0" w:space="0" w:color="auto"/>
        <w:bottom w:val="none" w:sz="0" w:space="0" w:color="auto"/>
        <w:right w:val="none" w:sz="0" w:space="0" w:color="auto"/>
      </w:divBdr>
    </w:div>
    <w:div w:id="360399393">
      <w:bodyDiv w:val="1"/>
      <w:marLeft w:val="0"/>
      <w:marRight w:val="0"/>
      <w:marTop w:val="0"/>
      <w:marBottom w:val="0"/>
      <w:divBdr>
        <w:top w:val="none" w:sz="0" w:space="0" w:color="auto"/>
        <w:left w:val="none" w:sz="0" w:space="0" w:color="auto"/>
        <w:bottom w:val="none" w:sz="0" w:space="0" w:color="auto"/>
        <w:right w:val="none" w:sz="0" w:space="0" w:color="auto"/>
      </w:divBdr>
    </w:div>
    <w:div w:id="360520945">
      <w:bodyDiv w:val="1"/>
      <w:marLeft w:val="0"/>
      <w:marRight w:val="0"/>
      <w:marTop w:val="0"/>
      <w:marBottom w:val="0"/>
      <w:divBdr>
        <w:top w:val="none" w:sz="0" w:space="0" w:color="auto"/>
        <w:left w:val="none" w:sz="0" w:space="0" w:color="auto"/>
        <w:bottom w:val="none" w:sz="0" w:space="0" w:color="auto"/>
        <w:right w:val="none" w:sz="0" w:space="0" w:color="auto"/>
      </w:divBdr>
    </w:div>
    <w:div w:id="360667742">
      <w:bodyDiv w:val="1"/>
      <w:marLeft w:val="0"/>
      <w:marRight w:val="0"/>
      <w:marTop w:val="0"/>
      <w:marBottom w:val="0"/>
      <w:divBdr>
        <w:top w:val="none" w:sz="0" w:space="0" w:color="auto"/>
        <w:left w:val="none" w:sz="0" w:space="0" w:color="auto"/>
        <w:bottom w:val="none" w:sz="0" w:space="0" w:color="auto"/>
        <w:right w:val="none" w:sz="0" w:space="0" w:color="auto"/>
      </w:divBdr>
    </w:div>
    <w:div w:id="360981345">
      <w:bodyDiv w:val="1"/>
      <w:marLeft w:val="0"/>
      <w:marRight w:val="0"/>
      <w:marTop w:val="0"/>
      <w:marBottom w:val="0"/>
      <w:divBdr>
        <w:top w:val="none" w:sz="0" w:space="0" w:color="auto"/>
        <w:left w:val="none" w:sz="0" w:space="0" w:color="auto"/>
        <w:bottom w:val="none" w:sz="0" w:space="0" w:color="auto"/>
        <w:right w:val="none" w:sz="0" w:space="0" w:color="auto"/>
      </w:divBdr>
    </w:div>
    <w:div w:id="361055291">
      <w:bodyDiv w:val="1"/>
      <w:marLeft w:val="0"/>
      <w:marRight w:val="0"/>
      <w:marTop w:val="0"/>
      <w:marBottom w:val="0"/>
      <w:divBdr>
        <w:top w:val="none" w:sz="0" w:space="0" w:color="auto"/>
        <w:left w:val="none" w:sz="0" w:space="0" w:color="auto"/>
        <w:bottom w:val="none" w:sz="0" w:space="0" w:color="auto"/>
        <w:right w:val="none" w:sz="0" w:space="0" w:color="auto"/>
      </w:divBdr>
    </w:div>
    <w:div w:id="361367214">
      <w:bodyDiv w:val="1"/>
      <w:marLeft w:val="0"/>
      <w:marRight w:val="0"/>
      <w:marTop w:val="0"/>
      <w:marBottom w:val="0"/>
      <w:divBdr>
        <w:top w:val="none" w:sz="0" w:space="0" w:color="auto"/>
        <w:left w:val="none" w:sz="0" w:space="0" w:color="auto"/>
        <w:bottom w:val="none" w:sz="0" w:space="0" w:color="auto"/>
        <w:right w:val="none" w:sz="0" w:space="0" w:color="auto"/>
      </w:divBdr>
    </w:div>
    <w:div w:id="361516100">
      <w:bodyDiv w:val="1"/>
      <w:marLeft w:val="0"/>
      <w:marRight w:val="0"/>
      <w:marTop w:val="0"/>
      <w:marBottom w:val="0"/>
      <w:divBdr>
        <w:top w:val="none" w:sz="0" w:space="0" w:color="auto"/>
        <w:left w:val="none" w:sz="0" w:space="0" w:color="auto"/>
        <w:bottom w:val="none" w:sz="0" w:space="0" w:color="auto"/>
        <w:right w:val="none" w:sz="0" w:space="0" w:color="auto"/>
      </w:divBdr>
    </w:div>
    <w:div w:id="361521947">
      <w:bodyDiv w:val="1"/>
      <w:marLeft w:val="0"/>
      <w:marRight w:val="0"/>
      <w:marTop w:val="0"/>
      <w:marBottom w:val="0"/>
      <w:divBdr>
        <w:top w:val="none" w:sz="0" w:space="0" w:color="auto"/>
        <w:left w:val="none" w:sz="0" w:space="0" w:color="auto"/>
        <w:bottom w:val="none" w:sz="0" w:space="0" w:color="auto"/>
        <w:right w:val="none" w:sz="0" w:space="0" w:color="auto"/>
      </w:divBdr>
    </w:div>
    <w:div w:id="361781071">
      <w:bodyDiv w:val="1"/>
      <w:marLeft w:val="0"/>
      <w:marRight w:val="0"/>
      <w:marTop w:val="0"/>
      <w:marBottom w:val="0"/>
      <w:divBdr>
        <w:top w:val="none" w:sz="0" w:space="0" w:color="auto"/>
        <w:left w:val="none" w:sz="0" w:space="0" w:color="auto"/>
        <w:bottom w:val="none" w:sz="0" w:space="0" w:color="auto"/>
        <w:right w:val="none" w:sz="0" w:space="0" w:color="auto"/>
      </w:divBdr>
    </w:div>
    <w:div w:id="361899612">
      <w:bodyDiv w:val="1"/>
      <w:marLeft w:val="0"/>
      <w:marRight w:val="0"/>
      <w:marTop w:val="0"/>
      <w:marBottom w:val="0"/>
      <w:divBdr>
        <w:top w:val="none" w:sz="0" w:space="0" w:color="auto"/>
        <w:left w:val="none" w:sz="0" w:space="0" w:color="auto"/>
        <w:bottom w:val="none" w:sz="0" w:space="0" w:color="auto"/>
        <w:right w:val="none" w:sz="0" w:space="0" w:color="auto"/>
      </w:divBdr>
    </w:div>
    <w:div w:id="361906401">
      <w:bodyDiv w:val="1"/>
      <w:marLeft w:val="0"/>
      <w:marRight w:val="0"/>
      <w:marTop w:val="0"/>
      <w:marBottom w:val="0"/>
      <w:divBdr>
        <w:top w:val="none" w:sz="0" w:space="0" w:color="auto"/>
        <w:left w:val="none" w:sz="0" w:space="0" w:color="auto"/>
        <w:bottom w:val="none" w:sz="0" w:space="0" w:color="auto"/>
        <w:right w:val="none" w:sz="0" w:space="0" w:color="auto"/>
      </w:divBdr>
    </w:div>
    <w:div w:id="361975155">
      <w:bodyDiv w:val="1"/>
      <w:marLeft w:val="0"/>
      <w:marRight w:val="0"/>
      <w:marTop w:val="0"/>
      <w:marBottom w:val="0"/>
      <w:divBdr>
        <w:top w:val="none" w:sz="0" w:space="0" w:color="auto"/>
        <w:left w:val="none" w:sz="0" w:space="0" w:color="auto"/>
        <w:bottom w:val="none" w:sz="0" w:space="0" w:color="auto"/>
        <w:right w:val="none" w:sz="0" w:space="0" w:color="auto"/>
      </w:divBdr>
    </w:div>
    <w:div w:id="362022088">
      <w:bodyDiv w:val="1"/>
      <w:marLeft w:val="0"/>
      <w:marRight w:val="0"/>
      <w:marTop w:val="0"/>
      <w:marBottom w:val="0"/>
      <w:divBdr>
        <w:top w:val="none" w:sz="0" w:space="0" w:color="auto"/>
        <w:left w:val="none" w:sz="0" w:space="0" w:color="auto"/>
        <w:bottom w:val="none" w:sz="0" w:space="0" w:color="auto"/>
        <w:right w:val="none" w:sz="0" w:space="0" w:color="auto"/>
      </w:divBdr>
    </w:div>
    <w:div w:id="362094335">
      <w:bodyDiv w:val="1"/>
      <w:marLeft w:val="0"/>
      <w:marRight w:val="0"/>
      <w:marTop w:val="0"/>
      <w:marBottom w:val="0"/>
      <w:divBdr>
        <w:top w:val="none" w:sz="0" w:space="0" w:color="auto"/>
        <w:left w:val="none" w:sz="0" w:space="0" w:color="auto"/>
        <w:bottom w:val="none" w:sz="0" w:space="0" w:color="auto"/>
        <w:right w:val="none" w:sz="0" w:space="0" w:color="auto"/>
      </w:divBdr>
    </w:div>
    <w:div w:id="362293862">
      <w:bodyDiv w:val="1"/>
      <w:marLeft w:val="0"/>
      <w:marRight w:val="0"/>
      <w:marTop w:val="0"/>
      <w:marBottom w:val="0"/>
      <w:divBdr>
        <w:top w:val="none" w:sz="0" w:space="0" w:color="auto"/>
        <w:left w:val="none" w:sz="0" w:space="0" w:color="auto"/>
        <w:bottom w:val="none" w:sz="0" w:space="0" w:color="auto"/>
        <w:right w:val="none" w:sz="0" w:space="0" w:color="auto"/>
      </w:divBdr>
    </w:div>
    <w:div w:id="362941854">
      <w:bodyDiv w:val="1"/>
      <w:marLeft w:val="0"/>
      <w:marRight w:val="0"/>
      <w:marTop w:val="0"/>
      <w:marBottom w:val="0"/>
      <w:divBdr>
        <w:top w:val="none" w:sz="0" w:space="0" w:color="auto"/>
        <w:left w:val="none" w:sz="0" w:space="0" w:color="auto"/>
        <w:bottom w:val="none" w:sz="0" w:space="0" w:color="auto"/>
        <w:right w:val="none" w:sz="0" w:space="0" w:color="auto"/>
      </w:divBdr>
    </w:div>
    <w:div w:id="363100731">
      <w:bodyDiv w:val="1"/>
      <w:marLeft w:val="0"/>
      <w:marRight w:val="0"/>
      <w:marTop w:val="0"/>
      <w:marBottom w:val="0"/>
      <w:divBdr>
        <w:top w:val="none" w:sz="0" w:space="0" w:color="auto"/>
        <w:left w:val="none" w:sz="0" w:space="0" w:color="auto"/>
        <w:bottom w:val="none" w:sz="0" w:space="0" w:color="auto"/>
        <w:right w:val="none" w:sz="0" w:space="0" w:color="auto"/>
      </w:divBdr>
    </w:div>
    <w:div w:id="363140224">
      <w:bodyDiv w:val="1"/>
      <w:marLeft w:val="0"/>
      <w:marRight w:val="0"/>
      <w:marTop w:val="0"/>
      <w:marBottom w:val="0"/>
      <w:divBdr>
        <w:top w:val="none" w:sz="0" w:space="0" w:color="auto"/>
        <w:left w:val="none" w:sz="0" w:space="0" w:color="auto"/>
        <w:bottom w:val="none" w:sz="0" w:space="0" w:color="auto"/>
        <w:right w:val="none" w:sz="0" w:space="0" w:color="auto"/>
      </w:divBdr>
    </w:div>
    <w:div w:id="363218480">
      <w:bodyDiv w:val="1"/>
      <w:marLeft w:val="0"/>
      <w:marRight w:val="0"/>
      <w:marTop w:val="0"/>
      <w:marBottom w:val="0"/>
      <w:divBdr>
        <w:top w:val="none" w:sz="0" w:space="0" w:color="auto"/>
        <w:left w:val="none" w:sz="0" w:space="0" w:color="auto"/>
        <w:bottom w:val="none" w:sz="0" w:space="0" w:color="auto"/>
        <w:right w:val="none" w:sz="0" w:space="0" w:color="auto"/>
      </w:divBdr>
    </w:div>
    <w:div w:id="363292767">
      <w:bodyDiv w:val="1"/>
      <w:marLeft w:val="0"/>
      <w:marRight w:val="0"/>
      <w:marTop w:val="0"/>
      <w:marBottom w:val="0"/>
      <w:divBdr>
        <w:top w:val="none" w:sz="0" w:space="0" w:color="auto"/>
        <w:left w:val="none" w:sz="0" w:space="0" w:color="auto"/>
        <w:bottom w:val="none" w:sz="0" w:space="0" w:color="auto"/>
        <w:right w:val="none" w:sz="0" w:space="0" w:color="auto"/>
      </w:divBdr>
    </w:div>
    <w:div w:id="363361288">
      <w:bodyDiv w:val="1"/>
      <w:marLeft w:val="0"/>
      <w:marRight w:val="0"/>
      <w:marTop w:val="0"/>
      <w:marBottom w:val="0"/>
      <w:divBdr>
        <w:top w:val="none" w:sz="0" w:space="0" w:color="auto"/>
        <w:left w:val="none" w:sz="0" w:space="0" w:color="auto"/>
        <w:bottom w:val="none" w:sz="0" w:space="0" w:color="auto"/>
        <w:right w:val="none" w:sz="0" w:space="0" w:color="auto"/>
      </w:divBdr>
    </w:div>
    <w:div w:id="363406125">
      <w:bodyDiv w:val="1"/>
      <w:marLeft w:val="0"/>
      <w:marRight w:val="0"/>
      <w:marTop w:val="0"/>
      <w:marBottom w:val="0"/>
      <w:divBdr>
        <w:top w:val="none" w:sz="0" w:space="0" w:color="auto"/>
        <w:left w:val="none" w:sz="0" w:space="0" w:color="auto"/>
        <w:bottom w:val="none" w:sz="0" w:space="0" w:color="auto"/>
        <w:right w:val="none" w:sz="0" w:space="0" w:color="auto"/>
      </w:divBdr>
    </w:div>
    <w:div w:id="363478730">
      <w:bodyDiv w:val="1"/>
      <w:marLeft w:val="0"/>
      <w:marRight w:val="0"/>
      <w:marTop w:val="0"/>
      <w:marBottom w:val="0"/>
      <w:divBdr>
        <w:top w:val="none" w:sz="0" w:space="0" w:color="auto"/>
        <w:left w:val="none" w:sz="0" w:space="0" w:color="auto"/>
        <w:bottom w:val="none" w:sz="0" w:space="0" w:color="auto"/>
        <w:right w:val="none" w:sz="0" w:space="0" w:color="auto"/>
      </w:divBdr>
    </w:div>
    <w:div w:id="363480585">
      <w:bodyDiv w:val="1"/>
      <w:marLeft w:val="0"/>
      <w:marRight w:val="0"/>
      <w:marTop w:val="0"/>
      <w:marBottom w:val="0"/>
      <w:divBdr>
        <w:top w:val="none" w:sz="0" w:space="0" w:color="auto"/>
        <w:left w:val="none" w:sz="0" w:space="0" w:color="auto"/>
        <w:bottom w:val="none" w:sz="0" w:space="0" w:color="auto"/>
        <w:right w:val="none" w:sz="0" w:space="0" w:color="auto"/>
      </w:divBdr>
    </w:div>
    <w:div w:id="363601922">
      <w:bodyDiv w:val="1"/>
      <w:marLeft w:val="0"/>
      <w:marRight w:val="0"/>
      <w:marTop w:val="0"/>
      <w:marBottom w:val="0"/>
      <w:divBdr>
        <w:top w:val="none" w:sz="0" w:space="0" w:color="auto"/>
        <w:left w:val="none" w:sz="0" w:space="0" w:color="auto"/>
        <w:bottom w:val="none" w:sz="0" w:space="0" w:color="auto"/>
        <w:right w:val="none" w:sz="0" w:space="0" w:color="auto"/>
      </w:divBdr>
    </w:div>
    <w:div w:id="364067274">
      <w:bodyDiv w:val="1"/>
      <w:marLeft w:val="0"/>
      <w:marRight w:val="0"/>
      <w:marTop w:val="0"/>
      <w:marBottom w:val="0"/>
      <w:divBdr>
        <w:top w:val="none" w:sz="0" w:space="0" w:color="auto"/>
        <w:left w:val="none" w:sz="0" w:space="0" w:color="auto"/>
        <w:bottom w:val="none" w:sz="0" w:space="0" w:color="auto"/>
        <w:right w:val="none" w:sz="0" w:space="0" w:color="auto"/>
      </w:divBdr>
    </w:div>
    <w:div w:id="364139018">
      <w:bodyDiv w:val="1"/>
      <w:marLeft w:val="0"/>
      <w:marRight w:val="0"/>
      <w:marTop w:val="0"/>
      <w:marBottom w:val="0"/>
      <w:divBdr>
        <w:top w:val="none" w:sz="0" w:space="0" w:color="auto"/>
        <w:left w:val="none" w:sz="0" w:space="0" w:color="auto"/>
        <w:bottom w:val="none" w:sz="0" w:space="0" w:color="auto"/>
        <w:right w:val="none" w:sz="0" w:space="0" w:color="auto"/>
      </w:divBdr>
    </w:div>
    <w:div w:id="364670851">
      <w:bodyDiv w:val="1"/>
      <w:marLeft w:val="0"/>
      <w:marRight w:val="0"/>
      <w:marTop w:val="0"/>
      <w:marBottom w:val="0"/>
      <w:divBdr>
        <w:top w:val="none" w:sz="0" w:space="0" w:color="auto"/>
        <w:left w:val="none" w:sz="0" w:space="0" w:color="auto"/>
        <w:bottom w:val="none" w:sz="0" w:space="0" w:color="auto"/>
        <w:right w:val="none" w:sz="0" w:space="0" w:color="auto"/>
      </w:divBdr>
    </w:div>
    <w:div w:id="364794689">
      <w:bodyDiv w:val="1"/>
      <w:marLeft w:val="0"/>
      <w:marRight w:val="0"/>
      <w:marTop w:val="0"/>
      <w:marBottom w:val="0"/>
      <w:divBdr>
        <w:top w:val="none" w:sz="0" w:space="0" w:color="auto"/>
        <w:left w:val="none" w:sz="0" w:space="0" w:color="auto"/>
        <w:bottom w:val="none" w:sz="0" w:space="0" w:color="auto"/>
        <w:right w:val="none" w:sz="0" w:space="0" w:color="auto"/>
      </w:divBdr>
    </w:div>
    <w:div w:id="364915739">
      <w:bodyDiv w:val="1"/>
      <w:marLeft w:val="0"/>
      <w:marRight w:val="0"/>
      <w:marTop w:val="0"/>
      <w:marBottom w:val="0"/>
      <w:divBdr>
        <w:top w:val="none" w:sz="0" w:space="0" w:color="auto"/>
        <w:left w:val="none" w:sz="0" w:space="0" w:color="auto"/>
        <w:bottom w:val="none" w:sz="0" w:space="0" w:color="auto"/>
        <w:right w:val="none" w:sz="0" w:space="0" w:color="auto"/>
      </w:divBdr>
    </w:div>
    <w:div w:id="365184983">
      <w:bodyDiv w:val="1"/>
      <w:marLeft w:val="0"/>
      <w:marRight w:val="0"/>
      <w:marTop w:val="0"/>
      <w:marBottom w:val="0"/>
      <w:divBdr>
        <w:top w:val="none" w:sz="0" w:space="0" w:color="auto"/>
        <w:left w:val="none" w:sz="0" w:space="0" w:color="auto"/>
        <w:bottom w:val="none" w:sz="0" w:space="0" w:color="auto"/>
        <w:right w:val="none" w:sz="0" w:space="0" w:color="auto"/>
      </w:divBdr>
    </w:div>
    <w:div w:id="365495068">
      <w:bodyDiv w:val="1"/>
      <w:marLeft w:val="0"/>
      <w:marRight w:val="0"/>
      <w:marTop w:val="0"/>
      <w:marBottom w:val="0"/>
      <w:divBdr>
        <w:top w:val="none" w:sz="0" w:space="0" w:color="auto"/>
        <w:left w:val="none" w:sz="0" w:space="0" w:color="auto"/>
        <w:bottom w:val="none" w:sz="0" w:space="0" w:color="auto"/>
        <w:right w:val="none" w:sz="0" w:space="0" w:color="auto"/>
      </w:divBdr>
    </w:div>
    <w:div w:id="365568323">
      <w:bodyDiv w:val="1"/>
      <w:marLeft w:val="0"/>
      <w:marRight w:val="0"/>
      <w:marTop w:val="0"/>
      <w:marBottom w:val="0"/>
      <w:divBdr>
        <w:top w:val="none" w:sz="0" w:space="0" w:color="auto"/>
        <w:left w:val="none" w:sz="0" w:space="0" w:color="auto"/>
        <w:bottom w:val="none" w:sz="0" w:space="0" w:color="auto"/>
        <w:right w:val="none" w:sz="0" w:space="0" w:color="auto"/>
      </w:divBdr>
    </w:div>
    <w:div w:id="365836380">
      <w:bodyDiv w:val="1"/>
      <w:marLeft w:val="0"/>
      <w:marRight w:val="0"/>
      <w:marTop w:val="0"/>
      <w:marBottom w:val="0"/>
      <w:divBdr>
        <w:top w:val="none" w:sz="0" w:space="0" w:color="auto"/>
        <w:left w:val="none" w:sz="0" w:space="0" w:color="auto"/>
        <w:bottom w:val="none" w:sz="0" w:space="0" w:color="auto"/>
        <w:right w:val="none" w:sz="0" w:space="0" w:color="auto"/>
      </w:divBdr>
    </w:div>
    <w:div w:id="366221686">
      <w:bodyDiv w:val="1"/>
      <w:marLeft w:val="0"/>
      <w:marRight w:val="0"/>
      <w:marTop w:val="0"/>
      <w:marBottom w:val="0"/>
      <w:divBdr>
        <w:top w:val="none" w:sz="0" w:space="0" w:color="auto"/>
        <w:left w:val="none" w:sz="0" w:space="0" w:color="auto"/>
        <w:bottom w:val="none" w:sz="0" w:space="0" w:color="auto"/>
        <w:right w:val="none" w:sz="0" w:space="0" w:color="auto"/>
      </w:divBdr>
    </w:div>
    <w:div w:id="366223070">
      <w:bodyDiv w:val="1"/>
      <w:marLeft w:val="0"/>
      <w:marRight w:val="0"/>
      <w:marTop w:val="0"/>
      <w:marBottom w:val="0"/>
      <w:divBdr>
        <w:top w:val="none" w:sz="0" w:space="0" w:color="auto"/>
        <w:left w:val="none" w:sz="0" w:space="0" w:color="auto"/>
        <w:bottom w:val="none" w:sz="0" w:space="0" w:color="auto"/>
        <w:right w:val="none" w:sz="0" w:space="0" w:color="auto"/>
      </w:divBdr>
    </w:div>
    <w:div w:id="366226330">
      <w:bodyDiv w:val="1"/>
      <w:marLeft w:val="0"/>
      <w:marRight w:val="0"/>
      <w:marTop w:val="0"/>
      <w:marBottom w:val="0"/>
      <w:divBdr>
        <w:top w:val="none" w:sz="0" w:space="0" w:color="auto"/>
        <w:left w:val="none" w:sz="0" w:space="0" w:color="auto"/>
        <w:bottom w:val="none" w:sz="0" w:space="0" w:color="auto"/>
        <w:right w:val="none" w:sz="0" w:space="0" w:color="auto"/>
      </w:divBdr>
    </w:div>
    <w:div w:id="366565078">
      <w:bodyDiv w:val="1"/>
      <w:marLeft w:val="0"/>
      <w:marRight w:val="0"/>
      <w:marTop w:val="0"/>
      <w:marBottom w:val="0"/>
      <w:divBdr>
        <w:top w:val="none" w:sz="0" w:space="0" w:color="auto"/>
        <w:left w:val="none" w:sz="0" w:space="0" w:color="auto"/>
        <w:bottom w:val="none" w:sz="0" w:space="0" w:color="auto"/>
        <w:right w:val="none" w:sz="0" w:space="0" w:color="auto"/>
      </w:divBdr>
    </w:div>
    <w:div w:id="366613081">
      <w:bodyDiv w:val="1"/>
      <w:marLeft w:val="0"/>
      <w:marRight w:val="0"/>
      <w:marTop w:val="0"/>
      <w:marBottom w:val="0"/>
      <w:divBdr>
        <w:top w:val="none" w:sz="0" w:space="0" w:color="auto"/>
        <w:left w:val="none" w:sz="0" w:space="0" w:color="auto"/>
        <w:bottom w:val="none" w:sz="0" w:space="0" w:color="auto"/>
        <w:right w:val="none" w:sz="0" w:space="0" w:color="auto"/>
      </w:divBdr>
    </w:div>
    <w:div w:id="366680346">
      <w:bodyDiv w:val="1"/>
      <w:marLeft w:val="0"/>
      <w:marRight w:val="0"/>
      <w:marTop w:val="0"/>
      <w:marBottom w:val="0"/>
      <w:divBdr>
        <w:top w:val="none" w:sz="0" w:space="0" w:color="auto"/>
        <w:left w:val="none" w:sz="0" w:space="0" w:color="auto"/>
        <w:bottom w:val="none" w:sz="0" w:space="0" w:color="auto"/>
        <w:right w:val="none" w:sz="0" w:space="0" w:color="auto"/>
      </w:divBdr>
    </w:div>
    <w:div w:id="367222128">
      <w:bodyDiv w:val="1"/>
      <w:marLeft w:val="0"/>
      <w:marRight w:val="0"/>
      <w:marTop w:val="0"/>
      <w:marBottom w:val="0"/>
      <w:divBdr>
        <w:top w:val="none" w:sz="0" w:space="0" w:color="auto"/>
        <w:left w:val="none" w:sz="0" w:space="0" w:color="auto"/>
        <w:bottom w:val="none" w:sz="0" w:space="0" w:color="auto"/>
        <w:right w:val="none" w:sz="0" w:space="0" w:color="auto"/>
      </w:divBdr>
    </w:div>
    <w:div w:id="367343650">
      <w:bodyDiv w:val="1"/>
      <w:marLeft w:val="0"/>
      <w:marRight w:val="0"/>
      <w:marTop w:val="0"/>
      <w:marBottom w:val="0"/>
      <w:divBdr>
        <w:top w:val="none" w:sz="0" w:space="0" w:color="auto"/>
        <w:left w:val="none" w:sz="0" w:space="0" w:color="auto"/>
        <w:bottom w:val="none" w:sz="0" w:space="0" w:color="auto"/>
        <w:right w:val="none" w:sz="0" w:space="0" w:color="auto"/>
      </w:divBdr>
    </w:div>
    <w:div w:id="367419056">
      <w:bodyDiv w:val="1"/>
      <w:marLeft w:val="0"/>
      <w:marRight w:val="0"/>
      <w:marTop w:val="0"/>
      <w:marBottom w:val="0"/>
      <w:divBdr>
        <w:top w:val="none" w:sz="0" w:space="0" w:color="auto"/>
        <w:left w:val="none" w:sz="0" w:space="0" w:color="auto"/>
        <w:bottom w:val="none" w:sz="0" w:space="0" w:color="auto"/>
        <w:right w:val="none" w:sz="0" w:space="0" w:color="auto"/>
      </w:divBdr>
    </w:div>
    <w:div w:id="367485206">
      <w:bodyDiv w:val="1"/>
      <w:marLeft w:val="0"/>
      <w:marRight w:val="0"/>
      <w:marTop w:val="0"/>
      <w:marBottom w:val="0"/>
      <w:divBdr>
        <w:top w:val="none" w:sz="0" w:space="0" w:color="auto"/>
        <w:left w:val="none" w:sz="0" w:space="0" w:color="auto"/>
        <w:bottom w:val="none" w:sz="0" w:space="0" w:color="auto"/>
        <w:right w:val="none" w:sz="0" w:space="0" w:color="auto"/>
      </w:divBdr>
    </w:div>
    <w:div w:id="367536017">
      <w:bodyDiv w:val="1"/>
      <w:marLeft w:val="0"/>
      <w:marRight w:val="0"/>
      <w:marTop w:val="0"/>
      <w:marBottom w:val="0"/>
      <w:divBdr>
        <w:top w:val="none" w:sz="0" w:space="0" w:color="auto"/>
        <w:left w:val="none" w:sz="0" w:space="0" w:color="auto"/>
        <w:bottom w:val="none" w:sz="0" w:space="0" w:color="auto"/>
        <w:right w:val="none" w:sz="0" w:space="0" w:color="auto"/>
      </w:divBdr>
    </w:div>
    <w:div w:id="367603311">
      <w:bodyDiv w:val="1"/>
      <w:marLeft w:val="0"/>
      <w:marRight w:val="0"/>
      <w:marTop w:val="0"/>
      <w:marBottom w:val="0"/>
      <w:divBdr>
        <w:top w:val="none" w:sz="0" w:space="0" w:color="auto"/>
        <w:left w:val="none" w:sz="0" w:space="0" w:color="auto"/>
        <w:bottom w:val="none" w:sz="0" w:space="0" w:color="auto"/>
        <w:right w:val="none" w:sz="0" w:space="0" w:color="auto"/>
      </w:divBdr>
    </w:div>
    <w:div w:id="367800371">
      <w:bodyDiv w:val="1"/>
      <w:marLeft w:val="0"/>
      <w:marRight w:val="0"/>
      <w:marTop w:val="0"/>
      <w:marBottom w:val="0"/>
      <w:divBdr>
        <w:top w:val="none" w:sz="0" w:space="0" w:color="auto"/>
        <w:left w:val="none" w:sz="0" w:space="0" w:color="auto"/>
        <w:bottom w:val="none" w:sz="0" w:space="0" w:color="auto"/>
        <w:right w:val="none" w:sz="0" w:space="0" w:color="auto"/>
      </w:divBdr>
    </w:div>
    <w:div w:id="367806043">
      <w:bodyDiv w:val="1"/>
      <w:marLeft w:val="0"/>
      <w:marRight w:val="0"/>
      <w:marTop w:val="0"/>
      <w:marBottom w:val="0"/>
      <w:divBdr>
        <w:top w:val="none" w:sz="0" w:space="0" w:color="auto"/>
        <w:left w:val="none" w:sz="0" w:space="0" w:color="auto"/>
        <w:bottom w:val="none" w:sz="0" w:space="0" w:color="auto"/>
        <w:right w:val="none" w:sz="0" w:space="0" w:color="auto"/>
      </w:divBdr>
    </w:div>
    <w:div w:id="368185147">
      <w:bodyDiv w:val="1"/>
      <w:marLeft w:val="0"/>
      <w:marRight w:val="0"/>
      <w:marTop w:val="0"/>
      <w:marBottom w:val="0"/>
      <w:divBdr>
        <w:top w:val="none" w:sz="0" w:space="0" w:color="auto"/>
        <w:left w:val="none" w:sz="0" w:space="0" w:color="auto"/>
        <w:bottom w:val="none" w:sz="0" w:space="0" w:color="auto"/>
        <w:right w:val="none" w:sz="0" w:space="0" w:color="auto"/>
      </w:divBdr>
    </w:div>
    <w:div w:id="368577515">
      <w:bodyDiv w:val="1"/>
      <w:marLeft w:val="0"/>
      <w:marRight w:val="0"/>
      <w:marTop w:val="0"/>
      <w:marBottom w:val="0"/>
      <w:divBdr>
        <w:top w:val="none" w:sz="0" w:space="0" w:color="auto"/>
        <w:left w:val="none" w:sz="0" w:space="0" w:color="auto"/>
        <w:bottom w:val="none" w:sz="0" w:space="0" w:color="auto"/>
        <w:right w:val="none" w:sz="0" w:space="0" w:color="auto"/>
      </w:divBdr>
    </w:div>
    <w:div w:id="368603436">
      <w:bodyDiv w:val="1"/>
      <w:marLeft w:val="0"/>
      <w:marRight w:val="0"/>
      <w:marTop w:val="0"/>
      <w:marBottom w:val="0"/>
      <w:divBdr>
        <w:top w:val="none" w:sz="0" w:space="0" w:color="auto"/>
        <w:left w:val="none" w:sz="0" w:space="0" w:color="auto"/>
        <w:bottom w:val="none" w:sz="0" w:space="0" w:color="auto"/>
        <w:right w:val="none" w:sz="0" w:space="0" w:color="auto"/>
      </w:divBdr>
    </w:div>
    <w:div w:id="368603787">
      <w:bodyDiv w:val="1"/>
      <w:marLeft w:val="0"/>
      <w:marRight w:val="0"/>
      <w:marTop w:val="0"/>
      <w:marBottom w:val="0"/>
      <w:divBdr>
        <w:top w:val="none" w:sz="0" w:space="0" w:color="auto"/>
        <w:left w:val="none" w:sz="0" w:space="0" w:color="auto"/>
        <w:bottom w:val="none" w:sz="0" w:space="0" w:color="auto"/>
        <w:right w:val="none" w:sz="0" w:space="0" w:color="auto"/>
      </w:divBdr>
    </w:div>
    <w:div w:id="369376082">
      <w:bodyDiv w:val="1"/>
      <w:marLeft w:val="0"/>
      <w:marRight w:val="0"/>
      <w:marTop w:val="0"/>
      <w:marBottom w:val="0"/>
      <w:divBdr>
        <w:top w:val="none" w:sz="0" w:space="0" w:color="auto"/>
        <w:left w:val="none" w:sz="0" w:space="0" w:color="auto"/>
        <w:bottom w:val="none" w:sz="0" w:space="0" w:color="auto"/>
        <w:right w:val="none" w:sz="0" w:space="0" w:color="auto"/>
      </w:divBdr>
    </w:div>
    <w:div w:id="369458199">
      <w:bodyDiv w:val="1"/>
      <w:marLeft w:val="0"/>
      <w:marRight w:val="0"/>
      <w:marTop w:val="0"/>
      <w:marBottom w:val="0"/>
      <w:divBdr>
        <w:top w:val="none" w:sz="0" w:space="0" w:color="auto"/>
        <w:left w:val="none" w:sz="0" w:space="0" w:color="auto"/>
        <w:bottom w:val="none" w:sz="0" w:space="0" w:color="auto"/>
        <w:right w:val="none" w:sz="0" w:space="0" w:color="auto"/>
      </w:divBdr>
    </w:div>
    <w:div w:id="369647620">
      <w:bodyDiv w:val="1"/>
      <w:marLeft w:val="0"/>
      <w:marRight w:val="0"/>
      <w:marTop w:val="0"/>
      <w:marBottom w:val="0"/>
      <w:divBdr>
        <w:top w:val="none" w:sz="0" w:space="0" w:color="auto"/>
        <w:left w:val="none" w:sz="0" w:space="0" w:color="auto"/>
        <w:bottom w:val="none" w:sz="0" w:space="0" w:color="auto"/>
        <w:right w:val="none" w:sz="0" w:space="0" w:color="auto"/>
      </w:divBdr>
    </w:div>
    <w:div w:id="369648720">
      <w:bodyDiv w:val="1"/>
      <w:marLeft w:val="0"/>
      <w:marRight w:val="0"/>
      <w:marTop w:val="0"/>
      <w:marBottom w:val="0"/>
      <w:divBdr>
        <w:top w:val="none" w:sz="0" w:space="0" w:color="auto"/>
        <w:left w:val="none" w:sz="0" w:space="0" w:color="auto"/>
        <w:bottom w:val="none" w:sz="0" w:space="0" w:color="auto"/>
        <w:right w:val="none" w:sz="0" w:space="0" w:color="auto"/>
      </w:divBdr>
    </w:div>
    <w:div w:id="369720984">
      <w:bodyDiv w:val="1"/>
      <w:marLeft w:val="0"/>
      <w:marRight w:val="0"/>
      <w:marTop w:val="0"/>
      <w:marBottom w:val="0"/>
      <w:divBdr>
        <w:top w:val="none" w:sz="0" w:space="0" w:color="auto"/>
        <w:left w:val="none" w:sz="0" w:space="0" w:color="auto"/>
        <w:bottom w:val="none" w:sz="0" w:space="0" w:color="auto"/>
        <w:right w:val="none" w:sz="0" w:space="0" w:color="auto"/>
      </w:divBdr>
    </w:div>
    <w:div w:id="369837999">
      <w:bodyDiv w:val="1"/>
      <w:marLeft w:val="0"/>
      <w:marRight w:val="0"/>
      <w:marTop w:val="0"/>
      <w:marBottom w:val="0"/>
      <w:divBdr>
        <w:top w:val="none" w:sz="0" w:space="0" w:color="auto"/>
        <w:left w:val="none" w:sz="0" w:space="0" w:color="auto"/>
        <w:bottom w:val="none" w:sz="0" w:space="0" w:color="auto"/>
        <w:right w:val="none" w:sz="0" w:space="0" w:color="auto"/>
      </w:divBdr>
    </w:div>
    <w:div w:id="369915696">
      <w:bodyDiv w:val="1"/>
      <w:marLeft w:val="0"/>
      <w:marRight w:val="0"/>
      <w:marTop w:val="0"/>
      <w:marBottom w:val="0"/>
      <w:divBdr>
        <w:top w:val="none" w:sz="0" w:space="0" w:color="auto"/>
        <w:left w:val="none" w:sz="0" w:space="0" w:color="auto"/>
        <w:bottom w:val="none" w:sz="0" w:space="0" w:color="auto"/>
        <w:right w:val="none" w:sz="0" w:space="0" w:color="auto"/>
      </w:divBdr>
    </w:div>
    <w:div w:id="370037398">
      <w:bodyDiv w:val="1"/>
      <w:marLeft w:val="0"/>
      <w:marRight w:val="0"/>
      <w:marTop w:val="0"/>
      <w:marBottom w:val="0"/>
      <w:divBdr>
        <w:top w:val="none" w:sz="0" w:space="0" w:color="auto"/>
        <w:left w:val="none" w:sz="0" w:space="0" w:color="auto"/>
        <w:bottom w:val="none" w:sz="0" w:space="0" w:color="auto"/>
        <w:right w:val="none" w:sz="0" w:space="0" w:color="auto"/>
      </w:divBdr>
    </w:div>
    <w:div w:id="370082370">
      <w:bodyDiv w:val="1"/>
      <w:marLeft w:val="0"/>
      <w:marRight w:val="0"/>
      <w:marTop w:val="0"/>
      <w:marBottom w:val="0"/>
      <w:divBdr>
        <w:top w:val="none" w:sz="0" w:space="0" w:color="auto"/>
        <w:left w:val="none" w:sz="0" w:space="0" w:color="auto"/>
        <w:bottom w:val="none" w:sz="0" w:space="0" w:color="auto"/>
        <w:right w:val="none" w:sz="0" w:space="0" w:color="auto"/>
      </w:divBdr>
    </w:div>
    <w:div w:id="370417693">
      <w:bodyDiv w:val="1"/>
      <w:marLeft w:val="0"/>
      <w:marRight w:val="0"/>
      <w:marTop w:val="0"/>
      <w:marBottom w:val="0"/>
      <w:divBdr>
        <w:top w:val="none" w:sz="0" w:space="0" w:color="auto"/>
        <w:left w:val="none" w:sz="0" w:space="0" w:color="auto"/>
        <w:bottom w:val="none" w:sz="0" w:space="0" w:color="auto"/>
        <w:right w:val="none" w:sz="0" w:space="0" w:color="auto"/>
      </w:divBdr>
    </w:div>
    <w:div w:id="370613142">
      <w:bodyDiv w:val="1"/>
      <w:marLeft w:val="0"/>
      <w:marRight w:val="0"/>
      <w:marTop w:val="0"/>
      <w:marBottom w:val="0"/>
      <w:divBdr>
        <w:top w:val="none" w:sz="0" w:space="0" w:color="auto"/>
        <w:left w:val="none" w:sz="0" w:space="0" w:color="auto"/>
        <w:bottom w:val="none" w:sz="0" w:space="0" w:color="auto"/>
        <w:right w:val="none" w:sz="0" w:space="0" w:color="auto"/>
      </w:divBdr>
    </w:div>
    <w:div w:id="370694979">
      <w:bodyDiv w:val="1"/>
      <w:marLeft w:val="0"/>
      <w:marRight w:val="0"/>
      <w:marTop w:val="0"/>
      <w:marBottom w:val="0"/>
      <w:divBdr>
        <w:top w:val="none" w:sz="0" w:space="0" w:color="auto"/>
        <w:left w:val="none" w:sz="0" w:space="0" w:color="auto"/>
        <w:bottom w:val="none" w:sz="0" w:space="0" w:color="auto"/>
        <w:right w:val="none" w:sz="0" w:space="0" w:color="auto"/>
      </w:divBdr>
    </w:div>
    <w:div w:id="370879359">
      <w:bodyDiv w:val="1"/>
      <w:marLeft w:val="0"/>
      <w:marRight w:val="0"/>
      <w:marTop w:val="0"/>
      <w:marBottom w:val="0"/>
      <w:divBdr>
        <w:top w:val="none" w:sz="0" w:space="0" w:color="auto"/>
        <w:left w:val="none" w:sz="0" w:space="0" w:color="auto"/>
        <w:bottom w:val="none" w:sz="0" w:space="0" w:color="auto"/>
        <w:right w:val="none" w:sz="0" w:space="0" w:color="auto"/>
      </w:divBdr>
    </w:div>
    <w:div w:id="370954842">
      <w:bodyDiv w:val="1"/>
      <w:marLeft w:val="0"/>
      <w:marRight w:val="0"/>
      <w:marTop w:val="0"/>
      <w:marBottom w:val="0"/>
      <w:divBdr>
        <w:top w:val="none" w:sz="0" w:space="0" w:color="auto"/>
        <w:left w:val="none" w:sz="0" w:space="0" w:color="auto"/>
        <w:bottom w:val="none" w:sz="0" w:space="0" w:color="auto"/>
        <w:right w:val="none" w:sz="0" w:space="0" w:color="auto"/>
      </w:divBdr>
    </w:div>
    <w:div w:id="370961674">
      <w:bodyDiv w:val="1"/>
      <w:marLeft w:val="0"/>
      <w:marRight w:val="0"/>
      <w:marTop w:val="0"/>
      <w:marBottom w:val="0"/>
      <w:divBdr>
        <w:top w:val="none" w:sz="0" w:space="0" w:color="auto"/>
        <w:left w:val="none" w:sz="0" w:space="0" w:color="auto"/>
        <w:bottom w:val="none" w:sz="0" w:space="0" w:color="auto"/>
        <w:right w:val="none" w:sz="0" w:space="0" w:color="auto"/>
      </w:divBdr>
    </w:div>
    <w:div w:id="371004375">
      <w:bodyDiv w:val="1"/>
      <w:marLeft w:val="0"/>
      <w:marRight w:val="0"/>
      <w:marTop w:val="0"/>
      <w:marBottom w:val="0"/>
      <w:divBdr>
        <w:top w:val="none" w:sz="0" w:space="0" w:color="auto"/>
        <w:left w:val="none" w:sz="0" w:space="0" w:color="auto"/>
        <w:bottom w:val="none" w:sz="0" w:space="0" w:color="auto"/>
        <w:right w:val="none" w:sz="0" w:space="0" w:color="auto"/>
      </w:divBdr>
    </w:div>
    <w:div w:id="371266201">
      <w:bodyDiv w:val="1"/>
      <w:marLeft w:val="0"/>
      <w:marRight w:val="0"/>
      <w:marTop w:val="0"/>
      <w:marBottom w:val="0"/>
      <w:divBdr>
        <w:top w:val="none" w:sz="0" w:space="0" w:color="auto"/>
        <w:left w:val="none" w:sz="0" w:space="0" w:color="auto"/>
        <w:bottom w:val="none" w:sz="0" w:space="0" w:color="auto"/>
        <w:right w:val="none" w:sz="0" w:space="0" w:color="auto"/>
      </w:divBdr>
    </w:div>
    <w:div w:id="371275701">
      <w:bodyDiv w:val="1"/>
      <w:marLeft w:val="0"/>
      <w:marRight w:val="0"/>
      <w:marTop w:val="0"/>
      <w:marBottom w:val="0"/>
      <w:divBdr>
        <w:top w:val="none" w:sz="0" w:space="0" w:color="auto"/>
        <w:left w:val="none" w:sz="0" w:space="0" w:color="auto"/>
        <w:bottom w:val="none" w:sz="0" w:space="0" w:color="auto"/>
        <w:right w:val="none" w:sz="0" w:space="0" w:color="auto"/>
      </w:divBdr>
    </w:div>
    <w:div w:id="371393362">
      <w:bodyDiv w:val="1"/>
      <w:marLeft w:val="0"/>
      <w:marRight w:val="0"/>
      <w:marTop w:val="0"/>
      <w:marBottom w:val="0"/>
      <w:divBdr>
        <w:top w:val="none" w:sz="0" w:space="0" w:color="auto"/>
        <w:left w:val="none" w:sz="0" w:space="0" w:color="auto"/>
        <w:bottom w:val="none" w:sz="0" w:space="0" w:color="auto"/>
        <w:right w:val="none" w:sz="0" w:space="0" w:color="auto"/>
      </w:divBdr>
    </w:div>
    <w:div w:id="372271034">
      <w:bodyDiv w:val="1"/>
      <w:marLeft w:val="0"/>
      <w:marRight w:val="0"/>
      <w:marTop w:val="0"/>
      <w:marBottom w:val="0"/>
      <w:divBdr>
        <w:top w:val="none" w:sz="0" w:space="0" w:color="auto"/>
        <w:left w:val="none" w:sz="0" w:space="0" w:color="auto"/>
        <w:bottom w:val="none" w:sz="0" w:space="0" w:color="auto"/>
        <w:right w:val="none" w:sz="0" w:space="0" w:color="auto"/>
      </w:divBdr>
    </w:div>
    <w:div w:id="372927533">
      <w:bodyDiv w:val="1"/>
      <w:marLeft w:val="0"/>
      <w:marRight w:val="0"/>
      <w:marTop w:val="0"/>
      <w:marBottom w:val="0"/>
      <w:divBdr>
        <w:top w:val="none" w:sz="0" w:space="0" w:color="auto"/>
        <w:left w:val="none" w:sz="0" w:space="0" w:color="auto"/>
        <w:bottom w:val="none" w:sz="0" w:space="0" w:color="auto"/>
        <w:right w:val="none" w:sz="0" w:space="0" w:color="auto"/>
      </w:divBdr>
    </w:div>
    <w:div w:id="373046974">
      <w:bodyDiv w:val="1"/>
      <w:marLeft w:val="0"/>
      <w:marRight w:val="0"/>
      <w:marTop w:val="0"/>
      <w:marBottom w:val="0"/>
      <w:divBdr>
        <w:top w:val="none" w:sz="0" w:space="0" w:color="auto"/>
        <w:left w:val="none" w:sz="0" w:space="0" w:color="auto"/>
        <w:bottom w:val="none" w:sz="0" w:space="0" w:color="auto"/>
        <w:right w:val="none" w:sz="0" w:space="0" w:color="auto"/>
      </w:divBdr>
    </w:div>
    <w:div w:id="373237328">
      <w:bodyDiv w:val="1"/>
      <w:marLeft w:val="0"/>
      <w:marRight w:val="0"/>
      <w:marTop w:val="0"/>
      <w:marBottom w:val="0"/>
      <w:divBdr>
        <w:top w:val="none" w:sz="0" w:space="0" w:color="auto"/>
        <w:left w:val="none" w:sz="0" w:space="0" w:color="auto"/>
        <w:bottom w:val="none" w:sz="0" w:space="0" w:color="auto"/>
        <w:right w:val="none" w:sz="0" w:space="0" w:color="auto"/>
      </w:divBdr>
    </w:div>
    <w:div w:id="373770413">
      <w:bodyDiv w:val="1"/>
      <w:marLeft w:val="0"/>
      <w:marRight w:val="0"/>
      <w:marTop w:val="0"/>
      <w:marBottom w:val="0"/>
      <w:divBdr>
        <w:top w:val="none" w:sz="0" w:space="0" w:color="auto"/>
        <w:left w:val="none" w:sz="0" w:space="0" w:color="auto"/>
        <w:bottom w:val="none" w:sz="0" w:space="0" w:color="auto"/>
        <w:right w:val="none" w:sz="0" w:space="0" w:color="auto"/>
      </w:divBdr>
    </w:div>
    <w:div w:id="373771074">
      <w:bodyDiv w:val="1"/>
      <w:marLeft w:val="0"/>
      <w:marRight w:val="0"/>
      <w:marTop w:val="0"/>
      <w:marBottom w:val="0"/>
      <w:divBdr>
        <w:top w:val="none" w:sz="0" w:space="0" w:color="auto"/>
        <w:left w:val="none" w:sz="0" w:space="0" w:color="auto"/>
        <w:bottom w:val="none" w:sz="0" w:space="0" w:color="auto"/>
        <w:right w:val="none" w:sz="0" w:space="0" w:color="auto"/>
      </w:divBdr>
    </w:div>
    <w:div w:id="373890500">
      <w:bodyDiv w:val="1"/>
      <w:marLeft w:val="0"/>
      <w:marRight w:val="0"/>
      <w:marTop w:val="0"/>
      <w:marBottom w:val="0"/>
      <w:divBdr>
        <w:top w:val="none" w:sz="0" w:space="0" w:color="auto"/>
        <w:left w:val="none" w:sz="0" w:space="0" w:color="auto"/>
        <w:bottom w:val="none" w:sz="0" w:space="0" w:color="auto"/>
        <w:right w:val="none" w:sz="0" w:space="0" w:color="auto"/>
      </w:divBdr>
    </w:div>
    <w:div w:id="374085511">
      <w:bodyDiv w:val="1"/>
      <w:marLeft w:val="0"/>
      <w:marRight w:val="0"/>
      <w:marTop w:val="0"/>
      <w:marBottom w:val="0"/>
      <w:divBdr>
        <w:top w:val="none" w:sz="0" w:space="0" w:color="auto"/>
        <w:left w:val="none" w:sz="0" w:space="0" w:color="auto"/>
        <w:bottom w:val="none" w:sz="0" w:space="0" w:color="auto"/>
        <w:right w:val="none" w:sz="0" w:space="0" w:color="auto"/>
      </w:divBdr>
    </w:div>
    <w:div w:id="374501914">
      <w:bodyDiv w:val="1"/>
      <w:marLeft w:val="0"/>
      <w:marRight w:val="0"/>
      <w:marTop w:val="0"/>
      <w:marBottom w:val="0"/>
      <w:divBdr>
        <w:top w:val="none" w:sz="0" w:space="0" w:color="auto"/>
        <w:left w:val="none" w:sz="0" w:space="0" w:color="auto"/>
        <w:bottom w:val="none" w:sz="0" w:space="0" w:color="auto"/>
        <w:right w:val="none" w:sz="0" w:space="0" w:color="auto"/>
      </w:divBdr>
    </w:div>
    <w:div w:id="374737654">
      <w:bodyDiv w:val="1"/>
      <w:marLeft w:val="0"/>
      <w:marRight w:val="0"/>
      <w:marTop w:val="0"/>
      <w:marBottom w:val="0"/>
      <w:divBdr>
        <w:top w:val="none" w:sz="0" w:space="0" w:color="auto"/>
        <w:left w:val="none" w:sz="0" w:space="0" w:color="auto"/>
        <w:bottom w:val="none" w:sz="0" w:space="0" w:color="auto"/>
        <w:right w:val="none" w:sz="0" w:space="0" w:color="auto"/>
      </w:divBdr>
    </w:div>
    <w:div w:id="374816819">
      <w:bodyDiv w:val="1"/>
      <w:marLeft w:val="0"/>
      <w:marRight w:val="0"/>
      <w:marTop w:val="0"/>
      <w:marBottom w:val="0"/>
      <w:divBdr>
        <w:top w:val="none" w:sz="0" w:space="0" w:color="auto"/>
        <w:left w:val="none" w:sz="0" w:space="0" w:color="auto"/>
        <w:bottom w:val="none" w:sz="0" w:space="0" w:color="auto"/>
        <w:right w:val="none" w:sz="0" w:space="0" w:color="auto"/>
      </w:divBdr>
    </w:div>
    <w:div w:id="375159814">
      <w:bodyDiv w:val="1"/>
      <w:marLeft w:val="0"/>
      <w:marRight w:val="0"/>
      <w:marTop w:val="0"/>
      <w:marBottom w:val="0"/>
      <w:divBdr>
        <w:top w:val="none" w:sz="0" w:space="0" w:color="auto"/>
        <w:left w:val="none" w:sz="0" w:space="0" w:color="auto"/>
        <w:bottom w:val="none" w:sz="0" w:space="0" w:color="auto"/>
        <w:right w:val="none" w:sz="0" w:space="0" w:color="auto"/>
      </w:divBdr>
    </w:div>
    <w:div w:id="375395989">
      <w:bodyDiv w:val="1"/>
      <w:marLeft w:val="0"/>
      <w:marRight w:val="0"/>
      <w:marTop w:val="0"/>
      <w:marBottom w:val="0"/>
      <w:divBdr>
        <w:top w:val="none" w:sz="0" w:space="0" w:color="auto"/>
        <w:left w:val="none" w:sz="0" w:space="0" w:color="auto"/>
        <w:bottom w:val="none" w:sz="0" w:space="0" w:color="auto"/>
        <w:right w:val="none" w:sz="0" w:space="0" w:color="auto"/>
      </w:divBdr>
    </w:div>
    <w:div w:id="375472446">
      <w:bodyDiv w:val="1"/>
      <w:marLeft w:val="0"/>
      <w:marRight w:val="0"/>
      <w:marTop w:val="0"/>
      <w:marBottom w:val="0"/>
      <w:divBdr>
        <w:top w:val="none" w:sz="0" w:space="0" w:color="auto"/>
        <w:left w:val="none" w:sz="0" w:space="0" w:color="auto"/>
        <w:bottom w:val="none" w:sz="0" w:space="0" w:color="auto"/>
        <w:right w:val="none" w:sz="0" w:space="0" w:color="auto"/>
      </w:divBdr>
    </w:div>
    <w:div w:id="375664707">
      <w:bodyDiv w:val="1"/>
      <w:marLeft w:val="0"/>
      <w:marRight w:val="0"/>
      <w:marTop w:val="0"/>
      <w:marBottom w:val="0"/>
      <w:divBdr>
        <w:top w:val="none" w:sz="0" w:space="0" w:color="auto"/>
        <w:left w:val="none" w:sz="0" w:space="0" w:color="auto"/>
        <w:bottom w:val="none" w:sz="0" w:space="0" w:color="auto"/>
        <w:right w:val="none" w:sz="0" w:space="0" w:color="auto"/>
      </w:divBdr>
    </w:div>
    <w:div w:id="376052878">
      <w:bodyDiv w:val="1"/>
      <w:marLeft w:val="0"/>
      <w:marRight w:val="0"/>
      <w:marTop w:val="0"/>
      <w:marBottom w:val="0"/>
      <w:divBdr>
        <w:top w:val="none" w:sz="0" w:space="0" w:color="auto"/>
        <w:left w:val="none" w:sz="0" w:space="0" w:color="auto"/>
        <w:bottom w:val="none" w:sz="0" w:space="0" w:color="auto"/>
        <w:right w:val="none" w:sz="0" w:space="0" w:color="auto"/>
      </w:divBdr>
    </w:div>
    <w:div w:id="376124112">
      <w:bodyDiv w:val="1"/>
      <w:marLeft w:val="0"/>
      <w:marRight w:val="0"/>
      <w:marTop w:val="0"/>
      <w:marBottom w:val="0"/>
      <w:divBdr>
        <w:top w:val="none" w:sz="0" w:space="0" w:color="auto"/>
        <w:left w:val="none" w:sz="0" w:space="0" w:color="auto"/>
        <w:bottom w:val="none" w:sz="0" w:space="0" w:color="auto"/>
        <w:right w:val="none" w:sz="0" w:space="0" w:color="auto"/>
      </w:divBdr>
    </w:div>
    <w:div w:id="376855705">
      <w:bodyDiv w:val="1"/>
      <w:marLeft w:val="0"/>
      <w:marRight w:val="0"/>
      <w:marTop w:val="0"/>
      <w:marBottom w:val="0"/>
      <w:divBdr>
        <w:top w:val="none" w:sz="0" w:space="0" w:color="auto"/>
        <w:left w:val="none" w:sz="0" w:space="0" w:color="auto"/>
        <w:bottom w:val="none" w:sz="0" w:space="0" w:color="auto"/>
        <w:right w:val="none" w:sz="0" w:space="0" w:color="auto"/>
      </w:divBdr>
    </w:div>
    <w:div w:id="377165296">
      <w:bodyDiv w:val="1"/>
      <w:marLeft w:val="0"/>
      <w:marRight w:val="0"/>
      <w:marTop w:val="0"/>
      <w:marBottom w:val="0"/>
      <w:divBdr>
        <w:top w:val="none" w:sz="0" w:space="0" w:color="auto"/>
        <w:left w:val="none" w:sz="0" w:space="0" w:color="auto"/>
        <w:bottom w:val="none" w:sz="0" w:space="0" w:color="auto"/>
        <w:right w:val="none" w:sz="0" w:space="0" w:color="auto"/>
      </w:divBdr>
    </w:div>
    <w:div w:id="377244676">
      <w:bodyDiv w:val="1"/>
      <w:marLeft w:val="0"/>
      <w:marRight w:val="0"/>
      <w:marTop w:val="0"/>
      <w:marBottom w:val="0"/>
      <w:divBdr>
        <w:top w:val="none" w:sz="0" w:space="0" w:color="auto"/>
        <w:left w:val="none" w:sz="0" w:space="0" w:color="auto"/>
        <w:bottom w:val="none" w:sz="0" w:space="0" w:color="auto"/>
        <w:right w:val="none" w:sz="0" w:space="0" w:color="auto"/>
      </w:divBdr>
    </w:div>
    <w:div w:id="377513674">
      <w:bodyDiv w:val="1"/>
      <w:marLeft w:val="0"/>
      <w:marRight w:val="0"/>
      <w:marTop w:val="0"/>
      <w:marBottom w:val="0"/>
      <w:divBdr>
        <w:top w:val="none" w:sz="0" w:space="0" w:color="auto"/>
        <w:left w:val="none" w:sz="0" w:space="0" w:color="auto"/>
        <w:bottom w:val="none" w:sz="0" w:space="0" w:color="auto"/>
        <w:right w:val="none" w:sz="0" w:space="0" w:color="auto"/>
      </w:divBdr>
    </w:div>
    <w:div w:id="377706253">
      <w:bodyDiv w:val="1"/>
      <w:marLeft w:val="0"/>
      <w:marRight w:val="0"/>
      <w:marTop w:val="0"/>
      <w:marBottom w:val="0"/>
      <w:divBdr>
        <w:top w:val="none" w:sz="0" w:space="0" w:color="auto"/>
        <w:left w:val="none" w:sz="0" w:space="0" w:color="auto"/>
        <w:bottom w:val="none" w:sz="0" w:space="0" w:color="auto"/>
        <w:right w:val="none" w:sz="0" w:space="0" w:color="auto"/>
      </w:divBdr>
    </w:div>
    <w:div w:id="377707145">
      <w:bodyDiv w:val="1"/>
      <w:marLeft w:val="0"/>
      <w:marRight w:val="0"/>
      <w:marTop w:val="0"/>
      <w:marBottom w:val="0"/>
      <w:divBdr>
        <w:top w:val="none" w:sz="0" w:space="0" w:color="auto"/>
        <w:left w:val="none" w:sz="0" w:space="0" w:color="auto"/>
        <w:bottom w:val="none" w:sz="0" w:space="0" w:color="auto"/>
        <w:right w:val="none" w:sz="0" w:space="0" w:color="auto"/>
      </w:divBdr>
    </w:div>
    <w:div w:id="377707709">
      <w:bodyDiv w:val="1"/>
      <w:marLeft w:val="0"/>
      <w:marRight w:val="0"/>
      <w:marTop w:val="0"/>
      <w:marBottom w:val="0"/>
      <w:divBdr>
        <w:top w:val="none" w:sz="0" w:space="0" w:color="auto"/>
        <w:left w:val="none" w:sz="0" w:space="0" w:color="auto"/>
        <w:bottom w:val="none" w:sz="0" w:space="0" w:color="auto"/>
        <w:right w:val="none" w:sz="0" w:space="0" w:color="auto"/>
      </w:divBdr>
    </w:div>
    <w:div w:id="377781318">
      <w:bodyDiv w:val="1"/>
      <w:marLeft w:val="0"/>
      <w:marRight w:val="0"/>
      <w:marTop w:val="0"/>
      <w:marBottom w:val="0"/>
      <w:divBdr>
        <w:top w:val="none" w:sz="0" w:space="0" w:color="auto"/>
        <w:left w:val="none" w:sz="0" w:space="0" w:color="auto"/>
        <w:bottom w:val="none" w:sz="0" w:space="0" w:color="auto"/>
        <w:right w:val="none" w:sz="0" w:space="0" w:color="auto"/>
      </w:divBdr>
    </w:div>
    <w:div w:id="377901896">
      <w:bodyDiv w:val="1"/>
      <w:marLeft w:val="0"/>
      <w:marRight w:val="0"/>
      <w:marTop w:val="0"/>
      <w:marBottom w:val="0"/>
      <w:divBdr>
        <w:top w:val="none" w:sz="0" w:space="0" w:color="auto"/>
        <w:left w:val="none" w:sz="0" w:space="0" w:color="auto"/>
        <w:bottom w:val="none" w:sz="0" w:space="0" w:color="auto"/>
        <w:right w:val="none" w:sz="0" w:space="0" w:color="auto"/>
      </w:divBdr>
    </w:div>
    <w:div w:id="378089580">
      <w:bodyDiv w:val="1"/>
      <w:marLeft w:val="0"/>
      <w:marRight w:val="0"/>
      <w:marTop w:val="0"/>
      <w:marBottom w:val="0"/>
      <w:divBdr>
        <w:top w:val="none" w:sz="0" w:space="0" w:color="auto"/>
        <w:left w:val="none" w:sz="0" w:space="0" w:color="auto"/>
        <w:bottom w:val="none" w:sz="0" w:space="0" w:color="auto"/>
        <w:right w:val="none" w:sz="0" w:space="0" w:color="auto"/>
      </w:divBdr>
    </w:div>
    <w:div w:id="378823816">
      <w:bodyDiv w:val="1"/>
      <w:marLeft w:val="0"/>
      <w:marRight w:val="0"/>
      <w:marTop w:val="0"/>
      <w:marBottom w:val="0"/>
      <w:divBdr>
        <w:top w:val="none" w:sz="0" w:space="0" w:color="auto"/>
        <w:left w:val="none" w:sz="0" w:space="0" w:color="auto"/>
        <w:bottom w:val="none" w:sz="0" w:space="0" w:color="auto"/>
        <w:right w:val="none" w:sz="0" w:space="0" w:color="auto"/>
      </w:divBdr>
    </w:div>
    <w:div w:id="378824309">
      <w:bodyDiv w:val="1"/>
      <w:marLeft w:val="0"/>
      <w:marRight w:val="0"/>
      <w:marTop w:val="0"/>
      <w:marBottom w:val="0"/>
      <w:divBdr>
        <w:top w:val="none" w:sz="0" w:space="0" w:color="auto"/>
        <w:left w:val="none" w:sz="0" w:space="0" w:color="auto"/>
        <w:bottom w:val="none" w:sz="0" w:space="0" w:color="auto"/>
        <w:right w:val="none" w:sz="0" w:space="0" w:color="auto"/>
      </w:divBdr>
    </w:div>
    <w:div w:id="379328371">
      <w:bodyDiv w:val="1"/>
      <w:marLeft w:val="0"/>
      <w:marRight w:val="0"/>
      <w:marTop w:val="0"/>
      <w:marBottom w:val="0"/>
      <w:divBdr>
        <w:top w:val="none" w:sz="0" w:space="0" w:color="auto"/>
        <w:left w:val="none" w:sz="0" w:space="0" w:color="auto"/>
        <w:bottom w:val="none" w:sz="0" w:space="0" w:color="auto"/>
        <w:right w:val="none" w:sz="0" w:space="0" w:color="auto"/>
      </w:divBdr>
    </w:div>
    <w:div w:id="379520563">
      <w:bodyDiv w:val="1"/>
      <w:marLeft w:val="0"/>
      <w:marRight w:val="0"/>
      <w:marTop w:val="0"/>
      <w:marBottom w:val="0"/>
      <w:divBdr>
        <w:top w:val="none" w:sz="0" w:space="0" w:color="auto"/>
        <w:left w:val="none" w:sz="0" w:space="0" w:color="auto"/>
        <w:bottom w:val="none" w:sz="0" w:space="0" w:color="auto"/>
        <w:right w:val="none" w:sz="0" w:space="0" w:color="auto"/>
      </w:divBdr>
    </w:div>
    <w:div w:id="379748351">
      <w:bodyDiv w:val="1"/>
      <w:marLeft w:val="0"/>
      <w:marRight w:val="0"/>
      <w:marTop w:val="0"/>
      <w:marBottom w:val="0"/>
      <w:divBdr>
        <w:top w:val="none" w:sz="0" w:space="0" w:color="auto"/>
        <w:left w:val="none" w:sz="0" w:space="0" w:color="auto"/>
        <w:bottom w:val="none" w:sz="0" w:space="0" w:color="auto"/>
        <w:right w:val="none" w:sz="0" w:space="0" w:color="auto"/>
      </w:divBdr>
    </w:div>
    <w:div w:id="379937616">
      <w:bodyDiv w:val="1"/>
      <w:marLeft w:val="0"/>
      <w:marRight w:val="0"/>
      <w:marTop w:val="0"/>
      <w:marBottom w:val="0"/>
      <w:divBdr>
        <w:top w:val="none" w:sz="0" w:space="0" w:color="auto"/>
        <w:left w:val="none" w:sz="0" w:space="0" w:color="auto"/>
        <w:bottom w:val="none" w:sz="0" w:space="0" w:color="auto"/>
        <w:right w:val="none" w:sz="0" w:space="0" w:color="auto"/>
      </w:divBdr>
    </w:div>
    <w:div w:id="379939490">
      <w:bodyDiv w:val="1"/>
      <w:marLeft w:val="0"/>
      <w:marRight w:val="0"/>
      <w:marTop w:val="0"/>
      <w:marBottom w:val="0"/>
      <w:divBdr>
        <w:top w:val="none" w:sz="0" w:space="0" w:color="auto"/>
        <w:left w:val="none" w:sz="0" w:space="0" w:color="auto"/>
        <w:bottom w:val="none" w:sz="0" w:space="0" w:color="auto"/>
        <w:right w:val="none" w:sz="0" w:space="0" w:color="auto"/>
      </w:divBdr>
    </w:div>
    <w:div w:id="380403662">
      <w:bodyDiv w:val="1"/>
      <w:marLeft w:val="0"/>
      <w:marRight w:val="0"/>
      <w:marTop w:val="0"/>
      <w:marBottom w:val="0"/>
      <w:divBdr>
        <w:top w:val="none" w:sz="0" w:space="0" w:color="auto"/>
        <w:left w:val="none" w:sz="0" w:space="0" w:color="auto"/>
        <w:bottom w:val="none" w:sz="0" w:space="0" w:color="auto"/>
        <w:right w:val="none" w:sz="0" w:space="0" w:color="auto"/>
      </w:divBdr>
    </w:div>
    <w:div w:id="380792721">
      <w:bodyDiv w:val="1"/>
      <w:marLeft w:val="0"/>
      <w:marRight w:val="0"/>
      <w:marTop w:val="0"/>
      <w:marBottom w:val="0"/>
      <w:divBdr>
        <w:top w:val="none" w:sz="0" w:space="0" w:color="auto"/>
        <w:left w:val="none" w:sz="0" w:space="0" w:color="auto"/>
        <w:bottom w:val="none" w:sz="0" w:space="0" w:color="auto"/>
        <w:right w:val="none" w:sz="0" w:space="0" w:color="auto"/>
      </w:divBdr>
    </w:div>
    <w:div w:id="380832398">
      <w:bodyDiv w:val="1"/>
      <w:marLeft w:val="0"/>
      <w:marRight w:val="0"/>
      <w:marTop w:val="0"/>
      <w:marBottom w:val="0"/>
      <w:divBdr>
        <w:top w:val="none" w:sz="0" w:space="0" w:color="auto"/>
        <w:left w:val="none" w:sz="0" w:space="0" w:color="auto"/>
        <w:bottom w:val="none" w:sz="0" w:space="0" w:color="auto"/>
        <w:right w:val="none" w:sz="0" w:space="0" w:color="auto"/>
      </w:divBdr>
    </w:div>
    <w:div w:id="380861710">
      <w:bodyDiv w:val="1"/>
      <w:marLeft w:val="0"/>
      <w:marRight w:val="0"/>
      <w:marTop w:val="0"/>
      <w:marBottom w:val="0"/>
      <w:divBdr>
        <w:top w:val="none" w:sz="0" w:space="0" w:color="auto"/>
        <w:left w:val="none" w:sz="0" w:space="0" w:color="auto"/>
        <w:bottom w:val="none" w:sz="0" w:space="0" w:color="auto"/>
        <w:right w:val="none" w:sz="0" w:space="0" w:color="auto"/>
      </w:divBdr>
    </w:div>
    <w:div w:id="380905452">
      <w:bodyDiv w:val="1"/>
      <w:marLeft w:val="0"/>
      <w:marRight w:val="0"/>
      <w:marTop w:val="0"/>
      <w:marBottom w:val="0"/>
      <w:divBdr>
        <w:top w:val="none" w:sz="0" w:space="0" w:color="auto"/>
        <w:left w:val="none" w:sz="0" w:space="0" w:color="auto"/>
        <w:bottom w:val="none" w:sz="0" w:space="0" w:color="auto"/>
        <w:right w:val="none" w:sz="0" w:space="0" w:color="auto"/>
      </w:divBdr>
    </w:div>
    <w:div w:id="381171450">
      <w:bodyDiv w:val="1"/>
      <w:marLeft w:val="0"/>
      <w:marRight w:val="0"/>
      <w:marTop w:val="0"/>
      <w:marBottom w:val="0"/>
      <w:divBdr>
        <w:top w:val="none" w:sz="0" w:space="0" w:color="auto"/>
        <w:left w:val="none" w:sz="0" w:space="0" w:color="auto"/>
        <w:bottom w:val="none" w:sz="0" w:space="0" w:color="auto"/>
        <w:right w:val="none" w:sz="0" w:space="0" w:color="auto"/>
      </w:divBdr>
    </w:div>
    <w:div w:id="381557231">
      <w:bodyDiv w:val="1"/>
      <w:marLeft w:val="0"/>
      <w:marRight w:val="0"/>
      <w:marTop w:val="0"/>
      <w:marBottom w:val="0"/>
      <w:divBdr>
        <w:top w:val="none" w:sz="0" w:space="0" w:color="auto"/>
        <w:left w:val="none" w:sz="0" w:space="0" w:color="auto"/>
        <w:bottom w:val="none" w:sz="0" w:space="0" w:color="auto"/>
        <w:right w:val="none" w:sz="0" w:space="0" w:color="auto"/>
      </w:divBdr>
    </w:div>
    <w:div w:id="381683726">
      <w:bodyDiv w:val="1"/>
      <w:marLeft w:val="0"/>
      <w:marRight w:val="0"/>
      <w:marTop w:val="0"/>
      <w:marBottom w:val="0"/>
      <w:divBdr>
        <w:top w:val="none" w:sz="0" w:space="0" w:color="auto"/>
        <w:left w:val="none" w:sz="0" w:space="0" w:color="auto"/>
        <w:bottom w:val="none" w:sz="0" w:space="0" w:color="auto"/>
        <w:right w:val="none" w:sz="0" w:space="0" w:color="auto"/>
      </w:divBdr>
    </w:div>
    <w:div w:id="381904166">
      <w:bodyDiv w:val="1"/>
      <w:marLeft w:val="0"/>
      <w:marRight w:val="0"/>
      <w:marTop w:val="0"/>
      <w:marBottom w:val="0"/>
      <w:divBdr>
        <w:top w:val="none" w:sz="0" w:space="0" w:color="auto"/>
        <w:left w:val="none" w:sz="0" w:space="0" w:color="auto"/>
        <w:bottom w:val="none" w:sz="0" w:space="0" w:color="auto"/>
        <w:right w:val="none" w:sz="0" w:space="0" w:color="auto"/>
      </w:divBdr>
    </w:div>
    <w:div w:id="381910130">
      <w:bodyDiv w:val="1"/>
      <w:marLeft w:val="0"/>
      <w:marRight w:val="0"/>
      <w:marTop w:val="0"/>
      <w:marBottom w:val="0"/>
      <w:divBdr>
        <w:top w:val="none" w:sz="0" w:space="0" w:color="auto"/>
        <w:left w:val="none" w:sz="0" w:space="0" w:color="auto"/>
        <w:bottom w:val="none" w:sz="0" w:space="0" w:color="auto"/>
        <w:right w:val="none" w:sz="0" w:space="0" w:color="auto"/>
      </w:divBdr>
    </w:div>
    <w:div w:id="382023165">
      <w:bodyDiv w:val="1"/>
      <w:marLeft w:val="0"/>
      <w:marRight w:val="0"/>
      <w:marTop w:val="0"/>
      <w:marBottom w:val="0"/>
      <w:divBdr>
        <w:top w:val="none" w:sz="0" w:space="0" w:color="auto"/>
        <w:left w:val="none" w:sz="0" w:space="0" w:color="auto"/>
        <w:bottom w:val="none" w:sz="0" w:space="0" w:color="auto"/>
        <w:right w:val="none" w:sz="0" w:space="0" w:color="auto"/>
      </w:divBdr>
    </w:div>
    <w:div w:id="382171087">
      <w:bodyDiv w:val="1"/>
      <w:marLeft w:val="0"/>
      <w:marRight w:val="0"/>
      <w:marTop w:val="0"/>
      <w:marBottom w:val="0"/>
      <w:divBdr>
        <w:top w:val="none" w:sz="0" w:space="0" w:color="auto"/>
        <w:left w:val="none" w:sz="0" w:space="0" w:color="auto"/>
        <w:bottom w:val="none" w:sz="0" w:space="0" w:color="auto"/>
        <w:right w:val="none" w:sz="0" w:space="0" w:color="auto"/>
      </w:divBdr>
    </w:div>
    <w:div w:id="382481259">
      <w:bodyDiv w:val="1"/>
      <w:marLeft w:val="0"/>
      <w:marRight w:val="0"/>
      <w:marTop w:val="0"/>
      <w:marBottom w:val="0"/>
      <w:divBdr>
        <w:top w:val="none" w:sz="0" w:space="0" w:color="auto"/>
        <w:left w:val="none" w:sz="0" w:space="0" w:color="auto"/>
        <w:bottom w:val="none" w:sz="0" w:space="0" w:color="auto"/>
        <w:right w:val="none" w:sz="0" w:space="0" w:color="auto"/>
      </w:divBdr>
    </w:div>
    <w:div w:id="382600127">
      <w:bodyDiv w:val="1"/>
      <w:marLeft w:val="0"/>
      <w:marRight w:val="0"/>
      <w:marTop w:val="0"/>
      <w:marBottom w:val="0"/>
      <w:divBdr>
        <w:top w:val="none" w:sz="0" w:space="0" w:color="auto"/>
        <w:left w:val="none" w:sz="0" w:space="0" w:color="auto"/>
        <w:bottom w:val="none" w:sz="0" w:space="0" w:color="auto"/>
        <w:right w:val="none" w:sz="0" w:space="0" w:color="auto"/>
      </w:divBdr>
    </w:div>
    <w:div w:id="382679239">
      <w:bodyDiv w:val="1"/>
      <w:marLeft w:val="0"/>
      <w:marRight w:val="0"/>
      <w:marTop w:val="0"/>
      <w:marBottom w:val="0"/>
      <w:divBdr>
        <w:top w:val="none" w:sz="0" w:space="0" w:color="auto"/>
        <w:left w:val="none" w:sz="0" w:space="0" w:color="auto"/>
        <w:bottom w:val="none" w:sz="0" w:space="0" w:color="auto"/>
        <w:right w:val="none" w:sz="0" w:space="0" w:color="auto"/>
      </w:divBdr>
    </w:div>
    <w:div w:id="382943781">
      <w:bodyDiv w:val="1"/>
      <w:marLeft w:val="0"/>
      <w:marRight w:val="0"/>
      <w:marTop w:val="0"/>
      <w:marBottom w:val="0"/>
      <w:divBdr>
        <w:top w:val="none" w:sz="0" w:space="0" w:color="auto"/>
        <w:left w:val="none" w:sz="0" w:space="0" w:color="auto"/>
        <w:bottom w:val="none" w:sz="0" w:space="0" w:color="auto"/>
        <w:right w:val="none" w:sz="0" w:space="0" w:color="auto"/>
      </w:divBdr>
    </w:div>
    <w:div w:id="383019075">
      <w:bodyDiv w:val="1"/>
      <w:marLeft w:val="0"/>
      <w:marRight w:val="0"/>
      <w:marTop w:val="0"/>
      <w:marBottom w:val="0"/>
      <w:divBdr>
        <w:top w:val="none" w:sz="0" w:space="0" w:color="auto"/>
        <w:left w:val="none" w:sz="0" w:space="0" w:color="auto"/>
        <w:bottom w:val="none" w:sz="0" w:space="0" w:color="auto"/>
        <w:right w:val="none" w:sz="0" w:space="0" w:color="auto"/>
      </w:divBdr>
    </w:div>
    <w:div w:id="383065000">
      <w:bodyDiv w:val="1"/>
      <w:marLeft w:val="0"/>
      <w:marRight w:val="0"/>
      <w:marTop w:val="0"/>
      <w:marBottom w:val="0"/>
      <w:divBdr>
        <w:top w:val="none" w:sz="0" w:space="0" w:color="auto"/>
        <w:left w:val="none" w:sz="0" w:space="0" w:color="auto"/>
        <w:bottom w:val="none" w:sz="0" w:space="0" w:color="auto"/>
        <w:right w:val="none" w:sz="0" w:space="0" w:color="auto"/>
      </w:divBdr>
    </w:div>
    <w:div w:id="383140818">
      <w:bodyDiv w:val="1"/>
      <w:marLeft w:val="0"/>
      <w:marRight w:val="0"/>
      <w:marTop w:val="0"/>
      <w:marBottom w:val="0"/>
      <w:divBdr>
        <w:top w:val="none" w:sz="0" w:space="0" w:color="auto"/>
        <w:left w:val="none" w:sz="0" w:space="0" w:color="auto"/>
        <w:bottom w:val="none" w:sz="0" w:space="0" w:color="auto"/>
        <w:right w:val="none" w:sz="0" w:space="0" w:color="auto"/>
      </w:divBdr>
    </w:div>
    <w:div w:id="383143658">
      <w:bodyDiv w:val="1"/>
      <w:marLeft w:val="0"/>
      <w:marRight w:val="0"/>
      <w:marTop w:val="0"/>
      <w:marBottom w:val="0"/>
      <w:divBdr>
        <w:top w:val="none" w:sz="0" w:space="0" w:color="auto"/>
        <w:left w:val="none" w:sz="0" w:space="0" w:color="auto"/>
        <w:bottom w:val="none" w:sz="0" w:space="0" w:color="auto"/>
        <w:right w:val="none" w:sz="0" w:space="0" w:color="auto"/>
      </w:divBdr>
    </w:div>
    <w:div w:id="383254785">
      <w:bodyDiv w:val="1"/>
      <w:marLeft w:val="0"/>
      <w:marRight w:val="0"/>
      <w:marTop w:val="0"/>
      <w:marBottom w:val="0"/>
      <w:divBdr>
        <w:top w:val="none" w:sz="0" w:space="0" w:color="auto"/>
        <w:left w:val="none" w:sz="0" w:space="0" w:color="auto"/>
        <w:bottom w:val="none" w:sz="0" w:space="0" w:color="auto"/>
        <w:right w:val="none" w:sz="0" w:space="0" w:color="auto"/>
      </w:divBdr>
    </w:div>
    <w:div w:id="383337724">
      <w:bodyDiv w:val="1"/>
      <w:marLeft w:val="0"/>
      <w:marRight w:val="0"/>
      <w:marTop w:val="0"/>
      <w:marBottom w:val="0"/>
      <w:divBdr>
        <w:top w:val="none" w:sz="0" w:space="0" w:color="auto"/>
        <w:left w:val="none" w:sz="0" w:space="0" w:color="auto"/>
        <w:bottom w:val="none" w:sz="0" w:space="0" w:color="auto"/>
        <w:right w:val="none" w:sz="0" w:space="0" w:color="auto"/>
      </w:divBdr>
    </w:div>
    <w:div w:id="383406678">
      <w:bodyDiv w:val="1"/>
      <w:marLeft w:val="0"/>
      <w:marRight w:val="0"/>
      <w:marTop w:val="0"/>
      <w:marBottom w:val="0"/>
      <w:divBdr>
        <w:top w:val="none" w:sz="0" w:space="0" w:color="auto"/>
        <w:left w:val="none" w:sz="0" w:space="0" w:color="auto"/>
        <w:bottom w:val="none" w:sz="0" w:space="0" w:color="auto"/>
        <w:right w:val="none" w:sz="0" w:space="0" w:color="auto"/>
      </w:divBdr>
    </w:div>
    <w:div w:id="383794314">
      <w:bodyDiv w:val="1"/>
      <w:marLeft w:val="0"/>
      <w:marRight w:val="0"/>
      <w:marTop w:val="0"/>
      <w:marBottom w:val="0"/>
      <w:divBdr>
        <w:top w:val="none" w:sz="0" w:space="0" w:color="auto"/>
        <w:left w:val="none" w:sz="0" w:space="0" w:color="auto"/>
        <w:bottom w:val="none" w:sz="0" w:space="0" w:color="auto"/>
        <w:right w:val="none" w:sz="0" w:space="0" w:color="auto"/>
      </w:divBdr>
    </w:div>
    <w:div w:id="384184084">
      <w:bodyDiv w:val="1"/>
      <w:marLeft w:val="0"/>
      <w:marRight w:val="0"/>
      <w:marTop w:val="0"/>
      <w:marBottom w:val="0"/>
      <w:divBdr>
        <w:top w:val="none" w:sz="0" w:space="0" w:color="auto"/>
        <w:left w:val="none" w:sz="0" w:space="0" w:color="auto"/>
        <w:bottom w:val="none" w:sz="0" w:space="0" w:color="auto"/>
        <w:right w:val="none" w:sz="0" w:space="0" w:color="auto"/>
      </w:divBdr>
    </w:div>
    <w:div w:id="384329115">
      <w:bodyDiv w:val="1"/>
      <w:marLeft w:val="0"/>
      <w:marRight w:val="0"/>
      <w:marTop w:val="0"/>
      <w:marBottom w:val="0"/>
      <w:divBdr>
        <w:top w:val="none" w:sz="0" w:space="0" w:color="auto"/>
        <w:left w:val="none" w:sz="0" w:space="0" w:color="auto"/>
        <w:bottom w:val="none" w:sz="0" w:space="0" w:color="auto"/>
        <w:right w:val="none" w:sz="0" w:space="0" w:color="auto"/>
      </w:divBdr>
    </w:div>
    <w:div w:id="384380220">
      <w:bodyDiv w:val="1"/>
      <w:marLeft w:val="0"/>
      <w:marRight w:val="0"/>
      <w:marTop w:val="0"/>
      <w:marBottom w:val="0"/>
      <w:divBdr>
        <w:top w:val="none" w:sz="0" w:space="0" w:color="auto"/>
        <w:left w:val="none" w:sz="0" w:space="0" w:color="auto"/>
        <w:bottom w:val="none" w:sz="0" w:space="0" w:color="auto"/>
        <w:right w:val="none" w:sz="0" w:space="0" w:color="auto"/>
      </w:divBdr>
    </w:div>
    <w:div w:id="384523193">
      <w:bodyDiv w:val="1"/>
      <w:marLeft w:val="0"/>
      <w:marRight w:val="0"/>
      <w:marTop w:val="0"/>
      <w:marBottom w:val="0"/>
      <w:divBdr>
        <w:top w:val="none" w:sz="0" w:space="0" w:color="auto"/>
        <w:left w:val="none" w:sz="0" w:space="0" w:color="auto"/>
        <w:bottom w:val="none" w:sz="0" w:space="0" w:color="auto"/>
        <w:right w:val="none" w:sz="0" w:space="0" w:color="auto"/>
      </w:divBdr>
    </w:div>
    <w:div w:id="384764427">
      <w:bodyDiv w:val="1"/>
      <w:marLeft w:val="0"/>
      <w:marRight w:val="0"/>
      <w:marTop w:val="0"/>
      <w:marBottom w:val="0"/>
      <w:divBdr>
        <w:top w:val="none" w:sz="0" w:space="0" w:color="auto"/>
        <w:left w:val="none" w:sz="0" w:space="0" w:color="auto"/>
        <w:bottom w:val="none" w:sz="0" w:space="0" w:color="auto"/>
        <w:right w:val="none" w:sz="0" w:space="0" w:color="auto"/>
      </w:divBdr>
    </w:div>
    <w:div w:id="385566833">
      <w:bodyDiv w:val="1"/>
      <w:marLeft w:val="0"/>
      <w:marRight w:val="0"/>
      <w:marTop w:val="0"/>
      <w:marBottom w:val="0"/>
      <w:divBdr>
        <w:top w:val="none" w:sz="0" w:space="0" w:color="auto"/>
        <w:left w:val="none" w:sz="0" w:space="0" w:color="auto"/>
        <w:bottom w:val="none" w:sz="0" w:space="0" w:color="auto"/>
        <w:right w:val="none" w:sz="0" w:space="0" w:color="auto"/>
      </w:divBdr>
    </w:div>
    <w:div w:id="385877531">
      <w:bodyDiv w:val="1"/>
      <w:marLeft w:val="0"/>
      <w:marRight w:val="0"/>
      <w:marTop w:val="0"/>
      <w:marBottom w:val="0"/>
      <w:divBdr>
        <w:top w:val="none" w:sz="0" w:space="0" w:color="auto"/>
        <w:left w:val="none" w:sz="0" w:space="0" w:color="auto"/>
        <w:bottom w:val="none" w:sz="0" w:space="0" w:color="auto"/>
        <w:right w:val="none" w:sz="0" w:space="0" w:color="auto"/>
      </w:divBdr>
    </w:div>
    <w:div w:id="385878269">
      <w:bodyDiv w:val="1"/>
      <w:marLeft w:val="0"/>
      <w:marRight w:val="0"/>
      <w:marTop w:val="0"/>
      <w:marBottom w:val="0"/>
      <w:divBdr>
        <w:top w:val="none" w:sz="0" w:space="0" w:color="auto"/>
        <w:left w:val="none" w:sz="0" w:space="0" w:color="auto"/>
        <w:bottom w:val="none" w:sz="0" w:space="0" w:color="auto"/>
        <w:right w:val="none" w:sz="0" w:space="0" w:color="auto"/>
      </w:divBdr>
    </w:div>
    <w:div w:id="386030836">
      <w:bodyDiv w:val="1"/>
      <w:marLeft w:val="0"/>
      <w:marRight w:val="0"/>
      <w:marTop w:val="0"/>
      <w:marBottom w:val="0"/>
      <w:divBdr>
        <w:top w:val="none" w:sz="0" w:space="0" w:color="auto"/>
        <w:left w:val="none" w:sz="0" w:space="0" w:color="auto"/>
        <w:bottom w:val="none" w:sz="0" w:space="0" w:color="auto"/>
        <w:right w:val="none" w:sz="0" w:space="0" w:color="auto"/>
      </w:divBdr>
    </w:div>
    <w:div w:id="386034879">
      <w:bodyDiv w:val="1"/>
      <w:marLeft w:val="0"/>
      <w:marRight w:val="0"/>
      <w:marTop w:val="0"/>
      <w:marBottom w:val="0"/>
      <w:divBdr>
        <w:top w:val="none" w:sz="0" w:space="0" w:color="auto"/>
        <w:left w:val="none" w:sz="0" w:space="0" w:color="auto"/>
        <w:bottom w:val="none" w:sz="0" w:space="0" w:color="auto"/>
        <w:right w:val="none" w:sz="0" w:space="0" w:color="auto"/>
      </w:divBdr>
    </w:div>
    <w:div w:id="386144184">
      <w:bodyDiv w:val="1"/>
      <w:marLeft w:val="0"/>
      <w:marRight w:val="0"/>
      <w:marTop w:val="0"/>
      <w:marBottom w:val="0"/>
      <w:divBdr>
        <w:top w:val="none" w:sz="0" w:space="0" w:color="auto"/>
        <w:left w:val="none" w:sz="0" w:space="0" w:color="auto"/>
        <w:bottom w:val="none" w:sz="0" w:space="0" w:color="auto"/>
        <w:right w:val="none" w:sz="0" w:space="0" w:color="auto"/>
      </w:divBdr>
    </w:div>
    <w:div w:id="386227959">
      <w:bodyDiv w:val="1"/>
      <w:marLeft w:val="0"/>
      <w:marRight w:val="0"/>
      <w:marTop w:val="0"/>
      <w:marBottom w:val="0"/>
      <w:divBdr>
        <w:top w:val="none" w:sz="0" w:space="0" w:color="auto"/>
        <w:left w:val="none" w:sz="0" w:space="0" w:color="auto"/>
        <w:bottom w:val="none" w:sz="0" w:space="0" w:color="auto"/>
        <w:right w:val="none" w:sz="0" w:space="0" w:color="auto"/>
      </w:divBdr>
    </w:div>
    <w:div w:id="386297555">
      <w:bodyDiv w:val="1"/>
      <w:marLeft w:val="0"/>
      <w:marRight w:val="0"/>
      <w:marTop w:val="0"/>
      <w:marBottom w:val="0"/>
      <w:divBdr>
        <w:top w:val="none" w:sz="0" w:space="0" w:color="auto"/>
        <w:left w:val="none" w:sz="0" w:space="0" w:color="auto"/>
        <w:bottom w:val="none" w:sz="0" w:space="0" w:color="auto"/>
        <w:right w:val="none" w:sz="0" w:space="0" w:color="auto"/>
      </w:divBdr>
    </w:div>
    <w:div w:id="386757662">
      <w:bodyDiv w:val="1"/>
      <w:marLeft w:val="0"/>
      <w:marRight w:val="0"/>
      <w:marTop w:val="0"/>
      <w:marBottom w:val="0"/>
      <w:divBdr>
        <w:top w:val="none" w:sz="0" w:space="0" w:color="auto"/>
        <w:left w:val="none" w:sz="0" w:space="0" w:color="auto"/>
        <w:bottom w:val="none" w:sz="0" w:space="0" w:color="auto"/>
        <w:right w:val="none" w:sz="0" w:space="0" w:color="auto"/>
      </w:divBdr>
    </w:div>
    <w:div w:id="386801964">
      <w:bodyDiv w:val="1"/>
      <w:marLeft w:val="0"/>
      <w:marRight w:val="0"/>
      <w:marTop w:val="0"/>
      <w:marBottom w:val="0"/>
      <w:divBdr>
        <w:top w:val="none" w:sz="0" w:space="0" w:color="auto"/>
        <w:left w:val="none" w:sz="0" w:space="0" w:color="auto"/>
        <w:bottom w:val="none" w:sz="0" w:space="0" w:color="auto"/>
        <w:right w:val="none" w:sz="0" w:space="0" w:color="auto"/>
      </w:divBdr>
    </w:div>
    <w:div w:id="386875040">
      <w:bodyDiv w:val="1"/>
      <w:marLeft w:val="0"/>
      <w:marRight w:val="0"/>
      <w:marTop w:val="0"/>
      <w:marBottom w:val="0"/>
      <w:divBdr>
        <w:top w:val="none" w:sz="0" w:space="0" w:color="auto"/>
        <w:left w:val="none" w:sz="0" w:space="0" w:color="auto"/>
        <w:bottom w:val="none" w:sz="0" w:space="0" w:color="auto"/>
        <w:right w:val="none" w:sz="0" w:space="0" w:color="auto"/>
      </w:divBdr>
    </w:div>
    <w:div w:id="386878898">
      <w:bodyDiv w:val="1"/>
      <w:marLeft w:val="0"/>
      <w:marRight w:val="0"/>
      <w:marTop w:val="0"/>
      <w:marBottom w:val="0"/>
      <w:divBdr>
        <w:top w:val="none" w:sz="0" w:space="0" w:color="auto"/>
        <w:left w:val="none" w:sz="0" w:space="0" w:color="auto"/>
        <w:bottom w:val="none" w:sz="0" w:space="0" w:color="auto"/>
        <w:right w:val="none" w:sz="0" w:space="0" w:color="auto"/>
      </w:divBdr>
    </w:div>
    <w:div w:id="387001644">
      <w:bodyDiv w:val="1"/>
      <w:marLeft w:val="0"/>
      <w:marRight w:val="0"/>
      <w:marTop w:val="0"/>
      <w:marBottom w:val="0"/>
      <w:divBdr>
        <w:top w:val="none" w:sz="0" w:space="0" w:color="auto"/>
        <w:left w:val="none" w:sz="0" w:space="0" w:color="auto"/>
        <w:bottom w:val="none" w:sz="0" w:space="0" w:color="auto"/>
        <w:right w:val="none" w:sz="0" w:space="0" w:color="auto"/>
      </w:divBdr>
    </w:div>
    <w:div w:id="387143657">
      <w:bodyDiv w:val="1"/>
      <w:marLeft w:val="0"/>
      <w:marRight w:val="0"/>
      <w:marTop w:val="0"/>
      <w:marBottom w:val="0"/>
      <w:divBdr>
        <w:top w:val="none" w:sz="0" w:space="0" w:color="auto"/>
        <w:left w:val="none" w:sz="0" w:space="0" w:color="auto"/>
        <w:bottom w:val="none" w:sz="0" w:space="0" w:color="auto"/>
        <w:right w:val="none" w:sz="0" w:space="0" w:color="auto"/>
      </w:divBdr>
    </w:div>
    <w:div w:id="387415486">
      <w:bodyDiv w:val="1"/>
      <w:marLeft w:val="0"/>
      <w:marRight w:val="0"/>
      <w:marTop w:val="0"/>
      <w:marBottom w:val="0"/>
      <w:divBdr>
        <w:top w:val="none" w:sz="0" w:space="0" w:color="auto"/>
        <w:left w:val="none" w:sz="0" w:space="0" w:color="auto"/>
        <w:bottom w:val="none" w:sz="0" w:space="0" w:color="auto"/>
        <w:right w:val="none" w:sz="0" w:space="0" w:color="auto"/>
      </w:divBdr>
    </w:div>
    <w:div w:id="387610430">
      <w:bodyDiv w:val="1"/>
      <w:marLeft w:val="0"/>
      <w:marRight w:val="0"/>
      <w:marTop w:val="0"/>
      <w:marBottom w:val="0"/>
      <w:divBdr>
        <w:top w:val="none" w:sz="0" w:space="0" w:color="auto"/>
        <w:left w:val="none" w:sz="0" w:space="0" w:color="auto"/>
        <w:bottom w:val="none" w:sz="0" w:space="0" w:color="auto"/>
        <w:right w:val="none" w:sz="0" w:space="0" w:color="auto"/>
      </w:divBdr>
    </w:div>
    <w:div w:id="387925477">
      <w:bodyDiv w:val="1"/>
      <w:marLeft w:val="0"/>
      <w:marRight w:val="0"/>
      <w:marTop w:val="0"/>
      <w:marBottom w:val="0"/>
      <w:divBdr>
        <w:top w:val="none" w:sz="0" w:space="0" w:color="auto"/>
        <w:left w:val="none" w:sz="0" w:space="0" w:color="auto"/>
        <w:bottom w:val="none" w:sz="0" w:space="0" w:color="auto"/>
        <w:right w:val="none" w:sz="0" w:space="0" w:color="auto"/>
      </w:divBdr>
    </w:div>
    <w:div w:id="388305906">
      <w:bodyDiv w:val="1"/>
      <w:marLeft w:val="0"/>
      <w:marRight w:val="0"/>
      <w:marTop w:val="0"/>
      <w:marBottom w:val="0"/>
      <w:divBdr>
        <w:top w:val="none" w:sz="0" w:space="0" w:color="auto"/>
        <w:left w:val="none" w:sz="0" w:space="0" w:color="auto"/>
        <w:bottom w:val="none" w:sz="0" w:space="0" w:color="auto"/>
        <w:right w:val="none" w:sz="0" w:space="0" w:color="auto"/>
      </w:divBdr>
    </w:div>
    <w:div w:id="388502968">
      <w:bodyDiv w:val="1"/>
      <w:marLeft w:val="0"/>
      <w:marRight w:val="0"/>
      <w:marTop w:val="0"/>
      <w:marBottom w:val="0"/>
      <w:divBdr>
        <w:top w:val="none" w:sz="0" w:space="0" w:color="auto"/>
        <w:left w:val="none" w:sz="0" w:space="0" w:color="auto"/>
        <w:bottom w:val="none" w:sz="0" w:space="0" w:color="auto"/>
        <w:right w:val="none" w:sz="0" w:space="0" w:color="auto"/>
      </w:divBdr>
    </w:div>
    <w:div w:id="388577820">
      <w:bodyDiv w:val="1"/>
      <w:marLeft w:val="0"/>
      <w:marRight w:val="0"/>
      <w:marTop w:val="0"/>
      <w:marBottom w:val="0"/>
      <w:divBdr>
        <w:top w:val="none" w:sz="0" w:space="0" w:color="auto"/>
        <w:left w:val="none" w:sz="0" w:space="0" w:color="auto"/>
        <w:bottom w:val="none" w:sz="0" w:space="0" w:color="auto"/>
        <w:right w:val="none" w:sz="0" w:space="0" w:color="auto"/>
      </w:divBdr>
    </w:div>
    <w:div w:id="388845894">
      <w:bodyDiv w:val="1"/>
      <w:marLeft w:val="0"/>
      <w:marRight w:val="0"/>
      <w:marTop w:val="0"/>
      <w:marBottom w:val="0"/>
      <w:divBdr>
        <w:top w:val="none" w:sz="0" w:space="0" w:color="auto"/>
        <w:left w:val="none" w:sz="0" w:space="0" w:color="auto"/>
        <w:bottom w:val="none" w:sz="0" w:space="0" w:color="auto"/>
        <w:right w:val="none" w:sz="0" w:space="0" w:color="auto"/>
      </w:divBdr>
    </w:div>
    <w:div w:id="388848646">
      <w:bodyDiv w:val="1"/>
      <w:marLeft w:val="0"/>
      <w:marRight w:val="0"/>
      <w:marTop w:val="0"/>
      <w:marBottom w:val="0"/>
      <w:divBdr>
        <w:top w:val="none" w:sz="0" w:space="0" w:color="auto"/>
        <w:left w:val="none" w:sz="0" w:space="0" w:color="auto"/>
        <w:bottom w:val="none" w:sz="0" w:space="0" w:color="auto"/>
        <w:right w:val="none" w:sz="0" w:space="0" w:color="auto"/>
      </w:divBdr>
    </w:div>
    <w:div w:id="389038556">
      <w:bodyDiv w:val="1"/>
      <w:marLeft w:val="0"/>
      <w:marRight w:val="0"/>
      <w:marTop w:val="0"/>
      <w:marBottom w:val="0"/>
      <w:divBdr>
        <w:top w:val="none" w:sz="0" w:space="0" w:color="auto"/>
        <w:left w:val="none" w:sz="0" w:space="0" w:color="auto"/>
        <w:bottom w:val="none" w:sz="0" w:space="0" w:color="auto"/>
        <w:right w:val="none" w:sz="0" w:space="0" w:color="auto"/>
      </w:divBdr>
    </w:div>
    <w:div w:id="389040819">
      <w:bodyDiv w:val="1"/>
      <w:marLeft w:val="0"/>
      <w:marRight w:val="0"/>
      <w:marTop w:val="0"/>
      <w:marBottom w:val="0"/>
      <w:divBdr>
        <w:top w:val="none" w:sz="0" w:space="0" w:color="auto"/>
        <w:left w:val="none" w:sz="0" w:space="0" w:color="auto"/>
        <w:bottom w:val="none" w:sz="0" w:space="0" w:color="auto"/>
        <w:right w:val="none" w:sz="0" w:space="0" w:color="auto"/>
      </w:divBdr>
    </w:div>
    <w:div w:id="389498315">
      <w:bodyDiv w:val="1"/>
      <w:marLeft w:val="0"/>
      <w:marRight w:val="0"/>
      <w:marTop w:val="0"/>
      <w:marBottom w:val="0"/>
      <w:divBdr>
        <w:top w:val="none" w:sz="0" w:space="0" w:color="auto"/>
        <w:left w:val="none" w:sz="0" w:space="0" w:color="auto"/>
        <w:bottom w:val="none" w:sz="0" w:space="0" w:color="auto"/>
        <w:right w:val="none" w:sz="0" w:space="0" w:color="auto"/>
      </w:divBdr>
    </w:div>
    <w:div w:id="389575806">
      <w:bodyDiv w:val="1"/>
      <w:marLeft w:val="0"/>
      <w:marRight w:val="0"/>
      <w:marTop w:val="0"/>
      <w:marBottom w:val="0"/>
      <w:divBdr>
        <w:top w:val="none" w:sz="0" w:space="0" w:color="auto"/>
        <w:left w:val="none" w:sz="0" w:space="0" w:color="auto"/>
        <w:bottom w:val="none" w:sz="0" w:space="0" w:color="auto"/>
        <w:right w:val="none" w:sz="0" w:space="0" w:color="auto"/>
      </w:divBdr>
    </w:div>
    <w:div w:id="389691519">
      <w:bodyDiv w:val="1"/>
      <w:marLeft w:val="0"/>
      <w:marRight w:val="0"/>
      <w:marTop w:val="0"/>
      <w:marBottom w:val="0"/>
      <w:divBdr>
        <w:top w:val="none" w:sz="0" w:space="0" w:color="auto"/>
        <w:left w:val="none" w:sz="0" w:space="0" w:color="auto"/>
        <w:bottom w:val="none" w:sz="0" w:space="0" w:color="auto"/>
        <w:right w:val="none" w:sz="0" w:space="0" w:color="auto"/>
      </w:divBdr>
    </w:div>
    <w:div w:id="389891577">
      <w:bodyDiv w:val="1"/>
      <w:marLeft w:val="0"/>
      <w:marRight w:val="0"/>
      <w:marTop w:val="0"/>
      <w:marBottom w:val="0"/>
      <w:divBdr>
        <w:top w:val="none" w:sz="0" w:space="0" w:color="auto"/>
        <w:left w:val="none" w:sz="0" w:space="0" w:color="auto"/>
        <w:bottom w:val="none" w:sz="0" w:space="0" w:color="auto"/>
        <w:right w:val="none" w:sz="0" w:space="0" w:color="auto"/>
      </w:divBdr>
    </w:div>
    <w:div w:id="389959489">
      <w:bodyDiv w:val="1"/>
      <w:marLeft w:val="0"/>
      <w:marRight w:val="0"/>
      <w:marTop w:val="0"/>
      <w:marBottom w:val="0"/>
      <w:divBdr>
        <w:top w:val="none" w:sz="0" w:space="0" w:color="auto"/>
        <w:left w:val="none" w:sz="0" w:space="0" w:color="auto"/>
        <w:bottom w:val="none" w:sz="0" w:space="0" w:color="auto"/>
        <w:right w:val="none" w:sz="0" w:space="0" w:color="auto"/>
      </w:divBdr>
    </w:div>
    <w:div w:id="390467344">
      <w:bodyDiv w:val="1"/>
      <w:marLeft w:val="0"/>
      <w:marRight w:val="0"/>
      <w:marTop w:val="0"/>
      <w:marBottom w:val="0"/>
      <w:divBdr>
        <w:top w:val="none" w:sz="0" w:space="0" w:color="auto"/>
        <w:left w:val="none" w:sz="0" w:space="0" w:color="auto"/>
        <w:bottom w:val="none" w:sz="0" w:space="0" w:color="auto"/>
        <w:right w:val="none" w:sz="0" w:space="0" w:color="auto"/>
      </w:divBdr>
    </w:div>
    <w:div w:id="390545913">
      <w:bodyDiv w:val="1"/>
      <w:marLeft w:val="0"/>
      <w:marRight w:val="0"/>
      <w:marTop w:val="0"/>
      <w:marBottom w:val="0"/>
      <w:divBdr>
        <w:top w:val="none" w:sz="0" w:space="0" w:color="auto"/>
        <w:left w:val="none" w:sz="0" w:space="0" w:color="auto"/>
        <w:bottom w:val="none" w:sz="0" w:space="0" w:color="auto"/>
        <w:right w:val="none" w:sz="0" w:space="0" w:color="auto"/>
      </w:divBdr>
    </w:div>
    <w:div w:id="390692111">
      <w:bodyDiv w:val="1"/>
      <w:marLeft w:val="0"/>
      <w:marRight w:val="0"/>
      <w:marTop w:val="0"/>
      <w:marBottom w:val="0"/>
      <w:divBdr>
        <w:top w:val="none" w:sz="0" w:space="0" w:color="auto"/>
        <w:left w:val="none" w:sz="0" w:space="0" w:color="auto"/>
        <w:bottom w:val="none" w:sz="0" w:space="0" w:color="auto"/>
        <w:right w:val="none" w:sz="0" w:space="0" w:color="auto"/>
      </w:divBdr>
    </w:div>
    <w:div w:id="391344562">
      <w:bodyDiv w:val="1"/>
      <w:marLeft w:val="0"/>
      <w:marRight w:val="0"/>
      <w:marTop w:val="0"/>
      <w:marBottom w:val="0"/>
      <w:divBdr>
        <w:top w:val="none" w:sz="0" w:space="0" w:color="auto"/>
        <w:left w:val="none" w:sz="0" w:space="0" w:color="auto"/>
        <w:bottom w:val="none" w:sz="0" w:space="0" w:color="auto"/>
        <w:right w:val="none" w:sz="0" w:space="0" w:color="auto"/>
      </w:divBdr>
    </w:div>
    <w:div w:id="391393049">
      <w:bodyDiv w:val="1"/>
      <w:marLeft w:val="0"/>
      <w:marRight w:val="0"/>
      <w:marTop w:val="0"/>
      <w:marBottom w:val="0"/>
      <w:divBdr>
        <w:top w:val="none" w:sz="0" w:space="0" w:color="auto"/>
        <w:left w:val="none" w:sz="0" w:space="0" w:color="auto"/>
        <w:bottom w:val="none" w:sz="0" w:space="0" w:color="auto"/>
        <w:right w:val="none" w:sz="0" w:space="0" w:color="auto"/>
      </w:divBdr>
    </w:div>
    <w:div w:id="391582772">
      <w:bodyDiv w:val="1"/>
      <w:marLeft w:val="0"/>
      <w:marRight w:val="0"/>
      <w:marTop w:val="0"/>
      <w:marBottom w:val="0"/>
      <w:divBdr>
        <w:top w:val="none" w:sz="0" w:space="0" w:color="auto"/>
        <w:left w:val="none" w:sz="0" w:space="0" w:color="auto"/>
        <w:bottom w:val="none" w:sz="0" w:space="0" w:color="auto"/>
        <w:right w:val="none" w:sz="0" w:space="0" w:color="auto"/>
      </w:divBdr>
    </w:div>
    <w:div w:id="391780173">
      <w:bodyDiv w:val="1"/>
      <w:marLeft w:val="0"/>
      <w:marRight w:val="0"/>
      <w:marTop w:val="0"/>
      <w:marBottom w:val="0"/>
      <w:divBdr>
        <w:top w:val="none" w:sz="0" w:space="0" w:color="auto"/>
        <w:left w:val="none" w:sz="0" w:space="0" w:color="auto"/>
        <w:bottom w:val="none" w:sz="0" w:space="0" w:color="auto"/>
        <w:right w:val="none" w:sz="0" w:space="0" w:color="auto"/>
      </w:divBdr>
    </w:div>
    <w:div w:id="392003034">
      <w:bodyDiv w:val="1"/>
      <w:marLeft w:val="0"/>
      <w:marRight w:val="0"/>
      <w:marTop w:val="0"/>
      <w:marBottom w:val="0"/>
      <w:divBdr>
        <w:top w:val="none" w:sz="0" w:space="0" w:color="auto"/>
        <w:left w:val="none" w:sz="0" w:space="0" w:color="auto"/>
        <w:bottom w:val="none" w:sz="0" w:space="0" w:color="auto"/>
        <w:right w:val="none" w:sz="0" w:space="0" w:color="auto"/>
      </w:divBdr>
    </w:div>
    <w:div w:id="392117701">
      <w:bodyDiv w:val="1"/>
      <w:marLeft w:val="0"/>
      <w:marRight w:val="0"/>
      <w:marTop w:val="0"/>
      <w:marBottom w:val="0"/>
      <w:divBdr>
        <w:top w:val="none" w:sz="0" w:space="0" w:color="auto"/>
        <w:left w:val="none" w:sz="0" w:space="0" w:color="auto"/>
        <w:bottom w:val="none" w:sz="0" w:space="0" w:color="auto"/>
        <w:right w:val="none" w:sz="0" w:space="0" w:color="auto"/>
      </w:divBdr>
    </w:div>
    <w:div w:id="392121859">
      <w:bodyDiv w:val="1"/>
      <w:marLeft w:val="0"/>
      <w:marRight w:val="0"/>
      <w:marTop w:val="0"/>
      <w:marBottom w:val="0"/>
      <w:divBdr>
        <w:top w:val="none" w:sz="0" w:space="0" w:color="auto"/>
        <w:left w:val="none" w:sz="0" w:space="0" w:color="auto"/>
        <w:bottom w:val="none" w:sz="0" w:space="0" w:color="auto"/>
        <w:right w:val="none" w:sz="0" w:space="0" w:color="auto"/>
      </w:divBdr>
    </w:div>
    <w:div w:id="392505022">
      <w:bodyDiv w:val="1"/>
      <w:marLeft w:val="0"/>
      <w:marRight w:val="0"/>
      <w:marTop w:val="0"/>
      <w:marBottom w:val="0"/>
      <w:divBdr>
        <w:top w:val="none" w:sz="0" w:space="0" w:color="auto"/>
        <w:left w:val="none" w:sz="0" w:space="0" w:color="auto"/>
        <w:bottom w:val="none" w:sz="0" w:space="0" w:color="auto"/>
        <w:right w:val="none" w:sz="0" w:space="0" w:color="auto"/>
      </w:divBdr>
    </w:div>
    <w:div w:id="392581258">
      <w:bodyDiv w:val="1"/>
      <w:marLeft w:val="0"/>
      <w:marRight w:val="0"/>
      <w:marTop w:val="0"/>
      <w:marBottom w:val="0"/>
      <w:divBdr>
        <w:top w:val="none" w:sz="0" w:space="0" w:color="auto"/>
        <w:left w:val="none" w:sz="0" w:space="0" w:color="auto"/>
        <w:bottom w:val="none" w:sz="0" w:space="0" w:color="auto"/>
        <w:right w:val="none" w:sz="0" w:space="0" w:color="auto"/>
      </w:divBdr>
    </w:div>
    <w:div w:id="392779504">
      <w:bodyDiv w:val="1"/>
      <w:marLeft w:val="0"/>
      <w:marRight w:val="0"/>
      <w:marTop w:val="0"/>
      <w:marBottom w:val="0"/>
      <w:divBdr>
        <w:top w:val="none" w:sz="0" w:space="0" w:color="auto"/>
        <w:left w:val="none" w:sz="0" w:space="0" w:color="auto"/>
        <w:bottom w:val="none" w:sz="0" w:space="0" w:color="auto"/>
        <w:right w:val="none" w:sz="0" w:space="0" w:color="auto"/>
      </w:divBdr>
    </w:div>
    <w:div w:id="393048176">
      <w:bodyDiv w:val="1"/>
      <w:marLeft w:val="0"/>
      <w:marRight w:val="0"/>
      <w:marTop w:val="0"/>
      <w:marBottom w:val="0"/>
      <w:divBdr>
        <w:top w:val="none" w:sz="0" w:space="0" w:color="auto"/>
        <w:left w:val="none" w:sz="0" w:space="0" w:color="auto"/>
        <w:bottom w:val="none" w:sz="0" w:space="0" w:color="auto"/>
        <w:right w:val="none" w:sz="0" w:space="0" w:color="auto"/>
      </w:divBdr>
    </w:div>
    <w:div w:id="393049941">
      <w:bodyDiv w:val="1"/>
      <w:marLeft w:val="0"/>
      <w:marRight w:val="0"/>
      <w:marTop w:val="0"/>
      <w:marBottom w:val="0"/>
      <w:divBdr>
        <w:top w:val="none" w:sz="0" w:space="0" w:color="auto"/>
        <w:left w:val="none" w:sz="0" w:space="0" w:color="auto"/>
        <w:bottom w:val="none" w:sz="0" w:space="0" w:color="auto"/>
        <w:right w:val="none" w:sz="0" w:space="0" w:color="auto"/>
      </w:divBdr>
    </w:div>
    <w:div w:id="393354648">
      <w:bodyDiv w:val="1"/>
      <w:marLeft w:val="0"/>
      <w:marRight w:val="0"/>
      <w:marTop w:val="0"/>
      <w:marBottom w:val="0"/>
      <w:divBdr>
        <w:top w:val="none" w:sz="0" w:space="0" w:color="auto"/>
        <w:left w:val="none" w:sz="0" w:space="0" w:color="auto"/>
        <w:bottom w:val="none" w:sz="0" w:space="0" w:color="auto"/>
        <w:right w:val="none" w:sz="0" w:space="0" w:color="auto"/>
      </w:divBdr>
    </w:div>
    <w:div w:id="393356899">
      <w:bodyDiv w:val="1"/>
      <w:marLeft w:val="0"/>
      <w:marRight w:val="0"/>
      <w:marTop w:val="0"/>
      <w:marBottom w:val="0"/>
      <w:divBdr>
        <w:top w:val="none" w:sz="0" w:space="0" w:color="auto"/>
        <w:left w:val="none" w:sz="0" w:space="0" w:color="auto"/>
        <w:bottom w:val="none" w:sz="0" w:space="0" w:color="auto"/>
        <w:right w:val="none" w:sz="0" w:space="0" w:color="auto"/>
      </w:divBdr>
    </w:div>
    <w:div w:id="393428681">
      <w:bodyDiv w:val="1"/>
      <w:marLeft w:val="0"/>
      <w:marRight w:val="0"/>
      <w:marTop w:val="0"/>
      <w:marBottom w:val="0"/>
      <w:divBdr>
        <w:top w:val="none" w:sz="0" w:space="0" w:color="auto"/>
        <w:left w:val="none" w:sz="0" w:space="0" w:color="auto"/>
        <w:bottom w:val="none" w:sz="0" w:space="0" w:color="auto"/>
        <w:right w:val="none" w:sz="0" w:space="0" w:color="auto"/>
      </w:divBdr>
    </w:div>
    <w:div w:id="393889318">
      <w:bodyDiv w:val="1"/>
      <w:marLeft w:val="0"/>
      <w:marRight w:val="0"/>
      <w:marTop w:val="0"/>
      <w:marBottom w:val="0"/>
      <w:divBdr>
        <w:top w:val="none" w:sz="0" w:space="0" w:color="auto"/>
        <w:left w:val="none" w:sz="0" w:space="0" w:color="auto"/>
        <w:bottom w:val="none" w:sz="0" w:space="0" w:color="auto"/>
        <w:right w:val="none" w:sz="0" w:space="0" w:color="auto"/>
      </w:divBdr>
    </w:div>
    <w:div w:id="393893400">
      <w:bodyDiv w:val="1"/>
      <w:marLeft w:val="0"/>
      <w:marRight w:val="0"/>
      <w:marTop w:val="0"/>
      <w:marBottom w:val="0"/>
      <w:divBdr>
        <w:top w:val="none" w:sz="0" w:space="0" w:color="auto"/>
        <w:left w:val="none" w:sz="0" w:space="0" w:color="auto"/>
        <w:bottom w:val="none" w:sz="0" w:space="0" w:color="auto"/>
        <w:right w:val="none" w:sz="0" w:space="0" w:color="auto"/>
      </w:divBdr>
    </w:div>
    <w:div w:id="394279691">
      <w:bodyDiv w:val="1"/>
      <w:marLeft w:val="0"/>
      <w:marRight w:val="0"/>
      <w:marTop w:val="0"/>
      <w:marBottom w:val="0"/>
      <w:divBdr>
        <w:top w:val="none" w:sz="0" w:space="0" w:color="auto"/>
        <w:left w:val="none" w:sz="0" w:space="0" w:color="auto"/>
        <w:bottom w:val="none" w:sz="0" w:space="0" w:color="auto"/>
        <w:right w:val="none" w:sz="0" w:space="0" w:color="auto"/>
      </w:divBdr>
    </w:div>
    <w:div w:id="394397402">
      <w:bodyDiv w:val="1"/>
      <w:marLeft w:val="0"/>
      <w:marRight w:val="0"/>
      <w:marTop w:val="0"/>
      <w:marBottom w:val="0"/>
      <w:divBdr>
        <w:top w:val="none" w:sz="0" w:space="0" w:color="auto"/>
        <w:left w:val="none" w:sz="0" w:space="0" w:color="auto"/>
        <w:bottom w:val="none" w:sz="0" w:space="0" w:color="auto"/>
        <w:right w:val="none" w:sz="0" w:space="0" w:color="auto"/>
      </w:divBdr>
    </w:div>
    <w:div w:id="394397970">
      <w:bodyDiv w:val="1"/>
      <w:marLeft w:val="0"/>
      <w:marRight w:val="0"/>
      <w:marTop w:val="0"/>
      <w:marBottom w:val="0"/>
      <w:divBdr>
        <w:top w:val="none" w:sz="0" w:space="0" w:color="auto"/>
        <w:left w:val="none" w:sz="0" w:space="0" w:color="auto"/>
        <w:bottom w:val="none" w:sz="0" w:space="0" w:color="auto"/>
        <w:right w:val="none" w:sz="0" w:space="0" w:color="auto"/>
      </w:divBdr>
    </w:div>
    <w:div w:id="394594851">
      <w:bodyDiv w:val="1"/>
      <w:marLeft w:val="0"/>
      <w:marRight w:val="0"/>
      <w:marTop w:val="0"/>
      <w:marBottom w:val="0"/>
      <w:divBdr>
        <w:top w:val="none" w:sz="0" w:space="0" w:color="auto"/>
        <w:left w:val="none" w:sz="0" w:space="0" w:color="auto"/>
        <w:bottom w:val="none" w:sz="0" w:space="0" w:color="auto"/>
        <w:right w:val="none" w:sz="0" w:space="0" w:color="auto"/>
      </w:divBdr>
    </w:div>
    <w:div w:id="394864855">
      <w:bodyDiv w:val="1"/>
      <w:marLeft w:val="0"/>
      <w:marRight w:val="0"/>
      <w:marTop w:val="0"/>
      <w:marBottom w:val="0"/>
      <w:divBdr>
        <w:top w:val="none" w:sz="0" w:space="0" w:color="auto"/>
        <w:left w:val="none" w:sz="0" w:space="0" w:color="auto"/>
        <w:bottom w:val="none" w:sz="0" w:space="0" w:color="auto"/>
        <w:right w:val="none" w:sz="0" w:space="0" w:color="auto"/>
      </w:divBdr>
    </w:div>
    <w:div w:id="394937161">
      <w:bodyDiv w:val="1"/>
      <w:marLeft w:val="0"/>
      <w:marRight w:val="0"/>
      <w:marTop w:val="0"/>
      <w:marBottom w:val="0"/>
      <w:divBdr>
        <w:top w:val="none" w:sz="0" w:space="0" w:color="auto"/>
        <w:left w:val="none" w:sz="0" w:space="0" w:color="auto"/>
        <w:bottom w:val="none" w:sz="0" w:space="0" w:color="auto"/>
        <w:right w:val="none" w:sz="0" w:space="0" w:color="auto"/>
      </w:divBdr>
    </w:div>
    <w:div w:id="395128513">
      <w:bodyDiv w:val="1"/>
      <w:marLeft w:val="0"/>
      <w:marRight w:val="0"/>
      <w:marTop w:val="0"/>
      <w:marBottom w:val="0"/>
      <w:divBdr>
        <w:top w:val="none" w:sz="0" w:space="0" w:color="auto"/>
        <w:left w:val="none" w:sz="0" w:space="0" w:color="auto"/>
        <w:bottom w:val="none" w:sz="0" w:space="0" w:color="auto"/>
        <w:right w:val="none" w:sz="0" w:space="0" w:color="auto"/>
      </w:divBdr>
    </w:div>
    <w:div w:id="395277942">
      <w:bodyDiv w:val="1"/>
      <w:marLeft w:val="0"/>
      <w:marRight w:val="0"/>
      <w:marTop w:val="0"/>
      <w:marBottom w:val="0"/>
      <w:divBdr>
        <w:top w:val="none" w:sz="0" w:space="0" w:color="auto"/>
        <w:left w:val="none" w:sz="0" w:space="0" w:color="auto"/>
        <w:bottom w:val="none" w:sz="0" w:space="0" w:color="auto"/>
        <w:right w:val="none" w:sz="0" w:space="0" w:color="auto"/>
      </w:divBdr>
    </w:div>
    <w:div w:id="395468878">
      <w:bodyDiv w:val="1"/>
      <w:marLeft w:val="0"/>
      <w:marRight w:val="0"/>
      <w:marTop w:val="0"/>
      <w:marBottom w:val="0"/>
      <w:divBdr>
        <w:top w:val="none" w:sz="0" w:space="0" w:color="auto"/>
        <w:left w:val="none" w:sz="0" w:space="0" w:color="auto"/>
        <w:bottom w:val="none" w:sz="0" w:space="0" w:color="auto"/>
        <w:right w:val="none" w:sz="0" w:space="0" w:color="auto"/>
      </w:divBdr>
    </w:div>
    <w:div w:id="395519758">
      <w:bodyDiv w:val="1"/>
      <w:marLeft w:val="0"/>
      <w:marRight w:val="0"/>
      <w:marTop w:val="0"/>
      <w:marBottom w:val="0"/>
      <w:divBdr>
        <w:top w:val="none" w:sz="0" w:space="0" w:color="auto"/>
        <w:left w:val="none" w:sz="0" w:space="0" w:color="auto"/>
        <w:bottom w:val="none" w:sz="0" w:space="0" w:color="auto"/>
        <w:right w:val="none" w:sz="0" w:space="0" w:color="auto"/>
      </w:divBdr>
    </w:div>
    <w:div w:id="395662874">
      <w:bodyDiv w:val="1"/>
      <w:marLeft w:val="0"/>
      <w:marRight w:val="0"/>
      <w:marTop w:val="0"/>
      <w:marBottom w:val="0"/>
      <w:divBdr>
        <w:top w:val="none" w:sz="0" w:space="0" w:color="auto"/>
        <w:left w:val="none" w:sz="0" w:space="0" w:color="auto"/>
        <w:bottom w:val="none" w:sz="0" w:space="0" w:color="auto"/>
        <w:right w:val="none" w:sz="0" w:space="0" w:color="auto"/>
      </w:divBdr>
    </w:div>
    <w:div w:id="395713517">
      <w:bodyDiv w:val="1"/>
      <w:marLeft w:val="0"/>
      <w:marRight w:val="0"/>
      <w:marTop w:val="0"/>
      <w:marBottom w:val="0"/>
      <w:divBdr>
        <w:top w:val="none" w:sz="0" w:space="0" w:color="auto"/>
        <w:left w:val="none" w:sz="0" w:space="0" w:color="auto"/>
        <w:bottom w:val="none" w:sz="0" w:space="0" w:color="auto"/>
        <w:right w:val="none" w:sz="0" w:space="0" w:color="auto"/>
      </w:divBdr>
    </w:div>
    <w:div w:id="395906759">
      <w:bodyDiv w:val="1"/>
      <w:marLeft w:val="0"/>
      <w:marRight w:val="0"/>
      <w:marTop w:val="0"/>
      <w:marBottom w:val="0"/>
      <w:divBdr>
        <w:top w:val="none" w:sz="0" w:space="0" w:color="auto"/>
        <w:left w:val="none" w:sz="0" w:space="0" w:color="auto"/>
        <w:bottom w:val="none" w:sz="0" w:space="0" w:color="auto"/>
        <w:right w:val="none" w:sz="0" w:space="0" w:color="auto"/>
      </w:divBdr>
    </w:div>
    <w:div w:id="395907185">
      <w:bodyDiv w:val="1"/>
      <w:marLeft w:val="0"/>
      <w:marRight w:val="0"/>
      <w:marTop w:val="0"/>
      <w:marBottom w:val="0"/>
      <w:divBdr>
        <w:top w:val="none" w:sz="0" w:space="0" w:color="auto"/>
        <w:left w:val="none" w:sz="0" w:space="0" w:color="auto"/>
        <w:bottom w:val="none" w:sz="0" w:space="0" w:color="auto"/>
        <w:right w:val="none" w:sz="0" w:space="0" w:color="auto"/>
      </w:divBdr>
    </w:div>
    <w:div w:id="396394179">
      <w:bodyDiv w:val="1"/>
      <w:marLeft w:val="0"/>
      <w:marRight w:val="0"/>
      <w:marTop w:val="0"/>
      <w:marBottom w:val="0"/>
      <w:divBdr>
        <w:top w:val="none" w:sz="0" w:space="0" w:color="auto"/>
        <w:left w:val="none" w:sz="0" w:space="0" w:color="auto"/>
        <w:bottom w:val="none" w:sz="0" w:space="0" w:color="auto"/>
        <w:right w:val="none" w:sz="0" w:space="0" w:color="auto"/>
      </w:divBdr>
    </w:div>
    <w:div w:id="396559271">
      <w:bodyDiv w:val="1"/>
      <w:marLeft w:val="0"/>
      <w:marRight w:val="0"/>
      <w:marTop w:val="0"/>
      <w:marBottom w:val="0"/>
      <w:divBdr>
        <w:top w:val="none" w:sz="0" w:space="0" w:color="auto"/>
        <w:left w:val="none" w:sz="0" w:space="0" w:color="auto"/>
        <w:bottom w:val="none" w:sz="0" w:space="0" w:color="auto"/>
        <w:right w:val="none" w:sz="0" w:space="0" w:color="auto"/>
      </w:divBdr>
    </w:div>
    <w:div w:id="396706632">
      <w:bodyDiv w:val="1"/>
      <w:marLeft w:val="0"/>
      <w:marRight w:val="0"/>
      <w:marTop w:val="0"/>
      <w:marBottom w:val="0"/>
      <w:divBdr>
        <w:top w:val="none" w:sz="0" w:space="0" w:color="auto"/>
        <w:left w:val="none" w:sz="0" w:space="0" w:color="auto"/>
        <w:bottom w:val="none" w:sz="0" w:space="0" w:color="auto"/>
        <w:right w:val="none" w:sz="0" w:space="0" w:color="auto"/>
      </w:divBdr>
    </w:div>
    <w:div w:id="396711687">
      <w:bodyDiv w:val="1"/>
      <w:marLeft w:val="0"/>
      <w:marRight w:val="0"/>
      <w:marTop w:val="0"/>
      <w:marBottom w:val="0"/>
      <w:divBdr>
        <w:top w:val="none" w:sz="0" w:space="0" w:color="auto"/>
        <w:left w:val="none" w:sz="0" w:space="0" w:color="auto"/>
        <w:bottom w:val="none" w:sz="0" w:space="0" w:color="auto"/>
        <w:right w:val="none" w:sz="0" w:space="0" w:color="auto"/>
      </w:divBdr>
    </w:div>
    <w:div w:id="396825947">
      <w:bodyDiv w:val="1"/>
      <w:marLeft w:val="0"/>
      <w:marRight w:val="0"/>
      <w:marTop w:val="0"/>
      <w:marBottom w:val="0"/>
      <w:divBdr>
        <w:top w:val="none" w:sz="0" w:space="0" w:color="auto"/>
        <w:left w:val="none" w:sz="0" w:space="0" w:color="auto"/>
        <w:bottom w:val="none" w:sz="0" w:space="0" w:color="auto"/>
        <w:right w:val="none" w:sz="0" w:space="0" w:color="auto"/>
      </w:divBdr>
    </w:div>
    <w:div w:id="396827177">
      <w:bodyDiv w:val="1"/>
      <w:marLeft w:val="0"/>
      <w:marRight w:val="0"/>
      <w:marTop w:val="0"/>
      <w:marBottom w:val="0"/>
      <w:divBdr>
        <w:top w:val="none" w:sz="0" w:space="0" w:color="auto"/>
        <w:left w:val="none" w:sz="0" w:space="0" w:color="auto"/>
        <w:bottom w:val="none" w:sz="0" w:space="0" w:color="auto"/>
        <w:right w:val="none" w:sz="0" w:space="0" w:color="auto"/>
      </w:divBdr>
    </w:div>
    <w:div w:id="396903784">
      <w:bodyDiv w:val="1"/>
      <w:marLeft w:val="0"/>
      <w:marRight w:val="0"/>
      <w:marTop w:val="0"/>
      <w:marBottom w:val="0"/>
      <w:divBdr>
        <w:top w:val="none" w:sz="0" w:space="0" w:color="auto"/>
        <w:left w:val="none" w:sz="0" w:space="0" w:color="auto"/>
        <w:bottom w:val="none" w:sz="0" w:space="0" w:color="auto"/>
        <w:right w:val="none" w:sz="0" w:space="0" w:color="auto"/>
      </w:divBdr>
    </w:div>
    <w:div w:id="396974631">
      <w:bodyDiv w:val="1"/>
      <w:marLeft w:val="0"/>
      <w:marRight w:val="0"/>
      <w:marTop w:val="0"/>
      <w:marBottom w:val="0"/>
      <w:divBdr>
        <w:top w:val="none" w:sz="0" w:space="0" w:color="auto"/>
        <w:left w:val="none" w:sz="0" w:space="0" w:color="auto"/>
        <w:bottom w:val="none" w:sz="0" w:space="0" w:color="auto"/>
        <w:right w:val="none" w:sz="0" w:space="0" w:color="auto"/>
      </w:divBdr>
    </w:div>
    <w:div w:id="397090563">
      <w:bodyDiv w:val="1"/>
      <w:marLeft w:val="0"/>
      <w:marRight w:val="0"/>
      <w:marTop w:val="0"/>
      <w:marBottom w:val="0"/>
      <w:divBdr>
        <w:top w:val="none" w:sz="0" w:space="0" w:color="auto"/>
        <w:left w:val="none" w:sz="0" w:space="0" w:color="auto"/>
        <w:bottom w:val="none" w:sz="0" w:space="0" w:color="auto"/>
        <w:right w:val="none" w:sz="0" w:space="0" w:color="auto"/>
      </w:divBdr>
    </w:div>
    <w:div w:id="397170840">
      <w:bodyDiv w:val="1"/>
      <w:marLeft w:val="0"/>
      <w:marRight w:val="0"/>
      <w:marTop w:val="0"/>
      <w:marBottom w:val="0"/>
      <w:divBdr>
        <w:top w:val="none" w:sz="0" w:space="0" w:color="auto"/>
        <w:left w:val="none" w:sz="0" w:space="0" w:color="auto"/>
        <w:bottom w:val="none" w:sz="0" w:space="0" w:color="auto"/>
        <w:right w:val="none" w:sz="0" w:space="0" w:color="auto"/>
      </w:divBdr>
    </w:div>
    <w:div w:id="397434764">
      <w:bodyDiv w:val="1"/>
      <w:marLeft w:val="0"/>
      <w:marRight w:val="0"/>
      <w:marTop w:val="0"/>
      <w:marBottom w:val="0"/>
      <w:divBdr>
        <w:top w:val="none" w:sz="0" w:space="0" w:color="auto"/>
        <w:left w:val="none" w:sz="0" w:space="0" w:color="auto"/>
        <w:bottom w:val="none" w:sz="0" w:space="0" w:color="auto"/>
        <w:right w:val="none" w:sz="0" w:space="0" w:color="auto"/>
      </w:divBdr>
    </w:div>
    <w:div w:id="397486351">
      <w:bodyDiv w:val="1"/>
      <w:marLeft w:val="0"/>
      <w:marRight w:val="0"/>
      <w:marTop w:val="0"/>
      <w:marBottom w:val="0"/>
      <w:divBdr>
        <w:top w:val="none" w:sz="0" w:space="0" w:color="auto"/>
        <w:left w:val="none" w:sz="0" w:space="0" w:color="auto"/>
        <w:bottom w:val="none" w:sz="0" w:space="0" w:color="auto"/>
        <w:right w:val="none" w:sz="0" w:space="0" w:color="auto"/>
      </w:divBdr>
    </w:div>
    <w:div w:id="397676259">
      <w:bodyDiv w:val="1"/>
      <w:marLeft w:val="0"/>
      <w:marRight w:val="0"/>
      <w:marTop w:val="0"/>
      <w:marBottom w:val="0"/>
      <w:divBdr>
        <w:top w:val="none" w:sz="0" w:space="0" w:color="auto"/>
        <w:left w:val="none" w:sz="0" w:space="0" w:color="auto"/>
        <w:bottom w:val="none" w:sz="0" w:space="0" w:color="auto"/>
        <w:right w:val="none" w:sz="0" w:space="0" w:color="auto"/>
      </w:divBdr>
    </w:div>
    <w:div w:id="397676309">
      <w:bodyDiv w:val="1"/>
      <w:marLeft w:val="0"/>
      <w:marRight w:val="0"/>
      <w:marTop w:val="0"/>
      <w:marBottom w:val="0"/>
      <w:divBdr>
        <w:top w:val="none" w:sz="0" w:space="0" w:color="auto"/>
        <w:left w:val="none" w:sz="0" w:space="0" w:color="auto"/>
        <w:bottom w:val="none" w:sz="0" w:space="0" w:color="auto"/>
        <w:right w:val="none" w:sz="0" w:space="0" w:color="auto"/>
      </w:divBdr>
    </w:div>
    <w:div w:id="397748467">
      <w:bodyDiv w:val="1"/>
      <w:marLeft w:val="0"/>
      <w:marRight w:val="0"/>
      <w:marTop w:val="0"/>
      <w:marBottom w:val="0"/>
      <w:divBdr>
        <w:top w:val="none" w:sz="0" w:space="0" w:color="auto"/>
        <w:left w:val="none" w:sz="0" w:space="0" w:color="auto"/>
        <w:bottom w:val="none" w:sz="0" w:space="0" w:color="auto"/>
        <w:right w:val="none" w:sz="0" w:space="0" w:color="auto"/>
      </w:divBdr>
    </w:div>
    <w:div w:id="397869471">
      <w:bodyDiv w:val="1"/>
      <w:marLeft w:val="0"/>
      <w:marRight w:val="0"/>
      <w:marTop w:val="0"/>
      <w:marBottom w:val="0"/>
      <w:divBdr>
        <w:top w:val="none" w:sz="0" w:space="0" w:color="auto"/>
        <w:left w:val="none" w:sz="0" w:space="0" w:color="auto"/>
        <w:bottom w:val="none" w:sz="0" w:space="0" w:color="auto"/>
        <w:right w:val="none" w:sz="0" w:space="0" w:color="auto"/>
      </w:divBdr>
    </w:div>
    <w:div w:id="398023237">
      <w:bodyDiv w:val="1"/>
      <w:marLeft w:val="0"/>
      <w:marRight w:val="0"/>
      <w:marTop w:val="0"/>
      <w:marBottom w:val="0"/>
      <w:divBdr>
        <w:top w:val="none" w:sz="0" w:space="0" w:color="auto"/>
        <w:left w:val="none" w:sz="0" w:space="0" w:color="auto"/>
        <w:bottom w:val="none" w:sz="0" w:space="0" w:color="auto"/>
        <w:right w:val="none" w:sz="0" w:space="0" w:color="auto"/>
      </w:divBdr>
    </w:div>
    <w:div w:id="398135665">
      <w:bodyDiv w:val="1"/>
      <w:marLeft w:val="0"/>
      <w:marRight w:val="0"/>
      <w:marTop w:val="0"/>
      <w:marBottom w:val="0"/>
      <w:divBdr>
        <w:top w:val="none" w:sz="0" w:space="0" w:color="auto"/>
        <w:left w:val="none" w:sz="0" w:space="0" w:color="auto"/>
        <w:bottom w:val="none" w:sz="0" w:space="0" w:color="auto"/>
        <w:right w:val="none" w:sz="0" w:space="0" w:color="auto"/>
      </w:divBdr>
    </w:div>
    <w:div w:id="398555873">
      <w:bodyDiv w:val="1"/>
      <w:marLeft w:val="0"/>
      <w:marRight w:val="0"/>
      <w:marTop w:val="0"/>
      <w:marBottom w:val="0"/>
      <w:divBdr>
        <w:top w:val="none" w:sz="0" w:space="0" w:color="auto"/>
        <w:left w:val="none" w:sz="0" w:space="0" w:color="auto"/>
        <w:bottom w:val="none" w:sz="0" w:space="0" w:color="auto"/>
        <w:right w:val="none" w:sz="0" w:space="0" w:color="auto"/>
      </w:divBdr>
    </w:div>
    <w:div w:id="398868933">
      <w:bodyDiv w:val="1"/>
      <w:marLeft w:val="0"/>
      <w:marRight w:val="0"/>
      <w:marTop w:val="0"/>
      <w:marBottom w:val="0"/>
      <w:divBdr>
        <w:top w:val="none" w:sz="0" w:space="0" w:color="auto"/>
        <w:left w:val="none" w:sz="0" w:space="0" w:color="auto"/>
        <w:bottom w:val="none" w:sz="0" w:space="0" w:color="auto"/>
        <w:right w:val="none" w:sz="0" w:space="0" w:color="auto"/>
      </w:divBdr>
    </w:div>
    <w:div w:id="398871452">
      <w:bodyDiv w:val="1"/>
      <w:marLeft w:val="0"/>
      <w:marRight w:val="0"/>
      <w:marTop w:val="0"/>
      <w:marBottom w:val="0"/>
      <w:divBdr>
        <w:top w:val="none" w:sz="0" w:space="0" w:color="auto"/>
        <w:left w:val="none" w:sz="0" w:space="0" w:color="auto"/>
        <w:bottom w:val="none" w:sz="0" w:space="0" w:color="auto"/>
        <w:right w:val="none" w:sz="0" w:space="0" w:color="auto"/>
      </w:divBdr>
    </w:div>
    <w:div w:id="398942039">
      <w:bodyDiv w:val="1"/>
      <w:marLeft w:val="0"/>
      <w:marRight w:val="0"/>
      <w:marTop w:val="0"/>
      <w:marBottom w:val="0"/>
      <w:divBdr>
        <w:top w:val="none" w:sz="0" w:space="0" w:color="auto"/>
        <w:left w:val="none" w:sz="0" w:space="0" w:color="auto"/>
        <w:bottom w:val="none" w:sz="0" w:space="0" w:color="auto"/>
        <w:right w:val="none" w:sz="0" w:space="0" w:color="auto"/>
      </w:divBdr>
    </w:div>
    <w:div w:id="399208942">
      <w:bodyDiv w:val="1"/>
      <w:marLeft w:val="0"/>
      <w:marRight w:val="0"/>
      <w:marTop w:val="0"/>
      <w:marBottom w:val="0"/>
      <w:divBdr>
        <w:top w:val="none" w:sz="0" w:space="0" w:color="auto"/>
        <w:left w:val="none" w:sz="0" w:space="0" w:color="auto"/>
        <w:bottom w:val="none" w:sz="0" w:space="0" w:color="auto"/>
        <w:right w:val="none" w:sz="0" w:space="0" w:color="auto"/>
      </w:divBdr>
    </w:div>
    <w:div w:id="399331253">
      <w:bodyDiv w:val="1"/>
      <w:marLeft w:val="0"/>
      <w:marRight w:val="0"/>
      <w:marTop w:val="0"/>
      <w:marBottom w:val="0"/>
      <w:divBdr>
        <w:top w:val="none" w:sz="0" w:space="0" w:color="auto"/>
        <w:left w:val="none" w:sz="0" w:space="0" w:color="auto"/>
        <w:bottom w:val="none" w:sz="0" w:space="0" w:color="auto"/>
        <w:right w:val="none" w:sz="0" w:space="0" w:color="auto"/>
      </w:divBdr>
    </w:div>
    <w:div w:id="399401124">
      <w:bodyDiv w:val="1"/>
      <w:marLeft w:val="0"/>
      <w:marRight w:val="0"/>
      <w:marTop w:val="0"/>
      <w:marBottom w:val="0"/>
      <w:divBdr>
        <w:top w:val="none" w:sz="0" w:space="0" w:color="auto"/>
        <w:left w:val="none" w:sz="0" w:space="0" w:color="auto"/>
        <w:bottom w:val="none" w:sz="0" w:space="0" w:color="auto"/>
        <w:right w:val="none" w:sz="0" w:space="0" w:color="auto"/>
      </w:divBdr>
    </w:div>
    <w:div w:id="399715157">
      <w:bodyDiv w:val="1"/>
      <w:marLeft w:val="0"/>
      <w:marRight w:val="0"/>
      <w:marTop w:val="0"/>
      <w:marBottom w:val="0"/>
      <w:divBdr>
        <w:top w:val="none" w:sz="0" w:space="0" w:color="auto"/>
        <w:left w:val="none" w:sz="0" w:space="0" w:color="auto"/>
        <w:bottom w:val="none" w:sz="0" w:space="0" w:color="auto"/>
        <w:right w:val="none" w:sz="0" w:space="0" w:color="auto"/>
      </w:divBdr>
    </w:div>
    <w:div w:id="400059035">
      <w:bodyDiv w:val="1"/>
      <w:marLeft w:val="0"/>
      <w:marRight w:val="0"/>
      <w:marTop w:val="0"/>
      <w:marBottom w:val="0"/>
      <w:divBdr>
        <w:top w:val="none" w:sz="0" w:space="0" w:color="auto"/>
        <w:left w:val="none" w:sz="0" w:space="0" w:color="auto"/>
        <w:bottom w:val="none" w:sz="0" w:space="0" w:color="auto"/>
        <w:right w:val="none" w:sz="0" w:space="0" w:color="auto"/>
      </w:divBdr>
    </w:div>
    <w:div w:id="400063128">
      <w:bodyDiv w:val="1"/>
      <w:marLeft w:val="0"/>
      <w:marRight w:val="0"/>
      <w:marTop w:val="0"/>
      <w:marBottom w:val="0"/>
      <w:divBdr>
        <w:top w:val="none" w:sz="0" w:space="0" w:color="auto"/>
        <w:left w:val="none" w:sz="0" w:space="0" w:color="auto"/>
        <w:bottom w:val="none" w:sz="0" w:space="0" w:color="auto"/>
        <w:right w:val="none" w:sz="0" w:space="0" w:color="auto"/>
      </w:divBdr>
    </w:div>
    <w:div w:id="400098048">
      <w:bodyDiv w:val="1"/>
      <w:marLeft w:val="0"/>
      <w:marRight w:val="0"/>
      <w:marTop w:val="0"/>
      <w:marBottom w:val="0"/>
      <w:divBdr>
        <w:top w:val="none" w:sz="0" w:space="0" w:color="auto"/>
        <w:left w:val="none" w:sz="0" w:space="0" w:color="auto"/>
        <w:bottom w:val="none" w:sz="0" w:space="0" w:color="auto"/>
        <w:right w:val="none" w:sz="0" w:space="0" w:color="auto"/>
      </w:divBdr>
    </w:div>
    <w:div w:id="400521566">
      <w:bodyDiv w:val="1"/>
      <w:marLeft w:val="0"/>
      <w:marRight w:val="0"/>
      <w:marTop w:val="0"/>
      <w:marBottom w:val="0"/>
      <w:divBdr>
        <w:top w:val="none" w:sz="0" w:space="0" w:color="auto"/>
        <w:left w:val="none" w:sz="0" w:space="0" w:color="auto"/>
        <w:bottom w:val="none" w:sz="0" w:space="0" w:color="auto"/>
        <w:right w:val="none" w:sz="0" w:space="0" w:color="auto"/>
      </w:divBdr>
    </w:div>
    <w:div w:id="400687380">
      <w:bodyDiv w:val="1"/>
      <w:marLeft w:val="0"/>
      <w:marRight w:val="0"/>
      <w:marTop w:val="0"/>
      <w:marBottom w:val="0"/>
      <w:divBdr>
        <w:top w:val="none" w:sz="0" w:space="0" w:color="auto"/>
        <w:left w:val="none" w:sz="0" w:space="0" w:color="auto"/>
        <w:bottom w:val="none" w:sz="0" w:space="0" w:color="auto"/>
        <w:right w:val="none" w:sz="0" w:space="0" w:color="auto"/>
      </w:divBdr>
    </w:div>
    <w:div w:id="400760797">
      <w:bodyDiv w:val="1"/>
      <w:marLeft w:val="0"/>
      <w:marRight w:val="0"/>
      <w:marTop w:val="0"/>
      <w:marBottom w:val="0"/>
      <w:divBdr>
        <w:top w:val="none" w:sz="0" w:space="0" w:color="auto"/>
        <w:left w:val="none" w:sz="0" w:space="0" w:color="auto"/>
        <w:bottom w:val="none" w:sz="0" w:space="0" w:color="auto"/>
        <w:right w:val="none" w:sz="0" w:space="0" w:color="auto"/>
      </w:divBdr>
    </w:div>
    <w:div w:id="400760798">
      <w:bodyDiv w:val="1"/>
      <w:marLeft w:val="0"/>
      <w:marRight w:val="0"/>
      <w:marTop w:val="0"/>
      <w:marBottom w:val="0"/>
      <w:divBdr>
        <w:top w:val="none" w:sz="0" w:space="0" w:color="auto"/>
        <w:left w:val="none" w:sz="0" w:space="0" w:color="auto"/>
        <w:bottom w:val="none" w:sz="0" w:space="0" w:color="auto"/>
        <w:right w:val="none" w:sz="0" w:space="0" w:color="auto"/>
      </w:divBdr>
    </w:div>
    <w:div w:id="401293724">
      <w:bodyDiv w:val="1"/>
      <w:marLeft w:val="0"/>
      <w:marRight w:val="0"/>
      <w:marTop w:val="0"/>
      <w:marBottom w:val="0"/>
      <w:divBdr>
        <w:top w:val="none" w:sz="0" w:space="0" w:color="auto"/>
        <w:left w:val="none" w:sz="0" w:space="0" w:color="auto"/>
        <w:bottom w:val="none" w:sz="0" w:space="0" w:color="auto"/>
        <w:right w:val="none" w:sz="0" w:space="0" w:color="auto"/>
      </w:divBdr>
    </w:div>
    <w:div w:id="401294791">
      <w:bodyDiv w:val="1"/>
      <w:marLeft w:val="0"/>
      <w:marRight w:val="0"/>
      <w:marTop w:val="0"/>
      <w:marBottom w:val="0"/>
      <w:divBdr>
        <w:top w:val="none" w:sz="0" w:space="0" w:color="auto"/>
        <w:left w:val="none" w:sz="0" w:space="0" w:color="auto"/>
        <w:bottom w:val="none" w:sz="0" w:space="0" w:color="auto"/>
        <w:right w:val="none" w:sz="0" w:space="0" w:color="auto"/>
      </w:divBdr>
    </w:div>
    <w:div w:id="401415707">
      <w:bodyDiv w:val="1"/>
      <w:marLeft w:val="0"/>
      <w:marRight w:val="0"/>
      <w:marTop w:val="0"/>
      <w:marBottom w:val="0"/>
      <w:divBdr>
        <w:top w:val="none" w:sz="0" w:space="0" w:color="auto"/>
        <w:left w:val="none" w:sz="0" w:space="0" w:color="auto"/>
        <w:bottom w:val="none" w:sz="0" w:space="0" w:color="auto"/>
        <w:right w:val="none" w:sz="0" w:space="0" w:color="auto"/>
      </w:divBdr>
    </w:div>
    <w:div w:id="401610177">
      <w:bodyDiv w:val="1"/>
      <w:marLeft w:val="0"/>
      <w:marRight w:val="0"/>
      <w:marTop w:val="0"/>
      <w:marBottom w:val="0"/>
      <w:divBdr>
        <w:top w:val="none" w:sz="0" w:space="0" w:color="auto"/>
        <w:left w:val="none" w:sz="0" w:space="0" w:color="auto"/>
        <w:bottom w:val="none" w:sz="0" w:space="0" w:color="auto"/>
        <w:right w:val="none" w:sz="0" w:space="0" w:color="auto"/>
      </w:divBdr>
    </w:div>
    <w:div w:id="401829204">
      <w:bodyDiv w:val="1"/>
      <w:marLeft w:val="0"/>
      <w:marRight w:val="0"/>
      <w:marTop w:val="0"/>
      <w:marBottom w:val="0"/>
      <w:divBdr>
        <w:top w:val="none" w:sz="0" w:space="0" w:color="auto"/>
        <w:left w:val="none" w:sz="0" w:space="0" w:color="auto"/>
        <w:bottom w:val="none" w:sz="0" w:space="0" w:color="auto"/>
        <w:right w:val="none" w:sz="0" w:space="0" w:color="auto"/>
      </w:divBdr>
    </w:div>
    <w:div w:id="402029515">
      <w:bodyDiv w:val="1"/>
      <w:marLeft w:val="0"/>
      <w:marRight w:val="0"/>
      <w:marTop w:val="0"/>
      <w:marBottom w:val="0"/>
      <w:divBdr>
        <w:top w:val="none" w:sz="0" w:space="0" w:color="auto"/>
        <w:left w:val="none" w:sz="0" w:space="0" w:color="auto"/>
        <w:bottom w:val="none" w:sz="0" w:space="0" w:color="auto"/>
        <w:right w:val="none" w:sz="0" w:space="0" w:color="auto"/>
      </w:divBdr>
    </w:div>
    <w:div w:id="402141119">
      <w:bodyDiv w:val="1"/>
      <w:marLeft w:val="0"/>
      <w:marRight w:val="0"/>
      <w:marTop w:val="0"/>
      <w:marBottom w:val="0"/>
      <w:divBdr>
        <w:top w:val="none" w:sz="0" w:space="0" w:color="auto"/>
        <w:left w:val="none" w:sz="0" w:space="0" w:color="auto"/>
        <w:bottom w:val="none" w:sz="0" w:space="0" w:color="auto"/>
        <w:right w:val="none" w:sz="0" w:space="0" w:color="auto"/>
      </w:divBdr>
    </w:div>
    <w:div w:id="402529558">
      <w:bodyDiv w:val="1"/>
      <w:marLeft w:val="0"/>
      <w:marRight w:val="0"/>
      <w:marTop w:val="0"/>
      <w:marBottom w:val="0"/>
      <w:divBdr>
        <w:top w:val="none" w:sz="0" w:space="0" w:color="auto"/>
        <w:left w:val="none" w:sz="0" w:space="0" w:color="auto"/>
        <w:bottom w:val="none" w:sz="0" w:space="0" w:color="auto"/>
        <w:right w:val="none" w:sz="0" w:space="0" w:color="auto"/>
      </w:divBdr>
    </w:div>
    <w:div w:id="402684252">
      <w:bodyDiv w:val="1"/>
      <w:marLeft w:val="0"/>
      <w:marRight w:val="0"/>
      <w:marTop w:val="0"/>
      <w:marBottom w:val="0"/>
      <w:divBdr>
        <w:top w:val="none" w:sz="0" w:space="0" w:color="auto"/>
        <w:left w:val="none" w:sz="0" w:space="0" w:color="auto"/>
        <w:bottom w:val="none" w:sz="0" w:space="0" w:color="auto"/>
        <w:right w:val="none" w:sz="0" w:space="0" w:color="auto"/>
      </w:divBdr>
    </w:div>
    <w:div w:id="402723827">
      <w:bodyDiv w:val="1"/>
      <w:marLeft w:val="0"/>
      <w:marRight w:val="0"/>
      <w:marTop w:val="0"/>
      <w:marBottom w:val="0"/>
      <w:divBdr>
        <w:top w:val="none" w:sz="0" w:space="0" w:color="auto"/>
        <w:left w:val="none" w:sz="0" w:space="0" w:color="auto"/>
        <w:bottom w:val="none" w:sz="0" w:space="0" w:color="auto"/>
        <w:right w:val="none" w:sz="0" w:space="0" w:color="auto"/>
      </w:divBdr>
    </w:div>
    <w:div w:id="402728538">
      <w:bodyDiv w:val="1"/>
      <w:marLeft w:val="0"/>
      <w:marRight w:val="0"/>
      <w:marTop w:val="0"/>
      <w:marBottom w:val="0"/>
      <w:divBdr>
        <w:top w:val="none" w:sz="0" w:space="0" w:color="auto"/>
        <w:left w:val="none" w:sz="0" w:space="0" w:color="auto"/>
        <w:bottom w:val="none" w:sz="0" w:space="0" w:color="auto"/>
        <w:right w:val="none" w:sz="0" w:space="0" w:color="auto"/>
      </w:divBdr>
    </w:div>
    <w:div w:id="402996152">
      <w:bodyDiv w:val="1"/>
      <w:marLeft w:val="0"/>
      <w:marRight w:val="0"/>
      <w:marTop w:val="0"/>
      <w:marBottom w:val="0"/>
      <w:divBdr>
        <w:top w:val="none" w:sz="0" w:space="0" w:color="auto"/>
        <w:left w:val="none" w:sz="0" w:space="0" w:color="auto"/>
        <w:bottom w:val="none" w:sz="0" w:space="0" w:color="auto"/>
        <w:right w:val="none" w:sz="0" w:space="0" w:color="auto"/>
      </w:divBdr>
    </w:div>
    <w:div w:id="403260008">
      <w:bodyDiv w:val="1"/>
      <w:marLeft w:val="0"/>
      <w:marRight w:val="0"/>
      <w:marTop w:val="0"/>
      <w:marBottom w:val="0"/>
      <w:divBdr>
        <w:top w:val="none" w:sz="0" w:space="0" w:color="auto"/>
        <w:left w:val="none" w:sz="0" w:space="0" w:color="auto"/>
        <w:bottom w:val="none" w:sz="0" w:space="0" w:color="auto"/>
        <w:right w:val="none" w:sz="0" w:space="0" w:color="auto"/>
      </w:divBdr>
    </w:div>
    <w:div w:id="403340333">
      <w:bodyDiv w:val="1"/>
      <w:marLeft w:val="0"/>
      <w:marRight w:val="0"/>
      <w:marTop w:val="0"/>
      <w:marBottom w:val="0"/>
      <w:divBdr>
        <w:top w:val="none" w:sz="0" w:space="0" w:color="auto"/>
        <w:left w:val="none" w:sz="0" w:space="0" w:color="auto"/>
        <w:bottom w:val="none" w:sz="0" w:space="0" w:color="auto"/>
        <w:right w:val="none" w:sz="0" w:space="0" w:color="auto"/>
      </w:divBdr>
    </w:div>
    <w:div w:id="403381670">
      <w:bodyDiv w:val="1"/>
      <w:marLeft w:val="0"/>
      <w:marRight w:val="0"/>
      <w:marTop w:val="0"/>
      <w:marBottom w:val="0"/>
      <w:divBdr>
        <w:top w:val="none" w:sz="0" w:space="0" w:color="auto"/>
        <w:left w:val="none" w:sz="0" w:space="0" w:color="auto"/>
        <w:bottom w:val="none" w:sz="0" w:space="0" w:color="auto"/>
        <w:right w:val="none" w:sz="0" w:space="0" w:color="auto"/>
      </w:divBdr>
    </w:div>
    <w:div w:id="403912203">
      <w:bodyDiv w:val="1"/>
      <w:marLeft w:val="0"/>
      <w:marRight w:val="0"/>
      <w:marTop w:val="0"/>
      <w:marBottom w:val="0"/>
      <w:divBdr>
        <w:top w:val="none" w:sz="0" w:space="0" w:color="auto"/>
        <w:left w:val="none" w:sz="0" w:space="0" w:color="auto"/>
        <w:bottom w:val="none" w:sz="0" w:space="0" w:color="auto"/>
        <w:right w:val="none" w:sz="0" w:space="0" w:color="auto"/>
      </w:divBdr>
    </w:div>
    <w:div w:id="404256188">
      <w:bodyDiv w:val="1"/>
      <w:marLeft w:val="0"/>
      <w:marRight w:val="0"/>
      <w:marTop w:val="0"/>
      <w:marBottom w:val="0"/>
      <w:divBdr>
        <w:top w:val="none" w:sz="0" w:space="0" w:color="auto"/>
        <w:left w:val="none" w:sz="0" w:space="0" w:color="auto"/>
        <w:bottom w:val="none" w:sz="0" w:space="0" w:color="auto"/>
        <w:right w:val="none" w:sz="0" w:space="0" w:color="auto"/>
      </w:divBdr>
    </w:div>
    <w:div w:id="404383108">
      <w:bodyDiv w:val="1"/>
      <w:marLeft w:val="0"/>
      <w:marRight w:val="0"/>
      <w:marTop w:val="0"/>
      <w:marBottom w:val="0"/>
      <w:divBdr>
        <w:top w:val="none" w:sz="0" w:space="0" w:color="auto"/>
        <w:left w:val="none" w:sz="0" w:space="0" w:color="auto"/>
        <w:bottom w:val="none" w:sz="0" w:space="0" w:color="auto"/>
        <w:right w:val="none" w:sz="0" w:space="0" w:color="auto"/>
      </w:divBdr>
    </w:div>
    <w:div w:id="404451795">
      <w:bodyDiv w:val="1"/>
      <w:marLeft w:val="0"/>
      <w:marRight w:val="0"/>
      <w:marTop w:val="0"/>
      <w:marBottom w:val="0"/>
      <w:divBdr>
        <w:top w:val="none" w:sz="0" w:space="0" w:color="auto"/>
        <w:left w:val="none" w:sz="0" w:space="0" w:color="auto"/>
        <w:bottom w:val="none" w:sz="0" w:space="0" w:color="auto"/>
        <w:right w:val="none" w:sz="0" w:space="0" w:color="auto"/>
      </w:divBdr>
    </w:div>
    <w:div w:id="404574488">
      <w:bodyDiv w:val="1"/>
      <w:marLeft w:val="0"/>
      <w:marRight w:val="0"/>
      <w:marTop w:val="0"/>
      <w:marBottom w:val="0"/>
      <w:divBdr>
        <w:top w:val="none" w:sz="0" w:space="0" w:color="auto"/>
        <w:left w:val="none" w:sz="0" w:space="0" w:color="auto"/>
        <w:bottom w:val="none" w:sz="0" w:space="0" w:color="auto"/>
        <w:right w:val="none" w:sz="0" w:space="0" w:color="auto"/>
      </w:divBdr>
    </w:div>
    <w:div w:id="404761727">
      <w:bodyDiv w:val="1"/>
      <w:marLeft w:val="0"/>
      <w:marRight w:val="0"/>
      <w:marTop w:val="0"/>
      <w:marBottom w:val="0"/>
      <w:divBdr>
        <w:top w:val="none" w:sz="0" w:space="0" w:color="auto"/>
        <w:left w:val="none" w:sz="0" w:space="0" w:color="auto"/>
        <w:bottom w:val="none" w:sz="0" w:space="0" w:color="auto"/>
        <w:right w:val="none" w:sz="0" w:space="0" w:color="auto"/>
      </w:divBdr>
    </w:div>
    <w:div w:id="404839219">
      <w:bodyDiv w:val="1"/>
      <w:marLeft w:val="0"/>
      <w:marRight w:val="0"/>
      <w:marTop w:val="0"/>
      <w:marBottom w:val="0"/>
      <w:divBdr>
        <w:top w:val="none" w:sz="0" w:space="0" w:color="auto"/>
        <w:left w:val="none" w:sz="0" w:space="0" w:color="auto"/>
        <w:bottom w:val="none" w:sz="0" w:space="0" w:color="auto"/>
        <w:right w:val="none" w:sz="0" w:space="0" w:color="auto"/>
      </w:divBdr>
    </w:div>
    <w:div w:id="404887287">
      <w:bodyDiv w:val="1"/>
      <w:marLeft w:val="0"/>
      <w:marRight w:val="0"/>
      <w:marTop w:val="0"/>
      <w:marBottom w:val="0"/>
      <w:divBdr>
        <w:top w:val="none" w:sz="0" w:space="0" w:color="auto"/>
        <w:left w:val="none" w:sz="0" w:space="0" w:color="auto"/>
        <w:bottom w:val="none" w:sz="0" w:space="0" w:color="auto"/>
        <w:right w:val="none" w:sz="0" w:space="0" w:color="auto"/>
      </w:divBdr>
    </w:div>
    <w:div w:id="405035806">
      <w:bodyDiv w:val="1"/>
      <w:marLeft w:val="0"/>
      <w:marRight w:val="0"/>
      <w:marTop w:val="0"/>
      <w:marBottom w:val="0"/>
      <w:divBdr>
        <w:top w:val="none" w:sz="0" w:space="0" w:color="auto"/>
        <w:left w:val="none" w:sz="0" w:space="0" w:color="auto"/>
        <w:bottom w:val="none" w:sz="0" w:space="0" w:color="auto"/>
        <w:right w:val="none" w:sz="0" w:space="0" w:color="auto"/>
      </w:divBdr>
    </w:div>
    <w:div w:id="405109716">
      <w:bodyDiv w:val="1"/>
      <w:marLeft w:val="0"/>
      <w:marRight w:val="0"/>
      <w:marTop w:val="0"/>
      <w:marBottom w:val="0"/>
      <w:divBdr>
        <w:top w:val="none" w:sz="0" w:space="0" w:color="auto"/>
        <w:left w:val="none" w:sz="0" w:space="0" w:color="auto"/>
        <w:bottom w:val="none" w:sz="0" w:space="0" w:color="auto"/>
        <w:right w:val="none" w:sz="0" w:space="0" w:color="auto"/>
      </w:divBdr>
    </w:div>
    <w:div w:id="405153689">
      <w:bodyDiv w:val="1"/>
      <w:marLeft w:val="0"/>
      <w:marRight w:val="0"/>
      <w:marTop w:val="0"/>
      <w:marBottom w:val="0"/>
      <w:divBdr>
        <w:top w:val="none" w:sz="0" w:space="0" w:color="auto"/>
        <w:left w:val="none" w:sz="0" w:space="0" w:color="auto"/>
        <w:bottom w:val="none" w:sz="0" w:space="0" w:color="auto"/>
        <w:right w:val="none" w:sz="0" w:space="0" w:color="auto"/>
      </w:divBdr>
    </w:div>
    <w:div w:id="405345457">
      <w:bodyDiv w:val="1"/>
      <w:marLeft w:val="0"/>
      <w:marRight w:val="0"/>
      <w:marTop w:val="0"/>
      <w:marBottom w:val="0"/>
      <w:divBdr>
        <w:top w:val="none" w:sz="0" w:space="0" w:color="auto"/>
        <w:left w:val="none" w:sz="0" w:space="0" w:color="auto"/>
        <w:bottom w:val="none" w:sz="0" w:space="0" w:color="auto"/>
        <w:right w:val="none" w:sz="0" w:space="0" w:color="auto"/>
      </w:divBdr>
    </w:div>
    <w:div w:id="405423680">
      <w:bodyDiv w:val="1"/>
      <w:marLeft w:val="0"/>
      <w:marRight w:val="0"/>
      <w:marTop w:val="0"/>
      <w:marBottom w:val="0"/>
      <w:divBdr>
        <w:top w:val="none" w:sz="0" w:space="0" w:color="auto"/>
        <w:left w:val="none" w:sz="0" w:space="0" w:color="auto"/>
        <w:bottom w:val="none" w:sz="0" w:space="0" w:color="auto"/>
        <w:right w:val="none" w:sz="0" w:space="0" w:color="auto"/>
      </w:divBdr>
    </w:div>
    <w:div w:id="405491841">
      <w:bodyDiv w:val="1"/>
      <w:marLeft w:val="0"/>
      <w:marRight w:val="0"/>
      <w:marTop w:val="0"/>
      <w:marBottom w:val="0"/>
      <w:divBdr>
        <w:top w:val="none" w:sz="0" w:space="0" w:color="auto"/>
        <w:left w:val="none" w:sz="0" w:space="0" w:color="auto"/>
        <w:bottom w:val="none" w:sz="0" w:space="0" w:color="auto"/>
        <w:right w:val="none" w:sz="0" w:space="0" w:color="auto"/>
      </w:divBdr>
    </w:div>
    <w:div w:id="405539990">
      <w:bodyDiv w:val="1"/>
      <w:marLeft w:val="0"/>
      <w:marRight w:val="0"/>
      <w:marTop w:val="0"/>
      <w:marBottom w:val="0"/>
      <w:divBdr>
        <w:top w:val="none" w:sz="0" w:space="0" w:color="auto"/>
        <w:left w:val="none" w:sz="0" w:space="0" w:color="auto"/>
        <w:bottom w:val="none" w:sz="0" w:space="0" w:color="auto"/>
        <w:right w:val="none" w:sz="0" w:space="0" w:color="auto"/>
      </w:divBdr>
    </w:div>
    <w:div w:id="405734658">
      <w:bodyDiv w:val="1"/>
      <w:marLeft w:val="0"/>
      <w:marRight w:val="0"/>
      <w:marTop w:val="0"/>
      <w:marBottom w:val="0"/>
      <w:divBdr>
        <w:top w:val="none" w:sz="0" w:space="0" w:color="auto"/>
        <w:left w:val="none" w:sz="0" w:space="0" w:color="auto"/>
        <w:bottom w:val="none" w:sz="0" w:space="0" w:color="auto"/>
        <w:right w:val="none" w:sz="0" w:space="0" w:color="auto"/>
      </w:divBdr>
    </w:div>
    <w:div w:id="405761726">
      <w:bodyDiv w:val="1"/>
      <w:marLeft w:val="0"/>
      <w:marRight w:val="0"/>
      <w:marTop w:val="0"/>
      <w:marBottom w:val="0"/>
      <w:divBdr>
        <w:top w:val="none" w:sz="0" w:space="0" w:color="auto"/>
        <w:left w:val="none" w:sz="0" w:space="0" w:color="auto"/>
        <w:bottom w:val="none" w:sz="0" w:space="0" w:color="auto"/>
        <w:right w:val="none" w:sz="0" w:space="0" w:color="auto"/>
      </w:divBdr>
    </w:div>
    <w:div w:id="405811242">
      <w:bodyDiv w:val="1"/>
      <w:marLeft w:val="0"/>
      <w:marRight w:val="0"/>
      <w:marTop w:val="0"/>
      <w:marBottom w:val="0"/>
      <w:divBdr>
        <w:top w:val="none" w:sz="0" w:space="0" w:color="auto"/>
        <w:left w:val="none" w:sz="0" w:space="0" w:color="auto"/>
        <w:bottom w:val="none" w:sz="0" w:space="0" w:color="auto"/>
        <w:right w:val="none" w:sz="0" w:space="0" w:color="auto"/>
      </w:divBdr>
    </w:div>
    <w:div w:id="406077658">
      <w:bodyDiv w:val="1"/>
      <w:marLeft w:val="0"/>
      <w:marRight w:val="0"/>
      <w:marTop w:val="0"/>
      <w:marBottom w:val="0"/>
      <w:divBdr>
        <w:top w:val="none" w:sz="0" w:space="0" w:color="auto"/>
        <w:left w:val="none" w:sz="0" w:space="0" w:color="auto"/>
        <w:bottom w:val="none" w:sz="0" w:space="0" w:color="auto"/>
        <w:right w:val="none" w:sz="0" w:space="0" w:color="auto"/>
      </w:divBdr>
    </w:div>
    <w:div w:id="406151187">
      <w:bodyDiv w:val="1"/>
      <w:marLeft w:val="0"/>
      <w:marRight w:val="0"/>
      <w:marTop w:val="0"/>
      <w:marBottom w:val="0"/>
      <w:divBdr>
        <w:top w:val="none" w:sz="0" w:space="0" w:color="auto"/>
        <w:left w:val="none" w:sz="0" w:space="0" w:color="auto"/>
        <w:bottom w:val="none" w:sz="0" w:space="0" w:color="auto"/>
        <w:right w:val="none" w:sz="0" w:space="0" w:color="auto"/>
      </w:divBdr>
    </w:div>
    <w:div w:id="406269390">
      <w:bodyDiv w:val="1"/>
      <w:marLeft w:val="0"/>
      <w:marRight w:val="0"/>
      <w:marTop w:val="0"/>
      <w:marBottom w:val="0"/>
      <w:divBdr>
        <w:top w:val="none" w:sz="0" w:space="0" w:color="auto"/>
        <w:left w:val="none" w:sz="0" w:space="0" w:color="auto"/>
        <w:bottom w:val="none" w:sz="0" w:space="0" w:color="auto"/>
        <w:right w:val="none" w:sz="0" w:space="0" w:color="auto"/>
      </w:divBdr>
    </w:div>
    <w:div w:id="406269671">
      <w:bodyDiv w:val="1"/>
      <w:marLeft w:val="0"/>
      <w:marRight w:val="0"/>
      <w:marTop w:val="0"/>
      <w:marBottom w:val="0"/>
      <w:divBdr>
        <w:top w:val="none" w:sz="0" w:space="0" w:color="auto"/>
        <w:left w:val="none" w:sz="0" w:space="0" w:color="auto"/>
        <w:bottom w:val="none" w:sz="0" w:space="0" w:color="auto"/>
        <w:right w:val="none" w:sz="0" w:space="0" w:color="auto"/>
      </w:divBdr>
    </w:div>
    <w:div w:id="406416132">
      <w:bodyDiv w:val="1"/>
      <w:marLeft w:val="0"/>
      <w:marRight w:val="0"/>
      <w:marTop w:val="0"/>
      <w:marBottom w:val="0"/>
      <w:divBdr>
        <w:top w:val="none" w:sz="0" w:space="0" w:color="auto"/>
        <w:left w:val="none" w:sz="0" w:space="0" w:color="auto"/>
        <w:bottom w:val="none" w:sz="0" w:space="0" w:color="auto"/>
        <w:right w:val="none" w:sz="0" w:space="0" w:color="auto"/>
      </w:divBdr>
    </w:div>
    <w:div w:id="406608965">
      <w:bodyDiv w:val="1"/>
      <w:marLeft w:val="0"/>
      <w:marRight w:val="0"/>
      <w:marTop w:val="0"/>
      <w:marBottom w:val="0"/>
      <w:divBdr>
        <w:top w:val="none" w:sz="0" w:space="0" w:color="auto"/>
        <w:left w:val="none" w:sz="0" w:space="0" w:color="auto"/>
        <w:bottom w:val="none" w:sz="0" w:space="0" w:color="auto"/>
        <w:right w:val="none" w:sz="0" w:space="0" w:color="auto"/>
      </w:divBdr>
    </w:div>
    <w:div w:id="406810183">
      <w:bodyDiv w:val="1"/>
      <w:marLeft w:val="0"/>
      <w:marRight w:val="0"/>
      <w:marTop w:val="0"/>
      <w:marBottom w:val="0"/>
      <w:divBdr>
        <w:top w:val="none" w:sz="0" w:space="0" w:color="auto"/>
        <w:left w:val="none" w:sz="0" w:space="0" w:color="auto"/>
        <w:bottom w:val="none" w:sz="0" w:space="0" w:color="auto"/>
        <w:right w:val="none" w:sz="0" w:space="0" w:color="auto"/>
      </w:divBdr>
    </w:div>
    <w:div w:id="406924704">
      <w:bodyDiv w:val="1"/>
      <w:marLeft w:val="0"/>
      <w:marRight w:val="0"/>
      <w:marTop w:val="0"/>
      <w:marBottom w:val="0"/>
      <w:divBdr>
        <w:top w:val="none" w:sz="0" w:space="0" w:color="auto"/>
        <w:left w:val="none" w:sz="0" w:space="0" w:color="auto"/>
        <w:bottom w:val="none" w:sz="0" w:space="0" w:color="auto"/>
        <w:right w:val="none" w:sz="0" w:space="0" w:color="auto"/>
      </w:divBdr>
    </w:div>
    <w:div w:id="406996652">
      <w:bodyDiv w:val="1"/>
      <w:marLeft w:val="0"/>
      <w:marRight w:val="0"/>
      <w:marTop w:val="0"/>
      <w:marBottom w:val="0"/>
      <w:divBdr>
        <w:top w:val="none" w:sz="0" w:space="0" w:color="auto"/>
        <w:left w:val="none" w:sz="0" w:space="0" w:color="auto"/>
        <w:bottom w:val="none" w:sz="0" w:space="0" w:color="auto"/>
        <w:right w:val="none" w:sz="0" w:space="0" w:color="auto"/>
      </w:divBdr>
    </w:div>
    <w:div w:id="407189332">
      <w:bodyDiv w:val="1"/>
      <w:marLeft w:val="0"/>
      <w:marRight w:val="0"/>
      <w:marTop w:val="0"/>
      <w:marBottom w:val="0"/>
      <w:divBdr>
        <w:top w:val="none" w:sz="0" w:space="0" w:color="auto"/>
        <w:left w:val="none" w:sz="0" w:space="0" w:color="auto"/>
        <w:bottom w:val="none" w:sz="0" w:space="0" w:color="auto"/>
        <w:right w:val="none" w:sz="0" w:space="0" w:color="auto"/>
      </w:divBdr>
    </w:div>
    <w:div w:id="407383985">
      <w:bodyDiv w:val="1"/>
      <w:marLeft w:val="0"/>
      <w:marRight w:val="0"/>
      <w:marTop w:val="0"/>
      <w:marBottom w:val="0"/>
      <w:divBdr>
        <w:top w:val="none" w:sz="0" w:space="0" w:color="auto"/>
        <w:left w:val="none" w:sz="0" w:space="0" w:color="auto"/>
        <w:bottom w:val="none" w:sz="0" w:space="0" w:color="auto"/>
        <w:right w:val="none" w:sz="0" w:space="0" w:color="auto"/>
      </w:divBdr>
    </w:div>
    <w:div w:id="407770113">
      <w:bodyDiv w:val="1"/>
      <w:marLeft w:val="0"/>
      <w:marRight w:val="0"/>
      <w:marTop w:val="0"/>
      <w:marBottom w:val="0"/>
      <w:divBdr>
        <w:top w:val="none" w:sz="0" w:space="0" w:color="auto"/>
        <w:left w:val="none" w:sz="0" w:space="0" w:color="auto"/>
        <w:bottom w:val="none" w:sz="0" w:space="0" w:color="auto"/>
        <w:right w:val="none" w:sz="0" w:space="0" w:color="auto"/>
      </w:divBdr>
    </w:div>
    <w:div w:id="407921141">
      <w:bodyDiv w:val="1"/>
      <w:marLeft w:val="0"/>
      <w:marRight w:val="0"/>
      <w:marTop w:val="0"/>
      <w:marBottom w:val="0"/>
      <w:divBdr>
        <w:top w:val="none" w:sz="0" w:space="0" w:color="auto"/>
        <w:left w:val="none" w:sz="0" w:space="0" w:color="auto"/>
        <w:bottom w:val="none" w:sz="0" w:space="0" w:color="auto"/>
        <w:right w:val="none" w:sz="0" w:space="0" w:color="auto"/>
      </w:divBdr>
    </w:div>
    <w:div w:id="408305251">
      <w:bodyDiv w:val="1"/>
      <w:marLeft w:val="0"/>
      <w:marRight w:val="0"/>
      <w:marTop w:val="0"/>
      <w:marBottom w:val="0"/>
      <w:divBdr>
        <w:top w:val="none" w:sz="0" w:space="0" w:color="auto"/>
        <w:left w:val="none" w:sz="0" w:space="0" w:color="auto"/>
        <w:bottom w:val="none" w:sz="0" w:space="0" w:color="auto"/>
        <w:right w:val="none" w:sz="0" w:space="0" w:color="auto"/>
      </w:divBdr>
    </w:div>
    <w:div w:id="408582823">
      <w:bodyDiv w:val="1"/>
      <w:marLeft w:val="0"/>
      <w:marRight w:val="0"/>
      <w:marTop w:val="0"/>
      <w:marBottom w:val="0"/>
      <w:divBdr>
        <w:top w:val="none" w:sz="0" w:space="0" w:color="auto"/>
        <w:left w:val="none" w:sz="0" w:space="0" w:color="auto"/>
        <w:bottom w:val="none" w:sz="0" w:space="0" w:color="auto"/>
        <w:right w:val="none" w:sz="0" w:space="0" w:color="auto"/>
      </w:divBdr>
    </w:div>
    <w:div w:id="408771740">
      <w:bodyDiv w:val="1"/>
      <w:marLeft w:val="0"/>
      <w:marRight w:val="0"/>
      <w:marTop w:val="0"/>
      <w:marBottom w:val="0"/>
      <w:divBdr>
        <w:top w:val="none" w:sz="0" w:space="0" w:color="auto"/>
        <w:left w:val="none" w:sz="0" w:space="0" w:color="auto"/>
        <w:bottom w:val="none" w:sz="0" w:space="0" w:color="auto"/>
        <w:right w:val="none" w:sz="0" w:space="0" w:color="auto"/>
      </w:divBdr>
    </w:div>
    <w:div w:id="408890888">
      <w:bodyDiv w:val="1"/>
      <w:marLeft w:val="0"/>
      <w:marRight w:val="0"/>
      <w:marTop w:val="0"/>
      <w:marBottom w:val="0"/>
      <w:divBdr>
        <w:top w:val="none" w:sz="0" w:space="0" w:color="auto"/>
        <w:left w:val="none" w:sz="0" w:space="0" w:color="auto"/>
        <w:bottom w:val="none" w:sz="0" w:space="0" w:color="auto"/>
        <w:right w:val="none" w:sz="0" w:space="0" w:color="auto"/>
      </w:divBdr>
    </w:div>
    <w:div w:id="408964658">
      <w:bodyDiv w:val="1"/>
      <w:marLeft w:val="0"/>
      <w:marRight w:val="0"/>
      <w:marTop w:val="0"/>
      <w:marBottom w:val="0"/>
      <w:divBdr>
        <w:top w:val="none" w:sz="0" w:space="0" w:color="auto"/>
        <w:left w:val="none" w:sz="0" w:space="0" w:color="auto"/>
        <w:bottom w:val="none" w:sz="0" w:space="0" w:color="auto"/>
        <w:right w:val="none" w:sz="0" w:space="0" w:color="auto"/>
      </w:divBdr>
    </w:div>
    <w:div w:id="409010208">
      <w:bodyDiv w:val="1"/>
      <w:marLeft w:val="0"/>
      <w:marRight w:val="0"/>
      <w:marTop w:val="0"/>
      <w:marBottom w:val="0"/>
      <w:divBdr>
        <w:top w:val="none" w:sz="0" w:space="0" w:color="auto"/>
        <w:left w:val="none" w:sz="0" w:space="0" w:color="auto"/>
        <w:bottom w:val="none" w:sz="0" w:space="0" w:color="auto"/>
        <w:right w:val="none" w:sz="0" w:space="0" w:color="auto"/>
      </w:divBdr>
    </w:div>
    <w:div w:id="409546546">
      <w:bodyDiv w:val="1"/>
      <w:marLeft w:val="0"/>
      <w:marRight w:val="0"/>
      <w:marTop w:val="0"/>
      <w:marBottom w:val="0"/>
      <w:divBdr>
        <w:top w:val="none" w:sz="0" w:space="0" w:color="auto"/>
        <w:left w:val="none" w:sz="0" w:space="0" w:color="auto"/>
        <w:bottom w:val="none" w:sz="0" w:space="0" w:color="auto"/>
        <w:right w:val="none" w:sz="0" w:space="0" w:color="auto"/>
      </w:divBdr>
    </w:div>
    <w:div w:id="409888848">
      <w:bodyDiv w:val="1"/>
      <w:marLeft w:val="0"/>
      <w:marRight w:val="0"/>
      <w:marTop w:val="0"/>
      <w:marBottom w:val="0"/>
      <w:divBdr>
        <w:top w:val="none" w:sz="0" w:space="0" w:color="auto"/>
        <w:left w:val="none" w:sz="0" w:space="0" w:color="auto"/>
        <w:bottom w:val="none" w:sz="0" w:space="0" w:color="auto"/>
        <w:right w:val="none" w:sz="0" w:space="0" w:color="auto"/>
      </w:divBdr>
    </w:div>
    <w:div w:id="409891183">
      <w:bodyDiv w:val="1"/>
      <w:marLeft w:val="0"/>
      <w:marRight w:val="0"/>
      <w:marTop w:val="0"/>
      <w:marBottom w:val="0"/>
      <w:divBdr>
        <w:top w:val="none" w:sz="0" w:space="0" w:color="auto"/>
        <w:left w:val="none" w:sz="0" w:space="0" w:color="auto"/>
        <w:bottom w:val="none" w:sz="0" w:space="0" w:color="auto"/>
        <w:right w:val="none" w:sz="0" w:space="0" w:color="auto"/>
      </w:divBdr>
    </w:div>
    <w:div w:id="409930896">
      <w:bodyDiv w:val="1"/>
      <w:marLeft w:val="0"/>
      <w:marRight w:val="0"/>
      <w:marTop w:val="0"/>
      <w:marBottom w:val="0"/>
      <w:divBdr>
        <w:top w:val="none" w:sz="0" w:space="0" w:color="auto"/>
        <w:left w:val="none" w:sz="0" w:space="0" w:color="auto"/>
        <w:bottom w:val="none" w:sz="0" w:space="0" w:color="auto"/>
        <w:right w:val="none" w:sz="0" w:space="0" w:color="auto"/>
      </w:divBdr>
    </w:div>
    <w:div w:id="410079131">
      <w:bodyDiv w:val="1"/>
      <w:marLeft w:val="0"/>
      <w:marRight w:val="0"/>
      <w:marTop w:val="0"/>
      <w:marBottom w:val="0"/>
      <w:divBdr>
        <w:top w:val="none" w:sz="0" w:space="0" w:color="auto"/>
        <w:left w:val="none" w:sz="0" w:space="0" w:color="auto"/>
        <w:bottom w:val="none" w:sz="0" w:space="0" w:color="auto"/>
        <w:right w:val="none" w:sz="0" w:space="0" w:color="auto"/>
      </w:divBdr>
    </w:div>
    <w:div w:id="410080989">
      <w:bodyDiv w:val="1"/>
      <w:marLeft w:val="0"/>
      <w:marRight w:val="0"/>
      <w:marTop w:val="0"/>
      <w:marBottom w:val="0"/>
      <w:divBdr>
        <w:top w:val="none" w:sz="0" w:space="0" w:color="auto"/>
        <w:left w:val="none" w:sz="0" w:space="0" w:color="auto"/>
        <w:bottom w:val="none" w:sz="0" w:space="0" w:color="auto"/>
        <w:right w:val="none" w:sz="0" w:space="0" w:color="auto"/>
      </w:divBdr>
    </w:div>
    <w:div w:id="410084444">
      <w:bodyDiv w:val="1"/>
      <w:marLeft w:val="0"/>
      <w:marRight w:val="0"/>
      <w:marTop w:val="0"/>
      <w:marBottom w:val="0"/>
      <w:divBdr>
        <w:top w:val="none" w:sz="0" w:space="0" w:color="auto"/>
        <w:left w:val="none" w:sz="0" w:space="0" w:color="auto"/>
        <w:bottom w:val="none" w:sz="0" w:space="0" w:color="auto"/>
        <w:right w:val="none" w:sz="0" w:space="0" w:color="auto"/>
      </w:divBdr>
    </w:div>
    <w:div w:id="410086030">
      <w:bodyDiv w:val="1"/>
      <w:marLeft w:val="0"/>
      <w:marRight w:val="0"/>
      <w:marTop w:val="0"/>
      <w:marBottom w:val="0"/>
      <w:divBdr>
        <w:top w:val="none" w:sz="0" w:space="0" w:color="auto"/>
        <w:left w:val="none" w:sz="0" w:space="0" w:color="auto"/>
        <w:bottom w:val="none" w:sz="0" w:space="0" w:color="auto"/>
        <w:right w:val="none" w:sz="0" w:space="0" w:color="auto"/>
      </w:divBdr>
    </w:div>
    <w:div w:id="410196972">
      <w:bodyDiv w:val="1"/>
      <w:marLeft w:val="0"/>
      <w:marRight w:val="0"/>
      <w:marTop w:val="0"/>
      <w:marBottom w:val="0"/>
      <w:divBdr>
        <w:top w:val="none" w:sz="0" w:space="0" w:color="auto"/>
        <w:left w:val="none" w:sz="0" w:space="0" w:color="auto"/>
        <w:bottom w:val="none" w:sz="0" w:space="0" w:color="auto"/>
        <w:right w:val="none" w:sz="0" w:space="0" w:color="auto"/>
      </w:divBdr>
    </w:div>
    <w:div w:id="410197760">
      <w:bodyDiv w:val="1"/>
      <w:marLeft w:val="0"/>
      <w:marRight w:val="0"/>
      <w:marTop w:val="0"/>
      <w:marBottom w:val="0"/>
      <w:divBdr>
        <w:top w:val="none" w:sz="0" w:space="0" w:color="auto"/>
        <w:left w:val="none" w:sz="0" w:space="0" w:color="auto"/>
        <w:bottom w:val="none" w:sz="0" w:space="0" w:color="auto"/>
        <w:right w:val="none" w:sz="0" w:space="0" w:color="auto"/>
      </w:divBdr>
    </w:div>
    <w:div w:id="410276609">
      <w:bodyDiv w:val="1"/>
      <w:marLeft w:val="0"/>
      <w:marRight w:val="0"/>
      <w:marTop w:val="0"/>
      <w:marBottom w:val="0"/>
      <w:divBdr>
        <w:top w:val="none" w:sz="0" w:space="0" w:color="auto"/>
        <w:left w:val="none" w:sz="0" w:space="0" w:color="auto"/>
        <w:bottom w:val="none" w:sz="0" w:space="0" w:color="auto"/>
        <w:right w:val="none" w:sz="0" w:space="0" w:color="auto"/>
      </w:divBdr>
    </w:div>
    <w:div w:id="410346656">
      <w:bodyDiv w:val="1"/>
      <w:marLeft w:val="0"/>
      <w:marRight w:val="0"/>
      <w:marTop w:val="0"/>
      <w:marBottom w:val="0"/>
      <w:divBdr>
        <w:top w:val="none" w:sz="0" w:space="0" w:color="auto"/>
        <w:left w:val="none" w:sz="0" w:space="0" w:color="auto"/>
        <w:bottom w:val="none" w:sz="0" w:space="0" w:color="auto"/>
        <w:right w:val="none" w:sz="0" w:space="0" w:color="auto"/>
      </w:divBdr>
    </w:div>
    <w:div w:id="410397765">
      <w:bodyDiv w:val="1"/>
      <w:marLeft w:val="0"/>
      <w:marRight w:val="0"/>
      <w:marTop w:val="0"/>
      <w:marBottom w:val="0"/>
      <w:divBdr>
        <w:top w:val="none" w:sz="0" w:space="0" w:color="auto"/>
        <w:left w:val="none" w:sz="0" w:space="0" w:color="auto"/>
        <w:bottom w:val="none" w:sz="0" w:space="0" w:color="auto"/>
        <w:right w:val="none" w:sz="0" w:space="0" w:color="auto"/>
      </w:divBdr>
    </w:div>
    <w:div w:id="410584977">
      <w:bodyDiv w:val="1"/>
      <w:marLeft w:val="0"/>
      <w:marRight w:val="0"/>
      <w:marTop w:val="0"/>
      <w:marBottom w:val="0"/>
      <w:divBdr>
        <w:top w:val="none" w:sz="0" w:space="0" w:color="auto"/>
        <w:left w:val="none" w:sz="0" w:space="0" w:color="auto"/>
        <w:bottom w:val="none" w:sz="0" w:space="0" w:color="auto"/>
        <w:right w:val="none" w:sz="0" w:space="0" w:color="auto"/>
      </w:divBdr>
    </w:div>
    <w:div w:id="410855497">
      <w:bodyDiv w:val="1"/>
      <w:marLeft w:val="0"/>
      <w:marRight w:val="0"/>
      <w:marTop w:val="0"/>
      <w:marBottom w:val="0"/>
      <w:divBdr>
        <w:top w:val="none" w:sz="0" w:space="0" w:color="auto"/>
        <w:left w:val="none" w:sz="0" w:space="0" w:color="auto"/>
        <w:bottom w:val="none" w:sz="0" w:space="0" w:color="auto"/>
        <w:right w:val="none" w:sz="0" w:space="0" w:color="auto"/>
      </w:divBdr>
    </w:div>
    <w:div w:id="410856934">
      <w:bodyDiv w:val="1"/>
      <w:marLeft w:val="0"/>
      <w:marRight w:val="0"/>
      <w:marTop w:val="0"/>
      <w:marBottom w:val="0"/>
      <w:divBdr>
        <w:top w:val="none" w:sz="0" w:space="0" w:color="auto"/>
        <w:left w:val="none" w:sz="0" w:space="0" w:color="auto"/>
        <w:bottom w:val="none" w:sz="0" w:space="0" w:color="auto"/>
        <w:right w:val="none" w:sz="0" w:space="0" w:color="auto"/>
      </w:divBdr>
    </w:div>
    <w:div w:id="410859453">
      <w:bodyDiv w:val="1"/>
      <w:marLeft w:val="0"/>
      <w:marRight w:val="0"/>
      <w:marTop w:val="0"/>
      <w:marBottom w:val="0"/>
      <w:divBdr>
        <w:top w:val="none" w:sz="0" w:space="0" w:color="auto"/>
        <w:left w:val="none" w:sz="0" w:space="0" w:color="auto"/>
        <w:bottom w:val="none" w:sz="0" w:space="0" w:color="auto"/>
        <w:right w:val="none" w:sz="0" w:space="0" w:color="auto"/>
      </w:divBdr>
    </w:div>
    <w:div w:id="411270201">
      <w:bodyDiv w:val="1"/>
      <w:marLeft w:val="0"/>
      <w:marRight w:val="0"/>
      <w:marTop w:val="0"/>
      <w:marBottom w:val="0"/>
      <w:divBdr>
        <w:top w:val="none" w:sz="0" w:space="0" w:color="auto"/>
        <w:left w:val="none" w:sz="0" w:space="0" w:color="auto"/>
        <w:bottom w:val="none" w:sz="0" w:space="0" w:color="auto"/>
        <w:right w:val="none" w:sz="0" w:space="0" w:color="auto"/>
      </w:divBdr>
    </w:div>
    <w:div w:id="411435489">
      <w:bodyDiv w:val="1"/>
      <w:marLeft w:val="0"/>
      <w:marRight w:val="0"/>
      <w:marTop w:val="0"/>
      <w:marBottom w:val="0"/>
      <w:divBdr>
        <w:top w:val="none" w:sz="0" w:space="0" w:color="auto"/>
        <w:left w:val="none" w:sz="0" w:space="0" w:color="auto"/>
        <w:bottom w:val="none" w:sz="0" w:space="0" w:color="auto"/>
        <w:right w:val="none" w:sz="0" w:space="0" w:color="auto"/>
      </w:divBdr>
    </w:div>
    <w:div w:id="411437944">
      <w:bodyDiv w:val="1"/>
      <w:marLeft w:val="0"/>
      <w:marRight w:val="0"/>
      <w:marTop w:val="0"/>
      <w:marBottom w:val="0"/>
      <w:divBdr>
        <w:top w:val="none" w:sz="0" w:space="0" w:color="auto"/>
        <w:left w:val="none" w:sz="0" w:space="0" w:color="auto"/>
        <w:bottom w:val="none" w:sz="0" w:space="0" w:color="auto"/>
        <w:right w:val="none" w:sz="0" w:space="0" w:color="auto"/>
      </w:divBdr>
    </w:div>
    <w:div w:id="411463708">
      <w:bodyDiv w:val="1"/>
      <w:marLeft w:val="0"/>
      <w:marRight w:val="0"/>
      <w:marTop w:val="0"/>
      <w:marBottom w:val="0"/>
      <w:divBdr>
        <w:top w:val="none" w:sz="0" w:space="0" w:color="auto"/>
        <w:left w:val="none" w:sz="0" w:space="0" w:color="auto"/>
        <w:bottom w:val="none" w:sz="0" w:space="0" w:color="auto"/>
        <w:right w:val="none" w:sz="0" w:space="0" w:color="auto"/>
      </w:divBdr>
    </w:div>
    <w:div w:id="411510629">
      <w:bodyDiv w:val="1"/>
      <w:marLeft w:val="0"/>
      <w:marRight w:val="0"/>
      <w:marTop w:val="0"/>
      <w:marBottom w:val="0"/>
      <w:divBdr>
        <w:top w:val="none" w:sz="0" w:space="0" w:color="auto"/>
        <w:left w:val="none" w:sz="0" w:space="0" w:color="auto"/>
        <w:bottom w:val="none" w:sz="0" w:space="0" w:color="auto"/>
        <w:right w:val="none" w:sz="0" w:space="0" w:color="auto"/>
      </w:divBdr>
    </w:div>
    <w:div w:id="411706746">
      <w:bodyDiv w:val="1"/>
      <w:marLeft w:val="0"/>
      <w:marRight w:val="0"/>
      <w:marTop w:val="0"/>
      <w:marBottom w:val="0"/>
      <w:divBdr>
        <w:top w:val="none" w:sz="0" w:space="0" w:color="auto"/>
        <w:left w:val="none" w:sz="0" w:space="0" w:color="auto"/>
        <w:bottom w:val="none" w:sz="0" w:space="0" w:color="auto"/>
        <w:right w:val="none" w:sz="0" w:space="0" w:color="auto"/>
      </w:divBdr>
    </w:div>
    <w:div w:id="412431925">
      <w:bodyDiv w:val="1"/>
      <w:marLeft w:val="0"/>
      <w:marRight w:val="0"/>
      <w:marTop w:val="0"/>
      <w:marBottom w:val="0"/>
      <w:divBdr>
        <w:top w:val="none" w:sz="0" w:space="0" w:color="auto"/>
        <w:left w:val="none" w:sz="0" w:space="0" w:color="auto"/>
        <w:bottom w:val="none" w:sz="0" w:space="0" w:color="auto"/>
        <w:right w:val="none" w:sz="0" w:space="0" w:color="auto"/>
      </w:divBdr>
    </w:div>
    <w:div w:id="412508112">
      <w:bodyDiv w:val="1"/>
      <w:marLeft w:val="0"/>
      <w:marRight w:val="0"/>
      <w:marTop w:val="0"/>
      <w:marBottom w:val="0"/>
      <w:divBdr>
        <w:top w:val="none" w:sz="0" w:space="0" w:color="auto"/>
        <w:left w:val="none" w:sz="0" w:space="0" w:color="auto"/>
        <w:bottom w:val="none" w:sz="0" w:space="0" w:color="auto"/>
        <w:right w:val="none" w:sz="0" w:space="0" w:color="auto"/>
      </w:divBdr>
    </w:div>
    <w:div w:id="412629155">
      <w:bodyDiv w:val="1"/>
      <w:marLeft w:val="0"/>
      <w:marRight w:val="0"/>
      <w:marTop w:val="0"/>
      <w:marBottom w:val="0"/>
      <w:divBdr>
        <w:top w:val="none" w:sz="0" w:space="0" w:color="auto"/>
        <w:left w:val="none" w:sz="0" w:space="0" w:color="auto"/>
        <w:bottom w:val="none" w:sz="0" w:space="0" w:color="auto"/>
        <w:right w:val="none" w:sz="0" w:space="0" w:color="auto"/>
      </w:divBdr>
    </w:div>
    <w:div w:id="412699628">
      <w:bodyDiv w:val="1"/>
      <w:marLeft w:val="0"/>
      <w:marRight w:val="0"/>
      <w:marTop w:val="0"/>
      <w:marBottom w:val="0"/>
      <w:divBdr>
        <w:top w:val="none" w:sz="0" w:space="0" w:color="auto"/>
        <w:left w:val="none" w:sz="0" w:space="0" w:color="auto"/>
        <w:bottom w:val="none" w:sz="0" w:space="0" w:color="auto"/>
        <w:right w:val="none" w:sz="0" w:space="0" w:color="auto"/>
      </w:divBdr>
    </w:div>
    <w:div w:id="412892935">
      <w:bodyDiv w:val="1"/>
      <w:marLeft w:val="0"/>
      <w:marRight w:val="0"/>
      <w:marTop w:val="0"/>
      <w:marBottom w:val="0"/>
      <w:divBdr>
        <w:top w:val="none" w:sz="0" w:space="0" w:color="auto"/>
        <w:left w:val="none" w:sz="0" w:space="0" w:color="auto"/>
        <w:bottom w:val="none" w:sz="0" w:space="0" w:color="auto"/>
        <w:right w:val="none" w:sz="0" w:space="0" w:color="auto"/>
      </w:divBdr>
    </w:div>
    <w:div w:id="412968614">
      <w:bodyDiv w:val="1"/>
      <w:marLeft w:val="0"/>
      <w:marRight w:val="0"/>
      <w:marTop w:val="0"/>
      <w:marBottom w:val="0"/>
      <w:divBdr>
        <w:top w:val="none" w:sz="0" w:space="0" w:color="auto"/>
        <w:left w:val="none" w:sz="0" w:space="0" w:color="auto"/>
        <w:bottom w:val="none" w:sz="0" w:space="0" w:color="auto"/>
        <w:right w:val="none" w:sz="0" w:space="0" w:color="auto"/>
      </w:divBdr>
    </w:div>
    <w:div w:id="413015460">
      <w:bodyDiv w:val="1"/>
      <w:marLeft w:val="0"/>
      <w:marRight w:val="0"/>
      <w:marTop w:val="0"/>
      <w:marBottom w:val="0"/>
      <w:divBdr>
        <w:top w:val="none" w:sz="0" w:space="0" w:color="auto"/>
        <w:left w:val="none" w:sz="0" w:space="0" w:color="auto"/>
        <w:bottom w:val="none" w:sz="0" w:space="0" w:color="auto"/>
        <w:right w:val="none" w:sz="0" w:space="0" w:color="auto"/>
      </w:divBdr>
    </w:div>
    <w:div w:id="413088805">
      <w:bodyDiv w:val="1"/>
      <w:marLeft w:val="0"/>
      <w:marRight w:val="0"/>
      <w:marTop w:val="0"/>
      <w:marBottom w:val="0"/>
      <w:divBdr>
        <w:top w:val="none" w:sz="0" w:space="0" w:color="auto"/>
        <w:left w:val="none" w:sz="0" w:space="0" w:color="auto"/>
        <w:bottom w:val="none" w:sz="0" w:space="0" w:color="auto"/>
        <w:right w:val="none" w:sz="0" w:space="0" w:color="auto"/>
      </w:divBdr>
    </w:div>
    <w:div w:id="413169047">
      <w:bodyDiv w:val="1"/>
      <w:marLeft w:val="0"/>
      <w:marRight w:val="0"/>
      <w:marTop w:val="0"/>
      <w:marBottom w:val="0"/>
      <w:divBdr>
        <w:top w:val="none" w:sz="0" w:space="0" w:color="auto"/>
        <w:left w:val="none" w:sz="0" w:space="0" w:color="auto"/>
        <w:bottom w:val="none" w:sz="0" w:space="0" w:color="auto"/>
        <w:right w:val="none" w:sz="0" w:space="0" w:color="auto"/>
      </w:divBdr>
    </w:div>
    <w:div w:id="413281251">
      <w:bodyDiv w:val="1"/>
      <w:marLeft w:val="0"/>
      <w:marRight w:val="0"/>
      <w:marTop w:val="0"/>
      <w:marBottom w:val="0"/>
      <w:divBdr>
        <w:top w:val="none" w:sz="0" w:space="0" w:color="auto"/>
        <w:left w:val="none" w:sz="0" w:space="0" w:color="auto"/>
        <w:bottom w:val="none" w:sz="0" w:space="0" w:color="auto"/>
        <w:right w:val="none" w:sz="0" w:space="0" w:color="auto"/>
      </w:divBdr>
    </w:div>
    <w:div w:id="413745451">
      <w:bodyDiv w:val="1"/>
      <w:marLeft w:val="0"/>
      <w:marRight w:val="0"/>
      <w:marTop w:val="0"/>
      <w:marBottom w:val="0"/>
      <w:divBdr>
        <w:top w:val="none" w:sz="0" w:space="0" w:color="auto"/>
        <w:left w:val="none" w:sz="0" w:space="0" w:color="auto"/>
        <w:bottom w:val="none" w:sz="0" w:space="0" w:color="auto"/>
        <w:right w:val="none" w:sz="0" w:space="0" w:color="auto"/>
      </w:divBdr>
    </w:div>
    <w:div w:id="413825021">
      <w:bodyDiv w:val="1"/>
      <w:marLeft w:val="0"/>
      <w:marRight w:val="0"/>
      <w:marTop w:val="0"/>
      <w:marBottom w:val="0"/>
      <w:divBdr>
        <w:top w:val="none" w:sz="0" w:space="0" w:color="auto"/>
        <w:left w:val="none" w:sz="0" w:space="0" w:color="auto"/>
        <w:bottom w:val="none" w:sz="0" w:space="0" w:color="auto"/>
        <w:right w:val="none" w:sz="0" w:space="0" w:color="auto"/>
      </w:divBdr>
    </w:div>
    <w:div w:id="413934867">
      <w:bodyDiv w:val="1"/>
      <w:marLeft w:val="0"/>
      <w:marRight w:val="0"/>
      <w:marTop w:val="0"/>
      <w:marBottom w:val="0"/>
      <w:divBdr>
        <w:top w:val="none" w:sz="0" w:space="0" w:color="auto"/>
        <w:left w:val="none" w:sz="0" w:space="0" w:color="auto"/>
        <w:bottom w:val="none" w:sz="0" w:space="0" w:color="auto"/>
        <w:right w:val="none" w:sz="0" w:space="0" w:color="auto"/>
      </w:divBdr>
    </w:div>
    <w:div w:id="413943165">
      <w:bodyDiv w:val="1"/>
      <w:marLeft w:val="0"/>
      <w:marRight w:val="0"/>
      <w:marTop w:val="0"/>
      <w:marBottom w:val="0"/>
      <w:divBdr>
        <w:top w:val="none" w:sz="0" w:space="0" w:color="auto"/>
        <w:left w:val="none" w:sz="0" w:space="0" w:color="auto"/>
        <w:bottom w:val="none" w:sz="0" w:space="0" w:color="auto"/>
        <w:right w:val="none" w:sz="0" w:space="0" w:color="auto"/>
      </w:divBdr>
    </w:div>
    <w:div w:id="414595349">
      <w:bodyDiv w:val="1"/>
      <w:marLeft w:val="0"/>
      <w:marRight w:val="0"/>
      <w:marTop w:val="0"/>
      <w:marBottom w:val="0"/>
      <w:divBdr>
        <w:top w:val="none" w:sz="0" w:space="0" w:color="auto"/>
        <w:left w:val="none" w:sz="0" w:space="0" w:color="auto"/>
        <w:bottom w:val="none" w:sz="0" w:space="0" w:color="auto"/>
        <w:right w:val="none" w:sz="0" w:space="0" w:color="auto"/>
      </w:divBdr>
    </w:div>
    <w:div w:id="414666291">
      <w:bodyDiv w:val="1"/>
      <w:marLeft w:val="0"/>
      <w:marRight w:val="0"/>
      <w:marTop w:val="0"/>
      <w:marBottom w:val="0"/>
      <w:divBdr>
        <w:top w:val="none" w:sz="0" w:space="0" w:color="auto"/>
        <w:left w:val="none" w:sz="0" w:space="0" w:color="auto"/>
        <w:bottom w:val="none" w:sz="0" w:space="0" w:color="auto"/>
        <w:right w:val="none" w:sz="0" w:space="0" w:color="auto"/>
      </w:divBdr>
    </w:div>
    <w:div w:id="414712292">
      <w:bodyDiv w:val="1"/>
      <w:marLeft w:val="0"/>
      <w:marRight w:val="0"/>
      <w:marTop w:val="0"/>
      <w:marBottom w:val="0"/>
      <w:divBdr>
        <w:top w:val="none" w:sz="0" w:space="0" w:color="auto"/>
        <w:left w:val="none" w:sz="0" w:space="0" w:color="auto"/>
        <w:bottom w:val="none" w:sz="0" w:space="0" w:color="auto"/>
        <w:right w:val="none" w:sz="0" w:space="0" w:color="auto"/>
      </w:divBdr>
    </w:div>
    <w:div w:id="414858716">
      <w:bodyDiv w:val="1"/>
      <w:marLeft w:val="0"/>
      <w:marRight w:val="0"/>
      <w:marTop w:val="0"/>
      <w:marBottom w:val="0"/>
      <w:divBdr>
        <w:top w:val="none" w:sz="0" w:space="0" w:color="auto"/>
        <w:left w:val="none" w:sz="0" w:space="0" w:color="auto"/>
        <w:bottom w:val="none" w:sz="0" w:space="0" w:color="auto"/>
        <w:right w:val="none" w:sz="0" w:space="0" w:color="auto"/>
      </w:divBdr>
    </w:div>
    <w:div w:id="415127902">
      <w:bodyDiv w:val="1"/>
      <w:marLeft w:val="0"/>
      <w:marRight w:val="0"/>
      <w:marTop w:val="0"/>
      <w:marBottom w:val="0"/>
      <w:divBdr>
        <w:top w:val="none" w:sz="0" w:space="0" w:color="auto"/>
        <w:left w:val="none" w:sz="0" w:space="0" w:color="auto"/>
        <w:bottom w:val="none" w:sz="0" w:space="0" w:color="auto"/>
        <w:right w:val="none" w:sz="0" w:space="0" w:color="auto"/>
      </w:divBdr>
    </w:div>
    <w:div w:id="415170723">
      <w:bodyDiv w:val="1"/>
      <w:marLeft w:val="0"/>
      <w:marRight w:val="0"/>
      <w:marTop w:val="0"/>
      <w:marBottom w:val="0"/>
      <w:divBdr>
        <w:top w:val="none" w:sz="0" w:space="0" w:color="auto"/>
        <w:left w:val="none" w:sz="0" w:space="0" w:color="auto"/>
        <w:bottom w:val="none" w:sz="0" w:space="0" w:color="auto"/>
        <w:right w:val="none" w:sz="0" w:space="0" w:color="auto"/>
      </w:divBdr>
    </w:div>
    <w:div w:id="415439981">
      <w:bodyDiv w:val="1"/>
      <w:marLeft w:val="0"/>
      <w:marRight w:val="0"/>
      <w:marTop w:val="0"/>
      <w:marBottom w:val="0"/>
      <w:divBdr>
        <w:top w:val="none" w:sz="0" w:space="0" w:color="auto"/>
        <w:left w:val="none" w:sz="0" w:space="0" w:color="auto"/>
        <w:bottom w:val="none" w:sz="0" w:space="0" w:color="auto"/>
        <w:right w:val="none" w:sz="0" w:space="0" w:color="auto"/>
      </w:divBdr>
    </w:div>
    <w:div w:id="415442337">
      <w:bodyDiv w:val="1"/>
      <w:marLeft w:val="0"/>
      <w:marRight w:val="0"/>
      <w:marTop w:val="0"/>
      <w:marBottom w:val="0"/>
      <w:divBdr>
        <w:top w:val="none" w:sz="0" w:space="0" w:color="auto"/>
        <w:left w:val="none" w:sz="0" w:space="0" w:color="auto"/>
        <w:bottom w:val="none" w:sz="0" w:space="0" w:color="auto"/>
        <w:right w:val="none" w:sz="0" w:space="0" w:color="auto"/>
      </w:divBdr>
    </w:div>
    <w:div w:id="415791056">
      <w:bodyDiv w:val="1"/>
      <w:marLeft w:val="0"/>
      <w:marRight w:val="0"/>
      <w:marTop w:val="0"/>
      <w:marBottom w:val="0"/>
      <w:divBdr>
        <w:top w:val="none" w:sz="0" w:space="0" w:color="auto"/>
        <w:left w:val="none" w:sz="0" w:space="0" w:color="auto"/>
        <w:bottom w:val="none" w:sz="0" w:space="0" w:color="auto"/>
        <w:right w:val="none" w:sz="0" w:space="0" w:color="auto"/>
      </w:divBdr>
    </w:div>
    <w:div w:id="416050541">
      <w:bodyDiv w:val="1"/>
      <w:marLeft w:val="0"/>
      <w:marRight w:val="0"/>
      <w:marTop w:val="0"/>
      <w:marBottom w:val="0"/>
      <w:divBdr>
        <w:top w:val="none" w:sz="0" w:space="0" w:color="auto"/>
        <w:left w:val="none" w:sz="0" w:space="0" w:color="auto"/>
        <w:bottom w:val="none" w:sz="0" w:space="0" w:color="auto"/>
        <w:right w:val="none" w:sz="0" w:space="0" w:color="auto"/>
      </w:divBdr>
    </w:div>
    <w:div w:id="416286941">
      <w:bodyDiv w:val="1"/>
      <w:marLeft w:val="0"/>
      <w:marRight w:val="0"/>
      <w:marTop w:val="0"/>
      <w:marBottom w:val="0"/>
      <w:divBdr>
        <w:top w:val="none" w:sz="0" w:space="0" w:color="auto"/>
        <w:left w:val="none" w:sz="0" w:space="0" w:color="auto"/>
        <w:bottom w:val="none" w:sz="0" w:space="0" w:color="auto"/>
        <w:right w:val="none" w:sz="0" w:space="0" w:color="auto"/>
      </w:divBdr>
    </w:div>
    <w:div w:id="416557779">
      <w:bodyDiv w:val="1"/>
      <w:marLeft w:val="0"/>
      <w:marRight w:val="0"/>
      <w:marTop w:val="0"/>
      <w:marBottom w:val="0"/>
      <w:divBdr>
        <w:top w:val="none" w:sz="0" w:space="0" w:color="auto"/>
        <w:left w:val="none" w:sz="0" w:space="0" w:color="auto"/>
        <w:bottom w:val="none" w:sz="0" w:space="0" w:color="auto"/>
        <w:right w:val="none" w:sz="0" w:space="0" w:color="auto"/>
      </w:divBdr>
    </w:div>
    <w:div w:id="416563332">
      <w:bodyDiv w:val="1"/>
      <w:marLeft w:val="0"/>
      <w:marRight w:val="0"/>
      <w:marTop w:val="0"/>
      <w:marBottom w:val="0"/>
      <w:divBdr>
        <w:top w:val="none" w:sz="0" w:space="0" w:color="auto"/>
        <w:left w:val="none" w:sz="0" w:space="0" w:color="auto"/>
        <w:bottom w:val="none" w:sz="0" w:space="0" w:color="auto"/>
        <w:right w:val="none" w:sz="0" w:space="0" w:color="auto"/>
      </w:divBdr>
    </w:div>
    <w:div w:id="416634511">
      <w:bodyDiv w:val="1"/>
      <w:marLeft w:val="0"/>
      <w:marRight w:val="0"/>
      <w:marTop w:val="0"/>
      <w:marBottom w:val="0"/>
      <w:divBdr>
        <w:top w:val="none" w:sz="0" w:space="0" w:color="auto"/>
        <w:left w:val="none" w:sz="0" w:space="0" w:color="auto"/>
        <w:bottom w:val="none" w:sz="0" w:space="0" w:color="auto"/>
        <w:right w:val="none" w:sz="0" w:space="0" w:color="auto"/>
      </w:divBdr>
    </w:div>
    <w:div w:id="416949713">
      <w:bodyDiv w:val="1"/>
      <w:marLeft w:val="0"/>
      <w:marRight w:val="0"/>
      <w:marTop w:val="0"/>
      <w:marBottom w:val="0"/>
      <w:divBdr>
        <w:top w:val="none" w:sz="0" w:space="0" w:color="auto"/>
        <w:left w:val="none" w:sz="0" w:space="0" w:color="auto"/>
        <w:bottom w:val="none" w:sz="0" w:space="0" w:color="auto"/>
        <w:right w:val="none" w:sz="0" w:space="0" w:color="auto"/>
      </w:divBdr>
    </w:div>
    <w:div w:id="417752443">
      <w:bodyDiv w:val="1"/>
      <w:marLeft w:val="0"/>
      <w:marRight w:val="0"/>
      <w:marTop w:val="0"/>
      <w:marBottom w:val="0"/>
      <w:divBdr>
        <w:top w:val="none" w:sz="0" w:space="0" w:color="auto"/>
        <w:left w:val="none" w:sz="0" w:space="0" w:color="auto"/>
        <w:bottom w:val="none" w:sz="0" w:space="0" w:color="auto"/>
        <w:right w:val="none" w:sz="0" w:space="0" w:color="auto"/>
      </w:divBdr>
    </w:div>
    <w:div w:id="417947912">
      <w:bodyDiv w:val="1"/>
      <w:marLeft w:val="0"/>
      <w:marRight w:val="0"/>
      <w:marTop w:val="0"/>
      <w:marBottom w:val="0"/>
      <w:divBdr>
        <w:top w:val="none" w:sz="0" w:space="0" w:color="auto"/>
        <w:left w:val="none" w:sz="0" w:space="0" w:color="auto"/>
        <w:bottom w:val="none" w:sz="0" w:space="0" w:color="auto"/>
        <w:right w:val="none" w:sz="0" w:space="0" w:color="auto"/>
      </w:divBdr>
    </w:div>
    <w:div w:id="418210288">
      <w:bodyDiv w:val="1"/>
      <w:marLeft w:val="0"/>
      <w:marRight w:val="0"/>
      <w:marTop w:val="0"/>
      <w:marBottom w:val="0"/>
      <w:divBdr>
        <w:top w:val="none" w:sz="0" w:space="0" w:color="auto"/>
        <w:left w:val="none" w:sz="0" w:space="0" w:color="auto"/>
        <w:bottom w:val="none" w:sz="0" w:space="0" w:color="auto"/>
        <w:right w:val="none" w:sz="0" w:space="0" w:color="auto"/>
      </w:divBdr>
    </w:div>
    <w:div w:id="418332111">
      <w:bodyDiv w:val="1"/>
      <w:marLeft w:val="0"/>
      <w:marRight w:val="0"/>
      <w:marTop w:val="0"/>
      <w:marBottom w:val="0"/>
      <w:divBdr>
        <w:top w:val="none" w:sz="0" w:space="0" w:color="auto"/>
        <w:left w:val="none" w:sz="0" w:space="0" w:color="auto"/>
        <w:bottom w:val="none" w:sz="0" w:space="0" w:color="auto"/>
        <w:right w:val="none" w:sz="0" w:space="0" w:color="auto"/>
      </w:divBdr>
    </w:div>
    <w:div w:id="418450511">
      <w:bodyDiv w:val="1"/>
      <w:marLeft w:val="0"/>
      <w:marRight w:val="0"/>
      <w:marTop w:val="0"/>
      <w:marBottom w:val="0"/>
      <w:divBdr>
        <w:top w:val="none" w:sz="0" w:space="0" w:color="auto"/>
        <w:left w:val="none" w:sz="0" w:space="0" w:color="auto"/>
        <w:bottom w:val="none" w:sz="0" w:space="0" w:color="auto"/>
        <w:right w:val="none" w:sz="0" w:space="0" w:color="auto"/>
      </w:divBdr>
    </w:div>
    <w:div w:id="418521147">
      <w:bodyDiv w:val="1"/>
      <w:marLeft w:val="0"/>
      <w:marRight w:val="0"/>
      <w:marTop w:val="0"/>
      <w:marBottom w:val="0"/>
      <w:divBdr>
        <w:top w:val="none" w:sz="0" w:space="0" w:color="auto"/>
        <w:left w:val="none" w:sz="0" w:space="0" w:color="auto"/>
        <w:bottom w:val="none" w:sz="0" w:space="0" w:color="auto"/>
        <w:right w:val="none" w:sz="0" w:space="0" w:color="auto"/>
      </w:divBdr>
    </w:div>
    <w:div w:id="418602887">
      <w:bodyDiv w:val="1"/>
      <w:marLeft w:val="0"/>
      <w:marRight w:val="0"/>
      <w:marTop w:val="0"/>
      <w:marBottom w:val="0"/>
      <w:divBdr>
        <w:top w:val="none" w:sz="0" w:space="0" w:color="auto"/>
        <w:left w:val="none" w:sz="0" w:space="0" w:color="auto"/>
        <w:bottom w:val="none" w:sz="0" w:space="0" w:color="auto"/>
        <w:right w:val="none" w:sz="0" w:space="0" w:color="auto"/>
      </w:divBdr>
    </w:div>
    <w:div w:id="418909911">
      <w:bodyDiv w:val="1"/>
      <w:marLeft w:val="0"/>
      <w:marRight w:val="0"/>
      <w:marTop w:val="0"/>
      <w:marBottom w:val="0"/>
      <w:divBdr>
        <w:top w:val="none" w:sz="0" w:space="0" w:color="auto"/>
        <w:left w:val="none" w:sz="0" w:space="0" w:color="auto"/>
        <w:bottom w:val="none" w:sz="0" w:space="0" w:color="auto"/>
        <w:right w:val="none" w:sz="0" w:space="0" w:color="auto"/>
      </w:divBdr>
    </w:div>
    <w:div w:id="418912054">
      <w:bodyDiv w:val="1"/>
      <w:marLeft w:val="0"/>
      <w:marRight w:val="0"/>
      <w:marTop w:val="0"/>
      <w:marBottom w:val="0"/>
      <w:divBdr>
        <w:top w:val="none" w:sz="0" w:space="0" w:color="auto"/>
        <w:left w:val="none" w:sz="0" w:space="0" w:color="auto"/>
        <w:bottom w:val="none" w:sz="0" w:space="0" w:color="auto"/>
        <w:right w:val="none" w:sz="0" w:space="0" w:color="auto"/>
      </w:divBdr>
    </w:div>
    <w:div w:id="419260250">
      <w:bodyDiv w:val="1"/>
      <w:marLeft w:val="0"/>
      <w:marRight w:val="0"/>
      <w:marTop w:val="0"/>
      <w:marBottom w:val="0"/>
      <w:divBdr>
        <w:top w:val="none" w:sz="0" w:space="0" w:color="auto"/>
        <w:left w:val="none" w:sz="0" w:space="0" w:color="auto"/>
        <w:bottom w:val="none" w:sz="0" w:space="0" w:color="auto"/>
        <w:right w:val="none" w:sz="0" w:space="0" w:color="auto"/>
      </w:divBdr>
    </w:div>
    <w:div w:id="419452572">
      <w:bodyDiv w:val="1"/>
      <w:marLeft w:val="0"/>
      <w:marRight w:val="0"/>
      <w:marTop w:val="0"/>
      <w:marBottom w:val="0"/>
      <w:divBdr>
        <w:top w:val="none" w:sz="0" w:space="0" w:color="auto"/>
        <w:left w:val="none" w:sz="0" w:space="0" w:color="auto"/>
        <w:bottom w:val="none" w:sz="0" w:space="0" w:color="auto"/>
        <w:right w:val="none" w:sz="0" w:space="0" w:color="auto"/>
      </w:divBdr>
    </w:div>
    <w:div w:id="419526067">
      <w:bodyDiv w:val="1"/>
      <w:marLeft w:val="0"/>
      <w:marRight w:val="0"/>
      <w:marTop w:val="0"/>
      <w:marBottom w:val="0"/>
      <w:divBdr>
        <w:top w:val="none" w:sz="0" w:space="0" w:color="auto"/>
        <w:left w:val="none" w:sz="0" w:space="0" w:color="auto"/>
        <w:bottom w:val="none" w:sz="0" w:space="0" w:color="auto"/>
        <w:right w:val="none" w:sz="0" w:space="0" w:color="auto"/>
      </w:divBdr>
    </w:div>
    <w:div w:id="419641547">
      <w:bodyDiv w:val="1"/>
      <w:marLeft w:val="0"/>
      <w:marRight w:val="0"/>
      <w:marTop w:val="0"/>
      <w:marBottom w:val="0"/>
      <w:divBdr>
        <w:top w:val="none" w:sz="0" w:space="0" w:color="auto"/>
        <w:left w:val="none" w:sz="0" w:space="0" w:color="auto"/>
        <w:bottom w:val="none" w:sz="0" w:space="0" w:color="auto"/>
        <w:right w:val="none" w:sz="0" w:space="0" w:color="auto"/>
      </w:divBdr>
    </w:div>
    <w:div w:id="419720915">
      <w:bodyDiv w:val="1"/>
      <w:marLeft w:val="0"/>
      <w:marRight w:val="0"/>
      <w:marTop w:val="0"/>
      <w:marBottom w:val="0"/>
      <w:divBdr>
        <w:top w:val="none" w:sz="0" w:space="0" w:color="auto"/>
        <w:left w:val="none" w:sz="0" w:space="0" w:color="auto"/>
        <w:bottom w:val="none" w:sz="0" w:space="0" w:color="auto"/>
        <w:right w:val="none" w:sz="0" w:space="0" w:color="auto"/>
      </w:divBdr>
    </w:div>
    <w:div w:id="419832860">
      <w:bodyDiv w:val="1"/>
      <w:marLeft w:val="0"/>
      <w:marRight w:val="0"/>
      <w:marTop w:val="0"/>
      <w:marBottom w:val="0"/>
      <w:divBdr>
        <w:top w:val="none" w:sz="0" w:space="0" w:color="auto"/>
        <w:left w:val="none" w:sz="0" w:space="0" w:color="auto"/>
        <w:bottom w:val="none" w:sz="0" w:space="0" w:color="auto"/>
        <w:right w:val="none" w:sz="0" w:space="0" w:color="auto"/>
      </w:divBdr>
    </w:div>
    <w:div w:id="419834205">
      <w:bodyDiv w:val="1"/>
      <w:marLeft w:val="0"/>
      <w:marRight w:val="0"/>
      <w:marTop w:val="0"/>
      <w:marBottom w:val="0"/>
      <w:divBdr>
        <w:top w:val="none" w:sz="0" w:space="0" w:color="auto"/>
        <w:left w:val="none" w:sz="0" w:space="0" w:color="auto"/>
        <w:bottom w:val="none" w:sz="0" w:space="0" w:color="auto"/>
        <w:right w:val="none" w:sz="0" w:space="0" w:color="auto"/>
      </w:divBdr>
    </w:div>
    <w:div w:id="419840659">
      <w:bodyDiv w:val="1"/>
      <w:marLeft w:val="0"/>
      <w:marRight w:val="0"/>
      <w:marTop w:val="0"/>
      <w:marBottom w:val="0"/>
      <w:divBdr>
        <w:top w:val="none" w:sz="0" w:space="0" w:color="auto"/>
        <w:left w:val="none" w:sz="0" w:space="0" w:color="auto"/>
        <w:bottom w:val="none" w:sz="0" w:space="0" w:color="auto"/>
        <w:right w:val="none" w:sz="0" w:space="0" w:color="auto"/>
      </w:divBdr>
    </w:div>
    <w:div w:id="420102990">
      <w:bodyDiv w:val="1"/>
      <w:marLeft w:val="0"/>
      <w:marRight w:val="0"/>
      <w:marTop w:val="0"/>
      <w:marBottom w:val="0"/>
      <w:divBdr>
        <w:top w:val="none" w:sz="0" w:space="0" w:color="auto"/>
        <w:left w:val="none" w:sz="0" w:space="0" w:color="auto"/>
        <w:bottom w:val="none" w:sz="0" w:space="0" w:color="auto"/>
        <w:right w:val="none" w:sz="0" w:space="0" w:color="auto"/>
      </w:divBdr>
    </w:div>
    <w:div w:id="420297179">
      <w:bodyDiv w:val="1"/>
      <w:marLeft w:val="0"/>
      <w:marRight w:val="0"/>
      <w:marTop w:val="0"/>
      <w:marBottom w:val="0"/>
      <w:divBdr>
        <w:top w:val="none" w:sz="0" w:space="0" w:color="auto"/>
        <w:left w:val="none" w:sz="0" w:space="0" w:color="auto"/>
        <w:bottom w:val="none" w:sz="0" w:space="0" w:color="auto"/>
        <w:right w:val="none" w:sz="0" w:space="0" w:color="auto"/>
      </w:divBdr>
    </w:div>
    <w:div w:id="420614207">
      <w:bodyDiv w:val="1"/>
      <w:marLeft w:val="0"/>
      <w:marRight w:val="0"/>
      <w:marTop w:val="0"/>
      <w:marBottom w:val="0"/>
      <w:divBdr>
        <w:top w:val="none" w:sz="0" w:space="0" w:color="auto"/>
        <w:left w:val="none" w:sz="0" w:space="0" w:color="auto"/>
        <w:bottom w:val="none" w:sz="0" w:space="0" w:color="auto"/>
        <w:right w:val="none" w:sz="0" w:space="0" w:color="auto"/>
      </w:divBdr>
    </w:div>
    <w:div w:id="420835302">
      <w:bodyDiv w:val="1"/>
      <w:marLeft w:val="0"/>
      <w:marRight w:val="0"/>
      <w:marTop w:val="0"/>
      <w:marBottom w:val="0"/>
      <w:divBdr>
        <w:top w:val="none" w:sz="0" w:space="0" w:color="auto"/>
        <w:left w:val="none" w:sz="0" w:space="0" w:color="auto"/>
        <w:bottom w:val="none" w:sz="0" w:space="0" w:color="auto"/>
        <w:right w:val="none" w:sz="0" w:space="0" w:color="auto"/>
      </w:divBdr>
    </w:div>
    <w:div w:id="420878329">
      <w:bodyDiv w:val="1"/>
      <w:marLeft w:val="0"/>
      <w:marRight w:val="0"/>
      <w:marTop w:val="0"/>
      <w:marBottom w:val="0"/>
      <w:divBdr>
        <w:top w:val="none" w:sz="0" w:space="0" w:color="auto"/>
        <w:left w:val="none" w:sz="0" w:space="0" w:color="auto"/>
        <w:bottom w:val="none" w:sz="0" w:space="0" w:color="auto"/>
        <w:right w:val="none" w:sz="0" w:space="0" w:color="auto"/>
      </w:divBdr>
    </w:div>
    <w:div w:id="420951973">
      <w:bodyDiv w:val="1"/>
      <w:marLeft w:val="0"/>
      <w:marRight w:val="0"/>
      <w:marTop w:val="0"/>
      <w:marBottom w:val="0"/>
      <w:divBdr>
        <w:top w:val="none" w:sz="0" w:space="0" w:color="auto"/>
        <w:left w:val="none" w:sz="0" w:space="0" w:color="auto"/>
        <w:bottom w:val="none" w:sz="0" w:space="0" w:color="auto"/>
        <w:right w:val="none" w:sz="0" w:space="0" w:color="auto"/>
      </w:divBdr>
    </w:div>
    <w:div w:id="420955100">
      <w:bodyDiv w:val="1"/>
      <w:marLeft w:val="0"/>
      <w:marRight w:val="0"/>
      <w:marTop w:val="0"/>
      <w:marBottom w:val="0"/>
      <w:divBdr>
        <w:top w:val="none" w:sz="0" w:space="0" w:color="auto"/>
        <w:left w:val="none" w:sz="0" w:space="0" w:color="auto"/>
        <w:bottom w:val="none" w:sz="0" w:space="0" w:color="auto"/>
        <w:right w:val="none" w:sz="0" w:space="0" w:color="auto"/>
      </w:divBdr>
    </w:div>
    <w:div w:id="421030036">
      <w:bodyDiv w:val="1"/>
      <w:marLeft w:val="0"/>
      <w:marRight w:val="0"/>
      <w:marTop w:val="0"/>
      <w:marBottom w:val="0"/>
      <w:divBdr>
        <w:top w:val="none" w:sz="0" w:space="0" w:color="auto"/>
        <w:left w:val="none" w:sz="0" w:space="0" w:color="auto"/>
        <w:bottom w:val="none" w:sz="0" w:space="0" w:color="auto"/>
        <w:right w:val="none" w:sz="0" w:space="0" w:color="auto"/>
      </w:divBdr>
    </w:div>
    <w:div w:id="421335994">
      <w:bodyDiv w:val="1"/>
      <w:marLeft w:val="0"/>
      <w:marRight w:val="0"/>
      <w:marTop w:val="0"/>
      <w:marBottom w:val="0"/>
      <w:divBdr>
        <w:top w:val="none" w:sz="0" w:space="0" w:color="auto"/>
        <w:left w:val="none" w:sz="0" w:space="0" w:color="auto"/>
        <w:bottom w:val="none" w:sz="0" w:space="0" w:color="auto"/>
        <w:right w:val="none" w:sz="0" w:space="0" w:color="auto"/>
      </w:divBdr>
    </w:div>
    <w:div w:id="421799811">
      <w:bodyDiv w:val="1"/>
      <w:marLeft w:val="0"/>
      <w:marRight w:val="0"/>
      <w:marTop w:val="0"/>
      <w:marBottom w:val="0"/>
      <w:divBdr>
        <w:top w:val="none" w:sz="0" w:space="0" w:color="auto"/>
        <w:left w:val="none" w:sz="0" w:space="0" w:color="auto"/>
        <w:bottom w:val="none" w:sz="0" w:space="0" w:color="auto"/>
        <w:right w:val="none" w:sz="0" w:space="0" w:color="auto"/>
      </w:divBdr>
    </w:div>
    <w:div w:id="421873690">
      <w:bodyDiv w:val="1"/>
      <w:marLeft w:val="0"/>
      <w:marRight w:val="0"/>
      <w:marTop w:val="0"/>
      <w:marBottom w:val="0"/>
      <w:divBdr>
        <w:top w:val="none" w:sz="0" w:space="0" w:color="auto"/>
        <w:left w:val="none" w:sz="0" w:space="0" w:color="auto"/>
        <w:bottom w:val="none" w:sz="0" w:space="0" w:color="auto"/>
        <w:right w:val="none" w:sz="0" w:space="0" w:color="auto"/>
      </w:divBdr>
    </w:div>
    <w:div w:id="422071151">
      <w:bodyDiv w:val="1"/>
      <w:marLeft w:val="0"/>
      <w:marRight w:val="0"/>
      <w:marTop w:val="0"/>
      <w:marBottom w:val="0"/>
      <w:divBdr>
        <w:top w:val="none" w:sz="0" w:space="0" w:color="auto"/>
        <w:left w:val="none" w:sz="0" w:space="0" w:color="auto"/>
        <w:bottom w:val="none" w:sz="0" w:space="0" w:color="auto"/>
        <w:right w:val="none" w:sz="0" w:space="0" w:color="auto"/>
      </w:divBdr>
    </w:div>
    <w:div w:id="422141730">
      <w:bodyDiv w:val="1"/>
      <w:marLeft w:val="0"/>
      <w:marRight w:val="0"/>
      <w:marTop w:val="0"/>
      <w:marBottom w:val="0"/>
      <w:divBdr>
        <w:top w:val="none" w:sz="0" w:space="0" w:color="auto"/>
        <w:left w:val="none" w:sz="0" w:space="0" w:color="auto"/>
        <w:bottom w:val="none" w:sz="0" w:space="0" w:color="auto"/>
        <w:right w:val="none" w:sz="0" w:space="0" w:color="auto"/>
      </w:divBdr>
    </w:div>
    <w:div w:id="422144825">
      <w:bodyDiv w:val="1"/>
      <w:marLeft w:val="0"/>
      <w:marRight w:val="0"/>
      <w:marTop w:val="0"/>
      <w:marBottom w:val="0"/>
      <w:divBdr>
        <w:top w:val="none" w:sz="0" w:space="0" w:color="auto"/>
        <w:left w:val="none" w:sz="0" w:space="0" w:color="auto"/>
        <w:bottom w:val="none" w:sz="0" w:space="0" w:color="auto"/>
        <w:right w:val="none" w:sz="0" w:space="0" w:color="auto"/>
      </w:divBdr>
    </w:div>
    <w:div w:id="422335744">
      <w:bodyDiv w:val="1"/>
      <w:marLeft w:val="0"/>
      <w:marRight w:val="0"/>
      <w:marTop w:val="0"/>
      <w:marBottom w:val="0"/>
      <w:divBdr>
        <w:top w:val="none" w:sz="0" w:space="0" w:color="auto"/>
        <w:left w:val="none" w:sz="0" w:space="0" w:color="auto"/>
        <w:bottom w:val="none" w:sz="0" w:space="0" w:color="auto"/>
        <w:right w:val="none" w:sz="0" w:space="0" w:color="auto"/>
      </w:divBdr>
    </w:div>
    <w:div w:id="422336080">
      <w:bodyDiv w:val="1"/>
      <w:marLeft w:val="0"/>
      <w:marRight w:val="0"/>
      <w:marTop w:val="0"/>
      <w:marBottom w:val="0"/>
      <w:divBdr>
        <w:top w:val="none" w:sz="0" w:space="0" w:color="auto"/>
        <w:left w:val="none" w:sz="0" w:space="0" w:color="auto"/>
        <w:bottom w:val="none" w:sz="0" w:space="0" w:color="auto"/>
        <w:right w:val="none" w:sz="0" w:space="0" w:color="auto"/>
      </w:divBdr>
    </w:div>
    <w:div w:id="422382185">
      <w:bodyDiv w:val="1"/>
      <w:marLeft w:val="0"/>
      <w:marRight w:val="0"/>
      <w:marTop w:val="0"/>
      <w:marBottom w:val="0"/>
      <w:divBdr>
        <w:top w:val="none" w:sz="0" w:space="0" w:color="auto"/>
        <w:left w:val="none" w:sz="0" w:space="0" w:color="auto"/>
        <w:bottom w:val="none" w:sz="0" w:space="0" w:color="auto"/>
        <w:right w:val="none" w:sz="0" w:space="0" w:color="auto"/>
      </w:divBdr>
    </w:div>
    <w:div w:id="422383335">
      <w:bodyDiv w:val="1"/>
      <w:marLeft w:val="0"/>
      <w:marRight w:val="0"/>
      <w:marTop w:val="0"/>
      <w:marBottom w:val="0"/>
      <w:divBdr>
        <w:top w:val="none" w:sz="0" w:space="0" w:color="auto"/>
        <w:left w:val="none" w:sz="0" w:space="0" w:color="auto"/>
        <w:bottom w:val="none" w:sz="0" w:space="0" w:color="auto"/>
        <w:right w:val="none" w:sz="0" w:space="0" w:color="auto"/>
      </w:divBdr>
    </w:div>
    <w:div w:id="422462013">
      <w:bodyDiv w:val="1"/>
      <w:marLeft w:val="0"/>
      <w:marRight w:val="0"/>
      <w:marTop w:val="0"/>
      <w:marBottom w:val="0"/>
      <w:divBdr>
        <w:top w:val="none" w:sz="0" w:space="0" w:color="auto"/>
        <w:left w:val="none" w:sz="0" w:space="0" w:color="auto"/>
        <w:bottom w:val="none" w:sz="0" w:space="0" w:color="auto"/>
        <w:right w:val="none" w:sz="0" w:space="0" w:color="auto"/>
      </w:divBdr>
    </w:div>
    <w:div w:id="422607096">
      <w:bodyDiv w:val="1"/>
      <w:marLeft w:val="0"/>
      <w:marRight w:val="0"/>
      <w:marTop w:val="0"/>
      <w:marBottom w:val="0"/>
      <w:divBdr>
        <w:top w:val="none" w:sz="0" w:space="0" w:color="auto"/>
        <w:left w:val="none" w:sz="0" w:space="0" w:color="auto"/>
        <w:bottom w:val="none" w:sz="0" w:space="0" w:color="auto"/>
        <w:right w:val="none" w:sz="0" w:space="0" w:color="auto"/>
      </w:divBdr>
    </w:div>
    <w:div w:id="422803043">
      <w:bodyDiv w:val="1"/>
      <w:marLeft w:val="0"/>
      <w:marRight w:val="0"/>
      <w:marTop w:val="0"/>
      <w:marBottom w:val="0"/>
      <w:divBdr>
        <w:top w:val="none" w:sz="0" w:space="0" w:color="auto"/>
        <w:left w:val="none" w:sz="0" w:space="0" w:color="auto"/>
        <w:bottom w:val="none" w:sz="0" w:space="0" w:color="auto"/>
        <w:right w:val="none" w:sz="0" w:space="0" w:color="auto"/>
      </w:divBdr>
    </w:div>
    <w:div w:id="422998494">
      <w:bodyDiv w:val="1"/>
      <w:marLeft w:val="0"/>
      <w:marRight w:val="0"/>
      <w:marTop w:val="0"/>
      <w:marBottom w:val="0"/>
      <w:divBdr>
        <w:top w:val="none" w:sz="0" w:space="0" w:color="auto"/>
        <w:left w:val="none" w:sz="0" w:space="0" w:color="auto"/>
        <w:bottom w:val="none" w:sz="0" w:space="0" w:color="auto"/>
        <w:right w:val="none" w:sz="0" w:space="0" w:color="auto"/>
      </w:divBdr>
    </w:div>
    <w:div w:id="423111234">
      <w:bodyDiv w:val="1"/>
      <w:marLeft w:val="0"/>
      <w:marRight w:val="0"/>
      <w:marTop w:val="0"/>
      <w:marBottom w:val="0"/>
      <w:divBdr>
        <w:top w:val="none" w:sz="0" w:space="0" w:color="auto"/>
        <w:left w:val="none" w:sz="0" w:space="0" w:color="auto"/>
        <w:bottom w:val="none" w:sz="0" w:space="0" w:color="auto"/>
        <w:right w:val="none" w:sz="0" w:space="0" w:color="auto"/>
      </w:divBdr>
    </w:div>
    <w:div w:id="423458727">
      <w:bodyDiv w:val="1"/>
      <w:marLeft w:val="0"/>
      <w:marRight w:val="0"/>
      <w:marTop w:val="0"/>
      <w:marBottom w:val="0"/>
      <w:divBdr>
        <w:top w:val="none" w:sz="0" w:space="0" w:color="auto"/>
        <w:left w:val="none" w:sz="0" w:space="0" w:color="auto"/>
        <w:bottom w:val="none" w:sz="0" w:space="0" w:color="auto"/>
        <w:right w:val="none" w:sz="0" w:space="0" w:color="auto"/>
      </w:divBdr>
    </w:div>
    <w:div w:id="423771588">
      <w:bodyDiv w:val="1"/>
      <w:marLeft w:val="0"/>
      <w:marRight w:val="0"/>
      <w:marTop w:val="0"/>
      <w:marBottom w:val="0"/>
      <w:divBdr>
        <w:top w:val="none" w:sz="0" w:space="0" w:color="auto"/>
        <w:left w:val="none" w:sz="0" w:space="0" w:color="auto"/>
        <w:bottom w:val="none" w:sz="0" w:space="0" w:color="auto"/>
        <w:right w:val="none" w:sz="0" w:space="0" w:color="auto"/>
      </w:divBdr>
    </w:div>
    <w:div w:id="423844603">
      <w:bodyDiv w:val="1"/>
      <w:marLeft w:val="0"/>
      <w:marRight w:val="0"/>
      <w:marTop w:val="0"/>
      <w:marBottom w:val="0"/>
      <w:divBdr>
        <w:top w:val="none" w:sz="0" w:space="0" w:color="auto"/>
        <w:left w:val="none" w:sz="0" w:space="0" w:color="auto"/>
        <w:bottom w:val="none" w:sz="0" w:space="0" w:color="auto"/>
        <w:right w:val="none" w:sz="0" w:space="0" w:color="auto"/>
      </w:divBdr>
    </w:div>
    <w:div w:id="424107995">
      <w:bodyDiv w:val="1"/>
      <w:marLeft w:val="0"/>
      <w:marRight w:val="0"/>
      <w:marTop w:val="0"/>
      <w:marBottom w:val="0"/>
      <w:divBdr>
        <w:top w:val="none" w:sz="0" w:space="0" w:color="auto"/>
        <w:left w:val="none" w:sz="0" w:space="0" w:color="auto"/>
        <w:bottom w:val="none" w:sz="0" w:space="0" w:color="auto"/>
        <w:right w:val="none" w:sz="0" w:space="0" w:color="auto"/>
      </w:divBdr>
    </w:div>
    <w:div w:id="424234577">
      <w:bodyDiv w:val="1"/>
      <w:marLeft w:val="0"/>
      <w:marRight w:val="0"/>
      <w:marTop w:val="0"/>
      <w:marBottom w:val="0"/>
      <w:divBdr>
        <w:top w:val="none" w:sz="0" w:space="0" w:color="auto"/>
        <w:left w:val="none" w:sz="0" w:space="0" w:color="auto"/>
        <w:bottom w:val="none" w:sz="0" w:space="0" w:color="auto"/>
        <w:right w:val="none" w:sz="0" w:space="0" w:color="auto"/>
      </w:divBdr>
    </w:div>
    <w:div w:id="424350628">
      <w:bodyDiv w:val="1"/>
      <w:marLeft w:val="0"/>
      <w:marRight w:val="0"/>
      <w:marTop w:val="0"/>
      <w:marBottom w:val="0"/>
      <w:divBdr>
        <w:top w:val="none" w:sz="0" w:space="0" w:color="auto"/>
        <w:left w:val="none" w:sz="0" w:space="0" w:color="auto"/>
        <w:bottom w:val="none" w:sz="0" w:space="0" w:color="auto"/>
        <w:right w:val="none" w:sz="0" w:space="0" w:color="auto"/>
      </w:divBdr>
    </w:div>
    <w:div w:id="424419937">
      <w:bodyDiv w:val="1"/>
      <w:marLeft w:val="0"/>
      <w:marRight w:val="0"/>
      <w:marTop w:val="0"/>
      <w:marBottom w:val="0"/>
      <w:divBdr>
        <w:top w:val="none" w:sz="0" w:space="0" w:color="auto"/>
        <w:left w:val="none" w:sz="0" w:space="0" w:color="auto"/>
        <w:bottom w:val="none" w:sz="0" w:space="0" w:color="auto"/>
        <w:right w:val="none" w:sz="0" w:space="0" w:color="auto"/>
      </w:divBdr>
    </w:div>
    <w:div w:id="424420874">
      <w:bodyDiv w:val="1"/>
      <w:marLeft w:val="0"/>
      <w:marRight w:val="0"/>
      <w:marTop w:val="0"/>
      <w:marBottom w:val="0"/>
      <w:divBdr>
        <w:top w:val="none" w:sz="0" w:space="0" w:color="auto"/>
        <w:left w:val="none" w:sz="0" w:space="0" w:color="auto"/>
        <w:bottom w:val="none" w:sz="0" w:space="0" w:color="auto"/>
        <w:right w:val="none" w:sz="0" w:space="0" w:color="auto"/>
      </w:divBdr>
    </w:div>
    <w:div w:id="424570560">
      <w:bodyDiv w:val="1"/>
      <w:marLeft w:val="0"/>
      <w:marRight w:val="0"/>
      <w:marTop w:val="0"/>
      <w:marBottom w:val="0"/>
      <w:divBdr>
        <w:top w:val="none" w:sz="0" w:space="0" w:color="auto"/>
        <w:left w:val="none" w:sz="0" w:space="0" w:color="auto"/>
        <w:bottom w:val="none" w:sz="0" w:space="0" w:color="auto"/>
        <w:right w:val="none" w:sz="0" w:space="0" w:color="auto"/>
      </w:divBdr>
    </w:div>
    <w:div w:id="424767305">
      <w:bodyDiv w:val="1"/>
      <w:marLeft w:val="0"/>
      <w:marRight w:val="0"/>
      <w:marTop w:val="0"/>
      <w:marBottom w:val="0"/>
      <w:divBdr>
        <w:top w:val="none" w:sz="0" w:space="0" w:color="auto"/>
        <w:left w:val="none" w:sz="0" w:space="0" w:color="auto"/>
        <w:bottom w:val="none" w:sz="0" w:space="0" w:color="auto"/>
        <w:right w:val="none" w:sz="0" w:space="0" w:color="auto"/>
      </w:divBdr>
    </w:div>
    <w:div w:id="424770206">
      <w:bodyDiv w:val="1"/>
      <w:marLeft w:val="0"/>
      <w:marRight w:val="0"/>
      <w:marTop w:val="0"/>
      <w:marBottom w:val="0"/>
      <w:divBdr>
        <w:top w:val="none" w:sz="0" w:space="0" w:color="auto"/>
        <w:left w:val="none" w:sz="0" w:space="0" w:color="auto"/>
        <w:bottom w:val="none" w:sz="0" w:space="0" w:color="auto"/>
        <w:right w:val="none" w:sz="0" w:space="0" w:color="auto"/>
      </w:divBdr>
    </w:div>
    <w:div w:id="424809844">
      <w:bodyDiv w:val="1"/>
      <w:marLeft w:val="0"/>
      <w:marRight w:val="0"/>
      <w:marTop w:val="0"/>
      <w:marBottom w:val="0"/>
      <w:divBdr>
        <w:top w:val="none" w:sz="0" w:space="0" w:color="auto"/>
        <w:left w:val="none" w:sz="0" w:space="0" w:color="auto"/>
        <w:bottom w:val="none" w:sz="0" w:space="0" w:color="auto"/>
        <w:right w:val="none" w:sz="0" w:space="0" w:color="auto"/>
      </w:divBdr>
    </w:div>
    <w:div w:id="424881682">
      <w:bodyDiv w:val="1"/>
      <w:marLeft w:val="0"/>
      <w:marRight w:val="0"/>
      <w:marTop w:val="0"/>
      <w:marBottom w:val="0"/>
      <w:divBdr>
        <w:top w:val="none" w:sz="0" w:space="0" w:color="auto"/>
        <w:left w:val="none" w:sz="0" w:space="0" w:color="auto"/>
        <w:bottom w:val="none" w:sz="0" w:space="0" w:color="auto"/>
        <w:right w:val="none" w:sz="0" w:space="0" w:color="auto"/>
      </w:divBdr>
    </w:div>
    <w:div w:id="424884171">
      <w:bodyDiv w:val="1"/>
      <w:marLeft w:val="0"/>
      <w:marRight w:val="0"/>
      <w:marTop w:val="0"/>
      <w:marBottom w:val="0"/>
      <w:divBdr>
        <w:top w:val="none" w:sz="0" w:space="0" w:color="auto"/>
        <w:left w:val="none" w:sz="0" w:space="0" w:color="auto"/>
        <w:bottom w:val="none" w:sz="0" w:space="0" w:color="auto"/>
        <w:right w:val="none" w:sz="0" w:space="0" w:color="auto"/>
      </w:divBdr>
    </w:div>
    <w:div w:id="424884301">
      <w:bodyDiv w:val="1"/>
      <w:marLeft w:val="0"/>
      <w:marRight w:val="0"/>
      <w:marTop w:val="0"/>
      <w:marBottom w:val="0"/>
      <w:divBdr>
        <w:top w:val="none" w:sz="0" w:space="0" w:color="auto"/>
        <w:left w:val="none" w:sz="0" w:space="0" w:color="auto"/>
        <w:bottom w:val="none" w:sz="0" w:space="0" w:color="auto"/>
        <w:right w:val="none" w:sz="0" w:space="0" w:color="auto"/>
      </w:divBdr>
    </w:div>
    <w:div w:id="425268650">
      <w:bodyDiv w:val="1"/>
      <w:marLeft w:val="0"/>
      <w:marRight w:val="0"/>
      <w:marTop w:val="0"/>
      <w:marBottom w:val="0"/>
      <w:divBdr>
        <w:top w:val="none" w:sz="0" w:space="0" w:color="auto"/>
        <w:left w:val="none" w:sz="0" w:space="0" w:color="auto"/>
        <w:bottom w:val="none" w:sz="0" w:space="0" w:color="auto"/>
        <w:right w:val="none" w:sz="0" w:space="0" w:color="auto"/>
      </w:divBdr>
    </w:div>
    <w:div w:id="425422346">
      <w:bodyDiv w:val="1"/>
      <w:marLeft w:val="0"/>
      <w:marRight w:val="0"/>
      <w:marTop w:val="0"/>
      <w:marBottom w:val="0"/>
      <w:divBdr>
        <w:top w:val="none" w:sz="0" w:space="0" w:color="auto"/>
        <w:left w:val="none" w:sz="0" w:space="0" w:color="auto"/>
        <w:bottom w:val="none" w:sz="0" w:space="0" w:color="auto"/>
        <w:right w:val="none" w:sz="0" w:space="0" w:color="auto"/>
      </w:divBdr>
    </w:div>
    <w:div w:id="425617340">
      <w:bodyDiv w:val="1"/>
      <w:marLeft w:val="0"/>
      <w:marRight w:val="0"/>
      <w:marTop w:val="0"/>
      <w:marBottom w:val="0"/>
      <w:divBdr>
        <w:top w:val="none" w:sz="0" w:space="0" w:color="auto"/>
        <w:left w:val="none" w:sz="0" w:space="0" w:color="auto"/>
        <w:bottom w:val="none" w:sz="0" w:space="0" w:color="auto"/>
        <w:right w:val="none" w:sz="0" w:space="0" w:color="auto"/>
      </w:divBdr>
    </w:div>
    <w:div w:id="425733108">
      <w:bodyDiv w:val="1"/>
      <w:marLeft w:val="0"/>
      <w:marRight w:val="0"/>
      <w:marTop w:val="0"/>
      <w:marBottom w:val="0"/>
      <w:divBdr>
        <w:top w:val="none" w:sz="0" w:space="0" w:color="auto"/>
        <w:left w:val="none" w:sz="0" w:space="0" w:color="auto"/>
        <w:bottom w:val="none" w:sz="0" w:space="0" w:color="auto"/>
        <w:right w:val="none" w:sz="0" w:space="0" w:color="auto"/>
      </w:divBdr>
    </w:div>
    <w:div w:id="425806080">
      <w:bodyDiv w:val="1"/>
      <w:marLeft w:val="0"/>
      <w:marRight w:val="0"/>
      <w:marTop w:val="0"/>
      <w:marBottom w:val="0"/>
      <w:divBdr>
        <w:top w:val="none" w:sz="0" w:space="0" w:color="auto"/>
        <w:left w:val="none" w:sz="0" w:space="0" w:color="auto"/>
        <w:bottom w:val="none" w:sz="0" w:space="0" w:color="auto"/>
        <w:right w:val="none" w:sz="0" w:space="0" w:color="auto"/>
      </w:divBdr>
    </w:div>
    <w:div w:id="426192078">
      <w:bodyDiv w:val="1"/>
      <w:marLeft w:val="0"/>
      <w:marRight w:val="0"/>
      <w:marTop w:val="0"/>
      <w:marBottom w:val="0"/>
      <w:divBdr>
        <w:top w:val="none" w:sz="0" w:space="0" w:color="auto"/>
        <w:left w:val="none" w:sz="0" w:space="0" w:color="auto"/>
        <w:bottom w:val="none" w:sz="0" w:space="0" w:color="auto"/>
        <w:right w:val="none" w:sz="0" w:space="0" w:color="auto"/>
      </w:divBdr>
    </w:div>
    <w:div w:id="426273397">
      <w:bodyDiv w:val="1"/>
      <w:marLeft w:val="0"/>
      <w:marRight w:val="0"/>
      <w:marTop w:val="0"/>
      <w:marBottom w:val="0"/>
      <w:divBdr>
        <w:top w:val="none" w:sz="0" w:space="0" w:color="auto"/>
        <w:left w:val="none" w:sz="0" w:space="0" w:color="auto"/>
        <w:bottom w:val="none" w:sz="0" w:space="0" w:color="auto"/>
        <w:right w:val="none" w:sz="0" w:space="0" w:color="auto"/>
      </w:divBdr>
    </w:div>
    <w:div w:id="426312365">
      <w:bodyDiv w:val="1"/>
      <w:marLeft w:val="0"/>
      <w:marRight w:val="0"/>
      <w:marTop w:val="0"/>
      <w:marBottom w:val="0"/>
      <w:divBdr>
        <w:top w:val="none" w:sz="0" w:space="0" w:color="auto"/>
        <w:left w:val="none" w:sz="0" w:space="0" w:color="auto"/>
        <w:bottom w:val="none" w:sz="0" w:space="0" w:color="auto"/>
        <w:right w:val="none" w:sz="0" w:space="0" w:color="auto"/>
      </w:divBdr>
    </w:div>
    <w:div w:id="426582863">
      <w:bodyDiv w:val="1"/>
      <w:marLeft w:val="0"/>
      <w:marRight w:val="0"/>
      <w:marTop w:val="0"/>
      <w:marBottom w:val="0"/>
      <w:divBdr>
        <w:top w:val="none" w:sz="0" w:space="0" w:color="auto"/>
        <w:left w:val="none" w:sz="0" w:space="0" w:color="auto"/>
        <w:bottom w:val="none" w:sz="0" w:space="0" w:color="auto"/>
        <w:right w:val="none" w:sz="0" w:space="0" w:color="auto"/>
      </w:divBdr>
    </w:div>
    <w:div w:id="426772906">
      <w:bodyDiv w:val="1"/>
      <w:marLeft w:val="0"/>
      <w:marRight w:val="0"/>
      <w:marTop w:val="0"/>
      <w:marBottom w:val="0"/>
      <w:divBdr>
        <w:top w:val="none" w:sz="0" w:space="0" w:color="auto"/>
        <w:left w:val="none" w:sz="0" w:space="0" w:color="auto"/>
        <w:bottom w:val="none" w:sz="0" w:space="0" w:color="auto"/>
        <w:right w:val="none" w:sz="0" w:space="0" w:color="auto"/>
      </w:divBdr>
    </w:div>
    <w:div w:id="426779363">
      <w:bodyDiv w:val="1"/>
      <w:marLeft w:val="0"/>
      <w:marRight w:val="0"/>
      <w:marTop w:val="0"/>
      <w:marBottom w:val="0"/>
      <w:divBdr>
        <w:top w:val="none" w:sz="0" w:space="0" w:color="auto"/>
        <w:left w:val="none" w:sz="0" w:space="0" w:color="auto"/>
        <w:bottom w:val="none" w:sz="0" w:space="0" w:color="auto"/>
        <w:right w:val="none" w:sz="0" w:space="0" w:color="auto"/>
      </w:divBdr>
    </w:div>
    <w:div w:id="426780021">
      <w:bodyDiv w:val="1"/>
      <w:marLeft w:val="0"/>
      <w:marRight w:val="0"/>
      <w:marTop w:val="0"/>
      <w:marBottom w:val="0"/>
      <w:divBdr>
        <w:top w:val="none" w:sz="0" w:space="0" w:color="auto"/>
        <w:left w:val="none" w:sz="0" w:space="0" w:color="auto"/>
        <w:bottom w:val="none" w:sz="0" w:space="0" w:color="auto"/>
        <w:right w:val="none" w:sz="0" w:space="0" w:color="auto"/>
      </w:divBdr>
    </w:div>
    <w:div w:id="426923586">
      <w:bodyDiv w:val="1"/>
      <w:marLeft w:val="0"/>
      <w:marRight w:val="0"/>
      <w:marTop w:val="0"/>
      <w:marBottom w:val="0"/>
      <w:divBdr>
        <w:top w:val="none" w:sz="0" w:space="0" w:color="auto"/>
        <w:left w:val="none" w:sz="0" w:space="0" w:color="auto"/>
        <w:bottom w:val="none" w:sz="0" w:space="0" w:color="auto"/>
        <w:right w:val="none" w:sz="0" w:space="0" w:color="auto"/>
      </w:divBdr>
    </w:div>
    <w:div w:id="426925112">
      <w:bodyDiv w:val="1"/>
      <w:marLeft w:val="0"/>
      <w:marRight w:val="0"/>
      <w:marTop w:val="0"/>
      <w:marBottom w:val="0"/>
      <w:divBdr>
        <w:top w:val="none" w:sz="0" w:space="0" w:color="auto"/>
        <w:left w:val="none" w:sz="0" w:space="0" w:color="auto"/>
        <w:bottom w:val="none" w:sz="0" w:space="0" w:color="auto"/>
        <w:right w:val="none" w:sz="0" w:space="0" w:color="auto"/>
      </w:divBdr>
    </w:div>
    <w:div w:id="426929210">
      <w:bodyDiv w:val="1"/>
      <w:marLeft w:val="0"/>
      <w:marRight w:val="0"/>
      <w:marTop w:val="0"/>
      <w:marBottom w:val="0"/>
      <w:divBdr>
        <w:top w:val="none" w:sz="0" w:space="0" w:color="auto"/>
        <w:left w:val="none" w:sz="0" w:space="0" w:color="auto"/>
        <w:bottom w:val="none" w:sz="0" w:space="0" w:color="auto"/>
        <w:right w:val="none" w:sz="0" w:space="0" w:color="auto"/>
      </w:divBdr>
    </w:div>
    <w:div w:id="427194257">
      <w:bodyDiv w:val="1"/>
      <w:marLeft w:val="0"/>
      <w:marRight w:val="0"/>
      <w:marTop w:val="0"/>
      <w:marBottom w:val="0"/>
      <w:divBdr>
        <w:top w:val="none" w:sz="0" w:space="0" w:color="auto"/>
        <w:left w:val="none" w:sz="0" w:space="0" w:color="auto"/>
        <w:bottom w:val="none" w:sz="0" w:space="0" w:color="auto"/>
        <w:right w:val="none" w:sz="0" w:space="0" w:color="auto"/>
      </w:divBdr>
    </w:div>
    <w:div w:id="427430384">
      <w:bodyDiv w:val="1"/>
      <w:marLeft w:val="0"/>
      <w:marRight w:val="0"/>
      <w:marTop w:val="0"/>
      <w:marBottom w:val="0"/>
      <w:divBdr>
        <w:top w:val="none" w:sz="0" w:space="0" w:color="auto"/>
        <w:left w:val="none" w:sz="0" w:space="0" w:color="auto"/>
        <w:bottom w:val="none" w:sz="0" w:space="0" w:color="auto"/>
        <w:right w:val="none" w:sz="0" w:space="0" w:color="auto"/>
      </w:divBdr>
    </w:div>
    <w:div w:id="427433589">
      <w:bodyDiv w:val="1"/>
      <w:marLeft w:val="0"/>
      <w:marRight w:val="0"/>
      <w:marTop w:val="0"/>
      <w:marBottom w:val="0"/>
      <w:divBdr>
        <w:top w:val="none" w:sz="0" w:space="0" w:color="auto"/>
        <w:left w:val="none" w:sz="0" w:space="0" w:color="auto"/>
        <w:bottom w:val="none" w:sz="0" w:space="0" w:color="auto"/>
        <w:right w:val="none" w:sz="0" w:space="0" w:color="auto"/>
      </w:divBdr>
    </w:div>
    <w:div w:id="427889002">
      <w:bodyDiv w:val="1"/>
      <w:marLeft w:val="0"/>
      <w:marRight w:val="0"/>
      <w:marTop w:val="0"/>
      <w:marBottom w:val="0"/>
      <w:divBdr>
        <w:top w:val="none" w:sz="0" w:space="0" w:color="auto"/>
        <w:left w:val="none" w:sz="0" w:space="0" w:color="auto"/>
        <w:bottom w:val="none" w:sz="0" w:space="0" w:color="auto"/>
        <w:right w:val="none" w:sz="0" w:space="0" w:color="auto"/>
      </w:divBdr>
    </w:div>
    <w:div w:id="428047459">
      <w:bodyDiv w:val="1"/>
      <w:marLeft w:val="0"/>
      <w:marRight w:val="0"/>
      <w:marTop w:val="0"/>
      <w:marBottom w:val="0"/>
      <w:divBdr>
        <w:top w:val="none" w:sz="0" w:space="0" w:color="auto"/>
        <w:left w:val="none" w:sz="0" w:space="0" w:color="auto"/>
        <w:bottom w:val="none" w:sz="0" w:space="0" w:color="auto"/>
        <w:right w:val="none" w:sz="0" w:space="0" w:color="auto"/>
      </w:divBdr>
    </w:div>
    <w:div w:id="428048222">
      <w:bodyDiv w:val="1"/>
      <w:marLeft w:val="0"/>
      <w:marRight w:val="0"/>
      <w:marTop w:val="0"/>
      <w:marBottom w:val="0"/>
      <w:divBdr>
        <w:top w:val="none" w:sz="0" w:space="0" w:color="auto"/>
        <w:left w:val="none" w:sz="0" w:space="0" w:color="auto"/>
        <w:bottom w:val="none" w:sz="0" w:space="0" w:color="auto"/>
        <w:right w:val="none" w:sz="0" w:space="0" w:color="auto"/>
      </w:divBdr>
    </w:div>
    <w:div w:id="429132720">
      <w:bodyDiv w:val="1"/>
      <w:marLeft w:val="0"/>
      <w:marRight w:val="0"/>
      <w:marTop w:val="0"/>
      <w:marBottom w:val="0"/>
      <w:divBdr>
        <w:top w:val="none" w:sz="0" w:space="0" w:color="auto"/>
        <w:left w:val="none" w:sz="0" w:space="0" w:color="auto"/>
        <w:bottom w:val="none" w:sz="0" w:space="0" w:color="auto"/>
        <w:right w:val="none" w:sz="0" w:space="0" w:color="auto"/>
      </w:divBdr>
    </w:div>
    <w:div w:id="429203550">
      <w:bodyDiv w:val="1"/>
      <w:marLeft w:val="0"/>
      <w:marRight w:val="0"/>
      <w:marTop w:val="0"/>
      <w:marBottom w:val="0"/>
      <w:divBdr>
        <w:top w:val="none" w:sz="0" w:space="0" w:color="auto"/>
        <w:left w:val="none" w:sz="0" w:space="0" w:color="auto"/>
        <w:bottom w:val="none" w:sz="0" w:space="0" w:color="auto"/>
        <w:right w:val="none" w:sz="0" w:space="0" w:color="auto"/>
      </w:divBdr>
    </w:div>
    <w:div w:id="429353906">
      <w:bodyDiv w:val="1"/>
      <w:marLeft w:val="0"/>
      <w:marRight w:val="0"/>
      <w:marTop w:val="0"/>
      <w:marBottom w:val="0"/>
      <w:divBdr>
        <w:top w:val="none" w:sz="0" w:space="0" w:color="auto"/>
        <w:left w:val="none" w:sz="0" w:space="0" w:color="auto"/>
        <w:bottom w:val="none" w:sz="0" w:space="0" w:color="auto"/>
        <w:right w:val="none" w:sz="0" w:space="0" w:color="auto"/>
      </w:divBdr>
    </w:div>
    <w:div w:id="429472757">
      <w:bodyDiv w:val="1"/>
      <w:marLeft w:val="0"/>
      <w:marRight w:val="0"/>
      <w:marTop w:val="0"/>
      <w:marBottom w:val="0"/>
      <w:divBdr>
        <w:top w:val="none" w:sz="0" w:space="0" w:color="auto"/>
        <w:left w:val="none" w:sz="0" w:space="0" w:color="auto"/>
        <w:bottom w:val="none" w:sz="0" w:space="0" w:color="auto"/>
        <w:right w:val="none" w:sz="0" w:space="0" w:color="auto"/>
      </w:divBdr>
    </w:div>
    <w:div w:id="429591518">
      <w:bodyDiv w:val="1"/>
      <w:marLeft w:val="0"/>
      <w:marRight w:val="0"/>
      <w:marTop w:val="0"/>
      <w:marBottom w:val="0"/>
      <w:divBdr>
        <w:top w:val="none" w:sz="0" w:space="0" w:color="auto"/>
        <w:left w:val="none" w:sz="0" w:space="0" w:color="auto"/>
        <w:bottom w:val="none" w:sz="0" w:space="0" w:color="auto"/>
        <w:right w:val="none" w:sz="0" w:space="0" w:color="auto"/>
      </w:divBdr>
    </w:div>
    <w:div w:id="429617760">
      <w:bodyDiv w:val="1"/>
      <w:marLeft w:val="0"/>
      <w:marRight w:val="0"/>
      <w:marTop w:val="0"/>
      <w:marBottom w:val="0"/>
      <w:divBdr>
        <w:top w:val="none" w:sz="0" w:space="0" w:color="auto"/>
        <w:left w:val="none" w:sz="0" w:space="0" w:color="auto"/>
        <w:bottom w:val="none" w:sz="0" w:space="0" w:color="auto"/>
        <w:right w:val="none" w:sz="0" w:space="0" w:color="auto"/>
      </w:divBdr>
    </w:div>
    <w:div w:id="430005544">
      <w:bodyDiv w:val="1"/>
      <w:marLeft w:val="0"/>
      <w:marRight w:val="0"/>
      <w:marTop w:val="0"/>
      <w:marBottom w:val="0"/>
      <w:divBdr>
        <w:top w:val="none" w:sz="0" w:space="0" w:color="auto"/>
        <w:left w:val="none" w:sz="0" w:space="0" w:color="auto"/>
        <w:bottom w:val="none" w:sz="0" w:space="0" w:color="auto"/>
        <w:right w:val="none" w:sz="0" w:space="0" w:color="auto"/>
      </w:divBdr>
    </w:div>
    <w:div w:id="430249785">
      <w:bodyDiv w:val="1"/>
      <w:marLeft w:val="0"/>
      <w:marRight w:val="0"/>
      <w:marTop w:val="0"/>
      <w:marBottom w:val="0"/>
      <w:divBdr>
        <w:top w:val="none" w:sz="0" w:space="0" w:color="auto"/>
        <w:left w:val="none" w:sz="0" w:space="0" w:color="auto"/>
        <w:bottom w:val="none" w:sz="0" w:space="0" w:color="auto"/>
        <w:right w:val="none" w:sz="0" w:space="0" w:color="auto"/>
      </w:divBdr>
    </w:div>
    <w:div w:id="430400336">
      <w:bodyDiv w:val="1"/>
      <w:marLeft w:val="0"/>
      <w:marRight w:val="0"/>
      <w:marTop w:val="0"/>
      <w:marBottom w:val="0"/>
      <w:divBdr>
        <w:top w:val="none" w:sz="0" w:space="0" w:color="auto"/>
        <w:left w:val="none" w:sz="0" w:space="0" w:color="auto"/>
        <w:bottom w:val="none" w:sz="0" w:space="0" w:color="auto"/>
        <w:right w:val="none" w:sz="0" w:space="0" w:color="auto"/>
      </w:divBdr>
    </w:div>
    <w:div w:id="430853293">
      <w:bodyDiv w:val="1"/>
      <w:marLeft w:val="0"/>
      <w:marRight w:val="0"/>
      <w:marTop w:val="0"/>
      <w:marBottom w:val="0"/>
      <w:divBdr>
        <w:top w:val="none" w:sz="0" w:space="0" w:color="auto"/>
        <w:left w:val="none" w:sz="0" w:space="0" w:color="auto"/>
        <w:bottom w:val="none" w:sz="0" w:space="0" w:color="auto"/>
        <w:right w:val="none" w:sz="0" w:space="0" w:color="auto"/>
      </w:divBdr>
    </w:div>
    <w:div w:id="431051291">
      <w:bodyDiv w:val="1"/>
      <w:marLeft w:val="0"/>
      <w:marRight w:val="0"/>
      <w:marTop w:val="0"/>
      <w:marBottom w:val="0"/>
      <w:divBdr>
        <w:top w:val="none" w:sz="0" w:space="0" w:color="auto"/>
        <w:left w:val="none" w:sz="0" w:space="0" w:color="auto"/>
        <w:bottom w:val="none" w:sz="0" w:space="0" w:color="auto"/>
        <w:right w:val="none" w:sz="0" w:space="0" w:color="auto"/>
      </w:divBdr>
    </w:div>
    <w:div w:id="431168730">
      <w:bodyDiv w:val="1"/>
      <w:marLeft w:val="0"/>
      <w:marRight w:val="0"/>
      <w:marTop w:val="0"/>
      <w:marBottom w:val="0"/>
      <w:divBdr>
        <w:top w:val="none" w:sz="0" w:space="0" w:color="auto"/>
        <w:left w:val="none" w:sz="0" w:space="0" w:color="auto"/>
        <w:bottom w:val="none" w:sz="0" w:space="0" w:color="auto"/>
        <w:right w:val="none" w:sz="0" w:space="0" w:color="auto"/>
      </w:divBdr>
    </w:div>
    <w:div w:id="431629407">
      <w:bodyDiv w:val="1"/>
      <w:marLeft w:val="0"/>
      <w:marRight w:val="0"/>
      <w:marTop w:val="0"/>
      <w:marBottom w:val="0"/>
      <w:divBdr>
        <w:top w:val="none" w:sz="0" w:space="0" w:color="auto"/>
        <w:left w:val="none" w:sz="0" w:space="0" w:color="auto"/>
        <w:bottom w:val="none" w:sz="0" w:space="0" w:color="auto"/>
        <w:right w:val="none" w:sz="0" w:space="0" w:color="auto"/>
      </w:divBdr>
    </w:div>
    <w:div w:id="431823985">
      <w:bodyDiv w:val="1"/>
      <w:marLeft w:val="0"/>
      <w:marRight w:val="0"/>
      <w:marTop w:val="0"/>
      <w:marBottom w:val="0"/>
      <w:divBdr>
        <w:top w:val="none" w:sz="0" w:space="0" w:color="auto"/>
        <w:left w:val="none" w:sz="0" w:space="0" w:color="auto"/>
        <w:bottom w:val="none" w:sz="0" w:space="0" w:color="auto"/>
        <w:right w:val="none" w:sz="0" w:space="0" w:color="auto"/>
      </w:divBdr>
    </w:div>
    <w:div w:id="432284363">
      <w:bodyDiv w:val="1"/>
      <w:marLeft w:val="0"/>
      <w:marRight w:val="0"/>
      <w:marTop w:val="0"/>
      <w:marBottom w:val="0"/>
      <w:divBdr>
        <w:top w:val="none" w:sz="0" w:space="0" w:color="auto"/>
        <w:left w:val="none" w:sz="0" w:space="0" w:color="auto"/>
        <w:bottom w:val="none" w:sz="0" w:space="0" w:color="auto"/>
        <w:right w:val="none" w:sz="0" w:space="0" w:color="auto"/>
      </w:divBdr>
    </w:div>
    <w:div w:id="432407909">
      <w:bodyDiv w:val="1"/>
      <w:marLeft w:val="0"/>
      <w:marRight w:val="0"/>
      <w:marTop w:val="0"/>
      <w:marBottom w:val="0"/>
      <w:divBdr>
        <w:top w:val="none" w:sz="0" w:space="0" w:color="auto"/>
        <w:left w:val="none" w:sz="0" w:space="0" w:color="auto"/>
        <w:bottom w:val="none" w:sz="0" w:space="0" w:color="auto"/>
        <w:right w:val="none" w:sz="0" w:space="0" w:color="auto"/>
      </w:divBdr>
    </w:div>
    <w:div w:id="432821097">
      <w:bodyDiv w:val="1"/>
      <w:marLeft w:val="0"/>
      <w:marRight w:val="0"/>
      <w:marTop w:val="0"/>
      <w:marBottom w:val="0"/>
      <w:divBdr>
        <w:top w:val="none" w:sz="0" w:space="0" w:color="auto"/>
        <w:left w:val="none" w:sz="0" w:space="0" w:color="auto"/>
        <w:bottom w:val="none" w:sz="0" w:space="0" w:color="auto"/>
        <w:right w:val="none" w:sz="0" w:space="0" w:color="auto"/>
      </w:divBdr>
    </w:div>
    <w:div w:id="432866951">
      <w:bodyDiv w:val="1"/>
      <w:marLeft w:val="0"/>
      <w:marRight w:val="0"/>
      <w:marTop w:val="0"/>
      <w:marBottom w:val="0"/>
      <w:divBdr>
        <w:top w:val="none" w:sz="0" w:space="0" w:color="auto"/>
        <w:left w:val="none" w:sz="0" w:space="0" w:color="auto"/>
        <w:bottom w:val="none" w:sz="0" w:space="0" w:color="auto"/>
        <w:right w:val="none" w:sz="0" w:space="0" w:color="auto"/>
      </w:divBdr>
    </w:div>
    <w:div w:id="433020258">
      <w:bodyDiv w:val="1"/>
      <w:marLeft w:val="0"/>
      <w:marRight w:val="0"/>
      <w:marTop w:val="0"/>
      <w:marBottom w:val="0"/>
      <w:divBdr>
        <w:top w:val="none" w:sz="0" w:space="0" w:color="auto"/>
        <w:left w:val="none" w:sz="0" w:space="0" w:color="auto"/>
        <w:bottom w:val="none" w:sz="0" w:space="0" w:color="auto"/>
        <w:right w:val="none" w:sz="0" w:space="0" w:color="auto"/>
      </w:divBdr>
    </w:div>
    <w:div w:id="433088012">
      <w:bodyDiv w:val="1"/>
      <w:marLeft w:val="0"/>
      <w:marRight w:val="0"/>
      <w:marTop w:val="0"/>
      <w:marBottom w:val="0"/>
      <w:divBdr>
        <w:top w:val="none" w:sz="0" w:space="0" w:color="auto"/>
        <w:left w:val="none" w:sz="0" w:space="0" w:color="auto"/>
        <w:bottom w:val="none" w:sz="0" w:space="0" w:color="auto"/>
        <w:right w:val="none" w:sz="0" w:space="0" w:color="auto"/>
      </w:divBdr>
    </w:div>
    <w:div w:id="433207847">
      <w:bodyDiv w:val="1"/>
      <w:marLeft w:val="0"/>
      <w:marRight w:val="0"/>
      <w:marTop w:val="0"/>
      <w:marBottom w:val="0"/>
      <w:divBdr>
        <w:top w:val="none" w:sz="0" w:space="0" w:color="auto"/>
        <w:left w:val="none" w:sz="0" w:space="0" w:color="auto"/>
        <w:bottom w:val="none" w:sz="0" w:space="0" w:color="auto"/>
        <w:right w:val="none" w:sz="0" w:space="0" w:color="auto"/>
      </w:divBdr>
    </w:div>
    <w:div w:id="433405489">
      <w:bodyDiv w:val="1"/>
      <w:marLeft w:val="0"/>
      <w:marRight w:val="0"/>
      <w:marTop w:val="0"/>
      <w:marBottom w:val="0"/>
      <w:divBdr>
        <w:top w:val="none" w:sz="0" w:space="0" w:color="auto"/>
        <w:left w:val="none" w:sz="0" w:space="0" w:color="auto"/>
        <w:bottom w:val="none" w:sz="0" w:space="0" w:color="auto"/>
        <w:right w:val="none" w:sz="0" w:space="0" w:color="auto"/>
      </w:divBdr>
    </w:div>
    <w:div w:id="433551990">
      <w:bodyDiv w:val="1"/>
      <w:marLeft w:val="0"/>
      <w:marRight w:val="0"/>
      <w:marTop w:val="0"/>
      <w:marBottom w:val="0"/>
      <w:divBdr>
        <w:top w:val="none" w:sz="0" w:space="0" w:color="auto"/>
        <w:left w:val="none" w:sz="0" w:space="0" w:color="auto"/>
        <w:bottom w:val="none" w:sz="0" w:space="0" w:color="auto"/>
        <w:right w:val="none" w:sz="0" w:space="0" w:color="auto"/>
      </w:divBdr>
    </w:div>
    <w:div w:id="434180513">
      <w:bodyDiv w:val="1"/>
      <w:marLeft w:val="0"/>
      <w:marRight w:val="0"/>
      <w:marTop w:val="0"/>
      <w:marBottom w:val="0"/>
      <w:divBdr>
        <w:top w:val="none" w:sz="0" w:space="0" w:color="auto"/>
        <w:left w:val="none" w:sz="0" w:space="0" w:color="auto"/>
        <w:bottom w:val="none" w:sz="0" w:space="0" w:color="auto"/>
        <w:right w:val="none" w:sz="0" w:space="0" w:color="auto"/>
      </w:divBdr>
    </w:div>
    <w:div w:id="434253159">
      <w:bodyDiv w:val="1"/>
      <w:marLeft w:val="0"/>
      <w:marRight w:val="0"/>
      <w:marTop w:val="0"/>
      <w:marBottom w:val="0"/>
      <w:divBdr>
        <w:top w:val="none" w:sz="0" w:space="0" w:color="auto"/>
        <w:left w:val="none" w:sz="0" w:space="0" w:color="auto"/>
        <w:bottom w:val="none" w:sz="0" w:space="0" w:color="auto"/>
        <w:right w:val="none" w:sz="0" w:space="0" w:color="auto"/>
      </w:divBdr>
    </w:div>
    <w:div w:id="434401645">
      <w:bodyDiv w:val="1"/>
      <w:marLeft w:val="0"/>
      <w:marRight w:val="0"/>
      <w:marTop w:val="0"/>
      <w:marBottom w:val="0"/>
      <w:divBdr>
        <w:top w:val="none" w:sz="0" w:space="0" w:color="auto"/>
        <w:left w:val="none" w:sz="0" w:space="0" w:color="auto"/>
        <w:bottom w:val="none" w:sz="0" w:space="0" w:color="auto"/>
        <w:right w:val="none" w:sz="0" w:space="0" w:color="auto"/>
      </w:divBdr>
    </w:div>
    <w:div w:id="434642765">
      <w:bodyDiv w:val="1"/>
      <w:marLeft w:val="0"/>
      <w:marRight w:val="0"/>
      <w:marTop w:val="0"/>
      <w:marBottom w:val="0"/>
      <w:divBdr>
        <w:top w:val="none" w:sz="0" w:space="0" w:color="auto"/>
        <w:left w:val="none" w:sz="0" w:space="0" w:color="auto"/>
        <w:bottom w:val="none" w:sz="0" w:space="0" w:color="auto"/>
        <w:right w:val="none" w:sz="0" w:space="0" w:color="auto"/>
      </w:divBdr>
    </w:div>
    <w:div w:id="434979003">
      <w:bodyDiv w:val="1"/>
      <w:marLeft w:val="0"/>
      <w:marRight w:val="0"/>
      <w:marTop w:val="0"/>
      <w:marBottom w:val="0"/>
      <w:divBdr>
        <w:top w:val="none" w:sz="0" w:space="0" w:color="auto"/>
        <w:left w:val="none" w:sz="0" w:space="0" w:color="auto"/>
        <w:bottom w:val="none" w:sz="0" w:space="0" w:color="auto"/>
        <w:right w:val="none" w:sz="0" w:space="0" w:color="auto"/>
      </w:divBdr>
    </w:div>
    <w:div w:id="434980759">
      <w:bodyDiv w:val="1"/>
      <w:marLeft w:val="0"/>
      <w:marRight w:val="0"/>
      <w:marTop w:val="0"/>
      <w:marBottom w:val="0"/>
      <w:divBdr>
        <w:top w:val="none" w:sz="0" w:space="0" w:color="auto"/>
        <w:left w:val="none" w:sz="0" w:space="0" w:color="auto"/>
        <w:bottom w:val="none" w:sz="0" w:space="0" w:color="auto"/>
        <w:right w:val="none" w:sz="0" w:space="0" w:color="auto"/>
      </w:divBdr>
    </w:div>
    <w:div w:id="435172457">
      <w:bodyDiv w:val="1"/>
      <w:marLeft w:val="0"/>
      <w:marRight w:val="0"/>
      <w:marTop w:val="0"/>
      <w:marBottom w:val="0"/>
      <w:divBdr>
        <w:top w:val="none" w:sz="0" w:space="0" w:color="auto"/>
        <w:left w:val="none" w:sz="0" w:space="0" w:color="auto"/>
        <w:bottom w:val="none" w:sz="0" w:space="0" w:color="auto"/>
        <w:right w:val="none" w:sz="0" w:space="0" w:color="auto"/>
      </w:divBdr>
    </w:div>
    <w:div w:id="436145691">
      <w:bodyDiv w:val="1"/>
      <w:marLeft w:val="0"/>
      <w:marRight w:val="0"/>
      <w:marTop w:val="0"/>
      <w:marBottom w:val="0"/>
      <w:divBdr>
        <w:top w:val="none" w:sz="0" w:space="0" w:color="auto"/>
        <w:left w:val="none" w:sz="0" w:space="0" w:color="auto"/>
        <w:bottom w:val="none" w:sz="0" w:space="0" w:color="auto"/>
        <w:right w:val="none" w:sz="0" w:space="0" w:color="auto"/>
      </w:divBdr>
    </w:div>
    <w:div w:id="436219383">
      <w:bodyDiv w:val="1"/>
      <w:marLeft w:val="0"/>
      <w:marRight w:val="0"/>
      <w:marTop w:val="0"/>
      <w:marBottom w:val="0"/>
      <w:divBdr>
        <w:top w:val="none" w:sz="0" w:space="0" w:color="auto"/>
        <w:left w:val="none" w:sz="0" w:space="0" w:color="auto"/>
        <w:bottom w:val="none" w:sz="0" w:space="0" w:color="auto"/>
        <w:right w:val="none" w:sz="0" w:space="0" w:color="auto"/>
      </w:divBdr>
    </w:div>
    <w:div w:id="436750687">
      <w:bodyDiv w:val="1"/>
      <w:marLeft w:val="0"/>
      <w:marRight w:val="0"/>
      <w:marTop w:val="0"/>
      <w:marBottom w:val="0"/>
      <w:divBdr>
        <w:top w:val="none" w:sz="0" w:space="0" w:color="auto"/>
        <w:left w:val="none" w:sz="0" w:space="0" w:color="auto"/>
        <w:bottom w:val="none" w:sz="0" w:space="0" w:color="auto"/>
        <w:right w:val="none" w:sz="0" w:space="0" w:color="auto"/>
      </w:divBdr>
    </w:div>
    <w:div w:id="436798610">
      <w:bodyDiv w:val="1"/>
      <w:marLeft w:val="0"/>
      <w:marRight w:val="0"/>
      <w:marTop w:val="0"/>
      <w:marBottom w:val="0"/>
      <w:divBdr>
        <w:top w:val="none" w:sz="0" w:space="0" w:color="auto"/>
        <w:left w:val="none" w:sz="0" w:space="0" w:color="auto"/>
        <w:bottom w:val="none" w:sz="0" w:space="0" w:color="auto"/>
        <w:right w:val="none" w:sz="0" w:space="0" w:color="auto"/>
      </w:divBdr>
    </w:div>
    <w:div w:id="436868660">
      <w:bodyDiv w:val="1"/>
      <w:marLeft w:val="0"/>
      <w:marRight w:val="0"/>
      <w:marTop w:val="0"/>
      <w:marBottom w:val="0"/>
      <w:divBdr>
        <w:top w:val="none" w:sz="0" w:space="0" w:color="auto"/>
        <w:left w:val="none" w:sz="0" w:space="0" w:color="auto"/>
        <w:bottom w:val="none" w:sz="0" w:space="0" w:color="auto"/>
        <w:right w:val="none" w:sz="0" w:space="0" w:color="auto"/>
      </w:divBdr>
    </w:div>
    <w:div w:id="436946279">
      <w:bodyDiv w:val="1"/>
      <w:marLeft w:val="0"/>
      <w:marRight w:val="0"/>
      <w:marTop w:val="0"/>
      <w:marBottom w:val="0"/>
      <w:divBdr>
        <w:top w:val="none" w:sz="0" w:space="0" w:color="auto"/>
        <w:left w:val="none" w:sz="0" w:space="0" w:color="auto"/>
        <w:bottom w:val="none" w:sz="0" w:space="0" w:color="auto"/>
        <w:right w:val="none" w:sz="0" w:space="0" w:color="auto"/>
      </w:divBdr>
    </w:div>
    <w:div w:id="436946653">
      <w:bodyDiv w:val="1"/>
      <w:marLeft w:val="0"/>
      <w:marRight w:val="0"/>
      <w:marTop w:val="0"/>
      <w:marBottom w:val="0"/>
      <w:divBdr>
        <w:top w:val="none" w:sz="0" w:space="0" w:color="auto"/>
        <w:left w:val="none" w:sz="0" w:space="0" w:color="auto"/>
        <w:bottom w:val="none" w:sz="0" w:space="0" w:color="auto"/>
        <w:right w:val="none" w:sz="0" w:space="0" w:color="auto"/>
      </w:divBdr>
    </w:div>
    <w:div w:id="436947939">
      <w:bodyDiv w:val="1"/>
      <w:marLeft w:val="0"/>
      <w:marRight w:val="0"/>
      <w:marTop w:val="0"/>
      <w:marBottom w:val="0"/>
      <w:divBdr>
        <w:top w:val="none" w:sz="0" w:space="0" w:color="auto"/>
        <w:left w:val="none" w:sz="0" w:space="0" w:color="auto"/>
        <w:bottom w:val="none" w:sz="0" w:space="0" w:color="auto"/>
        <w:right w:val="none" w:sz="0" w:space="0" w:color="auto"/>
      </w:divBdr>
    </w:div>
    <w:div w:id="437023584">
      <w:bodyDiv w:val="1"/>
      <w:marLeft w:val="0"/>
      <w:marRight w:val="0"/>
      <w:marTop w:val="0"/>
      <w:marBottom w:val="0"/>
      <w:divBdr>
        <w:top w:val="none" w:sz="0" w:space="0" w:color="auto"/>
        <w:left w:val="none" w:sz="0" w:space="0" w:color="auto"/>
        <w:bottom w:val="none" w:sz="0" w:space="0" w:color="auto"/>
        <w:right w:val="none" w:sz="0" w:space="0" w:color="auto"/>
      </w:divBdr>
    </w:div>
    <w:div w:id="437025551">
      <w:bodyDiv w:val="1"/>
      <w:marLeft w:val="0"/>
      <w:marRight w:val="0"/>
      <w:marTop w:val="0"/>
      <w:marBottom w:val="0"/>
      <w:divBdr>
        <w:top w:val="none" w:sz="0" w:space="0" w:color="auto"/>
        <w:left w:val="none" w:sz="0" w:space="0" w:color="auto"/>
        <w:bottom w:val="none" w:sz="0" w:space="0" w:color="auto"/>
        <w:right w:val="none" w:sz="0" w:space="0" w:color="auto"/>
      </w:divBdr>
    </w:div>
    <w:div w:id="437142023">
      <w:bodyDiv w:val="1"/>
      <w:marLeft w:val="0"/>
      <w:marRight w:val="0"/>
      <w:marTop w:val="0"/>
      <w:marBottom w:val="0"/>
      <w:divBdr>
        <w:top w:val="none" w:sz="0" w:space="0" w:color="auto"/>
        <w:left w:val="none" w:sz="0" w:space="0" w:color="auto"/>
        <w:bottom w:val="none" w:sz="0" w:space="0" w:color="auto"/>
        <w:right w:val="none" w:sz="0" w:space="0" w:color="auto"/>
      </w:divBdr>
    </w:div>
    <w:div w:id="437259216">
      <w:bodyDiv w:val="1"/>
      <w:marLeft w:val="0"/>
      <w:marRight w:val="0"/>
      <w:marTop w:val="0"/>
      <w:marBottom w:val="0"/>
      <w:divBdr>
        <w:top w:val="none" w:sz="0" w:space="0" w:color="auto"/>
        <w:left w:val="none" w:sz="0" w:space="0" w:color="auto"/>
        <w:bottom w:val="none" w:sz="0" w:space="0" w:color="auto"/>
        <w:right w:val="none" w:sz="0" w:space="0" w:color="auto"/>
      </w:divBdr>
    </w:div>
    <w:div w:id="437335676">
      <w:bodyDiv w:val="1"/>
      <w:marLeft w:val="0"/>
      <w:marRight w:val="0"/>
      <w:marTop w:val="0"/>
      <w:marBottom w:val="0"/>
      <w:divBdr>
        <w:top w:val="none" w:sz="0" w:space="0" w:color="auto"/>
        <w:left w:val="none" w:sz="0" w:space="0" w:color="auto"/>
        <w:bottom w:val="none" w:sz="0" w:space="0" w:color="auto"/>
        <w:right w:val="none" w:sz="0" w:space="0" w:color="auto"/>
      </w:divBdr>
    </w:div>
    <w:div w:id="437720074">
      <w:bodyDiv w:val="1"/>
      <w:marLeft w:val="0"/>
      <w:marRight w:val="0"/>
      <w:marTop w:val="0"/>
      <w:marBottom w:val="0"/>
      <w:divBdr>
        <w:top w:val="none" w:sz="0" w:space="0" w:color="auto"/>
        <w:left w:val="none" w:sz="0" w:space="0" w:color="auto"/>
        <w:bottom w:val="none" w:sz="0" w:space="0" w:color="auto"/>
        <w:right w:val="none" w:sz="0" w:space="0" w:color="auto"/>
      </w:divBdr>
    </w:div>
    <w:div w:id="437943265">
      <w:bodyDiv w:val="1"/>
      <w:marLeft w:val="0"/>
      <w:marRight w:val="0"/>
      <w:marTop w:val="0"/>
      <w:marBottom w:val="0"/>
      <w:divBdr>
        <w:top w:val="none" w:sz="0" w:space="0" w:color="auto"/>
        <w:left w:val="none" w:sz="0" w:space="0" w:color="auto"/>
        <w:bottom w:val="none" w:sz="0" w:space="0" w:color="auto"/>
        <w:right w:val="none" w:sz="0" w:space="0" w:color="auto"/>
      </w:divBdr>
    </w:div>
    <w:div w:id="438109050">
      <w:bodyDiv w:val="1"/>
      <w:marLeft w:val="0"/>
      <w:marRight w:val="0"/>
      <w:marTop w:val="0"/>
      <w:marBottom w:val="0"/>
      <w:divBdr>
        <w:top w:val="none" w:sz="0" w:space="0" w:color="auto"/>
        <w:left w:val="none" w:sz="0" w:space="0" w:color="auto"/>
        <w:bottom w:val="none" w:sz="0" w:space="0" w:color="auto"/>
        <w:right w:val="none" w:sz="0" w:space="0" w:color="auto"/>
      </w:divBdr>
    </w:div>
    <w:div w:id="438452506">
      <w:bodyDiv w:val="1"/>
      <w:marLeft w:val="0"/>
      <w:marRight w:val="0"/>
      <w:marTop w:val="0"/>
      <w:marBottom w:val="0"/>
      <w:divBdr>
        <w:top w:val="none" w:sz="0" w:space="0" w:color="auto"/>
        <w:left w:val="none" w:sz="0" w:space="0" w:color="auto"/>
        <w:bottom w:val="none" w:sz="0" w:space="0" w:color="auto"/>
        <w:right w:val="none" w:sz="0" w:space="0" w:color="auto"/>
      </w:divBdr>
    </w:div>
    <w:div w:id="438530913">
      <w:bodyDiv w:val="1"/>
      <w:marLeft w:val="0"/>
      <w:marRight w:val="0"/>
      <w:marTop w:val="0"/>
      <w:marBottom w:val="0"/>
      <w:divBdr>
        <w:top w:val="none" w:sz="0" w:space="0" w:color="auto"/>
        <w:left w:val="none" w:sz="0" w:space="0" w:color="auto"/>
        <w:bottom w:val="none" w:sz="0" w:space="0" w:color="auto"/>
        <w:right w:val="none" w:sz="0" w:space="0" w:color="auto"/>
      </w:divBdr>
    </w:div>
    <w:div w:id="438763598">
      <w:bodyDiv w:val="1"/>
      <w:marLeft w:val="0"/>
      <w:marRight w:val="0"/>
      <w:marTop w:val="0"/>
      <w:marBottom w:val="0"/>
      <w:divBdr>
        <w:top w:val="none" w:sz="0" w:space="0" w:color="auto"/>
        <w:left w:val="none" w:sz="0" w:space="0" w:color="auto"/>
        <w:bottom w:val="none" w:sz="0" w:space="0" w:color="auto"/>
        <w:right w:val="none" w:sz="0" w:space="0" w:color="auto"/>
      </w:divBdr>
    </w:div>
    <w:div w:id="438989839">
      <w:bodyDiv w:val="1"/>
      <w:marLeft w:val="0"/>
      <w:marRight w:val="0"/>
      <w:marTop w:val="0"/>
      <w:marBottom w:val="0"/>
      <w:divBdr>
        <w:top w:val="none" w:sz="0" w:space="0" w:color="auto"/>
        <w:left w:val="none" w:sz="0" w:space="0" w:color="auto"/>
        <w:bottom w:val="none" w:sz="0" w:space="0" w:color="auto"/>
        <w:right w:val="none" w:sz="0" w:space="0" w:color="auto"/>
      </w:divBdr>
    </w:div>
    <w:div w:id="439300937">
      <w:bodyDiv w:val="1"/>
      <w:marLeft w:val="0"/>
      <w:marRight w:val="0"/>
      <w:marTop w:val="0"/>
      <w:marBottom w:val="0"/>
      <w:divBdr>
        <w:top w:val="none" w:sz="0" w:space="0" w:color="auto"/>
        <w:left w:val="none" w:sz="0" w:space="0" w:color="auto"/>
        <w:bottom w:val="none" w:sz="0" w:space="0" w:color="auto"/>
        <w:right w:val="none" w:sz="0" w:space="0" w:color="auto"/>
      </w:divBdr>
    </w:div>
    <w:div w:id="439682734">
      <w:bodyDiv w:val="1"/>
      <w:marLeft w:val="0"/>
      <w:marRight w:val="0"/>
      <w:marTop w:val="0"/>
      <w:marBottom w:val="0"/>
      <w:divBdr>
        <w:top w:val="none" w:sz="0" w:space="0" w:color="auto"/>
        <w:left w:val="none" w:sz="0" w:space="0" w:color="auto"/>
        <w:bottom w:val="none" w:sz="0" w:space="0" w:color="auto"/>
        <w:right w:val="none" w:sz="0" w:space="0" w:color="auto"/>
      </w:divBdr>
    </w:div>
    <w:div w:id="439688261">
      <w:bodyDiv w:val="1"/>
      <w:marLeft w:val="0"/>
      <w:marRight w:val="0"/>
      <w:marTop w:val="0"/>
      <w:marBottom w:val="0"/>
      <w:divBdr>
        <w:top w:val="none" w:sz="0" w:space="0" w:color="auto"/>
        <w:left w:val="none" w:sz="0" w:space="0" w:color="auto"/>
        <w:bottom w:val="none" w:sz="0" w:space="0" w:color="auto"/>
        <w:right w:val="none" w:sz="0" w:space="0" w:color="auto"/>
      </w:divBdr>
    </w:div>
    <w:div w:id="440027355">
      <w:bodyDiv w:val="1"/>
      <w:marLeft w:val="0"/>
      <w:marRight w:val="0"/>
      <w:marTop w:val="0"/>
      <w:marBottom w:val="0"/>
      <w:divBdr>
        <w:top w:val="none" w:sz="0" w:space="0" w:color="auto"/>
        <w:left w:val="none" w:sz="0" w:space="0" w:color="auto"/>
        <w:bottom w:val="none" w:sz="0" w:space="0" w:color="auto"/>
        <w:right w:val="none" w:sz="0" w:space="0" w:color="auto"/>
      </w:divBdr>
    </w:div>
    <w:div w:id="440152826">
      <w:bodyDiv w:val="1"/>
      <w:marLeft w:val="0"/>
      <w:marRight w:val="0"/>
      <w:marTop w:val="0"/>
      <w:marBottom w:val="0"/>
      <w:divBdr>
        <w:top w:val="none" w:sz="0" w:space="0" w:color="auto"/>
        <w:left w:val="none" w:sz="0" w:space="0" w:color="auto"/>
        <w:bottom w:val="none" w:sz="0" w:space="0" w:color="auto"/>
        <w:right w:val="none" w:sz="0" w:space="0" w:color="auto"/>
      </w:divBdr>
    </w:div>
    <w:div w:id="440229026">
      <w:bodyDiv w:val="1"/>
      <w:marLeft w:val="0"/>
      <w:marRight w:val="0"/>
      <w:marTop w:val="0"/>
      <w:marBottom w:val="0"/>
      <w:divBdr>
        <w:top w:val="none" w:sz="0" w:space="0" w:color="auto"/>
        <w:left w:val="none" w:sz="0" w:space="0" w:color="auto"/>
        <w:bottom w:val="none" w:sz="0" w:space="0" w:color="auto"/>
        <w:right w:val="none" w:sz="0" w:space="0" w:color="auto"/>
      </w:divBdr>
    </w:div>
    <w:div w:id="440298966">
      <w:bodyDiv w:val="1"/>
      <w:marLeft w:val="0"/>
      <w:marRight w:val="0"/>
      <w:marTop w:val="0"/>
      <w:marBottom w:val="0"/>
      <w:divBdr>
        <w:top w:val="none" w:sz="0" w:space="0" w:color="auto"/>
        <w:left w:val="none" w:sz="0" w:space="0" w:color="auto"/>
        <w:bottom w:val="none" w:sz="0" w:space="0" w:color="auto"/>
        <w:right w:val="none" w:sz="0" w:space="0" w:color="auto"/>
      </w:divBdr>
    </w:div>
    <w:div w:id="440539959">
      <w:bodyDiv w:val="1"/>
      <w:marLeft w:val="0"/>
      <w:marRight w:val="0"/>
      <w:marTop w:val="0"/>
      <w:marBottom w:val="0"/>
      <w:divBdr>
        <w:top w:val="none" w:sz="0" w:space="0" w:color="auto"/>
        <w:left w:val="none" w:sz="0" w:space="0" w:color="auto"/>
        <w:bottom w:val="none" w:sz="0" w:space="0" w:color="auto"/>
        <w:right w:val="none" w:sz="0" w:space="0" w:color="auto"/>
      </w:divBdr>
    </w:div>
    <w:div w:id="440760803">
      <w:bodyDiv w:val="1"/>
      <w:marLeft w:val="0"/>
      <w:marRight w:val="0"/>
      <w:marTop w:val="0"/>
      <w:marBottom w:val="0"/>
      <w:divBdr>
        <w:top w:val="none" w:sz="0" w:space="0" w:color="auto"/>
        <w:left w:val="none" w:sz="0" w:space="0" w:color="auto"/>
        <w:bottom w:val="none" w:sz="0" w:space="0" w:color="auto"/>
        <w:right w:val="none" w:sz="0" w:space="0" w:color="auto"/>
      </w:divBdr>
    </w:div>
    <w:div w:id="440877419">
      <w:bodyDiv w:val="1"/>
      <w:marLeft w:val="0"/>
      <w:marRight w:val="0"/>
      <w:marTop w:val="0"/>
      <w:marBottom w:val="0"/>
      <w:divBdr>
        <w:top w:val="none" w:sz="0" w:space="0" w:color="auto"/>
        <w:left w:val="none" w:sz="0" w:space="0" w:color="auto"/>
        <w:bottom w:val="none" w:sz="0" w:space="0" w:color="auto"/>
        <w:right w:val="none" w:sz="0" w:space="0" w:color="auto"/>
      </w:divBdr>
    </w:div>
    <w:div w:id="441189146">
      <w:bodyDiv w:val="1"/>
      <w:marLeft w:val="0"/>
      <w:marRight w:val="0"/>
      <w:marTop w:val="0"/>
      <w:marBottom w:val="0"/>
      <w:divBdr>
        <w:top w:val="none" w:sz="0" w:space="0" w:color="auto"/>
        <w:left w:val="none" w:sz="0" w:space="0" w:color="auto"/>
        <w:bottom w:val="none" w:sz="0" w:space="0" w:color="auto"/>
        <w:right w:val="none" w:sz="0" w:space="0" w:color="auto"/>
      </w:divBdr>
    </w:div>
    <w:div w:id="441531491">
      <w:bodyDiv w:val="1"/>
      <w:marLeft w:val="0"/>
      <w:marRight w:val="0"/>
      <w:marTop w:val="0"/>
      <w:marBottom w:val="0"/>
      <w:divBdr>
        <w:top w:val="none" w:sz="0" w:space="0" w:color="auto"/>
        <w:left w:val="none" w:sz="0" w:space="0" w:color="auto"/>
        <w:bottom w:val="none" w:sz="0" w:space="0" w:color="auto"/>
        <w:right w:val="none" w:sz="0" w:space="0" w:color="auto"/>
      </w:divBdr>
    </w:div>
    <w:div w:id="441536152">
      <w:bodyDiv w:val="1"/>
      <w:marLeft w:val="0"/>
      <w:marRight w:val="0"/>
      <w:marTop w:val="0"/>
      <w:marBottom w:val="0"/>
      <w:divBdr>
        <w:top w:val="none" w:sz="0" w:space="0" w:color="auto"/>
        <w:left w:val="none" w:sz="0" w:space="0" w:color="auto"/>
        <w:bottom w:val="none" w:sz="0" w:space="0" w:color="auto"/>
        <w:right w:val="none" w:sz="0" w:space="0" w:color="auto"/>
      </w:divBdr>
    </w:div>
    <w:div w:id="441726106">
      <w:bodyDiv w:val="1"/>
      <w:marLeft w:val="0"/>
      <w:marRight w:val="0"/>
      <w:marTop w:val="0"/>
      <w:marBottom w:val="0"/>
      <w:divBdr>
        <w:top w:val="none" w:sz="0" w:space="0" w:color="auto"/>
        <w:left w:val="none" w:sz="0" w:space="0" w:color="auto"/>
        <w:bottom w:val="none" w:sz="0" w:space="0" w:color="auto"/>
        <w:right w:val="none" w:sz="0" w:space="0" w:color="auto"/>
      </w:divBdr>
    </w:div>
    <w:div w:id="441926684">
      <w:bodyDiv w:val="1"/>
      <w:marLeft w:val="0"/>
      <w:marRight w:val="0"/>
      <w:marTop w:val="0"/>
      <w:marBottom w:val="0"/>
      <w:divBdr>
        <w:top w:val="none" w:sz="0" w:space="0" w:color="auto"/>
        <w:left w:val="none" w:sz="0" w:space="0" w:color="auto"/>
        <w:bottom w:val="none" w:sz="0" w:space="0" w:color="auto"/>
        <w:right w:val="none" w:sz="0" w:space="0" w:color="auto"/>
      </w:divBdr>
    </w:div>
    <w:div w:id="442002187">
      <w:bodyDiv w:val="1"/>
      <w:marLeft w:val="0"/>
      <w:marRight w:val="0"/>
      <w:marTop w:val="0"/>
      <w:marBottom w:val="0"/>
      <w:divBdr>
        <w:top w:val="none" w:sz="0" w:space="0" w:color="auto"/>
        <w:left w:val="none" w:sz="0" w:space="0" w:color="auto"/>
        <w:bottom w:val="none" w:sz="0" w:space="0" w:color="auto"/>
        <w:right w:val="none" w:sz="0" w:space="0" w:color="auto"/>
      </w:divBdr>
    </w:div>
    <w:div w:id="442042238">
      <w:bodyDiv w:val="1"/>
      <w:marLeft w:val="0"/>
      <w:marRight w:val="0"/>
      <w:marTop w:val="0"/>
      <w:marBottom w:val="0"/>
      <w:divBdr>
        <w:top w:val="none" w:sz="0" w:space="0" w:color="auto"/>
        <w:left w:val="none" w:sz="0" w:space="0" w:color="auto"/>
        <w:bottom w:val="none" w:sz="0" w:space="0" w:color="auto"/>
        <w:right w:val="none" w:sz="0" w:space="0" w:color="auto"/>
      </w:divBdr>
    </w:div>
    <w:div w:id="442262892">
      <w:bodyDiv w:val="1"/>
      <w:marLeft w:val="0"/>
      <w:marRight w:val="0"/>
      <w:marTop w:val="0"/>
      <w:marBottom w:val="0"/>
      <w:divBdr>
        <w:top w:val="none" w:sz="0" w:space="0" w:color="auto"/>
        <w:left w:val="none" w:sz="0" w:space="0" w:color="auto"/>
        <w:bottom w:val="none" w:sz="0" w:space="0" w:color="auto"/>
        <w:right w:val="none" w:sz="0" w:space="0" w:color="auto"/>
      </w:divBdr>
    </w:div>
    <w:div w:id="442269650">
      <w:bodyDiv w:val="1"/>
      <w:marLeft w:val="0"/>
      <w:marRight w:val="0"/>
      <w:marTop w:val="0"/>
      <w:marBottom w:val="0"/>
      <w:divBdr>
        <w:top w:val="none" w:sz="0" w:space="0" w:color="auto"/>
        <w:left w:val="none" w:sz="0" w:space="0" w:color="auto"/>
        <w:bottom w:val="none" w:sz="0" w:space="0" w:color="auto"/>
        <w:right w:val="none" w:sz="0" w:space="0" w:color="auto"/>
      </w:divBdr>
    </w:div>
    <w:div w:id="442387080">
      <w:bodyDiv w:val="1"/>
      <w:marLeft w:val="0"/>
      <w:marRight w:val="0"/>
      <w:marTop w:val="0"/>
      <w:marBottom w:val="0"/>
      <w:divBdr>
        <w:top w:val="none" w:sz="0" w:space="0" w:color="auto"/>
        <w:left w:val="none" w:sz="0" w:space="0" w:color="auto"/>
        <w:bottom w:val="none" w:sz="0" w:space="0" w:color="auto"/>
        <w:right w:val="none" w:sz="0" w:space="0" w:color="auto"/>
      </w:divBdr>
    </w:div>
    <w:div w:id="442460982">
      <w:bodyDiv w:val="1"/>
      <w:marLeft w:val="0"/>
      <w:marRight w:val="0"/>
      <w:marTop w:val="0"/>
      <w:marBottom w:val="0"/>
      <w:divBdr>
        <w:top w:val="none" w:sz="0" w:space="0" w:color="auto"/>
        <w:left w:val="none" w:sz="0" w:space="0" w:color="auto"/>
        <w:bottom w:val="none" w:sz="0" w:space="0" w:color="auto"/>
        <w:right w:val="none" w:sz="0" w:space="0" w:color="auto"/>
      </w:divBdr>
    </w:div>
    <w:div w:id="442579959">
      <w:bodyDiv w:val="1"/>
      <w:marLeft w:val="0"/>
      <w:marRight w:val="0"/>
      <w:marTop w:val="0"/>
      <w:marBottom w:val="0"/>
      <w:divBdr>
        <w:top w:val="none" w:sz="0" w:space="0" w:color="auto"/>
        <w:left w:val="none" w:sz="0" w:space="0" w:color="auto"/>
        <w:bottom w:val="none" w:sz="0" w:space="0" w:color="auto"/>
        <w:right w:val="none" w:sz="0" w:space="0" w:color="auto"/>
      </w:divBdr>
    </w:div>
    <w:div w:id="442652703">
      <w:bodyDiv w:val="1"/>
      <w:marLeft w:val="0"/>
      <w:marRight w:val="0"/>
      <w:marTop w:val="0"/>
      <w:marBottom w:val="0"/>
      <w:divBdr>
        <w:top w:val="none" w:sz="0" w:space="0" w:color="auto"/>
        <w:left w:val="none" w:sz="0" w:space="0" w:color="auto"/>
        <w:bottom w:val="none" w:sz="0" w:space="0" w:color="auto"/>
        <w:right w:val="none" w:sz="0" w:space="0" w:color="auto"/>
      </w:divBdr>
    </w:div>
    <w:div w:id="443423770">
      <w:bodyDiv w:val="1"/>
      <w:marLeft w:val="0"/>
      <w:marRight w:val="0"/>
      <w:marTop w:val="0"/>
      <w:marBottom w:val="0"/>
      <w:divBdr>
        <w:top w:val="none" w:sz="0" w:space="0" w:color="auto"/>
        <w:left w:val="none" w:sz="0" w:space="0" w:color="auto"/>
        <w:bottom w:val="none" w:sz="0" w:space="0" w:color="auto"/>
        <w:right w:val="none" w:sz="0" w:space="0" w:color="auto"/>
      </w:divBdr>
    </w:div>
    <w:div w:id="443623100">
      <w:bodyDiv w:val="1"/>
      <w:marLeft w:val="0"/>
      <w:marRight w:val="0"/>
      <w:marTop w:val="0"/>
      <w:marBottom w:val="0"/>
      <w:divBdr>
        <w:top w:val="none" w:sz="0" w:space="0" w:color="auto"/>
        <w:left w:val="none" w:sz="0" w:space="0" w:color="auto"/>
        <w:bottom w:val="none" w:sz="0" w:space="0" w:color="auto"/>
        <w:right w:val="none" w:sz="0" w:space="0" w:color="auto"/>
      </w:divBdr>
    </w:div>
    <w:div w:id="443892279">
      <w:bodyDiv w:val="1"/>
      <w:marLeft w:val="0"/>
      <w:marRight w:val="0"/>
      <w:marTop w:val="0"/>
      <w:marBottom w:val="0"/>
      <w:divBdr>
        <w:top w:val="none" w:sz="0" w:space="0" w:color="auto"/>
        <w:left w:val="none" w:sz="0" w:space="0" w:color="auto"/>
        <w:bottom w:val="none" w:sz="0" w:space="0" w:color="auto"/>
        <w:right w:val="none" w:sz="0" w:space="0" w:color="auto"/>
      </w:divBdr>
    </w:div>
    <w:div w:id="444229952">
      <w:bodyDiv w:val="1"/>
      <w:marLeft w:val="0"/>
      <w:marRight w:val="0"/>
      <w:marTop w:val="0"/>
      <w:marBottom w:val="0"/>
      <w:divBdr>
        <w:top w:val="none" w:sz="0" w:space="0" w:color="auto"/>
        <w:left w:val="none" w:sz="0" w:space="0" w:color="auto"/>
        <w:bottom w:val="none" w:sz="0" w:space="0" w:color="auto"/>
        <w:right w:val="none" w:sz="0" w:space="0" w:color="auto"/>
      </w:divBdr>
    </w:div>
    <w:div w:id="444230714">
      <w:bodyDiv w:val="1"/>
      <w:marLeft w:val="0"/>
      <w:marRight w:val="0"/>
      <w:marTop w:val="0"/>
      <w:marBottom w:val="0"/>
      <w:divBdr>
        <w:top w:val="none" w:sz="0" w:space="0" w:color="auto"/>
        <w:left w:val="none" w:sz="0" w:space="0" w:color="auto"/>
        <w:bottom w:val="none" w:sz="0" w:space="0" w:color="auto"/>
        <w:right w:val="none" w:sz="0" w:space="0" w:color="auto"/>
      </w:divBdr>
    </w:div>
    <w:div w:id="444274306">
      <w:bodyDiv w:val="1"/>
      <w:marLeft w:val="0"/>
      <w:marRight w:val="0"/>
      <w:marTop w:val="0"/>
      <w:marBottom w:val="0"/>
      <w:divBdr>
        <w:top w:val="none" w:sz="0" w:space="0" w:color="auto"/>
        <w:left w:val="none" w:sz="0" w:space="0" w:color="auto"/>
        <w:bottom w:val="none" w:sz="0" w:space="0" w:color="auto"/>
        <w:right w:val="none" w:sz="0" w:space="0" w:color="auto"/>
      </w:divBdr>
    </w:div>
    <w:div w:id="444465981">
      <w:bodyDiv w:val="1"/>
      <w:marLeft w:val="0"/>
      <w:marRight w:val="0"/>
      <w:marTop w:val="0"/>
      <w:marBottom w:val="0"/>
      <w:divBdr>
        <w:top w:val="none" w:sz="0" w:space="0" w:color="auto"/>
        <w:left w:val="none" w:sz="0" w:space="0" w:color="auto"/>
        <w:bottom w:val="none" w:sz="0" w:space="0" w:color="auto"/>
        <w:right w:val="none" w:sz="0" w:space="0" w:color="auto"/>
      </w:divBdr>
    </w:div>
    <w:div w:id="444619661">
      <w:bodyDiv w:val="1"/>
      <w:marLeft w:val="0"/>
      <w:marRight w:val="0"/>
      <w:marTop w:val="0"/>
      <w:marBottom w:val="0"/>
      <w:divBdr>
        <w:top w:val="none" w:sz="0" w:space="0" w:color="auto"/>
        <w:left w:val="none" w:sz="0" w:space="0" w:color="auto"/>
        <w:bottom w:val="none" w:sz="0" w:space="0" w:color="auto"/>
        <w:right w:val="none" w:sz="0" w:space="0" w:color="auto"/>
      </w:divBdr>
    </w:div>
    <w:div w:id="444620005">
      <w:bodyDiv w:val="1"/>
      <w:marLeft w:val="0"/>
      <w:marRight w:val="0"/>
      <w:marTop w:val="0"/>
      <w:marBottom w:val="0"/>
      <w:divBdr>
        <w:top w:val="none" w:sz="0" w:space="0" w:color="auto"/>
        <w:left w:val="none" w:sz="0" w:space="0" w:color="auto"/>
        <w:bottom w:val="none" w:sz="0" w:space="0" w:color="auto"/>
        <w:right w:val="none" w:sz="0" w:space="0" w:color="auto"/>
      </w:divBdr>
    </w:div>
    <w:div w:id="444662045">
      <w:bodyDiv w:val="1"/>
      <w:marLeft w:val="0"/>
      <w:marRight w:val="0"/>
      <w:marTop w:val="0"/>
      <w:marBottom w:val="0"/>
      <w:divBdr>
        <w:top w:val="none" w:sz="0" w:space="0" w:color="auto"/>
        <w:left w:val="none" w:sz="0" w:space="0" w:color="auto"/>
        <w:bottom w:val="none" w:sz="0" w:space="0" w:color="auto"/>
        <w:right w:val="none" w:sz="0" w:space="0" w:color="auto"/>
      </w:divBdr>
    </w:div>
    <w:div w:id="444882448">
      <w:bodyDiv w:val="1"/>
      <w:marLeft w:val="0"/>
      <w:marRight w:val="0"/>
      <w:marTop w:val="0"/>
      <w:marBottom w:val="0"/>
      <w:divBdr>
        <w:top w:val="none" w:sz="0" w:space="0" w:color="auto"/>
        <w:left w:val="none" w:sz="0" w:space="0" w:color="auto"/>
        <w:bottom w:val="none" w:sz="0" w:space="0" w:color="auto"/>
        <w:right w:val="none" w:sz="0" w:space="0" w:color="auto"/>
      </w:divBdr>
    </w:div>
    <w:div w:id="445125005">
      <w:bodyDiv w:val="1"/>
      <w:marLeft w:val="0"/>
      <w:marRight w:val="0"/>
      <w:marTop w:val="0"/>
      <w:marBottom w:val="0"/>
      <w:divBdr>
        <w:top w:val="none" w:sz="0" w:space="0" w:color="auto"/>
        <w:left w:val="none" w:sz="0" w:space="0" w:color="auto"/>
        <w:bottom w:val="none" w:sz="0" w:space="0" w:color="auto"/>
        <w:right w:val="none" w:sz="0" w:space="0" w:color="auto"/>
      </w:divBdr>
    </w:div>
    <w:div w:id="445467587">
      <w:bodyDiv w:val="1"/>
      <w:marLeft w:val="0"/>
      <w:marRight w:val="0"/>
      <w:marTop w:val="0"/>
      <w:marBottom w:val="0"/>
      <w:divBdr>
        <w:top w:val="none" w:sz="0" w:space="0" w:color="auto"/>
        <w:left w:val="none" w:sz="0" w:space="0" w:color="auto"/>
        <w:bottom w:val="none" w:sz="0" w:space="0" w:color="auto"/>
        <w:right w:val="none" w:sz="0" w:space="0" w:color="auto"/>
      </w:divBdr>
    </w:div>
    <w:div w:id="445663572">
      <w:bodyDiv w:val="1"/>
      <w:marLeft w:val="0"/>
      <w:marRight w:val="0"/>
      <w:marTop w:val="0"/>
      <w:marBottom w:val="0"/>
      <w:divBdr>
        <w:top w:val="none" w:sz="0" w:space="0" w:color="auto"/>
        <w:left w:val="none" w:sz="0" w:space="0" w:color="auto"/>
        <w:bottom w:val="none" w:sz="0" w:space="0" w:color="auto"/>
        <w:right w:val="none" w:sz="0" w:space="0" w:color="auto"/>
      </w:divBdr>
    </w:div>
    <w:div w:id="446045825">
      <w:bodyDiv w:val="1"/>
      <w:marLeft w:val="0"/>
      <w:marRight w:val="0"/>
      <w:marTop w:val="0"/>
      <w:marBottom w:val="0"/>
      <w:divBdr>
        <w:top w:val="none" w:sz="0" w:space="0" w:color="auto"/>
        <w:left w:val="none" w:sz="0" w:space="0" w:color="auto"/>
        <w:bottom w:val="none" w:sz="0" w:space="0" w:color="auto"/>
        <w:right w:val="none" w:sz="0" w:space="0" w:color="auto"/>
      </w:divBdr>
    </w:div>
    <w:div w:id="446050474">
      <w:bodyDiv w:val="1"/>
      <w:marLeft w:val="0"/>
      <w:marRight w:val="0"/>
      <w:marTop w:val="0"/>
      <w:marBottom w:val="0"/>
      <w:divBdr>
        <w:top w:val="none" w:sz="0" w:space="0" w:color="auto"/>
        <w:left w:val="none" w:sz="0" w:space="0" w:color="auto"/>
        <w:bottom w:val="none" w:sz="0" w:space="0" w:color="auto"/>
        <w:right w:val="none" w:sz="0" w:space="0" w:color="auto"/>
      </w:divBdr>
    </w:div>
    <w:div w:id="446244261">
      <w:bodyDiv w:val="1"/>
      <w:marLeft w:val="0"/>
      <w:marRight w:val="0"/>
      <w:marTop w:val="0"/>
      <w:marBottom w:val="0"/>
      <w:divBdr>
        <w:top w:val="none" w:sz="0" w:space="0" w:color="auto"/>
        <w:left w:val="none" w:sz="0" w:space="0" w:color="auto"/>
        <w:bottom w:val="none" w:sz="0" w:space="0" w:color="auto"/>
        <w:right w:val="none" w:sz="0" w:space="0" w:color="auto"/>
      </w:divBdr>
    </w:div>
    <w:div w:id="446314571">
      <w:bodyDiv w:val="1"/>
      <w:marLeft w:val="0"/>
      <w:marRight w:val="0"/>
      <w:marTop w:val="0"/>
      <w:marBottom w:val="0"/>
      <w:divBdr>
        <w:top w:val="none" w:sz="0" w:space="0" w:color="auto"/>
        <w:left w:val="none" w:sz="0" w:space="0" w:color="auto"/>
        <w:bottom w:val="none" w:sz="0" w:space="0" w:color="auto"/>
        <w:right w:val="none" w:sz="0" w:space="0" w:color="auto"/>
      </w:divBdr>
    </w:div>
    <w:div w:id="446772913">
      <w:bodyDiv w:val="1"/>
      <w:marLeft w:val="0"/>
      <w:marRight w:val="0"/>
      <w:marTop w:val="0"/>
      <w:marBottom w:val="0"/>
      <w:divBdr>
        <w:top w:val="none" w:sz="0" w:space="0" w:color="auto"/>
        <w:left w:val="none" w:sz="0" w:space="0" w:color="auto"/>
        <w:bottom w:val="none" w:sz="0" w:space="0" w:color="auto"/>
        <w:right w:val="none" w:sz="0" w:space="0" w:color="auto"/>
      </w:divBdr>
    </w:div>
    <w:div w:id="446969354">
      <w:bodyDiv w:val="1"/>
      <w:marLeft w:val="0"/>
      <w:marRight w:val="0"/>
      <w:marTop w:val="0"/>
      <w:marBottom w:val="0"/>
      <w:divBdr>
        <w:top w:val="none" w:sz="0" w:space="0" w:color="auto"/>
        <w:left w:val="none" w:sz="0" w:space="0" w:color="auto"/>
        <w:bottom w:val="none" w:sz="0" w:space="0" w:color="auto"/>
        <w:right w:val="none" w:sz="0" w:space="0" w:color="auto"/>
      </w:divBdr>
    </w:div>
    <w:div w:id="447433014">
      <w:bodyDiv w:val="1"/>
      <w:marLeft w:val="0"/>
      <w:marRight w:val="0"/>
      <w:marTop w:val="0"/>
      <w:marBottom w:val="0"/>
      <w:divBdr>
        <w:top w:val="none" w:sz="0" w:space="0" w:color="auto"/>
        <w:left w:val="none" w:sz="0" w:space="0" w:color="auto"/>
        <w:bottom w:val="none" w:sz="0" w:space="0" w:color="auto"/>
        <w:right w:val="none" w:sz="0" w:space="0" w:color="auto"/>
      </w:divBdr>
    </w:div>
    <w:div w:id="447555521">
      <w:bodyDiv w:val="1"/>
      <w:marLeft w:val="0"/>
      <w:marRight w:val="0"/>
      <w:marTop w:val="0"/>
      <w:marBottom w:val="0"/>
      <w:divBdr>
        <w:top w:val="none" w:sz="0" w:space="0" w:color="auto"/>
        <w:left w:val="none" w:sz="0" w:space="0" w:color="auto"/>
        <w:bottom w:val="none" w:sz="0" w:space="0" w:color="auto"/>
        <w:right w:val="none" w:sz="0" w:space="0" w:color="auto"/>
      </w:divBdr>
    </w:div>
    <w:div w:id="447891042">
      <w:bodyDiv w:val="1"/>
      <w:marLeft w:val="0"/>
      <w:marRight w:val="0"/>
      <w:marTop w:val="0"/>
      <w:marBottom w:val="0"/>
      <w:divBdr>
        <w:top w:val="none" w:sz="0" w:space="0" w:color="auto"/>
        <w:left w:val="none" w:sz="0" w:space="0" w:color="auto"/>
        <w:bottom w:val="none" w:sz="0" w:space="0" w:color="auto"/>
        <w:right w:val="none" w:sz="0" w:space="0" w:color="auto"/>
      </w:divBdr>
    </w:div>
    <w:div w:id="447941358">
      <w:bodyDiv w:val="1"/>
      <w:marLeft w:val="0"/>
      <w:marRight w:val="0"/>
      <w:marTop w:val="0"/>
      <w:marBottom w:val="0"/>
      <w:divBdr>
        <w:top w:val="none" w:sz="0" w:space="0" w:color="auto"/>
        <w:left w:val="none" w:sz="0" w:space="0" w:color="auto"/>
        <w:bottom w:val="none" w:sz="0" w:space="0" w:color="auto"/>
        <w:right w:val="none" w:sz="0" w:space="0" w:color="auto"/>
      </w:divBdr>
    </w:div>
    <w:div w:id="448359109">
      <w:bodyDiv w:val="1"/>
      <w:marLeft w:val="0"/>
      <w:marRight w:val="0"/>
      <w:marTop w:val="0"/>
      <w:marBottom w:val="0"/>
      <w:divBdr>
        <w:top w:val="none" w:sz="0" w:space="0" w:color="auto"/>
        <w:left w:val="none" w:sz="0" w:space="0" w:color="auto"/>
        <w:bottom w:val="none" w:sz="0" w:space="0" w:color="auto"/>
        <w:right w:val="none" w:sz="0" w:space="0" w:color="auto"/>
      </w:divBdr>
    </w:div>
    <w:div w:id="448473967">
      <w:bodyDiv w:val="1"/>
      <w:marLeft w:val="0"/>
      <w:marRight w:val="0"/>
      <w:marTop w:val="0"/>
      <w:marBottom w:val="0"/>
      <w:divBdr>
        <w:top w:val="none" w:sz="0" w:space="0" w:color="auto"/>
        <w:left w:val="none" w:sz="0" w:space="0" w:color="auto"/>
        <w:bottom w:val="none" w:sz="0" w:space="0" w:color="auto"/>
        <w:right w:val="none" w:sz="0" w:space="0" w:color="auto"/>
      </w:divBdr>
    </w:div>
    <w:div w:id="448474498">
      <w:bodyDiv w:val="1"/>
      <w:marLeft w:val="0"/>
      <w:marRight w:val="0"/>
      <w:marTop w:val="0"/>
      <w:marBottom w:val="0"/>
      <w:divBdr>
        <w:top w:val="none" w:sz="0" w:space="0" w:color="auto"/>
        <w:left w:val="none" w:sz="0" w:space="0" w:color="auto"/>
        <w:bottom w:val="none" w:sz="0" w:space="0" w:color="auto"/>
        <w:right w:val="none" w:sz="0" w:space="0" w:color="auto"/>
      </w:divBdr>
    </w:div>
    <w:div w:id="448547820">
      <w:bodyDiv w:val="1"/>
      <w:marLeft w:val="0"/>
      <w:marRight w:val="0"/>
      <w:marTop w:val="0"/>
      <w:marBottom w:val="0"/>
      <w:divBdr>
        <w:top w:val="none" w:sz="0" w:space="0" w:color="auto"/>
        <w:left w:val="none" w:sz="0" w:space="0" w:color="auto"/>
        <w:bottom w:val="none" w:sz="0" w:space="0" w:color="auto"/>
        <w:right w:val="none" w:sz="0" w:space="0" w:color="auto"/>
      </w:divBdr>
    </w:div>
    <w:div w:id="448554899">
      <w:bodyDiv w:val="1"/>
      <w:marLeft w:val="0"/>
      <w:marRight w:val="0"/>
      <w:marTop w:val="0"/>
      <w:marBottom w:val="0"/>
      <w:divBdr>
        <w:top w:val="none" w:sz="0" w:space="0" w:color="auto"/>
        <w:left w:val="none" w:sz="0" w:space="0" w:color="auto"/>
        <w:bottom w:val="none" w:sz="0" w:space="0" w:color="auto"/>
        <w:right w:val="none" w:sz="0" w:space="0" w:color="auto"/>
      </w:divBdr>
    </w:div>
    <w:div w:id="448739303">
      <w:bodyDiv w:val="1"/>
      <w:marLeft w:val="0"/>
      <w:marRight w:val="0"/>
      <w:marTop w:val="0"/>
      <w:marBottom w:val="0"/>
      <w:divBdr>
        <w:top w:val="none" w:sz="0" w:space="0" w:color="auto"/>
        <w:left w:val="none" w:sz="0" w:space="0" w:color="auto"/>
        <w:bottom w:val="none" w:sz="0" w:space="0" w:color="auto"/>
        <w:right w:val="none" w:sz="0" w:space="0" w:color="auto"/>
      </w:divBdr>
    </w:div>
    <w:div w:id="448744792">
      <w:bodyDiv w:val="1"/>
      <w:marLeft w:val="0"/>
      <w:marRight w:val="0"/>
      <w:marTop w:val="0"/>
      <w:marBottom w:val="0"/>
      <w:divBdr>
        <w:top w:val="none" w:sz="0" w:space="0" w:color="auto"/>
        <w:left w:val="none" w:sz="0" w:space="0" w:color="auto"/>
        <w:bottom w:val="none" w:sz="0" w:space="0" w:color="auto"/>
        <w:right w:val="none" w:sz="0" w:space="0" w:color="auto"/>
      </w:divBdr>
    </w:div>
    <w:div w:id="448745568">
      <w:bodyDiv w:val="1"/>
      <w:marLeft w:val="0"/>
      <w:marRight w:val="0"/>
      <w:marTop w:val="0"/>
      <w:marBottom w:val="0"/>
      <w:divBdr>
        <w:top w:val="none" w:sz="0" w:space="0" w:color="auto"/>
        <w:left w:val="none" w:sz="0" w:space="0" w:color="auto"/>
        <w:bottom w:val="none" w:sz="0" w:space="0" w:color="auto"/>
        <w:right w:val="none" w:sz="0" w:space="0" w:color="auto"/>
      </w:divBdr>
    </w:div>
    <w:div w:id="448864440">
      <w:bodyDiv w:val="1"/>
      <w:marLeft w:val="0"/>
      <w:marRight w:val="0"/>
      <w:marTop w:val="0"/>
      <w:marBottom w:val="0"/>
      <w:divBdr>
        <w:top w:val="none" w:sz="0" w:space="0" w:color="auto"/>
        <w:left w:val="none" w:sz="0" w:space="0" w:color="auto"/>
        <w:bottom w:val="none" w:sz="0" w:space="0" w:color="auto"/>
        <w:right w:val="none" w:sz="0" w:space="0" w:color="auto"/>
      </w:divBdr>
    </w:div>
    <w:div w:id="449249404">
      <w:bodyDiv w:val="1"/>
      <w:marLeft w:val="0"/>
      <w:marRight w:val="0"/>
      <w:marTop w:val="0"/>
      <w:marBottom w:val="0"/>
      <w:divBdr>
        <w:top w:val="none" w:sz="0" w:space="0" w:color="auto"/>
        <w:left w:val="none" w:sz="0" w:space="0" w:color="auto"/>
        <w:bottom w:val="none" w:sz="0" w:space="0" w:color="auto"/>
        <w:right w:val="none" w:sz="0" w:space="0" w:color="auto"/>
      </w:divBdr>
    </w:div>
    <w:div w:id="449327298">
      <w:bodyDiv w:val="1"/>
      <w:marLeft w:val="0"/>
      <w:marRight w:val="0"/>
      <w:marTop w:val="0"/>
      <w:marBottom w:val="0"/>
      <w:divBdr>
        <w:top w:val="none" w:sz="0" w:space="0" w:color="auto"/>
        <w:left w:val="none" w:sz="0" w:space="0" w:color="auto"/>
        <w:bottom w:val="none" w:sz="0" w:space="0" w:color="auto"/>
        <w:right w:val="none" w:sz="0" w:space="0" w:color="auto"/>
      </w:divBdr>
    </w:div>
    <w:div w:id="449401131">
      <w:bodyDiv w:val="1"/>
      <w:marLeft w:val="0"/>
      <w:marRight w:val="0"/>
      <w:marTop w:val="0"/>
      <w:marBottom w:val="0"/>
      <w:divBdr>
        <w:top w:val="none" w:sz="0" w:space="0" w:color="auto"/>
        <w:left w:val="none" w:sz="0" w:space="0" w:color="auto"/>
        <w:bottom w:val="none" w:sz="0" w:space="0" w:color="auto"/>
        <w:right w:val="none" w:sz="0" w:space="0" w:color="auto"/>
      </w:divBdr>
    </w:div>
    <w:div w:id="449907005">
      <w:bodyDiv w:val="1"/>
      <w:marLeft w:val="0"/>
      <w:marRight w:val="0"/>
      <w:marTop w:val="0"/>
      <w:marBottom w:val="0"/>
      <w:divBdr>
        <w:top w:val="none" w:sz="0" w:space="0" w:color="auto"/>
        <w:left w:val="none" w:sz="0" w:space="0" w:color="auto"/>
        <w:bottom w:val="none" w:sz="0" w:space="0" w:color="auto"/>
        <w:right w:val="none" w:sz="0" w:space="0" w:color="auto"/>
      </w:divBdr>
    </w:div>
    <w:div w:id="450324474">
      <w:bodyDiv w:val="1"/>
      <w:marLeft w:val="0"/>
      <w:marRight w:val="0"/>
      <w:marTop w:val="0"/>
      <w:marBottom w:val="0"/>
      <w:divBdr>
        <w:top w:val="none" w:sz="0" w:space="0" w:color="auto"/>
        <w:left w:val="none" w:sz="0" w:space="0" w:color="auto"/>
        <w:bottom w:val="none" w:sz="0" w:space="0" w:color="auto"/>
        <w:right w:val="none" w:sz="0" w:space="0" w:color="auto"/>
      </w:divBdr>
    </w:div>
    <w:div w:id="450445058">
      <w:bodyDiv w:val="1"/>
      <w:marLeft w:val="0"/>
      <w:marRight w:val="0"/>
      <w:marTop w:val="0"/>
      <w:marBottom w:val="0"/>
      <w:divBdr>
        <w:top w:val="none" w:sz="0" w:space="0" w:color="auto"/>
        <w:left w:val="none" w:sz="0" w:space="0" w:color="auto"/>
        <w:bottom w:val="none" w:sz="0" w:space="0" w:color="auto"/>
        <w:right w:val="none" w:sz="0" w:space="0" w:color="auto"/>
      </w:divBdr>
    </w:div>
    <w:div w:id="450977962">
      <w:bodyDiv w:val="1"/>
      <w:marLeft w:val="0"/>
      <w:marRight w:val="0"/>
      <w:marTop w:val="0"/>
      <w:marBottom w:val="0"/>
      <w:divBdr>
        <w:top w:val="none" w:sz="0" w:space="0" w:color="auto"/>
        <w:left w:val="none" w:sz="0" w:space="0" w:color="auto"/>
        <w:bottom w:val="none" w:sz="0" w:space="0" w:color="auto"/>
        <w:right w:val="none" w:sz="0" w:space="0" w:color="auto"/>
      </w:divBdr>
    </w:div>
    <w:div w:id="451293058">
      <w:bodyDiv w:val="1"/>
      <w:marLeft w:val="0"/>
      <w:marRight w:val="0"/>
      <w:marTop w:val="0"/>
      <w:marBottom w:val="0"/>
      <w:divBdr>
        <w:top w:val="none" w:sz="0" w:space="0" w:color="auto"/>
        <w:left w:val="none" w:sz="0" w:space="0" w:color="auto"/>
        <w:bottom w:val="none" w:sz="0" w:space="0" w:color="auto"/>
        <w:right w:val="none" w:sz="0" w:space="0" w:color="auto"/>
      </w:divBdr>
    </w:div>
    <w:div w:id="451364985">
      <w:bodyDiv w:val="1"/>
      <w:marLeft w:val="0"/>
      <w:marRight w:val="0"/>
      <w:marTop w:val="0"/>
      <w:marBottom w:val="0"/>
      <w:divBdr>
        <w:top w:val="none" w:sz="0" w:space="0" w:color="auto"/>
        <w:left w:val="none" w:sz="0" w:space="0" w:color="auto"/>
        <w:bottom w:val="none" w:sz="0" w:space="0" w:color="auto"/>
        <w:right w:val="none" w:sz="0" w:space="0" w:color="auto"/>
      </w:divBdr>
    </w:div>
    <w:div w:id="451634003">
      <w:bodyDiv w:val="1"/>
      <w:marLeft w:val="0"/>
      <w:marRight w:val="0"/>
      <w:marTop w:val="0"/>
      <w:marBottom w:val="0"/>
      <w:divBdr>
        <w:top w:val="none" w:sz="0" w:space="0" w:color="auto"/>
        <w:left w:val="none" w:sz="0" w:space="0" w:color="auto"/>
        <w:bottom w:val="none" w:sz="0" w:space="0" w:color="auto"/>
        <w:right w:val="none" w:sz="0" w:space="0" w:color="auto"/>
      </w:divBdr>
    </w:div>
    <w:div w:id="451747580">
      <w:bodyDiv w:val="1"/>
      <w:marLeft w:val="0"/>
      <w:marRight w:val="0"/>
      <w:marTop w:val="0"/>
      <w:marBottom w:val="0"/>
      <w:divBdr>
        <w:top w:val="none" w:sz="0" w:space="0" w:color="auto"/>
        <w:left w:val="none" w:sz="0" w:space="0" w:color="auto"/>
        <w:bottom w:val="none" w:sz="0" w:space="0" w:color="auto"/>
        <w:right w:val="none" w:sz="0" w:space="0" w:color="auto"/>
      </w:divBdr>
    </w:div>
    <w:div w:id="451826480">
      <w:bodyDiv w:val="1"/>
      <w:marLeft w:val="0"/>
      <w:marRight w:val="0"/>
      <w:marTop w:val="0"/>
      <w:marBottom w:val="0"/>
      <w:divBdr>
        <w:top w:val="none" w:sz="0" w:space="0" w:color="auto"/>
        <w:left w:val="none" w:sz="0" w:space="0" w:color="auto"/>
        <w:bottom w:val="none" w:sz="0" w:space="0" w:color="auto"/>
        <w:right w:val="none" w:sz="0" w:space="0" w:color="auto"/>
      </w:divBdr>
    </w:div>
    <w:div w:id="452020186">
      <w:bodyDiv w:val="1"/>
      <w:marLeft w:val="0"/>
      <w:marRight w:val="0"/>
      <w:marTop w:val="0"/>
      <w:marBottom w:val="0"/>
      <w:divBdr>
        <w:top w:val="none" w:sz="0" w:space="0" w:color="auto"/>
        <w:left w:val="none" w:sz="0" w:space="0" w:color="auto"/>
        <w:bottom w:val="none" w:sz="0" w:space="0" w:color="auto"/>
        <w:right w:val="none" w:sz="0" w:space="0" w:color="auto"/>
      </w:divBdr>
    </w:div>
    <w:div w:id="452140828">
      <w:bodyDiv w:val="1"/>
      <w:marLeft w:val="0"/>
      <w:marRight w:val="0"/>
      <w:marTop w:val="0"/>
      <w:marBottom w:val="0"/>
      <w:divBdr>
        <w:top w:val="none" w:sz="0" w:space="0" w:color="auto"/>
        <w:left w:val="none" w:sz="0" w:space="0" w:color="auto"/>
        <w:bottom w:val="none" w:sz="0" w:space="0" w:color="auto"/>
        <w:right w:val="none" w:sz="0" w:space="0" w:color="auto"/>
      </w:divBdr>
    </w:div>
    <w:div w:id="452211074">
      <w:bodyDiv w:val="1"/>
      <w:marLeft w:val="0"/>
      <w:marRight w:val="0"/>
      <w:marTop w:val="0"/>
      <w:marBottom w:val="0"/>
      <w:divBdr>
        <w:top w:val="none" w:sz="0" w:space="0" w:color="auto"/>
        <w:left w:val="none" w:sz="0" w:space="0" w:color="auto"/>
        <w:bottom w:val="none" w:sz="0" w:space="0" w:color="auto"/>
        <w:right w:val="none" w:sz="0" w:space="0" w:color="auto"/>
      </w:divBdr>
    </w:div>
    <w:div w:id="452401959">
      <w:bodyDiv w:val="1"/>
      <w:marLeft w:val="0"/>
      <w:marRight w:val="0"/>
      <w:marTop w:val="0"/>
      <w:marBottom w:val="0"/>
      <w:divBdr>
        <w:top w:val="none" w:sz="0" w:space="0" w:color="auto"/>
        <w:left w:val="none" w:sz="0" w:space="0" w:color="auto"/>
        <w:bottom w:val="none" w:sz="0" w:space="0" w:color="auto"/>
        <w:right w:val="none" w:sz="0" w:space="0" w:color="auto"/>
      </w:divBdr>
    </w:div>
    <w:div w:id="452552296">
      <w:bodyDiv w:val="1"/>
      <w:marLeft w:val="0"/>
      <w:marRight w:val="0"/>
      <w:marTop w:val="0"/>
      <w:marBottom w:val="0"/>
      <w:divBdr>
        <w:top w:val="none" w:sz="0" w:space="0" w:color="auto"/>
        <w:left w:val="none" w:sz="0" w:space="0" w:color="auto"/>
        <w:bottom w:val="none" w:sz="0" w:space="0" w:color="auto"/>
        <w:right w:val="none" w:sz="0" w:space="0" w:color="auto"/>
      </w:divBdr>
    </w:div>
    <w:div w:id="452678093">
      <w:bodyDiv w:val="1"/>
      <w:marLeft w:val="0"/>
      <w:marRight w:val="0"/>
      <w:marTop w:val="0"/>
      <w:marBottom w:val="0"/>
      <w:divBdr>
        <w:top w:val="none" w:sz="0" w:space="0" w:color="auto"/>
        <w:left w:val="none" w:sz="0" w:space="0" w:color="auto"/>
        <w:bottom w:val="none" w:sz="0" w:space="0" w:color="auto"/>
        <w:right w:val="none" w:sz="0" w:space="0" w:color="auto"/>
      </w:divBdr>
    </w:div>
    <w:div w:id="452948074">
      <w:bodyDiv w:val="1"/>
      <w:marLeft w:val="0"/>
      <w:marRight w:val="0"/>
      <w:marTop w:val="0"/>
      <w:marBottom w:val="0"/>
      <w:divBdr>
        <w:top w:val="none" w:sz="0" w:space="0" w:color="auto"/>
        <w:left w:val="none" w:sz="0" w:space="0" w:color="auto"/>
        <w:bottom w:val="none" w:sz="0" w:space="0" w:color="auto"/>
        <w:right w:val="none" w:sz="0" w:space="0" w:color="auto"/>
      </w:divBdr>
    </w:div>
    <w:div w:id="453256359">
      <w:bodyDiv w:val="1"/>
      <w:marLeft w:val="0"/>
      <w:marRight w:val="0"/>
      <w:marTop w:val="0"/>
      <w:marBottom w:val="0"/>
      <w:divBdr>
        <w:top w:val="none" w:sz="0" w:space="0" w:color="auto"/>
        <w:left w:val="none" w:sz="0" w:space="0" w:color="auto"/>
        <w:bottom w:val="none" w:sz="0" w:space="0" w:color="auto"/>
        <w:right w:val="none" w:sz="0" w:space="0" w:color="auto"/>
      </w:divBdr>
    </w:div>
    <w:div w:id="453404165">
      <w:bodyDiv w:val="1"/>
      <w:marLeft w:val="0"/>
      <w:marRight w:val="0"/>
      <w:marTop w:val="0"/>
      <w:marBottom w:val="0"/>
      <w:divBdr>
        <w:top w:val="none" w:sz="0" w:space="0" w:color="auto"/>
        <w:left w:val="none" w:sz="0" w:space="0" w:color="auto"/>
        <w:bottom w:val="none" w:sz="0" w:space="0" w:color="auto"/>
        <w:right w:val="none" w:sz="0" w:space="0" w:color="auto"/>
      </w:divBdr>
    </w:div>
    <w:div w:id="453451480">
      <w:bodyDiv w:val="1"/>
      <w:marLeft w:val="0"/>
      <w:marRight w:val="0"/>
      <w:marTop w:val="0"/>
      <w:marBottom w:val="0"/>
      <w:divBdr>
        <w:top w:val="none" w:sz="0" w:space="0" w:color="auto"/>
        <w:left w:val="none" w:sz="0" w:space="0" w:color="auto"/>
        <w:bottom w:val="none" w:sz="0" w:space="0" w:color="auto"/>
        <w:right w:val="none" w:sz="0" w:space="0" w:color="auto"/>
      </w:divBdr>
    </w:div>
    <w:div w:id="453594776">
      <w:bodyDiv w:val="1"/>
      <w:marLeft w:val="0"/>
      <w:marRight w:val="0"/>
      <w:marTop w:val="0"/>
      <w:marBottom w:val="0"/>
      <w:divBdr>
        <w:top w:val="none" w:sz="0" w:space="0" w:color="auto"/>
        <w:left w:val="none" w:sz="0" w:space="0" w:color="auto"/>
        <w:bottom w:val="none" w:sz="0" w:space="0" w:color="auto"/>
        <w:right w:val="none" w:sz="0" w:space="0" w:color="auto"/>
      </w:divBdr>
    </w:div>
    <w:div w:id="453984738">
      <w:bodyDiv w:val="1"/>
      <w:marLeft w:val="0"/>
      <w:marRight w:val="0"/>
      <w:marTop w:val="0"/>
      <w:marBottom w:val="0"/>
      <w:divBdr>
        <w:top w:val="none" w:sz="0" w:space="0" w:color="auto"/>
        <w:left w:val="none" w:sz="0" w:space="0" w:color="auto"/>
        <w:bottom w:val="none" w:sz="0" w:space="0" w:color="auto"/>
        <w:right w:val="none" w:sz="0" w:space="0" w:color="auto"/>
      </w:divBdr>
    </w:div>
    <w:div w:id="454447520">
      <w:bodyDiv w:val="1"/>
      <w:marLeft w:val="0"/>
      <w:marRight w:val="0"/>
      <w:marTop w:val="0"/>
      <w:marBottom w:val="0"/>
      <w:divBdr>
        <w:top w:val="none" w:sz="0" w:space="0" w:color="auto"/>
        <w:left w:val="none" w:sz="0" w:space="0" w:color="auto"/>
        <w:bottom w:val="none" w:sz="0" w:space="0" w:color="auto"/>
        <w:right w:val="none" w:sz="0" w:space="0" w:color="auto"/>
      </w:divBdr>
    </w:div>
    <w:div w:id="454523075">
      <w:bodyDiv w:val="1"/>
      <w:marLeft w:val="0"/>
      <w:marRight w:val="0"/>
      <w:marTop w:val="0"/>
      <w:marBottom w:val="0"/>
      <w:divBdr>
        <w:top w:val="none" w:sz="0" w:space="0" w:color="auto"/>
        <w:left w:val="none" w:sz="0" w:space="0" w:color="auto"/>
        <w:bottom w:val="none" w:sz="0" w:space="0" w:color="auto"/>
        <w:right w:val="none" w:sz="0" w:space="0" w:color="auto"/>
      </w:divBdr>
    </w:div>
    <w:div w:id="454568614">
      <w:bodyDiv w:val="1"/>
      <w:marLeft w:val="0"/>
      <w:marRight w:val="0"/>
      <w:marTop w:val="0"/>
      <w:marBottom w:val="0"/>
      <w:divBdr>
        <w:top w:val="none" w:sz="0" w:space="0" w:color="auto"/>
        <w:left w:val="none" w:sz="0" w:space="0" w:color="auto"/>
        <w:bottom w:val="none" w:sz="0" w:space="0" w:color="auto"/>
        <w:right w:val="none" w:sz="0" w:space="0" w:color="auto"/>
      </w:divBdr>
    </w:div>
    <w:div w:id="454643998">
      <w:bodyDiv w:val="1"/>
      <w:marLeft w:val="0"/>
      <w:marRight w:val="0"/>
      <w:marTop w:val="0"/>
      <w:marBottom w:val="0"/>
      <w:divBdr>
        <w:top w:val="none" w:sz="0" w:space="0" w:color="auto"/>
        <w:left w:val="none" w:sz="0" w:space="0" w:color="auto"/>
        <w:bottom w:val="none" w:sz="0" w:space="0" w:color="auto"/>
        <w:right w:val="none" w:sz="0" w:space="0" w:color="auto"/>
      </w:divBdr>
    </w:div>
    <w:div w:id="454761742">
      <w:bodyDiv w:val="1"/>
      <w:marLeft w:val="0"/>
      <w:marRight w:val="0"/>
      <w:marTop w:val="0"/>
      <w:marBottom w:val="0"/>
      <w:divBdr>
        <w:top w:val="none" w:sz="0" w:space="0" w:color="auto"/>
        <w:left w:val="none" w:sz="0" w:space="0" w:color="auto"/>
        <w:bottom w:val="none" w:sz="0" w:space="0" w:color="auto"/>
        <w:right w:val="none" w:sz="0" w:space="0" w:color="auto"/>
      </w:divBdr>
    </w:div>
    <w:div w:id="454954408">
      <w:bodyDiv w:val="1"/>
      <w:marLeft w:val="0"/>
      <w:marRight w:val="0"/>
      <w:marTop w:val="0"/>
      <w:marBottom w:val="0"/>
      <w:divBdr>
        <w:top w:val="none" w:sz="0" w:space="0" w:color="auto"/>
        <w:left w:val="none" w:sz="0" w:space="0" w:color="auto"/>
        <w:bottom w:val="none" w:sz="0" w:space="0" w:color="auto"/>
        <w:right w:val="none" w:sz="0" w:space="0" w:color="auto"/>
      </w:divBdr>
    </w:div>
    <w:div w:id="455030584">
      <w:bodyDiv w:val="1"/>
      <w:marLeft w:val="0"/>
      <w:marRight w:val="0"/>
      <w:marTop w:val="0"/>
      <w:marBottom w:val="0"/>
      <w:divBdr>
        <w:top w:val="none" w:sz="0" w:space="0" w:color="auto"/>
        <w:left w:val="none" w:sz="0" w:space="0" w:color="auto"/>
        <w:bottom w:val="none" w:sz="0" w:space="0" w:color="auto"/>
        <w:right w:val="none" w:sz="0" w:space="0" w:color="auto"/>
      </w:divBdr>
    </w:div>
    <w:div w:id="455607598">
      <w:bodyDiv w:val="1"/>
      <w:marLeft w:val="0"/>
      <w:marRight w:val="0"/>
      <w:marTop w:val="0"/>
      <w:marBottom w:val="0"/>
      <w:divBdr>
        <w:top w:val="none" w:sz="0" w:space="0" w:color="auto"/>
        <w:left w:val="none" w:sz="0" w:space="0" w:color="auto"/>
        <w:bottom w:val="none" w:sz="0" w:space="0" w:color="auto"/>
        <w:right w:val="none" w:sz="0" w:space="0" w:color="auto"/>
      </w:divBdr>
    </w:div>
    <w:div w:id="456029744">
      <w:bodyDiv w:val="1"/>
      <w:marLeft w:val="0"/>
      <w:marRight w:val="0"/>
      <w:marTop w:val="0"/>
      <w:marBottom w:val="0"/>
      <w:divBdr>
        <w:top w:val="none" w:sz="0" w:space="0" w:color="auto"/>
        <w:left w:val="none" w:sz="0" w:space="0" w:color="auto"/>
        <w:bottom w:val="none" w:sz="0" w:space="0" w:color="auto"/>
        <w:right w:val="none" w:sz="0" w:space="0" w:color="auto"/>
      </w:divBdr>
    </w:div>
    <w:div w:id="456072012">
      <w:bodyDiv w:val="1"/>
      <w:marLeft w:val="0"/>
      <w:marRight w:val="0"/>
      <w:marTop w:val="0"/>
      <w:marBottom w:val="0"/>
      <w:divBdr>
        <w:top w:val="none" w:sz="0" w:space="0" w:color="auto"/>
        <w:left w:val="none" w:sz="0" w:space="0" w:color="auto"/>
        <w:bottom w:val="none" w:sz="0" w:space="0" w:color="auto"/>
        <w:right w:val="none" w:sz="0" w:space="0" w:color="auto"/>
      </w:divBdr>
    </w:div>
    <w:div w:id="456293208">
      <w:bodyDiv w:val="1"/>
      <w:marLeft w:val="0"/>
      <w:marRight w:val="0"/>
      <w:marTop w:val="0"/>
      <w:marBottom w:val="0"/>
      <w:divBdr>
        <w:top w:val="none" w:sz="0" w:space="0" w:color="auto"/>
        <w:left w:val="none" w:sz="0" w:space="0" w:color="auto"/>
        <w:bottom w:val="none" w:sz="0" w:space="0" w:color="auto"/>
        <w:right w:val="none" w:sz="0" w:space="0" w:color="auto"/>
      </w:divBdr>
    </w:div>
    <w:div w:id="456415510">
      <w:bodyDiv w:val="1"/>
      <w:marLeft w:val="0"/>
      <w:marRight w:val="0"/>
      <w:marTop w:val="0"/>
      <w:marBottom w:val="0"/>
      <w:divBdr>
        <w:top w:val="none" w:sz="0" w:space="0" w:color="auto"/>
        <w:left w:val="none" w:sz="0" w:space="0" w:color="auto"/>
        <w:bottom w:val="none" w:sz="0" w:space="0" w:color="auto"/>
        <w:right w:val="none" w:sz="0" w:space="0" w:color="auto"/>
      </w:divBdr>
    </w:div>
    <w:div w:id="456416189">
      <w:bodyDiv w:val="1"/>
      <w:marLeft w:val="0"/>
      <w:marRight w:val="0"/>
      <w:marTop w:val="0"/>
      <w:marBottom w:val="0"/>
      <w:divBdr>
        <w:top w:val="none" w:sz="0" w:space="0" w:color="auto"/>
        <w:left w:val="none" w:sz="0" w:space="0" w:color="auto"/>
        <w:bottom w:val="none" w:sz="0" w:space="0" w:color="auto"/>
        <w:right w:val="none" w:sz="0" w:space="0" w:color="auto"/>
      </w:divBdr>
    </w:div>
    <w:div w:id="456417250">
      <w:bodyDiv w:val="1"/>
      <w:marLeft w:val="0"/>
      <w:marRight w:val="0"/>
      <w:marTop w:val="0"/>
      <w:marBottom w:val="0"/>
      <w:divBdr>
        <w:top w:val="none" w:sz="0" w:space="0" w:color="auto"/>
        <w:left w:val="none" w:sz="0" w:space="0" w:color="auto"/>
        <w:bottom w:val="none" w:sz="0" w:space="0" w:color="auto"/>
        <w:right w:val="none" w:sz="0" w:space="0" w:color="auto"/>
      </w:divBdr>
    </w:div>
    <w:div w:id="456488953">
      <w:bodyDiv w:val="1"/>
      <w:marLeft w:val="0"/>
      <w:marRight w:val="0"/>
      <w:marTop w:val="0"/>
      <w:marBottom w:val="0"/>
      <w:divBdr>
        <w:top w:val="none" w:sz="0" w:space="0" w:color="auto"/>
        <w:left w:val="none" w:sz="0" w:space="0" w:color="auto"/>
        <w:bottom w:val="none" w:sz="0" w:space="0" w:color="auto"/>
        <w:right w:val="none" w:sz="0" w:space="0" w:color="auto"/>
      </w:divBdr>
    </w:div>
    <w:div w:id="456528793">
      <w:bodyDiv w:val="1"/>
      <w:marLeft w:val="0"/>
      <w:marRight w:val="0"/>
      <w:marTop w:val="0"/>
      <w:marBottom w:val="0"/>
      <w:divBdr>
        <w:top w:val="none" w:sz="0" w:space="0" w:color="auto"/>
        <w:left w:val="none" w:sz="0" w:space="0" w:color="auto"/>
        <w:bottom w:val="none" w:sz="0" w:space="0" w:color="auto"/>
        <w:right w:val="none" w:sz="0" w:space="0" w:color="auto"/>
      </w:divBdr>
    </w:div>
    <w:div w:id="456798346">
      <w:bodyDiv w:val="1"/>
      <w:marLeft w:val="0"/>
      <w:marRight w:val="0"/>
      <w:marTop w:val="0"/>
      <w:marBottom w:val="0"/>
      <w:divBdr>
        <w:top w:val="none" w:sz="0" w:space="0" w:color="auto"/>
        <w:left w:val="none" w:sz="0" w:space="0" w:color="auto"/>
        <w:bottom w:val="none" w:sz="0" w:space="0" w:color="auto"/>
        <w:right w:val="none" w:sz="0" w:space="0" w:color="auto"/>
      </w:divBdr>
    </w:div>
    <w:div w:id="457140011">
      <w:bodyDiv w:val="1"/>
      <w:marLeft w:val="0"/>
      <w:marRight w:val="0"/>
      <w:marTop w:val="0"/>
      <w:marBottom w:val="0"/>
      <w:divBdr>
        <w:top w:val="none" w:sz="0" w:space="0" w:color="auto"/>
        <w:left w:val="none" w:sz="0" w:space="0" w:color="auto"/>
        <w:bottom w:val="none" w:sz="0" w:space="0" w:color="auto"/>
        <w:right w:val="none" w:sz="0" w:space="0" w:color="auto"/>
      </w:divBdr>
    </w:div>
    <w:div w:id="457141007">
      <w:bodyDiv w:val="1"/>
      <w:marLeft w:val="0"/>
      <w:marRight w:val="0"/>
      <w:marTop w:val="0"/>
      <w:marBottom w:val="0"/>
      <w:divBdr>
        <w:top w:val="none" w:sz="0" w:space="0" w:color="auto"/>
        <w:left w:val="none" w:sz="0" w:space="0" w:color="auto"/>
        <w:bottom w:val="none" w:sz="0" w:space="0" w:color="auto"/>
        <w:right w:val="none" w:sz="0" w:space="0" w:color="auto"/>
      </w:divBdr>
    </w:div>
    <w:div w:id="457141668">
      <w:bodyDiv w:val="1"/>
      <w:marLeft w:val="0"/>
      <w:marRight w:val="0"/>
      <w:marTop w:val="0"/>
      <w:marBottom w:val="0"/>
      <w:divBdr>
        <w:top w:val="none" w:sz="0" w:space="0" w:color="auto"/>
        <w:left w:val="none" w:sz="0" w:space="0" w:color="auto"/>
        <w:bottom w:val="none" w:sz="0" w:space="0" w:color="auto"/>
        <w:right w:val="none" w:sz="0" w:space="0" w:color="auto"/>
      </w:divBdr>
    </w:div>
    <w:div w:id="457338425">
      <w:bodyDiv w:val="1"/>
      <w:marLeft w:val="0"/>
      <w:marRight w:val="0"/>
      <w:marTop w:val="0"/>
      <w:marBottom w:val="0"/>
      <w:divBdr>
        <w:top w:val="none" w:sz="0" w:space="0" w:color="auto"/>
        <w:left w:val="none" w:sz="0" w:space="0" w:color="auto"/>
        <w:bottom w:val="none" w:sz="0" w:space="0" w:color="auto"/>
        <w:right w:val="none" w:sz="0" w:space="0" w:color="auto"/>
      </w:divBdr>
    </w:div>
    <w:div w:id="457914074">
      <w:bodyDiv w:val="1"/>
      <w:marLeft w:val="0"/>
      <w:marRight w:val="0"/>
      <w:marTop w:val="0"/>
      <w:marBottom w:val="0"/>
      <w:divBdr>
        <w:top w:val="none" w:sz="0" w:space="0" w:color="auto"/>
        <w:left w:val="none" w:sz="0" w:space="0" w:color="auto"/>
        <w:bottom w:val="none" w:sz="0" w:space="0" w:color="auto"/>
        <w:right w:val="none" w:sz="0" w:space="0" w:color="auto"/>
      </w:divBdr>
    </w:div>
    <w:div w:id="458189438">
      <w:bodyDiv w:val="1"/>
      <w:marLeft w:val="0"/>
      <w:marRight w:val="0"/>
      <w:marTop w:val="0"/>
      <w:marBottom w:val="0"/>
      <w:divBdr>
        <w:top w:val="none" w:sz="0" w:space="0" w:color="auto"/>
        <w:left w:val="none" w:sz="0" w:space="0" w:color="auto"/>
        <w:bottom w:val="none" w:sz="0" w:space="0" w:color="auto"/>
        <w:right w:val="none" w:sz="0" w:space="0" w:color="auto"/>
      </w:divBdr>
    </w:div>
    <w:div w:id="458228718">
      <w:bodyDiv w:val="1"/>
      <w:marLeft w:val="0"/>
      <w:marRight w:val="0"/>
      <w:marTop w:val="0"/>
      <w:marBottom w:val="0"/>
      <w:divBdr>
        <w:top w:val="none" w:sz="0" w:space="0" w:color="auto"/>
        <w:left w:val="none" w:sz="0" w:space="0" w:color="auto"/>
        <w:bottom w:val="none" w:sz="0" w:space="0" w:color="auto"/>
        <w:right w:val="none" w:sz="0" w:space="0" w:color="auto"/>
      </w:divBdr>
    </w:div>
    <w:div w:id="458376887">
      <w:bodyDiv w:val="1"/>
      <w:marLeft w:val="0"/>
      <w:marRight w:val="0"/>
      <w:marTop w:val="0"/>
      <w:marBottom w:val="0"/>
      <w:divBdr>
        <w:top w:val="none" w:sz="0" w:space="0" w:color="auto"/>
        <w:left w:val="none" w:sz="0" w:space="0" w:color="auto"/>
        <w:bottom w:val="none" w:sz="0" w:space="0" w:color="auto"/>
        <w:right w:val="none" w:sz="0" w:space="0" w:color="auto"/>
      </w:divBdr>
    </w:div>
    <w:div w:id="458425907">
      <w:bodyDiv w:val="1"/>
      <w:marLeft w:val="0"/>
      <w:marRight w:val="0"/>
      <w:marTop w:val="0"/>
      <w:marBottom w:val="0"/>
      <w:divBdr>
        <w:top w:val="none" w:sz="0" w:space="0" w:color="auto"/>
        <w:left w:val="none" w:sz="0" w:space="0" w:color="auto"/>
        <w:bottom w:val="none" w:sz="0" w:space="0" w:color="auto"/>
        <w:right w:val="none" w:sz="0" w:space="0" w:color="auto"/>
      </w:divBdr>
    </w:div>
    <w:div w:id="458496248">
      <w:bodyDiv w:val="1"/>
      <w:marLeft w:val="0"/>
      <w:marRight w:val="0"/>
      <w:marTop w:val="0"/>
      <w:marBottom w:val="0"/>
      <w:divBdr>
        <w:top w:val="none" w:sz="0" w:space="0" w:color="auto"/>
        <w:left w:val="none" w:sz="0" w:space="0" w:color="auto"/>
        <w:bottom w:val="none" w:sz="0" w:space="0" w:color="auto"/>
        <w:right w:val="none" w:sz="0" w:space="0" w:color="auto"/>
      </w:divBdr>
    </w:div>
    <w:div w:id="458695112">
      <w:bodyDiv w:val="1"/>
      <w:marLeft w:val="0"/>
      <w:marRight w:val="0"/>
      <w:marTop w:val="0"/>
      <w:marBottom w:val="0"/>
      <w:divBdr>
        <w:top w:val="none" w:sz="0" w:space="0" w:color="auto"/>
        <w:left w:val="none" w:sz="0" w:space="0" w:color="auto"/>
        <w:bottom w:val="none" w:sz="0" w:space="0" w:color="auto"/>
        <w:right w:val="none" w:sz="0" w:space="0" w:color="auto"/>
      </w:divBdr>
    </w:div>
    <w:div w:id="459037352">
      <w:bodyDiv w:val="1"/>
      <w:marLeft w:val="0"/>
      <w:marRight w:val="0"/>
      <w:marTop w:val="0"/>
      <w:marBottom w:val="0"/>
      <w:divBdr>
        <w:top w:val="none" w:sz="0" w:space="0" w:color="auto"/>
        <w:left w:val="none" w:sz="0" w:space="0" w:color="auto"/>
        <w:bottom w:val="none" w:sz="0" w:space="0" w:color="auto"/>
        <w:right w:val="none" w:sz="0" w:space="0" w:color="auto"/>
      </w:divBdr>
    </w:div>
    <w:div w:id="459304037">
      <w:bodyDiv w:val="1"/>
      <w:marLeft w:val="0"/>
      <w:marRight w:val="0"/>
      <w:marTop w:val="0"/>
      <w:marBottom w:val="0"/>
      <w:divBdr>
        <w:top w:val="none" w:sz="0" w:space="0" w:color="auto"/>
        <w:left w:val="none" w:sz="0" w:space="0" w:color="auto"/>
        <w:bottom w:val="none" w:sz="0" w:space="0" w:color="auto"/>
        <w:right w:val="none" w:sz="0" w:space="0" w:color="auto"/>
      </w:divBdr>
    </w:div>
    <w:div w:id="459954074">
      <w:bodyDiv w:val="1"/>
      <w:marLeft w:val="0"/>
      <w:marRight w:val="0"/>
      <w:marTop w:val="0"/>
      <w:marBottom w:val="0"/>
      <w:divBdr>
        <w:top w:val="none" w:sz="0" w:space="0" w:color="auto"/>
        <w:left w:val="none" w:sz="0" w:space="0" w:color="auto"/>
        <w:bottom w:val="none" w:sz="0" w:space="0" w:color="auto"/>
        <w:right w:val="none" w:sz="0" w:space="0" w:color="auto"/>
      </w:divBdr>
    </w:div>
    <w:div w:id="459999639">
      <w:bodyDiv w:val="1"/>
      <w:marLeft w:val="0"/>
      <w:marRight w:val="0"/>
      <w:marTop w:val="0"/>
      <w:marBottom w:val="0"/>
      <w:divBdr>
        <w:top w:val="none" w:sz="0" w:space="0" w:color="auto"/>
        <w:left w:val="none" w:sz="0" w:space="0" w:color="auto"/>
        <w:bottom w:val="none" w:sz="0" w:space="0" w:color="auto"/>
        <w:right w:val="none" w:sz="0" w:space="0" w:color="auto"/>
      </w:divBdr>
    </w:div>
    <w:div w:id="460345997">
      <w:bodyDiv w:val="1"/>
      <w:marLeft w:val="0"/>
      <w:marRight w:val="0"/>
      <w:marTop w:val="0"/>
      <w:marBottom w:val="0"/>
      <w:divBdr>
        <w:top w:val="none" w:sz="0" w:space="0" w:color="auto"/>
        <w:left w:val="none" w:sz="0" w:space="0" w:color="auto"/>
        <w:bottom w:val="none" w:sz="0" w:space="0" w:color="auto"/>
        <w:right w:val="none" w:sz="0" w:space="0" w:color="auto"/>
      </w:divBdr>
    </w:div>
    <w:div w:id="460349585">
      <w:bodyDiv w:val="1"/>
      <w:marLeft w:val="0"/>
      <w:marRight w:val="0"/>
      <w:marTop w:val="0"/>
      <w:marBottom w:val="0"/>
      <w:divBdr>
        <w:top w:val="none" w:sz="0" w:space="0" w:color="auto"/>
        <w:left w:val="none" w:sz="0" w:space="0" w:color="auto"/>
        <w:bottom w:val="none" w:sz="0" w:space="0" w:color="auto"/>
        <w:right w:val="none" w:sz="0" w:space="0" w:color="auto"/>
      </w:divBdr>
    </w:div>
    <w:div w:id="460418283">
      <w:bodyDiv w:val="1"/>
      <w:marLeft w:val="0"/>
      <w:marRight w:val="0"/>
      <w:marTop w:val="0"/>
      <w:marBottom w:val="0"/>
      <w:divBdr>
        <w:top w:val="none" w:sz="0" w:space="0" w:color="auto"/>
        <w:left w:val="none" w:sz="0" w:space="0" w:color="auto"/>
        <w:bottom w:val="none" w:sz="0" w:space="0" w:color="auto"/>
        <w:right w:val="none" w:sz="0" w:space="0" w:color="auto"/>
      </w:divBdr>
    </w:div>
    <w:div w:id="460460968">
      <w:bodyDiv w:val="1"/>
      <w:marLeft w:val="0"/>
      <w:marRight w:val="0"/>
      <w:marTop w:val="0"/>
      <w:marBottom w:val="0"/>
      <w:divBdr>
        <w:top w:val="none" w:sz="0" w:space="0" w:color="auto"/>
        <w:left w:val="none" w:sz="0" w:space="0" w:color="auto"/>
        <w:bottom w:val="none" w:sz="0" w:space="0" w:color="auto"/>
        <w:right w:val="none" w:sz="0" w:space="0" w:color="auto"/>
      </w:divBdr>
    </w:div>
    <w:div w:id="460851876">
      <w:bodyDiv w:val="1"/>
      <w:marLeft w:val="0"/>
      <w:marRight w:val="0"/>
      <w:marTop w:val="0"/>
      <w:marBottom w:val="0"/>
      <w:divBdr>
        <w:top w:val="none" w:sz="0" w:space="0" w:color="auto"/>
        <w:left w:val="none" w:sz="0" w:space="0" w:color="auto"/>
        <w:bottom w:val="none" w:sz="0" w:space="0" w:color="auto"/>
        <w:right w:val="none" w:sz="0" w:space="0" w:color="auto"/>
      </w:divBdr>
    </w:div>
    <w:div w:id="461001157">
      <w:bodyDiv w:val="1"/>
      <w:marLeft w:val="0"/>
      <w:marRight w:val="0"/>
      <w:marTop w:val="0"/>
      <w:marBottom w:val="0"/>
      <w:divBdr>
        <w:top w:val="none" w:sz="0" w:space="0" w:color="auto"/>
        <w:left w:val="none" w:sz="0" w:space="0" w:color="auto"/>
        <w:bottom w:val="none" w:sz="0" w:space="0" w:color="auto"/>
        <w:right w:val="none" w:sz="0" w:space="0" w:color="auto"/>
      </w:divBdr>
    </w:div>
    <w:div w:id="461190726">
      <w:bodyDiv w:val="1"/>
      <w:marLeft w:val="0"/>
      <w:marRight w:val="0"/>
      <w:marTop w:val="0"/>
      <w:marBottom w:val="0"/>
      <w:divBdr>
        <w:top w:val="none" w:sz="0" w:space="0" w:color="auto"/>
        <w:left w:val="none" w:sz="0" w:space="0" w:color="auto"/>
        <w:bottom w:val="none" w:sz="0" w:space="0" w:color="auto"/>
        <w:right w:val="none" w:sz="0" w:space="0" w:color="auto"/>
      </w:divBdr>
    </w:div>
    <w:div w:id="461271009">
      <w:bodyDiv w:val="1"/>
      <w:marLeft w:val="0"/>
      <w:marRight w:val="0"/>
      <w:marTop w:val="0"/>
      <w:marBottom w:val="0"/>
      <w:divBdr>
        <w:top w:val="none" w:sz="0" w:space="0" w:color="auto"/>
        <w:left w:val="none" w:sz="0" w:space="0" w:color="auto"/>
        <w:bottom w:val="none" w:sz="0" w:space="0" w:color="auto"/>
        <w:right w:val="none" w:sz="0" w:space="0" w:color="auto"/>
      </w:divBdr>
    </w:div>
    <w:div w:id="461462480">
      <w:bodyDiv w:val="1"/>
      <w:marLeft w:val="0"/>
      <w:marRight w:val="0"/>
      <w:marTop w:val="0"/>
      <w:marBottom w:val="0"/>
      <w:divBdr>
        <w:top w:val="none" w:sz="0" w:space="0" w:color="auto"/>
        <w:left w:val="none" w:sz="0" w:space="0" w:color="auto"/>
        <w:bottom w:val="none" w:sz="0" w:space="0" w:color="auto"/>
        <w:right w:val="none" w:sz="0" w:space="0" w:color="auto"/>
      </w:divBdr>
    </w:div>
    <w:div w:id="461725963">
      <w:bodyDiv w:val="1"/>
      <w:marLeft w:val="0"/>
      <w:marRight w:val="0"/>
      <w:marTop w:val="0"/>
      <w:marBottom w:val="0"/>
      <w:divBdr>
        <w:top w:val="none" w:sz="0" w:space="0" w:color="auto"/>
        <w:left w:val="none" w:sz="0" w:space="0" w:color="auto"/>
        <w:bottom w:val="none" w:sz="0" w:space="0" w:color="auto"/>
        <w:right w:val="none" w:sz="0" w:space="0" w:color="auto"/>
      </w:divBdr>
    </w:div>
    <w:div w:id="462038661">
      <w:bodyDiv w:val="1"/>
      <w:marLeft w:val="0"/>
      <w:marRight w:val="0"/>
      <w:marTop w:val="0"/>
      <w:marBottom w:val="0"/>
      <w:divBdr>
        <w:top w:val="none" w:sz="0" w:space="0" w:color="auto"/>
        <w:left w:val="none" w:sz="0" w:space="0" w:color="auto"/>
        <w:bottom w:val="none" w:sz="0" w:space="0" w:color="auto"/>
        <w:right w:val="none" w:sz="0" w:space="0" w:color="auto"/>
      </w:divBdr>
    </w:div>
    <w:div w:id="462311126">
      <w:bodyDiv w:val="1"/>
      <w:marLeft w:val="0"/>
      <w:marRight w:val="0"/>
      <w:marTop w:val="0"/>
      <w:marBottom w:val="0"/>
      <w:divBdr>
        <w:top w:val="none" w:sz="0" w:space="0" w:color="auto"/>
        <w:left w:val="none" w:sz="0" w:space="0" w:color="auto"/>
        <w:bottom w:val="none" w:sz="0" w:space="0" w:color="auto"/>
        <w:right w:val="none" w:sz="0" w:space="0" w:color="auto"/>
      </w:divBdr>
    </w:div>
    <w:div w:id="462579188">
      <w:bodyDiv w:val="1"/>
      <w:marLeft w:val="0"/>
      <w:marRight w:val="0"/>
      <w:marTop w:val="0"/>
      <w:marBottom w:val="0"/>
      <w:divBdr>
        <w:top w:val="none" w:sz="0" w:space="0" w:color="auto"/>
        <w:left w:val="none" w:sz="0" w:space="0" w:color="auto"/>
        <w:bottom w:val="none" w:sz="0" w:space="0" w:color="auto"/>
        <w:right w:val="none" w:sz="0" w:space="0" w:color="auto"/>
      </w:divBdr>
    </w:div>
    <w:div w:id="462768677">
      <w:bodyDiv w:val="1"/>
      <w:marLeft w:val="0"/>
      <w:marRight w:val="0"/>
      <w:marTop w:val="0"/>
      <w:marBottom w:val="0"/>
      <w:divBdr>
        <w:top w:val="none" w:sz="0" w:space="0" w:color="auto"/>
        <w:left w:val="none" w:sz="0" w:space="0" w:color="auto"/>
        <w:bottom w:val="none" w:sz="0" w:space="0" w:color="auto"/>
        <w:right w:val="none" w:sz="0" w:space="0" w:color="auto"/>
      </w:divBdr>
    </w:div>
    <w:div w:id="463154831">
      <w:bodyDiv w:val="1"/>
      <w:marLeft w:val="0"/>
      <w:marRight w:val="0"/>
      <w:marTop w:val="0"/>
      <w:marBottom w:val="0"/>
      <w:divBdr>
        <w:top w:val="none" w:sz="0" w:space="0" w:color="auto"/>
        <w:left w:val="none" w:sz="0" w:space="0" w:color="auto"/>
        <w:bottom w:val="none" w:sz="0" w:space="0" w:color="auto"/>
        <w:right w:val="none" w:sz="0" w:space="0" w:color="auto"/>
      </w:divBdr>
    </w:div>
    <w:div w:id="463161904">
      <w:bodyDiv w:val="1"/>
      <w:marLeft w:val="0"/>
      <w:marRight w:val="0"/>
      <w:marTop w:val="0"/>
      <w:marBottom w:val="0"/>
      <w:divBdr>
        <w:top w:val="none" w:sz="0" w:space="0" w:color="auto"/>
        <w:left w:val="none" w:sz="0" w:space="0" w:color="auto"/>
        <w:bottom w:val="none" w:sz="0" w:space="0" w:color="auto"/>
        <w:right w:val="none" w:sz="0" w:space="0" w:color="auto"/>
      </w:divBdr>
    </w:div>
    <w:div w:id="463352100">
      <w:bodyDiv w:val="1"/>
      <w:marLeft w:val="0"/>
      <w:marRight w:val="0"/>
      <w:marTop w:val="0"/>
      <w:marBottom w:val="0"/>
      <w:divBdr>
        <w:top w:val="none" w:sz="0" w:space="0" w:color="auto"/>
        <w:left w:val="none" w:sz="0" w:space="0" w:color="auto"/>
        <w:bottom w:val="none" w:sz="0" w:space="0" w:color="auto"/>
        <w:right w:val="none" w:sz="0" w:space="0" w:color="auto"/>
      </w:divBdr>
    </w:div>
    <w:div w:id="463814997">
      <w:bodyDiv w:val="1"/>
      <w:marLeft w:val="0"/>
      <w:marRight w:val="0"/>
      <w:marTop w:val="0"/>
      <w:marBottom w:val="0"/>
      <w:divBdr>
        <w:top w:val="none" w:sz="0" w:space="0" w:color="auto"/>
        <w:left w:val="none" w:sz="0" w:space="0" w:color="auto"/>
        <w:bottom w:val="none" w:sz="0" w:space="0" w:color="auto"/>
        <w:right w:val="none" w:sz="0" w:space="0" w:color="auto"/>
      </w:divBdr>
    </w:div>
    <w:div w:id="463890025">
      <w:bodyDiv w:val="1"/>
      <w:marLeft w:val="0"/>
      <w:marRight w:val="0"/>
      <w:marTop w:val="0"/>
      <w:marBottom w:val="0"/>
      <w:divBdr>
        <w:top w:val="none" w:sz="0" w:space="0" w:color="auto"/>
        <w:left w:val="none" w:sz="0" w:space="0" w:color="auto"/>
        <w:bottom w:val="none" w:sz="0" w:space="0" w:color="auto"/>
        <w:right w:val="none" w:sz="0" w:space="0" w:color="auto"/>
      </w:divBdr>
    </w:div>
    <w:div w:id="463930206">
      <w:bodyDiv w:val="1"/>
      <w:marLeft w:val="0"/>
      <w:marRight w:val="0"/>
      <w:marTop w:val="0"/>
      <w:marBottom w:val="0"/>
      <w:divBdr>
        <w:top w:val="none" w:sz="0" w:space="0" w:color="auto"/>
        <w:left w:val="none" w:sz="0" w:space="0" w:color="auto"/>
        <w:bottom w:val="none" w:sz="0" w:space="0" w:color="auto"/>
        <w:right w:val="none" w:sz="0" w:space="0" w:color="auto"/>
      </w:divBdr>
    </w:div>
    <w:div w:id="464348999">
      <w:bodyDiv w:val="1"/>
      <w:marLeft w:val="0"/>
      <w:marRight w:val="0"/>
      <w:marTop w:val="0"/>
      <w:marBottom w:val="0"/>
      <w:divBdr>
        <w:top w:val="none" w:sz="0" w:space="0" w:color="auto"/>
        <w:left w:val="none" w:sz="0" w:space="0" w:color="auto"/>
        <w:bottom w:val="none" w:sz="0" w:space="0" w:color="auto"/>
        <w:right w:val="none" w:sz="0" w:space="0" w:color="auto"/>
      </w:divBdr>
    </w:div>
    <w:div w:id="464394972">
      <w:bodyDiv w:val="1"/>
      <w:marLeft w:val="0"/>
      <w:marRight w:val="0"/>
      <w:marTop w:val="0"/>
      <w:marBottom w:val="0"/>
      <w:divBdr>
        <w:top w:val="none" w:sz="0" w:space="0" w:color="auto"/>
        <w:left w:val="none" w:sz="0" w:space="0" w:color="auto"/>
        <w:bottom w:val="none" w:sz="0" w:space="0" w:color="auto"/>
        <w:right w:val="none" w:sz="0" w:space="0" w:color="auto"/>
      </w:divBdr>
    </w:div>
    <w:div w:id="464615840">
      <w:bodyDiv w:val="1"/>
      <w:marLeft w:val="0"/>
      <w:marRight w:val="0"/>
      <w:marTop w:val="0"/>
      <w:marBottom w:val="0"/>
      <w:divBdr>
        <w:top w:val="none" w:sz="0" w:space="0" w:color="auto"/>
        <w:left w:val="none" w:sz="0" w:space="0" w:color="auto"/>
        <w:bottom w:val="none" w:sz="0" w:space="0" w:color="auto"/>
        <w:right w:val="none" w:sz="0" w:space="0" w:color="auto"/>
      </w:divBdr>
    </w:div>
    <w:div w:id="464743189">
      <w:bodyDiv w:val="1"/>
      <w:marLeft w:val="0"/>
      <w:marRight w:val="0"/>
      <w:marTop w:val="0"/>
      <w:marBottom w:val="0"/>
      <w:divBdr>
        <w:top w:val="none" w:sz="0" w:space="0" w:color="auto"/>
        <w:left w:val="none" w:sz="0" w:space="0" w:color="auto"/>
        <w:bottom w:val="none" w:sz="0" w:space="0" w:color="auto"/>
        <w:right w:val="none" w:sz="0" w:space="0" w:color="auto"/>
      </w:divBdr>
    </w:div>
    <w:div w:id="464928767">
      <w:bodyDiv w:val="1"/>
      <w:marLeft w:val="0"/>
      <w:marRight w:val="0"/>
      <w:marTop w:val="0"/>
      <w:marBottom w:val="0"/>
      <w:divBdr>
        <w:top w:val="none" w:sz="0" w:space="0" w:color="auto"/>
        <w:left w:val="none" w:sz="0" w:space="0" w:color="auto"/>
        <w:bottom w:val="none" w:sz="0" w:space="0" w:color="auto"/>
        <w:right w:val="none" w:sz="0" w:space="0" w:color="auto"/>
      </w:divBdr>
    </w:div>
    <w:div w:id="465197795">
      <w:bodyDiv w:val="1"/>
      <w:marLeft w:val="0"/>
      <w:marRight w:val="0"/>
      <w:marTop w:val="0"/>
      <w:marBottom w:val="0"/>
      <w:divBdr>
        <w:top w:val="none" w:sz="0" w:space="0" w:color="auto"/>
        <w:left w:val="none" w:sz="0" w:space="0" w:color="auto"/>
        <w:bottom w:val="none" w:sz="0" w:space="0" w:color="auto"/>
        <w:right w:val="none" w:sz="0" w:space="0" w:color="auto"/>
      </w:divBdr>
    </w:div>
    <w:div w:id="465243680">
      <w:bodyDiv w:val="1"/>
      <w:marLeft w:val="0"/>
      <w:marRight w:val="0"/>
      <w:marTop w:val="0"/>
      <w:marBottom w:val="0"/>
      <w:divBdr>
        <w:top w:val="none" w:sz="0" w:space="0" w:color="auto"/>
        <w:left w:val="none" w:sz="0" w:space="0" w:color="auto"/>
        <w:bottom w:val="none" w:sz="0" w:space="0" w:color="auto"/>
        <w:right w:val="none" w:sz="0" w:space="0" w:color="auto"/>
      </w:divBdr>
    </w:div>
    <w:div w:id="465316252">
      <w:bodyDiv w:val="1"/>
      <w:marLeft w:val="0"/>
      <w:marRight w:val="0"/>
      <w:marTop w:val="0"/>
      <w:marBottom w:val="0"/>
      <w:divBdr>
        <w:top w:val="none" w:sz="0" w:space="0" w:color="auto"/>
        <w:left w:val="none" w:sz="0" w:space="0" w:color="auto"/>
        <w:bottom w:val="none" w:sz="0" w:space="0" w:color="auto"/>
        <w:right w:val="none" w:sz="0" w:space="0" w:color="auto"/>
      </w:divBdr>
    </w:div>
    <w:div w:id="465316413">
      <w:bodyDiv w:val="1"/>
      <w:marLeft w:val="0"/>
      <w:marRight w:val="0"/>
      <w:marTop w:val="0"/>
      <w:marBottom w:val="0"/>
      <w:divBdr>
        <w:top w:val="none" w:sz="0" w:space="0" w:color="auto"/>
        <w:left w:val="none" w:sz="0" w:space="0" w:color="auto"/>
        <w:bottom w:val="none" w:sz="0" w:space="0" w:color="auto"/>
        <w:right w:val="none" w:sz="0" w:space="0" w:color="auto"/>
      </w:divBdr>
    </w:div>
    <w:div w:id="465316419">
      <w:bodyDiv w:val="1"/>
      <w:marLeft w:val="0"/>
      <w:marRight w:val="0"/>
      <w:marTop w:val="0"/>
      <w:marBottom w:val="0"/>
      <w:divBdr>
        <w:top w:val="none" w:sz="0" w:space="0" w:color="auto"/>
        <w:left w:val="none" w:sz="0" w:space="0" w:color="auto"/>
        <w:bottom w:val="none" w:sz="0" w:space="0" w:color="auto"/>
        <w:right w:val="none" w:sz="0" w:space="0" w:color="auto"/>
      </w:divBdr>
    </w:div>
    <w:div w:id="465396329">
      <w:bodyDiv w:val="1"/>
      <w:marLeft w:val="0"/>
      <w:marRight w:val="0"/>
      <w:marTop w:val="0"/>
      <w:marBottom w:val="0"/>
      <w:divBdr>
        <w:top w:val="none" w:sz="0" w:space="0" w:color="auto"/>
        <w:left w:val="none" w:sz="0" w:space="0" w:color="auto"/>
        <w:bottom w:val="none" w:sz="0" w:space="0" w:color="auto"/>
        <w:right w:val="none" w:sz="0" w:space="0" w:color="auto"/>
      </w:divBdr>
    </w:div>
    <w:div w:id="465511512">
      <w:bodyDiv w:val="1"/>
      <w:marLeft w:val="0"/>
      <w:marRight w:val="0"/>
      <w:marTop w:val="0"/>
      <w:marBottom w:val="0"/>
      <w:divBdr>
        <w:top w:val="none" w:sz="0" w:space="0" w:color="auto"/>
        <w:left w:val="none" w:sz="0" w:space="0" w:color="auto"/>
        <w:bottom w:val="none" w:sz="0" w:space="0" w:color="auto"/>
        <w:right w:val="none" w:sz="0" w:space="0" w:color="auto"/>
      </w:divBdr>
    </w:div>
    <w:div w:id="465663264">
      <w:bodyDiv w:val="1"/>
      <w:marLeft w:val="0"/>
      <w:marRight w:val="0"/>
      <w:marTop w:val="0"/>
      <w:marBottom w:val="0"/>
      <w:divBdr>
        <w:top w:val="none" w:sz="0" w:space="0" w:color="auto"/>
        <w:left w:val="none" w:sz="0" w:space="0" w:color="auto"/>
        <w:bottom w:val="none" w:sz="0" w:space="0" w:color="auto"/>
        <w:right w:val="none" w:sz="0" w:space="0" w:color="auto"/>
      </w:divBdr>
    </w:div>
    <w:div w:id="466162614">
      <w:bodyDiv w:val="1"/>
      <w:marLeft w:val="0"/>
      <w:marRight w:val="0"/>
      <w:marTop w:val="0"/>
      <w:marBottom w:val="0"/>
      <w:divBdr>
        <w:top w:val="none" w:sz="0" w:space="0" w:color="auto"/>
        <w:left w:val="none" w:sz="0" w:space="0" w:color="auto"/>
        <w:bottom w:val="none" w:sz="0" w:space="0" w:color="auto"/>
        <w:right w:val="none" w:sz="0" w:space="0" w:color="auto"/>
      </w:divBdr>
    </w:div>
    <w:div w:id="466239039">
      <w:bodyDiv w:val="1"/>
      <w:marLeft w:val="0"/>
      <w:marRight w:val="0"/>
      <w:marTop w:val="0"/>
      <w:marBottom w:val="0"/>
      <w:divBdr>
        <w:top w:val="none" w:sz="0" w:space="0" w:color="auto"/>
        <w:left w:val="none" w:sz="0" w:space="0" w:color="auto"/>
        <w:bottom w:val="none" w:sz="0" w:space="0" w:color="auto"/>
        <w:right w:val="none" w:sz="0" w:space="0" w:color="auto"/>
      </w:divBdr>
    </w:div>
    <w:div w:id="466775437">
      <w:bodyDiv w:val="1"/>
      <w:marLeft w:val="0"/>
      <w:marRight w:val="0"/>
      <w:marTop w:val="0"/>
      <w:marBottom w:val="0"/>
      <w:divBdr>
        <w:top w:val="none" w:sz="0" w:space="0" w:color="auto"/>
        <w:left w:val="none" w:sz="0" w:space="0" w:color="auto"/>
        <w:bottom w:val="none" w:sz="0" w:space="0" w:color="auto"/>
        <w:right w:val="none" w:sz="0" w:space="0" w:color="auto"/>
      </w:divBdr>
    </w:div>
    <w:div w:id="467092865">
      <w:bodyDiv w:val="1"/>
      <w:marLeft w:val="0"/>
      <w:marRight w:val="0"/>
      <w:marTop w:val="0"/>
      <w:marBottom w:val="0"/>
      <w:divBdr>
        <w:top w:val="none" w:sz="0" w:space="0" w:color="auto"/>
        <w:left w:val="none" w:sz="0" w:space="0" w:color="auto"/>
        <w:bottom w:val="none" w:sz="0" w:space="0" w:color="auto"/>
        <w:right w:val="none" w:sz="0" w:space="0" w:color="auto"/>
      </w:divBdr>
    </w:div>
    <w:div w:id="467093729">
      <w:bodyDiv w:val="1"/>
      <w:marLeft w:val="0"/>
      <w:marRight w:val="0"/>
      <w:marTop w:val="0"/>
      <w:marBottom w:val="0"/>
      <w:divBdr>
        <w:top w:val="none" w:sz="0" w:space="0" w:color="auto"/>
        <w:left w:val="none" w:sz="0" w:space="0" w:color="auto"/>
        <w:bottom w:val="none" w:sz="0" w:space="0" w:color="auto"/>
        <w:right w:val="none" w:sz="0" w:space="0" w:color="auto"/>
      </w:divBdr>
    </w:div>
    <w:div w:id="467162224">
      <w:bodyDiv w:val="1"/>
      <w:marLeft w:val="0"/>
      <w:marRight w:val="0"/>
      <w:marTop w:val="0"/>
      <w:marBottom w:val="0"/>
      <w:divBdr>
        <w:top w:val="none" w:sz="0" w:space="0" w:color="auto"/>
        <w:left w:val="none" w:sz="0" w:space="0" w:color="auto"/>
        <w:bottom w:val="none" w:sz="0" w:space="0" w:color="auto"/>
        <w:right w:val="none" w:sz="0" w:space="0" w:color="auto"/>
      </w:divBdr>
    </w:div>
    <w:div w:id="467287132">
      <w:bodyDiv w:val="1"/>
      <w:marLeft w:val="0"/>
      <w:marRight w:val="0"/>
      <w:marTop w:val="0"/>
      <w:marBottom w:val="0"/>
      <w:divBdr>
        <w:top w:val="none" w:sz="0" w:space="0" w:color="auto"/>
        <w:left w:val="none" w:sz="0" w:space="0" w:color="auto"/>
        <w:bottom w:val="none" w:sz="0" w:space="0" w:color="auto"/>
        <w:right w:val="none" w:sz="0" w:space="0" w:color="auto"/>
      </w:divBdr>
    </w:div>
    <w:div w:id="467482035">
      <w:bodyDiv w:val="1"/>
      <w:marLeft w:val="0"/>
      <w:marRight w:val="0"/>
      <w:marTop w:val="0"/>
      <w:marBottom w:val="0"/>
      <w:divBdr>
        <w:top w:val="none" w:sz="0" w:space="0" w:color="auto"/>
        <w:left w:val="none" w:sz="0" w:space="0" w:color="auto"/>
        <w:bottom w:val="none" w:sz="0" w:space="0" w:color="auto"/>
        <w:right w:val="none" w:sz="0" w:space="0" w:color="auto"/>
      </w:divBdr>
    </w:div>
    <w:div w:id="467556116">
      <w:bodyDiv w:val="1"/>
      <w:marLeft w:val="0"/>
      <w:marRight w:val="0"/>
      <w:marTop w:val="0"/>
      <w:marBottom w:val="0"/>
      <w:divBdr>
        <w:top w:val="none" w:sz="0" w:space="0" w:color="auto"/>
        <w:left w:val="none" w:sz="0" w:space="0" w:color="auto"/>
        <w:bottom w:val="none" w:sz="0" w:space="0" w:color="auto"/>
        <w:right w:val="none" w:sz="0" w:space="0" w:color="auto"/>
      </w:divBdr>
    </w:div>
    <w:div w:id="467624353">
      <w:bodyDiv w:val="1"/>
      <w:marLeft w:val="0"/>
      <w:marRight w:val="0"/>
      <w:marTop w:val="0"/>
      <w:marBottom w:val="0"/>
      <w:divBdr>
        <w:top w:val="none" w:sz="0" w:space="0" w:color="auto"/>
        <w:left w:val="none" w:sz="0" w:space="0" w:color="auto"/>
        <w:bottom w:val="none" w:sz="0" w:space="0" w:color="auto"/>
        <w:right w:val="none" w:sz="0" w:space="0" w:color="auto"/>
      </w:divBdr>
    </w:div>
    <w:div w:id="467627247">
      <w:bodyDiv w:val="1"/>
      <w:marLeft w:val="0"/>
      <w:marRight w:val="0"/>
      <w:marTop w:val="0"/>
      <w:marBottom w:val="0"/>
      <w:divBdr>
        <w:top w:val="none" w:sz="0" w:space="0" w:color="auto"/>
        <w:left w:val="none" w:sz="0" w:space="0" w:color="auto"/>
        <w:bottom w:val="none" w:sz="0" w:space="0" w:color="auto"/>
        <w:right w:val="none" w:sz="0" w:space="0" w:color="auto"/>
      </w:divBdr>
    </w:div>
    <w:div w:id="467749695">
      <w:bodyDiv w:val="1"/>
      <w:marLeft w:val="0"/>
      <w:marRight w:val="0"/>
      <w:marTop w:val="0"/>
      <w:marBottom w:val="0"/>
      <w:divBdr>
        <w:top w:val="none" w:sz="0" w:space="0" w:color="auto"/>
        <w:left w:val="none" w:sz="0" w:space="0" w:color="auto"/>
        <w:bottom w:val="none" w:sz="0" w:space="0" w:color="auto"/>
        <w:right w:val="none" w:sz="0" w:space="0" w:color="auto"/>
      </w:divBdr>
    </w:div>
    <w:div w:id="468212123">
      <w:bodyDiv w:val="1"/>
      <w:marLeft w:val="0"/>
      <w:marRight w:val="0"/>
      <w:marTop w:val="0"/>
      <w:marBottom w:val="0"/>
      <w:divBdr>
        <w:top w:val="none" w:sz="0" w:space="0" w:color="auto"/>
        <w:left w:val="none" w:sz="0" w:space="0" w:color="auto"/>
        <w:bottom w:val="none" w:sz="0" w:space="0" w:color="auto"/>
        <w:right w:val="none" w:sz="0" w:space="0" w:color="auto"/>
      </w:divBdr>
    </w:div>
    <w:div w:id="468212643">
      <w:bodyDiv w:val="1"/>
      <w:marLeft w:val="0"/>
      <w:marRight w:val="0"/>
      <w:marTop w:val="0"/>
      <w:marBottom w:val="0"/>
      <w:divBdr>
        <w:top w:val="none" w:sz="0" w:space="0" w:color="auto"/>
        <w:left w:val="none" w:sz="0" w:space="0" w:color="auto"/>
        <w:bottom w:val="none" w:sz="0" w:space="0" w:color="auto"/>
        <w:right w:val="none" w:sz="0" w:space="0" w:color="auto"/>
      </w:divBdr>
    </w:div>
    <w:div w:id="468784528">
      <w:bodyDiv w:val="1"/>
      <w:marLeft w:val="0"/>
      <w:marRight w:val="0"/>
      <w:marTop w:val="0"/>
      <w:marBottom w:val="0"/>
      <w:divBdr>
        <w:top w:val="none" w:sz="0" w:space="0" w:color="auto"/>
        <w:left w:val="none" w:sz="0" w:space="0" w:color="auto"/>
        <w:bottom w:val="none" w:sz="0" w:space="0" w:color="auto"/>
        <w:right w:val="none" w:sz="0" w:space="0" w:color="auto"/>
      </w:divBdr>
    </w:div>
    <w:div w:id="469178665">
      <w:bodyDiv w:val="1"/>
      <w:marLeft w:val="0"/>
      <w:marRight w:val="0"/>
      <w:marTop w:val="0"/>
      <w:marBottom w:val="0"/>
      <w:divBdr>
        <w:top w:val="none" w:sz="0" w:space="0" w:color="auto"/>
        <w:left w:val="none" w:sz="0" w:space="0" w:color="auto"/>
        <w:bottom w:val="none" w:sz="0" w:space="0" w:color="auto"/>
        <w:right w:val="none" w:sz="0" w:space="0" w:color="auto"/>
      </w:divBdr>
    </w:div>
    <w:div w:id="469519112">
      <w:bodyDiv w:val="1"/>
      <w:marLeft w:val="0"/>
      <w:marRight w:val="0"/>
      <w:marTop w:val="0"/>
      <w:marBottom w:val="0"/>
      <w:divBdr>
        <w:top w:val="none" w:sz="0" w:space="0" w:color="auto"/>
        <w:left w:val="none" w:sz="0" w:space="0" w:color="auto"/>
        <w:bottom w:val="none" w:sz="0" w:space="0" w:color="auto"/>
        <w:right w:val="none" w:sz="0" w:space="0" w:color="auto"/>
      </w:divBdr>
    </w:div>
    <w:div w:id="469905433">
      <w:bodyDiv w:val="1"/>
      <w:marLeft w:val="0"/>
      <w:marRight w:val="0"/>
      <w:marTop w:val="0"/>
      <w:marBottom w:val="0"/>
      <w:divBdr>
        <w:top w:val="none" w:sz="0" w:space="0" w:color="auto"/>
        <w:left w:val="none" w:sz="0" w:space="0" w:color="auto"/>
        <w:bottom w:val="none" w:sz="0" w:space="0" w:color="auto"/>
        <w:right w:val="none" w:sz="0" w:space="0" w:color="auto"/>
      </w:divBdr>
    </w:div>
    <w:div w:id="470169797">
      <w:bodyDiv w:val="1"/>
      <w:marLeft w:val="0"/>
      <w:marRight w:val="0"/>
      <w:marTop w:val="0"/>
      <w:marBottom w:val="0"/>
      <w:divBdr>
        <w:top w:val="none" w:sz="0" w:space="0" w:color="auto"/>
        <w:left w:val="none" w:sz="0" w:space="0" w:color="auto"/>
        <w:bottom w:val="none" w:sz="0" w:space="0" w:color="auto"/>
        <w:right w:val="none" w:sz="0" w:space="0" w:color="auto"/>
      </w:divBdr>
    </w:div>
    <w:div w:id="470248142">
      <w:bodyDiv w:val="1"/>
      <w:marLeft w:val="0"/>
      <w:marRight w:val="0"/>
      <w:marTop w:val="0"/>
      <w:marBottom w:val="0"/>
      <w:divBdr>
        <w:top w:val="none" w:sz="0" w:space="0" w:color="auto"/>
        <w:left w:val="none" w:sz="0" w:space="0" w:color="auto"/>
        <w:bottom w:val="none" w:sz="0" w:space="0" w:color="auto"/>
        <w:right w:val="none" w:sz="0" w:space="0" w:color="auto"/>
      </w:divBdr>
    </w:div>
    <w:div w:id="470484365">
      <w:bodyDiv w:val="1"/>
      <w:marLeft w:val="0"/>
      <w:marRight w:val="0"/>
      <w:marTop w:val="0"/>
      <w:marBottom w:val="0"/>
      <w:divBdr>
        <w:top w:val="none" w:sz="0" w:space="0" w:color="auto"/>
        <w:left w:val="none" w:sz="0" w:space="0" w:color="auto"/>
        <w:bottom w:val="none" w:sz="0" w:space="0" w:color="auto"/>
        <w:right w:val="none" w:sz="0" w:space="0" w:color="auto"/>
      </w:divBdr>
    </w:div>
    <w:div w:id="471021033">
      <w:bodyDiv w:val="1"/>
      <w:marLeft w:val="0"/>
      <w:marRight w:val="0"/>
      <w:marTop w:val="0"/>
      <w:marBottom w:val="0"/>
      <w:divBdr>
        <w:top w:val="none" w:sz="0" w:space="0" w:color="auto"/>
        <w:left w:val="none" w:sz="0" w:space="0" w:color="auto"/>
        <w:bottom w:val="none" w:sz="0" w:space="0" w:color="auto"/>
        <w:right w:val="none" w:sz="0" w:space="0" w:color="auto"/>
      </w:divBdr>
    </w:div>
    <w:div w:id="471097299">
      <w:bodyDiv w:val="1"/>
      <w:marLeft w:val="0"/>
      <w:marRight w:val="0"/>
      <w:marTop w:val="0"/>
      <w:marBottom w:val="0"/>
      <w:divBdr>
        <w:top w:val="none" w:sz="0" w:space="0" w:color="auto"/>
        <w:left w:val="none" w:sz="0" w:space="0" w:color="auto"/>
        <w:bottom w:val="none" w:sz="0" w:space="0" w:color="auto"/>
        <w:right w:val="none" w:sz="0" w:space="0" w:color="auto"/>
      </w:divBdr>
    </w:div>
    <w:div w:id="471169187">
      <w:bodyDiv w:val="1"/>
      <w:marLeft w:val="0"/>
      <w:marRight w:val="0"/>
      <w:marTop w:val="0"/>
      <w:marBottom w:val="0"/>
      <w:divBdr>
        <w:top w:val="none" w:sz="0" w:space="0" w:color="auto"/>
        <w:left w:val="none" w:sz="0" w:space="0" w:color="auto"/>
        <w:bottom w:val="none" w:sz="0" w:space="0" w:color="auto"/>
        <w:right w:val="none" w:sz="0" w:space="0" w:color="auto"/>
      </w:divBdr>
    </w:div>
    <w:div w:id="471169195">
      <w:bodyDiv w:val="1"/>
      <w:marLeft w:val="0"/>
      <w:marRight w:val="0"/>
      <w:marTop w:val="0"/>
      <w:marBottom w:val="0"/>
      <w:divBdr>
        <w:top w:val="none" w:sz="0" w:space="0" w:color="auto"/>
        <w:left w:val="none" w:sz="0" w:space="0" w:color="auto"/>
        <w:bottom w:val="none" w:sz="0" w:space="0" w:color="auto"/>
        <w:right w:val="none" w:sz="0" w:space="0" w:color="auto"/>
      </w:divBdr>
    </w:div>
    <w:div w:id="471211902">
      <w:bodyDiv w:val="1"/>
      <w:marLeft w:val="0"/>
      <w:marRight w:val="0"/>
      <w:marTop w:val="0"/>
      <w:marBottom w:val="0"/>
      <w:divBdr>
        <w:top w:val="none" w:sz="0" w:space="0" w:color="auto"/>
        <w:left w:val="none" w:sz="0" w:space="0" w:color="auto"/>
        <w:bottom w:val="none" w:sz="0" w:space="0" w:color="auto"/>
        <w:right w:val="none" w:sz="0" w:space="0" w:color="auto"/>
      </w:divBdr>
    </w:div>
    <w:div w:id="471365645">
      <w:bodyDiv w:val="1"/>
      <w:marLeft w:val="0"/>
      <w:marRight w:val="0"/>
      <w:marTop w:val="0"/>
      <w:marBottom w:val="0"/>
      <w:divBdr>
        <w:top w:val="none" w:sz="0" w:space="0" w:color="auto"/>
        <w:left w:val="none" w:sz="0" w:space="0" w:color="auto"/>
        <w:bottom w:val="none" w:sz="0" w:space="0" w:color="auto"/>
        <w:right w:val="none" w:sz="0" w:space="0" w:color="auto"/>
      </w:divBdr>
    </w:div>
    <w:div w:id="471754256">
      <w:bodyDiv w:val="1"/>
      <w:marLeft w:val="0"/>
      <w:marRight w:val="0"/>
      <w:marTop w:val="0"/>
      <w:marBottom w:val="0"/>
      <w:divBdr>
        <w:top w:val="none" w:sz="0" w:space="0" w:color="auto"/>
        <w:left w:val="none" w:sz="0" w:space="0" w:color="auto"/>
        <w:bottom w:val="none" w:sz="0" w:space="0" w:color="auto"/>
        <w:right w:val="none" w:sz="0" w:space="0" w:color="auto"/>
      </w:divBdr>
    </w:div>
    <w:div w:id="471872287">
      <w:bodyDiv w:val="1"/>
      <w:marLeft w:val="0"/>
      <w:marRight w:val="0"/>
      <w:marTop w:val="0"/>
      <w:marBottom w:val="0"/>
      <w:divBdr>
        <w:top w:val="none" w:sz="0" w:space="0" w:color="auto"/>
        <w:left w:val="none" w:sz="0" w:space="0" w:color="auto"/>
        <w:bottom w:val="none" w:sz="0" w:space="0" w:color="auto"/>
        <w:right w:val="none" w:sz="0" w:space="0" w:color="auto"/>
      </w:divBdr>
    </w:div>
    <w:div w:id="471872754">
      <w:bodyDiv w:val="1"/>
      <w:marLeft w:val="0"/>
      <w:marRight w:val="0"/>
      <w:marTop w:val="0"/>
      <w:marBottom w:val="0"/>
      <w:divBdr>
        <w:top w:val="none" w:sz="0" w:space="0" w:color="auto"/>
        <w:left w:val="none" w:sz="0" w:space="0" w:color="auto"/>
        <w:bottom w:val="none" w:sz="0" w:space="0" w:color="auto"/>
        <w:right w:val="none" w:sz="0" w:space="0" w:color="auto"/>
      </w:divBdr>
    </w:div>
    <w:div w:id="471992613">
      <w:bodyDiv w:val="1"/>
      <w:marLeft w:val="0"/>
      <w:marRight w:val="0"/>
      <w:marTop w:val="0"/>
      <w:marBottom w:val="0"/>
      <w:divBdr>
        <w:top w:val="none" w:sz="0" w:space="0" w:color="auto"/>
        <w:left w:val="none" w:sz="0" w:space="0" w:color="auto"/>
        <w:bottom w:val="none" w:sz="0" w:space="0" w:color="auto"/>
        <w:right w:val="none" w:sz="0" w:space="0" w:color="auto"/>
      </w:divBdr>
    </w:div>
    <w:div w:id="472142193">
      <w:bodyDiv w:val="1"/>
      <w:marLeft w:val="0"/>
      <w:marRight w:val="0"/>
      <w:marTop w:val="0"/>
      <w:marBottom w:val="0"/>
      <w:divBdr>
        <w:top w:val="none" w:sz="0" w:space="0" w:color="auto"/>
        <w:left w:val="none" w:sz="0" w:space="0" w:color="auto"/>
        <w:bottom w:val="none" w:sz="0" w:space="0" w:color="auto"/>
        <w:right w:val="none" w:sz="0" w:space="0" w:color="auto"/>
      </w:divBdr>
    </w:div>
    <w:div w:id="472210260">
      <w:bodyDiv w:val="1"/>
      <w:marLeft w:val="0"/>
      <w:marRight w:val="0"/>
      <w:marTop w:val="0"/>
      <w:marBottom w:val="0"/>
      <w:divBdr>
        <w:top w:val="none" w:sz="0" w:space="0" w:color="auto"/>
        <w:left w:val="none" w:sz="0" w:space="0" w:color="auto"/>
        <w:bottom w:val="none" w:sz="0" w:space="0" w:color="auto"/>
        <w:right w:val="none" w:sz="0" w:space="0" w:color="auto"/>
      </w:divBdr>
    </w:div>
    <w:div w:id="472337335">
      <w:bodyDiv w:val="1"/>
      <w:marLeft w:val="0"/>
      <w:marRight w:val="0"/>
      <w:marTop w:val="0"/>
      <w:marBottom w:val="0"/>
      <w:divBdr>
        <w:top w:val="none" w:sz="0" w:space="0" w:color="auto"/>
        <w:left w:val="none" w:sz="0" w:space="0" w:color="auto"/>
        <w:bottom w:val="none" w:sz="0" w:space="0" w:color="auto"/>
        <w:right w:val="none" w:sz="0" w:space="0" w:color="auto"/>
      </w:divBdr>
    </w:div>
    <w:div w:id="472406202">
      <w:bodyDiv w:val="1"/>
      <w:marLeft w:val="0"/>
      <w:marRight w:val="0"/>
      <w:marTop w:val="0"/>
      <w:marBottom w:val="0"/>
      <w:divBdr>
        <w:top w:val="none" w:sz="0" w:space="0" w:color="auto"/>
        <w:left w:val="none" w:sz="0" w:space="0" w:color="auto"/>
        <w:bottom w:val="none" w:sz="0" w:space="0" w:color="auto"/>
        <w:right w:val="none" w:sz="0" w:space="0" w:color="auto"/>
      </w:divBdr>
    </w:div>
    <w:div w:id="472450090">
      <w:bodyDiv w:val="1"/>
      <w:marLeft w:val="0"/>
      <w:marRight w:val="0"/>
      <w:marTop w:val="0"/>
      <w:marBottom w:val="0"/>
      <w:divBdr>
        <w:top w:val="none" w:sz="0" w:space="0" w:color="auto"/>
        <w:left w:val="none" w:sz="0" w:space="0" w:color="auto"/>
        <w:bottom w:val="none" w:sz="0" w:space="0" w:color="auto"/>
        <w:right w:val="none" w:sz="0" w:space="0" w:color="auto"/>
      </w:divBdr>
    </w:div>
    <w:div w:id="472481409">
      <w:bodyDiv w:val="1"/>
      <w:marLeft w:val="0"/>
      <w:marRight w:val="0"/>
      <w:marTop w:val="0"/>
      <w:marBottom w:val="0"/>
      <w:divBdr>
        <w:top w:val="none" w:sz="0" w:space="0" w:color="auto"/>
        <w:left w:val="none" w:sz="0" w:space="0" w:color="auto"/>
        <w:bottom w:val="none" w:sz="0" w:space="0" w:color="auto"/>
        <w:right w:val="none" w:sz="0" w:space="0" w:color="auto"/>
      </w:divBdr>
    </w:div>
    <w:div w:id="472529646">
      <w:bodyDiv w:val="1"/>
      <w:marLeft w:val="0"/>
      <w:marRight w:val="0"/>
      <w:marTop w:val="0"/>
      <w:marBottom w:val="0"/>
      <w:divBdr>
        <w:top w:val="none" w:sz="0" w:space="0" w:color="auto"/>
        <w:left w:val="none" w:sz="0" w:space="0" w:color="auto"/>
        <w:bottom w:val="none" w:sz="0" w:space="0" w:color="auto"/>
        <w:right w:val="none" w:sz="0" w:space="0" w:color="auto"/>
      </w:divBdr>
    </w:div>
    <w:div w:id="472677759">
      <w:bodyDiv w:val="1"/>
      <w:marLeft w:val="0"/>
      <w:marRight w:val="0"/>
      <w:marTop w:val="0"/>
      <w:marBottom w:val="0"/>
      <w:divBdr>
        <w:top w:val="none" w:sz="0" w:space="0" w:color="auto"/>
        <w:left w:val="none" w:sz="0" w:space="0" w:color="auto"/>
        <w:bottom w:val="none" w:sz="0" w:space="0" w:color="auto"/>
        <w:right w:val="none" w:sz="0" w:space="0" w:color="auto"/>
      </w:divBdr>
    </w:div>
    <w:div w:id="473452382">
      <w:bodyDiv w:val="1"/>
      <w:marLeft w:val="0"/>
      <w:marRight w:val="0"/>
      <w:marTop w:val="0"/>
      <w:marBottom w:val="0"/>
      <w:divBdr>
        <w:top w:val="none" w:sz="0" w:space="0" w:color="auto"/>
        <w:left w:val="none" w:sz="0" w:space="0" w:color="auto"/>
        <w:bottom w:val="none" w:sz="0" w:space="0" w:color="auto"/>
        <w:right w:val="none" w:sz="0" w:space="0" w:color="auto"/>
      </w:divBdr>
    </w:div>
    <w:div w:id="473570117">
      <w:bodyDiv w:val="1"/>
      <w:marLeft w:val="0"/>
      <w:marRight w:val="0"/>
      <w:marTop w:val="0"/>
      <w:marBottom w:val="0"/>
      <w:divBdr>
        <w:top w:val="none" w:sz="0" w:space="0" w:color="auto"/>
        <w:left w:val="none" w:sz="0" w:space="0" w:color="auto"/>
        <w:bottom w:val="none" w:sz="0" w:space="0" w:color="auto"/>
        <w:right w:val="none" w:sz="0" w:space="0" w:color="auto"/>
      </w:divBdr>
    </w:div>
    <w:div w:id="473840323">
      <w:bodyDiv w:val="1"/>
      <w:marLeft w:val="0"/>
      <w:marRight w:val="0"/>
      <w:marTop w:val="0"/>
      <w:marBottom w:val="0"/>
      <w:divBdr>
        <w:top w:val="none" w:sz="0" w:space="0" w:color="auto"/>
        <w:left w:val="none" w:sz="0" w:space="0" w:color="auto"/>
        <w:bottom w:val="none" w:sz="0" w:space="0" w:color="auto"/>
        <w:right w:val="none" w:sz="0" w:space="0" w:color="auto"/>
      </w:divBdr>
    </w:div>
    <w:div w:id="474184120">
      <w:bodyDiv w:val="1"/>
      <w:marLeft w:val="0"/>
      <w:marRight w:val="0"/>
      <w:marTop w:val="0"/>
      <w:marBottom w:val="0"/>
      <w:divBdr>
        <w:top w:val="none" w:sz="0" w:space="0" w:color="auto"/>
        <w:left w:val="none" w:sz="0" w:space="0" w:color="auto"/>
        <w:bottom w:val="none" w:sz="0" w:space="0" w:color="auto"/>
        <w:right w:val="none" w:sz="0" w:space="0" w:color="auto"/>
      </w:divBdr>
    </w:div>
    <w:div w:id="474296609">
      <w:bodyDiv w:val="1"/>
      <w:marLeft w:val="0"/>
      <w:marRight w:val="0"/>
      <w:marTop w:val="0"/>
      <w:marBottom w:val="0"/>
      <w:divBdr>
        <w:top w:val="none" w:sz="0" w:space="0" w:color="auto"/>
        <w:left w:val="none" w:sz="0" w:space="0" w:color="auto"/>
        <w:bottom w:val="none" w:sz="0" w:space="0" w:color="auto"/>
        <w:right w:val="none" w:sz="0" w:space="0" w:color="auto"/>
      </w:divBdr>
    </w:div>
    <w:div w:id="474415882">
      <w:bodyDiv w:val="1"/>
      <w:marLeft w:val="0"/>
      <w:marRight w:val="0"/>
      <w:marTop w:val="0"/>
      <w:marBottom w:val="0"/>
      <w:divBdr>
        <w:top w:val="none" w:sz="0" w:space="0" w:color="auto"/>
        <w:left w:val="none" w:sz="0" w:space="0" w:color="auto"/>
        <w:bottom w:val="none" w:sz="0" w:space="0" w:color="auto"/>
        <w:right w:val="none" w:sz="0" w:space="0" w:color="auto"/>
      </w:divBdr>
    </w:div>
    <w:div w:id="474421254">
      <w:bodyDiv w:val="1"/>
      <w:marLeft w:val="0"/>
      <w:marRight w:val="0"/>
      <w:marTop w:val="0"/>
      <w:marBottom w:val="0"/>
      <w:divBdr>
        <w:top w:val="none" w:sz="0" w:space="0" w:color="auto"/>
        <w:left w:val="none" w:sz="0" w:space="0" w:color="auto"/>
        <w:bottom w:val="none" w:sz="0" w:space="0" w:color="auto"/>
        <w:right w:val="none" w:sz="0" w:space="0" w:color="auto"/>
      </w:divBdr>
    </w:div>
    <w:div w:id="474759304">
      <w:bodyDiv w:val="1"/>
      <w:marLeft w:val="0"/>
      <w:marRight w:val="0"/>
      <w:marTop w:val="0"/>
      <w:marBottom w:val="0"/>
      <w:divBdr>
        <w:top w:val="none" w:sz="0" w:space="0" w:color="auto"/>
        <w:left w:val="none" w:sz="0" w:space="0" w:color="auto"/>
        <w:bottom w:val="none" w:sz="0" w:space="0" w:color="auto"/>
        <w:right w:val="none" w:sz="0" w:space="0" w:color="auto"/>
      </w:divBdr>
    </w:div>
    <w:div w:id="474949523">
      <w:bodyDiv w:val="1"/>
      <w:marLeft w:val="0"/>
      <w:marRight w:val="0"/>
      <w:marTop w:val="0"/>
      <w:marBottom w:val="0"/>
      <w:divBdr>
        <w:top w:val="none" w:sz="0" w:space="0" w:color="auto"/>
        <w:left w:val="none" w:sz="0" w:space="0" w:color="auto"/>
        <w:bottom w:val="none" w:sz="0" w:space="0" w:color="auto"/>
        <w:right w:val="none" w:sz="0" w:space="0" w:color="auto"/>
      </w:divBdr>
    </w:div>
    <w:div w:id="475683341">
      <w:bodyDiv w:val="1"/>
      <w:marLeft w:val="0"/>
      <w:marRight w:val="0"/>
      <w:marTop w:val="0"/>
      <w:marBottom w:val="0"/>
      <w:divBdr>
        <w:top w:val="none" w:sz="0" w:space="0" w:color="auto"/>
        <w:left w:val="none" w:sz="0" w:space="0" w:color="auto"/>
        <w:bottom w:val="none" w:sz="0" w:space="0" w:color="auto"/>
        <w:right w:val="none" w:sz="0" w:space="0" w:color="auto"/>
      </w:divBdr>
    </w:div>
    <w:div w:id="475805431">
      <w:bodyDiv w:val="1"/>
      <w:marLeft w:val="0"/>
      <w:marRight w:val="0"/>
      <w:marTop w:val="0"/>
      <w:marBottom w:val="0"/>
      <w:divBdr>
        <w:top w:val="none" w:sz="0" w:space="0" w:color="auto"/>
        <w:left w:val="none" w:sz="0" w:space="0" w:color="auto"/>
        <w:bottom w:val="none" w:sz="0" w:space="0" w:color="auto"/>
        <w:right w:val="none" w:sz="0" w:space="0" w:color="auto"/>
      </w:divBdr>
    </w:div>
    <w:div w:id="475874607">
      <w:bodyDiv w:val="1"/>
      <w:marLeft w:val="0"/>
      <w:marRight w:val="0"/>
      <w:marTop w:val="0"/>
      <w:marBottom w:val="0"/>
      <w:divBdr>
        <w:top w:val="none" w:sz="0" w:space="0" w:color="auto"/>
        <w:left w:val="none" w:sz="0" w:space="0" w:color="auto"/>
        <w:bottom w:val="none" w:sz="0" w:space="0" w:color="auto"/>
        <w:right w:val="none" w:sz="0" w:space="0" w:color="auto"/>
      </w:divBdr>
    </w:div>
    <w:div w:id="476262315">
      <w:bodyDiv w:val="1"/>
      <w:marLeft w:val="0"/>
      <w:marRight w:val="0"/>
      <w:marTop w:val="0"/>
      <w:marBottom w:val="0"/>
      <w:divBdr>
        <w:top w:val="none" w:sz="0" w:space="0" w:color="auto"/>
        <w:left w:val="none" w:sz="0" w:space="0" w:color="auto"/>
        <w:bottom w:val="none" w:sz="0" w:space="0" w:color="auto"/>
        <w:right w:val="none" w:sz="0" w:space="0" w:color="auto"/>
      </w:divBdr>
    </w:div>
    <w:div w:id="476268440">
      <w:bodyDiv w:val="1"/>
      <w:marLeft w:val="0"/>
      <w:marRight w:val="0"/>
      <w:marTop w:val="0"/>
      <w:marBottom w:val="0"/>
      <w:divBdr>
        <w:top w:val="none" w:sz="0" w:space="0" w:color="auto"/>
        <w:left w:val="none" w:sz="0" w:space="0" w:color="auto"/>
        <w:bottom w:val="none" w:sz="0" w:space="0" w:color="auto"/>
        <w:right w:val="none" w:sz="0" w:space="0" w:color="auto"/>
      </w:divBdr>
    </w:div>
    <w:div w:id="476336151">
      <w:bodyDiv w:val="1"/>
      <w:marLeft w:val="0"/>
      <w:marRight w:val="0"/>
      <w:marTop w:val="0"/>
      <w:marBottom w:val="0"/>
      <w:divBdr>
        <w:top w:val="none" w:sz="0" w:space="0" w:color="auto"/>
        <w:left w:val="none" w:sz="0" w:space="0" w:color="auto"/>
        <w:bottom w:val="none" w:sz="0" w:space="0" w:color="auto"/>
        <w:right w:val="none" w:sz="0" w:space="0" w:color="auto"/>
      </w:divBdr>
    </w:div>
    <w:div w:id="476343868">
      <w:bodyDiv w:val="1"/>
      <w:marLeft w:val="0"/>
      <w:marRight w:val="0"/>
      <w:marTop w:val="0"/>
      <w:marBottom w:val="0"/>
      <w:divBdr>
        <w:top w:val="none" w:sz="0" w:space="0" w:color="auto"/>
        <w:left w:val="none" w:sz="0" w:space="0" w:color="auto"/>
        <w:bottom w:val="none" w:sz="0" w:space="0" w:color="auto"/>
        <w:right w:val="none" w:sz="0" w:space="0" w:color="auto"/>
      </w:divBdr>
    </w:div>
    <w:div w:id="476528447">
      <w:bodyDiv w:val="1"/>
      <w:marLeft w:val="0"/>
      <w:marRight w:val="0"/>
      <w:marTop w:val="0"/>
      <w:marBottom w:val="0"/>
      <w:divBdr>
        <w:top w:val="none" w:sz="0" w:space="0" w:color="auto"/>
        <w:left w:val="none" w:sz="0" w:space="0" w:color="auto"/>
        <w:bottom w:val="none" w:sz="0" w:space="0" w:color="auto"/>
        <w:right w:val="none" w:sz="0" w:space="0" w:color="auto"/>
      </w:divBdr>
    </w:div>
    <w:div w:id="476532978">
      <w:bodyDiv w:val="1"/>
      <w:marLeft w:val="0"/>
      <w:marRight w:val="0"/>
      <w:marTop w:val="0"/>
      <w:marBottom w:val="0"/>
      <w:divBdr>
        <w:top w:val="none" w:sz="0" w:space="0" w:color="auto"/>
        <w:left w:val="none" w:sz="0" w:space="0" w:color="auto"/>
        <w:bottom w:val="none" w:sz="0" w:space="0" w:color="auto"/>
        <w:right w:val="none" w:sz="0" w:space="0" w:color="auto"/>
      </w:divBdr>
    </w:div>
    <w:div w:id="476537107">
      <w:bodyDiv w:val="1"/>
      <w:marLeft w:val="0"/>
      <w:marRight w:val="0"/>
      <w:marTop w:val="0"/>
      <w:marBottom w:val="0"/>
      <w:divBdr>
        <w:top w:val="none" w:sz="0" w:space="0" w:color="auto"/>
        <w:left w:val="none" w:sz="0" w:space="0" w:color="auto"/>
        <w:bottom w:val="none" w:sz="0" w:space="0" w:color="auto"/>
        <w:right w:val="none" w:sz="0" w:space="0" w:color="auto"/>
      </w:divBdr>
    </w:div>
    <w:div w:id="476580215">
      <w:bodyDiv w:val="1"/>
      <w:marLeft w:val="0"/>
      <w:marRight w:val="0"/>
      <w:marTop w:val="0"/>
      <w:marBottom w:val="0"/>
      <w:divBdr>
        <w:top w:val="none" w:sz="0" w:space="0" w:color="auto"/>
        <w:left w:val="none" w:sz="0" w:space="0" w:color="auto"/>
        <w:bottom w:val="none" w:sz="0" w:space="0" w:color="auto"/>
        <w:right w:val="none" w:sz="0" w:space="0" w:color="auto"/>
      </w:divBdr>
    </w:div>
    <w:div w:id="476603747">
      <w:bodyDiv w:val="1"/>
      <w:marLeft w:val="0"/>
      <w:marRight w:val="0"/>
      <w:marTop w:val="0"/>
      <w:marBottom w:val="0"/>
      <w:divBdr>
        <w:top w:val="none" w:sz="0" w:space="0" w:color="auto"/>
        <w:left w:val="none" w:sz="0" w:space="0" w:color="auto"/>
        <w:bottom w:val="none" w:sz="0" w:space="0" w:color="auto"/>
        <w:right w:val="none" w:sz="0" w:space="0" w:color="auto"/>
      </w:divBdr>
    </w:div>
    <w:div w:id="476723707">
      <w:bodyDiv w:val="1"/>
      <w:marLeft w:val="0"/>
      <w:marRight w:val="0"/>
      <w:marTop w:val="0"/>
      <w:marBottom w:val="0"/>
      <w:divBdr>
        <w:top w:val="none" w:sz="0" w:space="0" w:color="auto"/>
        <w:left w:val="none" w:sz="0" w:space="0" w:color="auto"/>
        <w:bottom w:val="none" w:sz="0" w:space="0" w:color="auto"/>
        <w:right w:val="none" w:sz="0" w:space="0" w:color="auto"/>
      </w:divBdr>
    </w:div>
    <w:div w:id="477190824">
      <w:bodyDiv w:val="1"/>
      <w:marLeft w:val="0"/>
      <w:marRight w:val="0"/>
      <w:marTop w:val="0"/>
      <w:marBottom w:val="0"/>
      <w:divBdr>
        <w:top w:val="none" w:sz="0" w:space="0" w:color="auto"/>
        <w:left w:val="none" w:sz="0" w:space="0" w:color="auto"/>
        <w:bottom w:val="none" w:sz="0" w:space="0" w:color="auto"/>
        <w:right w:val="none" w:sz="0" w:space="0" w:color="auto"/>
      </w:divBdr>
    </w:div>
    <w:div w:id="477578824">
      <w:bodyDiv w:val="1"/>
      <w:marLeft w:val="0"/>
      <w:marRight w:val="0"/>
      <w:marTop w:val="0"/>
      <w:marBottom w:val="0"/>
      <w:divBdr>
        <w:top w:val="none" w:sz="0" w:space="0" w:color="auto"/>
        <w:left w:val="none" w:sz="0" w:space="0" w:color="auto"/>
        <w:bottom w:val="none" w:sz="0" w:space="0" w:color="auto"/>
        <w:right w:val="none" w:sz="0" w:space="0" w:color="auto"/>
      </w:divBdr>
    </w:div>
    <w:div w:id="477694357">
      <w:bodyDiv w:val="1"/>
      <w:marLeft w:val="0"/>
      <w:marRight w:val="0"/>
      <w:marTop w:val="0"/>
      <w:marBottom w:val="0"/>
      <w:divBdr>
        <w:top w:val="none" w:sz="0" w:space="0" w:color="auto"/>
        <w:left w:val="none" w:sz="0" w:space="0" w:color="auto"/>
        <w:bottom w:val="none" w:sz="0" w:space="0" w:color="auto"/>
        <w:right w:val="none" w:sz="0" w:space="0" w:color="auto"/>
      </w:divBdr>
    </w:div>
    <w:div w:id="477722894">
      <w:bodyDiv w:val="1"/>
      <w:marLeft w:val="0"/>
      <w:marRight w:val="0"/>
      <w:marTop w:val="0"/>
      <w:marBottom w:val="0"/>
      <w:divBdr>
        <w:top w:val="none" w:sz="0" w:space="0" w:color="auto"/>
        <w:left w:val="none" w:sz="0" w:space="0" w:color="auto"/>
        <w:bottom w:val="none" w:sz="0" w:space="0" w:color="auto"/>
        <w:right w:val="none" w:sz="0" w:space="0" w:color="auto"/>
      </w:divBdr>
    </w:div>
    <w:div w:id="477724670">
      <w:bodyDiv w:val="1"/>
      <w:marLeft w:val="0"/>
      <w:marRight w:val="0"/>
      <w:marTop w:val="0"/>
      <w:marBottom w:val="0"/>
      <w:divBdr>
        <w:top w:val="none" w:sz="0" w:space="0" w:color="auto"/>
        <w:left w:val="none" w:sz="0" w:space="0" w:color="auto"/>
        <w:bottom w:val="none" w:sz="0" w:space="0" w:color="auto"/>
        <w:right w:val="none" w:sz="0" w:space="0" w:color="auto"/>
      </w:divBdr>
    </w:div>
    <w:div w:id="477763676">
      <w:bodyDiv w:val="1"/>
      <w:marLeft w:val="0"/>
      <w:marRight w:val="0"/>
      <w:marTop w:val="0"/>
      <w:marBottom w:val="0"/>
      <w:divBdr>
        <w:top w:val="none" w:sz="0" w:space="0" w:color="auto"/>
        <w:left w:val="none" w:sz="0" w:space="0" w:color="auto"/>
        <w:bottom w:val="none" w:sz="0" w:space="0" w:color="auto"/>
        <w:right w:val="none" w:sz="0" w:space="0" w:color="auto"/>
      </w:divBdr>
    </w:div>
    <w:div w:id="477842041">
      <w:bodyDiv w:val="1"/>
      <w:marLeft w:val="0"/>
      <w:marRight w:val="0"/>
      <w:marTop w:val="0"/>
      <w:marBottom w:val="0"/>
      <w:divBdr>
        <w:top w:val="none" w:sz="0" w:space="0" w:color="auto"/>
        <w:left w:val="none" w:sz="0" w:space="0" w:color="auto"/>
        <w:bottom w:val="none" w:sz="0" w:space="0" w:color="auto"/>
        <w:right w:val="none" w:sz="0" w:space="0" w:color="auto"/>
      </w:divBdr>
    </w:div>
    <w:div w:id="477846695">
      <w:bodyDiv w:val="1"/>
      <w:marLeft w:val="0"/>
      <w:marRight w:val="0"/>
      <w:marTop w:val="0"/>
      <w:marBottom w:val="0"/>
      <w:divBdr>
        <w:top w:val="none" w:sz="0" w:space="0" w:color="auto"/>
        <w:left w:val="none" w:sz="0" w:space="0" w:color="auto"/>
        <w:bottom w:val="none" w:sz="0" w:space="0" w:color="auto"/>
        <w:right w:val="none" w:sz="0" w:space="0" w:color="auto"/>
      </w:divBdr>
    </w:div>
    <w:div w:id="477956953">
      <w:bodyDiv w:val="1"/>
      <w:marLeft w:val="0"/>
      <w:marRight w:val="0"/>
      <w:marTop w:val="0"/>
      <w:marBottom w:val="0"/>
      <w:divBdr>
        <w:top w:val="none" w:sz="0" w:space="0" w:color="auto"/>
        <w:left w:val="none" w:sz="0" w:space="0" w:color="auto"/>
        <w:bottom w:val="none" w:sz="0" w:space="0" w:color="auto"/>
        <w:right w:val="none" w:sz="0" w:space="0" w:color="auto"/>
      </w:divBdr>
    </w:div>
    <w:div w:id="477964865">
      <w:bodyDiv w:val="1"/>
      <w:marLeft w:val="0"/>
      <w:marRight w:val="0"/>
      <w:marTop w:val="0"/>
      <w:marBottom w:val="0"/>
      <w:divBdr>
        <w:top w:val="none" w:sz="0" w:space="0" w:color="auto"/>
        <w:left w:val="none" w:sz="0" w:space="0" w:color="auto"/>
        <w:bottom w:val="none" w:sz="0" w:space="0" w:color="auto"/>
        <w:right w:val="none" w:sz="0" w:space="0" w:color="auto"/>
      </w:divBdr>
    </w:div>
    <w:div w:id="478114890">
      <w:bodyDiv w:val="1"/>
      <w:marLeft w:val="0"/>
      <w:marRight w:val="0"/>
      <w:marTop w:val="0"/>
      <w:marBottom w:val="0"/>
      <w:divBdr>
        <w:top w:val="none" w:sz="0" w:space="0" w:color="auto"/>
        <w:left w:val="none" w:sz="0" w:space="0" w:color="auto"/>
        <w:bottom w:val="none" w:sz="0" w:space="0" w:color="auto"/>
        <w:right w:val="none" w:sz="0" w:space="0" w:color="auto"/>
      </w:divBdr>
    </w:div>
    <w:div w:id="478226347">
      <w:bodyDiv w:val="1"/>
      <w:marLeft w:val="0"/>
      <w:marRight w:val="0"/>
      <w:marTop w:val="0"/>
      <w:marBottom w:val="0"/>
      <w:divBdr>
        <w:top w:val="none" w:sz="0" w:space="0" w:color="auto"/>
        <w:left w:val="none" w:sz="0" w:space="0" w:color="auto"/>
        <w:bottom w:val="none" w:sz="0" w:space="0" w:color="auto"/>
        <w:right w:val="none" w:sz="0" w:space="0" w:color="auto"/>
      </w:divBdr>
    </w:div>
    <w:div w:id="478691347">
      <w:bodyDiv w:val="1"/>
      <w:marLeft w:val="0"/>
      <w:marRight w:val="0"/>
      <w:marTop w:val="0"/>
      <w:marBottom w:val="0"/>
      <w:divBdr>
        <w:top w:val="none" w:sz="0" w:space="0" w:color="auto"/>
        <w:left w:val="none" w:sz="0" w:space="0" w:color="auto"/>
        <w:bottom w:val="none" w:sz="0" w:space="0" w:color="auto"/>
        <w:right w:val="none" w:sz="0" w:space="0" w:color="auto"/>
      </w:divBdr>
    </w:div>
    <w:div w:id="478960492">
      <w:bodyDiv w:val="1"/>
      <w:marLeft w:val="0"/>
      <w:marRight w:val="0"/>
      <w:marTop w:val="0"/>
      <w:marBottom w:val="0"/>
      <w:divBdr>
        <w:top w:val="none" w:sz="0" w:space="0" w:color="auto"/>
        <w:left w:val="none" w:sz="0" w:space="0" w:color="auto"/>
        <w:bottom w:val="none" w:sz="0" w:space="0" w:color="auto"/>
        <w:right w:val="none" w:sz="0" w:space="0" w:color="auto"/>
      </w:divBdr>
    </w:div>
    <w:div w:id="479227475">
      <w:bodyDiv w:val="1"/>
      <w:marLeft w:val="0"/>
      <w:marRight w:val="0"/>
      <w:marTop w:val="0"/>
      <w:marBottom w:val="0"/>
      <w:divBdr>
        <w:top w:val="none" w:sz="0" w:space="0" w:color="auto"/>
        <w:left w:val="none" w:sz="0" w:space="0" w:color="auto"/>
        <w:bottom w:val="none" w:sz="0" w:space="0" w:color="auto"/>
        <w:right w:val="none" w:sz="0" w:space="0" w:color="auto"/>
      </w:divBdr>
    </w:div>
    <w:div w:id="479343425">
      <w:bodyDiv w:val="1"/>
      <w:marLeft w:val="0"/>
      <w:marRight w:val="0"/>
      <w:marTop w:val="0"/>
      <w:marBottom w:val="0"/>
      <w:divBdr>
        <w:top w:val="none" w:sz="0" w:space="0" w:color="auto"/>
        <w:left w:val="none" w:sz="0" w:space="0" w:color="auto"/>
        <w:bottom w:val="none" w:sz="0" w:space="0" w:color="auto"/>
        <w:right w:val="none" w:sz="0" w:space="0" w:color="auto"/>
      </w:divBdr>
    </w:div>
    <w:div w:id="479344106">
      <w:bodyDiv w:val="1"/>
      <w:marLeft w:val="0"/>
      <w:marRight w:val="0"/>
      <w:marTop w:val="0"/>
      <w:marBottom w:val="0"/>
      <w:divBdr>
        <w:top w:val="none" w:sz="0" w:space="0" w:color="auto"/>
        <w:left w:val="none" w:sz="0" w:space="0" w:color="auto"/>
        <w:bottom w:val="none" w:sz="0" w:space="0" w:color="auto"/>
        <w:right w:val="none" w:sz="0" w:space="0" w:color="auto"/>
      </w:divBdr>
    </w:div>
    <w:div w:id="479347010">
      <w:bodyDiv w:val="1"/>
      <w:marLeft w:val="0"/>
      <w:marRight w:val="0"/>
      <w:marTop w:val="0"/>
      <w:marBottom w:val="0"/>
      <w:divBdr>
        <w:top w:val="none" w:sz="0" w:space="0" w:color="auto"/>
        <w:left w:val="none" w:sz="0" w:space="0" w:color="auto"/>
        <w:bottom w:val="none" w:sz="0" w:space="0" w:color="auto"/>
        <w:right w:val="none" w:sz="0" w:space="0" w:color="auto"/>
      </w:divBdr>
    </w:div>
    <w:div w:id="479539262">
      <w:bodyDiv w:val="1"/>
      <w:marLeft w:val="0"/>
      <w:marRight w:val="0"/>
      <w:marTop w:val="0"/>
      <w:marBottom w:val="0"/>
      <w:divBdr>
        <w:top w:val="none" w:sz="0" w:space="0" w:color="auto"/>
        <w:left w:val="none" w:sz="0" w:space="0" w:color="auto"/>
        <w:bottom w:val="none" w:sz="0" w:space="0" w:color="auto"/>
        <w:right w:val="none" w:sz="0" w:space="0" w:color="auto"/>
      </w:divBdr>
    </w:div>
    <w:div w:id="479734175">
      <w:bodyDiv w:val="1"/>
      <w:marLeft w:val="0"/>
      <w:marRight w:val="0"/>
      <w:marTop w:val="0"/>
      <w:marBottom w:val="0"/>
      <w:divBdr>
        <w:top w:val="none" w:sz="0" w:space="0" w:color="auto"/>
        <w:left w:val="none" w:sz="0" w:space="0" w:color="auto"/>
        <w:bottom w:val="none" w:sz="0" w:space="0" w:color="auto"/>
        <w:right w:val="none" w:sz="0" w:space="0" w:color="auto"/>
      </w:divBdr>
    </w:div>
    <w:div w:id="479814046">
      <w:bodyDiv w:val="1"/>
      <w:marLeft w:val="0"/>
      <w:marRight w:val="0"/>
      <w:marTop w:val="0"/>
      <w:marBottom w:val="0"/>
      <w:divBdr>
        <w:top w:val="none" w:sz="0" w:space="0" w:color="auto"/>
        <w:left w:val="none" w:sz="0" w:space="0" w:color="auto"/>
        <w:bottom w:val="none" w:sz="0" w:space="0" w:color="auto"/>
        <w:right w:val="none" w:sz="0" w:space="0" w:color="auto"/>
      </w:divBdr>
    </w:div>
    <w:div w:id="480119767">
      <w:bodyDiv w:val="1"/>
      <w:marLeft w:val="0"/>
      <w:marRight w:val="0"/>
      <w:marTop w:val="0"/>
      <w:marBottom w:val="0"/>
      <w:divBdr>
        <w:top w:val="none" w:sz="0" w:space="0" w:color="auto"/>
        <w:left w:val="none" w:sz="0" w:space="0" w:color="auto"/>
        <w:bottom w:val="none" w:sz="0" w:space="0" w:color="auto"/>
        <w:right w:val="none" w:sz="0" w:space="0" w:color="auto"/>
      </w:divBdr>
    </w:div>
    <w:div w:id="480392024">
      <w:bodyDiv w:val="1"/>
      <w:marLeft w:val="0"/>
      <w:marRight w:val="0"/>
      <w:marTop w:val="0"/>
      <w:marBottom w:val="0"/>
      <w:divBdr>
        <w:top w:val="none" w:sz="0" w:space="0" w:color="auto"/>
        <w:left w:val="none" w:sz="0" w:space="0" w:color="auto"/>
        <w:bottom w:val="none" w:sz="0" w:space="0" w:color="auto"/>
        <w:right w:val="none" w:sz="0" w:space="0" w:color="auto"/>
      </w:divBdr>
    </w:div>
    <w:div w:id="480584220">
      <w:bodyDiv w:val="1"/>
      <w:marLeft w:val="0"/>
      <w:marRight w:val="0"/>
      <w:marTop w:val="0"/>
      <w:marBottom w:val="0"/>
      <w:divBdr>
        <w:top w:val="none" w:sz="0" w:space="0" w:color="auto"/>
        <w:left w:val="none" w:sz="0" w:space="0" w:color="auto"/>
        <w:bottom w:val="none" w:sz="0" w:space="0" w:color="auto"/>
        <w:right w:val="none" w:sz="0" w:space="0" w:color="auto"/>
      </w:divBdr>
    </w:div>
    <w:div w:id="480586514">
      <w:bodyDiv w:val="1"/>
      <w:marLeft w:val="0"/>
      <w:marRight w:val="0"/>
      <w:marTop w:val="0"/>
      <w:marBottom w:val="0"/>
      <w:divBdr>
        <w:top w:val="none" w:sz="0" w:space="0" w:color="auto"/>
        <w:left w:val="none" w:sz="0" w:space="0" w:color="auto"/>
        <w:bottom w:val="none" w:sz="0" w:space="0" w:color="auto"/>
        <w:right w:val="none" w:sz="0" w:space="0" w:color="auto"/>
      </w:divBdr>
    </w:div>
    <w:div w:id="480851757">
      <w:bodyDiv w:val="1"/>
      <w:marLeft w:val="0"/>
      <w:marRight w:val="0"/>
      <w:marTop w:val="0"/>
      <w:marBottom w:val="0"/>
      <w:divBdr>
        <w:top w:val="none" w:sz="0" w:space="0" w:color="auto"/>
        <w:left w:val="none" w:sz="0" w:space="0" w:color="auto"/>
        <w:bottom w:val="none" w:sz="0" w:space="0" w:color="auto"/>
        <w:right w:val="none" w:sz="0" w:space="0" w:color="auto"/>
      </w:divBdr>
    </w:div>
    <w:div w:id="481190669">
      <w:bodyDiv w:val="1"/>
      <w:marLeft w:val="0"/>
      <w:marRight w:val="0"/>
      <w:marTop w:val="0"/>
      <w:marBottom w:val="0"/>
      <w:divBdr>
        <w:top w:val="none" w:sz="0" w:space="0" w:color="auto"/>
        <w:left w:val="none" w:sz="0" w:space="0" w:color="auto"/>
        <w:bottom w:val="none" w:sz="0" w:space="0" w:color="auto"/>
        <w:right w:val="none" w:sz="0" w:space="0" w:color="auto"/>
      </w:divBdr>
    </w:div>
    <w:div w:id="481240090">
      <w:bodyDiv w:val="1"/>
      <w:marLeft w:val="0"/>
      <w:marRight w:val="0"/>
      <w:marTop w:val="0"/>
      <w:marBottom w:val="0"/>
      <w:divBdr>
        <w:top w:val="none" w:sz="0" w:space="0" w:color="auto"/>
        <w:left w:val="none" w:sz="0" w:space="0" w:color="auto"/>
        <w:bottom w:val="none" w:sz="0" w:space="0" w:color="auto"/>
        <w:right w:val="none" w:sz="0" w:space="0" w:color="auto"/>
      </w:divBdr>
    </w:div>
    <w:div w:id="481628205">
      <w:bodyDiv w:val="1"/>
      <w:marLeft w:val="0"/>
      <w:marRight w:val="0"/>
      <w:marTop w:val="0"/>
      <w:marBottom w:val="0"/>
      <w:divBdr>
        <w:top w:val="none" w:sz="0" w:space="0" w:color="auto"/>
        <w:left w:val="none" w:sz="0" w:space="0" w:color="auto"/>
        <w:bottom w:val="none" w:sz="0" w:space="0" w:color="auto"/>
        <w:right w:val="none" w:sz="0" w:space="0" w:color="auto"/>
      </w:divBdr>
    </w:div>
    <w:div w:id="481695410">
      <w:bodyDiv w:val="1"/>
      <w:marLeft w:val="0"/>
      <w:marRight w:val="0"/>
      <w:marTop w:val="0"/>
      <w:marBottom w:val="0"/>
      <w:divBdr>
        <w:top w:val="none" w:sz="0" w:space="0" w:color="auto"/>
        <w:left w:val="none" w:sz="0" w:space="0" w:color="auto"/>
        <w:bottom w:val="none" w:sz="0" w:space="0" w:color="auto"/>
        <w:right w:val="none" w:sz="0" w:space="0" w:color="auto"/>
      </w:divBdr>
    </w:div>
    <w:div w:id="481889661">
      <w:bodyDiv w:val="1"/>
      <w:marLeft w:val="0"/>
      <w:marRight w:val="0"/>
      <w:marTop w:val="0"/>
      <w:marBottom w:val="0"/>
      <w:divBdr>
        <w:top w:val="none" w:sz="0" w:space="0" w:color="auto"/>
        <w:left w:val="none" w:sz="0" w:space="0" w:color="auto"/>
        <w:bottom w:val="none" w:sz="0" w:space="0" w:color="auto"/>
        <w:right w:val="none" w:sz="0" w:space="0" w:color="auto"/>
      </w:divBdr>
    </w:div>
    <w:div w:id="481973564">
      <w:bodyDiv w:val="1"/>
      <w:marLeft w:val="0"/>
      <w:marRight w:val="0"/>
      <w:marTop w:val="0"/>
      <w:marBottom w:val="0"/>
      <w:divBdr>
        <w:top w:val="none" w:sz="0" w:space="0" w:color="auto"/>
        <w:left w:val="none" w:sz="0" w:space="0" w:color="auto"/>
        <w:bottom w:val="none" w:sz="0" w:space="0" w:color="auto"/>
        <w:right w:val="none" w:sz="0" w:space="0" w:color="auto"/>
      </w:divBdr>
    </w:div>
    <w:div w:id="482039564">
      <w:bodyDiv w:val="1"/>
      <w:marLeft w:val="0"/>
      <w:marRight w:val="0"/>
      <w:marTop w:val="0"/>
      <w:marBottom w:val="0"/>
      <w:divBdr>
        <w:top w:val="none" w:sz="0" w:space="0" w:color="auto"/>
        <w:left w:val="none" w:sz="0" w:space="0" w:color="auto"/>
        <w:bottom w:val="none" w:sz="0" w:space="0" w:color="auto"/>
        <w:right w:val="none" w:sz="0" w:space="0" w:color="auto"/>
      </w:divBdr>
    </w:div>
    <w:div w:id="482619479">
      <w:bodyDiv w:val="1"/>
      <w:marLeft w:val="0"/>
      <w:marRight w:val="0"/>
      <w:marTop w:val="0"/>
      <w:marBottom w:val="0"/>
      <w:divBdr>
        <w:top w:val="none" w:sz="0" w:space="0" w:color="auto"/>
        <w:left w:val="none" w:sz="0" w:space="0" w:color="auto"/>
        <w:bottom w:val="none" w:sz="0" w:space="0" w:color="auto"/>
        <w:right w:val="none" w:sz="0" w:space="0" w:color="auto"/>
      </w:divBdr>
    </w:div>
    <w:div w:id="483008974">
      <w:bodyDiv w:val="1"/>
      <w:marLeft w:val="0"/>
      <w:marRight w:val="0"/>
      <w:marTop w:val="0"/>
      <w:marBottom w:val="0"/>
      <w:divBdr>
        <w:top w:val="none" w:sz="0" w:space="0" w:color="auto"/>
        <w:left w:val="none" w:sz="0" w:space="0" w:color="auto"/>
        <w:bottom w:val="none" w:sz="0" w:space="0" w:color="auto"/>
        <w:right w:val="none" w:sz="0" w:space="0" w:color="auto"/>
      </w:divBdr>
    </w:div>
    <w:div w:id="483088805">
      <w:bodyDiv w:val="1"/>
      <w:marLeft w:val="0"/>
      <w:marRight w:val="0"/>
      <w:marTop w:val="0"/>
      <w:marBottom w:val="0"/>
      <w:divBdr>
        <w:top w:val="none" w:sz="0" w:space="0" w:color="auto"/>
        <w:left w:val="none" w:sz="0" w:space="0" w:color="auto"/>
        <w:bottom w:val="none" w:sz="0" w:space="0" w:color="auto"/>
        <w:right w:val="none" w:sz="0" w:space="0" w:color="auto"/>
      </w:divBdr>
    </w:div>
    <w:div w:id="483131899">
      <w:bodyDiv w:val="1"/>
      <w:marLeft w:val="0"/>
      <w:marRight w:val="0"/>
      <w:marTop w:val="0"/>
      <w:marBottom w:val="0"/>
      <w:divBdr>
        <w:top w:val="none" w:sz="0" w:space="0" w:color="auto"/>
        <w:left w:val="none" w:sz="0" w:space="0" w:color="auto"/>
        <w:bottom w:val="none" w:sz="0" w:space="0" w:color="auto"/>
        <w:right w:val="none" w:sz="0" w:space="0" w:color="auto"/>
      </w:divBdr>
    </w:div>
    <w:div w:id="483157085">
      <w:bodyDiv w:val="1"/>
      <w:marLeft w:val="0"/>
      <w:marRight w:val="0"/>
      <w:marTop w:val="0"/>
      <w:marBottom w:val="0"/>
      <w:divBdr>
        <w:top w:val="none" w:sz="0" w:space="0" w:color="auto"/>
        <w:left w:val="none" w:sz="0" w:space="0" w:color="auto"/>
        <w:bottom w:val="none" w:sz="0" w:space="0" w:color="auto"/>
        <w:right w:val="none" w:sz="0" w:space="0" w:color="auto"/>
      </w:divBdr>
    </w:div>
    <w:div w:id="484005339">
      <w:bodyDiv w:val="1"/>
      <w:marLeft w:val="0"/>
      <w:marRight w:val="0"/>
      <w:marTop w:val="0"/>
      <w:marBottom w:val="0"/>
      <w:divBdr>
        <w:top w:val="none" w:sz="0" w:space="0" w:color="auto"/>
        <w:left w:val="none" w:sz="0" w:space="0" w:color="auto"/>
        <w:bottom w:val="none" w:sz="0" w:space="0" w:color="auto"/>
        <w:right w:val="none" w:sz="0" w:space="0" w:color="auto"/>
      </w:divBdr>
    </w:div>
    <w:div w:id="484010733">
      <w:bodyDiv w:val="1"/>
      <w:marLeft w:val="0"/>
      <w:marRight w:val="0"/>
      <w:marTop w:val="0"/>
      <w:marBottom w:val="0"/>
      <w:divBdr>
        <w:top w:val="none" w:sz="0" w:space="0" w:color="auto"/>
        <w:left w:val="none" w:sz="0" w:space="0" w:color="auto"/>
        <w:bottom w:val="none" w:sz="0" w:space="0" w:color="auto"/>
        <w:right w:val="none" w:sz="0" w:space="0" w:color="auto"/>
      </w:divBdr>
    </w:div>
    <w:div w:id="484514842">
      <w:bodyDiv w:val="1"/>
      <w:marLeft w:val="0"/>
      <w:marRight w:val="0"/>
      <w:marTop w:val="0"/>
      <w:marBottom w:val="0"/>
      <w:divBdr>
        <w:top w:val="none" w:sz="0" w:space="0" w:color="auto"/>
        <w:left w:val="none" w:sz="0" w:space="0" w:color="auto"/>
        <w:bottom w:val="none" w:sz="0" w:space="0" w:color="auto"/>
        <w:right w:val="none" w:sz="0" w:space="0" w:color="auto"/>
      </w:divBdr>
    </w:div>
    <w:div w:id="484665978">
      <w:bodyDiv w:val="1"/>
      <w:marLeft w:val="0"/>
      <w:marRight w:val="0"/>
      <w:marTop w:val="0"/>
      <w:marBottom w:val="0"/>
      <w:divBdr>
        <w:top w:val="none" w:sz="0" w:space="0" w:color="auto"/>
        <w:left w:val="none" w:sz="0" w:space="0" w:color="auto"/>
        <w:bottom w:val="none" w:sz="0" w:space="0" w:color="auto"/>
        <w:right w:val="none" w:sz="0" w:space="0" w:color="auto"/>
      </w:divBdr>
    </w:div>
    <w:div w:id="484786848">
      <w:bodyDiv w:val="1"/>
      <w:marLeft w:val="0"/>
      <w:marRight w:val="0"/>
      <w:marTop w:val="0"/>
      <w:marBottom w:val="0"/>
      <w:divBdr>
        <w:top w:val="none" w:sz="0" w:space="0" w:color="auto"/>
        <w:left w:val="none" w:sz="0" w:space="0" w:color="auto"/>
        <w:bottom w:val="none" w:sz="0" w:space="0" w:color="auto"/>
        <w:right w:val="none" w:sz="0" w:space="0" w:color="auto"/>
      </w:divBdr>
    </w:div>
    <w:div w:id="484787260">
      <w:bodyDiv w:val="1"/>
      <w:marLeft w:val="0"/>
      <w:marRight w:val="0"/>
      <w:marTop w:val="0"/>
      <w:marBottom w:val="0"/>
      <w:divBdr>
        <w:top w:val="none" w:sz="0" w:space="0" w:color="auto"/>
        <w:left w:val="none" w:sz="0" w:space="0" w:color="auto"/>
        <w:bottom w:val="none" w:sz="0" w:space="0" w:color="auto"/>
        <w:right w:val="none" w:sz="0" w:space="0" w:color="auto"/>
      </w:divBdr>
    </w:div>
    <w:div w:id="484903097">
      <w:bodyDiv w:val="1"/>
      <w:marLeft w:val="0"/>
      <w:marRight w:val="0"/>
      <w:marTop w:val="0"/>
      <w:marBottom w:val="0"/>
      <w:divBdr>
        <w:top w:val="none" w:sz="0" w:space="0" w:color="auto"/>
        <w:left w:val="none" w:sz="0" w:space="0" w:color="auto"/>
        <w:bottom w:val="none" w:sz="0" w:space="0" w:color="auto"/>
        <w:right w:val="none" w:sz="0" w:space="0" w:color="auto"/>
      </w:divBdr>
    </w:div>
    <w:div w:id="485128358">
      <w:bodyDiv w:val="1"/>
      <w:marLeft w:val="0"/>
      <w:marRight w:val="0"/>
      <w:marTop w:val="0"/>
      <w:marBottom w:val="0"/>
      <w:divBdr>
        <w:top w:val="none" w:sz="0" w:space="0" w:color="auto"/>
        <w:left w:val="none" w:sz="0" w:space="0" w:color="auto"/>
        <w:bottom w:val="none" w:sz="0" w:space="0" w:color="auto"/>
        <w:right w:val="none" w:sz="0" w:space="0" w:color="auto"/>
      </w:divBdr>
    </w:div>
    <w:div w:id="485515588">
      <w:bodyDiv w:val="1"/>
      <w:marLeft w:val="0"/>
      <w:marRight w:val="0"/>
      <w:marTop w:val="0"/>
      <w:marBottom w:val="0"/>
      <w:divBdr>
        <w:top w:val="none" w:sz="0" w:space="0" w:color="auto"/>
        <w:left w:val="none" w:sz="0" w:space="0" w:color="auto"/>
        <w:bottom w:val="none" w:sz="0" w:space="0" w:color="auto"/>
        <w:right w:val="none" w:sz="0" w:space="0" w:color="auto"/>
      </w:divBdr>
    </w:div>
    <w:div w:id="485584296">
      <w:bodyDiv w:val="1"/>
      <w:marLeft w:val="0"/>
      <w:marRight w:val="0"/>
      <w:marTop w:val="0"/>
      <w:marBottom w:val="0"/>
      <w:divBdr>
        <w:top w:val="none" w:sz="0" w:space="0" w:color="auto"/>
        <w:left w:val="none" w:sz="0" w:space="0" w:color="auto"/>
        <w:bottom w:val="none" w:sz="0" w:space="0" w:color="auto"/>
        <w:right w:val="none" w:sz="0" w:space="0" w:color="auto"/>
      </w:divBdr>
    </w:div>
    <w:div w:id="485587608">
      <w:bodyDiv w:val="1"/>
      <w:marLeft w:val="0"/>
      <w:marRight w:val="0"/>
      <w:marTop w:val="0"/>
      <w:marBottom w:val="0"/>
      <w:divBdr>
        <w:top w:val="none" w:sz="0" w:space="0" w:color="auto"/>
        <w:left w:val="none" w:sz="0" w:space="0" w:color="auto"/>
        <w:bottom w:val="none" w:sz="0" w:space="0" w:color="auto"/>
        <w:right w:val="none" w:sz="0" w:space="0" w:color="auto"/>
      </w:divBdr>
    </w:div>
    <w:div w:id="485702178">
      <w:bodyDiv w:val="1"/>
      <w:marLeft w:val="0"/>
      <w:marRight w:val="0"/>
      <w:marTop w:val="0"/>
      <w:marBottom w:val="0"/>
      <w:divBdr>
        <w:top w:val="none" w:sz="0" w:space="0" w:color="auto"/>
        <w:left w:val="none" w:sz="0" w:space="0" w:color="auto"/>
        <w:bottom w:val="none" w:sz="0" w:space="0" w:color="auto"/>
        <w:right w:val="none" w:sz="0" w:space="0" w:color="auto"/>
      </w:divBdr>
    </w:div>
    <w:div w:id="485977763">
      <w:bodyDiv w:val="1"/>
      <w:marLeft w:val="0"/>
      <w:marRight w:val="0"/>
      <w:marTop w:val="0"/>
      <w:marBottom w:val="0"/>
      <w:divBdr>
        <w:top w:val="none" w:sz="0" w:space="0" w:color="auto"/>
        <w:left w:val="none" w:sz="0" w:space="0" w:color="auto"/>
        <w:bottom w:val="none" w:sz="0" w:space="0" w:color="auto"/>
        <w:right w:val="none" w:sz="0" w:space="0" w:color="auto"/>
      </w:divBdr>
    </w:div>
    <w:div w:id="486476864">
      <w:bodyDiv w:val="1"/>
      <w:marLeft w:val="0"/>
      <w:marRight w:val="0"/>
      <w:marTop w:val="0"/>
      <w:marBottom w:val="0"/>
      <w:divBdr>
        <w:top w:val="none" w:sz="0" w:space="0" w:color="auto"/>
        <w:left w:val="none" w:sz="0" w:space="0" w:color="auto"/>
        <w:bottom w:val="none" w:sz="0" w:space="0" w:color="auto"/>
        <w:right w:val="none" w:sz="0" w:space="0" w:color="auto"/>
      </w:divBdr>
    </w:div>
    <w:div w:id="486701463">
      <w:bodyDiv w:val="1"/>
      <w:marLeft w:val="0"/>
      <w:marRight w:val="0"/>
      <w:marTop w:val="0"/>
      <w:marBottom w:val="0"/>
      <w:divBdr>
        <w:top w:val="none" w:sz="0" w:space="0" w:color="auto"/>
        <w:left w:val="none" w:sz="0" w:space="0" w:color="auto"/>
        <w:bottom w:val="none" w:sz="0" w:space="0" w:color="auto"/>
        <w:right w:val="none" w:sz="0" w:space="0" w:color="auto"/>
      </w:divBdr>
    </w:div>
    <w:div w:id="486744558">
      <w:bodyDiv w:val="1"/>
      <w:marLeft w:val="0"/>
      <w:marRight w:val="0"/>
      <w:marTop w:val="0"/>
      <w:marBottom w:val="0"/>
      <w:divBdr>
        <w:top w:val="none" w:sz="0" w:space="0" w:color="auto"/>
        <w:left w:val="none" w:sz="0" w:space="0" w:color="auto"/>
        <w:bottom w:val="none" w:sz="0" w:space="0" w:color="auto"/>
        <w:right w:val="none" w:sz="0" w:space="0" w:color="auto"/>
      </w:divBdr>
    </w:div>
    <w:div w:id="486752093">
      <w:bodyDiv w:val="1"/>
      <w:marLeft w:val="0"/>
      <w:marRight w:val="0"/>
      <w:marTop w:val="0"/>
      <w:marBottom w:val="0"/>
      <w:divBdr>
        <w:top w:val="none" w:sz="0" w:space="0" w:color="auto"/>
        <w:left w:val="none" w:sz="0" w:space="0" w:color="auto"/>
        <w:bottom w:val="none" w:sz="0" w:space="0" w:color="auto"/>
        <w:right w:val="none" w:sz="0" w:space="0" w:color="auto"/>
      </w:divBdr>
    </w:div>
    <w:div w:id="487017794">
      <w:bodyDiv w:val="1"/>
      <w:marLeft w:val="0"/>
      <w:marRight w:val="0"/>
      <w:marTop w:val="0"/>
      <w:marBottom w:val="0"/>
      <w:divBdr>
        <w:top w:val="none" w:sz="0" w:space="0" w:color="auto"/>
        <w:left w:val="none" w:sz="0" w:space="0" w:color="auto"/>
        <w:bottom w:val="none" w:sz="0" w:space="0" w:color="auto"/>
        <w:right w:val="none" w:sz="0" w:space="0" w:color="auto"/>
      </w:divBdr>
    </w:div>
    <w:div w:id="487138701">
      <w:bodyDiv w:val="1"/>
      <w:marLeft w:val="0"/>
      <w:marRight w:val="0"/>
      <w:marTop w:val="0"/>
      <w:marBottom w:val="0"/>
      <w:divBdr>
        <w:top w:val="none" w:sz="0" w:space="0" w:color="auto"/>
        <w:left w:val="none" w:sz="0" w:space="0" w:color="auto"/>
        <w:bottom w:val="none" w:sz="0" w:space="0" w:color="auto"/>
        <w:right w:val="none" w:sz="0" w:space="0" w:color="auto"/>
      </w:divBdr>
    </w:div>
    <w:div w:id="487206010">
      <w:bodyDiv w:val="1"/>
      <w:marLeft w:val="0"/>
      <w:marRight w:val="0"/>
      <w:marTop w:val="0"/>
      <w:marBottom w:val="0"/>
      <w:divBdr>
        <w:top w:val="none" w:sz="0" w:space="0" w:color="auto"/>
        <w:left w:val="none" w:sz="0" w:space="0" w:color="auto"/>
        <w:bottom w:val="none" w:sz="0" w:space="0" w:color="auto"/>
        <w:right w:val="none" w:sz="0" w:space="0" w:color="auto"/>
      </w:divBdr>
    </w:div>
    <w:div w:id="487215024">
      <w:bodyDiv w:val="1"/>
      <w:marLeft w:val="0"/>
      <w:marRight w:val="0"/>
      <w:marTop w:val="0"/>
      <w:marBottom w:val="0"/>
      <w:divBdr>
        <w:top w:val="none" w:sz="0" w:space="0" w:color="auto"/>
        <w:left w:val="none" w:sz="0" w:space="0" w:color="auto"/>
        <w:bottom w:val="none" w:sz="0" w:space="0" w:color="auto"/>
        <w:right w:val="none" w:sz="0" w:space="0" w:color="auto"/>
      </w:divBdr>
    </w:div>
    <w:div w:id="487399848">
      <w:bodyDiv w:val="1"/>
      <w:marLeft w:val="0"/>
      <w:marRight w:val="0"/>
      <w:marTop w:val="0"/>
      <w:marBottom w:val="0"/>
      <w:divBdr>
        <w:top w:val="none" w:sz="0" w:space="0" w:color="auto"/>
        <w:left w:val="none" w:sz="0" w:space="0" w:color="auto"/>
        <w:bottom w:val="none" w:sz="0" w:space="0" w:color="auto"/>
        <w:right w:val="none" w:sz="0" w:space="0" w:color="auto"/>
      </w:divBdr>
    </w:div>
    <w:div w:id="487523707">
      <w:bodyDiv w:val="1"/>
      <w:marLeft w:val="0"/>
      <w:marRight w:val="0"/>
      <w:marTop w:val="0"/>
      <w:marBottom w:val="0"/>
      <w:divBdr>
        <w:top w:val="none" w:sz="0" w:space="0" w:color="auto"/>
        <w:left w:val="none" w:sz="0" w:space="0" w:color="auto"/>
        <w:bottom w:val="none" w:sz="0" w:space="0" w:color="auto"/>
        <w:right w:val="none" w:sz="0" w:space="0" w:color="auto"/>
      </w:divBdr>
    </w:div>
    <w:div w:id="487523911">
      <w:bodyDiv w:val="1"/>
      <w:marLeft w:val="0"/>
      <w:marRight w:val="0"/>
      <w:marTop w:val="0"/>
      <w:marBottom w:val="0"/>
      <w:divBdr>
        <w:top w:val="none" w:sz="0" w:space="0" w:color="auto"/>
        <w:left w:val="none" w:sz="0" w:space="0" w:color="auto"/>
        <w:bottom w:val="none" w:sz="0" w:space="0" w:color="auto"/>
        <w:right w:val="none" w:sz="0" w:space="0" w:color="auto"/>
      </w:divBdr>
    </w:div>
    <w:div w:id="487861368">
      <w:bodyDiv w:val="1"/>
      <w:marLeft w:val="0"/>
      <w:marRight w:val="0"/>
      <w:marTop w:val="0"/>
      <w:marBottom w:val="0"/>
      <w:divBdr>
        <w:top w:val="none" w:sz="0" w:space="0" w:color="auto"/>
        <w:left w:val="none" w:sz="0" w:space="0" w:color="auto"/>
        <w:bottom w:val="none" w:sz="0" w:space="0" w:color="auto"/>
        <w:right w:val="none" w:sz="0" w:space="0" w:color="auto"/>
      </w:divBdr>
    </w:div>
    <w:div w:id="488137769">
      <w:bodyDiv w:val="1"/>
      <w:marLeft w:val="0"/>
      <w:marRight w:val="0"/>
      <w:marTop w:val="0"/>
      <w:marBottom w:val="0"/>
      <w:divBdr>
        <w:top w:val="none" w:sz="0" w:space="0" w:color="auto"/>
        <w:left w:val="none" w:sz="0" w:space="0" w:color="auto"/>
        <w:bottom w:val="none" w:sz="0" w:space="0" w:color="auto"/>
        <w:right w:val="none" w:sz="0" w:space="0" w:color="auto"/>
      </w:divBdr>
    </w:div>
    <w:div w:id="488249498">
      <w:bodyDiv w:val="1"/>
      <w:marLeft w:val="0"/>
      <w:marRight w:val="0"/>
      <w:marTop w:val="0"/>
      <w:marBottom w:val="0"/>
      <w:divBdr>
        <w:top w:val="none" w:sz="0" w:space="0" w:color="auto"/>
        <w:left w:val="none" w:sz="0" w:space="0" w:color="auto"/>
        <w:bottom w:val="none" w:sz="0" w:space="0" w:color="auto"/>
        <w:right w:val="none" w:sz="0" w:space="0" w:color="auto"/>
      </w:divBdr>
    </w:div>
    <w:div w:id="488641279">
      <w:bodyDiv w:val="1"/>
      <w:marLeft w:val="0"/>
      <w:marRight w:val="0"/>
      <w:marTop w:val="0"/>
      <w:marBottom w:val="0"/>
      <w:divBdr>
        <w:top w:val="none" w:sz="0" w:space="0" w:color="auto"/>
        <w:left w:val="none" w:sz="0" w:space="0" w:color="auto"/>
        <w:bottom w:val="none" w:sz="0" w:space="0" w:color="auto"/>
        <w:right w:val="none" w:sz="0" w:space="0" w:color="auto"/>
      </w:divBdr>
    </w:div>
    <w:div w:id="488904536">
      <w:bodyDiv w:val="1"/>
      <w:marLeft w:val="0"/>
      <w:marRight w:val="0"/>
      <w:marTop w:val="0"/>
      <w:marBottom w:val="0"/>
      <w:divBdr>
        <w:top w:val="none" w:sz="0" w:space="0" w:color="auto"/>
        <w:left w:val="none" w:sz="0" w:space="0" w:color="auto"/>
        <w:bottom w:val="none" w:sz="0" w:space="0" w:color="auto"/>
        <w:right w:val="none" w:sz="0" w:space="0" w:color="auto"/>
      </w:divBdr>
    </w:div>
    <w:div w:id="488912395">
      <w:bodyDiv w:val="1"/>
      <w:marLeft w:val="0"/>
      <w:marRight w:val="0"/>
      <w:marTop w:val="0"/>
      <w:marBottom w:val="0"/>
      <w:divBdr>
        <w:top w:val="none" w:sz="0" w:space="0" w:color="auto"/>
        <w:left w:val="none" w:sz="0" w:space="0" w:color="auto"/>
        <w:bottom w:val="none" w:sz="0" w:space="0" w:color="auto"/>
        <w:right w:val="none" w:sz="0" w:space="0" w:color="auto"/>
      </w:divBdr>
    </w:div>
    <w:div w:id="488979359">
      <w:bodyDiv w:val="1"/>
      <w:marLeft w:val="0"/>
      <w:marRight w:val="0"/>
      <w:marTop w:val="0"/>
      <w:marBottom w:val="0"/>
      <w:divBdr>
        <w:top w:val="none" w:sz="0" w:space="0" w:color="auto"/>
        <w:left w:val="none" w:sz="0" w:space="0" w:color="auto"/>
        <w:bottom w:val="none" w:sz="0" w:space="0" w:color="auto"/>
        <w:right w:val="none" w:sz="0" w:space="0" w:color="auto"/>
      </w:divBdr>
    </w:div>
    <w:div w:id="489255067">
      <w:bodyDiv w:val="1"/>
      <w:marLeft w:val="0"/>
      <w:marRight w:val="0"/>
      <w:marTop w:val="0"/>
      <w:marBottom w:val="0"/>
      <w:divBdr>
        <w:top w:val="none" w:sz="0" w:space="0" w:color="auto"/>
        <w:left w:val="none" w:sz="0" w:space="0" w:color="auto"/>
        <w:bottom w:val="none" w:sz="0" w:space="0" w:color="auto"/>
        <w:right w:val="none" w:sz="0" w:space="0" w:color="auto"/>
      </w:divBdr>
    </w:div>
    <w:div w:id="489294073">
      <w:bodyDiv w:val="1"/>
      <w:marLeft w:val="0"/>
      <w:marRight w:val="0"/>
      <w:marTop w:val="0"/>
      <w:marBottom w:val="0"/>
      <w:divBdr>
        <w:top w:val="none" w:sz="0" w:space="0" w:color="auto"/>
        <w:left w:val="none" w:sz="0" w:space="0" w:color="auto"/>
        <w:bottom w:val="none" w:sz="0" w:space="0" w:color="auto"/>
        <w:right w:val="none" w:sz="0" w:space="0" w:color="auto"/>
      </w:divBdr>
    </w:div>
    <w:div w:id="489372643">
      <w:bodyDiv w:val="1"/>
      <w:marLeft w:val="0"/>
      <w:marRight w:val="0"/>
      <w:marTop w:val="0"/>
      <w:marBottom w:val="0"/>
      <w:divBdr>
        <w:top w:val="none" w:sz="0" w:space="0" w:color="auto"/>
        <w:left w:val="none" w:sz="0" w:space="0" w:color="auto"/>
        <w:bottom w:val="none" w:sz="0" w:space="0" w:color="auto"/>
        <w:right w:val="none" w:sz="0" w:space="0" w:color="auto"/>
      </w:divBdr>
    </w:div>
    <w:div w:id="489710594">
      <w:bodyDiv w:val="1"/>
      <w:marLeft w:val="0"/>
      <w:marRight w:val="0"/>
      <w:marTop w:val="0"/>
      <w:marBottom w:val="0"/>
      <w:divBdr>
        <w:top w:val="none" w:sz="0" w:space="0" w:color="auto"/>
        <w:left w:val="none" w:sz="0" w:space="0" w:color="auto"/>
        <w:bottom w:val="none" w:sz="0" w:space="0" w:color="auto"/>
        <w:right w:val="none" w:sz="0" w:space="0" w:color="auto"/>
      </w:divBdr>
    </w:div>
    <w:div w:id="489753295">
      <w:bodyDiv w:val="1"/>
      <w:marLeft w:val="0"/>
      <w:marRight w:val="0"/>
      <w:marTop w:val="0"/>
      <w:marBottom w:val="0"/>
      <w:divBdr>
        <w:top w:val="none" w:sz="0" w:space="0" w:color="auto"/>
        <w:left w:val="none" w:sz="0" w:space="0" w:color="auto"/>
        <w:bottom w:val="none" w:sz="0" w:space="0" w:color="auto"/>
        <w:right w:val="none" w:sz="0" w:space="0" w:color="auto"/>
      </w:divBdr>
    </w:div>
    <w:div w:id="489907523">
      <w:bodyDiv w:val="1"/>
      <w:marLeft w:val="0"/>
      <w:marRight w:val="0"/>
      <w:marTop w:val="0"/>
      <w:marBottom w:val="0"/>
      <w:divBdr>
        <w:top w:val="none" w:sz="0" w:space="0" w:color="auto"/>
        <w:left w:val="none" w:sz="0" w:space="0" w:color="auto"/>
        <w:bottom w:val="none" w:sz="0" w:space="0" w:color="auto"/>
        <w:right w:val="none" w:sz="0" w:space="0" w:color="auto"/>
      </w:divBdr>
    </w:div>
    <w:div w:id="490098114">
      <w:bodyDiv w:val="1"/>
      <w:marLeft w:val="0"/>
      <w:marRight w:val="0"/>
      <w:marTop w:val="0"/>
      <w:marBottom w:val="0"/>
      <w:divBdr>
        <w:top w:val="none" w:sz="0" w:space="0" w:color="auto"/>
        <w:left w:val="none" w:sz="0" w:space="0" w:color="auto"/>
        <w:bottom w:val="none" w:sz="0" w:space="0" w:color="auto"/>
        <w:right w:val="none" w:sz="0" w:space="0" w:color="auto"/>
      </w:divBdr>
    </w:div>
    <w:div w:id="490292321">
      <w:bodyDiv w:val="1"/>
      <w:marLeft w:val="0"/>
      <w:marRight w:val="0"/>
      <w:marTop w:val="0"/>
      <w:marBottom w:val="0"/>
      <w:divBdr>
        <w:top w:val="none" w:sz="0" w:space="0" w:color="auto"/>
        <w:left w:val="none" w:sz="0" w:space="0" w:color="auto"/>
        <w:bottom w:val="none" w:sz="0" w:space="0" w:color="auto"/>
        <w:right w:val="none" w:sz="0" w:space="0" w:color="auto"/>
      </w:divBdr>
    </w:div>
    <w:div w:id="490484334">
      <w:bodyDiv w:val="1"/>
      <w:marLeft w:val="0"/>
      <w:marRight w:val="0"/>
      <w:marTop w:val="0"/>
      <w:marBottom w:val="0"/>
      <w:divBdr>
        <w:top w:val="none" w:sz="0" w:space="0" w:color="auto"/>
        <w:left w:val="none" w:sz="0" w:space="0" w:color="auto"/>
        <w:bottom w:val="none" w:sz="0" w:space="0" w:color="auto"/>
        <w:right w:val="none" w:sz="0" w:space="0" w:color="auto"/>
      </w:divBdr>
    </w:div>
    <w:div w:id="490680841">
      <w:bodyDiv w:val="1"/>
      <w:marLeft w:val="0"/>
      <w:marRight w:val="0"/>
      <w:marTop w:val="0"/>
      <w:marBottom w:val="0"/>
      <w:divBdr>
        <w:top w:val="none" w:sz="0" w:space="0" w:color="auto"/>
        <w:left w:val="none" w:sz="0" w:space="0" w:color="auto"/>
        <w:bottom w:val="none" w:sz="0" w:space="0" w:color="auto"/>
        <w:right w:val="none" w:sz="0" w:space="0" w:color="auto"/>
      </w:divBdr>
    </w:div>
    <w:div w:id="490683760">
      <w:bodyDiv w:val="1"/>
      <w:marLeft w:val="0"/>
      <w:marRight w:val="0"/>
      <w:marTop w:val="0"/>
      <w:marBottom w:val="0"/>
      <w:divBdr>
        <w:top w:val="none" w:sz="0" w:space="0" w:color="auto"/>
        <w:left w:val="none" w:sz="0" w:space="0" w:color="auto"/>
        <w:bottom w:val="none" w:sz="0" w:space="0" w:color="auto"/>
        <w:right w:val="none" w:sz="0" w:space="0" w:color="auto"/>
      </w:divBdr>
    </w:div>
    <w:div w:id="491024769">
      <w:bodyDiv w:val="1"/>
      <w:marLeft w:val="0"/>
      <w:marRight w:val="0"/>
      <w:marTop w:val="0"/>
      <w:marBottom w:val="0"/>
      <w:divBdr>
        <w:top w:val="none" w:sz="0" w:space="0" w:color="auto"/>
        <w:left w:val="none" w:sz="0" w:space="0" w:color="auto"/>
        <w:bottom w:val="none" w:sz="0" w:space="0" w:color="auto"/>
        <w:right w:val="none" w:sz="0" w:space="0" w:color="auto"/>
      </w:divBdr>
    </w:div>
    <w:div w:id="491069753">
      <w:bodyDiv w:val="1"/>
      <w:marLeft w:val="0"/>
      <w:marRight w:val="0"/>
      <w:marTop w:val="0"/>
      <w:marBottom w:val="0"/>
      <w:divBdr>
        <w:top w:val="none" w:sz="0" w:space="0" w:color="auto"/>
        <w:left w:val="none" w:sz="0" w:space="0" w:color="auto"/>
        <w:bottom w:val="none" w:sz="0" w:space="0" w:color="auto"/>
        <w:right w:val="none" w:sz="0" w:space="0" w:color="auto"/>
      </w:divBdr>
    </w:div>
    <w:div w:id="491143711">
      <w:bodyDiv w:val="1"/>
      <w:marLeft w:val="0"/>
      <w:marRight w:val="0"/>
      <w:marTop w:val="0"/>
      <w:marBottom w:val="0"/>
      <w:divBdr>
        <w:top w:val="none" w:sz="0" w:space="0" w:color="auto"/>
        <w:left w:val="none" w:sz="0" w:space="0" w:color="auto"/>
        <w:bottom w:val="none" w:sz="0" w:space="0" w:color="auto"/>
        <w:right w:val="none" w:sz="0" w:space="0" w:color="auto"/>
      </w:divBdr>
    </w:div>
    <w:div w:id="491215895">
      <w:bodyDiv w:val="1"/>
      <w:marLeft w:val="0"/>
      <w:marRight w:val="0"/>
      <w:marTop w:val="0"/>
      <w:marBottom w:val="0"/>
      <w:divBdr>
        <w:top w:val="none" w:sz="0" w:space="0" w:color="auto"/>
        <w:left w:val="none" w:sz="0" w:space="0" w:color="auto"/>
        <w:bottom w:val="none" w:sz="0" w:space="0" w:color="auto"/>
        <w:right w:val="none" w:sz="0" w:space="0" w:color="auto"/>
      </w:divBdr>
    </w:div>
    <w:div w:id="491259015">
      <w:bodyDiv w:val="1"/>
      <w:marLeft w:val="0"/>
      <w:marRight w:val="0"/>
      <w:marTop w:val="0"/>
      <w:marBottom w:val="0"/>
      <w:divBdr>
        <w:top w:val="none" w:sz="0" w:space="0" w:color="auto"/>
        <w:left w:val="none" w:sz="0" w:space="0" w:color="auto"/>
        <w:bottom w:val="none" w:sz="0" w:space="0" w:color="auto"/>
        <w:right w:val="none" w:sz="0" w:space="0" w:color="auto"/>
      </w:divBdr>
    </w:div>
    <w:div w:id="491801359">
      <w:bodyDiv w:val="1"/>
      <w:marLeft w:val="0"/>
      <w:marRight w:val="0"/>
      <w:marTop w:val="0"/>
      <w:marBottom w:val="0"/>
      <w:divBdr>
        <w:top w:val="none" w:sz="0" w:space="0" w:color="auto"/>
        <w:left w:val="none" w:sz="0" w:space="0" w:color="auto"/>
        <w:bottom w:val="none" w:sz="0" w:space="0" w:color="auto"/>
        <w:right w:val="none" w:sz="0" w:space="0" w:color="auto"/>
      </w:divBdr>
    </w:div>
    <w:div w:id="492137346">
      <w:bodyDiv w:val="1"/>
      <w:marLeft w:val="0"/>
      <w:marRight w:val="0"/>
      <w:marTop w:val="0"/>
      <w:marBottom w:val="0"/>
      <w:divBdr>
        <w:top w:val="none" w:sz="0" w:space="0" w:color="auto"/>
        <w:left w:val="none" w:sz="0" w:space="0" w:color="auto"/>
        <w:bottom w:val="none" w:sz="0" w:space="0" w:color="auto"/>
        <w:right w:val="none" w:sz="0" w:space="0" w:color="auto"/>
      </w:divBdr>
    </w:div>
    <w:div w:id="492187049">
      <w:bodyDiv w:val="1"/>
      <w:marLeft w:val="0"/>
      <w:marRight w:val="0"/>
      <w:marTop w:val="0"/>
      <w:marBottom w:val="0"/>
      <w:divBdr>
        <w:top w:val="none" w:sz="0" w:space="0" w:color="auto"/>
        <w:left w:val="none" w:sz="0" w:space="0" w:color="auto"/>
        <w:bottom w:val="none" w:sz="0" w:space="0" w:color="auto"/>
        <w:right w:val="none" w:sz="0" w:space="0" w:color="auto"/>
      </w:divBdr>
    </w:div>
    <w:div w:id="492262350">
      <w:bodyDiv w:val="1"/>
      <w:marLeft w:val="0"/>
      <w:marRight w:val="0"/>
      <w:marTop w:val="0"/>
      <w:marBottom w:val="0"/>
      <w:divBdr>
        <w:top w:val="none" w:sz="0" w:space="0" w:color="auto"/>
        <w:left w:val="none" w:sz="0" w:space="0" w:color="auto"/>
        <w:bottom w:val="none" w:sz="0" w:space="0" w:color="auto"/>
        <w:right w:val="none" w:sz="0" w:space="0" w:color="auto"/>
      </w:divBdr>
    </w:div>
    <w:div w:id="492332413">
      <w:bodyDiv w:val="1"/>
      <w:marLeft w:val="0"/>
      <w:marRight w:val="0"/>
      <w:marTop w:val="0"/>
      <w:marBottom w:val="0"/>
      <w:divBdr>
        <w:top w:val="none" w:sz="0" w:space="0" w:color="auto"/>
        <w:left w:val="none" w:sz="0" w:space="0" w:color="auto"/>
        <w:bottom w:val="none" w:sz="0" w:space="0" w:color="auto"/>
        <w:right w:val="none" w:sz="0" w:space="0" w:color="auto"/>
      </w:divBdr>
    </w:div>
    <w:div w:id="492451729">
      <w:bodyDiv w:val="1"/>
      <w:marLeft w:val="0"/>
      <w:marRight w:val="0"/>
      <w:marTop w:val="0"/>
      <w:marBottom w:val="0"/>
      <w:divBdr>
        <w:top w:val="none" w:sz="0" w:space="0" w:color="auto"/>
        <w:left w:val="none" w:sz="0" w:space="0" w:color="auto"/>
        <w:bottom w:val="none" w:sz="0" w:space="0" w:color="auto"/>
        <w:right w:val="none" w:sz="0" w:space="0" w:color="auto"/>
      </w:divBdr>
    </w:div>
    <w:div w:id="492457644">
      <w:bodyDiv w:val="1"/>
      <w:marLeft w:val="0"/>
      <w:marRight w:val="0"/>
      <w:marTop w:val="0"/>
      <w:marBottom w:val="0"/>
      <w:divBdr>
        <w:top w:val="none" w:sz="0" w:space="0" w:color="auto"/>
        <w:left w:val="none" w:sz="0" w:space="0" w:color="auto"/>
        <w:bottom w:val="none" w:sz="0" w:space="0" w:color="auto"/>
        <w:right w:val="none" w:sz="0" w:space="0" w:color="auto"/>
      </w:divBdr>
    </w:div>
    <w:div w:id="492599802">
      <w:bodyDiv w:val="1"/>
      <w:marLeft w:val="0"/>
      <w:marRight w:val="0"/>
      <w:marTop w:val="0"/>
      <w:marBottom w:val="0"/>
      <w:divBdr>
        <w:top w:val="none" w:sz="0" w:space="0" w:color="auto"/>
        <w:left w:val="none" w:sz="0" w:space="0" w:color="auto"/>
        <w:bottom w:val="none" w:sz="0" w:space="0" w:color="auto"/>
        <w:right w:val="none" w:sz="0" w:space="0" w:color="auto"/>
      </w:divBdr>
    </w:div>
    <w:div w:id="492836373">
      <w:bodyDiv w:val="1"/>
      <w:marLeft w:val="0"/>
      <w:marRight w:val="0"/>
      <w:marTop w:val="0"/>
      <w:marBottom w:val="0"/>
      <w:divBdr>
        <w:top w:val="none" w:sz="0" w:space="0" w:color="auto"/>
        <w:left w:val="none" w:sz="0" w:space="0" w:color="auto"/>
        <w:bottom w:val="none" w:sz="0" w:space="0" w:color="auto"/>
        <w:right w:val="none" w:sz="0" w:space="0" w:color="auto"/>
      </w:divBdr>
    </w:div>
    <w:div w:id="493572271">
      <w:bodyDiv w:val="1"/>
      <w:marLeft w:val="0"/>
      <w:marRight w:val="0"/>
      <w:marTop w:val="0"/>
      <w:marBottom w:val="0"/>
      <w:divBdr>
        <w:top w:val="none" w:sz="0" w:space="0" w:color="auto"/>
        <w:left w:val="none" w:sz="0" w:space="0" w:color="auto"/>
        <w:bottom w:val="none" w:sz="0" w:space="0" w:color="auto"/>
        <w:right w:val="none" w:sz="0" w:space="0" w:color="auto"/>
      </w:divBdr>
    </w:div>
    <w:div w:id="493686269">
      <w:bodyDiv w:val="1"/>
      <w:marLeft w:val="0"/>
      <w:marRight w:val="0"/>
      <w:marTop w:val="0"/>
      <w:marBottom w:val="0"/>
      <w:divBdr>
        <w:top w:val="none" w:sz="0" w:space="0" w:color="auto"/>
        <w:left w:val="none" w:sz="0" w:space="0" w:color="auto"/>
        <w:bottom w:val="none" w:sz="0" w:space="0" w:color="auto"/>
        <w:right w:val="none" w:sz="0" w:space="0" w:color="auto"/>
      </w:divBdr>
    </w:div>
    <w:div w:id="493764523">
      <w:bodyDiv w:val="1"/>
      <w:marLeft w:val="0"/>
      <w:marRight w:val="0"/>
      <w:marTop w:val="0"/>
      <w:marBottom w:val="0"/>
      <w:divBdr>
        <w:top w:val="none" w:sz="0" w:space="0" w:color="auto"/>
        <w:left w:val="none" w:sz="0" w:space="0" w:color="auto"/>
        <w:bottom w:val="none" w:sz="0" w:space="0" w:color="auto"/>
        <w:right w:val="none" w:sz="0" w:space="0" w:color="auto"/>
      </w:divBdr>
    </w:div>
    <w:div w:id="493841512">
      <w:bodyDiv w:val="1"/>
      <w:marLeft w:val="0"/>
      <w:marRight w:val="0"/>
      <w:marTop w:val="0"/>
      <w:marBottom w:val="0"/>
      <w:divBdr>
        <w:top w:val="none" w:sz="0" w:space="0" w:color="auto"/>
        <w:left w:val="none" w:sz="0" w:space="0" w:color="auto"/>
        <w:bottom w:val="none" w:sz="0" w:space="0" w:color="auto"/>
        <w:right w:val="none" w:sz="0" w:space="0" w:color="auto"/>
      </w:divBdr>
    </w:div>
    <w:div w:id="494102937">
      <w:bodyDiv w:val="1"/>
      <w:marLeft w:val="0"/>
      <w:marRight w:val="0"/>
      <w:marTop w:val="0"/>
      <w:marBottom w:val="0"/>
      <w:divBdr>
        <w:top w:val="none" w:sz="0" w:space="0" w:color="auto"/>
        <w:left w:val="none" w:sz="0" w:space="0" w:color="auto"/>
        <w:bottom w:val="none" w:sz="0" w:space="0" w:color="auto"/>
        <w:right w:val="none" w:sz="0" w:space="0" w:color="auto"/>
      </w:divBdr>
    </w:div>
    <w:div w:id="494418542">
      <w:bodyDiv w:val="1"/>
      <w:marLeft w:val="0"/>
      <w:marRight w:val="0"/>
      <w:marTop w:val="0"/>
      <w:marBottom w:val="0"/>
      <w:divBdr>
        <w:top w:val="none" w:sz="0" w:space="0" w:color="auto"/>
        <w:left w:val="none" w:sz="0" w:space="0" w:color="auto"/>
        <w:bottom w:val="none" w:sz="0" w:space="0" w:color="auto"/>
        <w:right w:val="none" w:sz="0" w:space="0" w:color="auto"/>
      </w:divBdr>
    </w:div>
    <w:div w:id="494535966">
      <w:bodyDiv w:val="1"/>
      <w:marLeft w:val="0"/>
      <w:marRight w:val="0"/>
      <w:marTop w:val="0"/>
      <w:marBottom w:val="0"/>
      <w:divBdr>
        <w:top w:val="none" w:sz="0" w:space="0" w:color="auto"/>
        <w:left w:val="none" w:sz="0" w:space="0" w:color="auto"/>
        <w:bottom w:val="none" w:sz="0" w:space="0" w:color="auto"/>
        <w:right w:val="none" w:sz="0" w:space="0" w:color="auto"/>
      </w:divBdr>
    </w:div>
    <w:div w:id="494540347">
      <w:bodyDiv w:val="1"/>
      <w:marLeft w:val="0"/>
      <w:marRight w:val="0"/>
      <w:marTop w:val="0"/>
      <w:marBottom w:val="0"/>
      <w:divBdr>
        <w:top w:val="none" w:sz="0" w:space="0" w:color="auto"/>
        <w:left w:val="none" w:sz="0" w:space="0" w:color="auto"/>
        <w:bottom w:val="none" w:sz="0" w:space="0" w:color="auto"/>
        <w:right w:val="none" w:sz="0" w:space="0" w:color="auto"/>
      </w:divBdr>
    </w:div>
    <w:div w:id="495001720">
      <w:bodyDiv w:val="1"/>
      <w:marLeft w:val="0"/>
      <w:marRight w:val="0"/>
      <w:marTop w:val="0"/>
      <w:marBottom w:val="0"/>
      <w:divBdr>
        <w:top w:val="none" w:sz="0" w:space="0" w:color="auto"/>
        <w:left w:val="none" w:sz="0" w:space="0" w:color="auto"/>
        <w:bottom w:val="none" w:sz="0" w:space="0" w:color="auto"/>
        <w:right w:val="none" w:sz="0" w:space="0" w:color="auto"/>
      </w:divBdr>
    </w:div>
    <w:div w:id="495345156">
      <w:bodyDiv w:val="1"/>
      <w:marLeft w:val="0"/>
      <w:marRight w:val="0"/>
      <w:marTop w:val="0"/>
      <w:marBottom w:val="0"/>
      <w:divBdr>
        <w:top w:val="none" w:sz="0" w:space="0" w:color="auto"/>
        <w:left w:val="none" w:sz="0" w:space="0" w:color="auto"/>
        <w:bottom w:val="none" w:sz="0" w:space="0" w:color="auto"/>
        <w:right w:val="none" w:sz="0" w:space="0" w:color="auto"/>
      </w:divBdr>
    </w:div>
    <w:div w:id="495416632">
      <w:bodyDiv w:val="1"/>
      <w:marLeft w:val="0"/>
      <w:marRight w:val="0"/>
      <w:marTop w:val="0"/>
      <w:marBottom w:val="0"/>
      <w:divBdr>
        <w:top w:val="none" w:sz="0" w:space="0" w:color="auto"/>
        <w:left w:val="none" w:sz="0" w:space="0" w:color="auto"/>
        <w:bottom w:val="none" w:sz="0" w:space="0" w:color="auto"/>
        <w:right w:val="none" w:sz="0" w:space="0" w:color="auto"/>
      </w:divBdr>
    </w:div>
    <w:div w:id="495418138">
      <w:bodyDiv w:val="1"/>
      <w:marLeft w:val="0"/>
      <w:marRight w:val="0"/>
      <w:marTop w:val="0"/>
      <w:marBottom w:val="0"/>
      <w:divBdr>
        <w:top w:val="none" w:sz="0" w:space="0" w:color="auto"/>
        <w:left w:val="none" w:sz="0" w:space="0" w:color="auto"/>
        <w:bottom w:val="none" w:sz="0" w:space="0" w:color="auto"/>
        <w:right w:val="none" w:sz="0" w:space="0" w:color="auto"/>
      </w:divBdr>
    </w:div>
    <w:div w:id="495456772">
      <w:bodyDiv w:val="1"/>
      <w:marLeft w:val="0"/>
      <w:marRight w:val="0"/>
      <w:marTop w:val="0"/>
      <w:marBottom w:val="0"/>
      <w:divBdr>
        <w:top w:val="none" w:sz="0" w:space="0" w:color="auto"/>
        <w:left w:val="none" w:sz="0" w:space="0" w:color="auto"/>
        <w:bottom w:val="none" w:sz="0" w:space="0" w:color="auto"/>
        <w:right w:val="none" w:sz="0" w:space="0" w:color="auto"/>
      </w:divBdr>
    </w:div>
    <w:div w:id="495653083">
      <w:bodyDiv w:val="1"/>
      <w:marLeft w:val="0"/>
      <w:marRight w:val="0"/>
      <w:marTop w:val="0"/>
      <w:marBottom w:val="0"/>
      <w:divBdr>
        <w:top w:val="none" w:sz="0" w:space="0" w:color="auto"/>
        <w:left w:val="none" w:sz="0" w:space="0" w:color="auto"/>
        <w:bottom w:val="none" w:sz="0" w:space="0" w:color="auto"/>
        <w:right w:val="none" w:sz="0" w:space="0" w:color="auto"/>
      </w:divBdr>
    </w:div>
    <w:div w:id="495730629">
      <w:bodyDiv w:val="1"/>
      <w:marLeft w:val="0"/>
      <w:marRight w:val="0"/>
      <w:marTop w:val="0"/>
      <w:marBottom w:val="0"/>
      <w:divBdr>
        <w:top w:val="none" w:sz="0" w:space="0" w:color="auto"/>
        <w:left w:val="none" w:sz="0" w:space="0" w:color="auto"/>
        <w:bottom w:val="none" w:sz="0" w:space="0" w:color="auto"/>
        <w:right w:val="none" w:sz="0" w:space="0" w:color="auto"/>
      </w:divBdr>
    </w:div>
    <w:div w:id="495925997">
      <w:bodyDiv w:val="1"/>
      <w:marLeft w:val="0"/>
      <w:marRight w:val="0"/>
      <w:marTop w:val="0"/>
      <w:marBottom w:val="0"/>
      <w:divBdr>
        <w:top w:val="none" w:sz="0" w:space="0" w:color="auto"/>
        <w:left w:val="none" w:sz="0" w:space="0" w:color="auto"/>
        <w:bottom w:val="none" w:sz="0" w:space="0" w:color="auto"/>
        <w:right w:val="none" w:sz="0" w:space="0" w:color="auto"/>
      </w:divBdr>
    </w:div>
    <w:div w:id="496001378">
      <w:bodyDiv w:val="1"/>
      <w:marLeft w:val="0"/>
      <w:marRight w:val="0"/>
      <w:marTop w:val="0"/>
      <w:marBottom w:val="0"/>
      <w:divBdr>
        <w:top w:val="none" w:sz="0" w:space="0" w:color="auto"/>
        <w:left w:val="none" w:sz="0" w:space="0" w:color="auto"/>
        <w:bottom w:val="none" w:sz="0" w:space="0" w:color="auto"/>
        <w:right w:val="none" w:sz="0" w:space="0" w:color="auto"/>
      </w:divBdr>
    </w:div>
    <w:div w:id="496001517">
      <w:bodyDiv w:val="1"/>
      <w:marLeft w:val="0"/>
      <w:marRight w:val="0"/>
      <w:marTop w:val="0"/>
      <w:marBottom w:val="0"/>
      <w:divBdr>
        <w:top w:val="none" w:sz="0" w:space="0" w:color="auto"/>
        <w:left w:val="none" w:sz="0" w:space="0" w:color="auto"/>
        <w:bottom w:val="none" w:sz="0" w:space="0" w:color="auto"/>
        <w:right w:val="none" w:sz="0" w:space="0" w:color="auto"/>
      </w:divBdr>
    </w:div>
    <w:div w:id="496310679">
      <w:bodyDiv w:val="1"/>
      <w:marLeft w:val="0"/>
      <w:marRight w:val="0"/>
      <w:marTop w:val="0"/>
      <w:marBottom w:val="0"/>
      <w:divBdr>
        <w:top w:val="none" w:sz="0" w:space="0" w:color="auto"/>
        <w:left w:val="none" w:sz="0" w:space="0" w:color="auto"/>
        <w:bottom w:val="none" w:sz="0" w:space="0" w:color="auto"/>
        <w:right w:val="none" w:sz="0" w:space="0" w:color="auto"/>
      </w:divBdr>
    </w:div>
    <w:div w:id="496388476">
      <w:bodyDiv w:val="1"/>
      <w:marLeft w:val="0"/>
      <w:marRight w:val="0"/>
      <w:marTop w:val="0"/>
      <w:marBottom w:val="0"/>
      <w:divBdr>
        <w:top w:val="none" w:sz="0" w:space="0" w:color="auto"/>
        <w:left w:val="none" w:sz="0" w:space="0" w:color="auto"/>
        <w:bottom w:val="none" w:sz="0" w:space="0" w:color="auto"/>
        <w:right w:val="none" w:sz="0" w:space="0" w:color="auto"/>
      </w:divBdr>
    </w:div>
    <w:div w:id="496774910">
      <w:bodyDiv w:val="1"/>
      <w:marLeft w:val="0"/>
      <w:marRight w:val="0"/>
      <w:marTop w:val="0"/>
      <w:marBottom w:val="0"/>
      <w:divBdr>
        <w:top w:val="none" w:sz="0" w:space="0" w:color="auto"/>
        <w:left w:val="none" w:sz="0" w:space="0" w:color="auto"/>
        <w:bottom w:val="none" w:sz="0" w:space="0" w:color="auto"/>
        <w:right w:val="none" w:sz="0" w:space="0" w:color="auto"/>
      </w:divBdr>
    </w:div>
    <w:div w:id="497038635">
      <w:bodyDiv w:val="1"/>
      <w:marLeft w:val="0"/>
      <w:marRight w:val="0"/>
      <w:marTop w:val="0"/>
      <w:marBottom w:val="0"/>
      <w:divBdr>
        <w:top w:val="none" w:sz="0" w:space="0" w:color="auto"/>
        <w:left w:val="none" w:sz="0" w:space="0" w:color="auto"/>
        <w:bottom w:val="none" w:sz="0" w:space="0" w:color="auto"/>
        <w:right w:val="none" w:sz="0" w:space="0" w:color="auto"/>
      </w:divBdr>
    </w:div>
    <w:div w:id="497158425">
      <w:bodyDiv w:val="1"/>
      <w:marLeft w:val="0"/>
      <w:marRight w:val="0"/>
      <w:marTop w:val="0"/>
      <w:marBottom w:val="0"/>
      <w:divBdr>
        <w:top w:val="none" w:sz="0" w:space="0" w:color="auto"/>
        <w:left w:val="none" w:sz="0" w:space="0" w:color="auto"/>
        <w:bottom w:val="none" w:sz="0" w:space="0" w:color="auto"/>
        <w:right w:val="none" w:sz="0" w:space="0" w:color="auto"/>
      </w:divBdr>
    </w:div>
    <w:div w:id="497430222">
      <w:bodyDiv w:val="1"/>
      <w:marLeft w:val="0"/>
      <w:marRight w:val="0"/>
      <w:marTop w:val="0"/>
      <w:marBottom w:val="0"/>
      <w:divBdr>
        <w:top w:val="none" w:sz="0" w:space="0" w:color="auto"/>
        <w:left w:val="none" w:sz="0" w:space="0" w:color="auto"/>
        <w:bottom w:val="none" w:sz="0" w:space="0" w:color="auto"/>
        <w:right w:val="none" w:sz="0" w:space="0" w:color="auto"/>
      </w:divBdr>
    </w:div>
    <w:div w:id="497506179">
      <w:bodyDiv w:val="1"/>
      <w:marLeft w:val="0"/>
      <w:marRight w:val="0"/>
      <w:marTop w:val="0"/>
      <w:marBottom w:val="0"/>
      <w:divBdr>
        <w:top w:val="none" w:sz="0" w:space="0" w:color="auto"/>
        <w:left w:val="none" w:sz="0" w:space="0" w:color="auto"/>
        <w:bottom w:val="none" w:sz="0" w:space="0" w:color="auto"/>
        <w:right w:val="none" w:sz="0" w:space="0" w:color="auto"/>
      </w:divBdr>
    </w:div>
    <w:div w:id="497615968">
      <w:bodyDiv w:val="1"/>
      <w:marLeft w:val="0"/>
      <w:marRight w:val="0"/>
      <w:marTop w:val="0"/>
      <w:marBottom w:val="0"/>
      <w:divBdr>
        <w:top w:val="none" w:sz="0" w:space="0" w:color="auto"/>
        <w:left w:val="none" w:sz="0" w:space="0" w:color="auto"/>
        <w:bottom w:val="none" w:sz="0" w:space="0" w:color="auto"/>
        <w:right w:val="none" w:sz="0" w:space="0" w:color="auto"/>
      </w:divBdr>
    </w:div>
    <w:div w:id="497773147">
      <w:bodyDiv w:val="1"/>
      <w:marLeft w:val="0"/>
      <w:marRight w:val="0"/>
      <w:marTop w:val="0"/>
      <w:marBottom w:val="0"/>
      <w:divBdr>
        <w:top w:val="none" w:sz="0" w:space="0" w:color="auto"/>
        <w:left w:val="none" w:sz="0" w:space="0" w:color="auto"/>
        <w:bottom w:val="none" w:sz="0" w:space="0" w:color="auto"/>
        <w:right w:val="none" w:sz="0" w:space="0" w:color="auto"/>
      </w:divBdr>
    </w:div>
    <w:div w:id="498037747">
      <w:bodyDiv w:val="1"/>
      <w:marLeft w:val="0"/>
      <w:marRight w:val="0"/>
      <w:marTop w:val="0"/>
      <w:marBottom w:val="0"/>
      <w:divBdr>
        <w:top w:val="none" w:sz="0" w:space="0" w:color="auto"/>
        <w:left w:val="none" w:sz="0" w:space="0" w:color="auto"/>
        <w:bottom w:val="none" w:sz="0" w:space="0" w:color="auto"/>
        <w:right w:val="none" w:sz="0" w:space="0" w:color="auto"/>
      </w:divBdr>
    </w:div>
    <w:div w:id="498159286">
      <w:bodyDiv w:val="1"/>
      <w:marLeft w:val="0"/>
      <w:marRight w:val="0"/>
      <w:marTop w:val="0"/>
      <w:marBottom w:val="0"/>
      <w:divBdr>
        <w:top w:val="none" w:sz="0" w:space="0" w:color="auto"/>
        <w:left w:val="none" w:sz="0" w:space="0" w:color="auto"/>
        <w:bottom w:val="none" w:sz="0" w:space="0" w:color="auto"/>
        <w:right w:val="none" w:sz="0" w:space="0" w:color="auto"/>
      </w:divBdr>
    </w:div>
    <w:div w:id="498349185">
      <w:bodyDiv w:val="1"/>
      <w:marLeft w:val="0"/>
      <w:marRight w:val="0"/>
      <w:marTop w:val="0"/>
      <w:marBottom w:val="0"/>
      <w:divBdr>
        <w:top w:val="none" w:sz="0" w:space="0" w:color="auto"/>
        <w:left w:val="none" w:sz="0" w:space="0" w:color="auto"/>
        <w:bottom w:val="none" w:sz="0" w:space="0" w:color="auto"/>
        <w:right w:val="none" w:sz="0" w:space="0" w:color="auto"/>
      </w:divBdr>
    </w:div>
    <w:div w:id="498546297">
      <w:bodyDiv w:val="1"/>
      <w:marLeft w:val="0"/>
      <w:marRight w:val="0"/>
      <w:marTop w:val="0"/>
      <w:marBottom w:val="0"/>
      <w:divBdr>
        <w:top w:val="none" w:sz="0" w:space="0" w:color="auto"/>
        <w:left w:val="none" w:sz="0" w:space="0" w:color="auto"/>
        <w:bottom w:val="none" w:sz="0" w:space="0" w:color="auto"/>
        <w:right w:val="none" w:sz="0" w:space="0" w:color="auto"/>
      </w:divBdr>
    </w:div>
    <w:div w:id="498619296">
      <w:bodyDiv w:val="1"/>
      <w:marLeft w:val="0"/>
      <w:marRight w:val="0"/>
      <w:marTop w:val="0"/>
      <w:marBottom w:val="0"/>
      <w:divBdr>
        <w:top w:val="none" w:sz="0" w:space="0" w:color="auto"/>
        <w:left w:val="none" w:sz="0" w:space="0" w:color="auto"/>
        <w:bottom w:val="none" w:sz="0" w:space="0" w:color="auto"/>
        <w:right w:val="none" w:sz="0" w:space="0" w:color="auto"/>
      </w:divBdr>
    </w:div>
    <w:div w:id="498619603">
      <w:bodyDiv w:val="1"/>
      <w:marLeft w:val="0"/>
      <w:marRight w:val="0"/>
      <w:marTop w:val="0"/>
      <w:marBottom w:val="0"/>
      <w:divBdr>
        <w:top w:val="none" w:sz="0" w:space="0" w:color="auto"/>
        <w:left w:val="none" w:sz="0" w:space="0" w:color="auto"/>
        <w:bottom w:val="none" w:sz="0" w:space="0" w:color="auto"/>
        <w:right w:val="none" w:sz="0" w:space="0" w:color="auto"/>
      </w:divBdr>
    </w:div>
    <w:div w:id="499077965">
      <w:bodyDiv w:val="1"/>
      <w:marLeft w:val="0"/>
      <w:marRight w:val="0"/>
      <w:marTop w:val="0"/>
      <w:marBottom w:val="0"/>
      <w:divBdr>
        <w:top w:val="none" w:sz="0" w:space="0" w:color="auto"/>
        <w:left w:val="none" w:sz="0" w:space="0" w:color="auto"/>
        <w:bottom w:val="none" w:sz="0" w:space="0" w:color="auto"/>
        <w:right w:val="none" w:sz="0" w:space="0" w:color="auto"/>
      </w:divBdr>
    </w:div>
    <w:div w:id="499080371">
      <w:bodyDiv w:val="1"/>
      <w:marLeft w:val="0"/>
      <w:marRight w:val="0"/>
      <w:marTop w:val="0"/>
      <w:marBottom w:val="0"/>
      <w:divBdr>
        <w:top w:val="none" w:sz="0" w:space="0" w:color="auto"/>
        <w:left w:val="none" w:sz="0" w:space="0" w:color="auto"/>
        <w:bottom w:val="none" w:sz="0" w:space="0" w:color="auto"/>
        <w:right w:val="none" w:sz="0" w:space="0" w:color="auto"/>
      </w:divBdr>
    </w:div>
    <w:div w:id="499274276">
      <w:bodyDiv w:val="1"/>
      <w:marLeft w:val="0"/>
      <w:marRight w:val="0"/>
      <w:marTop w:val="0"/>
      <w:marBottom w:val="0"/>
      <w:divBdr>
        <w:top w:val="none" w:sz="0" w:space="0" w:color="auto"/>
        <w:left w:val="none" w:sz="0" w:space="0" w:color="auto"/>
        <w:bottom w:val="none" w:sz="0" w:space="0" w:color="auto"/>
        <w:right w:val="none" w:sz="0" w:space="0" w:color="auto"/>
      </w:divBdr>
    </w:div>
    <w:div w:id="499345140">
      <w:bodyDiv w:val="1"/>
      <w:marLeft w:val="0"/>
      <w:marRight w:val="0"/>
      <w:marTop w:val="0"/>
      <w:marBottom w:val="0"/>
      <w:divBdr>
        <w:top w:val="none" w:sz="0" w:space="0" w:color="auto"/>
        <w:left w:val="none" w:sz="0" w:space="0" w:color="auto"/>
        <w:bottom w:val="none" w:sz="0" w:space="0" w:color="auto"/>
        <w:right w:val="none" w:sz="0" w:space="0" w:color="auto"/>
      </w:divBdr>
    </w:div>
    <w:div w:id="499543881">
      <w:bodyDiv w:val="1"/>
      <w:marLeft w:val="0"/>
      <w:marRight w:val="0"/>
      <w:marTop w:val="0"/>
      <w:marBottom w:val="0"/>
      <w:divBdr>
        <w:top w:val="none" w:sz="0" w:space="0" w:color="auto"/>
        <w:left w:val="none" w:sz="0" w:space="0" w:color="auto"/>
        <w:bottom w:val="none" w:sz="0" w:space="0" w:color="auto"/>
        <w:right w:val="none" w:sz="0" w:space="0" w:color="auto"/>
      </w:divBdr>
    </w:div>
    <w:div w:id="499740792">
      <w:bodyDiv w:val="1"/>
      <w:marLeft w:val="0"/>
      <w:marRight w:val="0"/>
      <w:marTop w:val="0"/>
      <w:marBottom w:val="0"/>
      <w:divBdr>
        <w:top w:val="none" w:sz="0" w:space="0" w:color="auto"/>
        <w:left w:val="none" w:sz="0" w:space="0" w:color="auto"/>
        <w:bottom w:val="none" w:sz="0" w:space="0" w:color="auto"/>
        <w:right w:val="none" w:sz="0" w:space="0" w:color="auto"/>
      </w:divBdr>
    </w:div>
    <w:div w:id="499850429">
      <w:bodyDiv w:val="1"/>
      <w:marLeft w:val="0"/>
      <w:marRight w:val="0"/>
      <w:marTop w:val="0"/>
      <w:marBottom w:val="0"/>
      <w:divBdr>
        <w:top w:val="none" w:sz="0" w:space="0" w:color="auto"/>
        <w:left w:val="none" w:sz="0" w:space="0" w:color="auto"/>
        <w:bottom w:val="none" w:sz="0" w:space="0" w:color="auto"/>
        <w:right w:val="none" w:sz="0" w:space="0" w:color="auto"/>
      </w:divBdr>
    </w:div>
    <w:div w:id="500045884">
      <w:bodyDiv w:val="1"/>
      <w:marLeft w:val="0"/>
      <w:marRight w:val="0"/>
      <w:marTop w:val="0"/>
      <w:marBottom w:val="0"/>
      <w:divBdr>
        <w:top w:val="none" w:sz="0" w:space="0" w:color="auto"/>
        <w:left w:val="none" w:sz="0" w:space="0" w:color="auto"/>
        <w:bottom w:val="none" w:sz="0" w:space="0" w:color="auto"/>
        <w:right w:val="none" w:sz="0" w:space="0" w:color="auto"/>
      </w:divBdr>
    </w:div>
    <w:div w:id="500051358">
      <w:bodyDiv w:val="1"/>
      <w:marLeft w:val="0"/>
      <w:marRight w:val="0"/>
      <w:marTop w:val="0"/>
      <w:marBottom w:val="0"/>
      <w:divBdr>
        <w:top w:val="none" w:sz="0" w:space="0" w:color="auto"/>
        <w:left w:val="none" w:sz="0" w:space="0" w:color="auto"/>
        <w:bottom w:val="none" w:sz="0" w:space="0" w:color="auto"/>
        <w:right w:val="none" w:sz="0" w:space="0" w:color="auto"/>
      </w:divBdr>
    </w:div>
    <w:div w:id="500201255">
      <w:bodyDiv w:val="1"/>
      <w:marLeft w:val="0"/>
      <w:marRight w:val="0"/>
      <w:marTop w:val="0"/>
      <w:marBottom w:val="0"/>
      <w:divBdr>
        <w:top w:val="none" w:sz="0" w:space="0" w:color="auto"/>
        <w:left w:val="none" w:sz="0" w:space="0" w:color="auto"/>
        <w:bottom w:val="none" w:sz="0" w:space="0" w:color="auto"/>
        <w:right w:val="none" w:sz="0" w:space="0" w:color="auto"/>
      </w:divBdr>
    </w:div>
    <w:div w:id="500237805">
      <w:bodyDiv w:val="1"/>
      <w:marLeft w:val="0"/>
      <w:marRight w:val="0"/>
      <w:marTop w:val="0"/>
      <w:marBottom w:val="0"/>
      <w:divBdr>
        <w:top w:val="none" w:sz="0" w:space="0" w:color="auto"/>
        <w:left w:val="none" w:sz="0" w:space="0" w:color="auto"/>
        <w:bottom w:val="none" w:sz="0" w:space="0" w:color="auto"/>
        <w:right w:val="none" w:sz="0" w:space="0" w:color="auto"/>
      </w:divBdr>
    </w:div>
    <w:div w:id="500244102">
      <w:bodyDiv w:val="1"/>
      <w:marLeft w:val="0"/>
      <w:marRight w:val="0"/>
      <w:marTop w:val="0"/>
      <w:marBottom w:val="0"/>
      <w:divBdr>
        <w:top w:val="none" w:sz="0" w:space="0" w:color="auto"/>
        <w:left w:val="none" w:sz="0" w:space="0" w:color="auto"/>
        <w:bottom w:val="none" w:sz="0" w:space="0" w:color="auto"/>
        <w:right w:val="none" w:sz="0" w:space="0" w:color="auto"/>
      </w:divBdr>
    </w:div>
    <w:div w:id="500437002">
      <w:bodyDiv w:val="1"/>
      <w:marLeft w:val="0"/>
      <w:marRight w:val="0"/>
      <w:marTop w:val="0"/>
      <w:marBottom w:val="0"/>
      <w:divBdr>
        <w:top w:val="none" w:sz="0" w:space="0" w:color="auto"/>
        <w:left w:val="none" w:sz="0" w:space="0" w:color="auto"/>
        <w:bottom w:val="none" w:sz="0" w:space="0" w:color="auto"/>
        <w:right w:val="none" w:sz="0" w:space="0" w:color="auto"/>
      </w:divBdr>
    </w:div>
    <w:div w:id="500462116">
      <w:bodyDiv w:val="1"/>
      <w:marLeft w:val="0"/>
      <w:marRight w:val="0"/>
      <w:marTop w:val="0"/>
      <w:marBottom w:val="0"/>
      <w:divBdr>
        <w:top w:val="none" w:sz="0" w:space="0" w:color="auto"/>
        <w:left w:val="none" w:sz="0" w:space="0" w:color="auto"/>
        <w:bottom w:val="none" w:sz="0" w:space="0" w:color="auto"/>
        <w:right w:val="none" w:sz="0" w:space="0" w:color="auto"/>
      </w:divBdr>
    </w:div>
    <w:div w:id="500580154">
      <w:bodyDiv w:val="1"/>
      <w:marLeft w:val="0"/>
      <w:marRight w:val="0"/>
      <w:marTop w:val="0"/>
      <w:marBottom w:val="0"/>
      <w:divBdr>
        <w:top w:val="none" w:sz="0" w:space="0" w:color="auto"/>
        <w:left w:val="none" w:sz="0" w:space="0" w:color="auto"/>
        <w:bottom w:val="none" w:sz="0" w:space="0" w:color="auto"/>
        <w:right w:val="none" w:sz="0" w:space="0" w:color="auto"/>
      </w:divBdr>
    </w:div>
    <w:div w:id="500585257">
      <w:bodyDiv w:val="1"/>
      <w:marLeft w:val="0"/>
      <w:marRight w:val="0"/>
      <w:marTop w:val="0"/>
      <w:marBottom w:val="0"/>
      <w:divBdr>
        <w:top w:val="none" w:sz="0" w:space="0" w:color="auto"/>
        <w:left w:val="none" w:sz="0" w:space="0" w:color="auto"/>
        <w:bottom w:val="none" w:sz="0" w:space="0" w:color="auto"/>
        <w:right w:val="none" w:sz="0" w:space="0" w:color="auto"/>
      </w:divBdr>
    </w:div>
    <w:div w:id="500699880">
      <w:bodyDiv w:val="1"/>
      <w:marLeft w:val="0"/>
      <w:marRight w:val="0"/>
      <w:marTop w:val="0"/>
      <w:marBottom w:val="0"/>
      <w:divBdr>
        <w:top w:val="none" w:sz="0" w:space="0" w:color="auto"/>
        <w:left w:val="none" w:sz="0" w:space="0" w:color="auto"/>
        <w:bottom w:val="none" w:sz="0" w:space="0" w:color="auto"/>
        <w:right w:val="none" w:sz="0" w:space="0" w:color="auto"/>
      </w:divBdr>
    </w:div>
    <w:div w:id="500777913">
      <w:bodyDiv w:val="1"/>
      <w:marLeft w:val="0"/>
      <w:marRight w:val="0"/>
      <w:marTop w:val="0"/>
      <w:marBottom w:val="0"/>
      <w:divBdr>
        <w:top w:val="none" w:sz="0" w:space="0" w:color="auto"/>
        <w:left w:val="none" w:sz="0" w:space="0" w:color="auto"/>
        <w:bottom w:val="none" w:sz="0" w:space="0" w:color="auto"/>
        <w:right w:val="none" w:sz="0" w:space="0" w:color="auto"/>
      </w:divBdr>
    </w:div>
    <w:div w:id="500897762">
      <w:bodyDiv w:val="1"/>
      <w:marLeft w:val="0"/>
      <w:marRight w:val="0"/>
      <w:marTop w:val="0"/>
      <w:marBottom w:val="0"/>
      <w:divBdr>
        <w:top w:val="none" w:sz="0" w:space="0" w:color="auto"/>
        <w:left w:val="none" w:sz="0" w:space="0" w:color="auto"/>
        <w:bottom w:val="none" w:sz="0" w:space="0" w:color="auto"/>
        <w:right w:val="none" w:sz="0" w:space="0" w:color="auto"/>
      </w:divBdr>
    </w:div>
    <w:div w:id="501093032">
      <w:bodyDiv w:val="1"/>
      <w:marLeft w:val="0"/>
      <w:marRight w:val="0"/>
      <w:marTop w:val="0"/>
      <w:marBottom w:val="0"/>
      <w:divBdr>
        <w:top w:val="none" w:sz="0" w:space="0" w:color="auto"/>
        <w:left w:val="none" w:sz="0" w:space="0" w:color="auto"/>
        <w:bottom w:val="none" w:sz="0" w:space="0" w:color="auto"/>
        <w:right w:val="none" w:sz="0" w:space="0" w:color="auto"/>
      </w:divBdr>
    </w:div>
    <w:div w:id="501164349">
      <w:bodyDiv w:val="1"/>
      <w:marLeft w:val="0"/>
      <w:marRight w:val="0"/>
      <w:marTop w:val="0"/>
      <w:marBottom w:val="0"/>
      <w:divBdr>
        <w:top w:val="none" w:sz="0" w:space="0" w:color="auto"/>
        <w:left w:val="none" w:sz="0" w:space="0" w:color="auto"/>
        <w:bottom w:val="none" w:sz="0" w:space="0" w:color="auto"/>
        <w:right w:val="none" w:sz="0" w:space="0" w:color="auto"/>
      </w:divBdr>
    </w:div>
    <w:div w:id="501315843">
      <w:bodyDiv w:val="1"/>
      <w:marLeft w:val="0"/>
      <w:marRight w:val="0"/>
      <w:marTop w:val="0"/>
      <w:marBottom w:val="0"/>
      <w:divBdr>
        <w:top w:val="none" w:sz="0" w:space="0" w:color="auto"/>
        <w:left w:val="none" w:sz="0" w:space="0" w:color="auto"/>
        <w:bottom w:val="none" w:sz="0" w:space="0" w:color="auto"/>
        <w:right w:val="none" w:sz="0" w:space="0" w:color="auto"/>
      </w:divBdr>
    </w:div>
    <w:div w:id="502354506">
      <w:bodyDiv w:val="1"/>
      <w:marLeft w:val="0"/>
      <w:marRight w:val="0"/>
      <w:marTop w:val="0"/>
      <w:marBottom w:val="0"/>
      <w:divBdr>
        <w:top w:val="none" w:sz="0" w:space="0" w:color="auto"/>
        <w:left w:val="none" w:sz="0" w:space="0" w:color="auto"/>
        <w:bottom w:val="none" w:sz="0" w:space="0" w:color="auto"/>
        <w:right w:val="none" w:sz="0" w:space="0" w:color="auto"/>
      </w:divBdr>
    </w:div>
    <w:div w:id="502358676">
      <w:bodyDiv w:val="1"/>
      <w:marLeft w:val="0"/>
      <w:marRight w:val="0"/>
      <w:marTop w:val="0"/>
      <w:marBottom w:val="0"/>
      <w:divBdr>
        <w:top w:val="none" w:sz="0" w:space="0" w:color="auto"/>
        <w:left w:val="none" w:sz="0" w:space="0" w:color="auto"/>
        <w:bottom w:val="none" w:sz="0" w:space="0" w:color="auto"/>
        <w:right w:val="none" w:sz="0" w:space="0" w:color="auto"/>
      </w:divBdr>
    </w:div>
    <w:div w:id="502360136">
      <w:bodyDiv w:val="1"/>
      <w:marLeft w:val="0"/>
      <w:marRight w:val="0"/>
      <w:marTop w:val="0"/>
      <w:marBottom w:val="0"/>
      <w:divBdr>
        <w:top w:val="none" w:sz="0" w:space="0" w:color="auto"/>
        <w:left w:val="none" w:sz="0" w:space="0" w:color="auto"/>
        <w:bottom w:val="none" w:sz="0" w:space="0" w:color="auto"/>
        <w:right w:val="none" w:sz="0" w:space="0" w:color="auto"/>
      </w:divBdr>
    </w:div>
    <w:div w:id="502626569">
      <w:bodyDiv w:val="1"/>
      <w:marLeft w:val="0"/>
      <w:marRight w:val="0"/>
      <w:marTop w:val="0"/>
      <w:marBottom w:val="0"/>
      <w:divBdr>
        <w:top w:val="none" w:sz="0" w:space="0" w:color="auto"/>
        <w:left w:val="none" w:sz="0" w:space="0" w:color="auto"/>
        <w:bottom w:val="none" w:sz="0" w:space="0" w:color="auto"/>
        <w:right w:val="none" w:sz="0" w:space="0" w:color="auto"/>
      </w:divBdr>
    </w:div>
    <w:div w:id="502862992">
      <w:bodyDiv w:val="1"/>
      <w:marLeft w:val="0"/>
      <w:marRight w:val="0"/>
      <w:marTop w:val="0"/>
      <w:marBottom w:val="0"/>
      <w:divBdr>
        <w:top w:val="none" w:sz="0" w:space="0" w:color="auto"/>
        <w:left w:val="none" w:sz="0" w:space="0" w:color="auto"/>
        <w:bottom w:val="none" w:sz="0" w:space="0" w:color="auto"/>
        <w:right w:val="none" w:sz="0" w:space="0" w:color="auto"/>
      </w:divBdr>
    </w:div>
    <w:div w:id="503394900">
      <w:bodyDiv w:val="1"/>
      <w:marLeft w:val="0"/>
      <w:marRight w:val="0"/>
      <w:marTop w:val="0"/>
      <w:marBottom w:val="0"/>
      <w:divBdr>
        <w:top w:val="none" w:sz="0" w:space="0" w:color="auto"/>
        <w:left w:val="none" w:sz="0" w:space="0" w:color="auto"/>
        <w:bottom w:val="none" w:sz="0" w:space="0" w:color="auto"/>
        <w:right w:val="none" w:sz="0" w:space="0" w:color="auto"/>
      </w:divBdr>
    </w:div>
    <w:div w:id="503518708">
      <w:bodyDiv w:val="1"/>
      <w:marLeft w:val="0"/>
      <w:marRight w:val="0"/>
      <w:marTop w:val="0"/>
      <w:marBottom w:val="0"/>
      <w:divBdr>
        <w:top w:val="none" w:sz="0" w:space="0" w:color="auto"/>
        <w:left w:val="none" w:sz="0" w:space="0" w:color="auto"/>
        <w:bottom w:val="none" w:sz="0" w:space="0" w:color="auto"/>
        <w:right w:val="none" w:sz="0" w:space="0" w:color="auto"/>
      </w:divBdr>
    </w:div>
    <w:div w:id="503592079">
      <w:bodyDiv w:val="1"/>
      <w:marLeft w:val="0"/>
      <w:marRight w:val="0"/>
      <w:marTop w:val="0"/>
      <w:marBottom w:val="0"/>
      <w:divBdr>
        <w:top w:val="none" w:sz="0" w:space="0" w:color="auto"/>
        <w:left w:val="none" w:sz="0" w:space="0" w:color="auto"/>
        <w:bottom w:val="none" w:sz="0" w:space="0" w:color="auto"/>
        <w:right w:val="none" w:sz="0" w:space="0" w:color="auto"/>
      </w:divBdr>
    </w:div>
    <w:div w:id="503667354">
      <w:bodyDiv w:val="1"/>
      <w:marLeft w:val="0"/>
      <w:marRight w:val="0"/>
      <w:marTop w:val="0"/>
      <w:marBottom w:val="0"/>
      <w:divBdr>
        <w:top w:val="none" w:sz="0" w:space="0" w:color="auto"/>
        <w:left w:val="none" w:sz="0" w:space="0" w:color="auto"/>
        <w:bottom w:val="none" w:sz="0" w:space="0" w:color="auto"/>
        <w:right w:val="none" w:sz="0" w:space="0" w:color="auto"/>
      </w:divBdr>
    </w:div>
    <w:div w:id="503787033">
      <w:bodyDiv w:val="1"/>
      <w:marLeft w:val="0"/>
      <w:marRight w:val="0"/>
      <w:marTop w:val="0"/>
      <w:marBottom w:val="0"/>
      <w:divBdr>
        <w:top w:val="none" w:sz="0" w:space="0" w:color="auto"/>
        <w:left w:val="none" w:sz="0" w:space="0" w:color="auto"/>
        <w:bottom w:val="none" w:sz="0" w:space="0" w:color="auto"/>
        <w:right w:val="none" w:sz="0" w:space="0" w:color="auto"/>
      </w:divBdr>
    </w:div>
    <w:div w:id="503788741">
      <w:bodyDiv w:val="1"/>
      <w:marLeft w:val="0"/>
      <w:marRight w:val="0"/>
      <w:marTop w:val="0"/>
      <w:marBottom w:val="0"/>
      <w:divBdr>
        <w:top w:val="none" w:sz="0" w:space="0" w:color="auto"/>
        <w:left w:val="none" w:sz="0" w:space="0" w:color="auto"/>
        <w:bottom w:val="none" w:sz="0" w:space="0" w:color="auto"/>
        <w:right w:val="none" w:sz="0" w:space="0" w:color="auto"/>
      </w:divBdr>
    </w:div>
    <w:div w:id="503862431">
      <w:bodyDiv w:val="1"/>
      <w:marLeft w:val="0"/>
      <w:marRight w:val="0"/>
      <w:marTop w:val="0"/>
      <w:marBottom w:val="0"/>
      <w:divBdr>
        <w:top w:val="none" w:sz="0" w:space="0" w:color="auto"/>
        <w:left w:val="none" w:sz="0" w:space="0" w:color="auto"/>
        <w:bottom w:val="none" w:sz="0" w:space="0" w:color="auto"/>
        <w:right w:val="none" w:sz="0" w:space="0" w:color="auto"/>
      </w:divBdr>
    </w:div>
    <w:div w:id="504053703">
      <w:bodyDiv w:val="1"/>
      <w:marLeft w:val="0"/>
      <w:marRight w:val="0"/>
      <w:marTop w:val="0"/>
      <w:marBottom w:val="0"/>
      <w:divBdr>
        <w:top w:val="none" w:sz="0" w:space="0" w:color="auto"/>
        <w:left w:val="none" w:sz="0" w:space="0" w:color="auto"/>
        <w:bottom w:val="none" w:sz="0" w:space="0" w:color="auto"/>
        <w:right w:val="none" w:sz="0" w:space="0" w:color="auto"/>
      </w:divBdr>
    </w:div>
    <w:div w:id="504252641">
      <w:bodyDiv w:val="1"/>
      <w:marLeft w:val="0"/>
      <w:marRight w:val="0"/>
      <w:marTop w:val="0"/>
      <w:marBottom w:val="0"/>
      <w:divBdr>
        <w:top w:val="none" w:sz="0" w:space="0" w:color="auto"/>
        <w:left w:val="none" w:sz="0" w:space="0" w:color="auto"/>
        <w:bottom w:val="none" w:sz="0" w:space="0" w:color="auto"/>
        <w:right w:val="none" w:sz="0" w:space="0" w:color="auto"/>
      </w:divBdr>
    </w:div>
    <w:div w:id="504326653">
      <w:bodyDiv w:val="1"/>
      <w:marLeft w:val="0"/>
      <w:marRight w:val="0"/>
      <w:marTop w:val="0"/>
      <w:marBottom w:val="0"/>
      <w:divBdr>
        <w:top w:val="none" w:sz="0" w:space="0" w:color="auto"/>
        <w:left w:val="none" w:sz="0" w:space="0" w:color="auto"/>
        <w:bottom w:val="none" w:sz="0" w:space="0" w:color="auto"/>
        <w:right w:val="none" w:sz="0" w:space="0" w:color="auto"/>
      </w:divBdr>
    </w:div>
    <w:div w:id="504787946">
      <w:bodyDiv w:val="1"/>
      <w:marLeft w:val="0"/>
      <w:marRight w:val="0"/>
      <w:marTop w:val="0"/>
      <w:marBottom w:val="0"/>
      <w:divBdr>
        <w:top w:val="none" w:sz="0" w:space="0" w:color="auto"/>
        <w:left w:val="none" w:sz="0" w:space="0" w:color="auto"/>
        <w:bottom w:val="none" w:sz="0" w:space="0" w:color="auto"/>
        <w:right w:val="none" w:sz="0" w:space="0" w:color="auto"/>
      </w:divBdr>
    </w:div>
    <w:div w:id="504907406">
      <w:bodyDiv w:val="1"/>
      <w:marLeft w:val="0"/>
      <w:marRight w:val="0"/>
      <w:marTop w:val="0"/>
      <w:marBottom w:val="0"/>
      <w:divBdr>
        <w:top w:val="none" w:sz="0" w:space="0" w:color="auto"/>
        <w:left w:val="none" w:sz="0" w:space="0" w:color="auto"/>
        <w:bottom w:val="none" w:sz="0" w:space="0" w:color="auto"/>
        <w:right w:val="none" w:sz="0" w:space="0" w:color="auto"/>
      </w:divBdr>
    </w:div>
    <w:div w:id="504980001">
      <w:bodyDiv w:val="1"/>
      <w:marLeft w:val="0"/>
      <w:marRight w:val="0"/>
      <w:marTop w:val="0"/>
      <w:marBottom w:val="0"/>
      <w:divBdr>
        <w:top w:val="none" w:sz="0" w:space="0" w:color="auto"/>
        <w:left w:val="none" w:sz="0" w:space="0" w:color="auto"/>
        <w:bottom w:val="none" w:sz="0" w:space="0" w:color="auto"/>
        <w:right w:val="none" w:sz="0" w:space="0" w:color="auto"/>
      </w:divBdr>
    </w:div>
    <w:div w:id="504981748">
      <w:bodyDiv w:val="1"/>
      <w:marLeft w:val="0"/>
      <w:marRight w:val="0"/>
      <w:marTop w:val="0"/>
      <w:marBottom w:val="0"/>
      <w:divBdr>
        <w:top w:val="none" w:sz="0" w:space="0" w:color="auto"/>
        <w:left w:val="none" w:sz="0" w:space="0" w:color="auto"/>
        <w:bottom w:val="none" w:sz="0" w:space="0" w:color="auto"/>
        <w:right w:val="none" w:sz="0" w:space="0" w:color="auto"/>
      </w:divBdr>
    </w:div>
    <w:div w:id="505361676">
      <w:bodyDiv w:val="1"/>
      <w:marLeft w:val="0"/>
      <w:marRight w:val="0"/>
      <w:marTop w:val="0"/>
      <w:marBottom w:val="0"/>
      <w:divBdr>
        <w:top w:val="none" w:sz="0" w:space="0" w:color="auto"/>
        <w:left w:val="none" w:sz="0" w:space="0" w:color="auto"/>
        <w:bottom w:val="none" w:sz="0" w:space="0" w:color="auto"/>
        <w:right w:val="none" w:sz="0" w:space="0" w:color="auto"/>
      </w:divBdr>
    </w:div>
    <w:div w:id="505369473">
      <w:bodyDiv w:val="1"/>
      <w:marLeft w:val="0"/>
      <w:marRight w:val="0"/>
      <w:marTop w:val="0"/>
      <w:marBottom w:val="0"/>
      <w:divBdr>
        <w:top w:val="none" w:sz="0" w:space="0" w:color="auto"/>
        <w:left w:val="none" w:sz="0" w:space="0" w:color="auto"/>
        <w:bottom w:val="none" w:sz="0" w:space="0" w:color="auto"/>
        <w:right w:val="none" w:sz="0" w:space="0" w:color="auto"/>
      </w:divBdr>
    </w:div>
    <w:div w:id="505440907">
      <w:bodyDiv w:val="1"/>
      <w:marLeft w:val="0"/>
      <w:marRight w:val="0"/>
      <w:marTop w:val="0"/>
      <w:marBottom w:val="0"/>
      <w:divBdr>
        <w:top w:val="none" w:sz="0" w:space="0" w:color="auto"/>
        <w:left w:val="none" w:sz="0" w:space="0" w:color="auto"/>
        <w:bottom w:val="none" w:sz="0" w:space="0" w:color="auto"/>
        <w:right w:val="none" w:sz="0" w:space="0" w:color="auto"/>
      </w:divBdr>
    </w:div>
    <w:div w:id="505487982">
      <w:bodyDiv w:val="1"/>
      <w:marLeft w:val="0"/>
      <w:marRight w:val="0"/>
      <w:marTop w:val="0"/>
      <w:marBottom w:val="0"/>
      <w:divBdr>
        <w:top w:val="none" w:sz="0" w:space="0" w:color="auto"/>
        <w:left w:val="none" w:sz="0" w:space="0" w:color="auto"/>
        <w:bottom w:val="none" w:sz="0" w:space="0" w:color="auto"/>
        <w:right w:val="none" w:sz="0" w:space="0" w:color="auto"/>
      </w:divBdr>
    </w:div>
    <w:div w:id="505825575">
      <w:bodyDiv w:val="1"/>
      <w:marLeft w:val="0"/>
      <w:marRight w:val="0"/>
      <w:marTop w:val="0"/>
      <w:marBottom w:val="0"/>
      <w:divBdr>
        <w:top w:val="none" w:sz="0" w:space="0" w:color="auto"/>
        <w:left w:val="none" w:sz="0" w:space="0" w:color="auto"/>
        <w:bottom w:val="none" w:sz="0" w:space="0" w:color="auto"/>
        <w:right w:val="none" w:sz="0" w:space="0" w:color="auto"/>
      </w:divBdr>
    </w:div>
    <w:div w:id="505901492">
      <w:bodyDiv w:val="1"/>
      <w:marLeft w:val="0"/>
      <w:marRight w:val="0"/>
      <w:marTop w:val="0"/>
      <w:marBottom w:val="0"/>
      <w:divBdr>
        <w:top w:val="none" w:sz="0" w:space="0" w:color="auto"/>
        <w:left w:val="none" w:sz="0" w:space="0" w:color="auto"/>
        <w:bottom w:val="none" w:sz="0" w:space="0" w:color="auto"/>
        <w:right w:val="none" w:sz="0" w:space="0" w:color="auto"/>
      </w:divBdr>
    </w:div>
    <w:div w:id="506019744">
      <w:bodyDiv w:val="1"/>
      <w:marLeft w:val="0"/>
      <w:marRight w:val="0"/>
      <w:marTop w:val="0"/>
      <w:marBottom w:val="0"/>
      <w:divBdr>
        <w:top w:val="none" w:sz="0" w:space="0" w:color="auto"/>
        <w:left w:val="none" w:sz="0" w:space="0" w:color="auto"/>
        <w:bottom w:val="none" w:sz="0" w:space="0" w:color="auto"/>
        <w:right w:val="none" w:sz="0" w:space="0" w:color="auto"/>
      </w:divBdr>
    </w:div>
    <w:div w:id="506137318">
      <w:bodyDiv w:val="1"/>
      <w:marLeft w:val="0"/>
      <w:marRight w:val="0"/>
      <w:marTop w:val="0"/>
      <w:marBottom w:val="0"/>
      <w:divBdr>
        <w:top w:val="none" w:sz="0" w:space="0" w:color="auto"/>
        <w:left w:val="none" w:sz="0" w:space="0" w:color="auto"/>
        <w:bottom w:val="none" w:sz="0" w:space="0" w:color="auto"/>
        <w:right w:val="none" w:sz="0" w:space="0" w:color="auto"/>
      </w:divBdr>
    </w:div>
    <w:div w:id="506213239">
      <w:bodyDiv w:val="1"/>
      <w:marLeft w:val="0"/>
      <w:marRight w:val="0"/>
      <w:marTop w:val="0"/>
      <w:marBottom w:val="0"/>
      <w:divBdr>
        <w:top w:val="none" w:sz="0" w:space="0" w:color="auto"/>
        <w:left w:val="none" w:sz="0" w:space="0" w:color="auto"/>
        <w:bottom w:val="none" w:sz="0" w:space="0" w:color="auto"/>
        <w:right w:val="none" w:sz="0" w:space="0" w:color="auto"/>
      </w:divBdr>
    </w:div>
    <w:div w:id="506335238">
      <w:bodyDiv w:val="1"/>
      <w:marLeft w:val="0"/>
      <w:marRight w:val="0"/>
      <w:marTop w:val="0"/>
      <w:marBottom w:val="0"/>
      <w:divBdr>
        <w:top w:val="none" w:sz="0" w:space="0" w:color="auto"/>
        <w:left w:val="none" w:sz="0" w:space="0" w:color="auto"/>
        <w:bottom w:val="none" w:sz="0" w:space="0" w:color="auto"/>
        <w:right w:val="none" w:sz="0" w:space="0" w:color="auto"/>
      </w:divBdr>
    </w:div>
    <w:div w:id="506403796">
      <w:bodyDiv w:val="1"/>
      <w:marLeft w:val="0"/>
      <w:marRight w:val="0"/>
      <w:marTop w:val="0"/>
      <w:marBottom w:val="0"/>
      <w:divBdr>
        <w:top w:val="none" w:sz="0" w:space="0" w:color="auto"/>
        <w:left w:val="none" w:sz="0" w:space="0" w:color="auto"/>
        <w:bottom w:val="none" w:sz="0" w:space="0" w:color="auto"/>
        <w:right w:val="none" w:sz="0" w:space="0" w:color="auto"/>
      </w:divBdr>
    </w:div>
    <w:div w:id="506558078">
      <w:bodyDiv w:val="1"/>
      <w:marLeft w:val="0"/>
      <w:marRight w:val="0"/>
      <w:marTop w:val="0"/>
      <w:marBottom w:val="0"/>
      <w:divBdr>
        <w:top w:val="none" w:sz="0" w:space="0" w:color="auto"/>
        <w:left w:val="none" w:sz="0" w:space="0" w:color="auto"/>
        <w:bottom w:val="none" w:sz="0" w:space="0" w:color="auto"/>
        <w:right w:val="none" w:sz="0" w:space="0" w:color="auto"/>
      </w:divBdr>
    </w:div>
    <w:div w:id="507138717">
      <w:bodyDiv w:val="1"/>
      <w:marLeft w:val="0"/>
      <w:marRight w:val="0"/>
      <w:marTop w:val="0"/>
      <w:marBottom w:val="0"/>
      <w:divBdr>
        <w:top w:val="none" w:sz="0" w:space="0" w:color="auto"/>
        <w:left w:val="none" w:sz="0" w:space="0" w:color="auto"/>
        <w:bottom w:val="none" w:sz="0" w:space="0" w:color="auto"/>
        <w:right w:val="none" w:sz="0" w:space="0" w:color="auto"/>
      </w:divBdr>
    </w:div>
    <w:div w:id="507214025">
      <w:bodyDiv w:val="1"/>
      <w:marLeft w:val="0"/>
      <w:marRight w:val="0"/>
      <w:marTop w:val="0"/>
      <w:marBottom w:val="0"/>
      <w:divBdr>
        <w:top w:val="none" w:sz="0" w:space="0" w:color="auto"/>
        <w:left w:val="none" w:sz="0" w:space="0" w:color="auto"/>
        <w:bottom w:val="none" w:sz="0" w:space="0" w:color="auto"/>
        <w:right w:val="none" w:sz="0" w:space="0" w:color="auto"/>
      </w:divBdr>
    </w:div>
    <w:div w:id="507447295">
      <w:bodyDiv w:val="1"/>
      <w:marLeft w:val="0"/>
      <w:marRight w:val="0"/>
      <w:marTop w:val="0"/>
      <w:marBottom w:val="0"/>
      <w:divBdr>
        <w:top w:val="none" w:sz="0" w:space="0" w:color="auto"/>
        <w:left w:val="none" w:sz="0" w:space="0" w:color="auto"/>
        <w:bottom w:val="none" w:sz="0" w:space="0" w:color="auto"/>
        <w:right w:val="none" w:sz="0" w:space="0" w:color="auto"/>
      </w:divBdr>
    </w:div>
    <w:div w:id="507868918">
      <w:bodyDiv w:val="1"/>
      <w:marLeft w:val="0"/>
      <w:marRight w:val="0"/>
      <w:marTop w:val="0"/>
      <w:marBottom w:val="0"/>
      <w:divBdr>
        <w:top w:val="none" w:sz="0" w:space="0" w:color="auto"/>
        <w:left w:val="none" w:sz="0" w:space="0" w:color="auto"/>
        <w:bottom w:val="none" w:sz="0" w:space="0" w:color="auto"/>
        <w:right w:val="none" w:sz="0" w:space="0" w:color="auto"/>
      </w:divBdr>
    </w:div>
    <w:div w:id="507869671">
      <w:bodyDiv w:val="1"/>
      <w:marLeft w:val="0"/>
      <w:marRight w:val="0"/>
      <w:marTop w:val="0"/>
      <w:marBottom w:val="0"/>
      <w:divBdr>
        <w:top w:val="none" w:sz="0" w:space="0" w:color="auto"/>
        <w:left w:val="none" w:sz="0" w:space="0" w:color="auto"/>
        <w:bottom w:val="none" w:sz="0" w:space="0" w:color="auto"/>
        <w:right w:val="none" w:sz="0" w:space="0" w:color="auto"/>
      </w:divBdr>
    </w:div>
    <w:div w:id="508105661">
      <w:bodyDiv w:val="1"/>
      <w:marLeft w:val="0"/>
      <w:marRight w:val="0"/>
      <w:marTop w:val="0"/>
      <w:marBottom w:val="0"/>
      <w:divBdr>
        <w:top w:val="none" w:sz="0" w:space="0" w:color="auto"/>
        <w:left w:val="none" w:sz="0" w:space="0" w:color="auto"/>
        <w:bottom w:val="none" w:sz="0" w:space="0" w:color="auto"/>
        <w:right w:val="none" w:sz="0" w:space="0" w:color="auto"/>
      </w:divBdr>
    </w:div>
    <w:div w:id="508327435">
      <w:bodyDiv w:val="1"/>
      <w:marLeft w:val="0"/>
      <w:marRight w:val="0"/>
      <w:marTop w:val="0"/>
      <w:marBottom w:val="0"/>
      <w:divBdr>
        <w:top w:val="none" w:sz="0" w:space="0" w:color="auto"/>
        <w:left w:val="none" w:sz="0" w:space="0" w:color="auto"/>
        <w:bottom w:val="none" w:sz="0" w:space="0" w:color="auto"/>
        <w:right w:val="none" w:sz="0" w:space="0" w:color="auto"/>
      </w:divBdr>
    </w:div>
    <w:div w:id="508374673">
      <w:bodyDiv w:val="1"/>
      <w:marLeft w:val="0"/>
      <w:marRight w:val="0"/>
      <w:marTop w:val="0"/>
      <w:marBottom w:val="0"/>
      <w:divBdr>
        <w:top w:val="none" w:sz="0" w:space="0" w:color="auto"/>
        <w:left w:val="none" w:sz="0" w:space="0" w:color="auto"/>
        <w:bottom w:val="none" w:sz="0" w:space="0" w:color="auto"/>
        <w:right w:val="none" w:sz="0" w:space="0" w:color="auto"/>
      </w:divBdr>
    </w:div>
    <w:div w:id="508561452">
      <w:bodyDiv w:val="1"/>
      <w:marLeft w:val="0"/>
      <w:marRight w:val="0"/>
      <w:marTop w:val="0"/>
      <w:marBottom w:val="0"/>
      <w:divBdr>
        <w:top w:val="none" w:sz="0" w:space="0" w:color="auto"/>
        <w:left w:val="none" w:sz="0" w:space="0" w:color="auto"/>
        <w:bottom w:val="none" w:sz="0" w:space="0" w:color="auto"/>
        <w:right w:val="none" w:sz="0" w:space="0" w:color="auto"/>
      </w:divBdr>
    </w:div>
    <w:div w:id="508643654">
      <w:bodyDiv w:val="1"/>
      <w:marLeft w:val="0"/>
      <w:marRight w:val="0"/>
      <w:marTop w:val="0"/>
      <w:marBottom w:val="0"/>
      <w:divBdr>
        <w:top w:val="none" w:sz="0" w:space="0" w:color="auto"/>
        <w:left w:val="none" w:sz="0" w:space="0" w:color="auto"/>
        <w:bottom w:val="none" w:sz="0" w:space="0" w:color="auto"/>
        <w:right w:val="none" w:sz="0" w:space="0" w:color="auto"/>
      </w:divBdr>
    </w:div>
    <w:div w:id="508644702">
      <w:bodyDiv w:val="1"/>
      <w:marLeft w:val="0"/>
      <w:marRight w:val="0"/>
      <w:marTop w:val="0"/>
      <w:marBottom w:val="0"/>
      <w:divBdr>
        <w:top w:val="none" w:sz="0" w:space="0" w:color="auto"/>
        <w:left w:val="none" w:sz="0" w:space="0" w:color="auto"/>
        <w:bottom w:val="none" w:sz="0" w:space="0" w:color="auto"/>
        <w:right w:val="none" w:sz="0" w:space="0" w:color="auto"/>
      </w:divBdr>
    </w:div>
    <w:div w:id="508831570">
      <w:bodyDiv w:val="1"/>
      <w:marLeft w:val="0"/>
      <w:marRight w:val="0"/>
      <w:marTop w:val="0"/>
      <w:marBottom w:val="0"/>
      <w:divBdr>
        <w:top w:val="none" w:sz="0" w:space="0" w:color="auto"/>
        <w:left w:val="none" w:sz="0" w:space="0" w:color="auto"/>
        <w:bottom w:val="none" w:sz="0" w:space="0" w:color="auto"/>
        <w:right w:val="none" w:sz="0" w:space="0" w:color="auto"/>
      </w:divBdr>
    </w:div>
    <w:div w:id="508955011">
      <w:bodyDiv w:val="1"/>
      <w:marLeft w:val="0"/>
      <w:marRight w:val="0"/>
      <w:marTop w:val="0"/>
      <w:marBottom w:val="0"/>
      <w:divBdr>
        <w:top w:val="none" w:sz="0" w:space="0" w:color="auto"/>
        <w:left w:val="none" w:sz="0" w:space="0" w:color="auto"/>
        <w:bottom w:val="none" w:sz="0" w:space="0" w:color="auto"/>
        <w:right w:val="none" w:sz="0" w:space="0" w:color="auto"/>
      </w:divBdr>
    </w:div>
    <w:div w:id="509219197">
      <w:bodyDiv w:val="1"/>
      <w:marLeft w:val="0"/>
      <w:marRight w:val="0"/>
      <w:marTop w:val="0"/>
      <w:marBottom w:val="0"/>
      <w:divBdr>
        <w:top w:val="none" w:sz="0" w:space="0" w:color="auto"/>
        <w:left w:val="none" w:sz="0" w:space="0" w:color="auto"/>
        <w:bottom w:val="none" w:sz="0" w:space="0" w:color="auto"/>
        <w:right w:val="none" w:sz="0" w:space="0" w:color="auto"/>
      </w:divBdr>
    </w:div>
    <w:div w:id="509413936">
      <w:bodyDiv w:val="1"/>
      <w:marLeft w:val="0"/>
      <w:marRight w:val="0"/>
      <w:marTop w:val="0"/>
      <w:marBottom w:val="0"/>
      <w:divBdr>
        <w:top w:val="none" w:sz="0" w:space="0" w:color="auto"/>
        <w:left w:val="none" w:sz="0" w:space="0" w:color="auto"/>
        <w:bottom w:val="none" w:sz="0" w:space="0" w:color="auto"/>
        <w:right w:val="none" w:sz="0" w:space="0" w:color="auto"/>
      </w:divBdr>
    </w:div>
    <w:div w:id="509568165">
      <w:bodyDiv w:val="1"/>
      <w:marLeft w:val="0"/>
      <w:marRight w:val="0"/>
      <w:marTop w:val="0"/>
      <w:marBottom w:val="0"/>
      <w:divBdr>
        <w:top w:val="none" w:sz="0" w:space="0" w:color="auto"/>
        <w:left w:val="none" w:sz="0" w:space="0" w:color="auto"/>
        <w:bottom w:val="none" w:sz="0" w:space="0" w:color="auto"/>
        <w:right w:val="none" w:sz="0" w:space="0" w:color="auto"/>
      </w:divBdr>
    </w:div>
    <w:div w:id="509680868">
      <w:bodyDiv w:val="1"/>
      <w:marLeft w:val="0"/>
      <w:marRight w:val="0"/>
      <w:marTop w:val="0"/>
      <w:marBottom w:val="0"/>
      <w:divBdr>
        <w:top w:val="none" w:sz="0" w:space="0" w:color="auto"/>
        <w:left w:val="none" w:sz="0" w:space="0" w:color="auto"/>
        <w:bottom w:val="none" w:sz="0" w:space="0" w:color="auto"/>
        <w:right w:val="none" w:sz="0" w:space="0" w:color="auto"/>
      </w:divBdr>
    </w:div>
    <w:div w:id="509756859">
      <w:bodyDiv w:val="1"/>
      <w:marLeft w:val="0"/>
      <w:marRight w:val="0"/>
      <w:marTop w:val="0"/>
      <w:marBottom w:val="0"/>
      <w:divBdr>
        <w:top w:val="none" w:sz="0" w:space="0" w:color="auto"/>
        <w:left w:val="none" w:sz="0" w:space="0" w:color="auto"/>
        <w:bottom w:val="none" w:sz="0" w:space="0" w:color="auto"/>
        <w:right w:val="none" w:sz="0" w:space="0" w:color="auto"/>
      </w:divBdr>
    </w:div>
    <w:div w:id="509948373">
      <w:bodyDiv w:val="1"/>
      <w:marLeft w:val="0"/>
      <w:marRight w:val="0"/>
      <w:marTop w:val="0"/>
      <w:marBottom w:val="0"/>
      <w:divBdr>
        <w:top w:val="none" w:sz="0" w:space="0" w:color="auto"/>
        <w:left w:val="none" w:sz="0" w:space="0" w:color="auto"/>
        <w:bottom w:val="none" w:sz="0" w:space="0" w:color="auto"/>
        <w:right w:val="none" w:sz="0" w:space="0" w:color="auto"/>
      </w:divBdr>
    </w:div>
    <w:div w:id="510224462">
      <w:bodyDiv w:val="1"/>
      <w:marLeft w:val="0"/>
      <w:marRight w:val="0"/>
      <w:marTop w:val="0"/>
      <w:marBottom w:val="0"/>
      <w:divBdr>
        <w:top w:val="none" w:sz="0" w:space="0" w:color="auto"/>
        <w:left w:val="none" w:sz="0" w:space="0" w:color="auto"/>
        <w:bottom w:val="none" w:sz="0" w:space="0" w:color="auto"/>
        <w:right w:val="none" w:sz="0" w:space="0" w:color="auto"/>
      </w:divBdr>
    </w:div>
    <w:div w:id="510529740">
      <w:bodyDiv w:val="1"/>
      <w:marLeft w:val="0"/>
      <w:marRight w:val="0"/>
      <w:marTop w:val="0"/>
      <w:marBottom w:val="0"/>
      <w:divBdr>
        <w:top w:val="none" w:sz="0" w:space="0" w:color="auto"/>
        <w:left w:val="none" w:sz="0" w:space="0" w:color="auto"/>
        <w:bottom w:val="none" w:sz="0" w:space="0" w:color="auto"/>
        <w:right w:val="none" w:sz="0" w:space="0" w:color="auto"/>
      </w:divBdr>
    </w:div>
    <w:div w:id="510728602">
      <w:bodyDiv w:val="1"/>
      <w:marLeft w:val="0"/>
      <w:marRight w:val="0"/>
      <w:marTop w:val="0"/>
      <w:marBottom w:val="0"/>
      <w:divBdr>
        <w:top w:val="none" w:sz="0" w:space="0" w:color="auto"/>
        <w:left w:val="none" w:sz="0" w:space="0" w:color="auto"/>
        <w:bottom w:val="none" w:sz="0" w:space="0" w:color="auto"/>
        <w:right w:val="none" w:sz="0" w:space="0" w:color="auto"/>
      </w:divBdr>
    </w:div>
    <w:div w:id="510801418">
      <w:bodyDiv w:val="1"/>
      <w:marLeft w:val="0"/>
      <w:marRight w:val="0"/>
      <w:marTop w:val="0"/>
      <w:marBottom w:val="0"/>
      <w:divBdr>
        <w:top w:val="none" w:sz="0" w:space="0" w:color="auto"/>
        <w:left w:val="none" w:sz="0" w:space="0" w:color="auto"/>
        <w:bottom w:val="none" w:sz="0" w:space="0" w:color="auto"/>
        <w:right w:val="none" w:sz="0" w:space="0" w:color="auto"/>
      </w:divBdr>
    </w:div>
    <w:div w:id="510947024">
      <w:bodyDiv w:val="1"/>
      <w:marLeft w:val="0"/>
      <w:marRight w:val="0"/>
      <w:marTop w:val="0"/>
      <w:marBottom w:val="0"/>
      <w:divBdr>
        <w:top w:val="none" w:sz="0" w:space="0" w:color="auto"/>
        <w:left w:val="none" w:sz="0" w:space="0" w:color="auto"/>
        <w:bottom w:val="none" w:sz="0" w:space="0" w:color="auto"/>
        <w:right w:val="none" w:sz="0" w:space="0" w:color="auto"/>
      </w:divBdr>
    </w:div>
    <w:div w:id="510993594">
      <w:bodyDiv w:val="1"/>
      <w:marLeft w:val="0"/>
      <w:marRight w:val="0"/>
      <w:marTop w:val="0"/>
      <w:marBottom w:val="0"/>
      <w:divBdr>
        <w:top w:val="none" w:sz="0" w:space="0" w:color="auto"/>
        <w:left w:val="none" w:sz="0" w:space="0" w:color="auto"/>
        <w:bottom w:val="none" w:sz="0" w:space="0" w:color="auto"/>
        <w:right w:val="none" w:sz="0" w:space="0" w:color="auto"/>
      </w:divBdr>
    </w:div>
    <w:div w:id="511342486">
      <w:bodyDiv w:val="1"/>
      <w:marLeft w:val="0"/>
      <w:marRight w:val="0"/>
      <w:marTop w:val="0"/>
      <w:marBottom w:val="0"/>
      <w:divBdr>
        <w:top w:val="none" w:sz="0" w:space="0" w:color="auto"/>
        <w:left w:val="none" w:sz="0" w:space="0" w:color="auto"/>
        <w:bottom w:val="none" w:sz="0" w:space="0" w:color="auto"/>
        <w:right w:val="none" w:sz="0" w:space="0" w:color="auto"/>
      </w:divBdr>
    </w:div>
    <w:div w:id="511650953">
      <w:bodyDiv w:val="1"/>
      <w:marLeft w:val="0"/>
      <w:marRight w:val="0"/>
      <w:marTop w:val="0"/>
      <w:marBottom w:val="0"/>
      <w:divBdr>
        <w:top w:val="none" w:sz="0" w:space="0" w:color="auto"/>
        <w:left w:val="none" w:sz="0" w:space="0" w:color="auto"/>
        <w:bottom w:val="none" w:sz="0" w:space="0" w:color="auto"/>
        <w:right w:val="none" w:sz="0" w:space="0" w:color="auto"/>
      </w:divBdr>
    </w:div>
    <w:div w:id="511724942">
      <w:bodyDiv w:val="1"/>
      <w:marLeft w:val="0"/>
      <w:marRight w:val="0"/>
      <w:marTop w:val="0"/>
      <w:marBottom w:val="0"/>
      <w:divBdr>
        <w:top w:val="none" w:sz="0" w:space="0" w:color="auto"/>
        <w:left w:val="none" w:sz="0" w:space="0" w:color="auto"/>
        <w:bottom w:val="none" w:sz="0" w:space="0" w:color="auto"/>
        <w:right w:val="none" w:sz="0" w:space="0" w:color="auto"/>
      </w:divBdr>
    </w:div>
    <w:div w:id="511727796">
      <w:bodyDiv w:val="1"/>
      <w:marLeft w:val="0"/>
      <w:marRight w:val="0"/>
      <w:marTop w:val="0"/>
      <w:marBottom w:val="0"/>
      <w:divBdr>
        <w:top w:val="none" w:sz="0" w:space="0" w:color="auto"/>
        <w:left w:val="none" w:sz="0" w:space="0" w:color="auto"/>
        <w:bottom w:val="none" w:sz="0" w:space="0" w:color="auto"/>
        <w:right w:val="none" w:sz="0" w:space="0" w:color="auto"/>
      </w:divBdr>
    </w:div>
    <w:div w:id="511915225">
      <w:bodyDiv w:val="1"/>
      <w:marLeft w:val="0"/>
      <w:marRight w:val="0"/>
      <w:marTop w:val="0"/>
      <w:marBottom w:val="0"/>
      <w:divBdr>
        <w:top w:val="none" w:sz="0" w:space="0" w:color="auto"/>
        <w:left w:val="none" w:sz="0" w:space="0" w:color="auto"/>
        <w:bottom w:val="none" w:sz="0" w:space="0" w:color="auto"/>
        <w:right w:val="none" w:sz="0" w:space="0" w:color="auto"/>
      </w:divBdr>
    </w:div>
    <w:div w:id="512230459">
      <w:bodyDiv w:val="1"/>
      <w:marLeft w:val="0"/>
      <w:marRight w:val="0"/>
      <w:marTop w:val="0"/>
      <w:marBottom w:val="0"/>
      <w:divBdr>
        <w:top w:val="none" w:sz="0" w:space="0" w:color="auto"/>
        <w:left w:val="none" w:sz="0" w:space="0" w:color="auto"/>
        <w:bottom w:val="none" w:sz="0" w:space="0" w:color="auto"/>
        <w:right w:val="none" w:sz="0" w:space="0" w:color="auto"/>
      </w:divBdr>
    </w:div>
    <w:div w:id="512231501">
      <w:bodyDiv w:val="1"/>
      <w:marLeft w:val="0"/>
      <w:marRight w:val="0"/>
      <w:marTop w:val="0"/>
      <w:marBottom w:val="0"/>
      <w:divBdr>
        <w:top w:val="none" w:sz="0" w:space="0" w:color="auto"/>
        <w:left w:val="none" w:sz="0" w:space="0" w:color="auto"/>
        <w:bottom w:val="none" w:sz="0" w:space="0" w:color="auto"/>
        <w:right w:val="none" w:sz="0" w:space="0" w:color="auto"/>
      </w:divBdr>
    </w:div>
    <w:div w:id="512305629">
      <w:bodyDiv w:val="1"/>
      <w:marLeft w:val="0"/>
      <w:marRight w:val="0"/>
      <w:marTop w:val="0"/>
      <w:marBottom w:val="0"/>
      <w:divBdr>
        <w:top w:val="none" w:sz="0" w:space="0" w:color="auto"/>
        <w:left w:val="none" w:sz="0" w:space="0" w:color="auto"/>
        <w:bottom w:val="none" w:sz="0" w:space="0" w:color="auto"/>
        <w:right w:val="none" w:sz="0" w:space="0" w:color="auto"/>
      </w:divBdr>
    </w:div>
    <w:div w:id="512451118">
      <w:bodyDiv w:val="1"/>
      <w:marLeft w:val="0"/>
      <w:marRight w:val="0"/>
      <w:marTop w:val="0"/>
      <w:marBottom w:val="0"/>
      <w:divBdr>
        <w:top w:val="none" w:sz="0" w:space="0" w:color="auto"/>
        <w:left w:val="none" w:sz="0" w:space="0" w:color="auto"/>
        <w:bottom w:val="none" w:sz="0" w:space="0" w:color="auto"/>
        <w:right w:val="none" w:sz="0" w:space="0" w:color="auto"/>
      </w:divBdr>
    </w:div>
    <w:div w:id="512495044">
      <w:bodyDiv w:val="1"/>
      <w:marLeft w:val="0"/>
      <w:marRight w:val="0"/>
      <w:marTop w:val="0"/>
      <w:marBottom w:val="0"/>
      <w:divBdr>
        <w:top w:val="none" w:sz="0" w:space="0" w:color="auto"/>
        <w:left w:val="none" w:sz="0" w:space="0" w:color="auto"/>
        <w:bottom w:val="none" w:sz="0" w:space="0" w:color="auto"/>
        <w:right w:val="none" w:sz="0" w:space="0" w:color="auto"/>
      </w:divBdr>
    </w:div>
    <w:div w:id="512497557">
      <w:bodyDiv w:val="1"/>
      <w:marLeft w:val="0"/>
      <w:marRight w:val="0"/>
      <w:marTop w:val="0"/>
      <w:marBottom w:val="0"/>
      <w:divBdr>
        <w:top w:val="none" w:sz="0" w:space="0" w:color="auto"/>
        <w:left w:val="none" w:sz="0" w:space="0" w:color="auto"/>
        <w:bottom w:val="none" w:sz="0" w:space="0" w:color="auto"/>
        <w:right w:val="none" w:sz="0" w:space="0" w:color="auto"/>
      </w:divBdr>
    </w:div>
    <w:div w:id="512644241">
      <w:bodyDiv w:val="1"/>
      <w:marLeft w:val="0"/>
      <w:marRight w:val="0"/>
      <w:marTop w:val="0"/>
      <w:marBottom w:val="0"/>
      <w:divBdr>
        <w:top w:val="none" w:sz="0" w:space="0" w:color="auto"/>
        <w:left w:val="none" w:sz="0" w:space="0" w:color="auto"/>
        <w:bottom w:val="none" w:sz="0" w:space="0" w:color="auto"/>
        <w:right w:val="none" w:sz="0" w:space="0" w:color="auto"/>
      </w:divBdr>
    </w:div>
    <w:div w:id="513155755">
      <w:bodyDiv w:val="1"/>
      <w:marLeft w:val="0"/>
      <w:marRight w:val="0"/>
      <w:marTop w:val="0"/>
      <w:marBottom w:val="0"/>
      <w:divBdr>
        <w:top w:val="none" w:sz="0" w:space="0" w:color="auto"/>
        <w:left w:val="none" w:sz="0" w:space="0" w:color="auto"/>
        <w:bottom w:val="none" w:sz="0" w:space="0" w:color="auto"/>
        <w:right w:val="none" w:sz="0" w:space="0" w:color="auto"/>
      </w:divBdr>
    </w:div>
    <w:div w:id="513233264">
      <w:bodyDiv w:val="1"/>
      <w:marLeft w:val="0"/>
      <w:marRight w:val="0"/>
      <w:marTop w:val="0"/>
      <w:marBottom w:val="0"/>
      <w:divBdr>
        <w:top w:val="none" w:sz="0" w:space="0" w:color="auto"/>
        <w:left w:val="none" w:sz="0" w:space="0" w:color="auto"/>
        <w:bottom w:val="none" w:sz="0" w:space="0" w:color="auto"/>
        <w:right w:val="none" w:sz="0" w:space="0" w:color="auto"/>
      </w:divBdr>
    </w:div>
    <w:div w:id="513348306">
      <w:bodyDiv w:val="1"/>
      <w:marLeft w:val="0"/>
      <w:marRight w:val="0"/>
      <w:marTop w:val="0"/>
      <w:marBottom w:val="0"/>
      <w:divBdr>
        <w:top w:val="none" w:sz="0" w:space="0" w:color="auto"/>
        <w:left w:val="none" w:sz="0" w:space="0" w:color="auto"/>
        <w:bottom w:val="none" w:sz="0" w:space="0" w:color="auto"/>
        <w:right w:val="none" w:sz="0" w:space="0" w:color="auto"/>
      </w:divBdr>
    </w:div>
    <w:div w:id="513375564">
      <w:bodyDiv w:val="1"/>
      <w:marLeft w:val="0"/>
      <w:marRight w:val="0"/>
      <w:marTop w:val="0"/>
      <w:marBottom w:val="0"/>
      <w:divBdr>
        <w:top w:val="none" w:sz="0" w:space="0" w:color="auto"/>
        <w:left w:val="none" w:sz="0" w:space="0" w:color="auto"/>
        <w:bottom w:val="none" w:sz="0" w:space="0" w:color="auto"/>
        <w:right w:val="none" w:sz="0" w:space="0" w:color="auto"/>
      </w:divBdr>
    </w:div>
    <w:div w:id="513610328">
      <w:bodyDiv w:val="1"/>
      <w:marLeft w:val="0"/>
      <w:marRight w:val="0"/>
      <w:marTop w:val="0"/>
      <w:marBottom w:val="0"/>
      <w:divBdr>
        <w:top w:val="none" w:sz="0" w:space="0" w:color="auto"/>
        <w:left w:val="none" w:sz="0" w:space="0" w:color="auto"/>
        <w:bottom w:val="none" w:sz="0" w:space="0" w:color="auto"/>
        <w:right w:val="none" w:sz="0" w:space="0" w:color="auto"/>
      </w:divBdr>
    </w:div>
    <w:div w:id="513611596">
      <w:bodyDiv w:val="1"/>
      <w:marLeft w:val="0"/>
      <w:marRight w:val="0"/>
      <w:marTop w:val="0"/>
      <w:marBottom w:val="0"/>
      <w:divBdr>
        <w:top w:val="none" w:sz="0" w:space="0" w:color="auto"/>
        <w:left w:val="none" w:sz="0" w:space="0" w:color="auto"/>
        <w:bottom w:val="none" w:sz="0" w:space="0" w:color="auto"/>
        <w:right w:val="none" w:sz="0" w:space="0" w:color="auto"/>
      </w:divBdr>
    </w:div>
    <w:div w:id="514003712">
      <w:bodyDiv w:val="1"/>
      <w:marLeft w:val="0"/>
      <w:marRight w:val="0"/>
      <w:marTop w:val="0"/>
      <w:marBottom w:val="0"/>
      <w:divBdr>
        <w:top w:val="none" w:sz="0" w:space="0" w:color="auto"/>
        <w:left w:val="none" w:sz="0" w:space="0" w:color="auto"/>
        <w:bottom w:val="none" w:sz="0" w:space="0" w:color="auto"/>
        <w:right w:val="none" w:sz="0" w:space="0" w:color="auto"/>
      </w:divBdr>
    </w:div>
    <w:div w:id="514074070">
      <w:bodyDiv w:val="1"/>
      <w:marLeft w:val="0"/>
      <w:marRight w:val="0"/>
      <w:marTop w:val="0"/>
      <w:marBottom w:val="0"/>
      <w:divBdr>
        <w:top w:val="none" w:sz="0" w:space="0" w:color="auto"/>
        <w:left w:val="none" w:sz="0" w:space="0" w:color="auto"/>
        <w:bottom w:val="none" w:sz="0" w:space="0" w:color="auto"/>
        <w:right w:val="none" w:sz="0" w:space="0" w:color="auto"/>
      </w:divBdr>
    </w:div>
    <w:div w:id="514079739">
      <w:bodyDiv w:val="1"/>
      <w:marLeft w:val="0"/>
      <w:marRight w:val="0"/>
      <w:marTop w:val="0"/>
      <w:marBottom w:val="0"/>
      <w:divBdr>
        <w:top w:val="none" w:sz="0" w:space="0" w:color="auto"/>
        <w:left w:val="none" w:sz="0" w:space="0" w:color="auto"/>
        <w:bottom w:val="none" w:sz="0" w:space="0" w:color="auto"/>
        <w:right w:val="none" w:sz="0" w:space="0" w:color="auto"/>
      </w:divBdr>
    </w:div>
    <w:div w:id="514661705">
      <w:bodyDiv w:val="1"/>
      <w:marLeft w:val="0"/>
      <w:marRight w:val="0"/>
      <w:marTop w:val="0"/>
      <w:marBottom w:val="0"/>
      <w:divBdr>
        <w:top w:val="none" w:sz="0" w:space="0" w:color="auto"/>
        <w:left w:val="none" w:sz="0" w:space="0" w:color="auto"/>
        <w:bottom w:val="none" w:sz="0" w:space="0" w:color="auto"/>
        <w:right w:val="none" w:sz="0" w:space="0" w:color="auto"/>
      </w:divBdr>
    </w:div>
    <w:div w:id="514881482">
      <w:bodyDiv w:val="1"/>
      <w:marLeft w:val="0"/>
      <w:marRight w:val="0"/>
      <w:marTop w:val="0"/>
      <w:marBottom w:val="0"/>
      <w:divBdr>
        <w:top w:val="none" w:sz="0" w:space="0" w:color="auto"/>
        <w:left w:val="none" w:sz="0" w:space="0" w:color="auto"/>
        <w:bottom w:val="none" w:sz="0" w:space="0" w:color="auto"/>
        <w:right w:val="none" w:sz="0" w:space="0" w:color="auto"/>
      </w:divBdr>
    </w:div>
    <w:div w:id="515576359">
      <w:bodyDiv w:val="1"/>
      <w:marLeft w:val="0"/>
      <w:marRight w:val="0"/>
      <w:marTop w:val="0"/>
      <w:marBottom w:val="0"/>
      <w:divBdr>
        <w:top w:val="none" w:sz="0" w:space="0" w:color="auto"/>
        <w:left w:val="none" w:sz="0" w:space="0" w:color="auto"/>
        <w:bottom w:val="none" w:sz="0" w:space="0" w:color="auto"/>
        <w:right w:val="none" w:sz="0" w:space="0" w:color="auto"/>
      </w:divBdr>
    </w:div>
    <w:div w:id="515770811">
      <w:bodyDiv w:val="1"/>
      <w:marLeft w:val="0"/>
      <w:marRight w:val="0"/>
      <w:marTop w:val="0"/>
      <w:marBottom w:val="0"/>
      <w:divBdr>
        <w:top w:val="none" w:sz="0" w:space="0" w:color="auto"/>
        <w:left w:val="none" w:sz="0" w:space="0" w:color="auto"/>
        <w:bottom w:val="none" w:sz="0" w:space="0" w:color="auto"/>
        <w:right w:val="none" w:sz="0" w:space="0" w:color="auto"/>
      </w:divBdr>
    </w:div>
    <w:div w:id="516235122">
      <w:bodyDiv w:val="1"/>
      <w:marLeft w:val="0"/>
      <w:marRight w:val="0"/>
      <w:marTop w:val="0"/>
      <w:marBottom w:val="0"/>
      <w:divBdr>
        <w:top w:val="none" w:sz="0" w:space="0" w:color="auto"/>
        <w:left w:val="none" w:sz="0" w:space="0" w:color="auto"/>
        <w:bottom w:val="none" w:sz="0" w:space="0" w:color="auto"/>
        <w:right w:val="none" w:sz="0" w:space="0" w:color="auto"/>
      </w:divBdr>
    </w:div>
    <w:div w:id="516237290">
      <w:bodyDiv w:val="1"/>
      <w:marLeft w:val="0"/>
      <w:marRight w:val="0"/>
      <w:marTop w:val="0"/>
      <w:marBottom w:val="0"/>
      <w:divBdr>
        <w:top w:val="none" w:sz="0" w:space="0" w:color="auto"/>
        <w:left w:val="none" w:sz="0" w:space="0" w:color="auto"/>
        <w:bottom w:val="none" w:sz="0" w:space="0" w:color="auto"/>
        <w:right w:val="none" w:sz="0" w:space="0" w:color="auto"/>
      </w:divBdr>
    </w:div>
    <w:div w:id="516432555">
      <w:bodyDiv w:val="1"/>
      <w:marLeft w:val="0"/>
      <w:marRight w:val="0"/>
      <w:marTop w:val="0"/>
      <w:marBottom w:val="0"/>
      <w:divBdr>
        <w:top w:val="none" w:sz="0" w:space="0" w:color="auto"/>
        <w:left w:val="none" w:sz="0" w:space="0" w:color="auto"/>
        <w:bottom w:val="none" w:sz="0" w:space="0" w:color="auto"/>
        <w:right w:val="none" w:sz="0" w:space="0" w:color="auto"/>
      </w:divBdr>
    </w:div>
    <w:div w:id="516578164">
      <w:bodyDiv w:val="1"/>
      <w:marLeft w:val="0"/>
      <w:marRight w:val="0"/>
      <w:marTop w:val="0"/>
      <w:marBottom w:val="0"/>
      <w:divBdr>
        <w:top w:val="none" w:sz="0" w:space="0" w:color="auto"/>
        <w:left w:val="none" w:sz="0" w:space="0" w:color="auto"/>
        <w:bottom w:val="none" w:sz="0" w:space="0" w:color="auto"/>
        <w:right w:val="none" w:sz="0" w:space="0" w:color="auto"/>
      </w:divBdr>
    </w:div>
    <w:div w:id="516581529">
      <w:bodyDiv w:val="1"/>
      <w:marLeft w:val="0"/>
      <w:marRight w:val="0"/>
      <w:marTop w:val="0"/>
      <w:marBottom w:val="0"/>
      <w:divBdr>
        <w:top w:val="none" w:sz="0" w:space="0" w:color="auto"/>
        <w:left w:val="none" w:sz="0" w:space="0" w:color="auto"/>
        <w:bottom w:val="none" w:sz="0" w:space="0" w:color="auto"/>
        <w:right w:val="none" w:sz="0" w:space="0" w:color="auto"/>
      </w:divBdr>
    </w:div>
    <w:div w:id="516626851">
      <w:bodyDiv w:val="1"/>
      <w:marLeft w:val="0"/>
      <w:marRight w:val="0"/>
      <w:marTop w:val="0"/>
      <w:marBottom w:val="0"/>
      <w:divBdr>
        <w:top w:val="none" w:sz="0" w:space="0" w:color="auto"/>
        <w:left w:val="none" w:sz="0" w:space="0" w:color="auto"/>
        <w:bottom w:val="none" w:sz="0" w:space="0" w:color="auto"/>
        <w:right w:val="none" w:sz="0" w:space="0" w:color="auto"/>
      </w:divBdr>
    </w:div>
    <w:div w:id="516694851">
      <w:bodyDiv w:val="1"/>
      <w:marLeft w:val="0"/>
      <w:marRight w:val="0"/>
      <w:marTop w:val="0"/>
      <w:marBottom w:val="0"/>
      <w:divBdr>
        <w:top w:val="none" w:sz="0" w:space="0" w:color="auto"/>
        <w:left w:val="none" w:sz="0" w:space="0" w:color="auto"/>
        <w:bottom w:val="none" w:sz="0" w:space="0" w:color="auto"/>
        <w:right w:val="none" w:sz="0" w:space="0" w:color="auto"/>
      </w:divBdr>
    </w:div>
    <w:div w:id="517306421">
      <w:bodyDiv w:val="1"/>
      <w:marLeft w:val="0"/>
      <w:marRight w:val="0"/>
      <w:marTop w:val="0"/>
      <w:marBottom w:val="0"/>
      <w:divBdr>
        <w:top w:val="none" w:sz="0" w:space="0" w:color="auto"/>
        <w:left w:val="none" w:sz="0" w:space="0" w:color="auto"/>
        <w:bottom w:val="none" w:sz="0" w:space="0" w:color="auto"/>
        <w:right w:val="none" w:sz="0" w:space="0" w:color="auto"/>
      </w:divBdr>
    </w:div>
    <w:div w:id="517961108">
      <w:bodyDiv w:val="1"/>
      <w:marLeft w:val="0"/>
      <w:marRight w:val="0"/>
      <w:marTop w:val="0"/>
      <w:marBottom w:val="0"/>
      <w:divBdr>
        <w:top w:val="none" w:sz="0" w:space="0" w:color="auto"/>
        <w:left w:val="none" w:sz="0" w:space="0" w:color="auto"/>
        <w:bottom w:val="none" w:sz="0" w:space="0" w:color="auto"/>
        <w:right w:val="none" w:sz="0" w:space="0" w:color="auto"/>
      </w:divBdr>
    </w:div>
    <w:div w:id="518199036">
      <w:bodyDiv w:val="1"/>
      <w:marLeft w:val="0"/>
      <w:marRight w:val="0"/>
      <w:marTop w:val="0"/>
      <w:marBottom w:val="0"/>
      <w:divBdr>
        <w:top w:val="none" w:sz="0" w:space="0" w:color="auto"/>
        <w:left w:val="none" w:sz="0" w:space="0" w:color="auto"/>
        <w:bottom w:val="none" w:sz="0" w:space="0" w:color="auto"/>
        <w:right w:val="none" w:sz="0" w:space="0" w:color="auto"/>
      </w:divBdr>
    </w:div>
    <w:div w:id="518397786">
      <w:bodyDiv w:val="1"/>
      <w:marLeft w:val="0"/>
      <w:marRight w:val="0"/>
      <w:marTop w:val="0"/>
      <w:marBottom w:val="0"/>
      <w:divBdr>
        <w:top w:val="none" w:sz="0" w:space="0" w:color="auto"/>
        <w:left w:val="none" w:sz="0" w:space="0" w:color="auto"/>
        <w:bottom w:val="none" w:sz="0" w:space="0" w:color="auto"/>
        <w:right w:val="none" w:sz="0" w:space="0" w:color="auto"/>
      </w:divBdr>
    </w:div>
    <w:div w:id="518399424">
      <w:bodyDiv w:val="1"/>
      <w:marLeft w:val="0"/>
      <w:marRight w:val="0"/>
      <w:marTop w:val="0"/>
      <w:marBottom w:val="0"/>
      <w:divBdr>
        <w:top w:val="none" w:sz="0" w:space="0" w:color="auto"/>
        <w:left w:val="none" w:sz="0" w:space="0" w:color="auto"/>
        <w:bottom w:val="none" w:sz="0" w:space="0" w:color="auto"/>
        <w:right w:val="none" w:sz="0" w:space="0" w:color="auto"/>
      </w:divBdr>
    </w:div>
    <w:div w:id="518591243">
      <w:bodyDiv w:val="1"/>
      <w:marLeft w:val="0"/>
      <w:marRight w:val="0"/>
      <w:marTop w:val="0"/>
      <w:marBottom w:val="0"/>
      <w:divBdr>
        <w:top w:val="none" w:sz="0" w:space="0" w:color="auto"/>
        <w:left w:val="none" w:sz="0" w:space="0" w:color="auto"/>
        <w:bottom w:val="none" w:sz="0" w:space="0" w:color="auto"/>
        <w:right w:val="none" w:sz="0" w:space="0" w:color="auto"/>
      </w:divBdr>
    </w:div>
    <w:div w:id="518618216">
      <w:bodyDiv w:val="1"/>
      <w:marLeft w:val="0"/>
      <w:marRight w:val="0"/>
      <w:marTop w:val="0"/>
      <w:marBottom w:val="0"/>
      <w:divBdr>
        <w:top w:val="none" w:sz="0" w:space="0" w:color="auto"/>
        <w:left w:val="none" w:sz="0" w:space="0" w:color="auto"/>
        <w:bottom w:val="none" w:sz="0" w:space="0" w:color="auto"/>
        <w:right w:val="none" w:sz="0" w:space="0" w:color="auto"/>
      </w:divBdr>
    </w:div>
    <w:div w:id="518852603">
      <w:bodyDiv w:val="1"/>
      <w:marLeft w:val="0"/>
      <w:marRight w:val="0"/>
      <w:marTop w:val="0"/>
      <w:marBottom w:val="0"/>
      <w:divBdr>
        <w:top w:val="none" w:sz="0" w:space="0" w:color="auto"/>
        <w:left w:val="none" w:sz="0" w:space="0" w:color="auto"/>
        <w:bottom w:val="none" w:sz="0" w:space="0" w:color="auto"/>
        <w:right w:val="none" w:sz="0" w:space="0" w:color="auto"/>
      </w:divBdr>
    </w:div>
    <w:div w:id="519047310">
      <w:bodyDiv w:val="1"/>
      <w:marLeft w:val="0"/>
      <w:marRight w:val="0"/>
      <w:marTop w:val="0"/>
      <w:marBottom w:val="0"/>
      <w:divBdr>
        <w:top w:val="none" w:sz="0" w:space="0" w:color="auto"/>
        <w:left w:val="none" w:sz="0" w:space="0" w:color="auto"/>
        <w:bottom w:val="none" w:sz="0" w:space="0" w:color="auto"/>
        <w:right w:val="none" w:sz="0" w:space="0" w:color="auto"/>
      </w:divBdr>
    </w:div>
    <w:div w:id="519469765">
      <w:bodyDiv w:val="1"/>
      <w:marLeft w:val="0"/>
      <w:marRight w:val="0"/>
      <w:marTop w:val="0"/>
      <w:marBottom w:val="0"/>
      <w:divBdr>
        <w:top w:val="none" w:sz="0" w:space="0" w:color="auto"/>
        <w:left w:val="none" w:sz="0" w:space="0" w:color="auto"/>
        <w:bottom w:val="none" w:sz="0" w:space="0" w:color="auto"/>
        <w:right w:val="none" w:sz="0" w:space="0" w:color="auto"/>
      </w:divBdr>
    </w:div>
    <w:div w:id="519701060">
      <w:bodyDiv w:val="1"/>
      <w:marLeft w:val="0"/>
      <w:marRight w:val="0"/>
      <w:marTop w:val="0"/>
      <w:marBottom w:val="0"/>
      <w:divBdr>
        <w:top w:val="none" w:sz="0" w:space="0" w:color="auto"/>
        <w:left w:val="none" w:sz="0" w:space="0" w:color="auto"/>
        <w:bottom w:val="none" w:sz="0" w:space="0" w:color="auto"/>
        <w:right w:val="none" w:sz="0" w:space="0" w:color="auto"/>
      </w:divBdr>
    </w:div>
    <w:div w:id="519856552">
      <w:bodyDiv w:val="1"/>
      <w:marLeft w:val="0"/>
      <w:marRight w:val="0"/>
      <w:marTop w:val="0"/>
      <w:marBottom w:val="0"/>
      <w:divBdr>
        <w:top w:val="none" w:sz="0" w:space="0" w:color="auto"/>
        <w:left w:val="none" w:sz="0" w:space="0" w:color="auto"/>
        <w:bottom w:val="none" w:sz="0" w:space="0" w:color="auto"/>
        <w:right w:val="none" w:sz="0" w:space="0" w:color="auto"/>
      </w:divBdr>
    </w:div>
    <w:div w:id="519926892">
      <w:bodyDiv w:val="1"/>
      <w:marLeft w:val="0"/>
      <w:marRight w:val="0"/>
      <w:marTop w:val="0"/>
      <w:marBottom w:val="0"/>
      <w:divBdr>
        <w:top w:val="none" w:sz="0" w:space="0" w:color="auto"/>
        <w:left w:val="none" w:sz="0" w:space="0" w:color="auto"/>
        <w:bottom w:val="none" w:sz="0" w:space="0" w:color="auto"/>
        <w:right w:val="none" w:sz="0" w:space="0" w:color="auto"/>
      </w:divBdr>
    </w:div>
    <w:div w:id="520820192">
      <w:bodyDiv w:val="1"/>
      <w:marLeft w:val="0"/>
      <w:marRight w:val="0"/>
      <w:marTop w:val="0"/>
      <w:marBottom w:val="0"/>
      <w:divBdr>
        <w:top w:val="none" w:sz="0" w:space="0" w:color="auto"/>
        <w:left w:val="none" w:sz="0" w:space="0" w:color="auto"/>
        <w:bottom w:val="none" w:sz="0" w:space="0" w:color="auto"/>
        <w:right w:val="none" w:sz="0" w:space="0" w:color="auto"/>
      </w:divBdr>
    </w:div>
    <w:div w:id="521087151">
      <w:bodyDiv w:val="1"/>
      <w:marLeft w:val="0"/>
      <w:marRight w:val="0"/>
      <w:marTop w:val="0"/>
      <w:marBottom w:val="0"/>
      <w:divBdr>
        <w:top w:val="none" w:sz="0" w:space="0" w:color="auto"/>
        <w:left w:val="none" w:sz="0" w:space="0" w:color="auto"/>
        <w:bottom w:val="none" w:sz="0" w:space="0" w:color="auto"/>
        <w:right w:val="none" w:sz="0" w:space="0" w:color="auto"/>
      </w:divBdr>
    </w:div>
    <w:div w:id="521556596">
      <w:bodyDiv w:val="1"/>
      <w:marLeft w:val="0"/>
      <w:marRight w:val="0"/>
      <w:marTop w:val="0"/>
      <w:marBottom w:val="0"/>
      <w:divBdr>
        <w:top w:val="none" w:sz="0" w:space="0" w:color="auto"/>
        <w:left w:val="none" w:sz="0" w:space="0" w:color="auto"/>
        <w:bottom w:val="none" w:sz="0" w:space="0" w:color="auto"/>
        <w:right w:val="none" w:sz="0" w:space="0" w:color="auto"/>
      </w:divBdr>
    </w:div>
    <w:div w:id="522137741">
      <w:bodyDiv w:val="1"/>
      <w:marLeft w:val="0"/>
      <w:marRight w:val="0"/>
      <w:marTop w:val="0"/>
      <w:marBottom w:val="0"/>
      <w:divBdr>
        <w:top w:val="none" w:sz="0" w:space="0" w:color="auto"/>
        <w:left w:val="none" w:sz="0" w:space="0" w:color="auto"/>
        <w:bottom w:val="none" w:sz="0" w:space="0" w:color="auto"/>
        <w:right w:val="none" w:sz="0" w:space="0" w:color="auto"/>
      </w:divBdr>
    </w:div>
    <w:div w:id="522211714">
      <w:bodyDiv w:val="1"/>
      <w:marLeft w:val="0"/>
      <w:marRight w:val="0"/>
      <w:marTop w:val="0"/>
      <w:marBottom w:val="0"/>
      <w:divBdr>
        <w:top w:val="none" w:sz="0" w:space="0" w:color="auto"/>
        <w:left w:val="none" w:sz="0" w:space="0" w:color="auto"/>
        <w:bottom w:val="none" w:sz="0" w:space="0" w:color="auto"/>
        <w:right w:val="none" w:sz="0" w:space="0" w:color="auto"/>
      </w:divBdr>
    </w:div>
    <w:div w:id="522788135">
      <w:bodyDiv w:val="1"/>
      <w:marLeft w:val="0"/>
      <w:marRight w:val="0"/>
      <w:marTop w:val="0"/>
      <w:marBottom w:val="0"/>
      <w:divBdr>
        <w:top w:val="none" w:sz="0" w:space="0" w:color="auto"/>
        <w:left w:val="none" w:sz="0" w:space="0" w:color="auto"/>
        <w:bottom w:val="none" w:sz="0" w:space="0" w:color="auto"/>
        <w:right w:val="none" w:sz="0" w:space="0" w:color="auto"/>
      </w:divBdr>
    </w:div>
    <w:div w:id="522867870">
      <w:bodyDiv w:val="1"/>
      <w:marLeft w:val="0"/>
      <w:marRight w:val="0"/>
      <w:marTop w:val="0"/>
      <w:marBottom w:val="0"/>
      <w:divBdr>
        <w:top w:val="none" w:sz="0" w:space="0" w:color="auto"/>
        <w:left w:val="none" w:sz="0" w:space="0" w:color="auto"/>
        <w:bottom w:val="none" w:sz="0" w:space="0" w:color="auto"/>
        <w:right w:val="none" w:sz="0" w:space="0" w:color="auto"/>
      </w:divBdr>
    </w:div>
    <w:div w:id="522935610">
      <w:bodyDiv w:val="1"/>
      <w:marLeft w:val="0"/>
      <w:marRight w:val="0"/>
      <w:marTop w:val="0"/>
      <w:marBottom w:val="0"/>
      <w:divBdr>
        <w:top w:val="none" w:sz="0" w:space="0" w:color="auto"/>
        <w:left w:val="none" w:sz="0" w:space="0" w:color="auto"/>
        <w:bottom w:val="none" w:sz="0" w:space="0" w:color="auto"/>
        <w:right w:val="none" w:sz="0" w:space="0" w:color="auto"/>
      </w:divBdr>
    </w:div>
    <w:div w:id="523327600">
      <w:bodyDiv w:val="1"/>
      <w:marLeft w:val="0"/>
      <w:marRight w:val="0"/>
      <w:marTop w:val="0"/>
      <w:marBottom w:val="0"/>
      <w:divBdr>
        <w:top w:val="none" w:sz="0" w:space="0" w:color="auto"/>
        <w:left w:val="none" w:sz="0" w:space="0" w:color="auto"/>
        <w:bottom w:val="none" w:sz="0" w:space="0" w:color="auto"/>
        <w:right w:val="none" w:sz="0" w:space="0" w:color="auto"/>
      </w:divBdr>
    </w:div>
    <w:div w:id="523523061">
      <w:bodyDiv w:val="1"/>
      <w:marLeft w:val="0"/>
      <w:marRight w:val="0"/>
      <w:marTop w:val="0"/>
      <w:marBottom w:val="0"/>
      <w:divBdr>
        <w:top w:val="none" w:sz="0" w:space="0" w:color="auto"/>
        <w:left w:val="none" w:sz="0" w:space="0" w:color="auto"/>
        <w:bottom w:val="none" w:sz="0" w:space="0" w:color="auto"/>
        <w:right w:val="none" w:sz="0" w:space="0" w:color="auto"/>
      </w:divBdr>
    </w:div>
    <w:div w:id="523710431">
      <w:bodyDiv w:val="1"/>
      <w:marLeft w:val="0"/>
      <w:marRight w:val="0"/>
      <w:marTop w:val="0"/>
      <w:marBottom w:val="0"/>
      <w:divBdr>
        <w:top w:val="none" w:sz="0" w:space="0" w:color="auto"/>
        <w:left w:val="none" w:sz="0" w:space="0" w:color="auto"/>
        <w:bottom w:val="none" w:sz="0" w:space="0" w:color="auto"/>
        <w:right w:val="none" w:sz="0" w:space="0" w:color="auto"/>
      </w:divBdr>
    </w:div>
    <w:div w:id="523710752">
      <w:bodyDiv w:val="1"/>
      <w:marLeft w:val="0"/>
      <w:marRight w:val="0"/>
      <w:marTop w:val="0"/>
      <w:marBottom w:val="0"/>
      <w:divBdr>
        <w:top w:val="none" w:sz="0" w:space="0" w:color="auto"/>
        <w:left w:val="none" w:sz="0" w:space="0" w:color="auto"/>
        <w:bottom w:val="none" w:sz="0" w:space="0" w:color="auto"/>
        <w:right w:val="none" w:sz="0" w:space="0" w:color="auto"/>
      </w:divBdr>
    </w:div>
    <w:div w:id="523829399">
      <w:bodyDiv w:val="1"/>
      <w:marLeft w:val="0"/>
      <w:marRight w:val="0"/>
      <w:marTop w:val="0"/>
      <w:marBottom w:val="0"/>
      <w:divBdr>
        <w:top w:val="none" w:sz="0" w:space="0" w:color="auto"/>
        <w:left w:val="none" w:sz="0" w:space="0" w:color="auto"/>
        <w:bottom w:val="none" w:sz="0" w:space="0" w:color="auto"/>
        <w:right w:val="none" w:sz="0" w:space="0" w:color="auto"/>
      </w:divBdr>
    </w:div>
    <w:div w:id="523981572">
      <w:bodyDiv w:val="1"/>
      <w:marLeft w:val="0"/>
      <w:marRight w:val="0"/>
      <w:marTop w:val="0"/>
      <w:marBottom w:val="0"/>
      <w:divBdr>
        <w:top w:val="none" w:sz="0" w:space="0" w:color="auto"/>
        <w:left w:val="none" w:sz="0" w:space="0" w:color="auto"/>
        <w:bottom w:val="none" w:sz="0" w:space="0" w:color="auto"/>
        <w:right w:val="none" w:sz="0" w:space="0" w:color="auto"/>
      </w:divBdr>
    </w:div>
    <w:div w:id="524514251">
      <w:bodyDiv w:val="1"/>
      <w:marLeft w:val="0"/>
      <w:marRight w:val="0"/>
      <w:marTop w:val="0"/>
      <w:marBottom w:val="0"/>
      <w:divBdr>
        <w:top w:val="none" w:sz="0" w:space="0" w:color="auto"/>
        <w:left w:val="none" w:sz="0" w:space="0" w:color="auto"/>
        <w:bottom w:val="none" w:sz="0" w:space="0" w:color="auto"/>
        <w:right w:val="none" w:sz="0" w:space="0" w:color="auto"/>
      </w:divBdr>
    </w:div>
    <w:div w:id="524517008">
      <w:bodyDiv w:val="1"/>
      <w:marLeft w:val="0"/>
      <w:marRight w:val="0"/>
      <w:marTop w:val="0"/>
      <w:marBottom w:val="0"/>
      <w:divBdr>
        <w:top w:val="none" w:sz="0" w:space="0" w:color="auto"/>
        <w:left w:val="none" w:sz="0" w:space="0" w:color="auto"/>
        <w:bottom w:val="none" w:sz="0" w:space="0" w:color="auto"/>
        <w:right w:val="none" w:sz="0" w:space="0" w:color="auto"/>
      </w:divBdr>
    </w:div>
    <w:div w:id="524556691">
      <w:bodyDiv w:val="1"/>
      <w:marLeft w:val="0"/>
      <w:marRight w:val="0"/>
      <w:marTop w:val="0"/>
      <w:marBottom w:val="0"/>
      <w:divBdr>
        <w:top w:val="none" w:sz="0" w:space="0" w:color="auto"/>
        <w:left w:val="none" w:sz="0" w:space="0" w:color="auto"/>
        <w:bottom w:val="none" w:sz="0" w:space="0" w:color="auto"/>
        <w:right w:val="none" w:sz="0" w:space="0" w:color="auto"/>
      </w:divBdr>
    </w:div>
    <w:div w:id="524557436">
      <w:bodyDiv w:val="1"/>
      <w:marLeft w:val="0"/>
      <w:marRight w:val="0"/>
      <w:marTop w:val="0"/>
      <w:marBottom w:val="0"/>
      <w:divBdr>
        <w:top w:val="none" w:sz="0" w:space="0" w:color="auto"/>
        <w:left w:val="none" w:sz="0" w:space="0" w:color="auto"/>
        <w:bottom w:val="none" w:sz="0" w:space="0" w:color="auto"/>
        <w:right w:val="none" w:sz="0" w:space="0" w:color="auto"/>
      </w:divBdr>
    </w:div>
    <w:div w:id="524563079">
      <w:bodyDiv w:val="1"/>
      <w:marLeft w:val="0"/>
      <w:marRight w:val="0"/>
      <w:marTop w:val="0"/>
      <w:marBottom w:val="0"/>
      <w:divBdr>
        <w:top w:val="none" w:sz="0" w:space="0" w:color="auto"/>
        <w:left w:val="none" w:sz="0" w:space="0" w:color="auto"/>
        <w:bottom w:val="none" w:sz="0" w:space="0" w:color="auto"/>
        <w:right w:val="none" w:sz="0" w:space="0" w:color="auto"/>
      </w:divBdr>
    </w:div>
    <w:div w:id="525026656">
      <w:bodyDiv w:val="1"/>
      <w:marLeft w:val="0"/>
      <w:marRight w:val="0"/>
      <w:marTop w:val="0"/>
      <w:marBottom w:val="0"/>
      <w:divBdr>
        <w:top w:val="none" w:sz="0" w:space="0" w:color="auto"/>
        <w:left w:val="none" w:sz="0" w:space="0" w:color="auto"/>
        <w:bottom w:val="none" w:sz="0" w:space="0" w:color="auto"/>
        <w:right w:val="none" w:sz="0" w:space="0" w:color="auto"/>
      </w:divBdr>
    </w:div>
    <w:div w:id="525214321">
      <w:bodyDiv w:val="1"/>
      <w:marLeft w:val="0"/>
      <w:marRight w:val="0"/>
      <w:marTop w:val="0"/>
      <w:marBottom w:val="0"/>
      <w:divBdr>
        <w:top w:val="none" w:sz="0" w:space="0" w:color="auto"/>
        <w:left w:val="none" w:sz="0" w:space="0" w:color="auto"/>
        <w:bottom w:val="none" w:sz="0" w:space="0" w:color="auto"/>
        <w:right w:val="none" w:sz="0" w:space="0" w:color="auto"/>
      </w:divBdr>
    </w:div>
    <w:div w:id="525365622">
      <w:bodyDiv w:val="1"/>
      <w:marLeft w:val="0"/>
      <w:marRight w:val="0"/>
      <w:marTop w:val="0"/>
      <w:marBottom w:val="0"/>
      <w:divBdr>
        <w:top w:val="none" w:sz="0" w:space="0" w:color="auto"/>
        <w:left w:val="none" w:sz="0" w:space="0" w:color="auto"/>
        <w:bottom w:val="none" w:sz="0" w:space="0" w:color="auto"/>
        <w:right w:val="none" w:sz="0" w:space="0" w:color="auto"/>
      </w:divBdr>
    </w:div>
    <w:div w:id="525410527">
      <w:bodyDiv w:val="1"/>
      <w:marLeft w:val="0"/>
      <w:marRight w:val="0"/>
      <w:marTop w:val="0"/>
      <w:marBottom w:val="0"/>
      <w:divBdr>
        <w:top w:val="none" w:sz="0" w:space="0" w:color="auto"/>
        <w:left w:val="none" w:sz="0" w:space="0" w:color="auto"/>
        <w:bottom w:val="none" w:sz="0" w:space="0" w:color="auto"/>
        <w:right w:val="none" w:sz="0" w:space="0" w:color="auto"/>
      </w:divBdr>
    </w:div>
    <w:div w:id="525413565">
      <w:bodyDiv w:val="1"/>
      <w:marLeft w:val="0"/>
      <w:marRight w:val="0"/>
      <w:marTop w:val="0"/>
      <w:marBottom w:val="0"/>
      <w:divBdr>
        <w:top w:val="none" w:sz="0" w:space="0" w:color="auto"/>
        <w:left w:val="none" w:sz="0" w:space="0" w:color="auto"/>
        <w:bottom w:val="none" w:sz="0" w:space="0" w:color="auto"/>
        <w:right w:val="none" w:sz="0" w:space="0" w:color="auto"/>
      </w:divBdr>
    </w:div>
    <w:div w:id="525482706">
      <w:bodyDiv w:val="1"/>
      <w:marLeft w:val="0"/>
      <w:marRight w:val="0"/>
      <w:marTop w:val="0"/>
      <w:marBottom w:val="0"/>
      <w:divBdr>
        <w:top w:val="none" w:sz="0" w:space="0" w:color="auto"/>
        <w:left w:val="none" w:sz="0" w:space="0" w:color="auto"/>
        <w:bottom w:val="none" w:sz="0" w:space="0" w:color="auto"/>
        <w:right w:val="none" w:sz="0" w:space="0" w:color="auto"/>
      </w:divBdr>
    </w:div>
    <w:div w:id="525680338">
      <w:bodyDiv w:val="1"/>
      <w:marLeft w:val="0"/>
      <w:marRight w:val="0"/>
      <w:marTop w:val="0"/>
      <w:marBottom w:val="0"/>
      <w:divBdr>
        <w:top w:val="none" w:sz="0" w:space="0" w:color="auto"/>
        <w:left w:val="none" w:sz="0" w:space="0" w:color="auto"/>
        <w:bottom w:val="none" w:sz="0" w:space="0" w:color="auto"/>
        <w:right w:val="none" w:sz="0" w:space="0" w:color="auto"/>
      </w:divBdr>
    </w:div>
    <w:div w:id="526260638">
      <w:bodyDiv w:val="1"/>
      <w:marLeft w:val="0"/>
      <w:marRight w:val="0"/>
      <w:marTop w:val="0"/>
      <w:marBottom w:val="0"/>
      <w:divBdr>
        <w:top w:val="none" w:sz="0" w:space="0" w:color="auto"/>
        <w:left w:val="none" w:sz="0" w:space="0" w:color="auto"/>
        <w:bottom w:val="none" w:sz="0" w:space="0" w:color="auto"/>
        <w:right w:val="none" w:sz="0" w:space="0" w:color="auto"/>
      </w:divBdr>
    </w:div>
    <w:div w:id="526331162">
      <w:bodyDiv w:val="1"/>
      <w:marLeft w:val="0"/>
      <w:marRight w:val="0"/>
      <w:marTop w:val="0"/>
      <w:marBottom w:val="0"/>
      <w:divBdr>
        <w:top w:val="none" w:sz="0" w:space="0" w:color="auto"/>
        <w:left w:val="none" w:sz="0" w:space="0" w:color="auto"/>
        <w:bottom w:val="none" w:sz="0" w:space="0" w:color="auto"/>
        <w:right w:val="none" w:sz="0" w:space="0" w:color="auto"/>
      </w:divBdr>
    </w:div>
    <w:div w:id="526677670">
      <w:bodyDiv w:val="1"/>
      <w:marLeft w:val="0"/>
      <w:marRight w:val="0"/>
      <w:marTop w:val="0"/>
      <w:marBottom w:val="0"/>
      <w:divBdr>
        <w:top w:val="none" w:sz="0" w:space="0" w:color="auto"/>
        <w:left w:val="none" w:sz="0" w:space="0" w:color="auto"/>
        <w:bottom w:val="none" w:sz="0" w:space="0" w:color="auto"/>
        <w:right w:val="none" w:sz="0" w:space="0" w:color="auto"/>
      </w:divBdr>
    </w:div>
    <w:div w:id="526724455">
      <w:bodyDiv w:val="1"/>
      <w:marLeft w:val="0"/>
      <w:marRight w:val="0"/>
      <w:marTop w:val="0"/>
      <w:marBottom w:val="0"/>
      <w:divBdr>
        <w:top w:val="none" w:sz="0" w:space="0" w:color="auto"/>
        <w:left w:val="none" w:sz="0" w:space="0" w:color="auto"/>
        <w:bottom w:val="none" w:sz="0" w:space="0" w:color="auto"/>
        <w:right w:val="none" w:sz="0" w:space="0" w:color="auto"/>
      </w:divBdr>
    </w:div>
    <w:div w:id="527254288">
      <w:bodyDiv w:val="1"/>
      <w:marLeft w:val="0"/>
      <w:marRight w:val="0"/>
      <w:marTop w:val="0"/>
      <w:marBottom w:val="0"/>
      <w:divBdr>
        <w:top w:val="none" w:sz="0" w:space="0" w:color="auto"/>
        <w:left w:val="none" w:sz="0" w:space="0" w:color="auto"/>
        <w:bottom w:val="none" w:sz="0" w:space="0" w:color="auto"/>
        <w:right w:val="none" w:sz="0" w:space="0" w:color="auto"/>
      </w:divBdr>
    </w:div>
    <w:div w:id="527842229">
      <w:bodyDiv w:val="1"/>
      <w:marLeft w:val="0"/>
      <w:marRight w:val="0"/>
      <w:marTop w:val="0"/>
      <w:marBottom w:val="0"/>
      <w:divBdr>
        <w:top w:val="none" w:sz="0" w:space="0" w:color="auto"/>
        <w:left w:val="none" w:sz="0" w:space="0" w:color="auto"/>
        <w:bottom w:val="none" w:sz="0" w:space="0" w:color="auto"/>
        <w:right w:val="none" w:sz="0" w:space="0" w:color="auto"/>
      </w:divBdr>
    </w:div>
    <w:div w:id="527909194">
      <w:bodyDiv w:val="1"/>
      <w:marLeft w:val="0"/>
      <w:marRight w:val="0"/>
      <w:marTop w:val="0"/>
      <w:marBottom w:val="0"/>
      <w:divBdr>
        <w:top w:val="none" w:sz="0" w:space="0" w:color="auto"/>
        <w:left w:val="none" w:sz="0" w:space="0" w:color="auto"/>
        <w:bottom w:val="none" w:sz="0" w:space="0" w:color="auto"/>
        <w:right w:val="none" w:sz="0" w:space="0" w:color="auto"/>
      </w:divBdr>
    </w:div>
    <w:div w:id="528184342">
      <w:bodyDiv w:val="1"/>
      <w:marLeft w:val="0"/>
      <w:marRight w:val="0"/>
      <w:marTop w:val="0"/>
      <w:marBottom w:val="0"/>
      <w:divBdr>
        <w:top w:val="none" w:sz="0" w:space="0" w:color="auto"/>
        <w:left w:val="none" w:sz="0" w:space="0" w:color="auto"/>
        <w:bottom w:val="none" w:sz="0" w:space="0" w:color="auto"/>
        <w:right w:val="none" w:sz="0" w:space="0" w:color="auto"/>
      </w:divBdr>
    </w:div>
    <w:div w:id="528375684">
      <w:bodyDiv w:val="1"/>
      <w:marLeft w:val="0"/>
      <w:marRight w:val="0"/>
      <w:marTop w:val="0"/>
      <w:marBottom w:val="0"/>
      <w:divBdr>
        <w:top w:val="none" w:sz="0" w:space="0" w:color="auto"/>
        <w:left w:val="none" w:sz="0" w:space="0" w:color="auto"/>
        <w:bottom w:val="none" w:sz="0" w:space="0" w:color="auto"/>
        <w:right w:val="none" w:sz="0" w:space="0" w:color="auto"/>
      </w:divBdr>
    </w:div>
    <w:div w:id="528496136">
      <w:bodyDiv w:val="1"/>
      <w:marLeft w:val="0"/>
      <w:marRight w:val="0"/>
      <w:marTop w:val="0"/>
      <w:marBottom w:val="0"/>
      <w:divBdr>
        <w:top w:val="none" w:sz="0" w:space="0" w:color="auto"/>
        <w:left w:val="none" w:sz="0" w:space="0" w:color="auto"/>
        <w:bottom w:val="none" w:sz="0" w:space="0" w:color="auto"/>
        <w:right w:val="none" w:sz="0" w:space="0" w:color="auto"/>
      </w:divBdr>
    </w:div>
    <w:div w:id="528567940">
      <w:bodyDiv w:val="1"/>
      <w:marLeft w:val="0"/>
      <w:marRight w:val="0"/>
      <w:marTop w:val="0"/>
      <w:marBottom w:val="0"/>
      <w:divBdr>
        <w:top w:val="none" w:sz="0" w:space="0" w:color="auto"/>
        <w:left w:val="none" w:sz="0" w:space="0" w:color="auto"/>
        <w:bottom w:val="none" w:sz="0" w:space="0" w:color="auto"/>
        <w:right w:val="none" w:sz="0" w:space="0" w:color="auto"/>
      </w:divBdr>
    </w:div>
    <w:div w:id="528686383">
      <w:bodyDiv w:val="1"/>
      <w:marLeft w:val="0"/>
      <w:marRight w:val="0"/>
      <w:marTop w:val="0"/>
      <w:marBottom w:val="0"/>
      <w:divBdr>
        <w:top w:val="none" w:sz="0" w:space="0" w:color="auto"/>
        <w:left w:val="none" w:sz="0" w:space="0" w:color="auto"/>
        <w:bottom w:val="none" w:sz="0" w:space="0" w:color="auto"/>
        <w:right w:val="none" w:sz="0" w:space="0" w:color="auto"/>
      </w:divBdr>
    </w:div>
    <w:div w:id="528762085">
      <w:bodyDiv w:val="1"/>
      <w:marLeft w:val="0"/>
      <w:marRight w:val="0"/>
      <w:marTop w:val="0"/>
      <w:marBottom w:val="0"/>
      <w:divBdr>
        <w:top w:val="none" w:sz="0" w:space="0" w:color="auto"/>
        <w:left w:val="none" w:sz="0" w:space="0" w:color="auto"/>
        <w:bottom w:val="none" w:sz="0" w:space="0" w:color="auto"/>
        <w:right w:val="none" w:sz="0" w:space="0" w:color="auto"/>
      </w:divBdr>
    </w:div>
    <w:div w:id="529100842">
      <w:bodyDiv w:val="1"/>
      <w:marLeft w:val="0"/>
      <w:marRight w:val="0"/>
      <w:marTop w:val="0"/>
      <w:marBottom w:val="0"/>
      <w:divBdr>
        <w:top w:val="none" w:sz="0" w:space="0" w:color="auto"/>
        <w:left w:val="none" w:sz="0" w:space="0" w:color="auto"/>
        <w:bottom w:val="none" w:sz="0" w:space="0" w:color="auto"/>
        <w:right w:val="none" w:sz="0" w:space="0" w:color="auto"/>
      </w:divBdr>
    </w:div>
    <w:div w:id="529145723">
      <w:bodyDiv w:val="1"/>
      <w:marLeft w:val="0"/>
      <w:marRight w:val="0"/>
      <w:marTop w:val="0"/>
      <w:marBottom w:val="0"/>
      <w:divBdr>
        <w:top w:val="none" w:sz="0" w:space="0" w:color="auto"/>
        <w:left w:val="none" w:sz="0" w:space="0" w:color="auto"/>
        <w:bottom w:val="none" w:sz="0" w:space="0" w:color="auto"/>
        <w:right w:val="none" w:sz="0" w:space="0" w:color="auto"/>
      </w:divBdr>
    </w:div>
    <w:div w:id="529414369">
      <w:bodyDiv w:val="1"/>
      <w:marLeft w:val="0"/>
      <w:marRight w:val="0"/>
      <w:marTop w:val="0"/>
      <w:marBottom w:val="0"/>
      <w:divBdr>
        <w:top w:val="none" w:sz="0" w:space="0" w:color="auto"/>
        <w:left w:val="none" w:sz="0" w:space="0" w:color="auto"/>
        <w:bottom w:val="none" w:sz="0" w:space="0" w:color="auto"/>
        <w:right w:val="none" w:sz="0" w:space="0" w:color="auto"/>
      </w:divBdr>
    </w:div>
    <w:div w:id="529613156">
      <w:bodyDiv w:val="1"/>
      <w:marLeft w:val="0"/>
      <w:marRight w:val="0"/>
      <w:marTop w:val="0"/>
      <w:marBottom w:val="0"/>
      <w:divBdr>
        <w:top w:val="none" w:sz="0" w:space="0" w:color="auto"/>
        <w:left w:val="none" w:sz="0" w:space="0" w:color="auto"/>
        <w:bottom w:val="none" w:sz="0" w:space="0" w:color="auto"/>
        <w:right w:val="none" w:sz="0" w:space="0" w:color="auto"/>
      </w:divBdr>
    </w:div>
    <w:div w:id="529687517">
      <w:bodyDiv w:val="1"/>
      <w:marLeft w:val="0"/>
      <w:marRight w:val="0"/>
      <w:marTop w:val="0"/>
      <w:marBottom w:val="0"/>
      <w:divBdr>
        <w:top w:val="none" w:sz="0" w:space="0" w:color="auto"/>
        <w:left w:val="none" w:sz="0" w:space="0" w:color="auto"/>
        <w:bottom w:val="none" w:sz="0" w:space="0" w:color="auto"/>
        <w:right w:val="none" w:sz="0" w:space="0" w:color="auto"/>
      </w:divBdr>
    </w:div>
    <w:div w:id="529877375">
      <w:bodyDiv w:val="1"/>
      <w:marLeft w:val="0"/>
      <w:marRight w:val="0"/>
      <w:marTop w:val="0"/>
      <w:marBottom w:val="0"/>
      <w:divBdr>
        <w:top w:val="none" w:sz="0" w:space="0" w:color="auto"/>
        <w:left w:val="none" w:sz="0" w:space="0" w:color="auto"/>
        <w:bottom w:val="none" w:sz="0" w:space="0" w:color="auto"/>
        <w:right w:val="none" w:sz="0" w:space="0" w:color="auto"/>
      </w:divBdr>
    </w:div>
    <w:div w:id="530067561">
      <w:bodyDiv w:val="1"/>
      <w:marLeft w:val="0"/>
      <w:marRight w:val="0"/>
      <w:marTop w:val="0"/>
      <w:marBottom w:val="0"/>
      <w:divBdr>
        <w:top w:val="none" w:sz="0" w:space="0" w:color="auto"/>
        <w:left w:val="none" w:sz="0" w:space="0" w:color="auto"/>
        <w:bottom w:val="none" w:sz="0" w:space="0" w:color="auto"/>
        <w:right w:val="none" w:sz="0" w:space="0" w:color="auto"/>
      </w:divBdr>
    </w:div>
    <w:div w:id="530383269">
      <w:bodyDiv w:val="1"/>
      <w:marLeft w:val="0"/>
      <w:marRight w:val="0"/>
      <w:marTop w:val="0"/>
      <w:marBottom w:val="0"/>
      <w:divBdr>
        <w:top w:val="none" w:sz="0" w:space="0" w:color="auto"/>
        <w:left w:val="none" w:sz="0" w:space="0" w:color="auto"/>
        <w:bottom w:val="none" w:sz="0" w:space="0" w:color="auto"/>
        <w:right w:val="none" w:sz="0" w:space="0" w:color="auto"/>
      </w:divBdr>
    </w:div>
    <w:div w:id="530384823">
      <w:bodyDiv w:val="1"/>
      <w:marLeft w:val="0"/>
      <w:marRight w:val="0"/>
      <w:marTop w:val="0"/>
      <w:marBottom w:val="0"/>
      <w:divBdr>
        <w:top w:val="none" w:sz="0" w:space="0" w:color="auto"/>
        <w:left w:val="none" w:sz="0" w:space="0" w:color="auto"/>
        <w:bottom w:val="none" w:sz="0" w:space="0" w:color="auto"/>
        <w:right w:val="none" w:sz="0" w:space="0" w:color="auto"/>
      </w:divBdr>
    </w:div>
    <w:div w:id="530581310">
      <w:bodyDiv w:val="1"/>
      <w:marLeft w:val="0"/>
      <w:marRight w:val="0"/>
      <w:marTop w:val="0"/>
      <w:marBottom w:val="0"/>
      <w:divBdr>
        <w:top w:val="none" w:sz="0" w:space="0" w:color="auto"/>
        <w:left w:val="none" w:sz="0" w:space="0" w:color="auto"/>
        <w:bottom w:val="none" w:sz="0" w:space="0" w:color="auto"/>
        <w:right w:val="none" w:sz="0" w:space="0" w:color="auto"/>
      </w:divBdr>
    </w:div>
    <w:div w:id="531260741">
      <w:bodyDiv w:val="1"/>
      <w:marLeft w:val="0"/>
      <w:marRight w:val="0"/>
      <w:marTop w:val="0"/>
      <w:marBottom w:val="0"/>
      <w:divBdr>
        <w:top w:val="none" w:sz="0" w:space="0" w:color="auto"/>
        <w:left w:val="none" w:sz="0" w:space="0" w:color="auto"/>
        <w:bottom w:val="none" w:sz="0" w:space="0" w:color="auto"/>
        <w:right w:val="none" w:sz="0" w:space="0" w:color="auto"/>
      </w:divBdr>
    </w:div>
    <w:div w:id="531310188">
      <w:bodyDiv w:val="1"/>
      <w:marLeft w:val="0"/>
      <w:marRight w:val="0"/>
      <w:marTop w:val="0"/>
      <w:marBottom w:val="0"/>
      <w:divBdr>
        <w:top w:val="none" w:sz="0" w:space="0" w:color="auto"/>
        <w:left w:val="none" w:sz="0" w:space="0" w:color="auto"/>
        <w:bottom w:val="none" w:sz="0" w:space="0" w:color="auto"/>
        <w:right w:val="none" w:sz="0" w:space="0" w:color="auto"/>
      </w:divBdr>
    </w:div>
    <w:div w:id="531453457">
      <w:bodyDiv w:val="1"/>
      <w:marLeft w:val="0"/>
      <w:marRight w:val="0"/>
      <w:marTop w:val="0"/>
      <w:marBottom w:val="0"/>
      <w:divBdr>
        <w:top w:val="none" w:sz="0" w:space="0" w:color="auto"/>
        <w:left w:val="none" w:sz="0" w:space="0" w:color="auto"/>
        <w:bottom w:val="none" w:sz="0" w:space="0" w:color="auto"/>
        <w:right w:val="none" w:sz="0" w:space="0" w:color="auto"/>
      </w:divBdr>
    </w:div>
    <w:div w:id="531578195">
      <w:bodyDiv w:val="1"/>
      <w:marLeft w:val="0"/>
      <w:marRight w:val="0"/>
      <w:marTop w:val="0"/>
      <w:marBottom w:val="0"/>
      <w:divBdr>
        <w:top w:val="none" w:sz="0" w:space="0" w:color="auto"/>
        <w:left w:val="none" w:sz="0" w:space="0" w:color="auto"/>
        <w:bottom w:val="none" w:sz="0" w:space="0" w:color="auto"/>
        <w:right w:val="none" w:sz="0" w:space="0" w:color="auto"/>
      </w:divBdr>
    </w:div>
    <w:div w:id="531648237">
      <w:bodyDiv w:val="1"/>
      <w:marLeft w:val="0"/>
      <w:marRight w:val="0"/>
      <w:marTop w:val="0"/>
      <w:marBottom w:val="0"/>
      <w:divBdr>
        <w:top w:val="none" w:sz="0" w:space="0" w:color="auto"/>
        <w:left w:val="none" w:sz="0" w:space="0" w:color="auto"/>
        <w:bottom w:val="none" w:sz="0" w:space="0" w:color="auto"/>
        <w:right w:val="none" w:sz="0" w:space="0" w:color="auto"/>
      </w:divBdr>
    </w:div>
    <w:div w:id="531651786">
      <w:bodyDiv w:val="1"/>
      <w:marLeft w:val="0"/>
      <w:marRight w:val="0"/>
      <w:marTop w:val="0"/>
      <w:marBottom w:val="0"/>
      <w:divBdr>
        <w:top w:val="none" w:sz="0" w:space="0" w:color="auto"/>
        <w:left w:val="none" w:sz="0" w:space="0" w:color="auto"/>
        <w:bottom w:val="none" w:sz="0" w:space="0" w:color="auto"/>
        <w:right w:val="none" w:sz="0" w:space="0" w:color="auto"/>
      </w:divBdr>
    </w:div>
    <w:div w:id="531654705">
      <w:bodyDiv w:val="1"/>
      <w:marLeft w:val="0"/>
      <w:marRight w:val="0"/>
      <w:marTop w:val="0"/>
      <w:marBottom w:val="0"/>
      <w:divBdr>
        <w:top w:val="none" w:sz="0" w:space="0" w:color="auto"/>
        <w:left w:val="none" w:sz="0" w:space="0" w:color="auto"/>
        <w:bottom w:val="none" w:sz="0" w:space="0" w:color="auto"/>
        <w:right w:val="none" w:sz="0" w:space="0" w:color="auto"/>
      </w:divBdr>
    </w:div>
    <w:div w:id="531721846">
      <w:bodyDiv w:val="1"/>
      <w:marLeft w:val="0"/>
      <w:marRight w:val="0"/>
      <w:marTop w:val="0"/>
      <w:marBottom w:val="0"/>
      <w:divBdr>
        <w:top w:val="none" w:sz="0" w:space="0" w:color="auto"/>
        <w:left w:val="none" w:sz="0" w:space="0" w:color="auto"/>
        <w:bottom w:val="none" w:sz="0" w:space="0" w:color="auto"/>
        <w:right w:val="none" w:sz="0" w:space="0" w:color="auto"/>
      </w:divBdr>
    </w:div>
    <w:div w:id="532352159">
      <w:bodyDiv w:val="1"/>
      <w:marLeft w:val="0"/>
      <w:marRight w:val="0"/>
      <w:marTop w:val="0"/>
      <w:marBottom w:val="0"/>
      <w:divBdr>
        <w:top w:val="none" w:sz="0" w:space="0" w:color="auto"/>
        <w:left w:val="none" w:sz="0" w:space="0" w:color="auto"/>
        <w:bottom w:val="none" w:sz="0" w:space="0" w:color="auto"/>
        <w:right w:val="none" w:sz="0" w:space="0" w:color="auto"/>
      </w:divBdr>
    </w:div>
    <w:div w:id="532575017">
      <w:bodyDiv w:val="1"/>
      <w:marLeft w:val="0"/>
      <w:marRight w:val="0"/>
      <w:marTop w:val="0"/>
      <w:marBottom w:val="0"/>
      <w:divBdr>
        <w:top w:val="none" w:sz="0" w:space="0" w:color="auto"/>
        <w:left w:val="none" w:sz="0" w:space="0" w:color="auto"/>
        <w:bottom w:val="none" w:sz="0" w:space="0" w:color="auto"/>
        <w:right w:val="none" w:sz="0" w:space="0" w:color="auto"/>
      </w:divBdr>
    </w:div>
    <w:div w:id="532575327">
      <w:bodyDiv w:val="1"/>
      <w:marLeft w:val="0"/>
      <w:marRight w:val="0"/>
      <w:marTop w:val="0"/>
      <w:marBottom w:val="0"/>
      <w:divBdr>
        <w:top w:val="none" w:sz="0" w:space="0" w:color="auto"/>
        <w:left w:val="none" w:sz="0" w:space="0" w:color="auto"/>
        <w:bottom w:val="none" w:sz="0" w:space="0" w:color="auto"/>
        <w:right w:val="none" w:sz="0" w:space="0" w:color="auto"/>
      </w:divBdr>
    </w:div>
    <w:div w:id="532614442">
      <w:bodyDiv w:val="1"/>
      <w:marLeft w:val="0"/>
      <w:marRight w:val="0"/>
      <w:marTop w:val="0"/>
      <w:marBottom w:val="0"/>
      <w:divBdr>
        <w:top w:val="none" w:sz="0" w:space="0" w:color="auto"/>
        <w:left w:val="none" w:sz="0" w:space="0" w:color="auto"/>
        <w:bottom w:val="none" w:sz="0" w:space="0" w:color="auto"/>
        <w:right w:val="none" w:sz="0" w:space="0" w:color="auto"/>
      </w:divBdr>
    </w:div>
    <w:div w:id="532618729">
      <w:bodyDiv w:val="1"/>
      <w:marLeft w:val="0"/>
      <w:marRight w:val="0"/>
      <w:marTop w:val="0"/>
      <w:marBottom w:val="0"/>
      <w:divBdr>
        <w:top w:val="none" w:sz="0" w:space="0" w:color="auto"/>
        <w:left w:val="none" w:sz="0" w:space="0" w:color="auto"/>
        <w:bottom w:val="none" w:sz="0" w:space="0" w:color="auto"/>
        <w:right w:val="none" w:sz="0" w:space="0" w:color="auto"/>
      </w:divBdr>
    </w:div>
    <w:div w:id="532693057">
      <w:bodyDiv w:val="1"/>
      <w:marLeft w:val="0"/>
      <w:marRight w:val="0"/>
      <w:marTop w:val="0"/>
      <w:marBottom w:val="0"/>
      <w:divBdr>
        <w:top w:val="none" w:sz="0" w:space="0" w:color="auto"/>
        <w:left w:val="none" w:sz="0" w:space="0" w:color="auto"/>
        <w:bottom w:val="none" w:sz="0" w:space="0" w:color="auto"/>
        <w:right w:val="none" w:sz="0" w:space="0" w:color="auto"/>
      </w:divBdr>
    </w:div>
    <w:div w:id="533153674">
      <w:bodyDiv w:val="1"/>
      <w:marLeft w:val="0"/>
      <w:marRight w:val="0"/>
      <w:marTop w:val="0"/>
      <w:marBottom w:val="0"/>
      <w:divBdr>
        <w:top w:val="none" w:sz="0" w:space="0" w:color="auto"/>
        <w:left w:val="none" w:sz="0" w:space="0" w:color="auto"/>
        <w:bottom w:val="none" w:sz="0" w:space="0" w:color="auto"/>
        <w:right w:val="none" w:sz="0" w:space="0" w:color="auto"/>
      </w:divBdr>
    </w:div>
    <w:div w:id="533620754">
      <w:bodyDiv w:val="1"/>
      <w:marLeft w:val="0"/>
      <w:marRight w:val="0"/>
      <w:marTop w:val="0"/>
      <w:marBottom w:val="0"/>
      <w:divBdr>
        <w:top w:val="none" w:sz="0" w:space="0" w:color="auto"/>
        <w:left w:val="none" w:sz="0" w:space="0" w:color="auto"/>
        <w:bottom w:val="none" w:sz="0" w:space="0" w:color="auto"/>
        <w:right w:val="none" w:sz="0" w:space="0" w:color="auto"/>
      </w:divBdr>
    </w:div>
    <w:div w:id="533734872">
      <w:bodyDiv w:val="1"/>
      <w:marLeft w:val="0"/>
      <w:marRight w:val="0"/>
      <w:marTop w:val="0"/>
      <w:marBottom w:val="0"/>
      <w:divBdr>
        <w:top w:val="none" w:sz="0" w:space="0" w:color="auto"/>
        <w:left w:val="none" w:sz="0" w:space="0" w:color="auto"/>
        <w:bottom w:val="none" w:sz="0" w:space="0" w:color="auto"/>
        <w:right w:val="none" w:sz="0" w:space="0" w:color="auto"/>
      </w:divBdr>
    </w:div>
    <w:div w:id="533927396">
      <w:bodyDiv w:val="1"/>
      <w:marLeft w:val="0"/>
      <w:marRight w:val="0"/>
      <w:marTop w:val="0"/>
      <w:marBottom w:val="0"/>
      <w:divBdr>
        <w:top w:val="none" w:sz="0" w:space="0" w:color="auto"/>
        <w:left w:val="none" w:sz="0" w:space="0" w:color="auto"/>
        <w:bottom w:val="none" w:sz="0" w:space="0" w:color="auto"/>
        <w:right w:val="none" w:sz="0" w:space="0" w:color="auto"/>
      </w:divBdr>
    </w:div>
    <w:div w:id="533931885">
      <w:bodyDiv w:val="1"/>
      <w:marLeft w:val="0"/>
      <w:marRight w:val="0"/>
      <w:marTop w:val="0"/>
      <w:marBottom w:val="0"/>
      <w:divBdr>
        <w:top w:val="none" w:sz="0" w:space="0" w:color="auto"/>
        <w:left w:val="none" w:sz="0" w:space="0" w:color="auto"/>
        <w:bottom w:val="none" w:sz="0" w:space="0" w:color="auto"/>
        <w:right w:val="none" w:sz="0" w:space="0" w:color="auto"/>
      </w:divBdr>
    </w:div>
    <w:div w:id="534121171">
      <w:bodyDiv w:val="1"/>
      <w:marLeft w:val="0"/>
      <w:marRight w:val="0"/>
      <w:marTop w:val="0"/>
      <w:marBottom w:val="0"/>
      <w:divBdr>
        <w:top w:val="none" w:sz="0" w:space="0" w:color="auto"/>
        <w:left w:val="none" w:sz="0" w:space="0" w:color="auto"/>
        <w:bottom w:val="none" w:sz="0" w:space="0" w:color="auto"/>
        <w:right w:val="none" w:sz="0" w:space="0" w:color="auto"/>
      </w:divBdr>
    </w:div>
    <w:div w:id="534123844">
      <w:bodyDiv w:val="1"/>
      <w:marLeft w:val="0"/>
      <w:marRight w:val="0"/>
      <w:marTop w:val="0"/>
      <w:marBottom w:val="0"/>
      <w:divBdr>
        <w:top w:val="none" w:sz="0" w:space="0" w:color="auto"/>
        <w:left w:val="none" w:sz="0" w:space="0" w:color="auto"/>
        <w:bottom w:val="none" w:sz="0" w:space="0" w:color="auto"/>
        <w:right w:val="none" w:sz="0" w:space="0" w:color="auto"/>
      </w:divBdr>
    </w:div>
    <w:div w:id="534269283">
      <w:bodyDiv w:val="1"/>
      <w:marLeft w:val="0"/>
      <w:marRight w:val="0"/>
      <w:marTop w:val="0"/>
      <w:marBottom w:val="0"/>
      <w:divBdr>
        <w:top w:val="none" w:sz="0" w:space="0" w:color="auto"/>
        <w:left w:val="none" w:sz="0" w:space="0" w:color="auto"/>
        <w:bottom w:val="none" w:sz="0" w:space="0" w:color="auto"/>
        <w:right w:val="none" w:sz="0" w:space="0" w:color="auto"/>
      </w:divBdr>
    </w:div>
    <w:div w:id="534387076">
      <w:bodyDiv w:val="1"/>
      <w:marLeft w:val="0"/>
      <w:marRight w:val="0"/>
      <w:marTop w:val="0"/>
      <w:marBottom w:val="0"/>
      <w:divBdr>
        <w:top w:val="none" w:sz="0" w:space="0" w:color="auto"/>
        <w:left w:val="none" w:sz="0" w:space="0" w:color="auto"/>
        <w:bottom w:val="none" w:sz="0" w:space="0" w:color="auto"/>
        <w:right w:val="none" w:sz="0" w:space="0" w:color="auto"/>
      </w:divBdr>
    </w:div>
    <w:div w:id="534587973">
      <w:bodyDiv w:val="1"/>
      <w:marLeft w:val="0"/>
      <w:marRight w:val="0"/>
      <w:marTop w:val="0"/>
      <w:marBottom w:val="0"/>
      <w:divBdr>
        <w:top w:val="none" w:sz="0" w:space="0" w:color="auto"/>
        <w:left w:val="none" w:sz="0" w:space="0" w:color="auto"/>
        <w:bottom w:val="none" w:sz="0" w:space="0" w:color="auto"/>
        <w:right w:val="none" w:sz="0" w:space="0" w:color="auto"/>
      </w:divBdr>
    </w:div>
    <w:div w:id="534776798">
      <w:bodyDiv w:val="1"/>
      <w:marLeft w:val="0"/>
      <w:marRight w:val="0"/>
      <w:marTop w:val="0"/>
      <w:marBottom w:val="0"/>
      <w:divBdr>
        <w:top w:val="none" w:sz="0" w:space="0" w:color="auto"/>
        <w:left w:val="none" w:sz="0" w:space="0" w:color="auto"/>
        <w:bottom w:val="none" w:sz="0" w:space="0" w:color="auto"/>
        <w:right w:val="none" w:sz="0" w:space="0" w:color="auto"/>
      </w:divBdr>
    </w:div>
    <w:div w:id="535002809">
      <w:bodyDiv w:val="1"/>
      <w:marLeft w:val="0"/>
      <w:marRight w:val="0"/>
      <w:marTop w:val="0"/>
      <w:marBottom w:val="0"/>
      <w:divBdr>
        <w:top w:val="none" w:sz="0" w:space="0" w:color="auto"/>
        <w:left w:val="none" w:sz="0" w:space="0" w:color="auto"/>
        <w:bottom w:val="none" w:sz="0" w:space="0" w:color="auto"/>
        <w:right w:val="none" w:sz="0" w:space="0" w:color="auto"/>
      </w:divBdr>
    </w:div>
    <w:div w:id="535167752">
      <w:bodyDiv w:val="1"/>
      <w:marLeft w:val="0"/>
      <w:marRight w:val="0"/>
      <w:marTop w:val="0"/>
      <w:marBottom w:val="0"/>
      <w:divBdr>
        <w:top w:val="none" w:sz="0" w:space="0" w:color="auto"/>
        <w:left w:val="none" w:sz="0" w:space="0" w:color="auto"/>
        <w:bottom w:val="none" w:sz="0" w:space="0" w:color="auto"/>
        <w:right w:val="none" w:sz="0" w:space="0" w:color="auto"/>
      </w:divBdr>
    </w:div>
    <w:div w:id="535239963">
      <w:bodyDiv w:val="1"/>
      <w:marLeft w:val="0"/>
      <w:marRight w:val="0"/>
      <w:marTop w:val="0"/>
      <w:marBottom w:val="0"/>
      <w:divBdr>
        <w:top w:val="none" w:sz="0" w:space="0" w:color="auto"/>
        <w:left w:val="none" w:sz="0" w:space="0" w:color="auto"/>
        <w:bottom w:val="none" w:sz="0" w:space="0" w:color="auto"/>
        <w:right w:val="none" w:sz="0" w:space="0" w:color="auto"/>
      </w:divBdr>
    </w:div>
    <w:div w:id="535699165">
      <w:bodyDiv w:val="1"/>
      <w:marLeft w:val="0"/>
      <w:marRight w:val="0"/>
      <w:marTop w:val="0"/>
      <w:marBottom w:val="0"/>
      <w:divBdr>
        <w:top w:val="none" w:sz="0" w:space="0" w:color="auto"/>
        <w:left w:val="none" w:sz="0" w:space="0" w:color="auto"/>
        <w:bottom w:val="none" w:sz="0" w:space="0" w:color="auto"/>
        <w:right w:val="none" w:sz="0" w:space="0" w:color="auto"/>
      </w:divBdr>
    </w:div>
    <w:div w:id="535702195">
      <w:bodyDiv w:val="1"/>
      <w:marLeft w:val="0"/>
      <w:marRight w:val="0"/>
      <w:marTop w:val="0"/>
      <w:marBottom w:val="0"/>
      <w:divBdr>
        <w:top w:val="none" w:sz="0" w:space="0" w:color="auto"/>
        <w:left w:val="none" w:sz="0" w:space="0" w:color="auto"/>
        <w:bottom w:val="none" w:sz="0" w:space="0" w:color="auto"/>
        <w:right w:val="none" w:sz="0" w:space="0" w:color="auto"/>
      </w:divBdr>
    </w:div>
    <w:div w:id="535771648">
      <w:bodyDiv w:val="1"/>
      <w:marLeft w:val="0"/>
      <w:marRight w:val="0"/>
      <w:marTop w:val="0"/>
      <w:marBottom w:val="0"/>
      <w:divBdr>
        <w:top w:val="none" w:sz="0" w:space="0" w:color="auto"/>
        <w:left w:val="none" w:sz="0" w:space="0" w:color="auto"/>
        <w:bottom w:val="none" w:sz="0" w:space="0" w:color="auto"/>
        <w:right w:val="none" w:sz="0" w:space="0" w:color="auto"/>
      </w:divBdr>
    </w:div>
    <w:div w:id="536551802">
      <w:bodyDiv w:val="1"/>
      <w:marLeft w:val="0"/>
      <w:marRight w:val="0"/>
      <w:marTop w:val="0"/>
      <w:marBottom w:val="0"/>
      <w:divBdr>
        <w:top w:val="none" w:sz="0" w:space="0" w:color="auto"/>
        <w:left w:val="none" w:sz="0" w:space="0" w:color="auto"/>
        <w:bottom w:val="none" w:sz="0" w:space="0" w:color="auto"/>
        <w:right w:val="none" w:sz="0" w:space="0" w:color="auto"/>
      </w:divBdr>
    </w:div>
    <w:div w:id="536622274">
      <w:bodyDiv w:val="1"/>
      <w:marLeft w:val="0"/>
      <w:marRight w:val="0"/>
      <w:marTop w:val="0"/>
      <w:marBottom w:val="0"/>
      <w:divBdr>
        <w:top w:val="none" w:sz="0" w:space="0" w:color="auto"/>
        <w:left w:val="none" w:sz="0" w:space="0" w:color="auto"/>
        <w:bottom w:val="none" w:sz="0" w:space="0" w:color="auto"/>
        <w:right w:val="none" w:sz="0" w:space="0" w:color="auto"/>
      </w:divBdr>
    </w:div>
    <w:div w:id="536813983">
      <w:bodyDiv w:val="1"/>
      <w:marLeft w:val="0"/>
      <w:marRight w:val="0"/>
      <w:marTop w:val="0"/>
      <w:marBottom w:val="0"/>
      <w:divBdr>
        <w:top w:val="none" w:sz="0" w:space="0" w:color="auto"/>
        <w:left w:val="none" w:sz="0" w:space="0" w:color="auto"/>
        <w:bottom w:val="none" w:sz="0" w:space="0" w:color="auto"/>
        <w:right w:val="none" w:sz="0" w:space="0" w:color="auto"/>
      </w:divBdr>
    </w:div>
    <w:div w:id="537013014">
      <w:bodyDiv w:val="1"/>
      <w:marLeft w:val="0"/>
      <w:marRight w:val="0"/>
      <w:marTop w:val="0"/>
      <w:marBottom w:val="0"/>
      <w:divBdr>
        <w:top w:val="none" w:sz="0" w:space="0" w:color="auto"/>
        <w:left w:val="none" w:sz="0" w:space="0" w:color="auto"/>
        <w:bottom w:val="none" w:sz="0" w:space="0" w:color="auto"/>
        <w:right w:val="none" w:sz="0" w:space="0" w:color="auto"/>
      </w:divBdr>
    </w:div>
    <w:div w:id="537133716">
      <w:bodyDiv w:val="1"/>
      <w:marLeft w:val="0"/>
      <w:marRight w:val="0"/>
      <w:marTop w:val="0"/>
      <w:marBottom w:val="0"/>
      <w:divBdr>
        <w:top w:val="none" w:sz="0" w:space="0" w:color="auto"/>
        <w:left w:val="none" w:sz="0" w:space="0" w:color="auto"/>
        <w:bottom w:val="none" w:sz="0" w:space="0" w:color="auto"/>
        <w:right w:val="none" w:sz="0" w:space="0" w:color="auto"/>
      </w:divBdr>
    </w:div>
    <w:div w:id="537158943">
      <w:bodyDiv w:val="1"/>
      <w:marLeft w:val="0"/>
      <w:marRight w:val="0"/>
      <w:marTop w:val="0"/>
      <w:marBottom w:val="0"/>
      <w:divBdr>
        <w:top w:val="none" w:sz="0" w:space="0" w:color="auto"/>
        <w:left w:val="none" w:sz="0" w:space="0" w:color="auto"/>
        <w:bottom w:val="none" w:sz="0" w:space="0" w:color="auto"/>
        <w:right w:val="none" w:sz="0" w:space="0" w:color="auto"/>
      </w:divBdr>
    </w:div>
    <w:div w:id="537278499">
      <w:bodyDiv w:val="1"/>
      <w:marLeft w:val="0"/>
      <w:marRight w:val="0"/>
      <w:marTop w:val="0"/>
      <w:marBottom w:val="0"/>
      <w:divBdr>
        <w:top w:val="none" w:sz="0" w:space="0" w:color="auto"/>
        <w:left w:val="none" w:sz="0" w:space="0" w:color="auto"/>
        <w:bottom w:val="none" w:sz="0" w:space="0" w:color="auto"/>
        <w:right w:val="none" w:sz="0" w:space="0" w:color="auto"/>
      </w:divBdr>
    </w:div>
    <w:div w:id="537356963">
      <w:bodyDiv w:val="1"/>
      <w:marLeft w:val="0"/>
      <w:marRight w:val="0"/>
      <w:marTop w:val="0"/>
      <w:marBottom w:val="0"/>
      <w:divBdr>
        <w:top w:val="none" w:sz="0" w:space="0" w:color="auto"/>
        <w:left w:val="none" w:sz="0" w:space="0" w:color="auto"/>
        <w:bottom w:val="none" w:sz="0" w:space="0" w:color="auto"/>
        <w:right w:val="none" w:sz="0" w:space="0" w:color="auto"/>
      </w:divBdr>
    </w:div>
    <w:div w:id="537592693">
      <w:bodyDiv w:val="1"/>
      <w:marLeft w:val="0"/>
      <w:marRight w:val="0"/>
      <w:marTop w:val="0"/>
      <w:marBottom w:val="0"/>
      <w:divBdr>
        <w:top w:val="none" w:sz="0" w:space="0" w:color="auto"/>
        <w:left w:val="none" w:sz="0" w:space="0" w:color="auto"/>
        <w:bottom w:val="none" w:sz="0" w:space="0" w:color="auto"/>
        <w:right w:val="none" w:sz="0" w:space="0" w:color="auto"/>
      </w:divBdr>
    </w:div>
    <w:div w:id="537812469">
      <w:bodyDiv w:val="1"/>
      <w:marLeft w:val="0"/>
      <w:marRight w:val="0"/>
      <w:marTop w:val="0"/>
      <w:marBottom w:val="0"/>
      <w:divBdr>
        <w:top w:val="none" w:sz="0" w:space="0" w:color="auto"/>
        <w:left w:val="none" w:sz="0" w:space="0" w:color="auto"/>
        <w:bottom w:val="none" w:sz="0" w:space="0" w:color="auto"/>
        <w:right w:val="none" w:sz="0" w:space="0" w:color="auto"/>
      </w:divBdr>
    </w:div>
    <w:div w:id="537858706">
      <w:bodyDiv w:val="1"/>
      <w:marLeft w:val="0"/>
      <w:marRight w:val="0"/>
      <w:marTop w:val="0"/>
      <w:marBottom w:val="0"/>
      <w:divBdr>
        <w:top w:val="none" w:sz="0" w:space="0" w:color="auto"/>
        <w:left w:val="none" w:sz="0" w:space="0" w:color="auto"/>
        <w:bottom w:val="none" w:sz="0" w:space="0" w:color="auto"/>
        <w:right w:val="none" w:sz="0" w:space="0" w:color="auto"/>
      </w:divBdr>
    </w:div>
    <w:div w:id="538055667">
      <w:bodyDiv w:val="1"/>
      <w:marLeft w:val="0"/>
      <w:marRight w:val="0"/>
      <w:marTop w:val="0"/>
      <w:marBottom w:val="0"/>
      <w:divBdr>
        <w:top w:val="none" w:sz="0" w:space="0" w:color="auto"/>
        <w:left w:val="none" w:sz="0" w:space="0" w:color="auto"/>
        <w:bottom w:val="none" w:sz="0" w:space="0" w:color="auto"/>
        <w:right w:val="none" w:sz="0" w:space="0" w:color="auto"/>
      </w:divBdr>
    </w:div>
    <w:div w:id="538516081">
      <w:bodyDiv w:val="1"/>
      <w:marLeft w:val="0"/>
      <w:marRight w:val="0"/>
      <w:marTop w:val="0"/>
      <w:marBottom w:val="0"/>
      <w:divBdr>
        <w:top w:val="none" w:sz="0" w:space="0" w:color="auto"/>
        <w:left w:val="none" w:sz="0" w:space="0" w:color="auto"/>
        <w:bottom w:val="none" w:sz="0" w:space="0" w:color="auto"/>
        <w:right w:val="none" w:sz="0" w:space="0" w:color="auto"/>
      </w:divBdr>
    </w:div>
    <w:div w:id="539438008">
      <w:bodyDiv w:val="1"/>
      <w:marLeft w:val="0"/>
      <w:marRight w:val="0"/>
      <w:marTop w:val="0"/>
      <w:marBottom w:val="0"/>
      <w:divBdr>
        <w:top w:val="none" w:sz="0" w:space="0" w:color="auto"/>
        <w:left w:val="none" w:sz="0" w:space="0" w:color="auto"/>
        <w:bottom w:val="none" w:sz="0" w:space="0" w:color="auto"/>
        <w:right w:val="none" w:sz="0" w:space="0" w:color="auto"/>
      </w:divBdr>
    </w:div>
    <w:div w:id="539512455">
      <w:bodyDiv w:val="1"/>
      <w:marLeft w:val="0"/>
      <w:marRight w:val="0"/>
      <w:marTop w:val="0"/>
      <w:marBottom w:val="0"/>
      <w:divBdr>
        <w:top w:val="none" w:sz="0" w:space="0" w:color="auto"/>
        <w:left w:val="none" w:sz="0" w:space="0" w:color="auto"/>
        <w:bottom w:val="none" w:sz="0" w:space="0" w:color="auto"/>
        <w:right w:val="none" w:sz="0" w:space="0" w:color="auto"/>
      </w:divBdr>
    </w:div>
    <w:div w:id="540165401">
      <w:bodyDiv w:val="1"/>
      <w:marLeft w:val="0"/>
      <w:marRight w:val="0"/>
      <w:marTop w:val="0"/>
      <w:marBottom w:val="0"/>
      <w:divBdr>
        <w:top w:val="none" w:sz="0" w:space="0" w:color="auto"/>
        <w:left w:val="none" w:sz="0" w:space="0" w:color="auto"/>
        <w:bottom w:val="none" w:sz="0" w:space="0" w:color="auto"/>
        <w:right w:val="none" w:sz="0" w:space="0" w:color="auto"/>
      </w:divBdr>
    </w:div>
    <w:div w:id="540746527">
      <w:bodyDiv w:val="1"/>
      <w:marLeft w:val="0"/>
      <w:marRight w:val="0"/>
      <w:marTop w:val="0"/>
      <w:marBottom w:val="0"/>
      <w:divBdr>
        <w:top w:val="none" w:sz="0" w:space="0" w:color="auto"/>
        <w:left w:val="none" w:sz="0" w:space="0" w:color="auto"/>
        <w:bottom w:val="none" w:sz="0" w:space="0" w:color="auto"/>
        <w:right w:val="none" w:sz="0" w:space="0" w:color="auto"/>
      </w:divBdr>
    </w:div>
    <w:div w:id="540825543">
      <w:bodyDiv w:val="1"/>
      <w:marLeft w:val="0"/>
      <w:marRight w:val="0"/>
      <w:marTop w:val="0"/>
      <w:marBottom w:val="0"/>
      <w:divBdr>
        <w:top w:val="none" w:sz="0" w:space="0" w:color="auto"/>
        <w:left w:val="none" w:sz="0" w:space="0" w:color="auto"/>
        <w:bottom w:val="none" w:sz="0" w:space="0" w:color="auto"/>
        <w:right w:val="none" w:sz="0" w:space="0" w:color="auto"/>
      </w:divBdr>
    </w:div>
    <w:div w:id="540901094">
      <w:bodyDiv w:val="1"/>
      <w:marLeft w:val="0"/>
      <w:marRight w:val="0"/>
      <w:marTop w:val="0"/>
      <w:marBottom w:val="0"/>
      <w:divBdr>
        <w:top w:val="none" w:sz="0" w:space="0" w:color="auto"/>
        <w:left w:val="none" w:sz="0" w:space="0" w:color="auto"/>
        <w:bottom w:val="none" w:sz="0" w:space="0" w:color="auto"/>
        <w:right w:val="none" w:sz="0" w:space="0" w:color="auto"/>
      </w:divBdr>
    </w:div>
    <w:div w:id="541015962">
      <w:bodyDiv w:val="1"/>
      <w:marLeft w:val="0"/>
      <w:marRight w:val="0"/>
      <w:marTop w:val="0"/>
      <w:marBottom w:val="0"/>
      <w:divBdr>
        <w:top w:val="none" w:sz="0" w:space="0" w:color="auto"/>
        <w:left w:val="none" w:sz="0" w:space="0" w:color="auto"/>
        <w:bottom w:val="none" w:sz="0" w:space="0" w:color="auto"/>
        <w:right w:val="none" w:sz="0" w:space="0" w:color="auto"/>
      </w:divBdr>
    </w:div>
    <w:div w:id="541283044">
      <w:bodyDiv w:val="1"/>
      <w:marLeft w:val="0"/>
      <w:marRight w:val="0"/>
      <w:marTop w:val="0"/>
      <w:marBottom w:val="0"/>
      <w:divBdr>
        <w:top w:val="none" w:sz="0" w:space="0" w:color="auto"/>
        <w:left w:val="none" w:sz="0" w:space="0" w:color="auto"/>
        <w:bottom w:val="none" w:sz="0" w:space="0" w:color="auto"/>
        <w:right w:val="none" w:sz="0" w:space="0" w:color="auto"/>
      </w:divBdr>
    </w:div>
    <w:div w:id="541944394">
      <w:bodyDiv w:val="1"/>
      <w:marLeft w:val="0"/>
      <w:marRight w:val="0"/>
      <w:marTop w:val="0"/>
      <w:marBottom w:val="0"/>
      <w:divBdr>
        <w:top w:val="none" w:sz="0" w:space="0" w:color="auto"/>
        <w:left w:val="none" w:sz="0" w:space="0" w:color="auto"/>
        <w:bottom w:val="none" w:sz="0" w:space="0" w:color="auto"/>
        <w:right w:val="none" w:sz="0" w:space="0" w:color="auto"/>
      </w:divBdr>
    </w:div>
    <w:div w:id="542133682">
      <w:bodyDiv w:val="1"/>
      <w:marLeft w:val="0"/>
      <w:marRight w:val="0"/>
      <w:marTop w:val="0"/>
      <w:marBottom w:val="0"/>
      <w:divBdr>
        <w:top w:val="none" w:sz="0" w:space="0" w:color="auto"/>
        <w:left w:val="none" w:sz="0" w:space="0" w:color="auto"/>
        <w:bottom w:val="none" w:sz="0" w:space="0" w:color="auto"/>
        <w:right w:val="none" w:sz="0" w:space="0" w:color="auto"/>
      </w:divBdr>
    </w:div>
    <w:div w:id="542135396">
      <w:bodyDiv w:val="1"/>
      <w:marLeft w:val="0"/>
      <w:marRight w:val="0"/>
      <w:marTop w:val="0"/>
      <w:marBottom w:val="0"/>
      <w:divBdr>
        <w:top w:val="none" w:sz="0" w:space="0" w:color="auto"/>
        <w:left w:val="none" w:sz="0" w:space="0" w:color="auto"/>
        <w:bottom w:val="none" w:sz="0" w:space="0" w:color="auto"/>
        <w:right w:val="none" w:sz="0" w:space="0" w:color="auto"/>
      </w:divBdr>
    </w:div>
    <w:div w:id="542598627">
      <w:bodyDiv w:val="1"/>
      <w:marLeft w:val="0"/>
      <w:marRight w:val="0"/>
      <w:marTop w:val="0"/>
      <w:marBottom w:val="0"/>
      <w:divBdr>
        <w:top w:val="none" w:sz="0" w:space="0" w:color="auto"/>
        <w:left w:val="none" w:sz="0" w:space="0" w:color="auto"/>
        <w:bottom w:val="none" w:sz="0" w:space="0" w:color="auto"/>
        <w:right w:val="none" w:sz="0" w:space="0" w:color="auto"/>
      </w:divBdr>
    </w:div>
    <w:div w:id="542837272">
      <w:bodyDiv w:val="1"/>
      <w:marLeft w:val="0"/>
      <w:marRight w:val="0"/>
      <w:marTop w:val="0"/>
      <w:marBottom w:val="0"/>
      <w:divBdr>
        <w:top w:val="none" w:sz="0" w:space="0" w:color="auto"/>
        <w:left w:val="none" w:sz="0" w:space="0" w:color="auto"/>
        <w:bottom w:val="none" w:sz="0" w:space="0" w:color="auto"/>
        <w:right w:val="none" w:sz="0" w:space="0" w:color="auto"/>
      </w:divBdr>
    </w:div>
    <w:div w:id="543099502">
      <w:bodyDiv w:val="1"/>
      <w:marLeft w:val="0"/>
      <w:marRight w:val="0"/>
      <w:marTop w:val="0"/>
      <w:marBottom w:val="0"/>
      <w:divBdr>
        <w:top w:val="none" w:sz="0" w:space="0" w:color="auto"/>
        <w:left w:val="none" w:sz="0" w:space="0" w:color="auto"/>
        <w:bottom w:val="none" w:sz="0" w:space="0" w:color="auto"/>
        <w:right w:val="none" w:sz="0" w:space="0" w:color="auto"/>
      </w:divBdr>
    </w:div>
    <w:div w:id="543642195">
      <w:bodyDiv w:val="1"/>
      <w:marLeft w:val="0"/>
      <w:marRight w:val="0"/>
      <w:marTop w:val="0"/>
      <w:marBottom w:val="0"/>
      <w:divBdr>
        <w:top w:val="none" w:sz="0" w:space="0" w:color="auto"/>
        <w:left w:val="none" w:sz="0" w:space="0" w:color="auto"/>
        <w:bottom w:val="none" w:sz="0" w:space="0" w:color="auto"/>
        <w:right w:val="none" w:sz="0" w:space="0" w:color="auto"/>
      </w:divBdr>
    </w:div>
    <w:div w:id="544099864">
      <w:bodyDiv w:val="1"/>
      <w:marLeft w:val="0"/>
      <w:marRight w:val="0"/>
      <w:marTop w:val="0"/>
      <w:marBottom w:val="0"/>
      <w:divBdr>
        <w:top w:val="none" w:sz="0" w:space="0" w:color="auto"/>
        <w:left w:val="none" w:sz="0" w:space="0" w:color="auto"/>
        <w:bottom w:val="none" w:sz="0" w:space="0" w:color="auto"/>
        <w:right w:val="none" w:sz="0" w:space="0" w:color="auto"/>
      </w:divBdr>
    </w:div>
    <w:div w:id="544148476">
      <w:bodyDiv w:val="1"/>
      <w:marLeft w:val="0"/>
      <w:marRight w:val="0"/>
      <w:marTop w:val="0"/>
      <w:marBottom w:val="0"/>
      <w:divBdr>
        <w:top w:val="none" w:sz="0" w:space="0" w:color="auto"/>
        <w:left w:val="none" w:sz="0" w:space="0" w:color="auto"/>
        <w:bottom w:val="none" w:sz="0" w:space="0" w:color="auto"/>
        <w:right w:val="none" w:sz="0" w:space="0" w:color="auto"/>
      </w:divBdr>
    </w:div>
    <w:div w:id="545022168">
      <w:bodyDiv w:val="1"/>
      <w:marLeft w:val="0"/>
      <w:marRight w:val="0"/>
      <w:marTop w:val="0"/>
      <w:marBottom w:val="0"/>
      <w:divBdr>
        <w:top w:val="none" w:sz="0" w:space="0" w:color="auto"/>
        <w:left w:val="none" w:sz="0" w:space="0" w:color="auto"/>
        <w:bottom w:val="none" w:sz="0" w:space="0" w:color="auto"/>
        <w:right w:val="none" w:sz="0" w:space="0" w:color="auto"/>
      </w:divBdr>
    </w:div>
    <w:div w:id="545217515">
      <w:bodyDiv w:val="1"/>
      <w:marLeft w:val="0"/>
      <w:marRight w:val="0"/>
      <w:marTop w:val="0"/>
      <w:marBottom w:val="0"/>
      <w:divBdr>
        <w:top w:val="none" w:sz="0" w:space="0" w:color="auto"/>
        <w:left w:val="none" w:sz="0" w:space="0" w:color="auto"/>
        <w:bottom w:val="none" w:sz="0" w:space="0" w:color="auto"/>
        <w:right w:val="none" w:sz="0" w:space="0" w:color="auto"/>
      </w:divBdr>
    </w:div>
    <w:div w:id="545262400">
      <w:bodyDiv w:val="1"/>
      <w:marLeft w:val="0"/>
      <w:marRight w:val="0"/>
      <w:marTop w:val="0"/>
      <w:marBottom w:val="0"/>
      <w:divBdr>
        <w:top w:val="none" w:sz="0" w:space="0" w:color="auto"/>
        <w:left w:val="none" w:sz="0" w:space="0" w:color="auto"/>
        <w:bottom w:val="none" w:sz="0" w:space="0" w:color="auto"/>
        <w:right w:val="none" w:sz="0" w:space="0" w:color="auto"/>
      </w:divBdr>
    </w:div>
    <w:div w:id="545265773">
      <w:bodyDiv w:val="1"/>
      <w:marLeft w:val="0"/>
      <w:marRight w:val="0"/>
      <w:marTop w:val="0"/>
      <w:marBottom w:val="0"/>
      <w:divBdr>
        <w:top w:val="none" w:sz="0" w:space="0" w:color="auto"/>
        <w:left w:val="none" w:sz="0" w:space="0" w:color="auto"/>
        <w:bottom w:val="none" w:sz="0" w:space="0" w:color="auto"/>
        <w:right w:val="none" w:sz="0" w:space="0" w:color="auto"/>
      </w:divBdr>
    </w:div>
    <w:div w:id="545331962">
      <w:bodyDiv w:val="1"/>
      <w:marLeft w:val="0"/>
      <w:marRight w:val="0"/>
      <w:marTop w:val="0"/>
      <w:marBottom w:val="0"/>
      <w:divBdr>
        <w:top w:val="none" w:sz="0" w:space="0" w:color="auto"/>
        <w:left w:val="none" w:sz="0" w:space="0" w:color="auto"/>
        <w:bottom w:val="none" w:sz="0" w:space="0" w:color="auto"/>
        <w:right w:val="none" w:sz="0" w:space="0" w:color="auto"/>
      </w:divBdr>
    </w:div>
    <w:div w:id="545336291">
      <w:bodyDiv w:val="1"/>
      <w:marLeft w:val="0"/>
      <w:marRight w:val="0"/>
      <w:marTop w:val="0"/>
      <w:marBottom w:val="0"/>
      <w:divBdr>
        <w:top w:val="none" w:sz="0" w:space="0" w:color="auto"/>
        <w:left w:val="none" w:sz="0" w:space="0" w:color="auto"/>
        <w:bottom w:val="none" w:sz="0" w:space="0" w:color="auto"/>
        <w:right w:val="none" w:sz="0" w:space="0" w:color="auto"/>
      </w:divBdr>
    </w:div>
    <w:div w:id="545338317">
      <w:bodyDiv w:val="1"/>
      <w:marLeft w:val="0"/>
      <w:marRight w:val="0"/>
      <w:marTop w:val="0"/>
      <w:marBottom w:val="0"/>
      <w:divBdr>
        <w:top w:val="none" w:sz="0" w:space="0" w:color="auto"/>
        <w:left w:val="none" w:sz="0" w:space="0" w:color="auto"/>
        <w:bottom w:val="none" w:sz="0" w:space="0" w:color="auto"/>
        <w:right w:val="none" w:sz="0" w:space="0" w:color="auto"/>
      </w:divBdr>
    </w:div>
    <w:div w:id="545486199">
      <w:bodyDiv w:val="1"/>
      <w:marLeft w:val="0"/>
      <w:marRight w:val="0"/>
      <w:marTop w:val="0"/>
      <w:marBottom w:val="0"/>
      <w:divBdr>
        <w:top w:val="none" w:sz="0" w:space="0" w:color="auto"/>
        <w:left w:val="none" w:sz="0" w:space="0" w:color="auto"/>
        <w:bottom w:val="none" w:sz="0" w:space="0" w:color="auto"/>
        <w:right w:val="none" w:sz="0" w:space="0" w:color="auto"/>
      </w:divBdr>
    </w:div>
    <w:div w:id="545678938">
      <w:bodyDiv w:val="1"/>
      <w:marLeft w:val="0"/>
      <w:marRight w:val="0"/>
      <w:marTop w:val="0"/>
      <w:marBottom w:val="0"/>
      <w:divBdr>
        <w:top w:val="none" w:sz="0" w:space="0" w:color="auto"/>
        <w:left w:val="none" w:sz="0" w:space="0" w:color="auto"/>
        <w:bottom w:val="none" w:sz="0" w:space="0" w:color="auto"/>
        <w:right w:val="none" w:sz="0" w:space="0" w:color="auto"/>
      </w:divBdr>
    </w:div>
    <w:div w:id="545684792">
      <w:bodyDiv w:val="1"/>
      <w:marLeft w:val="0"/>
      <w:marRight w:val="0"/>
      <w:marTop w:val="0"/>
      <w:marBottom w:val="0"/>
      <w:divBdr>
        <w:top w:val="none" w:sz="0" w:space="0" w:color="auto"/>
        <w:left w:val="none" w:sz="0" w:space="0" w:color="auto"/>
        <w:bottom w:val="none" w:sz="0" w:space="0" w:color="auto"/>
        <w:right w:val="none" w:sz="0" w:space="0" w:color="auto"/>
      </w:divBdr>
    </w:div>
    <w:div w:id="546140407">
      <w:bodyDiv w:val="1"/>
      <w:marLeft w:val="0"/>
      <w:marRight w:val="0"/>
      <w:marTop w:val="0"/>
      <w:marBottom w:val="0"/>
      <w:divBdr>
        <w:top w:val="none" w:sz="0" w:space="0" w:color="auto"/>
        <w:left w:val="none" w:sz="0" w:space="0" w:color="auto"/>
        <w:bottom w:val="none" w:sz="0" w:space="0" w:color="auto"/>
        <w:right w:val="none" w:sz="0" w:space="0" w:color="auto"/>
      </w:divBdr>
    </w:div>
    <w:div w:id="546532563">
      <w:bodyDiv w:val="1"/>
      <w:marLeft w:val="0"/>
      <w:marRight w:val="0"/>
      <w:marTop w:val="0"/>
      <w:marBottom w:val="0"/>
      <w:divBdr>
        <w:top w:val="none" w:sz="0" w:space="0" w:color="auto"/>
        <w:left w:val="none" w:sz="0" w:space="0" w:color="auto"/>
        <w:bottom w:val="none" w:sz="0" w:space="0" w:color="auto"/>
        <w:right w:val="none" w:sz="0" w:space="0" w:color="auto"/>
      </w:divBdr>
    </w:div>
    <w:div w:id="546912593">
      <w:bodyDiv w:val="1"/>
      <w:marLeft w:val="0"/>
      <w:marRight w:val="0"/>
      <w:marTop w:val="0"/>
      <w:marBottom w:val="0"/>
      <w:divBdr>
        <w:top w:val="none" w:sz="0" w:space="0" w:color="auto"/>
        <w:left w:val="none" w:sz="0" w:space="0" w:color="auto"/>
        <w:bottom w:val="none" w:sz="0" w:space="0" w:color="auto"/>
        <w:right w:val="none" w:sz="0" w:space="0" w:color="auto"/>
      </w:divBdr>
    </w:div>
    <w:div w:id="547112093">
      <w:bodyDiv w:val="1"/>
      <w:marLeft w:val="0"/>
      <w:marRight w:val="0"/>
      <w:marTop w:val="0"/>
      <w:marBottom w:val="0"/>
      <w:divBdr>
        <w:top w:val="none" w:sz="0" w:space="0" w:color="auto"/>
        <w:left w:val="none" w:sz="0" w:space="0" w:color="auto"/>
        <w:bottom w:val="none" w:sz="0" w:space="0" w:color="auto"/>
        <w:right w:val="none" w:sz="0" w:space="0" w:color="auto"/>
      </w:divBdr>
    </w:div>
    <w:div w:id="547641642">
      <w:bodyDiv w:val="1"/>
      <w:marLeft w:val="0"/>
      <w:marRight w:val="0"/>
      <w:marTop w:val="0"/>
      <w:marBottom w:val="0"/>
      <w:divBdr>
        <w:top w:val="none" w:sz="0" w:space="0" w:color="auto"/>
        <w:left w:val="none" w:sz="0" w:space="0" w:color="auto"/>
        <w:bottom w:val="none" w:sz="0" w:space="0" w:color="auto"/>
        <w:right w:val="none" w:sz="0" w:space="0" w:color="auto"/>
      </w:divBdr>
    </w:div>
    <w:div w:id="547650937">
      <w:bodyDiv w:val="1"/>
      <w:marLeft w:val="0"/>
      <w:marRight w:val="0"/>
      <w:marTop w:val="0"/>
      <w:marBottom w:val="0"/>
      <w:divBdr>
        <w:top w:val="none" w:sz="0" w:space="0" w:color="auto"/>
        <w:left w:val="none" w:sz="0" w:space="0" w:color="auto"/>
        <w:bottom w:val="none" w:sz="0" w:space="0" w:color="auto"/>
        <w:right w:val="none" w:sz="0" w:space="0" w:color="auto"/>
      </w:divBdr>
    </w:div>
    <w:div w:id="547882563">
      <w:bodyDiv w:val="1"/>
      <w:marLeft w:val="0"/>
      <w:marRight w:val="0"/>
      <w:marTop w:val="0"/>
      <w:marBottom w:val="0"/>
      <w:divBdr>
        <w:top w:val="none" w:sz="0" w:space="0" w:color="auto"/>
        <w:left w:val="none" w:sz="0" w:space="0" w:color="auto"/>
        <w:bottom w:val="none" w:sz="0" w:space="0" w:color="auto"/>
        <w:right w:val="none" w:sz="0" w:space="0" w:color="auto"/>
      </w:divBdr>
    </w:div>
    <w:div w:id="548146311">
      <w:bodyDiv w:val="1"/>
      <w:marLeft w:val="0"/>
      <w:marRight w:val="0"/>
      <w:marTop w:val="0"/>
      <w:marBottom w:val="0"/>
      <w:divBdr>
        <w:top w:val="none" w:sz="0" w:space="0" w:color="auto"/>
        <w:left w:val="none" w:sz="0" w:space="0" w:color="auto"/>
        <w:bottom w:val="none" w:sz="0" w:space="0" w:color="auto"/>
        <w:right w:val="none" w:sz="0" w:space="0" w:color="auto"/>
      </w:divBdr>
    </w:div>
    <w:div w:id="548417168">
      <w:bodyDiv w:val="1"/>
      <w:marLeft w:val="0"/>
      <w:marRight w:val="0"/>
      <w:marTop w:val="0"/>
      <w:marBottom w:val="0"/>
      <w:divBdr>
        <w:top w:val="none" w:sz="0" w:space="0" w:color="auto"/>
        <w:left w:val="none" w:sz="0" w:space="0" w:color="auto"/>
        <w:bottom w:val="none" w:sz="0" w:space="0" w:color="auto"/>
        <w:right w:val="none" w:sz="0" w:space="0" w:color="auto"/>
      </w:divBdr>
    </w:div>
    <w:div w:id="548801357">
      <w:bodyDiv w:val="1"/>
      <w:marLeft w:val="0"/>
      <w:marRight w:val="0"/>
      <w:marTop w:val="0"/>
      <w:marBottom w:val="0"/>
      <w:divBdr>
        <w:top w:val="none" w:sz="0" w:space="0" w:color="auto"/>
        <w:left w:val="none" w:sz="0" w:space="0" w:color="auto"/>
        <w:bottom w:val="none" w:sz="0" w:space="0" w:color="auto"/>
        <w:right w:val="none" w:sz="0" w:space="0" w:color="auto"/>
      </w:divBdr>
    </w:div>
    <w:div w:id="548810127">
      <w:bodyDiv w:val="1"/>
      <w:marLeft w:val="0"/>
      <w:marRight w:val="0"/>
      <w:marTop w:val="0"/>
      <w:marBottom w:val="0"/>
      <w:divBdr>
        <w:top w:val="none" w:sz="0" w:space="0" w:color="auto"/>
        <w:left w:val="none" w:sz="0" w:space="0" w:color="auto"/>
        <w:bottom w:val="none" w:sz="0" w:space="0" w:color="auto"/>
        <w:right w:val="none" w:sz="0" w:space="0" w:color="auto"/>
      </w:divBdr>
    </w:div>
    <w:div w:id="549075040">
      <w:bodyDiv w:val="1"/>
      <w:marLeft w:val="0"/>
      <w:marRight w:val="0"/>
      <w:marTop w:val="0"/>
      <w:marBottom w:val="0"/>
      <w:divBdr>
        <w:top w:val="none" w:sz="0" w:space="0" w:color="auto"/>
        <w:left w:val="none" w:sz="0" w:space="0" w:color="auto"/>
        <w:bottom w:val="none" w:sz="0" w:space="0" w:color="auto"/>
        <w:right w:val="none" w:sz="0" w:space="0" w:color="auto"/>
      </w:divBdr>
    </w:div>
    <w:div w:id="549077369">
      <w:bodyDiv w:val="1"/>
      <w:marLeft w:val="0"/>
      <w:marRight w:val="0"/>
      <w:marTop w:val="0"/>
      <w:marBottom w:val="0"/>
      <w:divBdr>
        <w:top w:val="none" w:sz="0" w:space="0" w:color="auto"/>
        <w:left w:val="none" w:sz="0" w:space="0" w:color="auto"/>
        <w:bottom w:val="none" w:sz="0" w:space="0" w:color="auto"/>
        <w:right w:val="none" w:sz="0" w:space="0" w:color="auto"/>
      </w:divBdr>
    </w:div>
    <w:div w:id="549078446">
      <w:bodyDiv w:val="1"/>
      <w:marLeft w:val="0"/>
      <w:marRight w:val="0"/>
      <w:marTop w:val="0"/>
      <w:marBottom w:val="0"/>
      <w:divBdr>
        <w:top w:val="none" w:sz="0" w:space="0" w:color="auto"/>
        <w:left w:val="none" w:sz="0" w:space="0" w:color="auto"/>
        <w:bottom w:val="none" w:sz="0" w:space="0" w:color="auto"/>
        <w:right w:val="none" w:sz="0" w:space="0" w:color="auto"/>
      </w:divBdr>
    </w:div>
    <w:div w:id="549151610">
      <w:bodyDiv w:val="1"/>
      <w:marLeft w:val="0"/>
      <w:marRight w:val="0"/>
      <w:marTop w:val="0"/>
      <w:marBottom w:val="0"/>
      <w:divBdr>
        <w:top w:val="none" w:sz="0" w:space="0" w:color="auto"/>
        <w:left w:val="none" w:sz="0" w:space="0" w:color="auto"/>
        <w:bottom w:val="none" w:sz="0" w:space="0" w:color="auto"/>
        <w:right w:val="none" w:sz="0" w:space="0" w:color="auto"/>
      </w:divBdr>
    </w:div>
    <w:div w:id="549344760">
      <w:bodyDiv w:val="1"/>
      <w:marLeft w:val="0"/>
      <w:marRight w:val="0"/>
      <w:marTop w:val="0"/>
      <w:marBottom w:val="0"/>
      <w:divBdr>
        <w:top w:val="none" w:sz="0" w:space="0" w:color="auto"/>
        <w:left w:val="none" w:sz="0" w:space="0" w:color="auto"/>
        <w:bottom w:val="none" w:sz="0" w:space="0" w:color="auto"/>
        <w:right w:val="none" w:sz="0" w:space="0" w:color="auto"/>
      </w:divBdr>
    </w:div>
    <w:div w:id="549612886">
      <w:bodyDiv w:val="1"/>
      <w:marLeft w:val="0"/>
      <w:marRight w:val="0"/>
      <w:marTop w:val="0"/>
      <w:marBottom w:val="0"/>
      <w:divBdr>
        <w:top w:val="none" w:sz="0" w:space="0" w:color="auto"/>
        <w:left w:val="none" w:sz="0" w:space="0" w:color="auto"/>
        <w:bottom w:val="none" w:sz="0" w:space="0" w:color="auto"/>
        <w:right w:val="none" w:sz="0" w:space="0" w:color="auto"/>
      </w:divBdr>
    </w:div>
    <w:div w:id="549656508">
      <w:bodyDiv w:val="1"/>
      <w:marLeft w:val="0"/>
      <w:marRight w:val="0"/>
      <w:marTop w:val="0"/>
      <w:marBottom w:val="0"/>
      <w:divBdr>
        <w:top w:val="none" w:sz="0" w:space="0" w:color="auto"/>
        <w:left w:val="none" w:sz="0" w:space="0" w:color="auto"/>
        <w:bottom w:val="none" w:sz="0" w:space="0" w:color="auto"/>
        <w:right w:val="none" w:sz="0" w:space="0" w:color="auto"/>
      </w:divBdr>
    </w:div>
    <w:div w:id="549728016">
      <w:bodyDiv w:val="1"/>
      <w:marLeft w:val="0"/>
      <w:marRight w:val="0"/>
      <w:marTop w:val="0"/>
      <w:marBottom w:val="0"/>
      <w:divBdr>
        <w:top w:val="none" w:sz="0" w:space="0" w:color="auto"/>
        <w:left w:val="none" w:sz="0" w:space="0" w:color="auto"/>
        <w:bottom w:val="none" w:sz="0" w:space="0" w:color="auto"/>
        <w:right w:val="none" w:sz="0" w:space="0" w:color="auto"/>
      </w:divBdr>
    </w:div>
    <w:div w:id="549730616">
      <w:bodyDiv w:val="1"/>
      <w:marLeft w:val="0"/>
      <w:marRight w:val="0"/>
      <w:marTop w:val="0"/>
      <w:marBottom w:val="0"/>
      <w:divBdr>
        <w:top w:val="none" w:sz="0" w:space="0" w:color="auto"/>
        <w:left w:val="none" w:sz="0" w:space="0" w:color="auto"/>
        <w:bottom w:val="none" w:sz="0" w:space="0" w:color="auto"/>
        <w:right w:val="none" w:sz="0" w:space="0" w:color="auto"/>
      </w:divBdr>
    </w:div>
    <w:div w:id="549731482">
      <w:bodyDiv w:val="1"/>
      <w:marLeft w:val="0"/>
      <w:marRight w:val="0"/>
      <w:marTop w:val="0"/>
      <w:marBottom w:val="0"/>
      <w:divBdr>
        <w:top w:val="none" w:sz="0" w:space="0" w:color="auto"/>
        <w:left w:val="none" w:sz="0" w:space="0" w:color="auto"/>
        <w:bottom w:val="none" w:sz="0" w:space="0" w:color="auto"/>
        <w:right w:val="none" w:sz="0" w:space="0" w:color="auto"/>
      </w:divBdr>
    </w:div>
    <w:div w:id="549734808">
      <w:bodyDiv w:val="1"/>
      <w:marLeft w:val="0"/>
      <w:marRight w:val="0"/>
      <w:marTop w:val="0"/>
      <w:marBottom w:val="0"/>
      <w:divBdr>
        <w:top w:val="none" w:sz="0" w:space="0" w:color="auto"/>
        <w:left w:val="none" w:sz="0" w:space="0" w:color="auto"/>
        <w:bottom w:val="none" w:sz="0" w:space="0" w:color="auto"/>
        <w:right w:val="none" w:sz="0" w:space="0" w:color="auto"/>
      </w:divBdr>
    </w:div>
    <w:div w:id="549847972">
      <w:bodyDiv w:val="1"/>
      <w:marLeft w:val="0"/>
      <w:marRight w:val="0"/>
      <w:marTop w:val="0"/>
      <w:marBottom w:val="0"/>
      <w:divBdr>
        <w:top w:val="none" w:sz="0" w:space="0" w:color="auto"/>
        <w:left w:val="none" w:sz="0" w:space="0" w:color="auto"/>
        <w:bottom w:val="none" w:sz="0" w:space="0" w:color="auto"/>
        <w:right w:val="none" w:sz="0" w:space="0" w:color="auto"/>
      </w:divBdr>
    </w:div>
    <w:div w:id="549876046">
      <w:bodyDiv w:val="1"/>
      <w:marLeft w:val="0"/>
      <w:marRight w:val="0"/>
      <w:marTop w:val="0"/>
      <w:marBottom w:val="0"/>
      <w:divBdr>
        <w:top w:val="none" w:sz="0" w:space="0" w:color="auto"/>
        <w:left w:val="none" w:sz="0" w:space="0" w:color="auto"/>
        <w:bottom w:val="none" w:sz="0" w:space="0" w:color="auto"/>
        <w:right w:val="none" w:sz="0" w:space="0" w:color="auto"/>
      </w:divBdr>
    </w:div>
    <w:div w:id="549878725">
      <w:bodyDiv w:val="1"/>
      <w:marLeft w:val="0"/>
      <w:marRight w:val="0"/>
      <w:marTop w:val="0"/>
      <w:marBottom w:val="0"/>
      <w:divBdr>
        <w:top w:val="none" w:sz="0" w:space="0" w:color="auto"/>
        <w:left w:val="none" w:sz="0" w:space="0" w:color="auto"/>
        <w:bottom w:val="none" w:sz="0" w:space="0" w:color="auto"/>
        <w:right w:val="none" w:sz="0" w:space="0" w:color="auto"/>
      </w:divBdr>
    </w:div>
    <w:div w:id="550072795">
      <w:bodyDiv w:val="1"/>
      <w:marLeft w:val="0"/>
      <w:marRight w:val="0"/>
      <w:marTop w:val="0"/>
      <w:marBottom w:val="0"/>
      <w:divBdr>
        <w:top w:val="none" w:sz="0" w:space="0" w:color="auto"/>
        <w:left w:val="none" w:sz="0" w:space="0" w:color="auto"/>
        <w:bottom w:val="none" w:sz="0" w:space="0" w:color="auto"/>
        <w:right w:val="none" w:sz="0" w:space="0" w:color="auto"/>
      </w:divBdr>
    </w:div>
    <w:div w:id="550115645">
      <w:bodyDiv w:val="1"/>
      <w:marLeft w:val="0"/>
      <w:marRight w:val="0"/>
      <w:marTop w:val="0"/>
      <w:marBottom w:val="0"/>
      <w:divBdr>
        <w:top w:val="none" w:sz="0" w:space="0" w:color="auto"/>
        <w:left w:val="none" w:sz="0" w:space="0" w:color="auto"/>
        <w:bottom w:val="none" w:sz="0" w:space="0" w:color="auto"/>
        <w:right w:val="none" w:sz="0" w:space="0" w:color="auto"/>
      </w:divBdr>
    </w:div>
    <w:div w:id="550187405">
      <w:bodyDiv w:val="1"/>
      <w:marLeft w:val="0"/>
      <w:marRight w:val="0"/>
      <w:marTop w:val="0"/>
      <w:marBottom w:val="0"/>
      <w:divBdr>
        <w:top w:val="none" w:sz="0" w:space="0" w:color="auto"/>
        <w:left w:val="none" w:sz="0" w:space="0" w:color="auto"/>
        <w:bottom w:val="none" w:sz="0" w:space="0" w:color="auto"/>
        <w:right w:val="none" w:sz="0" w:space="0" w:color="auto"/>
      </w:divBdr>
    </w:div>
    <w:div w:id="550192663">
      <w:bodyDiv w:val="1"/>
      <w:marLeft w:val="0"/>
      <w:marRight w:val="0"/>
      <w:marTop w:val="0"/>
      <w:marBottom w:val="0"/>
      <w:divBdr>
        <w:top w:val="none" w:sz="0" w:space="0" w:color="auto"/>
        <w:left w:val="none" w:sz="0" w:space="0" w:color="auto"/>
        <w:bottom w:val="none" w:sz="0" w:space="0" w:color="auto"/>
        <w:right w:val="none" w:sz="0" w:space="0" w:color="auto"/>
      </w:divBdr>
    </w:div>
    <w:div w:id="550194291">
      <w:bodyDiv w:val="1"/>
      <w:marLeft w:val="0"/>
      <w:marRight w:val="0"/>
      <w:marTop w:val="0"/>
      <w:marBottom w:val="0"/>
      <w:divBdr>
        <w:top w:val="none" w:sz="0" w:space="0" w:color="auto"/>
        <w:left w:val="none" w:sz="0" w:space="0" w:color="auto"/>
        <w:bottom w:val="none" w:sz="0" w:space="0" w:color="auto"/>
        <w:right w:val="none" w:sz="0" w:space="0" w:color="auto"/>
      </w:divBdr>
    </w:div>
    <w:div w:id="550505032">
      <w:bodyDiv w:val="1"/>
      <w:marLeft w:val="0"/>
      <w:marRight w:val="0"/>
      <w:marTop w:val="0"/>
      <w:marBottom w:val="0"/>
      <w:divBdr>
        <w:top w:val="none" w:sz="0" w:space="0" w:color="auto"/>
        <w:left w:val="none" w:sz="0" w:space="0" w:color="auto"/>
        <w:bottom w:val="none" w:sz="0" w:space="0" w:color="auto"/>
        <w:right w:val="none" w:sz="0" w:space="0" w:color="auto"/>
      </w:divBdr>
    </w:div>
    <w:div w:id="550920387">
      <w:bodyDiv w:val="1"/>
      <w:marLeft w:val="0"/>
      <w:marRight w:val="0"/>
      <w:marTop w:val="0"/>
      <w:marBottom w:val="0"/>
      <w:divBdr>
        <w:top w:val="none" w:sz="0" w:space="0" w:color="auto"/>
        <w:left w:val="none" w:sz="0" w:space="0" w:color="auto"/>
        <w:bottom w:val="none" w:sz="0" w:space="0" w:color="auto"/>
        <w:right w:val="none" w:sz="0" w:space="0" w:color="auto"/>
      </w:divBdr>
    </w:div>
    <w:div w:id="551505740">
      <w:bodyDiv w:val="1"/>
      <w:marLeft w:val="0"/>
      <w:marRight w:val="0"/>
      <w:marTop w:val="0"/>
      <w:marBottom w:val="0"/>
      <w:divBdr>
        <w:top w:val="none" w:sz="0" w:space="0" w:color="auto"/>
        <w:left w:val="none" w:sz="0" w:space="0" w:color="auto"/>
        <w:bottom w:val="none" w:sz="0" w:space="0" w:color="auto"/>
        <w:right w:val="none" w:sz="0" w:space="0" w:color="auto"/>
      </w:divBdr>
    </w:div>
    <w:div w:id="551768585">
      <w:bodyDiv w:val="1"/>
      <w:marLeft w:val="0"/>
      <w:marRight w:val="0"/>
      <w:marTop w:val="0"/>
      <w:marBottom w:val="0"/>
      <w:divBdr>
        <w:top w:val="none" w:sz="0" w:space="0" w:color="auto"/>
        <w:left w:val="none" w:sz="0" w:space="0" w:color="auto"/>
        <w:bottom w:val="none" w:sz="0" w:space="0" w:color="auto"/>
        <w:right w:val="none" w:sz="0" w:space="0" w:color="auto"/>
      </w:divBdr>
    </w:div>
    <w:div w:id="552079035">
      <w:bodyDiv w:val="1"/>
      <w:marLeft w:val="0"/>
      <w:marRight w:val="0"/>
      <w:marTop w:val="0"/>
      <w:marBottom w:val="0"/>
      <w:divBdr>
        <w:top w:val="none" w:sz="0" w:space="0" w:color="auto"/>
        <w:left w:val="none" w:sz="0" w:space="0" w:color="auto"/>
        <w:bottom w:val="none" w:sz="0" w:space="0" w:color="auto"/>
        <w:right w:val="none" w:sz="0" w:space="0" w:color="auto"/>
      </w:divBdr>
    </w:div>
    <w:div w:id="552155405">
      <w:bodyDiv w:val="1"/>
      <w:marLeft w:val="0"/>
      <w:marRight w:val="0"/>
      <w:marTop w:val="0"/>
      <w:marBottom w:val="0"/>
      <w:divBdr>
        <w:top w:val="none" w:sz="0" w:space="0" w:color="auto"/>
        <w:left w:val="none" w:sz="0" w:space="0" w:color="auto"/>
        <w:bottom w:val="none" w:sz="0" w:space="0" w:color="auto"/>
        <w:right w:val="none" w:sz="0" w:space="0" w:color="auto"/>
      </w:divBdr>
    </w:div>
    <w:div w:id="552619009">
      <w:bodyDiv w:val="1"/>
      <w:marLeft w:val="0"/>
      <w:marRight w:val="0"/>
      <w:marTop w:val="0"/>
      <w:marBottom w:val="0"/>
      <w:divBdr>
        <w:top w:val="none" w:sz="0" w:space="0" w:color="auto"/>
        <w:left w:val="none" w:sz="0" w:space="0" w:color="auto"/>
        <w:bottom w:val="none" w:sz="0" w:space="0" w:color="auto"/>
        <w:right w:val="none" w:sz="0" w:space="0" w:color="auto"/>
      </w:divBdr>
    </w:div>
    <w:div w:id="552959175">
      <w:bodyDiv w:val="1"/>
      <w:marLeft w:val="0"/>
      <w:marRight w:val="0"/>
      <w:marTop w:val="0"/>
      <w:marBottom w:val="0"/>
      <w:divBdr>
        <w:top w:val="none" w:sz="0" w:space="0" w:color="auto"/>
        <w:left w:val="none" w:sz="0" w:space="0" w:color="auto"/>
        <w:bottom w:val="none" w:sz="0" w:space="0" w:color="auto"/>
        <w:right w:val="none" w:sz="0" w:space="0" w:color="auto"/>
      </w:divBdr>
    </w:div>
    <w:div w:id="553001973">
      <w:bodyDiv w:val="1"/>
      <w:marLeft w:val="0"/>
      <w:marRight w:val="0"/>
      <w:marTop w:val="0"/>
      <w:marBottom w:val="0"/>
      <w:divBdr>
        <w:top w:val="none" w:sz="0" w:space="0" w:color="auto"/>
        <w:left w:val="none" w:sz="0" w:space="0" w:color="auto"/>
        <w:bottom w:val="none" w:sz="0" w:space="0" w:color="auto"/>
        <w:right w:val="none" w:sz="0" w:space="0" w:color="auto"/>
      </w:divBdr>
    </w:div>
    <w:div w:id="553078834">
      <w:bodyDiv w:val="1"/>
      <w:marLeft w:val="0"/>
      <w:marRight w:val="0"/>
      <w:marTop w:val="0"/>
      <w:marBottom w:val="0"/>
      <w:divBdr>
        <w:top w:val="none" w:sz="0" w:space="0" w:color="auto"/>
        <w:left w:val="none" w:sz="0" w:space="0" w:color="auto"/>
        <w:bottom w:val="none" w:sz="0" w:space="0" w:color="auto"/>
        <w:right w:val="none" w:sz="0" w:space="0" w:color="auto"/>
      </w:divBdr>
    </w:div>
    <w:div w:id="553082657">
      <w:bodyDiv w:val="1"/>
      <w:marLeft w:val="0"/>
      <w:marRight w:val="0"/>
      <w:marTop w:val="0"/>
      <w:marBottom w:val="0"/>
      <w:divBdr>
        <w:top w:val="none" w:sz="0" w:space="0" w:color="auto"/>
        <w:left w:val="none" w:sz="0" w:space="0" w:color="auto"/>
        <w:bottom w:val="none" w:sz="0" w:space="0" w:color="auto"/>
        <w:right w:val="none" w:sz="0" w:space="0" w:color="auto"/>
      </w:divBdr>
    </w:div>
    <w:div w:id="553279114">
      <w:bodyDiv w:val="1"/>
      <w:marLeft w:val="0"/>
      <w:marRight w:val="0"/>
      <w:marTop w:val="0"/>
      <w:marBottom w:val="0"/>
      <w:divBdr>
        <w:top w:val="none" w:sz="0" w:space="0" w:color="auto"/>
        <w:left w:val="none" w:sz="0" w:space="0" w:color="auto"/>
        <w:bottom w:val="none" w:sz="0" w:space="0" w:color="auto"/>
        <w:right w:val="none" w:sz="0" w:space="0" w:color="auto"/>
      </w:divBdr>
    </w:div>
    <w:div w:id="553345971">
      <w:bodyDiv w:val="1"/>
      <w:marLeft w:val="0"/>
      <w:marRight w:val="0"/>
      <w:marTop w:val="0"/>
      <w:marBottom w:val="0"/>
      <w:divBdr>
        <w:top w:val="none" w:sz="0" w:space="0" w:color="auto"/>
        <w:left w:val="none" w:sz="0" w:space="0" w:color="auto"/>
        <w:bottom w:val="none" w:sz="0" w:space="0" w:color="auto"/>
        <w:right w:val="none" w:sz="0" w:space="0" w:color="auto"/>
      </w:divBdr>
    </w:div>
    <w:div w:id="553393246">
      <w:bodyDiv w:val="1"/>
      <w:marLeft w:val="0"/>
      <w:marRight w:val="0"/>
      <w:marTop w:val="0"/>
      <w:marBottom w:val="0"/>
      <w:divBdr>
        <w:top w:val="none" w:sz="0" w:space="0" w:color="auto"/>
        <w:left w:val="none" w:sz="0" w:space="0" w:color="auto"/>
        <w:bottom w:val="none" w:sz="0" w:space="0" w:color="auto"/>
        <w:right w:val="none" w:sz="0" w:space="0" w:color="auto"/>
      </w:divBdr>
    </w:div>
    <w:div w:id="553394039">
      <w:bodyDiv w:val="1"/>
      <w:marLeft w:val="0"/>
      <w:marRight w:val="0"/>
      <w:marTop w:val="0"/>
      <w:marBottom w:val="0"/>
      <w:divBdr>
        <w:top w:val="none" w:sz="0" w:space="0" w:color="auto"/>
        <w:left w:val="none" w:sz="0" w:space="0" w:color="auto"/>
        <w:bottom w:val="none" w:sz="0" w:space="0" w:color="auto"/>
        <w:right w:val="none" w:sz="0" w:space="0" w:color="auto"/>
      </w:divBdr>
    </w:div>
    <w:div w:id="553544473">
      <w:bodyDiv w:val="1"/>
      <w:marLeft w:val="0"/>
      <w:marRight w:val="0"/>
      <w:marTop w:val="0"/>
      <w:marBottom w:val="0"/>
      <w:divBdr>
        <w:top w:val="none" w:sz="0" w:space="0" w:color="auto"/>
        <w:left w:val="none" w:sz="0" w:space="0" w:color="auto"/>
        <w:bottom w:val="none" w:sz="0" w:space="0" w:color="auto"/>
        <w:right w:val="none" w:sz="0" w:space="0" w:color="auto"/>
      </w:divBdr>
    </w:div>
    <w:div w:id="553544732">
      <w:bodyDiv w:val="1"/>
      <w:marLeft w:val="0"/>
      <w:marRight w:val="0"/>
      <w:marTop w:val="0"/>
      <w:marBottom w:val="0"/>
      <w:divBdr>
        <w:top w:val="none" w:sz="0" w:space="0" w:color="auto"/>
        <w:left w:val="none" w:sz="0" w:space="0" w:color="auto"/>
        <w:bottom w:val="none" w:sz="0" w:space="0" w:color="auto"/>
        <w:right w:val="none" w:sz="0" w:space="0" w:color="auto"/>
      </w:divBdr>
    </w:div>
    <w:div w:id="553586693">
      <w:bodyDiv w:val="1"/>
      <w:marLeft w:val="0"/>
      <w:marRight w:val="0"/>
      <w:marTop w:val="0"/>
      <w:marBottom w:val="0"/>
      <w:divBdr>
        <w:top w:val="none" w:sz="0" w:space="0" w:color="auto"/>
        <w:left w:val="none" w:sz="0" w:space="0" w:color="auto"/>
        <w:bottom w:val="none" w:sz="0" w:space="0" w:color="auto"/>
        <w:right w:val="none" w:sz="0" w:space="0" w:color="auto"/>
      </w:divBdr>
    </w:div>
    <w:div w:id="553851938">
      <w:bodyDiv w:val="1"/>
      <w:marLeft w:val="0"/>
      <w:marRight w:val="0"/>
      <w:marTop w:val="0"/>
      <w:marBottom w:val="0"/>
      <w:divBdr>
        <w:top w:val="none" w:sz="0" w:space="0" w:color="auto"/>
        <w:left w:val="none" w:sz="0" w:space="0" w:color="auto"/>
        <w:bottom w:val="none" w:sz="0" w:space="0" w:color="auto"/>
        <w:right w:val="none" w:sz="0" w:space="0" w:color="auto"/>
      </w:divBdr>
    </w:div>
    <w:div w:id="553932995">
      <w:bodyDiv w:val="1"/>
      <w:marLeft w:val="0"/>
      <w:marRight w:val="0"/>
      <w:marTop w:val="0"/>
      <w:marBottom w:val="0"/>
      <w:divBdr>
        <w:top w:val="none" w:sz="0" w:space="0" w:color="auto"/>
        <w:left w:val="none" w:sz="0" w:space="0" w:color="auto"/>
        <w:bottom w:val="none" w:sz="0" w:space="0" w:color="auto"/>
        <w:right w:val="none" w:sz="0" w:space="0" w:color="auto"/>
      </w:divBdr>
    </w:div>
    <w:div w:id="554050660">
      <w:bodyDiv w:val="1"/>
      <w:marLeft w:val="0"/>
      <w:marRight w:val="0"/>
      <w:marTop w:val="0"/>
      <w:marBottom w:val="0"/>
      <w:divBdr>
        <w:top w:val="none" w:sz="0" w:space="0" w:color="auto"/>
        <w:left w:val="none" w:sz="0" w:space="0" w:color="auto"/>
        <w:bottom w:val="none" w:sz="0" w:space="0" w:color="auto"/>
        <w:right w:val="none" w:sz="0" w:space="0" w:color="auto"/>
      </w:divBdr>
    </w:div>
    <w:div w:id="554246005">
      <w:bodyDiv w:val="1"/>
      <w:marLeft w:val="0"/>
      <w:marRight w:val="0"/>
      <w:marTop w:val="0"/>
      <w:marBottom w:val="0"/>
      <w:divBdr>
        <w:top w:val="none" w:sz="0" w:space="0" w:color="auto"/>
        <w:left w:val="none" w:sz="0" w:space="0" w:color="auto"/>
        <w:bottom w:val="none" w:sz="0" w:space="0" w:color="auto"/>
        <w:right w:val="none" w:sz="0" w:space="0" w:color="auto"/>
      </w:divBdr>
    </w:div>
    <w:div w:id="554321567">
      <w:bodyDiv w:val="1"/>
      <w:marLeft w:val="0"/>
      <w:marRight w:val="0"/>
      <w:marTop w:val="0"/>
      <w:marBottom w:val="0"/>
      <w:divBdr>
        <w:top w:val="none" w:sz="0" w:space="0" w:color="auto"/>
        <w:left w:val="none" w:sz="0" w:space="0" w:color="auto"/>
        <w:bottom w:val="none" w:sz="0" w:space="0" w:color="auto"/>
        <w:right w:val="none" w:sz="0" w:space="0" w:color="auto"/>
      </w:divBdr>
    </w:div>
    <w:div w:id="554589430">
      <w:bodyDiv w:val="1"/>
      <w:marLeft w:val="0"/>
      <w:marRight w:val="0"/>
      <w:marTop w:val="0"/>
      <w:marBottom w:val="0"/>
      <w:divBdr>
        <w:top w:val="none" w:sz="0" w:space="0" w:color="auto"/>
        <w:left w:val="none" w:sz="0" w:space="0" w:color="auto"/>
        <w:bottom w:val="none" w:sz="0" w:space="0" w:color="auto"/>
        <w:right w:val="none" w:sz="0" w:space="0" w:color="auto"/>
      </w:divBdr>
    </w:div>
    <w:div w:id="555118681">
      <w:bodyDiv w:val="1"/>
      <w:marLeft w:val="0"/>
      <w:marRight w:val="0"/>
      <w:marTop w:val="0"/>
      <w:marBottom w:val="0"/>
      <w:divBdr>
        <w:top w:val="none" w:sz="0" w:space="0" w:color="auto"/>
        <w:left w:val="none" w:sz="0" w:space="0" w:color="auto"/>
        <w:bottom w:val="none" w:sz="0" w:space="0" w:color="auto"/>
        <w:right w:val="none" w:sz="0" w:space="0" w:color="auto"/>
      </w:divBdr>
    </w:div>
    <w:div w:id="555435494">
      <w:bodyDiv w:val="1"/>
      <w:marLeft w:val="0"/>
      <w:marRight w:val="0"/>
      <w:marTop w:val="0"/>
      <w:marBottom w:val="0"/>
      <w:divBdr>
        <w:top w:val="none" w:sz="0" w:space="0" w:color="auto"/>
        <w:left w:val="none" w:sz="0" w:space="0" w:color="auto"/>
        <w:bottom w:val="none" w:sz="0" w:space="0" w:color="auto"/>
        <w:right w:val="none" w:sz="0" w:space="0" w:color="auto"/>
      </w:divBdr>
    </w:div>
    <w:div w:id="555438105">
      <w:bodyDiv w:val="1"/>
      <w:marLeft w:val="0"/>
      <w:marRight w:val="0"/>
      <w:marTop w:val="0"/>
      <w:marBottom w:val="0"/>
      <w:divBdr>
        <w:top w:val="none" w:sz="0" w:space="0" w:color="auto"/>
        <w:left w:val="none" w:sz="0" w:space="0" w:color="auto"/>
        <w:bottom w:val="none" w:sz="0" w:space="0" w:color="auto"/>
        <w:right w:val="none" w:sz="0" w:space="0" w:color="auto"/>
      </w:divBdr>
    </w:div>
    <w:div w:id="555623683">
      <w:bodyDiv w:val="1"/>
      <w:marLeft w:val="0"/>
      <w:marRight w:val="0"/>
      <w:marTop w:val="0"/>
      <w:marBottom w:val="0"/>
      <w:divBdr>
        <w:top w:val="none" w:sz="0" w:space="0" w:color="auto"/>
        <w:left w:val="none" w:sz="0" w:space="0" w:color="auto"/>
        <w:bottom w:val="none" w:sz="0" w:space="0" w:color="auto"/>
        <w:right w:val="none" w:sz="0" w:space="0" w:color="auto"/>
      </w:divBdr>
    </w:div>
    <w:div w:id="555705563">
      <w:bodyDiv w:val="1"/>
      <w:marLeft w:val="0"/>
      <w:marRight w:val="0"/>
      <w:marTop w:val="0"/>
      <w:marBottom w:val="0"/>
      <w:divBdr>
        <w:top w:val="none" w:sz="0" w:space="0" w:color="auto"/>
        <w:left w:val="none" w:sz="0" w:space="0" w:color="auto"/>
        <w:bottom w:val="none" w:sz="0" w:space="0" w:color="auto"/>
        <w:right w:val="none" w:sz="0" w:space="0" w:color="auto"/>
      </w:divBdr>
    </w:div>
    <w:div w:id="555820881">
      <w:bodyDiv w:val="1"/>
      <w:marLeft w:val="0"/>
      <w:marRight w:val="0"/>
      <w:marTop w:val="0"/>
      <w:marBottom w:val="0"/>
      <w:divBdr>
        <w:top w:val="none" w:sz="0" w:space="0" w:color="auto"/>
        <w:left w:val="none" w:sz="0" w:space="0" w:color="auto"/>
        <w:bottom w:val="none" w:sz="0" w:space="0" w:color="auto"/>
        <w:right w:val="none" w:sz="0" w:space="0" w:color="auto"/>
      </w:divBdr>
    </w:div>
    <w:div w:id="556018156">
      <w:bodyDiv w:val="1"/>
      <w:marLeft w:val="0"/>
      <w:marRight w:val="0"/>
      <w:marTop w:val="0"/>
      <w:marBottom w:val="0"/>
      <w:divBdr>
        <w:top w:val="none" w:sz="0" w:space="0" w:color="auto"/>
        <w:left w:val="none" w:sz="0" w:space="0" w:color="auto"/>
        <w:bottom w:val="none" w:sz="0" w:space="0" w:color="auto"/>
        <w:right w:val="none" w:sz="0" w:space="0" w:color="auto"/>
      </w:divBdr>
    </w:div>
    <w:div w:id="556161944">
      <w:bodyDiv w:val="1"/>
      <w:marLeft w:val="0"/>
      <w:marRight w:val="0"/>
      <w:marTop w:val="0"/>
      <w:marBottom w:val="0"/>
      <w:divBdr>
        <w:top w:val="none" w:sz="0" w:space="0" w:color="auto"/>
        <w:left w:val="none" w:sz="0" w:space="0" w:color="auto"/>
        <w:bottom w:val="none" w:sz="0" w:space="0" w:color="auto"/>
        <w:right w:val="none" w:sz="0" w:space="0" w:color="auto"/>
      </w:divBdr>
    </w:div>
    <w:div w:id="556355911">
      <w:bodyDiv w:val="1"/>
      <w:marLeft w:val="0"/>
      <w:marRight w:val="0"/>
      <w:marTop w:val="0"/>
      <w:marBottom w:val="0"/>
      <w:divBdr>
        <w:top w:val="none" w:sz="0" w:space="0" w:color="auto"/>
        <w:left w:val="none" w:sz="0" w:space="0" w:color="auto"/>
        <w:bottom w:val="none" w:sz="0" w:space="0" w:color="auto"/>
        <w:right w:val="none" w:sz="0" w:space="0" w:color="auto"/>
      </w:divBdr>
    </w:div>
    <w:div w:id="556480824">
      <w:bodyDiv w:val="1"/>
      <w:marLeft w:val="0"/>
      <w:marRight w:val="0"/>
      <w:marTop w:val="0"/>
      <w:marBottom w:val="0"/>
      <w:divBdr>
        <w:top w:val="none" w:sz="0" w:space="0" w:color="auto"/>
        <w:left w:val="none" w:sz="0" w:space="0" w:color="auto"/>
        <w:bottom w:val="none" w:sz="0" w:space="0" w:color="auto"/>
        <w:right w:val="none" w:sz="0" w:space="0" w:color="auto"/>
      </w:divBdr>
    </w:div>
    <w:div w:id="556554677">
      <w:bodyDiv w:val="1"/>
      <w:marLeft w:val="0"/>
      <w:marRight w:val="0"/>
      <w:marTop w:val="0"/>
      <w:marBottom w:val="0"/>
      <w:divBdr>
        <w:top w:val="none" w:sz="0" w:space="0" w:color="auto"/>
        <w:left w:val="none" w:sz="0" w:space="0" w:color="auto"/>
        <w:bottom w:val="none" w:sz="0" w:space="0" w:color="auto"/>
        <w:right w:val="none" w:sz="0" w:space="0" w:color="auto"/>
      </w:divBdr>
    </w:div>
    <w:div w:id="557283620">
      <w:bodyDiv w:val="1"/>
      <w:marLeft w:val="0"/>
      <w:marRight w:val="0"/>
      <w:marTop w:val="0"/>
      <w:marBottom w:val="0"/>
      <w:divBdr>
        <w:top w:val="none" w:sz="0" w:space="0" w:color="auto"/>
        <w:left w:val="none" w:sz="0" w:space="0" w:color="auto"/>
        <w:bottom w:val="none" w:sz="0" w:space="0" w:color="auto"/>
        <w:right w:val="none" w:sz="0" w:space="0" w:color="auto"/>
      </w:divBdr>
    </w:div>
    <w:div w:id="557397167">
      <w:bodyDiv w:val="1"/>
      <w:marLeft w:val="0"/>
      <w:marRight w:val="0"/>
      <w:marTop w:val="0"/>
      <w:marBottom w:val="0"/>
      <w:divBdr>
        <w:top w:val="none" w:sz="0" w:space="0" w:color="auto"/>
        <w:left w:val="none" w:sz="0" w:space="0" w:color="auto"/>
        <w:bottom w:val="none" w:sz="0" w:space="0" w:color="auto"/>
        <w:right w:val="none" w:sz="0" w:space="0" w:color="auto"/>
      </w:divBdr>
    </w:div>
    <w:div w:id="557397292">
      <w:bodyDiv w:val="1"/>
      <w:marLeft w:val="0"/>
      <w:marRight w:val="0"/>
      <w:marTop w:val="0"/>
      <w:marBottom w:val="0"/>
      <w:divBdr>
        <w:top w:val="none" w:sz="0" w:space="0" w:color="auto"/>
        <w:left w:val="none" w:sz="0" w:space="0" w:color="auto"/>
        <w:bottom w:val="none" w:sz="0" w:space="0" w:color="auto"/>
        <w:right w:val="none" w:sz="0" w:space="0" w:color="auto"/>
      </w:divBdr>
    </w:div>
    <w:div w:id="557399098">
      <w:bodyDiv w:val="1"/>
      <w:marLeft w:val="0"/>
      <w:marRight w:val="0"/>
      <w:marTop w:val="0"/>
      <w:marBottom w:val="0"/>
      <w:divBdr>
        <w:top w:val="none" w:sz="0" w:space="0" w:color="auto"/>
        <w:left w:val="none" w:sz="0" w:space="0" w:color="auto"/>
        <w:bottom w:val="none" w:sz="0" w:space="0" w:color="auto"/>
        <w:right w:val="none" w:sz="0" w:space="0" w:color="auto"/>
      </w:divBdr>
    </w:div>
    <w:div w:id="557472906">
      <w:bodyDiv w:val="1"/>
      <w:marLeft w:val="0"/>
      <w:marRight w:val="0"/>
      <w:marTop w:val="0"/>
      <w:marBottom w:val="0"/>
      <w:divBdr>
        <w:top w:val="none" w:sz="0" w:space="0" w:color="auto"/>
        <w:left w:val="none" w:sz="0" w:space="0" w:color="auto"/>
        <w:bottom w:val="none" w:sz="0" w:space="0" w:color="auto"/>
        <w:right w:val="none" w:sz="0" w:space="0" w:color="auto"/>
      </w:divBdr>
    </w:div>
    <w:div w:id="557477414">
      <w:bodyDiv w:val="1"/>
      <w:marLeft w:val="0"/>
      <w:marRight w:val="0"/>
      <w:marTop w:val="0"/>
      <w:marBottom w:val="0"/>
      <w:divBdr>
        <w:top w:val="none" w:sz="0" w:space="0" w:color="auto"/>
        <w:left w:val="none" w:sz="0" w:space="0" w:color="auto"/>
        <w:bottom w:val="none" w:sz="0" w:space="0" w:color="auto"/>
        <w:right w:val="none" w:sz="0" w:space="0" w:color="auto"/>
      </w:divBdr>
    </w:div>
    <w:div w:id="557592500">
      <w:bodyDiv w:val="1"/>
      <w:marLeft w:val="0"/>
      <w:marRight w:val="0"/>
      <w:marTop w:val="0"/>
      <w:marBottom w:val="0"/>
      <w:divBdr>
        <w:top w:val="none" w:sz="0" w:space="0" w:color="auto"/>
        <w:left w:val="none" w:sz="0" w:space="0" w:color="auto"/>
        <w:bottom w:val="none" w:sz="0" w:space="0" w:color="auto"/>
        <w:right w:val="none" w:sz="0" w:space="0" w:color="auto"/>
      </w:divBdr>
    </w:div>
    <w:div w:id="557597745">
      <w:bodyDiv w:val="1"/>
      <w:marLeft w:val="0"/>
      <w:marRight w:val="0"/>
      <w:marTop w:val="0"/>
      <w:marBottom w:val="0"/>
      <w:divBdr>
        <w:top w:val="none" w:sz="0" w:space="0" w:color="auto"/>
        <w:left w:val="none" w:sz="0" w:space="0" w:color="auto"/>
        <w:bottom w:val="none" w:sz="0" w:space="0" w:color="auto"/>
        <w:right w:val="none" w:sz="0" w:space="0" w:color="auto"/>
      </w:divBdr>
    </w:div>
    <w:div w:id="558059740">
      <w:bodyDiv w:val="1"/>
      <w:marLeft w:val="0"/>
      <w:marRight w:val="0"/>
      <w:marTop w:val="0"/>
      <w:marBottom w:val="0"/>
      <w:divBdr>
        <w:top w:val="none" w:sz="0" w:space="0" w:color="auto"/>
        <w:left w:val="none" w:sz="0" w:space="0" w:color="auto"/>
        <w:bottom w:val="none" w:sz="0" w:space="0" w:color="auto"/>
        <w:right w:val="none" w:sz="0" w:space="0" w:color="auto"/>
      </w:divBdr>
    </w:div>
    <w:div w:id="558370648">
      <w:bodyDiv w:val="1"/>
      <w:marLeft w:val="0"/>
      <w:marRight w:val="0"/>
      <w:marTop w:val="0"/>
      <w:marBottom w:val="0"/>
      <w:divBdr>
        <w:top w:val="none" w:sz="0" w:space="0" w:color="auto"/>
        <w:left w:val="none" w:sz="0" w:space="0" w:color="auto"/>
        <w:bottom w:val="none" w:sz="0" w:space="0" w:color="auto"/>
        <w:right w:val="none" w:sz="0" w:space="0" w:color="auto"/>
      </w:divBdr>
    </w:div>
    <w:div w:id="558399243">
      <w:bodyDiv w:val="1"/>
      <w:marLeft w:val="0"/>
      <w:marRight w:val="0"/>
      <w:marTop w:val="0"/>
      <w:marBottom w:val="0"/>
      <w:divBdr>
        <w:top w:val="none" w:sz="0" w:space="0" w:color="auto"/>
        <w:left w:val="none" w:sz="0" w:space="0" w:color="auto"/>
        <w:bottom w:val="none" w:sz="0" w:space="0" w:color="auto"/>
        <w:right w:val="none" w:sz="0" w:space="0" w:color="auto"/>
      </w:divBdr>
    </w:div>
    <w:div w:id="558590980">
      <w:bodyDiv w:val="1"/>
      <w:marLeft w:val="0"/>
      <w:marRight w:val="0"/>
      <w:marTop w:val="0"/>
      <w:marBottom w:val="0"/>
      <w:divBdr>
        <w:top w:val="none" w:sz="0" w:space="0" w:color="auto"/>
        <w:left w:val="none" w:sz="0" w:space="0" w:color="auto"/>
        <w:bottom w:val="none" w:sz="0" w:space="0" w:color="auto"/>
        <w:right w:val="none" w:sz="0" w:space="0" w:color="auto"/>
      </w:divBdr>
    </w:div>
    <w:div w:id="558593394">
      <w:bodyDiv w:val="1"/>
      <w:marLeft w:val="0"/>
      <w:marRight w:val="0"/>
      <w:marTop w:val="0"/>
      <w:marBottom w:val="0"/>
      <w:divBdr>
        <w:top w:val="none" w:sz="0" w:space="0" w:color="auto"/>
        <w:left w:val="none" w:sz="0" w:space="0" w:color="auto"/>
        <w:bottom w:val="none" w:sz="0" w:space="0" w:color="auto"/>
        <w:right w:val="none" w:sz="0" w:space="0" w:color="auto"/>
      </w:divBdr>
    </w:div>
    <w:div w:id="559171705">
      <w:bodyDiv w:val="1"/>
      <w:marLeft w:val="0"/>
      <w:marRight w:val="0"/>
      <w:marTop w:val="0"/>
      <w:marBottom w:val="0"/>
      <w:divBdr>
        <w:top w:val="none" w:sz="0" w:space="0" w:color="auto"/>
        <w:left w:val="none" w:sz="0" w:space="0" w:color="auto"/>
        <w:bottom w:val="none" w:sz="0" w:space="0" w:color="auto"/>
        <w:right w:val="none" w:sz="0" w:space="0" w:color="auto"/>
      </w:divBdr>
    </w:div>
    <w:div w:id="559291372">
      <w:bodyDiv w:val="1"/>
      <w:marLeft w:val="0"/>
      <w:marRight w:val="0"/>
      <w:marTop w:val="0"/>
      <w:marBottom w:val="0"/>
      <w:divBdr>
        <w:top w:val="none" w:sz="0" w:space="0" w:color="auto"/>
        <w:left w:val="none" w:sz="0" w:space="0" w:color="auto"/>
        <w:bottom w:val="none" w:sz="0" w:space="0" w:color="auto"/>
        <w:right w:val="none" w:sz="0" w:space="0" w:color="auto"/>
      </w:divBdr>
    </w:div>
    <w:div w:id="559437118">
      <w:bodyDiv w:val="1"/>
      <w:marLeft w:val="0"/>
      <w:marRight w:val="0"/>
      <w:marTop w:val="0"/>
      <w:marBottom w:val="0"/>
      <w:divBdr>
        <w:top w:val="none" w:sz="0" w:space="0" w:color="auto"/>
        <w:left w:val="none" w:sz="0" w:space="0" w:color="auto"/>
        <w:bottom w:val="none" w:sz="0" w:space="0" w:color="auto"/>
        <w:right w:val="none" w:sz="0" w:space="0" w:color="auto"/>
      </w:divBdr>
    </w:div>
    <w:div w:id="559438013">
      <w:bodyDiv w:val="1"/>
      <w:marLeft w:val="0"/>
      <w:marRight w:val="0"/>
      <w:marTop w:val="0"/>
      <w:marBottom w:val="0"/>
      <w:divBdr>
        <w:top w:val="none" w:sz="0" w:space="0" w:color="auto"/>
        <w:left w:val="none" w:sz="0" w:space="0" w:color="auto"/>
        <w:bottom w:val="none" w:sz="0" w:space="0" w:color="auto"/>
        <w:right w:val="none" w:sz="0" w:space="0" w:color="auto"/>
      </w:divBdr>
    </w:div>
    <w:div w:id="559438186">
      <w:bodyDiv w:val="1"/>
      <w:marLeft w:val="0"/>
      <w:marRight w:val="0"/>
      <w:marTop w:val="0"/>
      <w:marBottom w:val="0"/>
      <w:divBdr>
        <w:top w:val="none" w:sz="0" w:space="0" w:color="auto"/>
        <w:left w:val="none" w:sz="0" w:space="0" w:color="auto"/>
        <w:bottom w:val="none" w:sz="0" w:space="0" w:color="auto"/>
        <w:right w:val="none" w:sz="0" w:space="0" w:color="auto"/>
      </w:divBdr>
    </w:div>
    <w:div w:id="559438315">
      <w:bodyDiv w:val="1"/>
      <w:marLeft w:val="0"/>
      <w:marRight w:val="0"/>
      <w:marTop w:val="0"/>
      <w:marBottom w:val="0"/>
      <w:divBdr>
        <w:top w:val="none" w:sz="0" w:space="0" w:color="auto"/>
        <w:left w:val="none" w:sz="0" w:space="0" w:color="auto"/>
        <w:bottom w:val="none" w:sz="0" w:space="0" w:color="auto"/>
        <w:right w:val="none" w:sz="0" w:space="0" w:color="auto"/>
      </w:divBdr>
    </w:div>
    <w:div w:id="559558233">
      <w:bodyDiv w:val="1"/>
      <w:marLeft w:val="0"/>
      <w:marRight w:val="0"/>
      <w:marTop w:val="0"/>
      <w:marBottom w:val="0"/>
      <w:divBdr>
        <w:top w:val="none" w:sz="0" w:space="0" w:color="auto"/>
        <w:left w:val="none" w:sz="0" w:space="0" w:color="auto"/>
        <w:bottom w:val="none" w:sz="0" w:space="0" w:color="auto"/>
        <w:right w:val="none" w:sz="0" w:space="0" w:color="auto"/>
      </w:divBdr>
    </w:div>
    <w:div w:id="559563938">
      <w:bodyDiv w:val="1"/>
      <w:marLeft w:val="0"/>
      <w:marRight w:val="0"/>
      <w:marTop w:val="0"/>
      <w:marBottom w:val="0"/>
      <w:divBdr>
        <w:top w:val="none" w:sz="0" w:space="0" w:color="auto"/>
        <w:left w:val="none" w:sz="0" w:space="0" w:color="auto"/>
        <w:bottom w:val="none" w:sz="0" w:space="0" w:color="auto"/>
        <w:right w:val="none" w:sz="0" w:space="0" w:color="auto"/>
      </w:divBdr>
    </w:div>
    <w:div w:id="559709033">
      <w:bodyDiv w:val="1"/>
      <w:marLeft w:val="0"/>
      <w:marRight w:val="0"/>
      <w:marTop w:val="0"/>
      <w:marBottom w:val="0"/>
      <w:divBdr>
        <w:top w:val="none" w:sz="0" w:space="0" w:color="auto"/>
        <w:left w:val="none" w:sz="0" w:space="0" w:color="auto"/>
        <w:bottom w:val="none" w:sz="0" w:space="0" w:color="auto"/>
        <w:right w:val="none" w:sz="0" w:space="0" w:color="auto"/>
      </w:divBdr>
    </w:div>
    <w:div w:id="559823035">
      <w:bodyDiv w:val="1"/>
      <w:marLeft w:val="0"/>
      <w:marRight w:val="0"/>
      <w:marTop w:val="0"/>
      <w:marBottom w:val="0"/>
      <w:divBdr>
        <w:top w:val="none" w:sz="0" w:space="0" w:color="auto"/>
        <w:left w:val="none" w:sz="0" w:space="0" w:color="auto"/>
        <w:bottom w:val="none" w:sz="0" w:space="0" w:color="auto"/>
        <w:right w:val="none" w:sz="0" w:space="0" w:color="auto"/>
      </w:divBdr>
    </w:div>
    <w:div w:id="559823371">
      <w:bodyDiv w:val="1"/>
      <w:marLeft w:val="0"/>
      <w:marRight w:val="0"/>
      <w:marTop w:val="0"/>
      <w:marBottom w:val="0"/>
      <w:divBdr>
        <w:top w:val="none" w:sz="0" w:space="0" w:color="auto"/>
        <w:left w:val="none" w:sz="0" w:space="0" w:color="auto"/>
        <w:bottom w:val="none" w:sz="0" w:space="0" w:color="auto"/>
        <w:right w:val="none" w:sz="0" w:space="0" w:color="auto"/>
      </w:divBdr>
    </w:div>
    <w:div w:id="560025499">
      <w:bodyDiv w:val="1"/>
      <w:marLeft w:val="0"/>
      <w:marRight w:val="0"/>
      <w:marTop w:val="0"/>
      <w:marBottom w:val="0"/>
      <w:divBdr>
        <w:top w:val="none" w:sz="0" w:space="0" w:color="auto"/>
        <w:left w:val="none" w:sz="0" w:space="0" w:color="auto"/>
        <w:bottom w:val="none" w:sz="0" w:space="0" w:color="auto"/>
        <w:right w:val="none" w:sz="0" w:space="0" w:color="auto"/>
      </w:divBdr>
    </w:div>
    <w:div w:id="560097517">
      <w:bodyDiv w:val="1"/>
      <w:marLeft w:val="0"/>
      <w:marRight w:val="0"/>
      <w:marTop w:val="0"/>
      <w:marBottom w:val="0"/>
      <w:divBdr>
        <w:top w:val="none" w:sz="0" w:space="0" w:color="auto"/>
        <w:left w:val="none" w:sz="0" w:space="0" w:color="auto"/>
        <w:bottom w:val="none" w:sz="0" w:space="0" w:color="auto"/>
        <w:right w:val="none" w:sz="0" w:space="0" w:color="auto"/>
      </w:divBdr>
    </w:div>
    <w:div w:id="560992182">
      <w:bodyDiv w:val="1"/>
      <w:marLeft w:val="0"/>
      <w:marRight w:val="0"/>
      <w:marTop w:val="0"/>
      <w:marBottom w:val="0"/>
      <w:divBdr>
        <w:top w:val="none" w:sz="0" w:space="0" w:color="auto"/>
        <w:left w:val="none" w:sz="0" w:space="0" w:color="auto"/>
        <w:bottom w:val="none" w:sz="0" w:space="0" w:color="auto"/>
        <w:right w:val="none" w:sz="0" w:space="0" w:color="auto"/>
      </w:divBdr>
    </w:div>
    <w:div w:id="561135014">
      <w:bodyDiv w:val="1"/>
      <w:marLeft w:val="0"/>
      <w:marRight w:val="0"/>
      <w:marTop w:val="0"/>
      <w:marBottom w:val="0"/>
      <w:divBdr>
        <w:top w:val="none" w:sz="0" w:space="0" w:color="auto"/>
        <w:left w:val="none" w:sz="0" w:space="0" w:color="auto"/>
        <w:bottom w:val="none" w:sz="0" w:space="0" w:color="auto"/>
        <w:right w:val="none" w:sz="0" w:space="0" w:color="auto"/>
      </w:divBdr>
    </w:div>
    <w:div w:id="561252099">
      <w:bodyDiv w:val="1"/>
      <w:marLeft w:val="0"/>
      <w:marRight w:val="0"/>
      <w:marTop w:val="0"/>
      <w:marBottom w:val="0"/>
      <w:divBdr>
        <w:top w:val="none" w:sz="0" w:space="0" w:color="auto"/>
        <w:left w:val="none" w:sz="0" w:space="0" w:color="auto"/>
        <w:bottom w:val="none" w:sz="0" w:space="0" w:color="auto"/>
        <w:right w:val="none" w:sz="0" w:space="0" w:color="auto"/>
      </w:divBdr>
    </w:div>
    <w:div w:id="561718291">
      <w:bodyDiv w:val="1"/>
      <w:marLeft w:val="0"/>
      <w:marRight w:val="0"/>
      <w:marTop w:val="0"/>
      <w:marBottom w:val="0"/>
      <w:divBdr>
        <w:top w:val="none" w:sz="0" w:space="0" w:color="auto"/>
        <w:left w:val="none" w:sz="0" w:space="0" w:color="auto"/>
        <w:bottom w:val="none" w:sz="0" w:space="0" w:color="auto"/>
        <w:right w:val="none" w:sz="0" w:space="0" w:color="auto"/>
      </w:divBdr>
    </w:div>
    <w:div w:id="562449416">
      <w:bodyDiv w:val="1"/>
      <w:marLeft w:val="0"/>
      <w:marRight w:val="0"/>
      <w:marTop w:val="0"/>
      <w:marBottom w:val="0"/>
      <w:divBdr>
        <w:top w:val="none" w:sz="0" w:space="0" w:color="auto"/>
        <w:left w:val="none" w:sz="0" w:space="0" w:color="auto"/>
        <w:bottom w:val="none" w:sz="0" w:space="0" w:color="auto"/>
        <w:right w:val="none" w:sz="0" w:space="0" w:color="auto"/>
      </w:divBdr>
    </w:div>
    <w:div w:id="562449427">
      <w:bodyDiv w:val="1"/>
      <w:marLeft w:val="0"/>
      <w:marRight w:val="0"/>
      <w:marTop w:val="0"/>
      <w:marBottom w:val="0"/>
      <w:divBdr>
        <w:top w:val="none" w:sz="0" w:space="0" w:color="auto"/>
        <w:left w:val="none" w:sz="0" w:space="0" w:color="auto"/>
        <w:bottom w:val="none" w:sz="0" w:space="0" w:color="auto"/>
        <w:right w:val="none" w:sz="0" w:space="0" w:color="auto"/>
      </w:divBdr>
    </w:div>
    <w:div w:id="562564058">
      <w:bodyDiv w:val="1"/>
      <w:marLeft w:val="0"/>
      <w:marRight w:val="0"/>
      <w:marTop w:val="0"/>
      <w:marBottom w:val="0"/>
      <w:divBdr>
        <w:top w:val="none" w:sz="0" w:space="0" w:color="auto"/>
        <w:left w:val="none" w:sz="0" w:space="0" w:color="auto"/>
        <w:bottom w:val="none" w:sz="0" w:space="0" w:color="auto"/>
        <w:right w:val="none" w:sz="0" w:space="0" w:color="auto"/>
      </w:divBdr>
    </w:div>
    <w:div w:id="562909295">
      <w:bodyDiv w:val="1"/>
      <w:marLeft w:val="0"/>
      <w:marRight w:val="0"/>
      <w:marTop w:val="0"/>
      <w:marBottom w:val="0"/>
      <w:divBdr>
        <w:top w:val="none" w:sz="0" w:space="0" w:color="auto"/>
        <w:left w:val="none" w:sz="0" w:space="0" w:color="auto"/>
        <w:bottom w:val="none" w:sz="0" w:space="0" w:color="auto"/>
        <w:right w:val="none" w:sz="0" w:space="0" w:color="auto"/>
      </w:divBdr>
    </w:div>
    <w:div w:id="563105663">
      <w:bodyDiv w:val="1"/>
      <w:marLeft w:val="0"/>
      <w:marRight w:val="0"/>
      <w:marTop w:val="0"/>
      <w:marBottom w:val="0"/>
      <w:divBdr>
        <w:top w:val="none" w:sz="0" w:space="0" w:color="auto"/>
        <w:left w:val="none" w:sz="0" w:space="0" w:color="auto"/>
        <w:bottom w:val="none" w:sz="0" w:space="0" w:color="auto"/>
        <w:right w:val="none" w:sz="0" w:space="0" w:color="auto"/>
      </w:divBdr>
    </w:div>
    <w:div w:id="563375316">
      <w:bodyDiv w:val="1"/>
      <w:marLeft w:val="0"/>
      <w:marRight w:val="0"/>
      <w:marTop w:val="0"/>
      <w:marBottom w:val="0"/>
      <w:divBdr>
        <w:top w:val="none" w:sz="0" w:space="0" w:color="auto"/>
        <w:left w:val="none" w:sz="0" w:space="0" w:color="auto"/>
        <w:bottom w:val="none" w:sz="0" w:space="0" w:color="auto"/>
        <w:right w:val="none" w:sz="0" w:space="0" w:color="auto"/>
      </w:divBdr>
    </w:div>
    <w:div w:id="563444872">
      <w:bodyDiv w:val="1"/>
      <w:marLeft w:val="0"/>
      <w:marRight w:val="0"/>
      <w:marTop w:val="0"/>
      <w:marBottom w:val="0"/>
      <w:divBdr>
        <w:top w:val="none" w:sz="0" w:space="0" w:color="auto"/>
        <w:left w:val="none" w:sz="0" w:space="0" w:color="auto"/>
        <w:bottom w:val="none" w:sz="0" w:space="0" w:color="auto"/>
        <w:right w:val="none" w:sz="0" w:space="0" w:color="auto"/>
      </w:divBdr>
    </w:div>
    <w:div w:id="563489850">
      <w:bodyDiv w:val="1"/>
      <w:marLeft w:val="0"/>
      <w:marRight w:val="0"/>
      <w:marTop w:val="0"/>
      <w:marBottom w:val="0"/>
      <w:divBdr>
        <w:top w:val="none" w:sz="0" w:space="0" w:color="auto"/>
        <w:left w:val="none" w:sz="0" w:space="0" w:color="auto"/>
        <w:bottom w:val="none" w:sz="0" w:space="0" w:color="auto"/>
        <w:right w:val="none" w:sz="0" w:space="0" w:color="auto"/>
      </w:divBdr>
    </w:div>
    <w:div w:id="563636795">
      <w:bodyDiv w:val="1"/>
      <w:marLeft w:val="0"/>
      <w:marRight w:val="0"/>
      <w:marTop w:val="0"/>
      <w:marBottom w:val="0"/>
      <w:divBdr>
        <w:top w:val="none" w:sz="0" w:space="0" w:color="auto"/>
        <w:left w:val="none" w:sz="0" w:space="0" w:color="auto"/>
        <w:bottom w:val="none" w:sz="0" w:space="0" w:color="auto"/>
        <w:right w:val="none" w:sz="0" w:space="0" w:color="auto"/>
      </w:divBdr>
    </w:div>
    <w:div w:id="563684324">
      <w:bodyDiv w:val="1"/>
      <w:marLeft w:val="0"/>
      <w:marRight w:val="0"/>
      <w:marTop w:val="0"/>
      <w:marBottom w:val="0"/>
      <w:divBdr>
        <w:top w:val="none" w:sz="0" w:space="0" w:color="auto"/>
        <w:left w:val="none" w:sz="0" w:space="0" w:color="auto"/>
        <w:bottom w:val="none" w:sz="0" w:space="0" w:color="auto"/>
        <w:right w:val="none" w:sz="0" w:space="0" w:color="auto"/>
      </w:divBdr>
    </w:div>
    <w:div w:id="563685248">
      <w:bodyDiv w:val="1"/>
      <w:marLeft w:val="0"/>
      <w:marRight w:val="0"/>
      <w:marTop w:val="0"/>
      <w:marBottom w:val="0"/>
      <w:divBdr>
        <w:top w:val="none" w:sz="0" w:space="0" w:color="auto"/>
        <w:left w:val="none" w:sz="0" w:space="0" w:color="auto"/>
        <w:bottom w:val="none" w:sz="0" w:space="0" w:color="auto"/>
        <w:right w:val="none" w:sz="0" w:space="0" w:color="auto"/>
      </w:divBdr>
    </w:div>
    <w:div w:id="564027176">
      <w:bodyDiv w:val="1"/>
      <w:marLeft w:val="0"/>
      <w:marRight w:val="0"/>
      <w:marTop w:val="0"/>
      <w:marBottom w:val="0"/>
      <w:divBdr>
        <w:top w:val="none" w:sz="0" w:space="0" w:color="auto"/>
        <w:left w:val="none" w:sz="0" w:space="0" w:color="auto"/>
        <w:bottom w:val="none" w:sz="0" w:space="0" w:color="auto"/>
        <w:right w:val="none" w:sz="0" w:space="0" w:color="auto"/>
      </w:divBdr>
    </w:div>
    <w:div w:id="564219080">
      <w:bodyDiv w:val="1"/>
      <w:marLeft w:val="0"/>
      <w:marRight w:val="0"/>
      <w:marTop w:val="0"/>
      <w:marBottom w:val="0"/>
      <w:divBdr>
        <w:top w:val="none" w:sz="0" w:space="0" w:color="auto"/>
        <w:left w:val="none" w:sz="0" w:space="0" w:color="auto"/>
        <w:bottom w:val="none" w:sz="0" w:space="0" w:color="auto"/>
        <w:right w:val="none" w:sz="0" w:space="0" w:color="auto"/>
      </w:divBdr>
    </w:div>
    <w:div w:id="564417840">
      <w:bodyDiv w:val="1"/>
      <w:marLeft w:val="0"/>
      <w:marRight w:val="0"/>
      <w:marTop w:val="0"/>
      <w:marBottom w:val="0"/>
      <w:divBdr>
        <w:top w:val="none" w:sz="0" w:space="0" w:color="auto"/>
        <w:left w:val="none" w:sz="0" w:space="0" w:color="auto"/>
        <w:bottom w:val="none" w:sz="0" w:space="0" w:color="auto"/>
        <w:right w:val="none" w:sz="0" w:space="0" w:color="auto"/>
      </w:divBdr>
    </w:div>
    <w:div w:id="564529142">
      <w:bodyDiv w:val="1"/>
      <w:marLeft w:val="0"/>
      <w:marRight w:val="0"/>
      <w:marTop w:val="0"/>
      <w:marBottom w:val="0"/>
      <w:divBdr>
        <w:top w:val="none" w:sz="0" w:space="0" w:color="auto"/>
        <w:left w:val="none" w:sz="0" w:space="0" w:color="auto"/>
        <w:bottom w:val="none" w:sz="0" w:space="0" w:color="auto"/>
        <w:right w:val="none" w:sz="0" w:space="0" w:color="auto"/>
      </w:divBdr>
    </w:div>
    <w:div w:id="564992049">
      <w:bodyDiv w:val="1"/>
      <w:marLeft w:val="0"/>
      <w:marRight w:val="0"/>
      <w:marTop w:val="0"/>
      <w:marBottom w:val="0"/>
      <w:divBdr>
        <w:top w:val="none" w:sz="0" w:space="0" w:color="auto"/>
        <w:left w:val="none" w:sz="0" w:space="0" w:color="auto"/>
        <w:bottom w:val="none" w:sz="0" w:space="0" w:color="auto"/>
        <w:right w:val="none" w:sz="0" w:space="0" w:color="auto"/>
      </w:divBdr>
    </w:div>
    <w:div w:id="565454869">
      <w:bodyDiv w:val="1"/>
      <w:marLeft w:val="0"/>
      <w:marRight w:val="0"/>
      <w:marTop w:val="0"/>
      <w:marBottom w:val="0"/>
      <w:divBdr>
        <w:top w:val="none" w:sz="0" w:space="0" w:color="auto"/>
        <w:left w:val="none" w:sz="0" w:space="0" w:color="auto"/>
        <w:bottom w:val="none" w:sz="0" w:space="0" w:color="auto"/>
        <w:right w:val="none" w:sz="0" w:space="0" w:color="auto"/>
      </w:divBdr>
    </w:div>
    <w:div w:id="565839908">
      <w:bodyDiv w:val="1"/>
      <w:marLeft w:val="0"/>
      <w:marRight w:val="0"/>
      <w:marTop w:val="0"/>
      <w:marBottom w:val="0"/>
      <w:divBdr>
        <w:top w:val="none" w:sz="0" w:space="0" w:color="auto"/>
        <w:left w:val="none" w:sz="0" w:space="0" w:color="auto"/>
        <w:bottom w:val="none" w:sz="0" w:space="0" w:color="auto"/>
        <w:right w:val="none" w:sz="0" w:space="0" w:color="auto"/>
      </w:divBdr>
    </w:div>
    <w:div w:id="566040488">
      <w:bodyDiv w:val="1"/>
      <w:marLeft w:val="0"/>
      <w:marRight w:val="0"/>
      <w:marTop w:val="0"/>
      <w:marBottom w:val="0"/>
      <w:divBdr>
        <w:top w:val="none" w:sz="0" w:space="0" w:color="auto"/>
        <w:left w:val="none" w:sz="0" w:space="0" w:color="auto"/>
        <w:bottom w:val="none" w:sz="0" w:space="0" w:color="auto"/>
        <w:right w:val="none" w:sz="0" w:space="0" w:color="auto"/>
      </w:divBdr>
    </w:div>
    <w:div w:id="566301630">
      <w:bodyDiv w:val="1"/>
      <w:marLeft w:val="0"/>
      <w:marRight w:val="0"/>
      <w:marTop w:val="0"/>
      <w:marBottom w:val="0"/>
      <w:divBdr>
        <w:top w:val="none" w:sz="0" w:space="0" w:color="auto"/>
        <w:left w:val="none" w:sz="0" w:space="0" w:color="auto"/>
        <w:bottom w:val="none" w:sz="0" w:space="0" w:color="auto"/>
        <w:right w:val="none" w:sz="0" w:space="0" w:color="auto"/>
      </w:divBdr>
    </w:div>
    <w:div w:id="566649736">
      <w:bodyDiv w:val="1"/>
      <w:marLeft w:val="0"/>
      <w:marRight w:val="0"/>
      <w:marTop w:val="0"/>
      <w:marBottom w:val="0"/>
      <w:divBdr>
        <w:top w:val="none" w:sz="0" w:space="0" w:color="auto"/>
        <w:left w:val="none" w:sz="0" w:space="0" w:color="auto"/>
        <w:bottom w:val="none" w:sz="0" w:space="0" w:color="auto"/>
        <w:right w:val="none" w:sz="0" w:space="0" w:color="auto"/>
      </w:divBdr>
    </w:div>
    <w:div w:id="567417468">
      <w:bodyDiv w:val="1"/>
      <w:marLeft w:val="0"/>
      <w:marRight w:val="0"/>
      <w:marTop w:val="0"/>
      <w:marBottom w:val="0"/>
      <w:divBdr>
        <w:top w:val="none" w:sz="0" w:space="0" w:color="auto"/>
        <w:left w:val="none" w:sz="0" w:space="0" w:color="auto"/>
        <w:bottom w:val="none" w:sz="0" w:space="0" w:color="auto"/>
        <w:right w:val="none" w:sz="0" w:space="0" w:color="auto"/>
      </w:divBdr>
    </w:div>
    <w:div w:id="567691529">
      <w:bodyDiv w:val="1"/>
      <w:marLeft w:val="0"/>
      <w:marRight w:val="0"/>
      <w:marTop w:val="0"/>
      <w:marBottom w:val="0"/>
      <w:divBdr>
        <w:top w:val="none" w:sz="0" w:space="0" w:color="auto"/>
        <w:left w:val="none" w:sz="0" w:space="0" w:color="auto"/>
        <w:bottom w:val="none" w:sz="0" w:space="0" w:color="auto"/>
        <w:right w:val="none" w:sz="0" w:space="0" w:color="auto"/>
      </w:divBdr>
    </w:div>
    <w:div w:id="567808323">
      <w:bodyDiv w:val="1"/>
      <w:marLeft w:val="0"/>
      <w:marRight w:val="0"/>
      <w:marTop w:val="0"/>
      <w:marBottom w:val="0"/>
      <w:divBdr>
        <w:top w:val="none" w:sz="0" w:space="0" w:color="auto"/>
        <w:left w:val="none" w:sz="0" w:space="0" w:color="auto"/>
        <w:bottom w:val="none" w:sz="0" w:space="0" w:color="auto"/>
        <w:right w:val="none" w:sz="0" w:space="0" w:color="auto"/>
      </w:divBdr>
    </w:div>
    <w:div w:id="567955861">
      <w:bodyDiv w:val="1"/>
      <w:marLeft w:val="0"/>
      <w:marRight w:val="0"/>
      <w:marTop w:val="0"/>
      <w:marBottom w:val="0"/>
      <w:divBdr>
        <w:top w:val="none" w:sz="0" w:space="0" w:color="auto"/>
        <w:left w:val="none" w:sz="0" w:space="0" w:color="auto"/>
        <w:bottom w:val="none" w:sz="0" w:space="0" w:color="auto"/>
        <w:right w:val="none" w:sz="0" w:space="0" w:color="auto"/>
      </w:divBdr>
    </w:div>
    <w:div w:id="567957143">
      <w:bodyDiv w:val="1"/>
      <w:marLeft w:val="0"/>
      <w:marRight w:val="0"/>
      <w:marTop w:val="0"/>
      <w:marBottom w:val="0"/>
      <w:divBdr>
        <w:top w:val="none" w:sz="0" w:space="0" w:color="auto"/>
        <w:left w:val="none" w:sz="0" w:space="0" w:color="auto"/>
        <w:bottom w:val="none" w:sz="0" w:space="0" w:color="auto"/>
        <w:right w:val="none" w:sz="0" w:space="0" w:color="auto"/>
      </w:divBdr>
    </w:div>
    <w:div w:id="568030893">
      <w:bodyDiv w:val="1"/>
      <w:marLeft w:val="0"/>
      <w:marRight w:val="0"/>
      <w:marTop w:val="0"/>
      <w:marBottom w:val="0"/>
      <w:divBdr>
        <w:top w:val="none" w:sz="0" w:space="0" w:color="auto"/>
        <w:left w:val="none" w:sz="0" w:space="0" w:color="auto"/>
        <w:bottom w:val="none" w:sz="0" w:space="0" w:color="auto"/>
        <w:right w:val="none" w:sz="0" w:space="0" w:color="auto"/>
      </w:divBdr>
    </w:div>
    <w:div w:id="569000884">
      <w:bodyDiv w:val="1"/>
      <w:marLeft w:val="0"/>
      <w:marRight w:val="0"/>
      <w:marTop w:val="0"/>
      <w:marBottom w:val="0"/>
      <w:divBdr>
        <w:top w:val="none" w:sz="0" w:space="0" w:color="auto"/>
        <w:left w:val="none" w:sz="0" w:space="0" w:color="auto"/>
        <w:bottom w:val="none" w:sz="0" w:space="0" w:color="auto"/>
        <w:right w:val="none" w:sz="0" w:space="0" w:color="auto"/>
      </w:divBdr>
    </w:div>
    <w:div w:id="569342806">
      <w:bodyDiv w:val="1"/>
      <w:marLeft w:val="0"/>
      <w:marRight w:val="0"/>
      <w:marTop w:val="0"/>
      <w:marBottom w:val="0"/>
      <w:divBdr>
        <w:top w:val="none" w:sz="0" w:space="0" w:color="auto"/>
        <w:left w:val="none" w:sz="0" w:space="0" w:color="auto"/>
        <w:bottom w:val="none" w:sz="0" w:space="0" w:color="auto"/>
        <w:right w:val="none" w:sz="0" w:space="0" w:color="auto"/>
      </w:divBdr>
    </w:div>
    <w:div w:id="569535615">
      <w:bodyDiv w:val="1"/>
      <w:marLeft w:val="0"/>
      <w:marRight w:val="0"/>
      <w:marTop w:val="0"/>
      <w:marBottom w:val="0"/>
      <w:divBdr>
        <w:top w:val="none" w:sz="0" w:space="0" w:color="auto"/>
        <w:left w:val="none" w:sz="0" w:space="0" w:color="auto"/>
        <w:bottom w:val="none" w:sz="0" w:space="0" w:color="auto"/>
        <w:right w:val="none" w:sz="0" w:space="0" w:color="auto"/>
      </w:divBdr>
    </w:div>
    <w:div w:id="569772838">
      <w:bodyDiv w:val="1"/>
      <w:marLeft w:val="0"/>
      <w:marRight w:val="0"/>
      <w:marTop w:val="0"/>
      <w:marBottom w:val="0"/>
      <w:divBdr>
        <w:top w:val="none" w:sz="0" w:space="0" w:color="auto"/>
        <w:left w:val="none" w:sz="0" w:space="0" w:color="auto"/>
        <w:bottom w:val="none" w:sz="0" w:space="0" w:color="auto"/>
        <w:right w:val="none" w:sz="0" w:space="0" w:color="auto"/>
      </w:divBdr>
    </w:div>
    <w:div w:id="569852989">
      <w:bodyDiv w:val="1"/>
      <w:marLeft w:val="0"/>
      <w:marRight w:val="0"/>
      <w:marTop w:val="0"/>
      <w:marBottom w:val="0"/>
      <w:divBdr>
        <w:top w:val="none" w:sz="0" w:space="0" w:color="auto"/>
        <w:left w:val="none" w:sz="0" w:space="0" w:color="auto"/>
        <w:bottom w:val="none" w:sz="0" w:space="0" w:color="auto"/>
        <w:right w:val="none" w:sz="0" w:space="0" w:color="auto"/>
      </w:divBdr>
    </w:div>
    <w:div w:id="570048070">
      <w:bodyDiv w:val="1"/>
      <w:marLeft w:val="0"/>
      <w:marRight w:val="0"/>
      <w:marTop w:val="0"/>
      <w:marBottom w:val="0"/>
      <w:divBdr>
        <w:top w:val="none" w:sz="0" w:space="0" w:color="auto"/>
        <w:left w:val="none" w:sz="0" w:space="0" w:color="auto"/>
        <w:bottom w:val="none" w:sz="0" w:space="0" w:color="auto"/>
        <w:right w:val="none" w:sz="0" w:space="0" w:color="auto"/>
      </w:divBdr>
    </w:div>
    <w:div w:id="570315901">
      <w:bodyDiv w:val="1"/>
      <w:marLeft w:val="0"/>
      <w:marRight w:val="0"/>
      <w:marTop w:val="0"/>
      <w:marBottom w:val="0"/>
      <w:divBdr>
        <w:top w:val="none" w:sz="0" w:space="0" w:color="auto"/>
        <w:left w:val="none" w:sz="0" w:space="0" w:color="auto"/>
        <w:bottom w:val="none" w:sz="0" w:space="0" w:color="auto"/>
        <w:right w:val="none" w:sz="0" w:space="0" w:color="auto"/>
      </w:divBdr>
    </w:div>
    <w:div w:id="570430873">
      <w:bodyDiv w:val="1"/>
      <w:marLeft w:val="0"/>
      <w:marRight w:val="0"/>
      <w:marTop w:val="0"/>
      <w:marBottom w:val="0"/>
      <w:divBdr>
        <w:top w:val="none" w:sz="0" w:space="0" w:color="auto"/>
        <w:left w:val="none" w:sz="0" w:space="0" w:color="auto"/>
        <w:bottom w:val="none" w:sz="0" w:space="0" w:color="auto"/>
        <w:right w:val="none" w:sz="0" w:space="0" w:color="auto"/>
      </w:divBdr>
    </w:div>
    <w:div w:id="570700314">
      <w:bodyDiv w:val="1"/>
      <w:marLeft w:val="0"/>
      <w:marRight w:val="0"/>
      <w:marTop w:val="0"/>
      <w:marBottom w:val="0"/>
      <w:divBdr>
        <w:top w:val="none" w:sz="0" w:space="0" w:color="auto"/>
        <w:left w:val="none" w:sz="0" w:space="0" w:color="auto"/>
        <w:bottom w:val="none" w:sz="0" w:space="0" w:color="auto"/>
        <w:right w:val="none" w:sz="0" w:space="0" w:color="auto"/>
      </w:divBdr>
    </w:div>
    <w:div w:id="571082189">
      <w:bodyDiv w:val="1"/>
      <w:marLeft w:val="0"/>
      <w:marRight w:val="0"/>
      <w:marTop w:val="0"/>
      <w:marBottom w:val="0"/>
      <w:divBdr>
        <w:top w:val="none" w:sz="0" w:space="0" w:color="auto"/>
        <w:left w:val="none" w:sz="0" w:space="0" w:color="auto"/>
        <w:bottom w:val="none" w:sz="0" w:space="0" w:color="auto"/>
        <w:right w:val="none" w:sz="0" w:space="0" w:color="auto"/>
      </w:divBdr>
    </w:div>
    <w:div w:id="571160537">
      <w:bodyDiv w:val="1"/>
      <w:marLeft w:val="0"/>
      <w:marRight w:val="0"/>
      <w:marTop w:val="0"/>
      <w:marBottom w:val="0"/>
      <w:divBdr>
        <w:top w:val="none" w:sz="0" w:space="0" w:color="auto"/>
        <w:left w:val="none" w:sz="0" w:space="0" w:color="auto"/>
        <w:bottom w:val="none" w:sz="0" w:space="0" w:color="auto"/>
        <w:right w:val="none" w:sz="0" w:space="0" w:color="auto"/>
      </w:divBdr>
    </w:div>
    <w:div w:id="571350003">
      <w:bodyDiv w:val="1"/>
      <w:marLeft w:val="0"/>
      <w:marRight w:val="0"/>
      <w:marTop w:val="0"/>
      <w:marBottom w:val="0"/>
      <w:divBdr>
        <w:top w:val="none" w:sz="0" w:space="0" w:color="auto"/>
        <w:left w:val="none" w:sz="0" w:space="0" w:color="auto"/>
        <w:bottom w:val="none" w:sz="0" w:space="0" w:color="auto"/>
        <w:right w:val="none" w:sz="0" w:space="0" w:color="auto"/>
      </w:divBdr>
    </w:div>
    <w:div w:id="571357614">
      <w:bodyDiv w:val="1"/>
      <w:marLeft w:val="0"/>
      <w:marRight w:val="0"/>
      <w:marTop w:val="0"/>
      <w:marBottom w:val="0"/>
      <w:divBdr>
        <w:top w:val="none" w:sz="0" w:space="0" w:color="auto"/>
        <w:left w:val="none" w:sz="0" w:space="0" w:color="auto"/>
        <w:bottom w:val="none" w:sz="0" w:space="0" w:color="auto"/>
        <w:right w:val="none" w:sz="0" w:space="0" w:color="auto"/>
      </w:divBdr>
    </w:div>
    <w:div w:id="571693618">
      <w:bodyDiv w:val="1"/>
      <w:marLeft w:val="0"/>
      <w:marRight w:val="0"/>
      <w:marTop w:val="0"/>
      <w:marBottom w:val="0"/>
      <w:divBdr>
        <w:top w:val="none" w:sz="0" w:space="0" w:color="auto"/>
        <w:left w:val="none" w:sz="0" w:space="0" w:color="auto"/>
        <w:bottom w:val="none" w:sz="0" w:space="0" w:color="auto"/>
        <w:right w:val="none" w:sz="0" w:space="0" w:color="auto"/>
      </w:divBdr>
    </w:div>
    <w:div w:id="572013320">
      <w:bodyDiv w:val="1"/>
      <w:marLeft w:val="0"/>
      <w:marRight w:val="0"/>
      <w:marTop w:val="0"/>
      <w:marBottom w:val="0"/>
      <w:divBdr>
        <w:top w:val="none" w:sz="0" w:space="0" w:color="auto"/>
        <w:left w:val="none" w:sz="0" w:space="0" w:color="auto"/>
        <w:bottom w:val="none" w:sz="0" w:space="0" w:color="auto"/>
        <w:right w:val="none" w:sz="0" w:space="0" w:color="auto"/>
      </w:divBdr>
    </w:div>
    <w:div w:id="572203049">
      <w:bodyDiv w:val="1"/>
      <w:marLeft w:val="0"/>
      <w:marRight w:val="0"/>
      <w:marTop w:val="0"/>
      <w:marBottom w:val="0"/>
      <w:divBdr>
        <w:top w:val="none" w:sz="0" w:space="0" w:color="auto"/>
        <w:left w:val="none" w:sz="0" w:space="0" w:color="auto"/>
        <w:bottom w:val="none" w:sz="0" w:space="0" w:color="auto"/>
        <w:right w:val="none" w:sz="0" w:space="0" w:color="auto"/>
      </w:divBdr>
    </w:div>
    <w:div w:id="572357913">
      <w:bodyDiv w:val="1"/>
      <w:marLeft w:val="0"/>
      <w:marRight w:val="0"/>
      <w:marTop w:val="0"/>
      <w:marBottom w:val="0"/>
      <w:divBdr>
        <w:top w:val="none" w:sz="0" w:space="0" w:color="auto"/>
        <w:left w:val="none" w:sz="0" w:space="0" w:color="auto"/>
        <w:bottom w:val="none" w:sz="0" w:space="0" w:color="auto"/>
        <w:right w:val="none" w:sz="0" w:space="0" w:color="auto"/>
      </w:divBdr>
    </w:div>
    <w:div w:id="573586046">
      <w:bodyDiv w:val="1"/>
      <w:marLeft w:val="0"/>
      <w:marRight w:val="0"/>
      <w:marTop w:val="0"/>
      <w:marBottom w:val="0"/>
      <w:divBdr>
        <w:top w:val="none" w:sz="0" w:space="0" w:color="auto"/>
        <w:left w:val="none" w:sz="0" w:space="0" w:color="auto"/>
        <w:bottom w:val="none" w:sz="0" w:space="0" w:color="auto"/>
        <w:right w:val="none" w:sz="0" w:space="0" w:color="auto"/>
      </w:divBdr>
    </w:div>
    <w:div w:id="573664948">
      <w:bodyDiv w:val="1"/>
      <w:marLeft w:val="0"/>
      <w:marRight w:val="0"/>
      <w:marTop w:val="0"/>
      <w:marBottom w:val="0"/>
      <w:divBdr>
        <w:top w:val="none" w:sz="0" w:space="0" w:color="auto"/>
        <w:left w:val="none" w:sz="0" w:space="0" w:color="auto"/>
        <w:bottom w:val="none" w:sz="0" w:space="0" w:color="auto"/>
        <w:right w:val="none" w:sz="0" w:space="0" w:color="auto"/>
      </w:divBdr>
    </w:div>
    <w:div w:id="573777661">
      <w:bodyDiv w:val="1"/>
      <w:marLeft w:val="0"/>
      <w:marRight w:val="0"/>
      <w:marTop w:val="0"/>
      <w:marBottom w:val="0"/>
      <w:divBdr>
        <w:top w:val="none" w:sz="0" w:space="0" w:color="auto"/>
        <w:left w:val="none" w:sz="0" w:space="0" w:color="auto"/>
        <w:bottom w:val="none" w:sz="0" w:space="0" w:color="auto"/>
        <w:right w:val="none" w:sz="0" w:space="0" w:color="auto"/>
      </w:divBdr>
    </w:div>
    <w:div w:id="573859517">
      <w:bodyDiv w:val="1"/>
      <w:marLeft w:val="0"/>
      <w:marRight w:val="0"/>
      <w:marTop w:val="0"/>
      <w:marBottom w:val="0"/>
      <w:divBdr>
        <w:top w:val="none" w:sz="0" w:space="0" w:color="auto"/>
        <w:left w:val="none" w:sz="0" w:space="0" w:color="auto"/>
        <w:bottom w:val="none" w:sz="0" w:space="0" w:color="auto"/>
        <w:right w:val="none" w:sz="0" w:space="0" w:color="auto"/>
      </w:divBdr>
    </w:div>
    <w:div w:id="573860436">
      <w:bodyDiv w:val="1"/>
      <w:marLeft w:val="0"/>
      <w:marRight w:val="0"/>
      <w:marTop w:val="0"/>
      <w:marBottom w:val="0"/>
      <w:divBdr>
        <w:top w:val="none" w:sz="0" w:space="0" w:color="auto"/>
        <w:left w:val="none" w:sz="0" w:space="0" w:color="auto"/>
        <w:bottom w:val="none" w:sz="0" w:space="0" w:color="auto"/>
        <w:right w:val="none" w:sz="0" w:space="0" w:color="auto"/>
      </w:divBdr>
    </w:div>
    <w:div w:id="573977639">
      <w:bodyDiv w:val="1"/>
      <w:marLeft w:val="0"/>
      <w:marRight w:val="0"/>
      <w:marTop w:val="0"/>
      <w:marBottom w:val="0"/>
      <w:divBdr>
        <w:top w:val="none" w:sz="0" w:space="0" w:color="auto"/>
        <w:left w:val="none" w:sz="0" w:space="0" w:color="auto"/>
        <w:bottom w:val="none" w:sz="0" w:space="0" w:color="auto"/>
        <w:right w:val="none" w:sz="0" w:space="0" w:color="auto"/>
      </w:divBdr>
    </w:div>
    <w:div w:id="574050587">
      <w:bodyDiv w:val="1"/>
      <w:marLeft w:val="0"/>
      <w:marRight w:val="0"/>
      <w:marTop w:val="0"/>
      <w:marBottom w:val="0"/>
      <w:divBdr>
        <w:top w:val="none" w:sz="0" w:space="0" w:color="auto"/>
        <w:left w:val="none" w:sz="0" w:space="0" w:color="auto"/>
        <w:bottom w:val="none" w:sz="0" w:space="0" w:color="auto"/>
        <w:right w:val="none" w:sz="0" w:space="0" w:color="auto"/>
      </w:divBdr>
    </w:div>
    <w:div w:id="574163846">
      <w:bodyDiv w:val="1"/>
      <w:marLeft w:val="0"/>
      <w:marRight w:val="0"/>
      <w:marTop w:val="0"/>
      <w:marBottom w:val="0"/>
      <w:divBdr>
        <w:top w:val="none" w:sz="0" w:space="0" w:color="auto"/>
        <w:left w:val="none" w:sz="0" w:space="0" w:color="auto"/>
        <w:bottom w:val="none" w:sz="0" w:space="0" w:color="auto"/>
        <w:right w:val="none" w:sz="0" w:space="0" w:color="auto"/>
      </w:divBdr>
    </w:div>
    <w:div w:id="574586135">
      <w:bodyDiv w:val="1"/>
      <w:marLeft w:val="0"/>
      <w:marRight w:val="0"/>
      <w:marTop w:val="0"/>
      <w:marBottom w:val="0"/>
      <w:divBdr>
        <w:top w:val="none" w:sz="0" w:space="0" w:color="auto"/>
        <w:left w:val="none" w:sz="0" w:space="0" w:color="auto"/>
        <w:bottom w:val="none" w:sz="0" w:space="0" w:color="auto"/>
        <w:right w:val="none" w:sz="0" w:space="0" w:color="auto"/>
      </w:divBdr>
    </w:div>
    <w:div w:id="574822998">
      <w:bodyDiv w:val="1"/>
      <w:marLeft w:val="0"/>
      <w:marRight w:val="0"/>
      <w:marTop w:val="0"/>
      <w:marBottom w:val="0"/>
      <w:divBdr>
        <w:top w:val="none" w:sz="0" w:space="0" w:color="auto"/>
        <w:left w:val="none" w:sz="0" w:space="0" w:color="auto"/>
        <w:bottom w:val="none" w:sz="0" w:space="0" w:color="auto"/>
        <w:right w:val="none" w:sz="0" w:space="0" w:color="auto"/>
      </w:divBdr>
    </w:div>
    <w:div w:id="575019819">
      <w:bodyDiv w:val="1"/>
      <w:marLeft w:val="0"/>
      <w:marRight w:val="0"/>
      <w:marTop w:val="0"/>
      <w:marBottom w:val="0"/>
      <w:divBdr>
        <w:top w:val="none" w:sz="0" w:space="0" w:color="auto"/>
        <w:left w:val="none" w:sz="0" w:space="0" w:color="auto"/>
        <w:bottom w:val="none" w:sz="0" w:space="0" w:color="auto"/>
        <w:right w:val="none" w:sz="0" w:space="0" w:color="auto"/>
      </w:divBdr>
    </w:div>
    <w:div w:id="575170251">
      <w:bodyDiv w:val="1"/>
      <w:marLeft w:val="0"/>
      <w:marRight w:val="0"/>
      <w:marTop w:val="0"/>
      <w:marBottom w:val="0"/>
      <w:divBdr>
        <w:top w:val="none" w:sz="0" w:space="0" w:color="auto"/>
        <w:left w:val="none" w:sz="0" w:space="0" w:color="auto"/>
        <w:bottom w:val="none" w:sz="0" w:space="0" w:color="auto"/>
        <w:right w:val="none" w:sz="0" w:space="0" w:color="auto"/>
      </w:divBdr>
    </w:div>
    <w:div w:id="575474371">
      <w:bodyDiv w:val="1"/>
      <w:marLeft w:val="0"/>
      <w:marRight w:val="0"/>
      <w:marTop w:val="0"/>
      <w:marBottom w:val="0"/>
      <w:divBdr>
        <w:top w:val="none" w:sz="0" w:space="0" w:color="auto"/>
        <w:left w:val="none" w:sz="0" w:space="0" w:color="auto"/>
        <w:bottom w:val="none" w:sz="0" w:space="0" w:color="auto"/>
        <w:right w:val="none" w:sz="0" w:space="0" w:color="auto"/>
      </w:divBdr>
    </w:div>
    <w:div w:id="575895448">
      <w:bodyDiv w:val="1"/>
      <w:marLeft w:val="0"/>
      <w:marRight w:val="0"/>
      <w:marTop w:val="0"/>
      <w:marBottom w:val="0"/>
      <w:divBdr>
        <w:top w:val="none" w:sz="0" w:space="0" w:color="auto"/>
        <w:left w:val="none" w:sz="0" w:space="0" w:color="auto"/>
        <w:bottom w:val="none" w:sz="0" w:space="0" w:color="auto"/>
        <w:right w:val="none" w:sz="0" w:space="0" w:color="auto"/>
      </w:divBdr>
    </w:div>
    <w:div w:id="575937982">
      <w:bodyDiv w:val="1"/>
      <w:marLeft w:val="0"/>
      <w:marRight w:val="0"/>
      <w:marTop w:val="0"/>
      <w:marBottom w:val="0"/>
      <w:divBdr>
        <w:top w:val="none" w:sz="0" w:space="0" w:color="auto"/>
        <w:left w:val="none" w:sz="0" w:space="0" w:color="auto"/>
        <w:bottom w:val="none" w:sz="0" w:space="0" w:color="auto"/>
        <w:right w:val="none" w:sz="0" w:space="0" w:color="auto"/>
      </w:divBdr>
    </w:div>
    <w:div w:id="576134755">
      <w:bodyDiv w:val="1"/>
      <w:marLeft w:val="0"/>
      <w:marRight w:val="0"/>
      <w:marTop w:val="0"/>
      <w:marBottom w:val="0"/>
      <w:divBdr>
        <w:top w:val="none" w:sz="0" w:space="0" w:color="auto"/>
        <w:left w:val="none" w:sz="0" w:space="0" w:color="auto"/>
        <w:bottom w:val="none" w:sz="0" w:space="0" w:color="auto"/>
        <w:right w:val="none" w:sz="0" w:space="0" w:color="auto"/>
      </w:divBdr>
    </w:div>
    <w:div w:id="576325567">
      <w:bodyDiv w:val="1"/>
      <w:marLeft w:val="0"/>
      <w:marRight w:val="0"/>
      <w:marTop w:val="0"/>
      <w:marBottom w:val="0"/>
      <w:divBdr>
        <w:top w:val="none" w:sz="0" w:space="0" w:color="auto"/>
        <w:left w:val="none" w:sz="0" w:space="0" w:color="auto"/>
        <w:bottom w:val="none" w:sz="0" w:space="0" w:color="auto"/>
        <w:right w:val="none" w:sz="0" w:space="0" w:color="auto"/>
      </w:divBdr>
    </w:div>
    <w:div w:id="576671438">
      <w:bodyDiv w:val="1"/>
      <w:marLeft w:val="0"/>
      <w:marRight w:val="0"/>
      <w:marTop w:val="0"/>
      <w:marBottom w:val="0"/>
      <w:divBdr>
        <w:top w:val="none" w:sz="0" w:space="0" w:color="auto"/>
        <w:left w:val="none" w:sz="0" w:space="0" w:color="auto"/>
        <w:bottom w:val="none" w:sz="0" w:space="0" w:color="auto"/>
        <w:right w:val="none" w:sz="0" w:space="0" w:color="auto"/>
      </w:divBdr>
    </w:div>
    <w:div w:id="576859916">
      <w:bodyDiv w:val="1"/>
      <w:marLeft w:val="0"/>
      <w:marRight w:val="0"/>
      <w:marTop w:val="0"/>
      <w:marBottom w:val="0"/>
      <w:divBdr>
        <w:top w:val="none" w:sz="0" w:space="0" w:color="auto"/>
        <w:left w:val="none" w:sz="0" w:space="0" w:color="auto"/>
        <w:bottom w:val="none" w:sz="0" w:space="0" w:color="auto"/>
        <w:right w:val="none" w:sz="0" w:space="0" w:color="auto"/>
      </w:divBdr>
    </w:div>
    <w:div w:id="576983060">
      <w:bodyDiv w:val="1"/>
      <w:marLeft w:val="0"/>
      <w:marRight w:val="0"/>
      <w:marTop w:val="0"/>
      <w:marBottom w:val="0"/>
      <w:divBdr>
        <w:top w:val="none" w:sz="0" w:space="0" w:color="auto"/>
        <w:left w:val="none" w:sz="0" w:space="0" w:color="auto"/>
        <w:bottom w:val="none" w:sz="0" w:space="0" w:color="auto"/>
        <w:right w:val="none" w:sz="0" w:space="0" w:color="auto"/>
      </w:divBdr>
    </w:div>
    <w:div w:id="577056390">
      <w:bodyDiv w:val="1"/>
      <w:marLeft w:val="0"/>
      <w:marRight w:val="0"/>
      <w:marTop w:val="0"/>
      <w:marBottom w:val="0"/>
      <w:divBdr>
        <w:top w:val="none" w:sz="0" w:space="0" w:color="auto"/>
        <w:left w:val="none" w:sz="0" w:space="0" w:color="auto"/>
        <w:bottom w:val="none" w:sz="0" w:space="0" w:color="auto"/>
        <w:right w:val="none" w:sz="0" w:space="0" w:color="auto"/>
      </w:divBdr>
    </w:div>
    <w:div w:id="577132530">
      <w:bodyDiv w:val="1"/>
      <w:marLeft w:val="0"/>
      <w:marRight w:val="0"/>
      <w:marTop w:val="0"/>
      <w:marBottom w:val="0"/>
      <w:divBdr>
        <w:top w:val="none" w:sz="0" w:space="0" w:color="auto"/>
        <w:left w:val="none" w:sz="0" w:space="0" w:color="auto"/>
        <w:bottom w:val="none" w:sz="0" w:space="0" w:color="auto"/>
        <w:right w:val="none" w:sz="0" w:space="0" w:color="auto"/>
      </w:divBdr>
    </w:div>
    <w:div w:id="577179706">
      <w:bodyDiv w:val="1"/>
      <w:marLeft w:val="0"/>
      <w:marRight w:val="0"/>
      <w:marTop w:val="0"/>
      <w:marBottom w:val="0"/>
      <w:divBdr>
        <w:top w:val="none" w:sz="0" w:space="0" w:color="auto"/>
        <w:left w:val="none" w:sz="0" w:space="0" w:color="auto"/>
        <w:bottom w:val="none" w:sz="0" w:space="0" w:color="auto"/>
        <w:right w:val="none" w:sz="0" w:space="0" w:color="auto"/>
      </w:divBdr>
    </w:div>
    <w:div w:id="577252540">
      <w:bodyDiv w:val="1"/>
      <w:marLeft w:val="0"/>
      <w:marRight w:val="0"/>
      <w:marTop w:val="0"/>
      <w:marBottom w:val="0"/>
      <w:divBdr>
        <w:top w:val="none" w:sz="0" w:space="0" w:color="auto"/>
        <w:left w:val="none" w:sz="0" w:space="0" w:color="auto"/>
        <w:bottom w:val="none" w:sz="0" w:space="0" w:color="auto"/>
        <w:right w:val="none" w:sz="0" w:space="0" w:color="auto"/>
      </w:divBdr>
    </w:div>
    <w:div w:id="577373172">
      <w:bodyDiv w:val="1"/>
      <w:marLeft w:val="0"/>
      <w:marRight w:val="0"/>
      <w:marTop w:val="0"/>
      <w:marBottom w:val="0"/>
      <w:divBdr>
        <w:top w:val="none" w:sz="0" w:space="0" w:color="auto"/>
        <w:left w:val="none" w:sz="0" w:space="0" w:color="auto"/>
        <w:bottom w:val="none" w:sz="0" w:space="0" w:color="auto"/>
        <w:right w:val="none" w:sz="0" w:space="0" w:color="auto"/>
      </w:divBdr>
    </w:div>
    <w:div w:id="577830955">
      <w:bodyDiv w:val="1"/>
      <w:marLeft w:val="0"/>
      <w:marRight w:val="0"/>
      <w:marTop w:val="0"/>
      <w:marBottom w:val="0"/>
      <w:divBdr>
        <w:top w:val="none" w:sz="0" w:space="0" w:color="auto"/>
        <w:left w:val="none" w:sz="0" w:space="0" w:color="auto"/>
        <w:bottom w:val="none" w:sz="0" w:space="0" w:color="auto"/>
        <w:right w:val="none" w:sz="0" w:space="0" w:color="auto"/>
      </w:divBdr>
    </w:div>
    <w:div w:id="577863395">
      <w:bodyDiv w:val="1"/>
      <w:marLeft w:val="0"/>
      <w:marRight w:val="0"/>
      <w:marTop w:val="0"/>
      <w:marBottom w:val="0"/>
      <w:divBdr>
        <w:top w:val="none" w:sz="0" w:space="0" w:color="auto"/>
        <w:left w:val="none" w:sz="0" w:space="0" w:color="auto"/>
        <w:bottom w:val="none" w:sz="0" w:space="0" w:color="auto"/>
        <w:right w:val="none" w:sz="0" w:space="0" w:color="auto"/>
      </w:divBdr>
    </w:div>
    <w:div w:id="577905633">
      <w:bodyDiv w:val="1"/>
      <w:marLeft w:val="0"/>
      <w:marRight w:val="0"/>
      <w:marTop w:val="0"/>
      <w:marBottom w:val="0"/>
      <w:divBdr>
        <w:top w:val="none" w:sz="0" w:space="0" w:color="auto"/>
        <w:left w:val="none" w:sz="0" w:space="0" w:color="auto"/>
        <w:bottom w:val="none" w:sz="0" w:space="0" w:color="auto"/>
        <w:right w:val="none" w:sz="0" w:space="0" w:color="auto"/>
      </w:divBdr>
    </w:div>
    <w:div w:id="578289695">
      <w:bodyDiv w:val="1"/>
      <w:marLeft w:val="0"/>
      <w:marRight w:val="0"/>
      <w:marTop w:val="0"/>
      <w:marBottom w:val="0"/>
      <w:divBdr>
        <w:top w:val="none" w:sz="0" w:space="0" w:color="auto"/>
        <w:left w:val="none" w:sz="0" w:space="0" w:color="auto"/>
        <w:bottom w:val="none" w:sz="0" w:space="0" w:color="auto"/>
        <w:right w:val="none" w:sz="0" w:space="0" w:color="auto"/>
      </w:divBdr>
    </w:div>
    <w:div w:id="578755301">
      <w:bodyDiv w:val="1"/>
      <w:marLeft w:val="0"/>
      <w:marRight w:val="0"/>
      <w:marTop w:val="0"/>
      <w:marBottom w:val="0"/>
      <w:divBdr>
        <w:top w:val="none" w:sz="0" w:space="0" w:color="auto"/>
        <w:left w:val="none" w:sz="0" w:space="0" w:color="auto"/>
        <w:bottom w:val="none" w:sz="0" w:space="0" w:color="auto"/>
        <w:right w:val="none" w:sz="0" w:space="0" w:color="auto"/>
      </w:divBdr>
    </w:div>
    <w:div w:id="578949558">
      <w:bodyDiv w:val="1"/>
      <w:marLeft w:val="0"/>
      <w:marRight w:val="0"/>
      <w:marTop w:val="0"/>
      <w:marBottom w:val="0"/>
      <w:divBdr>
        <w:top w:val="none" w:sz="0" w:space="0" w:color="auto"/>
        <w:left w:val="none" w:sz="0" w:space="0" w:color="auto"/>
        <w:bottom w:val="none" w:sz="0" w:space="0" w:color="auto"/>
        <w:right w:val="none" w:sz="0" w:space="0" w:color="auto"/>
      </w:divBdr>
    </w:div>
    <w:div w:id="579413090">
      <w:bodyDiv w:val="1"/>
      <w:marLeft w:val="0"/>
      <w:marRight w:val="0"/>
      <w:marTop w:val="0"/>
      <w:marBottom w:val="0"/>
      <w:divBdr>
        <w:top w:val="none" w:sz="0" w:space="0" w:color="auto"/>
        <w:left w:val="none" w:sz="0" w:space="0" w:color="auto"/>
        <w:bottom w:val="none" w:sz="0" w:space="0" w:color="auto"/>
        <w:right w:val="none" w:sz="0" w:space="0" w:color="auto"/>
      </w:divBdr>
    </w:div>
    <w:div w:id="579675419">
      <w:bodyDiv w:val="1"/>
      <w:marLeft w:val="0"/>
      <w:marRight w:val="0"/>
      <w:marTop w:val="0"/>
      <w:marBottom w:val="0"/>
      <w:divBdr>
        <w:top w:val="none" w:sz="0" w:space="0" w:color="auto"/>
        <w:left w:val="none" w:sz="0" w:space="0" w:color="auto"/>
        <w:bottom w:val="none" w:sz="0" w:space="0" w:color="auto"/>
        <w:right w:val="none" w:sz="0" w:space="0" w:color="auto"/>
      </w:divBdr>
    </w:div>
    <w:div w:id="579675910">
      <w:bodyDiv w:val="1"/>
      <w:marLeft w:val="0"/>
      <w:marRight w:val="0"/>
      <w:marTop w:val="0"/>
      <w:marBottom w:val="0"/>
      <w:divBdr>
        <w:top w:val="none" w:sz="0" w:space="0" w:color="auto"/>
        <w:left w:val="none" w:sz="0" w:space="0" w:color="auto"/>
        <w:bottom w:val="none" w:sz="0" w:space="0" w:color="auto"/>
        <w:right w:val="none" w:sz="0" w:space="0" w:color="auto"/>
      </w:divBdr>
    </w:div>
    <w:div w:id="579679821">
      <w:bodyDiv w:val="1"/>
      <w:marLeft w:val="0"/>
      <w:marRight w:val="0"/>
      <w:marTop w:val="0"/>
      <w:marBottom w:val="0"/>
      <w:divBdr>
        <w:top w:val="none" w:sz="0" w:space="0" w:color="auto"/>
        <w:left w:val="none" w:sz="0" w:space="0" w:color="auto"/>
        <w:bottom w:val="none" w:sz="0" w:space="0" w:color="auto"/>
        <w:right w:val="none" w:sz="0" w:space="0" w:color="auto"/>
      </w:divBdr>
    </w:div>
    <w:div w:id="579682051">
      <w:bodyDiv w:val="1"/>
      <w:marLeft w:val="0"/>
      <w:marRight w:val="0"/>
      <w:marTop w:val="0"/>
      <w:marBottom w:val="0"/>
      <w:divBdr>
        <w:top w:val="none" w:sz="0" w:space="0" w:color="auto"/>
        <w:left w:val="none" w:sz="0" w:space="0" w:color="auto"/>
        <w:bottom w:val="none" w:sz="0" w:space="0" w:color="auto"/>
        <w:right w:val="none" w:sz="0" w:space="0" w:color="auto"/>
      </w:divBdr>
    </w:div>
    <w:div w:id="579682727">
      <w:bodyDiv w:val="1"/>
      <w:marLeft w:val="0"/>
      <w:marRight w:val="0"/>
      <w:marTop w:val="0"/>
      <w:marBottom w:val="0"/>
      <w:divBdr>
        <w:top w:val="none" w:sz="0" w:space="0" w:color="auto"/>
        <w:left w:val="none" w:sz="0" w:space="0" w:color="auto"/>
        <w:bottom w:val="none" w:sz="0" w:space="0" w:color="auto"/>
        <w:right w:val="none" w:sz="0" w:space="0" w:color="auto"/>
      </w:divBdr>
    </w:div>
    <w:div w:id="579872151">
      <w:bodyDiv w:val="1"/>
      <w:marLeft w:val="0"/>
      <w:marRight w:val="0"/>
      <w:marTop w:val="0"/>
      <w:marBottom w:val="0"/>
      <w:divBdr>
        <w:top w:val="none" w:sz="0" w:space="0" w:color="auto"/>
        <w:left w:val="none" w:sz="0" w:space="0" w:color="auto"/>
        <w:bottom w:val="none" w:sz="0" w:space="0" w:color="auto"/>
        <w:right w:val="none" w:sz="0" w:space="0" w:color="auto"/>
      </w:divBdr>
    </w:div>
    <w:div w:id="579873708">
      <w:bodyDiv w:val="1"/>
      <w:marLeft w:val="0"/>
      <w:marRight w:val="0"/>
      <w:marTop w:val="0"/>
      <w:marBottom w:val="0"/>
      <w:divBdr>
        <w:top w:val="none" w:sz="0" w:space="0" w:color="auto"/>
        <w:left w:val="none" w:sz="0" w:space="0" w:color="auto"/>
        <w:bottom w:val="none" w:sz="0" w:space="0" w:color="auto"/>
        <w:right w:val="none" w:sz="0" w:space="0" w:color="auto"/>
      </w:divBdr>
    </w:div>
    <w:div w:id="579874628">
      <w:bodyDiv w:val="1"/>
      <w:marLeft w:val="0"/>
      <w:marRight w:val="0"/>
      <w:marTop w:val="0"/>
      <w:marBottom w:val="0"/>
      <w:divBdr>
        <w:top w:val="none" w:sz="0" w:space="0" w:color="auto"/>
        <w:left w:val="none" w:sz="0" w:space="0" w:color="auto"/>
        <w:bottom w:val="none" w:sz="0" w:space="0" w:color="auto"/>
        <w:right w:val="none" w:sz="0" w:space="0" w:color="auto"/>
      </w:divBdr>
    </w:div>
    <w:div w:id="580024214">
      <w:bodyDiv w:val="1"/>
      <w:marLeft w:val="0"/>
      <w:marRight w:val="0"/>
      <w:marTop w:val="0"/>
      <w:marBottom w:val="0"/>
      <w:divBdr>
        <w:top w:val="none" w:sz="0" w:space="0" w:color="auto"/>
        <w:left w:val="none" w:sz="0" w:space="0" w:color="auto"/>
        <w:bottom w:val="none" w:sz="0" w:space="0" w:color="auto"/>
        <w:right w:val="none" w:sz="0" w:space="0" w:color="auto"/>
      </w:divBdr>
    </w:div>
    <w:div w:id="580261336">
      <w:bodyDiv w:val="1"/>
      <w:marLeft w:val="0"/>
      <w:marRight w:val="0"/>
      <w:marTop w:val="0"/>
      <w:marBottom w:val="0"/>
      <w:divBdr>
        <w:top w:val="none" w:sz="0" w:space="0" w:color="auto"/>
        <w:left w:val="none" w:sz="0" w:space="0" w:color="auto"/>
        <w:bottom w:val="none" w:sz="0" w:space="0" w:color="auto"/>
        <w:right w:val="none" w:sz="0" w:space="0" w:color="auto"/>
      </w:divBdr>
    </w:div>
    <w:div w:id="581063051">
      <w:bodyDiv w:val="1"/>
      <w:marLeft w:val="0"/>
      <w:marRight w:val="0"/>
      <w:marTop w:val="0"/>
      <w:marBottom w:val="0"/>
      <w:divBdr>
        <w:top w:val="none" w:sz="0" w:space="0" w:color="auto"/>
        <w:left w:val="none" w:sz="0" w:space="0" w:color="auto"/>
        <w:bottom w:val="none" w:sz="0" w:space="0" w:color="auto"/>
        <w:right w:val="none" w:sz="0" w:space="0" w:color="auto"/>
      </w:divBdr>
    </w:div>
    <w:div w:id="581380242">
      <w:bodyDiv w:val="1"/>
      <w:marLeft w:val="0"/>
      <w:marRight w:val="0"/>
      <w:marTop w:val="0"/>
      <w:marBottom w:val="0"/>
      <w:divBdr>
        <w:top w:val="none" w:sz="0" w:space="0" w:color="auto"/>
        <w:left w:val="none" w:sz="0" w:space="0" w:color="auto"/>
        <w:bottom w:val="none" w:sz="0" w:space="0" w:color="auto"/>
        <w:right w:val="none" w:sz="0" w:space="0" w:color="auto"/>
      </w:divBdr>
    </w:div>
    <w:div w:id="581644516">
      <w:bodyDiv w:val="1"/>
      <w:marLeft w:val="0"/>
      <w:marRight w:val="0"/>
      <w:marTop w:val="0"/>
      <w:marBottom w:val="0"/>
      <w:divBdr>
        <w:top w:val="none" w:sz="0" w:space="0" w:color="auto"/>
        <w:left w:val="none" w:sz="0" w:space="0" w:color="auto"/>
        <w:bottom w:val="none" w:sz="0" w:space="0" w:color="auto"/>
        <w:right w:val="none" w:sz="0" w:space="0" w:color="auto"/>
      </w:divBdr>
    </w:div>
    <w:div w:id="581767381">
      <w:bodyDiv w:val="1"/>
      <w:marLeft w:val="0"/>
      <w:marRight w:val="0"/>
      <w:marTop w:val="0"/>
      <w:marBottom w:val="0"/>
      <w:divBdr>
        <w:top w:val="none" w:sz="0" w:space="0" w:color="auto"/>
        <w:left w:val="none" w:sz="0" w:space="0" w:color="auto"/>
        <w:bottom w:val="none" w:sz="0" w:space="0" w:color="auto"/>
        <w:right w:val="none" w:sz="0" w:space="0" w:color="auto"/>
      </w:divBdr>
    </w:div>
    <w:div w:id="581794119">
      <w:bodyDiv w:val="1"/>
      <w:marLeft w:val="0"/>
      <w:marRight w:val="0"/>
      <w:marTop w:val="0"/>
      <w:marBottom w:val="0"/>
      <w:divBdr>
        <w:top w:val="none" w:sz="0" w:space="0" w:color="auto"/>
        <w:left w:val="none" w:sz="0" w:space="0" w:color="auto"/>
        <w:bottom w:val="none" w:sz="0" w:space="0" w:color="auto"/>
        <w:right w:val="none" w:sz="0" w:space="0" w:color="auto"/>
      </w:divBdr>
    </w:div>
    <w:div w:id="581917938">
      <w:bodyDiv w:val="1"/>
      <w:marLeft w:val="0"/>
      <w:marRight w:val="0"/>
      <w:marTop w:val="0"/>
      <w:marBottom w:val="0"/>
      <w:divBdr>
        <w:top w:val="none" w:sz="0" w:space="0" w:color="auto"/>
        <w:left w:val="none" w:sz="0" w:space="0" w:color="auto"/>
        <w:bottom w:val="none" w:sz="0" w:space="0" w:color="auto"/>
        <w:right w:val="none" w:sz="0" w:space="0" w:color="auto"/>
      </w:divBdr>
    </w:div>
    <w:div w:id="582228637">
      <w:bodyDiv w:val="1"/>
      <w:marLeft w:val="0"/>
      <w:marRight w:val="0"/>
      <w:marTop w:val="0"/>
      <w:marBottom w:val="0"/>
      <w:divBdr>
        <w:top w:val="none" w:sz="0" w:space="0" w:color="auto"/>
        <w:left w:val="none" w:sz="0" w:space="0" w:color="auto"/>
        <w:bottom w:val="none" w:sz="0" w:space="0" w:color="auto"/>
        <w:right w:val="none" w:sz="0" w:space="0" w:color="auto"/>
      </w:divBdr>
    </w:div>
    <w:div w:id="582300320">
      <w:bodyDiv w:val="1"/>
      <w:marLeft w:val="0"/>
      <w:marRight w:val="0"/>
      <w:marTop w:val="0"/>
      <w:marBottom w:val="0"/>
      <w:divBdr>
        <w:top w:val="none" w:sz="0" w:space="0" w:color="auto"/>
        <w:left w:val="none" w:sz="0" w:space="0" w:color="auto"/>
        <w:bottom w:val="none" w:sz="0" w:space="0" w:color="auto"/>
        <w:right w:val="none" w:sz="0" w:space="0" w:color="auto"/>
      </w:divBdr>
    </w:div>
    <w:div w:id="582375659">
      <w:bodyDiv w:val="1"/>
      <w:marLeft w:val="0"/>
      <w:marRight w:val="0"/>
      <w:marTop w:val="0"/>
      <w:marBottom w:val="0"/>
      <w:divBdr>
        <w:top w:val="none" w:sz="0" w:space="0" w:color="auto"/>
        <w:left w:val="none" w:sz="0" w:space="0" w:color="auto"/>
        <w:bottom w:val="none" w:sz="0" w:space="0" w:color="auto"/>
        <w:right w:val="none" w:sz="0" w:space="0" w:color="auto"/>
      </w:divBdr>
    </w:div>
    <w:div w:id="582447717">
      <w:bodyDiv w:val="1"/>
      <w:marLeft w:val="0"/>
      <w:marRight w:val="0"/>
      <w:marTop w:val="0"/>
      <w:marBottom w:val="0"/>
      <w:divBdr>
        <w:top w:val="none" w:sz="0" w:space="0" w:color="auto"/>
        <w:left w:val="none" w:sz="0" w:space="0" w:color="auto"/>
        <w:bottom w:val="none" w:sz="0" w:space="0" w:color="auto"/>
        <w:right w:val="none" w:sz="0" w:space="0" w:color="auto"/>
      </w:divBdr>
    </w:div>
    <w:div w:id="582683875">
      <w:bodyDiv w:val="1"/>
      <w:marLeft w:val="0"/>
      <w:marRight w:val="0"/>
      <w:marTop w:val="0"/>
      <w:marBottom w:val="0"/>
      <w:divBdr>
        <w:top w:val="none" w:sz="0" w:space="0" w:color="auto"/>
        <w:left w:val="none" w:sz="0" w:space="0" w:color="auto"/>
        <w:bottom w:val="none" w:sz="0" w:space="0" w:color="auto"/>
        <w:right w:val="none" w:sz="0" w:space="0" w:color="auto"/>
      </w:divBdr>
    </w:div>
    <w:div w:id="582765379">
      <w:bodyDiv w:val="1"/>
      <w:marLeft w:val="0"/>
      <w:marRight w:val="0"/>
      <w:marTop w:val="0"/>
      <w:marBottom w:val="0"/>
      <w:divBdr>
        <w:top w:val="none" w:sz="0" w:space="0" w:color="auto"/>
        <w:left w:val="none" w:sz="0" w:space="0" w:color="auto"/>
        <w:bottom w:val="none" w:sz="0" w:space="0" w:color="auto"/>
        <w:right w:val="none" w:sz="0" w:space="0" w:color="auto"/>
      </w:divBdr>
    </w:div>
    <w:div w:id="582840540">
      <w:bodyDiv w:val="1"/>
      <w:marLeft w:val="0"/>
      <w:marRight w:val="0"/>
      <w:marTop w:val="0"/>
      <w:marBottom w:val="0"/>
      <w:divBdr>
        <w:top w:val="none" w:sz="0" w:space="0" w:color="auto"/>
        <w:left w:val="none" w:sz="0" w:space="0" w:color="auto"/>
        <w:bottom w:val="none" w:sz="0" w:space="0" w:color="auto"/>
        <w:right w:val="none" w:sz="0" w:space="0" w:color="auto"/>
      </w:divBdr>
    </w:div>
    <w:div w:id="583229005">
      <w:bodyDiv w:val="1"/>
      <w:marLeft w:val="0"/>
      <w:marRight w:val="0"/>
      <w:marTop w:val="0"/>
      <w:marBottom w:val="0"/>
      <w:divBdr>
        <w:top w:val="none" w:sz="0" w:space="0" w:color="auto"/>
        <w:left w:val="none" w:sz="0" w:space="0" w:color="auto"/>
        <w:bottom w:val="none" w:sz="0" w:space="0" w:color="auto"/>
        <w:right w:val="none" w:sz="0" w:space="0" w:color="auto"/>
      </w:divBdr>
    </w:div>
    <w:div w:id="583417057">
      <w:bodyDiv w:val="1"/>
      <w:marLeft w:val="0"/>
      <w:marRight w:val="0"/>
      <w:marTop w:val="0"/>
      <w:marBottom w:val="0"/>
      <w:divBdr>
        <w:top w:val="none" w:sz="0" w:space="0" w:color="auto"/>
        <w:left w:val="none" w:sz="0" w:space="0" w:color="auto"/>
        <w:bottom w:val="none" w:sz="0" w:space="0" w:color="auto"/>
        <w:right w:val="none" w:sz="0" w:space="0" w:color="auto"/>
      </w:divBdr>
    </w:div>
    <w:div w:id="584189648">
      <w:bodyDiv w:val="1"/>
      <w:marLeft w:val="0"/>
      <w:marRight w:val="0"/>
      <w:marTop w:val="0"/>
      <w:marBottom w:val="0"/>
      <w:divBdr>
        <w:top w:val="none" w:sz="0" w:space="0" w:color="auto"/>
        <w:left w:val="none" w:sz="0" w:space="0" w:color="auto"/>
        <w:bottom w:val="none" w:sz="0" w:space="0" w:color="auto"/>
        <w:right w:val="none" w:sz="0" w:space="0" w:color="auto"/>
      </w:divBdr>
    </w:div>
    <w:div w:id="584190419">
      <w:bodyDiv w:val="1"/>
      <w:marLeft w:val="0"/>
      <w:marRight w:val="0"/>
      <w:marTop w:val="0"/>
      <w:marBottom w:val="0"/>
      <w:divBdr>
        <w:top w:val="none" w:sz="0" w:space="0" w:color="auto"/>
        <w:left w:val="none" w:sz="0" w:space="0" w:color="auto"/>
        <w:bottom w:val="none" w:sz="0" w:space="0" w:color="auto"/>
        <w:right w:val="none" w:sz="0" w:space="0" w:color="auto"/>
      </w:divBdr>
    </w:div>
    <w:div w:id="584388006">
      <w:bodyDiv w:val="1"/>
      <w:marLeft w:val="0"/>
      <w:marRight w:val="0"/>
      <w:marTop w:val="0"/>
      <w:marBottom w:val="0"/>
      <w:divBdr>
        <w:top w:val="none" w:sz="0" w:space="0" w:color="auto"/>
        <w:left w:val="none" w:sz="0" w:space="0" w:color="auto"/>
        <w:bottom w:val="none" w:sz="0" w:space="0" w:color="auto"/>
        <w:right w:val="none" w:sz="0" w:space="0" w:color="auto"/>
      </w:divBdr>
    </w:div>
    <w:div w:id="584536964">
      <w:bodyDiv w:val="1"/>
      <w:marLeft w:val="0"/>
      <w:marRight w:val="0"/>
      <w:marTop w:val="0"/>
      <w:marBottom w:val="0"/>
      <w:divBdr>
        <w:top w:val="none" w:sz="0" w:space="0" w:color="auto"/>
        <w:left w:val="none" w:sz="0" w:space="0" w:color="auto"/>
        <w:bottom w:val="none" w:sz="0" w:space="0" w:color="auto"/>
        <w:right w:val="none" w:sz="0" w:space="0" w:color="auto"/>
      </w:divBdr>
    </w:div>
    <w:div w:id="584654547">
      <w:bodyDiv w:val="1"/>
      <w:marLeft w:val="0"/>
      <w:marRight w:val="0"/>
      <w:marTop w:val="0"/>
      <w:marBottom w:val="0"/>
      <w:divBdr>
        <w:top w:val="none" w:sz="0" w:space="0" w:color="auto"/>
        <w:left w:val="none" w:sz="0" w:space="0" w:color="auto"/>
        <w:bottom w:val="none" w:sz="0" w:space="0" w:color="auto"/>
        <w:right w:val="none" w:sz="0" w:space="0" w:color="auto"/>
      </w:divBdr>
    </w:div>
    <w:div w:id="584992663">
      <w:bodyDiv w:val="1"/>
      <w:marLeft w:val="0"/>
      <w:marRight w:val="0"/>
      <w:marTop w:val="0"/>
      <w:marBottom w:val="0"/>
      <w:divBdr>
        <w:top w:val="none" w:sz="0" w:space="0" w:color="auto"/>
        <w:left w:val="none" w:sz="0" w:space="0" w:color="auto"/>
        <w:bottom w:val="none" w:sz="0" w:space="0" w:color="auto"/>
        <w:right w:val="none" w:sz="0" w:space="0" w:color="auto"/>
      </w:divBdr>
    </w:div>
    <w:div w:id="585308402">
      <w:bodyDiv w:val="1"/>
      <w:marLeft w:val="0"/>
      <w:marRight w:val="0"/>
      <w:marTop w:val="0"/>
      <w:marBottom w:val="0"/>
      <w:divBdr>
        <w:top w:val="none" w:sz="0" w:space="0" w:color="auto"/>
        <w:left w:val="none" w:sz="0" w:space="0" w:color="auto"/>
        <w:bottom w:val="none" w:sz="0" w:space="0" w:color="auto"/>
        <w:right w:val="none" w:sz="0" w:space="0" w:color="auto"/>
      </w:divBdr>
    </w:div>
    <w:div w:id="585455392">
      <w:bodyDiv w:val="1"/>
      <w:marLeft w:val="0"/>
      <w:marRight w:val="0"/>
      <w:marTop w:val="0"/>
      <w:marBottom w:val="0"/>
      <w:divBdr>
        <w:top w:val="none" w:sz="0" w:space="0" w:color="auto"/>
        <w:left w:val="none" w:sz="0" w:space="0" w:color="auto"/>
        <w:bottom w:val="none" w:sz="0" w:space="0" w:color="auto"/>
        <w:right w:val="none" w:sz="0" w:space="0" w:color="auto"/>
      </w:divBdr>
    </w:div>
    <w:div w:id="585456366">
      <w:bodyDiv w:val="1"/>
      <w:marLeft w:val="0"/>
      <w:marRight w:val="0"/>
      <w:marTop w:val="0"/>
      <w:marBottom w:val="0"/>
      <w:divBdr>
        <w:top w:val="none" w:sz="0" w:space="0" w:color="auto"/>
        <w:left w:val="none" w:sz="0" w:space="0" w:color="auto"/>
        <w:bottom w:val="none" w:sz="0" w:space="0" w:color="auto"/>
        <w:right w:val="none" w:sz="0" w:space="0" w:color="auto"/>
      </w:divBdr>
    </w:div>
    <w:div w:id="585462063">
      <w:bodyDiv w:val="1"/>
      <w:marLeft w:val="0"/>
      <w:marRight w:val="0"/>
      <w:marTop w:val="0"/>
      <w:marBottom w:val="0"/>
      <w:divBdr>
        <w:top w:val="none" w:sz="0" w:space="0" w:color="auto"/>
        <w:left w:val="none" w:sz="0" w:space="0" w:color="auto"/>
        <w:bottom w:val="none" w:sz="0" w:space="0" w:color="auto"/>
        <w:right w:val="none" w:sz="0" w:space="0" w:color="auto"/>
      </w:divBdr>
    </w:div>
    <w:div w:id="585766329">
      <w:bodyDiv w:val="1"/>
      <w:marLeft w:val="0"/>
      <w:marRight w:val="0"/>
      <w:marTop w:val="0"/>
      <w:marBottom w:val="0"/>
      <w:divBdr>
        <w:top w:val="none" w:sz="0" w:space="0" w:color="auto"/>
        <w:left w:val="none" w:sz="0" w:space="0" w:color="auto"/>
        <w:bottom w:val="none" w:sz="0" w:space="0" w:color="auto"/>
        <w:right w:val="none" w:sz="0" w:space="0" w:color="auto"/>
      </w:divBdr>
    </w:div>
    <w:div w:id="585772976">
      <w:bodyDiv w:val="1"/>
      <w:marLeft w:val="0"/>
      <w:marRight w:val="0"/>
      <w:marTop w:val="0"/>
      <w:marBottom w:val="0"/>
      <w:divBdr>
        <w:top w:val="none" w:sz="0" w:space="0" w:color="auto"/>
        <w:left w:val="none" w:sz="0" w:space="0" w:color="auto"/>
        <w:bottom w:val="none" w:sz="0" w:space="0" w:color="auto"/>
        <w:right w:val="none" w:sz="0" w:space="0" w:color="auto"/>
      </w:divBdr>
    </w:div>
    <w:div w:id="585916870">
      <w:bodyDiv w:val="1"/>
      <w:marLeft w:val="0"/>
      <w:marRight w:val="0"/>
      <w:marTop w:val="0"/>
      <w:marBottom w:val="0"/>
      <w:divBdr>
        <w:top w:val="none" w:sz="0" w:space="0" w:color="auto"/>
        <w:left w:val="none" w:sz="0" w:space="0" w:color="auto"/>
        <w:bottom w:val="none" w:sz="0" w:space="0" w:color="auto"/>
        <w:right w:val="none" w:sz="0" w:space="0" w:color="auto"/>
      </w:divBdr>
    </w:div>
    <w:div w:id="586427880">
      <w:bodyDiv w:val="1"/>
      <w:marLeft w:val="0"/>
      <w:marRight w:val="0"/>
      <w:marTop w:val="0"/>
      <w:marBottom w:val="0"/>
      <w:divBdr>
        <w:top w:val="none" w:sz="0" w:space="0" w:color="auto"/>
        <w:left w:val="none" w:sz="0" w:space="0" w:color="auto"/>
        <w:bottom w:val="none" w:sz="0" w:space="0" w:color="auto"/>
        <w:right w:val="none" w:sz="0" w:space="0" w:color="auto"/>
      </w:divBdr>
    </w:div>
    <w:div w:id="586499614">
      <w:bodyDiv w:val="1"/>
      <w:marLeft w:val="0"/>
      <w:marRight w:val="0"/>
      <w:marTop w:val="0"/>
      <w:marBottom w:val="0"/>
      <w:divBdr>
        <w:top w:val="none" w:sz="0" w:space="0" w:color="auto"/>
        <w:left w:val="none" w:sz="0" w:space="0" w:color="auto"/>
        <w:bottom w:val="none" w:sz="0" w:space="0" w:color="auto"/>
        <w:right w:val="none" w:sz="0" w:space="0" w:color="auto"/>
      </w:divBdr>
    </w:div>
    <w:div w:id="586768263">
      <w:bodyDiv w:val="1"/>
      <w:marLeft w:val="0"/>
      <w:marRight w:val="0"/>
      <w:marTop w:val="0"/>
      <w:marBottom w:val="0"/>
      <w:divBdr>
        <w:top w:val="none" w:sz="0" w:space="0" w:color="auto"/>
        <w:left w:val="none" w:sz="0" w:space="0" w:color="auto"/>
        <w:bottom w:val="none" w:sz="0" w:space="0" w:color="auto"/>
        <w:right w:val="none" w:sz="0" w:space="0" w:color="auto"/>
      </w:divBdr>
    </w:div>
    <w:div w:id="586885453">
      <w:bodyDiv w:val="1"/>
      <w:marLeft w:val="0"/>
      <w:marRight w:val="0"/>
      <w:marTop w:val="0"/>
      <w:marBottom w:val="0"/>
      <w:divBdr>
        <w:top w:val="none" w:sz="0" w:space="0" w:color="auto"/>
        <w:left w:val="none" w:sz="0" w:space="0" w:color="auto"/>
        <w:bottom w:val="none" w:sz="0" w:space="0" w:color="auto"/>
        <w:right w:val="none" w:sz="0" w:space="0" w:color="auto"/>
      </w:divBdr>
    </w:div>
    <w:div w:id="587153288">
      <w:bodyDiv w:val="1"/>
      <w:marLeft w:val="0"/>
      <w:marRight w:val="0"/>
      <w:marTop w:val="0"/>
      <w:marBottom w:val="0"/>
      <w:divBdr>
        <w:top w:val="none" w:sz="0" w:space="0" w:color="auto"/>
        <w:left w:val="none" w:sz="0" w:space="0" w:color="auto"/>
        <w:bottom w:val="none" w:sz="0" w:space="0" w:color="auto"/>
        <w:right w:val="none" w:sz="0" w:space="0" w:color="auto"/>
      </w:divBdr>
    </w:div>
    <w:div w:id="587160246">
      <w:bodyDiv w:val="1"/>
      <w:marLeft w:val="0"/>
      <w:marRight w:val="0"/>
      <w:marTop w:val="0"/>
      <w:marBottom w:val="0"/>
      <w:divBdr>
        <w:top w:val="none" w:sz="0" w:space="0" w:color="auto"/>
        <w:left w:val="none" w:sz="0" w:space="0" w:color="auto"/>
        <w:bottom w:val="none" w:sz="0" w:space="0" w:color="auto"/>
        <w:right w:val="none" w:sz="0" w:space="0" w:color="auto"/>
      </w:divBdr>
    </w:div>
    <w:div w:id="587352883">
      <w:bodyDiv w:val="1"/>
      <w:marLeft w:val="0"/>
      <w:marRight w:val="0"/>
      <w:marTop w:val="0"/>
      <w:marBottom w:val="0"/>
      <w:divBdr>
        <w:top w:val="none" w:sz="0" w:space="0" w:color="auto"/>
        <w:left w:val="none" w:sz="0" w:space="0" w:color="auto"/>
        <w:bottom w:val="none" w:sz="0" w:space="0" w:color="auto"/>
        <w:right w:val="none" w:sz="0" w:space="0" w:color="auto"/>
      </w:divBdr>
    </w:div>
    <w:div w:id="587468444">
      <w:bodyDiv w:val="1"/>
      <w:marLeft w:val="0"/>
      <w:marRight w:val="0"/>
      <w:marTop w:val="0"/>
      <w:marBottom w:val="0"/>
      <w:divBdr>
        <w:top w:val="none" w:sz="0" w:space="0" w:color="auto"/>
        <w:left w:val="none" w:sz="0" w:space="0" w:color="auto"/>
        <w:bottom w:val="none" w:sz="0" w:space="0" w:color="auto"/>
        <w:right w:val="none" w:sz="0" w:space="0" w:color="auto"/>
      </w:divBdr>
    </w:div>
    <w:div w:id="587539400">
      <w:bodyDiv w:val="1"/>
      <w:marLeft w:val="0"/>
      <w:marRight w:val="0"/>
      <w:marTop w:val="0"/>
      <w:marBottom w:val="0"/>
      <w:divBdr>
        <w:top w:val="none" w:sz="0" w:space="0" w:color="auto"/>
        <w:left w:val="none" w:sz="0" w:space="0" w:color="auto"/>
        <w:bottom w:val="none" w:sz="0" w:space="0" w:color="auto"/>
        <w:right w:val="none" w:sz="0" w:space="0" w:color="auto"/>
      </w:divBdr>
    </w:div>
    <w:div w:id="587619559">
      <w:bodyDiv w:val="1"/>
      <w:marLeft w:val="0"/>
      <w:marRight w:val="0"/>
      <w:marTop w:val="0"/>
      <w:marBottom w:val="0"/>
      <w:divBdr>
        <w:top w:val="none" w:sz="0" w:space="0" w:color="auto"/>
        <w:left w:val="none" w:sz="0" w:space="0" w:color="auto"/>
        <w:bottom w:val="none" w:sz="0" w:space="0" w:color="auto"/>
        <w:right w:val="none" w:sz="0" w:space="0" w:color="auto"/>
      </w:divBdr>
    </w:div>
    <w:div w:id="588082850">
      <w:bodyDiv w:val="1"/>
      <w:marLeft w:val="0"/>
      <w:marRight w:val="0"/>
      <w:marTop w:val="0"/>
      <w:marBottom w:val="0"/>
      <w:divBdr>
        <w:top w:val="none" w:sz="0" w:space="0" w:color="auto"/>
        <w:left w:val="none" w:sz="0" w:space="0" w:color="auto"/>
        <w:bottom w:val="none" w:sz="0" w:space="0" w:color="auto"/>
        <w:right w:val="none" w:sz="0" w:space="0" w:color="auto"/>
      </w:divBdr>
    </w:div>
    <w:div w:id="588121248">
      <w:bodyDiv w:val="1"/>
      <w:marLeft w:val="0"/>
      <w:marRight w:val="0"/>
      <w:marTop w:val="0"/>
      <w:marBottom w:val="0"/>
      <w:divBdr>
        <w:top w:val="none" w:sz="0" w:space="0" w:color="auto"/>
        <w:left w:val="none" w:sz="0" w:space="0" w:color="auto"/>
        <w:bottom w:val="none" w:sz="0" w:space="0" w:color="auto"/>
        <w:right w:val="none" w:sz="0" w:space="0" w:color="auto"/>
      </w:divBdr>
    </w:div>
    <w:div w:id="588272253">
      <w:bodyDiv w:val="1"/>
      <w:marLeft w:val="0"/>
      <w:marRight w:val="0"/>
      <w:marTop w:val="0"/>
      <w:marBottom w:val="0"/>
      <w:divBdr>
        <w:top w:val="none" w:sz="0" w:space="0" w:color="auto"/>
        <w:left w:val="none" w:sz="0" w:space="0" w:color="auto"/>
        <w:bottom w:val="none" w:sz="0" w:space="0" w:color="auto"/>
        <w:right w:val="none" w:sz="0" w:space="0" w:color="auto"/>
      </w:divBdr>
    </w:div>
    <w:div w:id="588319702">
      <w:bodyDiv w:val="1"/>
      <w:marLeft w:val="0"/>
      <w:marRight w:val="0"/>
      <w:marTop w:val="0"/>
      <w:marBottom w:val="0"/>
      <w:divBdr>
        <w:top w:val="none" w:sz="0" w:space="0" w:color="auto"/>
        <w:left w:val="none" w:sz="0" w:space="0" w:color="auto"/>
        <w:bottom w:val="none" w:sz="0" w:space="0" w:color="auto"/>
        <w:right w:val="none" w:sz="0" w:space="0" w:color="auto"/>
      </w:divBdr>
    </w:div>
    <w:div w:id="588347476">
      <w:bodyDiv w:val="1"/>
      <w:marLeft w:val="0"/>
      <w:marRight w:val="0"/>
      <w:marTop w:val="0"/>
      <w:marBottom w:val="0"/>
      <w:divBdr>
        <w:top w:val="none" w:sz="0" w:space="0" w:color="auto"/>
        <w:left w:val="none" w:sz="0" w:space="0" w:color="auto"/>
        <w:bottom w:val="none" w:sz="0" w:space="0" w:color="auto"/>
        <w:right w:val="none" w:sz="0" w:space="0" w:color="auto"/>
      </w:divBdr>
    </w:div>
    <w:div w:id="588541496">
      <w:bodyDiv w:val="1"/>
      <w:marLeft w:val="0"/>
      <w:marRight w:val="0"/>
      <w:marTop w:val="0"/>
      <w:marBottom w:val="0"/>
      <w:divBdr>
        <w:top w:val="none" w:sz="0" w:space="0" w:color="auto"/>
        <w:left w:val="none" w:sz="0" w:space="0" w:color="auto"/>
        <w:bottom w:val="none" w:sz="0" w:space="0" w:color="auto"/>
        <w:right w:val="none" w:sz="0" w:space="0" w:color="auto"/>
      </w:divBdr>
    </w:div>
    <w:div w:id="588544004">
      <w:bodyDiv w:val="1"/>
      <w:marLeft w:val="0"/>
      <w:marRight w:val="0"/>
      <w:marTop w:val="0"/>
      <w:marBottom w:val="0"/>
      <w:divBdr>
        <w:top w:val="none" w:sz="0" w:space="0" w:color="auto"/>
        <w:left w:val="none" w:sz="0" w:space="0" w:color="auto"/>
        <w:bottom w:val="none" w:sz="0" w:space="0" w:color="auto"/>
        <w:right w:val="none" w:sz="0" w:space="0" w:color="auto"/>
      </w:divBdr>
    </w:div>
    <w:div w:id="589973199">
      <w:bodyDiv w:val="1"/>
      <w:marLeft w:val="0"/>
      <w:marRight w:val="0"/>
      <w:marTop w:val="0"/>
      <w:marBottom w:val="0"/>
      <w:divBdr>
        <w:top w:val="none" w:sz="0" w:space="0" w:color="auto"/>
        <w:left w:val="none" w:sz="0" w:space="0" w:color="auto"/>
        <w:bottom w:val="none" w:sz="0" w:space="0" w:color="auto"/>
        <w:right w:val="none" w:sz="0" w:space="0" w:color="auto"/>
      </w:divBdr>
    </w:div>
    <w:div w:id="590161887">
      <w:bodyDiv w:val="1"/>
      <w:marLeft w:val="0"/>
      <w:marRight w:val="0"/>
      <w:marTop w:val="0"/>
      <w:marBottom w:val="0"/>
      <w:divBdr>
        <w:top w:val="none" w:sz="0" w:space="0" w:color="auto"/>
        <w:left w:val="none" w:sz="0" w:space="0" w:color="auto"/>
        <w:bottom w:val="none" w:sz="0" w:space="0" w:color="auto"/>
        <w:right w:val="none" w:sz="0" w:space="0" w:color="auto"/>
      </w:divBdr>
    </w:div>
    <w:div w:id="590237241">
      <w:bodyDiv w:val="1"/>
      <w:marLeft w:val="0"/>
      <w:marRight w:val="0"/>
      <w:marTop w:val="0"/>
      <w:marBottom w:val="0"/>
      <w:divBdr>
        <w:top w:val="none" w:sz="0" w:space="0" w:color="auto"/>
        <w:left w:val="none" w:sz="0" w:space="0" w:color="auto"/>
        <w:bottom w:val="none" w:sz="0" w:space="0" w:color="auto"/>
        <w:right w:val="none" w:sz="0" w:space="0" w:color="auto"/>
      </w:divBdr>
    </w:div>
    <w:div w:id="590238852">
      <w:bodyDiv w:val="1"/>
      <w:marLeft w:val="0"/>
      <w:marRight w:val="0"/>
      <w:marTop w:val="0"/>
      <w:marBottom w:val="0"/>
      <w:divBdr>
        <w:top w:val="none" w:sz="0" w:space="0" w:color="auto"/>
        <w:left w:val="none" w:sz="0" w:space="0" w:color="auto"/>
        <w:bottom w:val="none" w:sz="0" w:space="0" w:color="auto"/>
        <w:right w:val="none" w:sz="0" w:space="0" w:color="auto"/>
      </w:divBdr>
    </w:div>
    <w:div w:id="590238880">
      <w:bodyDiv w:val="1"/>
      <w:marLeft w:val="0"/>
      <w:marRight w:val="0"/>
      <w:marTop w:val="0"/>
      <w:marBottom w:val="0"/>
      <w:divBdr>
        <w:top w:val="none" w:sz="0" w:space="0" w:color="auto"/>
        <w:left w:val="none" w:sz="0" w:space="0" w:color="auto"/>
        <w:bottom w:val="none" w:sz="0" w:space="0" w:color="auto"/>
        <w:right w:val="none" w:sz="0" w:space="0" w:color="auto"/>
      </w:divBdr>
    </w:div>
    <w:div w:id="590354896">
      <w:bodyDiv w:val="1"/>
      <w:marLeft w:val="0"/>
      <w:marRight w:val="0"/>
      <w:marTop w:val="0"/>
      <w:marBottom w:val="0"/>
      <w:divBdr>
        <w:top w:val="none" w:sz="0" w:space="0" w:color="auto"/>
        <w:left w:val="none" w:sz="0" w:space="0" w:color="auto"/>
        <w:bottom w:val="none" w:sz="0" w:space="0" w:color="auto"/>
        <w:right w:val="none" w:sz="0" w:space="0" w:color="auto"/>
      </w:divBdr>
    </w:div>
    <w:div w:id="590427560">
      <w:bodyDiv w:val="1"/>
      <w:marLeft w:val="0"/>
      <w:marRight w:val="0"/>
      <w:marTop w:val="0"/>
      <w:marBottom w:val="0"/>
      <w:divBdr>
        <w:top w:val="none" w:sz="0" w:space="0" w:color="auto"/>
        <w:left w:val="none" w:sz="0" w:space="0" w:color="auto"/>
        <w:bottom w:val="none" w:sz="0" w:space="0" w:color="auto"/>
        <w:right w:val="none" w:sz="0" w:space="0" w:color="auto"/>
      </w:divBdr>
    </w:div>
    <w:div w:id="590428914">
      <w:bodyDiv w:val="1"/>
      <w:marLeft w:val="0"/>
      <w:marRight w:val="0"/>
      <w:marTop w:val="0"/>
      <w:marBottom w:val="0"/>
      <w:divBdr>
        <w:top w:val="none" w:sz="0" w:space="0" w:color="auto"/>
        <w:left w:val="none" w:sz="0" w:space="0" w:color="auto"/>
        <w:bottom w:val="none" w:sz="0" w:space="0" w:color="auto"/>
        <w:right w:val="none" w:sz="0" w:space="0" w:color="auto"/>
      </w:divBdr>
    </w:div>
    <w:div w:id="590504300">
      <w:bodyDiv w:val="1"/>
      <w:marLeft w:val="0"/>
      <w:marRight w:val="0"/>
      <w:marTop w:val="0"/>
      <w:marBottom w:val="0"/>
      <w:divBdr>
        <w:top w:val="none" w:sz="0" w:space="0" w:color="auto"/>
        <w:left w:val="none" w:sz="0" w:space="0" w:color="auto"/>
        <w:bottom w:val="none" w:sz="0" w:space="0" w:color="auto"/>
        <w:right w:val="none" w:sz="0" w:space="0" w:color="auto"/>
      </w:divBdr>
    </w:div>
    <w:div w:id="590507655">
      <w:bodyDiv w:val="1"/>
      <w:marLeft w:val="0"/>
      <w:marRight w:val="0"/>
      <w:marTop w:val="0"/>
      <w:marBottom w:val="0"/>
      <w:divBdr>
        <w:top w:val="none" w:sz="0" w:space="0" w:color="auto"/>
        <w:left w:val="none" w:sz="0" w:space="0" w:color="auto"/>
        <w:bottom w:val="none" w:sz="0" w:space="0" w:color="auto"/>
        <w:right w:val="none" w:sz="0" w:space="0" w:color="auto"/>
      </w:divBdr>
    </w:div>
    <w:div w:id="591015686">
      <w:bodyDiv w:val="1"/>
      <w:marLeft w:val="0"/>
      <w:marRight w:val="0"/>
      <w:marTop w:val="0"/>
      <w:marBottom w:val="0"/>
      <w:divBdr>
        <w:top w:val="none" w:sz="0" w:space="0" w:color="auto"/>
        <w:left w:val="none" w:sz="0" w:space="0" w:color="auto"/>
        <w:bottom w:val="none" w:sz="0" w:space="0" w:color="auto"/>
        <w:right w:val="none" w:sz="0" w:space="0" w:color="auto"/>
      </w:divBdr>
    </w:div>
    <w:div w:id="591090402">
      <w:bodyDiv w:val="1"/>
      <w:marLeft w:val="0"/>
      <w:marRight w:val="0"/>
      <w:marTop w:val="0"/>
      <w:marBottom w:val="0"/>
      <w:divBdr>
        <w:top w:val="none" w:sz="0" w:space="0" w:color="auto"/>
        <w:left w:val="none" w:sz="0" w:space="0" w:color="auto"/>
        <w:bottom w:val="none" w:sz="0" w:space="0" w:color="auto"/>
        <w:right w:val="none" w:sz="0" w:space="0" w:color="auto"/>
      </w:divBdr>
    </w:div>
    <w:div w:id="591203807">
      <w:bodyDiv w:val="1"/>
      <w:marLeft w:val="0"/>
      <w:marRight w:val="0"/>
      <w:marTop w:val="0"/>
      <w:marBottom w:val="0"/>
      <w:divBdr>
        <w:top w:val="none" w:sz="0" w:space="0" w:color="auto"/>
        <w:left w:val="none" w:sz="0" w:space="0" w:color="auto"/>
        <w:bottom w:val="none" w:sz="0" w:space="0" w:color="auto"/>
        <w:right w:val="none" w:sz="0" w:space="0" w:color="auto"/>
      </w:divBdr>
    </w:div>
    <w:div w:id="591857124">
      <w:bodyDiv w:val="1"/>
      <w:marLeft w:val="0"/>
      <w:marRight w:val="0"/>
      <w:marTop w:val="0"/>
      <w:marBottom w:val="0"/>
      <w:divBdr>
        <w:top w:val="none" w:sz="0" w:space="0" w:color="auto"/>
        <w:left w:val="none" w:sz="0" w:space="0" w:color="auto"/>
        <w:bottom w:val="none" w:sz="0" w:space="0" w:color="auto"/>
        <w:right w:val="none" w:sz="0" w:space="0" w:color="auto"/>
      </w:divBdr>
    </w:div>
    <w:div w:id="592053275">
      <w:bodyDiv w:val="1"/>
      <w:marLeft w:val="0"/>
      <w:marRight w:val="0"/>
      <w:marTop w:val="0"/>
      <w:marBottom w:val="0"/>
      <w:divBdr>
        <w:top w:val="none" w:sz="0" w:space="0" w:color="auto"/>
        <w:left w:val="none" w:sz="0" w:space="0" w:color="auto"/>
        <w:bottom w:val="none" w:sz="0" w:space="0" w:color="auto"/>
        <w:right w:val="none" w:sz="0" w:space="0" w:color="auto"/>
      </w:divBdr>
    </w:div>
    <w:div w:id="592130550">
      <w:bodyDiv w:val="1"/>
      <w:marLeft w:val="0"/>
      <w:marRight w:val="0"/>
      <w:marTop w:val="0"/>
      <w:marBottom w:val="0"/>
      <w:divBdr>
        <w:top w:val="none" w:sz="0" w:space="0" w:color="auto"/>
        <w:left w:val="none" w:sz="0" w:space="0" w:color="auto"/>
        <w:bottom w:val="none" w:sz="0" w:space="0" w:color="auto"/>
        <w:right w:val="none" w:sz="0" w:space="0" w:color="auto"/>
      </w:divBdr>
    </w:div>
    <w:div w:id="592276111">
      <w:bodyDiv w:val="1"/>
      <w:marLeft w:val="0"/>
      <w:marRight w:val="0"/>
      <w:marTop w:val="0"/>
      <w:marBottom w:val="0"/>
      <w:divBdr>
        <w:top w:val="none" w:sz="0" w:space="0" w:color="auto"/>
        <w:left w:val="none" w:sz="0" w:space="0" w:color="auto"/>
        <w:bottom w:val="none" w:sz="0" w:space="0" w:color="auto"/>
        <w:right w:val="none" w:sz="0" w:space="0" w:color="auto"/>
      </w:divBdr>
    </w:div>
    <w:div w:id="592477474">
      <w:bodyDiv w:val="1"/>
      <w:marLeft w:val="0"/>
      <w:marRight w:val="0"/>
      <w:marTop w:val="0"/>
      <w:marBottom w:val="0"/>
      <w:divBdr>
        <w:top w:val="none" w:sz="0" w:space="0" w:color="auto"/>
        <w:left w:val="none" w:sz="0" w:space="0" w:color="auto"/>
        <w:bottom w:val="none" w:sz="0" w:space="0" w:color="auto"/>
        <w:right w:val="none" w:sz="0" w:space="0" w:color="auto"/>
      </w:divBdr>
    </w:div>
    <w:div w:id="592516288">
      <w:bodyDiv w:val="1"/>
      <w:marLeft w:val="0"/>
      <w:marRight w:val="0"/>
      <w:marTop w:val="0"/>
      <w:marBottom w:val="0"/>
      <w:divBdr>
        <w:top w:val="none" w:sz="0" w:space="0" w:color="auto"/>
        <w:left w:val="none" w:sz="0" w:space="0" w:color="auto"/>
        <w:bottom w:val="none" w:sz="0" w:space="0" w:color="auto"/>
        <w:right w:val="none" w:sz="0" w:space="0" w:color="auto"/>
      </w:divBdr>
    </w:div>
    <w:div w:id="592709916">
      <w:bodyDiv w:val="1"/>
      <w:marLeft w:val="0"/>
      <w:marRight w:val="0"/>
      <w:marTop w:val="0"/>
      <w:marBottom w:val="0"/>
      <w:divBdr>
        <w:top w:val="none" w:sz="0" w:space="0" w:color="auto"/>
        <w:left w:val="none" w:sz="0" w:space="0" w:color="auto"/>
        <w:bottom w:val="none" w:sz="0" w:space="0" w:color="auto"/>
        <w:right w:val="none" w:sz="0" w:space="0" w:color="auto"/>
      </w:divBdr>
    </w:div>
    <w:div w:id="592934969">
      <w:bodyDiv w:val="1"/>
      <w:marLeft w:val="0"/>
      <w:marRight w:val="0"/>
      <w:marTop w:val="0"/>
      <w:marBottom w:val="0"/>
      <w:divBdr>
        <w:top w:val="none" w:sz="0" w:space="0" w:color="auto"/>
        <w:left w:val="none" w:sz="0" w:space="0" w:color="auto"/>
        <w:bottom w:val="none" w:sz="0" w:space="0" w:color="auto"/>
        <w:right w:val="none" w:sz="0" w:space="0" w:color="auto"/>
      </w:divBdr>
    </w:div>
    <w:div w:id="593247160">
      <w:bodyDiv w:val="1"/>
      <w:marLeft w:val="0"/>
      <w:marRight w:val="0"/>
      <w:marTop w:val="0"/>
      <w:marBottom w:val="0"/>
      <w:divBdr>
        <w:top w:val="none" w:sz="0" w:space="0" w:color="auto"/>
        <w:left w:val="none" w:sz="0" w:space="0" w:color="auto"/>
        <w:bottom w:val="none" w:sz="0" w:space="0" w:color="auto"/>
        <w:right w:val="none" w:sz="0" w:space="0" w:color="auto"/>
      </w:divBdr>
    </w:div>
    <w:div w:id="593512936">
      <w:bodyDiv w:val="1"/>
      <w:marLeft w:val="0"/>
      <w:marRight w:val="0"/>
      <w:marTop w:val="0"/>
      <w:marBottom w:val="0"/>
      <w:divBdr>
        <w:top w:val="none" w:sz="0" w:space="0" w:color="auto"/>
        <w:left w:val="none" w:sz="0" w:space="0" w:color="auto"/>
        <w:bottom w:val="none" w:sz="0" w:space="0" w:color="auto"/>
        <w:right w:val="none" w:sz="0" w:space="0" w:color="auto"/>
      </w:divBdr>
    </w:div>
    <w:div w:id="593708622">
      <w:bodyDiv w:val="1"/>
      <w:marLeft w:val="0"/>
      <w:marRight w:val="0"/>
      <w:marTop w:val="0"/>
      <w:marBottom w:val="0"/>
      <w:divBdr>
        <w:top w:val="none" w:sz="0" w:space="0" w:color="auto"/>
        <w:left w:val="none" w:sz="0" w:space="0" w:color="auto"/>
        <w:bottom w:val="none" w:sz="0" w:space="0" w:color="auto"/>
        <w:right w:val="none" w:sz="0" w:space="0" w:color="auto"/>
      </w:divBdr>
    </w:div>
    <w:div w:id="593830646">
      <w:bodyDiv w:val="1"/>
      <w:marLeft w:val="0"/>
      <w:marRight w:val="0"/>
      <w:marTop w:val="0"/>
      <w:marBottom w:val="0"/>
      <w:divBdr>
        <w:top w:val="none" w:sz="0" w:space="0" w:color="auto"/>
        <w:left w:val="none" w:sz="0" w:space="0" w:color="auto"/>
        <w:bottom w:val="none" w:sz="0" w:space="0" w:color="auto"/>
        <w:right w:val="none" w:sz="0" w:space="0" w:color="auto"/>
      </w:divBdr>
    </w:div>
    <w:div w:id="594091117">
      <w:bodyDiv w:val="1"/>
      <w:marLeft w:val="0"/>
      <w:marRight w:val="0"/>
      <w:marTop w:val="0"/>
      <w:marBottom w:val="0"/>
      <w:divBdr>
        <w:top w:val="none" w:sz="0" w:space="0" w:color="auto"/>
        <w:left w:val="none" w:sz="0" w:space="0" w:color="auto"/>
        <w:bottom w:val="none" w:sz="0" w:space="0" w:color="auto"/>
        <w:right w:val="none" w:sz="0" w:space="0" w:color="auto"/>
      </w:divBdr>
    </w:div>
    <w:div w:id="594092614">
      <w:bodyDiv w:val="1"/>
      <w:marLeft w:val="0"/>
      <w:marRight w:val="0"/>
      <w:marTop w:val="0"/>
      <w:marBottom w:val="0"/>
      <w:divBdr>
        <w:top w:val="none" w:sz="0" w:space="0" w:color="auto"/>
        <w:left w:val="none" w:sz="0" w:space="0" w:color="auto"/>
        <w:bottom w:val="none" w:sz="0" w:space="0" w:color="auto"/>
        <w:right w:val="none" w:sz="0" w:space="0" w:color="auto"/>
      </w:divBdr>
    </w:div>
    <w:div w:id="594173346">
      <w:bodyDiv w:val="1"/>
      <w:marLeft w:val="0"/>
      <w:marRight w:val="0"/>
      <w:marTop w:val="0"/>
      <w:marBottom w:val="0"/>
      <w:divBdr>
        <w:top w:val="none" w:sz="0" w:space="0" w:color="auto"/>
        <w:left w:val="none" w:sz="0" w:space="0" w:color="auto"/>
        <w:bottom w:val="none" w:sz="0" w:space="0" w:color="auto"/>
        <w:right w:val="none" w:sz="0" w:space="0" w:color="auto"/>
      </w:divBdr>
    </w:div>
    <w:div w:id="594246346">
      <w:bodyDiv w:val="1"/>
      <w:marLeft w:val="0"/>
      <w:marRight w:val="0"/>
      <w:marTop w:val="0"/>
      <w:marBottom w:val="0"/>
      <w:divBdr>
        <w:top w:val="none" w:sz="0" w:space="0" w:color="auto"/>
        <w:left w:val="none" w:sz="0" w:space="0" w:color="auto"/>
        <w:bottom w:val="none" w:sz="0" w:space="0" w:color="auto"/>
        <w:right w:val="none" w:sz="0" w:space="0" w:color="auto"/>
      </w:divBdr>
    </w:div>
    <w:div w:id="594287374">
      <w:bodyDiv w:val="1"/>
      <w:marLeft w:val="0"/>
      <w:marRight w:val="0"/>
      <w:marTop w:val="0"/>
      <w:marBottom w:val="0"/>
      <w:divBdr>
        <w:top w:val="none" w:sz="0" w:space="0" w:color="auto"/>
        <w:left w:val="none" w:sz="0" w:space="0" w:color="auto"/>
        <w:bottom w:val="none" w:sz="0" w:space="0" w:color="auto"/>
        <w:right w:val="none" w:sz="0" w:space="0" w:color="auto"/>
      </w:divBdr>
    </w:div>
    <w:div w:id="594365218">
      <w:bodyDiv w:val="1"/>
      <w:marLeft w:val="0"/>
      <w:marRight w:val="0"/>
      <w:marTop w:val="0"/>
      <w:marBottom w:val="0"/>
      <w:divBdr>
        <w:top w:val="none" w:sz="0" w:space="0" w:color="auto"/>
        <w:left w:val="none" w:sz="0" w:space="0" w:color="auto"/>
        <w:bottom w:val="none" w:sz="0" w:space="0" w:color="auto"/>
        <w:right w:val="none" w:sz="0" w:space="0" w:color="auto"/>
      </w:divBdr>
    </w:div>
    <w:div w:id="595403155">
      <w:bodyDiv w:val="1"/>
      <w:marLeft w:val="0"/>
      <w:marRight w:val="0"/>
      <w:marTop w:val="0"/>
      <w:marBottom w:val="0"/>
      <w:divBdr>
        <w:top w:val="none" w:sz="0" w:space="0" w:color="auto"/>
        <w:left w:val="none" w:sz="0" w:space="0" w:color="auto"/>
        <w:bottom w:val="none" w:sz="0" w:space="0" w:color="auto"/>
        <w:right w:val="none" w:sz="0" w:space="0" w:color="auto"/>
      </w:divBdr>
    </w:div>
    <w:div w:id="595485420">
      <w:bodyDiv w:val="1"/>
      <w:marLeft w:val="0"/>
      <w:marRight w:val="0"/>
      <w:marTop w:val="0"/>
      <w:marBottom w:val="0"/>
      <w:divBdr>
        <w:top w:val="none" w:sz="0" w:space="0" w:color="auto"/>
        <w:left w:val="none" w:sz="0" w:space="0" w:color="auto"/>
        <w:bottom w:val="none" w:sz="0" w:space="0" w:color="auto"/>
        <w:right w:val="none" w:sz="0" w:space="0" w:color="auto"/>
      </w:divBdr>
    </w:div>
    <w:div w:id="595670736">
      <w:bodyDiv w:val="1"/>
      <w:marLeft w:val="0"/>
      <w:marRight w:val="0"/>
      <w:marTop w:val="0"/>
      <w:marBottom w:val="0"/>
      <w:divBdr>
        <w:top w:val="none" w:sz="0" w:space="0" w:color="auto"/>
        <w:left w:val="none" w:sz="0" w:space="0" w:color="auto"/>
        <w:bottom w:val="none" w:sz="0" w:space="0" w:color="auto"/>
        <w:right w:val="none" w:sz="0" w:space="0" w:color="auto"/>
      </w:divBdr>
    </w:div>
    <w:div w:id="595788167">
      <w:bodyDiv w:val="1"/>
      <w:marLeft w:val="0"/>
      <w:marRight w:val="0"/>
      <w:marTop w:val="0"/>
      <w:marBottom w:val="0"/>
      <w:divBdr>
        <w:top w:val="none" w:sz="0" w:space="0" w:color="auto"/>
        <w:left w:val="none" w:sz="0" w:space="0" w:color="auto"/>
        <w:bottom w:val="none" w:sz="0" w:space="0" w:color="auto"/>
        <w:right w:val="none" w:sz="0" w:space="0" w:color="auto"/>
      </w:divBdr>
    </w:div>
    <w:div w:id="595795573">
      <w:bodyDiv w:val="1"/>
      <w:marLeft w:val="0"/>
      <w:marRight w:val="0"/>
      <w:marTop w:val="0"/>
      <w:marBottom w:val="0"/>
      <w:divBdr>
        <w:top w:val="none" w:sz="0" w:space="0" w:color="auto"/>
        <w:left w:val="none" w:sz="0" w:space="0" w:color="auto"/>
        <w:bottom w:val="none" w:sz="0" w:space="0" w:color="auto"/>
        <w:right w:val="none" w:sz="0" w:space="0" w:color="auto"/>
      </w:divBdr>
    </w:div>
    <w:div w:id="595869117">
      <w:bodyDiv w:val="1"/>
      <w:marLeft w:val="0"/>
      <w:marRight w:val="0"/>
      <w:marTop w:val="0"/>
      <w:marBottom w:val="0"/>
      <w:divBdr>
        <w:top w:val="none" w:sz="0" w:space="0" w:color="auto"/>
        <w:left w:val="none" w:sz="0" w:space="0" w:color="auto"/>
        <w:bottom w:val="none" w:sz="0" w:space="0" w:color="auto"/>
        <w:right w:val="none" w:sz="0" w:space="0" w:color="auto"/>
      </w:divBdr>
    </w:div>
    <w:div w:id="595988801">
      <w:bodyDiv w:val="1"/>
      <w:marLeft w:val="0"/>
      <w:marRight w:val="0"/>
      <w:marTop w:val="0"/>
      <w:marBottom w:val="0"/>
      <w:divBdr>
        <w:top w:val="none" w:sz="0" w:space="0" w:color="auto"/>
        <w:left w:val="none" w:sz="0" w:space="0" w:color="auto"/>
        <w:bottom w:val="none" w:sz="0" w:space="0" w:color="auto"/>
        <w:right w:val="none" w:sz="0" w:space="0" w:color="auto"/>
      </w:divBdr>
    </w:div>
    <w:div w:id="596328910">
      <w:bodyDiv w:val="1"/>
      <w:marLeft w:val="0"/>
      <w:marRight w:val="0"/>
      <w:marTop w:val="0"/>
      <w:marBottom w:val="0"/>
      <w:divBdr>
        <w:top w:val="none" w:sz="0" w:space="0" w:color="auto"/>
        <w:left w:val="none" w:sz="0" w:space="0" w:color="auto"/>
        <w:bottom w:val="none" w:sz="0" w:space="0" w:color="auto"/>
        <w:right w:val="none" w:sz="0" w:space="0" w:color="auto"/>
      </w:divBdr>
    </w:div>
    <w:div w:id="596522078">
      <w:bodyDiv w:val="1"/>
      <w:marLeft w:val="0"/>
      <w:marRight w:val="0"/>
      <w:marTop w:val="0"/>
      <w:marBottom w:val="0"/>
      <w:divBdr>
        <w:top w:val="none" w:sz="0" w:space="0" w:color="auto"/>
        <w:left w:val="none" w:sz="0" w:space="0" w:color="auto"/>
        <w:bottom w:val="none" w:sz="0" w:space="0" w:color="auto"/>
        <w:right w:val="none" w:sz="0" w:space="0" w:color="auto"/>
      </w:divBdr>
    </w:div>
    <w:div w:id="597565079">
      <w:bodyDiv w:val="1"/>
      <w:marLeft w:val="0"/>
      <w:marRight w:val="0"/>
      <w:marTop w:val="0"/>
      <w:marBottom w:val="0"/>
      <w:divBdr>
        <w:top w:val="none" w:sz="0" w:space="0" w:color="auto"/>
        <w:left w:val="none" w:sz="0" w:space="0" w:color="auto"/>
        <w:bottom w:val="none" w:sz="0" w:space="0" w:color="auto"/>
        <w:right w:val="none" w:sz="0" w:space="0" w:color="auto"/>
      </w:divBdr>
    </w:div>
    <w:div w:id="597644929">
      <w:bodyDiv w:val="1"/>
      <w:marLeft w:val="0"/>
      <w:marRight w:val="0"/>
      <w:marTop w:val="0"/>
      <w:marBottom w:val="0"/>
      <w:divBdr>
        <w:top w:val="none" w:sz="0" w:space="0" w:color="auto"/>
        <w:left w:val="none" w:sz="0" w:space="0" w:color="auto"/>
        <w:bottom w:val="none" w:sz="0" w:space="0" w:color="auto"/>
        <w:right w:val="none" w:sz="0" w:space="0" w:color="auto"/>
      </w:divBdr>
    </w:div>
    <w:div w:id="597956139">
      <w:bodyDiv w:val="1"/>
      <w:marLeft w:val="0"/>
      <w:marRight w:val="0"/>
      <w:marTop w:val="0"/>
      <w:marBottom w:val="0"/>
      <w:divBdr>
        <w:top w:val="none" w:sz="0" w:space="0" w:color="auto"/>
        <w:left w:val="none" w:sz="0" w:space="0" w:color="auto"/>
        <w:bottom w:val="none" w:sz="0" w:space="0" w:color="auto"/>
        <w:right w:val="none" w:sz="0" w:space="0" w:color="auto"/>
      </w:divBdr>
    </w:div>
    <w:div w:id="598025372">
      <w:bodyDiv w:val="1"/>
      <w:marLeft w:val="0"/>
      <w:marRight w:val="0"/>
      <w:marTop w:val="0"/>
      <w:marBottom w:val="0"/>
      <w:divBdr>
        <w:top w:val="none" w:sz="0" w:space="0" w:color="auto"/>
        <w:left w:val="none" w:sz="0" w:space="0" w:color="auto"/>
        <w:bottom w:val="none" w:sz="0" w:space="0" w:color="auto"/>
        <w:right w:val="none" w:sz="0" w:space="0" w:color="auto"/>
      </w:divBdr>
    </w:div>
    <w:div w:id="598028902">
      <w:bodyDiv w:val="1"/>
      <w:marLeft w:val="0"/>
      <w:marRight w:val="0"/>
      <w:marTop w:val="0"/>
      <w:marBottom w:val="0"/>
      <w:divBdr>
        <w:top w:val="none" w:sz="0" w:space="0" w:color="auto"/>
        <w:left w:val="none" w:sz="0" w:space="0" w:color="auto"/>
        <w:bottom w:val="none" w:sz="0" w:space="0" w:color="auto"/>
        <w:right w:val="none" w:sz="0" w:space="0" w:color="auto"/>
      </w:divBdr>
    </w:div>
    <w:div w:id="598098328">
      <w:bodyDiv w:val="1"/>
      <w:marLeft w:val="0"/>
      <w:marRight w:val="0"/>
      <w:marTop w:val="0"/>
      <w:marBottom w:val="0"/>
      <w:divBdr>
        <w:top w:val="none" w:sz="0" w:space="0" w:color="auto"/>
        <w:left w:val="none" w:sz="0" w:space="0" w:color="auto"/>
        <w:bottom w:val="none" w:sz="0" w:space="0" w:color="auto"/>
        <w:right w:val="none" w:sz="0" w:space="0" w:color="auto"/>
      </w:divBdr>
    </w:div>
    <w:div w:id="598178600">
      <w:bodyDiv w:val="1"/>
      <w:marLeft w:val="0"/>
      <w:marRight w:val="0"/>
      <w:marTop w:val="0"/>
      <w:marBottom w:val="0"/>
      <w:divBdr>
        <w:top w:val="none" w:sz="0" w:space="0" w:color="auto"/>
        <w:left w:val="none" w:sz="0" w:space="0" w:color="auto"/>
        <w:bottom w:val="none" w:sz="0" w:space="0" w:color="auto"/>
        <w:right w:val="none" w:sz="0" w:space="0" w:color="auto"/>
      </w:divBdr>
    </w:div>
    <w:div w:id="598373308">
      <w:bodyDiv w:val="1"/>
      <w:marLeft w:val="0"/>
      <w:marRight w:val="0"/>
      <w:marTop w:val="0"/>
      <w:marBottom w:val="0"/>
      <w:divBdr>
        <w:top w:val="none" w:sz="0" w:space="0" w:color="auto"/>
        <w:left w:val="none" w:sz="0" w:space="0" w:color="auto"/>
        <w:bottom w:val="none" w:sz="0" w:space="0" w:color="auto"/>
        <w:right w:val="none" w:sz="0" w:space="0" w:color="auto"/>
      </w:divBdr>
    </w:div>
    <w:div w:id="598607835">
      <w:bodyDiv w:val="1"/>
      <w:marLeft w:val="0"/>
      <w:marRight w:val="0"/>
      <w:marTop w:val="0"/>
      <w:marBottom w:val="0"/>
      <w:divBdr>
        <w:top w:val="none" w:sz="0" w:space="0" w:color="auto"/>
        <w:left w:val="none" w:sz="0" w:space="0" w:color="auto"/>
        <w:bottom w:val="none" w:sz="0" w:space="0" w:color="auto"/>
        <w:right w:val="none" w:sz="0" w:space="0" w:color="auto"/>
      </w:divBdr>
    </w:div>
    <w:div w:id="598756107">
      <w:bodyDiv w:val="1"/>
      <w:marLeft w:val="0"/>
      <w:marRight w:val="0"/>
      <w:marTop w:val="0"/>
      <w:marBottom w:val="0"/>
      <w:divBdr>
        <w:top w:val="none" w:sz="0" w:space="0" w:color="auto"/>
        <w:left w:val="none" w:sz="0" w:space="0" w:color="auto"/>
        <w:bottom w:val="none" w:sz="0" w:space="0" w:color="auto"/>
        <w:right w:val="none" w:sz="0" w:space="0" w:color="auto"/>
      </w:divBdr>
    </w:div>
    <w:div w:id="599215618">
      <w:bodyDiv w:val="1"/>
      <w:marLeft w:val="0"/>
      <w:marRight w:val="0"/>
      <w:marTop w:val="0"/>
      <w:marBottom w:val="0"/>
      <w:divBdr>
        <w:top w:val="none" w:sz="0" w:space="0" w:color="auto"/>
        <w:left w:val="none" w:sz="0" w:space="0" w:color="auto"/>
        <w:bottom w:val="none" w:sz="0" w:space="0" w:color="auto"/>
        <w:right w:val="none" w:sz="0" w:space="0" w:color="auto"/>
      </w:divBdr>
    </w:div>
    <w:div w:id="599224054">
      <w:bodyDiv w:val="1"/>
      <w:marLeft w:val="0"/>
      <w:marRight w:val="0"/>
      <w:marTop w:val="0"/>
      <w:marBottom w:val="0"/>
      <w:divBdr>
        <w:top w:val="none" w:sz="0" w:space="0" w:color="auto"/>
        <w:left w:val="none" w:sz="0" w:space="0" w:color="auto"/>
        <w:bottom w:val="none" w:sz="0" w:space="0" w:color="auto"/>
        <w:right w:val="none" w:sz="0" w:space="0" w:color="auto"/>
      </w:divBdr>
    </w:div>
    <w:div w:id="599679248">
      <w:bodyDiv w:val="1"/>
      <w:marLeft w:val="0"/>
      <w:marRight w:val="0"/>
      <w:marTop w:val="0"/>
      <w:marBottom w:val="0"/>
      <w:divBdr>
        <w:top w:val="none" w:sz="0" w:space="0" w:color="auto"/>
        <w:left w:val="none" w:sz="0" w:space="0" w:color="auto"/>
        <w:bottom w:val="none" w:sz="0" w:space="0" w:color="auto"/>
        <w:right w:val="none" w:sz="0" w:space="0" w:color="auto"/>
      </w:divBdr>
    </w:div>
    <w:div w:id="599684767">
      <w:bodyDiv w:val="1"/>
      <w:marLeft w:val="0"/>
      <w:marRight w:val="0"/>
      <w:marTop w:val="0"/>
      <w:marBottom w:val="0"/>
      <w:divBdr>
        <w:top w:val="none" w:sz="0" w:space="0" w:color="auto"/>
        <w:left w:val="none" w:sz="0" w:space="0" w:color="auto"/>
        <w:bottom w:val="none" w:sz="0" w:space="0" w:color="auto"/>
        <w:right w:val="none" w:sz="0" w:space="0" w:color="auto"/>
      </w:divBdr>
    </w:div>
    <w:div w:id="599800747">
      <w:bodyDiv w:val="1"/>
      <w:marLeft w:val="0"/>
      <w:marRight w:val="0"/>
      <w:marTop w:val="0"/>
      <w:marBottom w:val="0"/>
      <w:divBdr>
        <w:top w:val="none" w:sz="0" w:space="0" w:color="auto"/>
        <w:left w:val="none" w:sz="0" w:space="0" w:color="auto"/>
        <w:bottom w:val="none" w:sz="0" w:space="0" w:color="auto"/>
        <w:right w:val="none" w:sz="0" w:space="0" w:color="auto"/>
      </w:divBdr>
    </w:div>
    <w:div w:id="599803368">
      <w:bodyDiv w:val="1"/>
      <w:marLeft w:val="0"/>
      <w:marRight w:val="0"/>
      <w:marTop w:val="0"/>
      <w:marBottom w:val="0"/>
      <w:divBdr>
        <w:top w:val="none" w:sz="0" w:space="0" w:color="auto"/>
        <w:left w:val="none" w:sz="0" w:space="0" w:color="auto"/>
        <w:bottom w:val="none" w:sz="0" w:space="0" w:color="auto"/>
        <w:right w:val="none" w:sz="0" w:space="0" w:color="auto"/>
      </w:divBdr>
    </w:div>
    <w:div w:id="599879021">
      <w:bodyDiv w:val="1"/>
      <w:marLeft w:val="0"/>
      <w:marRight w:val="0"/>
      <w:marTop w:val="0"/>
      <w:marBottom w:val="0"/>
      <w:divBdr>
        <w:top w:val="none" w:sz="0" w:space="0" w:color="auto"/>
        <w:left w:val="none" w:sz="0" w:space="0" w:color="auto"/>
        <w:bottom w:val="none" w:sz="0" w:space="0" w:color="auto"/>
        <w:right w:val="none" w:sz="0" w:space="0" w:color="auto"/>
      </w:divBdr>
    </w:div>
    <w:div w:id="600260353">
      <w:bodyDiv w:val="1"/>
      <w:marLeft w:val="0"/>
      <w:marRight w:val="0"/>
      <w:marTop w:val="0"/>
      <w:marBottom w:val="0"/>
      <w:divBdr>
        <w:top w:val="none" w:sz="0" w:space="0" w:color="auto"/>
        <w:left w:val="none" w:sz="0" w:space="0" w:color="auto"/>
        <w:bottom w:val="none" w:sz="0" w:space="0" w:color="auto"/>
        <w:right w:val="none" w:sz="0" w:space="0" w:color="auto"/>
      </w:divBdr>
    </w:div>
    <w:div w:id="600261316">
      <w:bodyDiv w:val="1"/>
      <w:marLeft w:val="0"/>
      <w:marRight w:val="0"/>
      <w:marTop w:val="0"/>
      <w:marBottom w:val="0"/>
      <w:divBdr>
        <w:top w:val="none" w:sz="0" w:space="0" w:color="auto"/>
        <w:left w:val="none" w:sz="0" w:space="0" w:color="auto"/>
        <w:bottom w:val="none" w:sz="0" w:space="0" w:color="auto"/>
        <w:right w:val="none" w:sz="0" w:space="0" w:color="auto"/>
      </w:divBdr>
    </w:div>
    <w:div w:id="600454770">
      <w:bodyDiv w:val="1"/>
      <w:marLeft w:val="0"/>
      <w:marRight w:val="0"/>
      <w:marTop w:val="0"/>
      <w:marBottom w:val="0"/>
      <w:divBdr>
        <w:top w:val="none" w:sz="0" w:space="0" w:color="auto"/>
        <w:left w:val="none" w:sz="0" w:space="0" w:color="auto"/>
        <w:bottom w:val="none" w:sz="0" w:space="0" w:color="auto"/>
        <w:right w:val="none" w:sz="0" w:space="0" w:color="auto"/>
      </w:divBdr>
    </w:div>
    <w:div w:id="600993150">
      <w:bodyDiv w:val="1"/>
      <w:marLeft w:val="0"/>
      <w:marRight w:val="0"/>
      <w:marTop w:val="0"/>
      <w:marBottom w:val="0"/>
      <w:divBdr>
        <w:top w:val="none" w:sz="0" w:space="0" w:color="auto"/>
        <w:left w:val="none" w:sz="0" w:space="0" w:color="auto"/>
        <w:bottom w:val="none" w:sz="0" w:space="0" w:color="auto"/>
        <w:right w:val="none" w:sz="0" w:space="0" w:color="auto"/>
      </w:divBdr>
    </w:div>
    <w:div w:id="601108879">
      <w:bodyDiv w:val="1"/>
      <w:marLeft w:val="0"/>
      <w:marRight w:val="0"/>
      <w:marTop w:val="0"/>
      <w:marBottom w:val="0"/>
      <w:divBdr>
        <w:top w:val="none" w:sz="0" w:space="0" w:color="auto"/>
        <w:left w:val="none" w:sz="0" w:space="0" w:color="auto"/>
        <w:bottom w:val="none" w:sz="0" w:space="0" w:color="auto"/>
        <w:right w:val="none" w:sz="0" w:space="0" w:color="auto"/>
      </w:divBdr>
    </w:div>
    <w:div w:id="601111876">
      <w:bodyDiv w:val="1"/>
      <w:marLeft w:val="0"/>
      <w:marRight w:val="0"/>
      <w:marTop w:val="0"/>
      <w:marBottom w:val="0"/>
      <w:divBdr>
        <w:top w:val="none" w:sz="0" w:space="0" w:color="auto"/>
        <w:left w:val="none" w:sz="0" w:space="0" w:color="auto"/>
        <w:bottom w:val="none" w:sz="0" w:space="0" w:color="auto"/>
        <w:right w:val="none" w:sz="0" w:space="0" w:color="auto"/>
      </w:divBdr>
    </w:div>
    <w:div w:id="601257577">
      <w:bodyDiv w:val="1"/>
      <w:marLeft w:val="0"/>
      <w:marRight w:val="0"/>
      <w:marTop w:val="0"/>
      <w:marBottom w:val="0"/>
      <w:divBdr>
        <w:top w:val="none" w:sz="0" w:space="0" w:color="auto"/>
        <w:left w:val="none" w:sz="0" w:space="0" w:color="auto"/>
        <w:bottom w:val="none" w:sz="0" w:space="0" w:color="auto"/>
        <w:right w:val="none" w:sz="0" w:space="0" w:color="auto"/>
      </w:divBdr>
    </w:div>
    <w:div w:id="601298322">
      <w:bodyDiv w:val="1"/>
      <w:marLeft w:val="0"/>
      <w:marRight w:val="0"/>
      <w:marTop w:val="0"/>
      <w:marBottom w:val="0"/>
      <w:divBdr>
        <w:top w:val="none" w:sz="0" w:space="0" w:color="auto"/>
        <w:left w:val="none" w:sz="0" w:space="0" w:color="auto"/>
        <w:bottom w:val="none" w:sz="0" w:space="0" w:color="auto"/>
        <w:right w:val="none" w:sz="0" w:space="0" w:color="auto"/>
      </w:divBdr>
    </w:div>
    <w:div w:id="601958519">
      <w:bodyDiv w:val="1"/>
      <w:marLeft w:val="0"/>
      <w:marRight w:val="0"/>
      <w:marTop w:val="0"/>
      <w:marBottom w:val="0"/>
      <w:divBdr>
        <w:top w:val="none" w:sz="0" w:space="0" w:color="auto"/>
        <w:left w:val="none" w:sz="0" w:space="0" w:color="auto"/>
        <w:bottom w:val="none" w:sz="0" w:space="0" w:color="auto"/>
        <w:right w:val="none" w:sz="0" w:space="0" w:color="auto"/>
      </w:divBdr>
    </w:div>
    <w:div w:id="601961828">
      <w:bodyDiv w:val="1"/>
      <w:marLeft w:val="0"/>
      <w:marRight w:val="0"/>
      <w:marTop w:val="0"/>
      <w:marBottom w:val="0"/>
      <w:divBdr>
        <w:top w:val="none" w:sz="0" w:space="0" w:color="auto"/>
        <w:left w:val="none" w:sz="0" w:space="0" w:color="auto"/>
        <w:bottom w:val="none" w:sz="0" w:space="0" w:color="auto"/>
        <w:right w:val="none" w:sz="0" w:space="0" w:color="auto"/>
      </w:divBdr>
    </w:div>
    <w:div w:id="602300127">
      <w:bodyDiv w:val="1"/>
      <w:marLeft w:val="0"/>
      <w:marRight w:val="0"/>
      <w:marTop w:val="0"/>
      <w:marBottom w:val="0"/>
      <w:divBdr>
        <w:top w:val="none" w:sz="0" w:space="0" w:color="auto"/>
        <w:left w:val="none" w:sz="0" w:space="0" w:color="auto"/>
        <w:bottom w:val="none" w:sz="0" w:space="0" w:color="auto"/>
        <w:right w:val="none" w:sz="0" w:space="0" w:color="auto"/>
      </w:divBdr>
    </w:div>
    <w:div w:id="602304485">
      <w:bodyDiv w:val="1"/>
      <w:marLeft w:val="0"/>
      <w:marRight w:val="0"/>
      <w:marTop w:val="0"/>
      <w:marBottom w:val="0"/>
      <w:divBdr>
        <w:top w:val="none" w:sz="0" w:space="0" w:color="auto"/>
        <w:left w:val="none" w:sz="0" w:space="0" w:color="auto"/>
        <w:bottom w:val="none" w:sz="0" w:space="0" w:color="auto"/>
        <w:right w:val="none" w:sz="0" w:space="0" w:color="auto"/>
      </w:divBdr>
    </w:div>
    <w:div w:id="602345246">
      <w:bodyDiv w:val="1"/>
      <w:marLeft w:val="0"/>
      <w:marRight w:val="0"/>
      <w:marTop w:val="0"/>
      <w:marBottom w:val="0"/>
      <w:divBdr>
        <w:top w:val="none" w:sz="0" w:space="0" w:color="auto"/>
        <w:left w:val="none" w:sz="0" w:space="0" w:color="auto"/>
        <w:bottom w:val="none" w:sz="0" w:space="0" w:color="auto"/>
        <w:right w:val="none" w:sz="0" w:space="0" w:color="auto"/>
      </w:divBdr>
    </w:div>
    <w:div w:id="602416873">
      <w:bodyDiv w:val="1"/>
      <w:marLeft w:val="0"/>
      <w:marRight w:val="0"/>
      <w:marTop w:val="0"/>
      <w:marBottom w:val="0"/>
      <w:divBdr>
        <w:top w:val="none" w:sz="0" w:space="0" w:color="auto"/>
        <w:left w:val="none" w:sz="0" w:space="0" w:color="auto"/>
        <w:bottom w:val="none" w:sz="0" w:space="0" w:color="auto"/>
        <w:right w:val="none" w:sz="0" w:space="0" w:color="auto"/>
      </w:divBdr>
    </w:div>
    <w:div w:id="602492175">
      <w:bodyDiv w:val="1"/>
      <w:marLeft w:val="0"/>
      <w:marRight w:val="0"/>
      <w:marTop w:val="0"/>
      <w:marBottom w:val="0"/>
      <w:divBdr>
        <w:top w:val="none" w:sz="0" w:space="0" w:color="auto"/>
        <w:left w:val="none" w:sz="0" w:space="0" w:color="auto"/>
        <w:bottom w:val="none" w:sz="0" w:space="0" w:color="auto"/>
        <w:right w:val="none" w:sz="0" w:space="0" w:color="auto"/>
      </w:divBdr>
    </w:div>
    <w:div w:id="602690013">
      <w:bodyDiv w:val="1"/>
      <w:marLeft w:val="0"/>
      <w:marRight w:val="0"/>
      <w:marTop w:val="0"/>
      <w:marBottom w:val="0"/>
      <w:divBdr>
        <w:top w:val="none" w:sz="0" w:space="0" w:color="auto"/>
        <w:left w:val="none" w:sz="0" w:space="0" w:color="auto"/>
        <w:bottom w:val="none" w:sz="0" w:space="0" w:color="auto"/>
        <w:right w:val="none" w:sz="0" w:space="0" w:color="auto"/>
      </w:divBdr>
    </w:div>
    <w:div w:id="602760239">
      <w:bodyDiv w:val="1"/>
      <w:marLeft w:val="0"/>
      <w:marRight w:val="0"/>
      <w:marTop w:val="0"/>
      <w:marBottom w:val="0"/>
      <w:divBdr>
        <w:top w:val="none" w:sz="0" w:space="0" w:color="auto"/>
        <w:left w:val="none" w:sz="0" w:space="0" w:color="auto"/>
        <w:bottom w:val="none" w:sz="0" w:space="0" w:color="auto"/>
        <w:right w:val="none" w:sz="0" w:space="0" w:color="auto"/>
      </w:divBdr>
    </w:div>
    <w:div w:id="602802235">
      <w:bodyDiv w:val="1"/>
      <w:marLeft w:val="0"/>
      <w:marRight w:val="0"/>
      <w:marTop w:val="0"/>
      <w:marBottom w:val="0"/>
      <w:divBdr>
        <w:top w:val="none" w:sz="0" w:space="0" w:color="auto"/>
        <w:left w:val="none" w:sz="0" w:space="0" w:color="auto"/>
        <w:bottom w:val="none" w:sz="0" w:space="0" w:color="auto"/>
        <w:right w:val="none" w:sz="0" w:space="0" w:color="auto"/>
      </w:divBdr>
    </w:div>
    <w:div w:id="603072373">
      <w:bodyDiv w:val="1"/>
      <w:marLeft w:val="0"/>
      <w:marRight w:val="0"/>
      <w:marTop w:val="0"/>
      <w:marBottom w:val="0"/>
      <w:divBdr>
        <w:top w:val="none" w:sz="0" w:space="0" w:color="auto"/>
        <w:left w:val="none" w:sz="0" w:space="0" w:color="auto"/>
        <w:bottom w:val="none" w:sz="0" w:space="0" w:color="auto"/>
        <w:right w:val="none" w:sz="0" w:space="0" w:color="auto"/>
      </w:divBdr>
    </w:div>
    <w:div w:id="603195602">
      <w:bodyDiv w:val="1"/>
      <w:marLeft w:val="0"/>
      <w:marRight w:val="0"/>
      <w:marTop w:val="0"/>
      <w:marBottom w:val="0"/>
      <w:divBdr>
        <w:top w:val="none" w:sz="0" w:space="0" w:color="auto"/>
        <w:left w:val="none" w:sz="0" w:space="0" w:color="auto"/>
        <w:bottom w:val="none" w:sz="0" w:space="0" w:color="auto"/>
        <w:right w:val="none" w:sz="0" w:space="0" w:color="auto"/>
      </w:divBdr>
    </w:div>
    <w:div w:id="603272843">
      <w:bodyDiv w:val="1"/>
      <w:marLeft w:val="0"/>
      <w:marRight w:val="0"/>
      <w:marTop w:val="0"/>
      <w:marBottom w:val="0"/>
      <w:divBdr>
        <w:top w:val="none" w:sz="0" w:space="0" w:color="auto"/>
        <w:left w:val="none" w:sz="0" w:space="0" w:color="auto"/>
        <w:bottom w:val="none" w:sz="0" w:space="0" w:color="auto"/>
        <w:right w:val="none" w:sz="0" w:space="0" w:color="auto"/>
      </w:divBdr>
    </w:div>
    <w:div w:id="603273006">
      <w:bodyDiv w:val="1"/>
      <w:marLeft w:val="0"/>
      <w:marRight w:val="0"/>
      <w:marTop w:val="0"/>
      <w:marBottom w:val="0"/>
      <w:divBdr>
        <w:top w:val="none" w:sz="0" w:space="0" w:color="auto"/>
        <w:left w:val="none" w:sz="0" w:space="0" w:color="auto"/>
        <w:bottom w:val="none" w:sz="0" w:space="0" w:color="auto"/>
        <w:right w:val="none" w:sz="0" w:space="0" w:color="auto"/>
      </w:divBdr>
    </w:div>
    <w:div w:id="603273450">
      <w:bodyDiv w:val="1"/>
      <w:marLeft w:val="0"/>
      <w:marRight w:val="0"/>
      <w:marTop w:val="0"/>
      <w:marBottom w:val="0"/>
      <w:divBdr>
        <w:top w:val="none" w:sz="0" w:space="0" w:color="auto"/>
        <w:left w:val="none" w:sz="0" w:space="0" w:color="auto"/>
        <w:bottom w:val="none" w:sz="0" w:space="0" w:color="auto"/>
        <w:right w:val="none" w:sz="0" w:space="0" w:color="auto"/>
      </w:divBdr>
    </w:div>
    <w:div w:id="603459078">
      <w:bodyDiv w:val="1"/>
      <w:marLeft w:val="0"/>
      <w:marRight w:val="0"/>
      <w:marTop w:val="0"/>
      <w:marBottom w:val="0"/>
      <w:divBdr>
        <w:top w:val="none" w:sz="0" w:space="0" w:color="auto"/>
        <w:left w:val="none" w:sz="0" w:space="0" w:color="auto"/>
        <w:bottom w:val="none" w:sz="0" w:space="0" w:color="auto"/>
        <w:right w:val="none" w:sz="0" w:space="0" w:color="auto"/>
      </w:divBdr>
    </w:div>
    <w:div w:id="603535641">
      <w:bodyDiv w:val="1"/>
      <w:marLeft w:val="0"/>
      <w:marRight w:val="0"/>
      <w:marTop w:val="0"/>
      <w:marBottom w:val="0"/>
      <w:divBdr>
        <w:top w:val="none" w:sz="0" w:space="0" w:color="auto"/>
        <w:left w:val="none" w:sz="0" w:space="0" w:color="auto"/>
        <w:bottom w:val="none" w:sz="0" w:space="0" w:color="auto"/>
        <w:right w:val="none" w:sz="0" w:space="0" w:color="auto"/>
      </w:divBdr>
    </w:div>
    <w:div w:id="603733681">
      <w:bodyDiv w:val="1"/>
      <w:marLeft w:val="0"/>
      <w:marRight w:val="0"/>
      <w:marTop w:val="0"/>
      <w:marBottom w:val="0"/>
      <w:divBdr>
        <w:top w:val="none" w:sz="0" w:space="0" w:color="auto"/>
        <w:left w:val="none" w:sz="0" w:space="0" w:color="auto"/>
        <w:bottom w:val="none" w:sz="0" w:space="0" w:color="auto"/>
        <w:right w:val="none" w:sz="0" w:space="0" w:color="auto"/>
      </w:divBdr>
    </w:div>
    <w:div w:id="604264184">
      <w:bodyDiv w:val="1"/>
      <w:marLeft w:val="0"/>
      <w:marRight w:val="0"/>
      <w:marTop w:val="0"/>
      <w:marBottom w:val="0"/>
      <w:divBdr>
        <w:top w:val="none" w:sz="0" w:space="0" w:color="auto"/>
        <w:left w:val="none" w:sz="0" w:space="0" w:color="auto"/>
        <w:bottom w:val="none" w:sz="0" w:space="0" w:color="auto"/>
        <w:right w:val="none" w:sz="0" w:space="0" w:color="auto"/>
      </w:divBdr>
    </w:div>
    <w:div w:id="604313192">
      <w:bodyDiv w:val="1"/>
      <w:marLeft w:val="0"/>
      <w:marRight w:val="0"/>
      <w:marTop w:val="0"/>
      <w:marBottom w:val="0"/>
      <w:divBdr>
        <w:top w:val="none" w:sz="0" w:space="0" w:color="auto"/>
        <w:left w:val="none" w:sz="0" w:space="0" w:color="auto"/>
        <w:bottom w:val="none" w:sz="0" w:space="0" w:color="auto"/>
        <w:right w:val="none" w:sz="0" w:space="0" w:color="auto"/>
      </w:divBdr>
    </w:div>
    <w:div w:id="604574559">
      <w:bodyDiv w:val="1"/>
      <w:marLeft w:val="0"/>
      <w:marRight w:val="0"/>
      <w:marTop w:val="0"/>
      <w:marBottom w:val="0"/>
      <w:divBdr>
        <w:top w:val="none" w:sz="0" w:space="0" w:color="auto"/>
        <w:left w:val="none" w:sz="0" w:space="0" w:color="auto"/>
        <w:bottom w:val="none" w:sz="0" w:space="0" w:color="auto"/>
        <w:right w:val="none" w:sz="0" w:space="0" w:color="auto"/>
      </w:divBdr>
    </w:div>
    <w:div w:id="604583000">
      <w:bodyDiv w:val="1"/>
      <w:marLeft w:val="0"/>
      <w:marRight w:val="0"/>
      <w:marTop w:val="0"/>
      <w:marBottom w:val="0"/>
      <w:divBdr>
        <w:top w:val="none" w:sz="0" w:space="0" w:color="auto"/>
        <w:left w:val="none" w:sz="0" w:space="0" w:color="auto"/>
        <w:bottom w:val="none" w:sz="0" w:space="0" w:color="auto"/>
        <w:right w:val="none" w:sz="0" w:space="0" w:color="auto"/>
      </w:divBdr>
    </w:div>
    <w:div w:id="604777035">
      <w:bodyDiv w:val="1"/>
      <w:marLeft w:val="0"/>
      <w:marRight w:val="0"/>
      <w:marTop w:val="0"/>
      <w:marBottom w:val="0"/>
      <w:divBdr>
        <w:top w:val="none" w:sz="0" w:space="0" w:color="auto"/>
        <w:left w:val="none" w:sz="0" w:space="0" w:color="auto"/>
        <w:bottom w:val="none" w:sz="0" w:space="0" w:color="auto"/>
        <w:right w:val="none" w:sz="0" w:space="0" w:color="auto"/>
      </w:divBdr>
    </w:div>
    <w:div w:id="604918517">
      <w:bodyDiv w:val="1"/>
      <w:marLeft w:val="0"/>
      <w:marRight w:val="0"/>
      <w:marTop w:val="0"/>
      <w:marBottom w:val="0"/>
      <w:divBdr>
        <w:top w:val="none" w:sz="0" w:space="0" w:color="auto"/>
        <w:left w:val="none" w:sz="0" w:space="0" w:color="auto"/>
        <w:bottom w:val="none" w:sz="0" w:space="0" w:color="auto"/>
        <w:right w:val="none" w:sz="0" w:space="0" w:color="auto"/>
      </w:divBdr>
    </w:div>
    <w:div w:id="604923334">
      <w:bodyDiv w:val="1"/>
      <w:marLeft w:val="0"/>
      <w:marRight w:val="0"/>
      <w:marTop w:val="0"/>
      <w:marBottom w:val="0"/>
      <w:divBdr>
        <w:top w:val="none" w:sz="0" w:space="0" w:color="auto"/>
        <w:left w:val="none" w:sz="0" w:space="0" w:color="auto"/>
        <w:bottom w:val="none" w:sz="0" w:space="0" w:color="auto"/>
        <w:right w:val="none" w:sz="0" w:space="0" w:color="auto"/>
      </w:divBdr>
    </w:div>
    <w:div w:id="605236936">
      <w:bodyDiv w:val="1"/>
      <w:marLeft w:val="0"/>
      <w:marRight w:val="0"/>
      <w:marTop w:val="0"/>
      <w:marBottom w:val="0"/>
      <w:divBdr>
        <w:top w:val="none" w:sz="0" w:space="0" w:color="auto"/>
        <w:left w:val="none" w:sz="0" w:space="0" w:color="auto"/>
        <w:bottom w:val="none" w:sz="0" w:space="0" w:color="auto"/>
        <w:right w:val="none" w:sz="0" w:space="0" w:color="auto"/>
      </w:divBdr>
    </w:div>
    <w:div w:id="605427517">
      <w:bodyDiv w:val="1"/>
      <w:marLeft w:val="0"/>
      <w:marRight w:val="0"/>
      <w:marTop w:val="0"/>
      <w:marBottom w:val="0"/>
      <w:divBdr>
        <w:top w:val="none" w:sz="0" w:space="0" w:color="auto"/>
        <w:left w:val="none" w:sz="0" w:space="0" w:color="auto"/>
        <w:bottom w:val="none" w:sz="0" w:space="0" w:color="auto"/>
        <w:right w:val="none" w:sz="0" w:space="0" w:color="auto"/>
      </w:divBdr>
    </w:div>
    <w:div w:id="605576540">
      <w:bodyDiv w:val="1"/>
      <w:marLeft w:val="0"/>
      <w:marRight w:val="0"/>
      <w:marTop w:val="0"/>
      <w:marBottom w:val="0"/>
      <w:divBdr>
        <w:top w:val="none" w:sz="0" w:space="0" w:color="auto"/>
        <w:left w:val="none" w:sz="0" w:space="0" w:color="auto"/>
        <w:bottom w:val="none" w:sz="0" w:space="0" w:color="auto"/>
        <w:right w:val="none" w:sz="0" w:space="0" w:color="auto"/>
      </w:divBdr>
    </w:div>
    <w:div w:id="605891526">
      <w:bodyDiv w:val="1"/>
      <w:marLeft w:val="0"/>
      <w:marRight w:val="0"/>
      <w:marTop w:val="0"/>
      <w:marBottom w:val="0"/>
      <w:divBdr>
        <w:top w:val="none" w:sz="0" w:space="0" w:color="auto"/>
        <w:left w:val="none" w:sz="0" w:space="0" w:color="auto"/>
        <w:bottom w:val="none" w:sz="0" w:space="0" w:color="auto"/>
        <w:right w:val="none" w:sz="0" w:space="0" w:color="auto"/>
      </w:divBdr>
    </w:div>
    <w:div w:id="606232515">
      <w:bodyDiv w:val="1"/>
      <w:marLeft w:val="0"/>
      <w:marRight w:val="0"/>
      <w:marTop w:val="0"/>
      <w:marBottom w:val="0"/>
      <w:divBdr>
        <w:top w:val="none" w:sz="0" w:space="0" w:color="auto"/>
        <w:left w:val="none" w:sz="0" w:space="0" w:color="auto"/>
        <w:bottom w:val="none" w:sz="0" w:space="0" w:color="auto"/>
        <w:right w:val="none" w:sz="0" w:space="0" w:color="auto"/>
      </w:divBdr>
    </w:div>
    <w:div w:id="606274671">
      <w:bodyDiv w:val="1"/>
      <w:marLeft w:val="0"/>
      <w:marRight w:val="0"/>
      <w:marTop w:val="0"/>
      <w:marBottom w:val="0"/>
      <w:divBdr>
        <w:top w:val="none" w:sz="0" w:space="0" w:color="auto"/>
        <w:left w:val="none" w:sz="0" w:space="0" w:color="auto"/>
        <w:bottom w:val="none" w:sz="0" w:space="0" w:color="auto"/>
        <w:right w:val="none" w:sz="0" w:space="0" w:color="auto"/>
      </w:divBdr>
    </w:div>
    <w:div w:id="606305260">
      <w:bodyDiv w:val="1"/>
      <w:marLeft w:val="0"/>
      <w:marRight w:val="0"/>
      <w:marTop w:val="0"/>
      <w:marBottom w:val="0"/>
      <w:divBdr>
        <w:top w:val="none" w:sz="0" w:space="0" w:color="auto"/>
        <w:left w:val="none" w:sz="0" w:space="0" w:color="auto"/>
        <w:bottom w:val="none" w:sz="0" w:space="0" w:color="auto"/>
        <w:right w:val="none" w:sz="0" w:space="0" w:color="auto"/>
      </w:divBdr>
    </w:div>
    <w:div w:id="606430226">
      <w:bodyDiv w:val="1"/>
      <w:marLeft w:val="0"/>
      <w:marRight w:val="0"/>
      <w:marTop w:val="0"/>
      <w:marBottom w:val="0"/>
      <w:divBdr>
        <w:top w:val="none" w:sz="0" w:space="0" w:color="auto"/>
        <w:left w:val="none" w:sz="0" w:space="0" w:color="auto"/>
        <w:bottom w:val="none" w:sz="0" w:space="0" w:color="auto"/>
        <w:right w:val="none" w:sz="0" w:space="0" w:color="auto"/>
      </w:divBdr>
    </w:div>
    <w:div w:id="606810382">
      <w:bodyDiv w:val="1"/>
      <w:marLeft w:val="0"/>
      <w:marRight w:val="0"/>
      <w:marTop w:val="0"/>
      <w:marBottom w:val="0"/>
      <w:divBdr>
        <w:top w:val="none" w:sz="0" w:space="0" w:color="auto"/>
        <w:left w:val="none" w:sz="0" w:space="0" w:color="auto"/>
        <w:bottom w:val="none" w:sz="0" w:space="0" w:color="auto"/>
        <w:right w:val="none" w:sz="0" w:space="0" w:color="auto"/>
      </w:divBdr>
    </w:div>
    <w:div w:id="606814791">
      <w:bodyDiv w:val="1"/>
      <w:marLeft w:val="0"/>
      <w:marRight w:val="0"/>
      <w:marTop w:val="0"/>
      <w:marBottom w:val="0"/>
      <w:divBdr>
        <w:top w:val="none" w:sz="0" w:space="0" w:color="auto"/>
        <w:left w:val="none" w:sz="0" w:space="0" w:color="auto"/>
        <w:bottom w:val="none" w:sz="0" w:space="0" w:color="auto"/>
        <w:right w:val="none" w:sz="0" w:space="0" w:color="auto"/>
      </w:divBdr>
    </w:div>
    <w:div w:id="607082494">
      <w:bodyDiv w:val="1"/>
      <w:marLeft w:val="0"/>
      <w:marRight w:val="0"/>
      <w:marTop w:val="0"/>
      <w:marBottom w:val="0"/>
      <w:divBdr>
        <w:top w:val="none" w:sz="0" w:space="0" w:color="auto"/>
        <w:left w:val="none" w:sz="0" w:space="0" w:color="auto"/>
        <w:bottom w:val="none" w:sz="0" w:space="0" w:color="auto"/>
        <w:right w:val="none" w:sz="0" w:space="0" w:color="auto"/>
      </w:divBdr>
    </w:div>
    <w:div w:id="607127466">
      <w:bodyDiv w:val="1"/>
      <w:marLeft w:val="0"/>
      <w:marRight w:val="0"/>
      <w:marTop w:val="0"/>
      <w:marBottom w:val="0"/>
      <w:divBdr>
        <w:top w:val="none" w:sz="0" w:space="0" w:color="auto"/>
        <w:left w:val="none" w:sz="0" w:space="0" w:color="auto"/>
        <w:bottom w:val="none" w:sz="0" w:space="0" w:color="auto"/>
        <w:right w:val="none" w:sz="0" w:space="0" w:color="auto"/>
      </w:divBdr>
    </w:div>
    <w:div w:id="607158151">
      <w:bodyDiv w:val="1"/>
      <w:marLeft w:val="0"/>
      <w:marRight w:val="0"/>
      <w:marTop w:val="0"/>
      <w:marBottom w:val="0"/>
      <w:divBdr>
        <w:top w:val="none" w:sz="0" w:space="0" w:color="auto"/>
        <w:left w:val="none" w:sz="0" w:space="0" w:color="auto"/>
        <w:bottom w:val="none" w:sz="0" w:space="0" w:color="auto"/>
        <w:right w:val="none" w:sz="0" w:space="0" w:color="auto"/>
      </w:divBdr>
    </w:div>
    <w:div w:id="607545403">
      <w:bodyDiv w:val="1"/>
      <w:marLeft w:val="0"/>
      <w:marRight w:val="0"/>
      <w:marTop w:val="0"/>
      <w:marBottom w:val="0"/>
      <w:divBdr>
        <w:top w:val="none" w:sz="0" w:space="0" w:color="auto"/>
        <w:left w:val="none" w:sz="0" w:space="0" w:color="auto"/>
        <w:bottom w:val="none" w:sz="0" w:space="0" w:color="auto"/>
        <w:right w:val="none" w:sz="0" w:space="0" w:color="auto"/>
      </w:divBdr>
    </w:div>
    <w:div w:id="607662262">
      <w:bodyDiv w:val="1"/>
      <w:marLeft w:val="0"/>
      <w:marRight w:val="0"/>
      <w:marTop w:val="0"/>
      <w:marBottom w:val="0"/>
      <w:divBdr>
        <w:top w:val="none" w:sz="0" w:space="0" w:color="auto"/>
        <w:left w:val="none" w:sz="0" w:space="0" w:color="auto"/>
        <w:bottom w:val="none" w:sz="0" w:space="0" w:color="auto"/>
        <w:right w:val="none" w:sz="0" w:space="0" w:color="auto"/>
      </w:divBdr>
    </w:div>
    <w:div w:id="608051624">
      <w:bodyDiv w:val="1"/>
      <w:marLeft w:val="0"/>
      <w:marRight w:val="0"/>
      <w:marTop w:val="0"/>
      <w:marBottom w:val="0"/>
      <w:divBdr>
        <w:top w:val="none" w:sz="0" w:space="0" w:color="auto"/>
        <w:left w:val="none" w:sz="0" w:space="0" w:color="auto"/>
        <w:bottom w:val="none" w:sz="0" w:space="0" w:color="auto"/>
        <w:right w:val="none" w:sz="0" w:space="0" w:color="auto"/>
      </w:divBdr>
    </w:div>
    <w:div w:id="608128681">
      <w:bodyDiv w:val="1"/>
      <w:marLeft w:val="0"/>
      <w:marRight w:val="0"/>
      <w:marTop w:val="0"/>
      <w:marBottom w:val="0"/>
      <w:divBdr>
        <w:top w:val="none" w:sz="0" w:space="0" w:color="auto"/>
        <w:left w:val="none" w:sz="0" w:space="0" w:color="auto"/>
        <w:bottom w:val="none" w:sz="0" w:space="0" w:color="auto"/>
        <w:right w:val="none" w:sz="0" w:space="0" w:color="auto"/>
      </w:divBdr>
    </w:div>
    <w:div w:id="608466118">
      <w:bodyDiv w:val="1"/>
      <w:marLeft w:val="0"/>
      <w:marRight w:val="0"/>
      <w:marTop w:val="0"/>
      <w:marBottom w:val="0"/>
      <w:divBdr>
        <w:top w:val="none" w:sz="0" w:space="0" w:color="auto"/>
        <w:left w:val="none" w:sz="0" w:space="0" w:color="auto"/>
        <w:bottom w:val="none" w:sz="0" w:space="0" w:color="auto"/>
        <w:right w:val="none" w:sz="0" w:space="0" w:color="auto"/>
      </w:divBdr>
    </w:div>
    <w:div w:id="608705773">
      <w:bodyDiv w:val="1"/>
      <w:marLeft w:val="0"/>
      <w:marRight w:val="0"/>
      <w:marTop w:val="0"/>
      <w:marBottom w:val="0"/>
      <w:divBdr>
        <w:top w:val="none" w:sz="0" w:space="0" w:color="auto"/>
        <w:left w:val="none" w:sz="0" w:space="0" w:color="auto"/>
        <w:bottom w:val="none" w:sz="0" w:space="0" w:color="auto"/>
        <w:right w:val="none" w:sz="0" w:space="0" w:color="auto"/>
      </w:divBdr>
    </w:div>
    <w:div w:id="608777715">
      <w:bodyDiv w:val="1"/>
      <w:marLeft w:val="0"/>
      <w:marRight w:val="0"/>
      <w:marTop w:val="0"/>
      <w:marBottom w:val="0"/>
      <w:divBdr>
        <w:top w:val="none" w:sz="0" w:space="0" w:color="auto"/>
        <w:left w:val="none" w:sz="0" w:space="0" w:color="auto"/>
        <w:bottom w:val="none" w:sz="0" w:space="0" w:color="auto"/>
        <w:right w:val="none" w:sz="0" w:space="0" w:color="auto"/>
      </w:divBdr>
    </w:div>
    <w:div w:id="609051476">
      <w:bodyDiv w:val="1"/>
      <w:marLeft w:val="0"/>
      <w:marRight w:val="0"/>
      <w:marTop w:val="0"/>
      <w:marBottom w:val="0"/>
      <w:divBdr>
        <w:top w:val="none" w:sz="0" w:space="0" w:color="auto"/>
        <w:left w:val="none" w:sz="0" w:space="0" w:color="auto"/>
        <w:bottom w:val="none" w:sz="0" w:space="0" w:color="auto"/>
        <w:right w:val="none" w:sz="0" w:space="0" w:color="auto"/>
      </w:divBdr>
    </w:div>
    <w:div w:id="609052770">
      <w:bodyDiv w:val="1"/>
      <w:marLeft w:val="0"/>
      <w:marRight w:val="0"/>
      <w:marTop w:val="0"/>
      <w:marBottom w:val="0"/>
      <w:divBdr>
        <w:top w:val="none" w:sz="0" w:space="0" w:color="auto"/>
        <w:left w:val="none" w:sz="0" w:space="0" w:color="auto"/>
        <w:bottom w:val="none" w:sz="0" w:space="0" w:color="auto"/>
        <w:right w:val="none" w:sz="0" w:space="0" w:color="auto"/>
      </w:divBdr>
    </w:div>
    <w:div w:id="609052979">
      <w:bodyDiv w:val="1"/>
      <w:marLeft w:val="0"/>
      <w:marRight w:val="0"/>
      <w:marTop w:val="0"/>
      <w:marBottom w:val="0"/>
      <w:divBdr>
        <w:top w:val="none" w:sz="0" w:space="0" w:color="auto"/>
        <w:left w:val="none" w:sz="0" w:space="0" w:color="auto"/>
        <w:bottom w:val="none" w:sz="0" w:space="0" w:color="auto"/>
        <w:right w:val="none" w:sz="0" w:space="0" w:color="auto"/>
      </w:divBdr>
    </w:div>
    <w:div w:id="609625655">
      <w:bodyDiv w:val="1"/>
      <w:marLeft w:val="0"/>
      <w:marRight w:val="0"/>
      <w:marTop w:val="0"/>
      <w:marBottom w:val="0"/>
      <w:divBdr>
        <w:top w:val="none" w:sz="0" w:space="0" w:color="auto"/>
        <w:left w:val="none" w:sz="0" w:space="0" w:color="auto"/>
        <w:bottom w:val="none" w:sz="0" w:space="0" w:color="auto"/>
        <w:right w:val="none" w:sz="0" w:space="0" w:color="auto"/>
      </w:divBdr>
    </w:div>
    <w:div w:id="609626406">
      <w:bodyDiv w:val="1"/>
      <w:marLeft w:val="0"/>
      <w:marRight w:val="0"/>
      <w:marTop w:val="0"/>
      <w:marBottom w:val="0"/>
      <w:divBdr>
        <w:top w:val="none" w:sz="0" w:space="0" w:color="auto"/>
        <w:left w:val="none" w:sz="0" w:space="0" w:color="auto"/>
        <w:bottom w:val="none" w:sz="0" w:space="0" w:color="auto"/>
        <w:right w:val="none" w:sz="0" w:space="0" w:color="auto"/>
      </w:divBdr>
    </w:div>
    <w:div w:id="609820527">
      <w:bodyDiv w:val="1"/>
      <w:marLeft w:val="0"/>
      <w:marRight w:val="0"/>
      <w:marTop w:val="0"/>
      <w:marBottom w:val="0"/>
      <w:divBdr>
        <w:top w:val="none" w:sz="0" w:space="0" w:color="auto"/>
        <w:left w:val="none" w:sz="0" w:space="0" w:color="auto"/>
        <w:bottom w:val="none" w:sz="0" w:space="0" w:color="auto"/>
        <w:right w:val="none" w:sz="0" w:space="0" w:color="auto"/>
      </w:divBdr>
    </w:div>
    <w:div w:id="609900474">
      <w:bodyDiv w:val="1"/>
      <w:marLeft w:val="0"/>
      <w:marRight w:val="0"/>
      <w:marTop w:val="0"/>
      <w:marBottom w:val="0"/>
      <w:divBdr>
        <w:top w:val="none" w:sz="0" w:space="0" w:color="auto"/>
        <w:left w:val="none" w:sz="0" w:space="0" w:color="auto"/>
        <w:bottom w:val="none" w:sz="0" w:space="0" w:color="auto"/>
        <w:right w:val="none" w:sz="0" w:space="0" w:color="auto"/>
      </w:divBdr>
    </w:div>
    <w:div w:id="610207523">
      <w:bodyDiv w:val="1"/>
      <w:marLeft w:val="0"/>
      <w:marRight w:val="0"/>
      <w:marTop w:val="0"/>
      <w:marBottom w:val="0"/>
      <w:divBdr>
        <w:top w:val="none" w:sz="0" w:space="0" w:color="auto"/>
        <w:left w:val="none" w:sz="0" w:space="0" w:color="auto"/>
        <w:bottom w:val="none" w:sz="0" w:space="0" w:color="auto"/>
        <w:right w:val="none" w:sz="0" w:space="0" w:color="auto"/>
      </w:divBdr>
    </w:div>
    <w:div w:id="610212264">
      <w:bodyDiv w:val="1"/>
      <w:marLeft w:val="0"/>
      <w:marRight w:val="0"/>
      <w:marTop w:val="0"/>
      <w:marBottom w:val="0"/>
      <w:divBdr>
        <w:top w:val="none" w:sz="0" w:space="0" w:color="auto"/>
        <w:left w:val="none" w:sz="0" w:space="0" w:color="auto"/>
        <w:bottom w:val="none" w:sz="0" w:space="0" w:color="auto"/>
        <w:right w:val="none" w:sz="0" w:space="0" w:color="auto"/>
      </w:divBdr>
    </w:div>
    <w:div w:id="610236425">
      <w:bodyDiv w:val="1"/>
      <w:marLeft w:val="0"/>
      <w:marRight w:val="0"/>
      <w:marTop w:val="0"/>
      <w:marBottom w:val="0"/>
      <w:divBdr>
        <w:top w:val="none" w:sz="0" w:space="0" w:color="auto"/>
        <w:left w:val="none" w:sz="0" w:space="0" w:color="auto"/>
        <w:bottom w:val="none" w:sz="0" w:space="0" w:color="auto"/>
        <w:right w:val="none" w:sz="0" w:space="0" w:color="auto"/>
      </w:divBdr>
    </w:div>
    <w:div w:id="610282006">
      <w:bodyDiv w:val="1"/>
      <w:marLeft w:val="0"/>
      <w:marRight w:val="0"/>
      <w:marTop w:val="0"/>
      <w:marBottom w:val="0"/>
      <w:divBdr>
        <w:top w:val="none" w:sz="0" w:space="0" w:color="auto"/>
        <w:left w:val="none" w:sz="0" w:space="0" w:color="auto"/>
        <w:bottom w:val="none" w:sz="0" w:space="0" w:color="auto"/>
        <w:right w:val="none" w:sz="0" w:space="0" w:color="auto"/>
      </w:divBdr>
    </w:div>
    <w:div w:id="610356653">
      <w:bodyDiv w:val="1"/>
      <w:marLeft w:val="0"/>
      <w:marRight w:val="0"/>
      <w:marTop w:val="0"/>
      <w:marBottom w:val="0"/>
      <w:divBdr>
        <w:top w:val="none" w:sz="0" w:space="0" w:color="auto"/>
        <w:left w:val="none" w:sz="0" w:space="0" w:color="auto"/>
        <w:bottom w:val="none" w:sz="0" w:space="0" w:color="auto"/>
        <w:right w:val="none" w:sz="0" w:space="0" w:color="auto"/>
      </w:divBdr>
    </w:div>
    <w:div w:id="611283000">
      <w:bodyDiv w:val="1"/>
      <w:marLeft w:val="0"/>
      <w:marRight w:val="0"/>
      <w:marTop w:val="0"/>
      <w:marBottom w:val="0"/>
      <w:divBdr>
        <w:top w:val="none" w:sz="0" w:space="0" w:color="auto"/>
        <w:left w:val="none" w:sz="0" w:space="0" w:color="auto"/>
        <w:bottom w:val="none" w:sz="0" w:space="0" w:color="auto"/>
        <w:right w:val="none" w:sz="0" w:space="0" w:color="auto"/>
      </w:divBdr>
    </w:div>
    <w:div w:id="611473026">
      <w:bodyDiv w:val="1"/>
      <w:marLeft w:val="0"/>
      <w:marRight w:val="0"/>
      <w:marTop w:val="0"/>
      <w:marBottom w:val="0"/>
      <w:divBdr>
        <w:top w:val="none" w:sz="0" w:space="0" w:color="auto"/>
        <w:left w:val="none" w:sz="0" w:space="0" w:color="auto"/>
        <w:bottom w:val="none" w:sz="0" w:space="0" w:color="auto"/>
        <w:right w:val="none" w:sz="0" w:space="0" w:color="auto"/>
      </w:divBdr>
    </w:div>
    <w:div w:id="611785291">
      <w:bodyDiv w:val="1"/>
      <w:marLeft w:val="0"/>
      <w:marRight w:val="0"/>
      <w:marTop w:val="0"/>
      <w:marBottom w:val="0"/>
      <w:divBdr>
        <w:top w:val="none" w:sz="0" w:space="0" w:color="auto"/>
        <w:left w:val="none" w:sz="0" w:space="0" w:color="auto"/>
        <w:bottom w:val="none" w:sz="0" w:space="0" w:color="auto"/>
        <w:right w:val="none" w:sz="0" w:space="0" w:color="auto"/>
      </w:divBdr>
    </w:div>
    <w:div w:id="611982186">
      <w:bodyDiv w:val="1"/>
      <w:marLeft w:val="0"/>
      <w:marRight w:val="0"/>
      <w:marTop w:val="0"/>
      <w:marBottom w:val="0"/>
      <w:divBdr>
        <w:top w:val="none" w:sz="0" w:space="0" w:color="auto"/>
        <w:left w:val="none" w:sz="0" w:space="0" w:color="auto"/>
        <w:bottom w:val="none" w:sz="0" w:space="0" w:color="auto"/>
        <w:right w:val="none" w:sz="0" w:space="0" w:color="auto"/>
      </w:divBdr>
    </w:div>
    <w:div w:id="612053881">
      <w:bodyDiv w:val="1"/>
      <w:marLeft w:val="0"/>
      <w:marRight w:val="0"/>
      <w:marTop w:val="0"/>
      <w:marBottom w:val="0"/>
      <w:divBdr>
        <w:top w:val="none" w:sz="0" w:space="0" w:color="auto"/>
        <w:left w:val="none" w:sz="0" w:space="0" w:color="auto"/>
        <w:bottom w:val="none" w:sz="0" w:space="0" w:color="auto"/>
        <w:right w:val="none" w:sz="0" w:space="0" w:color="auto"/>
      </w:divBdr>
    </w:div>
    <w:div w:id="612059128">
      <w:bodyDiv w:val="1"/>
      <w:marLeft w:val="0"/>
      <w:marRight w:val="0"/>
      <w:marTop w:val="0"/>
      <w:marBottom w:val="0"/>
      <w:divBdr>
        <w:top w:val="none" w:sz="0" w:space="0" w:color="auto"/>
        <w:left w:val="none" w:sz="0" w:space="0" w:color="auto"/>
        <w:bottom w:val="none" w:sz="0" w:space="0" w:color="auto"/>
        <w:right w:val="none" w:sz="0" w:space="0" w:color="auto"/>
      </w:divBdr>
    </w:div>
    <w:div w:id="612173396">
      <w:bodyDiv w:val="1"/>
      <w:marLeft w:val="0"/>
      <w:marRight w:val="0"/>
      <w:marTop w:val="0"/>
      <w:marBottom w:val="0"/>
      <w:divBdr>
        <w:top w:val="none" w:sz="0" w:space="0" w:color="auto"/>
        <w:left w:val="none" w:sz="0" w:space="0" w:color="auto"/>
        <w:bottom w:val="none" w:sz="0" w:space="0" w:color="auto"/>
        <w:right w:val="none" w:sz="0" w:space="0" w:color="auto"/>
      </w:divBdr>
    </w:div>
    <w:div w:id="612786067">
      <w:bodyDiv w:val="1"/>
      <w:marLeft w:val="0"/>
      <w:marRight w:val="0"/>
      <w:marTop w:val="0"/>
      <w:marBottom w:val="0"/>
      <w:divBdr>
        <w:top w:val="none" w:sz="0" w:space="0" w:color="auto"/>
        <w:left w:val="none" w:sz="0" w:space="0" w:color="auto"/>
        <w:bottom w:val="none" w:sz="0" w:space="0" w:color="auto"/>
        <w:right w:val="none" w:sz="0" w:space="0" w:color="auto"/>
      </w:divBdr>
    </w:div>
    <w:div w:id="612981752">
      <w:bodyDiv w:val="1"/>
      <w:marLeft w:val="0"/>
      <w:marRight w:val="0"/>
      <w:marTop w:val="0"/>
      <w:marBottom w:val="0"/>
      <w:divBdr>
        <w:top w:val="none" w:sz="0" w:space="0" w:color="auto"/>
        <w:left w:val="none" w:sz="0" w:space="0" w:color="auto"/>
        <w:bottom w:val="none" w:sz="0" w:space="0" w:color="auto"/>
        <w:right w:val="none" w:sz="0" w:space="0" w:color="auto"/>
      </w:divBdr>
    </w:div>
    <w:div w:id="613707732">
      <w:bodyDiv w:val="1"/>
      <w:marLeft w:val="0"/>
      <w:marRight w:val="0"/>
      <w:marTop w:val="0"/>
      <w:marBottom w:val="0"/>
      <w:divBdr>
        <w:top w:val="none" w:sz="0" w:space="0" w:color="auto"/>
        <w:left w:val="none" w:sz="0" w:space="0" w:color="auto"/>
        <w:bottom w:val="none" w:sz="0" w:space="0" w:color="auto"/>
        <w:right w:val="none" w:sz="0" w:space="0" w:color="auto"/>
      </w:divBdr>
    </w:div>
    <w:div w:id="613749079">
      <w:bodyDiv w:val="1"/>
      <w:marLeft w:val="0"/>
      <w:marRight w:val="0"/>
      <w:marTop w:val="0"/>
      <w:marBottom w:val="0"/>
      <w:divBdr>
        <w:top w:val="none" w:sz="0" w:space="0" w:color="auto"/>
        <w:left w:val="none" w:sz="0" w:space="0" w:color="auto"/>
        <w:bottom w:val="none" w:sz="0" w:space="0" w:color="auto"/>
        <w:right w:val="none" w:sz="0" w:space="0" w:color="auto"/>
      </w:divBdr>
    </w:div>
    <w:div w:id="613902928">
      <w:bodyDiv w:val="1"/>
      <w:marLeft w:val="0"/>
      <w:marRight w:val="0"/>
      <w:marTop w:val="0"/>
      <w:marBottom w:val="0"/>
      <w:divBdr>
        <w:top w:val="none" w:sz="0" w:space="0" w:color="auto"/>
        <w:left w:val="none" w:sz="0" w:space="0" w:color="auto"/>
        <w:bottom w:val="none" w:sz="0" w:space="0" w:color="auto"/>
        <w:right w:val="none" w:sz="0" w:space="0" w:color="auto"/>
      </w:divBdr>
    </w:div>
    <w:div w:id="613949669">
      <w:bodyDiv w:val="1"/>
      <w:marLeft w:val="0"/>
      <w:marRight w:val="0"/>
      <w:marTop w:val="0"/>
      <w:marBottom w:val="0"/>
      <w:divBdr>
        <w:top w:val="none" w:sz="0" w:space="0" w:color="auto"/>
        <w:left w:val="none" w:sz="0" w:space="0" w:color="auto"/>
        <w:bottom w:val="none" w:sz="0" w:space="0" w:color="auto"/>
        <w:right w:val="none" w:sz="0" w:space="0" w:color="auto"/>
      </w:divBdr>
    </w:div>
    <w:div w:id="614018360">
      <w:bodyDiv w:val="1"/>
      <w:marLeft w:val="0"/>
      <w:marRight w:val="0"/>
      <w:marTop w:val="0"/>
      <w:marBottom w:val="0"/>
      <w:divBdr>
        <w:top w:val="none" w:sz="0" w:space="0" w:color="auto"/>
        <w:left w:val="none" w:sz="0" w:space="0" w:color="auto"/>
        <w:bottom w:val="none" w:sz="0" w:space="0" w:color="auto"/>
        <w:right w:val="none" w:sz="0" w:space="0" w:color="auto"/>
      </w:divBdr>
    </w:div>
    <w:div w:id="614018768">
      <w:bodyDiv w:val="1"/>
      <w:marLeft w:val="0"/>
      <w:marRight w:val="0"/>
      <w:marTop w:val="0"/>
      <w:marBottom w:val="0"/>
      <w:divBdr>
        <w:top w:val="none" w:sz="0" w:space="0" w:color="auto"/>
        <w:left w:val="none" w:sz="0" w:space="0" w:color="auto"/>
        <w:bottom w:val="none" w:sz="0" w:space="0" w:color="auto"/>
        <w:right w:val="none" w:sz="0" w:space="0" w:color="auto"/>
      </w:divBdr>
    </w:div>
    <w:div w:id="614025205">
      <w:bodyDiv w:val="1"/>
      <w:marLeft w:val="0"/>
      <w:marRight w:val="0"/>
      <w:marTop w:val="0"/>
      <w:marBottom w:val="0"/>
      <w:divBdr>
        <w:top w:val="none" w:sz="0" w:space="0" w:color="auto"/>
        <w:left w:val="none" w:sz="0" w:space="0" w:color="auto"/>
        <w:bottom w:val="none" w:sz="0" w:space="0" w:color="auto"/>
        <w:right w:val="none" w:sz="0" w:space="0" w:color="auto"/>
      </w:divBdr>
    </w:div>
    <w:div w:id="614405583">
      <w:bodyDiv w:val="1"/>
      <w:marLeft w:val="0"/>
      <w:marRight w:val="0"/>
      <w:marTop w:val="0"/>
      <w:marBottom w:val="0"/>
      <w:divBdr>
        <w:top w:val="none" w:sz="0" w:space="0" w:color="auto"/>
        <w:left w:val="none" w:sz="0" w:space="0" w:color="auto"/>
        <w:bottom w:val="none" w:sz="0" w:space="0" w:color="auto"/>
        <w:right w:val="none" w:sz="0" w:space="0" w:color="auto"/>
      </w:divBdr>
    </w:div>
    <w:div w:id="614531176">
      <w:bodyDiv w:val="1"/>
      <w:marLeft w:val="0"/>
      <w:marRight w:val="0"/>
      <w:marTop w:val="0"/>
      <w:marBottom w:val="0"/>
      <w:divBdr>
        <w:top w:val="none" w:sz="0" w:space="0" w:color="auto"/>
        <w:left w:val="none" w:sz="0" w:space="0" w:color="auto"/>
        <w:bottom w:val="none" w:sz="0" w:space="0" w:color="auto"/>
        <w:right w:val="none" w:sz="0" w:space="0" w:color="auto"/>
      </w:divBdr>
    </w:div>
    <w:div w:id="614605104">
      <w:bodyDiv w:val="1"/>
      <w:marLeft w:val="0"/>
      <w:marRight w:val="0"/>
      <w:marTop w:val="0"/>
      <w:marBottom w:val="0"/>
      <w:divBdr>
        <w:top w:val="none" w:sz="0" w:space="0" w:color="auto"/>
        <w:left w:val="none" w:sz="0" w:space="0" w:color="auto"/>
        <w:bottom w:val="none" w:sz="0" w:space="0" w:color="auto"/>
        <w:right w:val="none" w:sz="0" w:space="0" w:color="auto"/>
      </w:divBdr>
    </w:div>
    <w:div w:id="615021156">
      <w:bodyDiv w:val="1"/>
      <w:marLeft w:val="0"/>
      <w:marRight w:val="0"/>
      <w:marTop w:val="0"/>
      <w:marBottom w:val="0"/>
      <w:divBdr>
        <w:top w:val="none" w:sz="0" w:space="0" w:color="auto"/>
        <w:left w:val="none" w:sz="0" w:space="0" w:color="auto"/>
        <w:bottom w:val="none" w:sz="0" w:space="0" w:color="auto"/>
        <w:right w:val="none" w:sz="0" w:space="0" w:color="auto"/>
      </w:divBdr>
    </w:div>
    <w:div w:id="615059794">
      <w:bodyDiv w:val="1"/>
      <w:marLeft w:val="0"/>
      <w:marRight w:val="0"/>
      <w:marTop w:val="0"/>
      <w:marBottom w:val="0"/>
      <w:divBdr>
        <w:top w:val="none" w:sz="0" w:space="0" w:color="auto"/>
        <w:left w:val="none" w:sz="0" w:space="0" w:color="auto"/>
        <w:bottom w:val="none" w:sz="0" w:space="0" w:color="auto"/>
        <w:right w:val="none" w:sz="0" w:space="0" w:color="auto"/>
      </w:divBdr>
    </w:div>
    <w:div w:id="615217468">
      <w:bodyDiv w:val="1"/>
      <w:marLeft w:val="0"/>
      <w:marRight w:val="0"/>
      <w:marTop w:val="0"/>
      <w:marBottom w:val="0"/>
      <w:divBdr>
        <w:top w:val="none" w:sz="0" w:space="0" w:color="auto"/>
        <w:left w:val="none" w:sz="0" w:space="0" w:color="auto"/>
        <w:bottom w:val="none" w:sz="0" w:space="0" w:color="auto"/>
        <w:right w:val="none" w:sz="0" w:space="0" w:color="auto"/>
      </w:divBdr>
    </w:div>
    <w:div w:id="615870261">
      <w:bodyDiv w:val="1"/>
      <w:marLeft w:val="0"/>
      <w:marRight w:val="0"/>
      <w:marTop w:val="0"/>
      <w:marBottom w:val="0"/>
      <w:divBdr>
        <w:top w:val="none" w:sz="0" w:space="0" w:color="auto"/>
        <w:left w:val="none" w:sz="0" w:space="0" w:color="auto"/>
        <w:bottom w:val="none" w:sz="0" w:space="0" w:color="auto"/>
        <w:right w:val="none" w:sz="0" w:space="0" w:color="auto"/>
      </w:divBdr>
    </w:div>
    <w:div w:id="616058617">
      <w:bodyDiv w:val="1"/>
      <w:marLeft w:val="0"/>
      <w:marRight w:val="0"/>
      <w:marTop w:val="0"/>
      <w:marBottom w:val="0"/>
      <w:divBdr>
        <w:top w:val="none" w:sz="0" w:space="0" w:color="auto"/>
        <w:left w:val="none" w:sz="0" w:space="0" w:color="auto"/>
        <w:bottom w:val="none" w:sz="0" w:space="0" w:color="auto"/>
        <w:right w:val="none" w:sz="0" w:space="0" w:color="auto"/>
      </w:divBdr>
    </w:div>
    <w:div w:id="616060248">
      <w:bodyDiv w:val="1"/>
      <w:marLeft w:val="0"/>
      <w:marRight w:val="0"/>
      <w:marTop w:val="0"/>
      <w:marBottom w:val="0"/>
      <w:divBdr>
        <w:top w:val="none" w:sz="0" w:space="0" w:color="auto"/>
        <w:left w:val="none" w:sz="0" w:space="0" w:color="auto"/>
        <w:bottom w:val="none" w:sz="0" w:space="0" w:color="auto"/>
        <w:right w:val="none" w:sz="0" w:space="0" w:color="auto"/>
      </w:divBdr>
    </w:div>
    <w:div w:id="616302156">
      <w:bodyDiv w:val="1"/>
      <w:marLeft w:val="0"/>
      <w:marRight w:val="0"/>
      <w:marTop w:val="0"/>
      <w:marBottom w:val="0"/>
      <w:divBdr>
        <w:top w:val="none" w:sz="0" w:space="0" w:color="auto"/>
        <w:left w:val="none" w:sz="0" w:space="0" w:color="auto"/>
        <w:bottom w:val="none" w:sz="0" w:space="0" w:color="auto"/>
        <w:right w:val="none" w:sz="0" w:space="0" w:color="auto"/>
      </w:divBdr>
    </w:div>
    <w:div w:id="616445034">
      <w:bodyDiv w:val="1"/>
      <w:marLeft w:val="0"/>
      <w:marRight w:val="0"/>
      <w:marTop w:val="0"/>
      <w:marBottom w:val="0"/>
      <w:divBdr>
        <w:top w:val="none" w:sz="0" w:space="0" w:color="auto"/>
        <w:left w:val="none" w:sz="0" w:space="0" w:color="auto"/>
        <w:bottom w:val="none" w:sz="0" w:space="0" w:color="auto"/>
        <w:right w:val="none" w:sz="0" w:space="0" w:color="auto"/>
      </w:divBdr>
    </w:div>
    <w:div w:id="616453157">
      <w:bodyDiv w:val="1"/>
      <w:marLeft w:val="0"/>
      <w:marRight w:val="0"/>
      <w:marTop w:val="0"/>
      <w:marBottom w:val="0"/>
      <w:divBdr>
        <w:top w:val="none" w:sz="0" w:space="0" w:color="auto"/>
        <w:left w:val="none" w:sz="0" w:space="0" w:color="auto"/>
        <w:bottom w:val="none" w:sz="0" w:space="0" w:color="auto"/>
        <w:right w:val="none" w:sz="0" w:space="0" w:color="auto"/>
      </w:divBdr>
    </w:div>
    <w:div w:id="616525770">
      <w:bodyDiv w:val="1"/>
      <w:marLeft w:val="0"/>
      <w:marRight w:val="0"/>
      <w:marTop w:val="0"/>
      <w:marBottom w:val="0"/>
      <w:divBdr>
        <w:top w:val="none" w:sz="0" w:space="0" w:color="auto"/>
        <w:left w:val="none" w:sz="0" w:space="0" w:color="auto"/>
        <w:bottom w:val="none" w:sz="0" w:space="0" w:color="auto"/>
        <w:right w:val="none" w:sz="0" w:space="0" w:color="auto"/>
      </w:divBdr>
    </w:div>
    <w:div w:id="616759390">
      <w:bodyDiv w:val="1"/>
      <w:marLeft w:val="0"/>
      <w:marRight w:val="0"/>
      <w:marTop w:val="0"/>
      <w:marBottom w:val="0"/>
      <w:divBdr>
        <w:top w:val="none" w:sz="0" w:space="0" w:color="auto"/>
        <w:left w:val="none" w:sz="0" w:space="0" w:color="auto"/>
        <w:bottom w:val="none" w:sz="0" w:space="0" w:color="auto"/>
        <w:right w:val="none" w:sz="0" w:space="0" w:color="auto"/>
      </w:divBdr>
    </w:div>
    <w:div w:id="616986962">
      <w:bodyDiv w:val="1"/>
      <w:marLeft w:val="0"/>
      <w:marRight w:val="0"/>
      <w:marTop w:val="0"/>
      <w:marBottom w:val="0"/>
      <w:divBdr>
        <w:top w:val="none" w:sz="0" w:space="0" w:color="auto"/>
        <w:left w:val="none" w:sz="0" w:space="0" w:color="auto"/>
        <w:bottom w:val="none" w:sz="0" w:space="0" w:color="auto"/>
        <w:right w:val="none" w:sz="0" w:space="0" w:color="auto"/>
      </w:divBdr>
    </w:div>
    <w:div w:id="617299959">
      <w:bodyDiv w:val="1"/>
      <w:marLeft w:val="0"/>
      <w:marRight w:val="0"/>
      <w:marTop w:val="0"/>
      <w:marBottom w:val="0"/>
      <w:divBdr>
        <w:top w:val="none" w:sz="0" w:space="0" w:color="auto"/>
        <w:left w:val="none" w:sz="0" w:space="0" w:color="auto"/>
        <w:bottom w:val="none" w:sz="0" w:space="0" w:color="auto"/>
        <w:right w:val="none" w:sz="0" w:space="0" w:color="auto"/>
      </w:divBdr>
    </w:div>
    <w:div w:id="617370731">
      <w:bodyDiv w:val="1"/>
      <w:marLeft w:val="0"/>
      <w:marRight w:val="0"/>
      <w:marTop w:val="0"/>
      <w:marBottom w:val="0"/>
      <w:divBdr>
        <w:top w:val="none" w:sz="0" w:space="0" w:color="auto"/>
        <w:left w:val="none" w:sz="0" w:space="0" w:color="auto"/>
        <w:bottom w:val="none" w:sz="0" w:space="0" w:color="auto"/>
        <w:right w:val="none" w:sz="0" w:space="0" w:color="auto"/>
      </w:divBdr>
    </w:div>
    <w:div w:id="617416500">
      <w:bodyDiv w:val="1"/>
      <w:marLeft w:val="0"/>
      <w:marRight w:val="0"/>
      <w:marTop w:val="0"/>
      <w:marBottom w:val="0"/>
      <w:divBdr>
        <w:top w:val="none" w:sz="0" w:space="0" w:color="auto"/>
        <w:left w:val="none" w:sz="0" w:space="0" w:color="auto"/>
        <w:bottom w:val="none" w:sz="0" w:space="0" w:color="auto"/>
        <w:right w:val="none" w:sz="0" w:space="0" w:color="auto"/>
      </w:divBdr>
    </w:div>
    <w:div w:id="617562557">
      <w:bodyDiv w:val="1"/>
      <w:marLeft w:val="0"/>
      <w:marRight w:val="0"/>
      <w:marTop w:val="0"/>
      <w:marBottom w:val="0"/>
      <w:divBdr>
        <w:top w:val="none" w:sz="0" w:space="0" w:color="auto"/>
        <w:left w:val="none" w:sz="0" w:space="0" w:color="auto"/>
        <w:bottom w:val="none" w:sz="0" w:space="0" w:color="auto"/>
        <w:right w:val="none" w:sz="0" w:space="0" w:color="auto"/>
      </w:divBdr>
    </w:div>
    <w:div w:id="617570319">
      <w:bodyDiv w:val="1"/>
      <w:marLeft w:val="0"/>
      <w:marRight w:val="0"/>
      <w:marTop w:val="0"/>
      <w:marBottom w:val="0"/>
      <w:divBdr>
        <w:top w:val="none" w:sz="0" w:space="0" w:color="auto"/>
        <w:left w:val="none" w:sz="0" w:space="0" w:color="auto"/>
        <w:bottom w:val="none" w:sz="0" w:space="0" w:color="auto"/>
        <w:right w:val="none" w:sz="0" w:space="0" w:color="auto"/>
      </w:divBdr>
    </w:div>
    <w:div w:id="617832356">
      <w:bodyDiv w:val="1"/>
      <w:marLeft w:val="0"/>
      <w:marRight w:val="0"/>
      <w:marTop w:val="0"/>
      <w:marBottom w:val="0"/>
      <w:divBdr>
        <w:top w:val="none" w:sz="0" w:space="0" w:color="auto"/>
        <w:left w:val="none" w:sz="0" w:space="0" w:color="auto"/>
        <w:bottom w:val="none" w:sz="0" w:space="0" w:color="auto"/>
        <w:right w:val="none" w:sz="0" w:space="0" w:color="auto"/>
      </w:divBdr>
    </w:div>
    <w:div w:id="618073958">
      <w:bodyDiv w:val="1"/>
      <w:marLeft w:val="0"/>
      <w:marRight w:val="0"/>
      <w:marTop w:val="0"/>
      <w:marBottom w:val="0"/>
      <w:divBdr>
        <w:top w:val="none" w:sz="0" w:space="0" w:color="auto"/>
        <w:left w:val="none" w:sz="0" w:space="0" w:color="auto"/>
        <w:bottom w:val="none" w:sz="0" w:space="0" w:color="auto"/>
        <w:right w:val="none" w:sz="0" w:space="0" w:color="auto"/>
      </w:divBdr>
    </w:div>
    <w:div w:id="618538033">
      <w:bodyDiv w:val="1"/>
      <w:marLeft w:val="0"/>
      <w:marRight w:val="0"/>
      <w:marTop w:val="0"/>
      <w:marBottom w:val="0"/>
      <w:divBdr>
        <w:top w:val="none" w:sz="0" w:space="0" w:color="auto"/>
        <w:left w:val="none" w:sz="0" w:space="0" w:color="auto"/>
        <w:bottom w:val="none" w:sz="0" w:space="0" w:color="auto"/>
        <w:right w:val="none" w:sz="0" w:space="0" w:color="auto"/>
      </w:divBdr>
    </w:div>
    <w:div w:id="618731042">
      <w:bodyDiv w:val="1"/>
      <w:marLeft w:val="0"/>
      <w:marRight w:val="0"/>
      <w:marTop w:val="0"/>
      <w:marBottom w:val="0"/>
      <w:divBdr>
        <w:top w:val="none" w:sz="0" w:space="0" w:color="auto"/>
        <w:left w:val="none" w:sz="0" w:space="0" w:color="auto"/>
        <w:bottom w:val="none" w:sz="0" w:space="0" w:color="auto"/>
        <w:right w:val="none" w:sz="0" w:space="0" w:color="auto"/>
      </w:divBdr>
    </w:div>
    <w:div w:id="618755183">
      <w:bodyDiv w:val="1"/>
      <w:marLeft w:val="0"/>
      <w:marRight w:val="0"/>
      <w:marTop w:val="0"/>
      <w:marBottom w:val="0"/>
      <w:divBdr>
        <w:top w:val="none" w:sz="0" w:space="0" w:color="auto"/>
        <w:left w:val="none" w:sz="0" w:space="0" w:color="auto"/>
        <w:bottom w:val="none" w:sz="0" w:space="0" w:color="auto"/>
        <w:right w:val="none" w:sz="0" w:space="0" w:color="auto"/>
      </w:divBdr>
    </w:div>
    <w:div w:id="619066331">
      <w:bodyDiv w:val="1"/>
      <w:marLeft w:val="0"/>
      <w:marRight w:val="0"/>
      <w:marTop w:val="0"/>
      <w:marBottom w:val="0"/>
      <w:divBdr>
        <w:top w:val="none" w:sz="0" w:space="0" w:color="auto"/>
        <w:left w:val="none" w:sz="0" w:space="0" w:color="auto"/>
        <w:bottom w:val="none" w:sz="0" w:space="0" w:color="auto"/>
        <w:right w:val="none" w:sz="0" w:space="0" w:color="auto"/>
      </w:divBdr>
    </w:div>
    <w:div w:id="619073389">
      <w:bodyDiv w:val="1"/>
      <w:marLeft w:val="0"/>
      <w:marRight w:val="0"/>
      <w:marTop w:val="0"/>
      <w:marBottom w:val="0"/>
      <w:divBdr>
        <w:top w:val="none" w:sz="0" w:space="0" w:color="auto"/>
        <w:left w:val="none" w:sz="0" w:space="0" w:color="auto"/>
        <w:bottom w:val="none" w:sz="0" w:space="0" w:color="auto"/>
        <w:right w:val="none" w:sz="0" w:space="0" w:color="auto"/>
      </w:divBdr>
    </w:div>
    <w:div w:id="619267988">
      <w:bodyDiv w:val="1"/>
      <w:marLeft w:val="0"/>
      <w:marRight w:val="0"/>
      <w:marTop w:val="0"/>
      <w:marBottom w:val="0"/>
      <w:divBdr>
        <w:top w:val="none" w:sz="0" w:space="0" w:color="auto"/>
        <w:left w:val="none" w:sz="0" w:space="0" w:color="auto"/>
        <w:bottom w:val="none" w:sz="0" w:space="0" w:color="auto"/>
        <w:right w:val="none" w:sz="0" w:space="0" w:color="auto"/>
      </w:divBdr>
    </w:div>
    <w:div w:id="619460066">
      <w:bodyDiv w:val="1"/>
      <w:marLeft w:val="0"/>
      <w:marRight w:val="0"/>
      <w:marTop w:val="0"/>
      <w:marBottom w:val="0"/>
      <w:divBdr>
        <w:top w:val="none" w:sz="0" w:space="0" w:color="auto"/>
        <w:left w:val="none" w:sz="0" w:space="0" w:color="auto"/>
        <w:bottom w:val="none" w:sz="0" w:space="0" w:color="auto"/>
        <w:right w:val="none" w:sz="0" w:space="0" w:color="auto"/>
      </w:divBdr>
    </w:div>
    <w:div w:id="619653583">
      <w:bodyDiv w:val="1"/>
      <w:marLeft w:val="0"/>
      <w:marRight w:val="0"/>
      <w:marTop w:val="0"/>
      <w:marBottom w:val="0"/>
      <w:divBdr>
        <w:top w:val="none" w:sz="0" w:space="0" w:color="auto"/>
        <w:left w:val="none" w:sz="0" w:space="0" w:color="auto"/>
        <w:bottom w:val="none" w:sz="0" w:space="0" w:color="auto"/>
        <w:right w:val="none" w:sz="0" w:space="0" w:color="auto"/>
      </w:divBdr>
    </w:div>
    <w:div w:id="619723918">
      <w:bodyDiv w:val="1"/>
      <w:marLeft w:val="0"/>
      <w:marRight w:val="0"/>
      <w:marTop w:val="0"/>
      <w:marBottom w:val="0"/>
      <w:divBdr>
        <w:top w:val="none" w:sz="0" w:space="0" w:color="auto"/>
        <w:left w:val="none" w:sz="0" w:space="0" w:color="auto"/>
        <w:bottom w:val="none" w:sz="0" w:space="0" w:color="auto"/>
        <w:right w:val="none" w:sz="0" w:space="0" w:color="auto"/>
      </w:divBdr>
    </w:div>
    <w:div w:id="620067141">
      <w:bodyDiv w:val="1"/>
      <w:marLeft w:val="0"/>
      <w:marRight w:val="0"/>
      <w:marTop w:val="0"/>
      <w:marBottom w:val="0"/>
      <w:divBdr>
        <w:top w:val="none" w:sz="0" w:space="0" w:color="auto"/>
        <w:left w:val="none" w:sz="0" w:space="0" w:color="auto"/>
        <w:bottom w:val="none" w:sz="0" w:space="0" w:color="auto"/>
        <w:right w:val="none" w:sz="0" w:space="0" w:color="auto"/>
      </w:divBdr>
    </w:div>
    <w:div w:id="620304373">
      <w:bodyDiv w:val="1"/>
      <w:marLeft w:val="0"/>
      <w:marRight w:val="0"/>
      <w:marTop w:val="0"/>
      <w:marBottom w:val="0"/>
      <w:divBdr>
        <w:top w:val="none" w:sz="0" w:space="0" w:color="auto"/>
        <w:left w:val="none" w:sz="0" w:space="0" w:color="auto"/>
        <w:bottom w:val="none" w:sz="0" w:space="0" w:color="auto"/>
        <w:right w:val="none" w:sz="0" w:space="0" w:color="auto"/>
      </w:divBdr>
    </w:div>
    <w:div w:id="620502285">
      <w:bodyDiv w:val="1"/>
      <w:marLeft w:val="0"/>
      <w:marRight w:val="0"/>
      <w:marTop w:val="0"/>
      <w:marBottom w:val="0"/>
      <w:divBdr>
        <w:top w:val="none" w:sz="0" w:space="0" w:color="auto"/>
        <w:left w:val="none" w:sz="0" w:space="0" w:color="auto"/>
        <w:bottom w:val="none" w:sz="0" w:space="0" w:color="auto"/>
        <w:right w:val="none" w:sz="0" w:space="0" w:color="auto"/>
      </w:divBdr>
    </w:div>
    <w:div w:id="620838658">
      <w:bodyDiv w:val="1"/>
      <w:marLeft w:val="0"/>
      <w:marRight w:val="0"/>
      <w:marTop w:val="0"/>
      <w:marBottom w:val="0"/>
      <w:divBdr>
        <w:top w:val="none" w:sz="0" w:space="0" w:color="auto"/>
        <w:left w:val="none" w:sz="0" w:space="0" w:color="auto"/>
        <w:bottom w:val="none" w:sz="0" w:space="0" w:color="auto"/>
        <w:right w:val="none" w:sz="0" w:space="0" w:color="auto"/>
      </w:divBdr>
    </w:div>
    <w:div w:id="620839737">
      <w:bodyDiv w:val="1"/>
      <w:marLeft w:val="0"/>
      <w:marRight w:val="0"/>
      <w:marTop w:val="0"/>
      <w:marBottom w:val="0"/>
      <w:divBdr>
        <w:top w:val="none" w:sz="0" w:space="0" w:color="auto"/>
        <w:left w:val="none" w:sz="0" w:space="0" w:color="auto"/>
        <w:bottom w:val="none" w:sz="0" w:space="0" w:color="auto"/>
        <w:right w:val="none" w:sz="0" w:space="0" w:color="auto"/>
      </w:divBdr>
    </w:div>
    <w:div w:id="620920611">
      <w:bodyDiv w:val="1"/>
      <w:marLeft w:val="0"/>
      <w:marRight w:val="0"/>
      <w:marTop w:val="0"/>
      <w:marBottom w:val="0"/>
      <w:divBdr>
        <w:top w:val="none" w:sz="0" w:space="0" w:color="auto"/>
        <w:left w:val="none" w:sz="0" w:space="0" w:color="auto"/>
        <w:bottom w:val="none" w:sz="0" w:space="0" w:color="auto"/>
        <w:right w:val="none" w:sz="0" w:space="0" w:color="auto"/>
      </w:divBdr>
    </w:div>
    <w:div w:id="621157166">
      <w:bodyDiv w:val="1"/>
      <w:marLeft w:val="0"/>
      <w:marRight w:val="0"/>
      <w:marTop w:val="0"/>
      <w:marBottom w:val="0"/>
      <w:divBdr>
        <w:top w:val="none" w:sz="0" w:space="0" w:color="auto"/>
        <w:left w:val="none" w:sz="0" w:space="0" w:color="auto"/>
        <w:bottom w:val="none" w:sz="0" w:space="0" w:color="auto"/>
        <w:right w:val="none" w:sz="0" w:space="0" w:color="auto"/>
      </w:divBdr>
    </w:div>
    <w:div w:id="621304705">
      <w:bodyDiv w:val="1"/>
      <w:marLeft w:val="0"/>
      <w:marRight w:val="0"/>
      <w:marTop w:val="0"/>
      <w:marBottom w:val="0"/>
      <w:divBdr>
        <w:top w:val="none" w:sz="0" w:space="0" w:color="auto"/>
        <w:left w:val="none" w:sz="0" w:space="0" w:color="auto"/>
        <w:bottom w:val="none" w:sz="0" w:space="0" w:color="auto"/>
        <w:right w:val="none" w:sz="0" w:space="0" w:color="auto"/>
      </w:divBdr>
    </w:div>
    <w:div w:id="621419131">
      <w:bodyDiv w:val="1"/>
      <w:marLeft w:val="0"/>
      <w:marRight w:val="0"/>
      <w:marTop w:val="0"/>
      <w:marBottom w:val="0"/>
      <w:divBdr>
        <w:top w:val="none" w:sz="0" w:space="0" w:color="auto"/>
        <w:left w:val="none" w:sz="0" w:space="0" w:color="auto"/>
        <w:bottom w:val="none" w:sz="0" w:space="0" w:color="auto"/>
        <w:right w:val="none" w:sz="0" w:space="0" w:color="auto"/>
      </w:divBdr>
    </w:div>
    <w:div w:id="621543963">
      <w:bodyDiv w:val="1"/>
      <w:marLeft w:val="0"/>
      <w:marRight w:val="0"/>
      <w:marTop w:val="0"/>
      <w:marBottom w:val="0"/>
      <w:divBdr>
        <w:top w:val="none" w:sz="0" w:space="0" w:color="auto"/>
        <w:left w:val="none" w:sz="0" w:space="0" w:color="auto"/>
        <w:bottom w:val="none" w:sz="0" w:space="0" w:color="auto"/>
        <w:right w:val="none" w:sz="0" w:space="0" w:color="auto"/>
      </w:divBdr>
    </w:div>
    <w:div w:id="621620825">
      <w:bodyDiv w:val="1"/>
      <w:marLeft w:val="0"/>
      <w:marRight w:val="0"/>
      <w:marTop w:val="0"/>
      <w:marBottom w:val="0"/>
      <w:divBdr>
        <w:top w:val="none" w:sz="0" w:space="0" w:color="auto"/>
        <w:left w:val="none" w:sz="0" w:space="0" w:color="auto"/>
        <w:bottom w:val="none" w:sz="0" w:space="0" w:color="auto"/>
        <w:right w:val="none" w:sz="0" w:space="0" w:color="auto"/>
      </w:divBdr>
    </w:div>
    <w:div w:id="621620932">
      <w:bodyDiv w:val="1"/>
      <w:marLeft w:val="0"/>
      <w:marRight w:val="0"/>
      <w:marTop w:val="0"/>
      <w:marBottom w:val="0"/>
      <w:divBdr>
        <w:top w:val="none" w:sz="0" w:space="0" w:color="auto"/>
        <w:left w:val="none" w:sz="0" w:space="0" w:color="auto"/>
        <w:bottom w:val="none" w:sz="0" w:space="0" w:color="auto"/>
        <w:right w:val="none" w:sz="0" w:space="0" w:color="auto"/>
      </w:divBdr>
    </w:div>
    <w:div w:id="621883709">
      <w:bodyDiv w:val="1"/>
      <w:marLeft w:val="0"/>
      <w:marRight w:val="0"/>
      <w:marTop w:val="0"/>
      <w:marBottom w:val="0"/>
      <w:divBdr>
        <w:top w:val="none" w:sz="0" w:space="0" w:color="auto"/>
        <w:left w:val="none" w:sz="0" w:space="0" w:color="auto"/>
        <w:bottom w:val="none" w:sz="0" w:space="0" w:color="auto"/>
        <w:right w:val="none" w:sz="0" w:space="0" w:color="auto"/>
      </w:divBdr>
    </w:div>
    <w:div w:id="622076770">
      <w:bodyDiv w:val="1"/>
      <w:marLeft w:val="0"/>
      <w:marRight w:val="0"/>
      <w:marTop w:val="0"/>
      <w:marBottom w:val="0"/>
      <w:divBdr>
        <w:top w:val="none" w:sz="0" w:space="0" w:color="auto"/>
        <w:left w:val="none" w:sz="0" w:space="0" w:color="auto"/>
        <w:bottom w:val="none" w:sz="0" w:space="0" w:color="auto"/>
        <w:right w:val="none" w:sz="0" w:space="0" w:color="auto"/>
      </w:divBdr>
    </w:div>
    <w:div w:id="622424754">
      <w:bodyDiv w:val="1"/>
      <w:marLeft w:val="0"/>
      <w:marRight w:val="0"/>
      <w:marTop w:val="0"/>
      <w:marBottom w:val="0"/>
      <w:divBdr>
        <w:top w:val="none" w:sz="0" w:space="0" w:color="auto"/>
        <w:left w:val="none" w:sz="0" w:space="0" w:color="auto"/>
        <w:bottom w:val="none" w:sz="0" w:space="0" w:color="auto"/>
        <w:right w:val="none" w:sz="0" w:space="0" w:color="auto"/>
      </w:divBdr>
    </w:div>
    <w:div w:id="622461770">
      <w:bodyDiv w:val="1"/>
      <w:marLeft w:val="0"/>
      <w:marRight w:val="0"/>
      <w:marTop w:val="0"/>
      <w:marBottom w:val="0"/>
      <w:divBdr>
        <w:top w:val="none" w:sz="0" w:space="0" w:color="auto"/>
        <w:left w:val="none" w:sz="0" w:space="0" w:color="auto"/>
        <w:bottom w:val="none" w:sz="0" w:space="0" w:color="auto"/>
        <w:right w:val="none" w:sz="0" w:space="0" w:color="auto"/>
      </w:divBdr>
    </w:div>
    <w:div w:id="622538655">
      <w:bodyDiv w:val="1"/>
      <w:marLeft w:val="0"/>
      <w:marRight w:val="0"/>
      <w:marTop w:val="0"/>
      <w:marBottom w:val="0"/>
      <w:divBdr>
        <w:top w:val="none" w:sz="0" w:space="0" w:color="auto"/>
        <w:left w:val="none" w:sz="0" w:space="0" w:color="auto"/>
        <w:bottom w:val="none" w:sz="0" w:space="0" w:color="auto"/>
        <w:right w:val="none" w:sz="0" w:space="0" w:color="auto"/>
      </w:divBdr>
    </w:div>
    <w:div w:id="622886326">
      <w:bodyDiv w:val="1"/>
      <w:marLeft w:val="0"/>
      <w:marRight w:val="0"/>
      <w:marTop w:val="0"/>
      <w:marBottom w:val="0"/>
      <w:divBdr>
        <w:top w:val="none" w:sz="0" w:space="0" w:color="auto"/>
        <w:left w:val="none" w:sz="0" w:space="0" w:color="auto"/>
        <w:bottom w:val="none" w:sz="0" w:space="0" w:color="auto"/>
        <w:right w:val="none" w:sz="0" w:space="0" w:color="auto"/>
      </w:divBdr>
    </w:div>
    <w:div w:id="623078375">
      <w:bodyDiv w:val="1"/>
      <w:marLeft w:val="0"/>
      <w:marRight w:val="0"/>
      <w:marTop w:val="0"/>
      <w:marBottom w:val="0"/>
      <w:divBdr>
        <w:top w:val="none" w:sz="0" w:space="0" w:color="auto"/>
        <w:left w:val="none" w:sz="0" w:space="0" w:color="auto"/>
        <w:bottom w:val="none" w:sz="0" w:space="0" w:color="auto"/>
        <w:right w:val="none" w:sz="0" w:space="0" w:color="auto"/>
      </w:divBdr>
    </w:div>
    <w:div w:id="623080127">
      <w:bodyDiv w:val="1"/>
      <w:marLeft w:val="0"/>
      <w:marRight w:val="0"/>
      <w:marTop w:val="0"/>
      <w:marBottom w:val="0"/>
      <w:divBdr>
        <w:top w:val="none" w:sz="0" w:space="0" w:color="auto"/>
        <w:left w:val="none" w:sz="0" w:space="0" w:color="auto"/>
        <w:bottom w:val="none" w:sz="0" w:space="0" w:color="auto"/>
        <w:right w:val="none" w:sz="0" w:space="0" w:color="auto"/>
      </w:divBdr>
    </w:div>
    <w:div w:id="623118857">
      <w:bodyDiv w:val="1"/>
      <w:marLeft w:val="0"/>
      <w:marRight w:val="0"/>
      <w:marTop w:val="0"/>
      <w:marBottom w:val="0"/>
      <w:divBdr>
        <w:top w:val="none" w:sz="0" w:space="0" w:color="auto"/>
        <w:left w:val="none" w:sz="0" w:space="0" w:color="auto"/>
        <w:bottom w:val="none" w:sz="0" w:space="0" w:color="auto"/>
        <w:right w:val="none" w:sz="0" w:space="0" w:color="auto"/>
      </w:divBdr>
    </w:div>
    <w:div w:id="623272110">
      <w:bodyDiv w:val="1"/>
      <w:marLeft w:val="0"/>
      <w:marRight w:val="0"/>
      <w:marTop w:val="0"/>
      <w:marBottom w:val="0"/>
      <w:divBdr>
        <w:top w:val="none" w:sz="0" w:space="0" w:color="auto"/>
        <w:left w:val="none" w:sz="0" w:space="0" w:color="auto"/>
        <w:bottom w:val="none" w:sz="0" w:space="0" w:color="auto"/>
        <w:right w:val="none" w:sz="0" w:space="0" w:color="auto"/>
      </w:divBdr>
    </w:div>
    <w:div w:id="623466217">
      <w:bodyDiv w:val="1"/>
      <w:marLeft w:val="0"/>
      <w:marRight w:val="0"/>
      <w:marTop w:val="0"/>
      <w:marBottom w:val="0"/>
      <w:divBdr>
        <w:top w:val="none" w:sz="0" w:space="0" w:color="auto"/>
        <w:left w:val="none" w:sz="0" w:space="0" w:color="auto"/>
        <w:bottom w:val="none" w:sz="0" w:space="0" w:color="auto"/>
        <w:right w:val="none" w:sz="0" w:space="0" w:color="auto"/>
      </w:divBdr>
    </w:div>
    <w:div w:id="623655887">
      <w:bodyDiv w:val="1"/>
      <w:marLeft w:val="0"/>
      <w:marRight w:val="0"/>
      <w:marTop w:val="0"/>
      <w:marBottom w:val="0"/>
      <w:divBdr>
        <w:top w:val="none" w:sz="0" w:space="0" w:color="auto"/>
        <w:left w:val="none" w:sz="0" w:space="0" w:color="auto"/>
        <w:bottom w:val="none" w:sz="0" w:space="0" w:color="auto"/>
        <w:right w:val="none" w:sz="0" w:space="0" w:color="auto"/>
      </w:divBdr>
    </w:div>
    <w:div w:id="624000883">
      <w:bodyDiv w:val="1"/>
      <w:marLeft w:val="0"/>
      <w:marRight w:val="0"/>
      <w:marTop w:val="0"/>
      <w:marBottom w:val="0"/>
      <w:divBdr>
        <w:top w:val="none" w:sz="0" w:space="0" w:color="auto"/>
        <w:left w:val="none" w:sz="0" w:space="0" w:color="auto"/>
        <w:bottom w:val="none" w:sz="0" w:space="0" w:color="auto"/>
        <w:right w:val="none" w:sz="0" w:space="0" w:color="auto"/>
      </w:divBdr>
    </w:div>
    <w:div w:id="624042199">
      <w:bodyDiv w:val="1"/>
      <w:marLeft w:val="0"/>
      <w:marRight w:val="0"/>
      <w:marTop w:val="0"/>
      <w:marBottom w:val="0"/>
      <w:divBdr>
        <w:top w:val="none" w:sz="0" w:space="0" w:color="auto"/>
        <w:left w:val="none" w:sz="0" w:space="0" w:color="auto"/>
        <w:bottom w:val="none" w:sz="0" w:space="0" w:color="auto"/>
        <w:right w:val="none" w:sz="0" w:space="0" w:color="auto"/>
      </w:divBdr>
    </w:div>
    <w:div w:id="624118166">
      <w:bodyDiv w:val="1"/>
      <w:marLeft w:val="0"/>
      <w:marRight w:val="0"/>
      <w:marTop w:val="0"/>
      <w:marBottom w:val="0"/>
      <w:divBdr>
        <w:top w:val="none" w:sz="0" w:space="0" w:color="auto"/>
        <w:left w:val="none" w:sz="0" w:space="0" w:color="auto"/>
        <w:bottom w:val="none" w:sz="0" w:space="0" w:color="auto"/>
        <w:right w:val="none" w:sz="0" w:space="0" w:color="auto"/>
      </w:divBdr>
    </w:div>
    <w:div w:id="624119190">
      <w:bodyDiv w:val="1"/>
      <w:marLeft w:val="0"/>
      <w:marRight w:val="0"/>
      <w:marTop w:val="0"/>
      <w:marBottom w:val="0"/>
      <w:divBdr>
        <w:top w:val="none" w:sz="0" w:space="0" w:color="auto"/>
        <w:left w:val="none" w:sz="0" w:space="0" w:color="auto"/>
        <w:bottom w:val="none" w:sz="0" w:space="0" w:color="auto"/>
        <w:right w:val="none" w:sz="0" w:space="0" w:color="auto"/>
      </w:divBdr>
    </w:div>
    <w:div w:id="624197600">
      <w:bodyDiv w:val="1"/>
      <w:marLeft w:val="0"/>
      <w:marRight w:val="0"/>
      <w:marTop w:val="0"/>
      <w:marBottom w:val="0"/>
      <w:divBdr>
        <w:top w:val="none" w:sz="0" w:space="0" w:color="auto"/>
        <w:left w:val="none" w:sz="0" w:space="0" w:color="auto"/>
        <w:bottom w:val="none" w:sz="0" w:space="0" w:color="auto"/>
        <w:right w:val="none" w:sz="0" w:space="0" w:color="auto"/>
      </w:divBdr>
    </w:div>
    <w:div w:id="624503588">
      <w:bodyDiv w:val="1"/>
      <w:marLeft w:val="0"/>
      <w:marRight w:val="0"/>
      <w:marTop w:val="0"/>
      <w:marBottom w:val="0"/>
      <w:divBdr>
        <w:top w:val="none" w:sz="0" w:space="0" w:color="auto"/>
        <w:left w:val="none" w:sz="0" w:space="0" w:color="auto"/>
        <w:bottom w:val="none" w:sz="0" w:space="0" w:color="auto"/>
        <w:right w:val="none" w:sz="0" w:space="0" w:color="auto"/>
      </w:divBdr>
    </w:div>
    <w:div w:id="624703067">
      <w:bodyDiv w:val="1"/>
      <w:marLeft w:val="0"/>
      <w:marRight w:val="0"/>
      <w:marTop w:val="0"/>
      <w:marBottom w:val="0"/>
      <w:divBdr>
        <w:top w:val="none" w:sz="0" w:space="0" w:color="auto"/>
        <w:left w:val="none" w:sz="0" w:space="0" w:color="auto"/>
        <w:bottom w:val="none" w:sz="0" w:space="0" w:color="auto"/>
        <w:right w:val="none" w:sz="0" w:space="0" w:color="auto"/>
      </w:divBdr>
    </w:div>
    <w:div w:id="624964306">
      <w:bodyDiv w:val="1"/>
      <w:marLeft w:val="0"/>
      <w:marRight w:val="0"/>
      <w:marTop w:val="0"/>
      <w:marBottom w:val="0"/>
      <w:divBdr>
        <w:top w:val="none" w:sz="0" w:space="0" w:color="auto"/>
        <w:left w:val="none" w:sz="0" w:space="0" w:color="auto"/>
        <w:bottom w:val="none" w:sz="0" w:space="0" w:color="auto"/>
        <w:right w:val="none" w:sz="0" w:space="0" w:color="auto"/>
      </w:divBdr>
    </w:div>
    <w:div w:id="624965444">
      <w:bodyDiv w:val="1"/>
      <w:marLeft w:val="0"/>
      <w:marRight w:val="0"/>
      <w:marTop w:val="0"/>
      <w:marBottom w:val="0"/>
      <w:divBdr>
        <w:top w:val="none" w:sz="0" w:space="0" w:color="auto"/>
        <w:left w:val="none" w:sz="0" w:space="0" w:color="auto"/>
        <w:bottom w:val="none" w:sz="0" w:space="0" w:color="auto"/>
        <w:right w:val="none" w:sz="0" w:space="0" w:color="auto"/>
      </w:divBdr>
    </w:div>
    <w:div w:id="625241618">
      <w:bodyDiv w:val="1"/>
      <w:marLeft w:val="0"/>
      <w:marRight w:val="0"/>
      <w:marTop w:val="0"/>
      <w:marBottom w:val="0"/>
      <w:divBdr>
        <w:top w:val="none" w:sz="0" w:space="0" w:color="auto"/>
        <w:left w:val="none" w:sz="0" w:space="0" w:color="auto"/>
        <w:bottom w:val="none" w:sz="0" w:space="0" w:color="auto"/>
        <w:right w:val="none" w:sz="0" w:space="0" w:color="auto"/>
      </w:divBdr>
    </w:div>
    <w:div w:id="625620120">
      <w:bodyDiv w:val="1"/>
      <w:marLeft w:val="0"/>
      <w:marRight w:val="0"/>
      <w:marTop w:val="0"/>
      <w:marBottom w:val="0"/>
      <w:divBdr>
        <w:top w:val="none" w:sz="0" w:space="0" w:color="auto"/>
        <w:left w:val="none" w:sz="0" w:space="0" w:color="auto"/>
        <w:bottom w:val="none" w:sz="0" w:space="0" w:color="auto"/>
        <w:right w:val="none" w:sz="0" w:space="0" w:color="auto"/>
      </w:divBdr>
    </w:div>
    <w:div w:id="625696466">
      <w:bodyDiv w:val="1"/>
      <w:marLeft w:val="0"/>
      <w:marRight w:val="0"/>
      <w:marTop w:val="0"/>
      <w:marBottom w:val="0"/>
      <w:divBdr>
        <w:top w:val="none" w:sz="0" w:space="0" w:color="auto"/>
        <w:left w:val="none" w:sz="0" w:space="0" w:color="auto"/>
        <w:bottom w:val="none" w:sz="0" w:space="0" w:color="auto"/>
        <w:right w:val="none" w:sz="0" w:space="0" w:color="auto"/>
      </w:divBdr>
    </w:div>
    <w:div w:id="625892397">
      <w:bodyDiv w:val="1"/>
      <w:marLeft w:val="0"/>
      <w:marRight w:val="0"/>
      <w:marTop w:val="0"/>
      <w:marBottom w:val="0"/>
      <w:divBdr>
        <w:top w:val="none" w:sz="0" w:space="0" w:color="auto"/>
        <w:left w:val="none" w:sz="0" w:space="0" w:color="auto"/>
        <w:bottom w:val="none" w:sz="0" w:space="0" w:color="auto"/>
        <w:right w:val="none" w:sz="0" w:space="0" w:color="auto"/>
      </w:divBdr>
    </w:div>
    <w:div w:id="626008759">
      <w:bodyDiv w:val="1"/>
      <w:marLeft w:val="0"/>
      <w:marRight w:val="0"/>
      <w:marTop w:val="0"/>
      <w:marBottom w:val="0"/>
      <w:divBdr>
        <w:top w:val="none" w:sz="0" w:space="0" w:color="auto"/>
        <w:left w:val="none" w:sz="0" w:space="0" w:color="auto"/>
        <w:bottom w:val="none" w:sz="0" w:space="0" w:color="auto"/>
        <w:right w:val="none" w:sz="0" w:space="0" w:color="auto"/>
      </w:divBdr>
    </w:div>
    <w:div w:id="626083652">
      <w:bodyDiv w:val="1"/>
      <w:marLeft w:val="0"/>
      <w:marRight w:val="0"/>
      <w:marTop w:val="0"/>
      <w:marBottom w:val="0"/>
      <w:divBdr>
        <w:top w:val="none" w:sz="0" w:space="0" w:color="auto"/>
        <w:left w:val="none" w:sz="0" w:space="0" w:color="auto"/>
        <w:bottom w:val="none" w:sz="0" w:space="0" w:color="auto"/>
        <w:right w:val="none" w:sz="0" w:space="0" w:color="auto"/>
      </w:divBdr>
    </w:div>
    <w:div w:id="626084226">
      <w:bodyDiv w:val="1"/>
      <w:marLeft w:val="0"/>
      <w:marRight w:val="0"/>
      <w:marTop w:val="0"/>
      <w:marBottom w:val="0"/>
      <w:divBdr>
        <w:top w:val="none" w:sz="0" w:space="0" w:color="auto"/>
        <w:left w:val="none" w:sz="0" w:space="0" w:color="auto"/>
        <w:bottom w:val="none" w:sz="0" w:space="0" w:color="auto"/>
        <w:right w:val="none" w:sz="0" w:space="0" w:color="auto"/>
      </w:divBdr>
    </w:div>
    <w:div w:id="626159793">
      <w:bodyDiv w:val="1"/>
      <w:marLeft w:val="0"/>
      <w:marRight w:val="0"/>
      <w:marTop w:val="0"/>
      <w:marBottom w:val="0"/>
      <w:divBdr>
        <w:top w:val="none" w:sz="0" w:space="0" w:color="auto"/>
        <w:left w:val="none" w:sz="0" w:space="0" w:color="auto"/>
        <w:bottom w:val="none" w:sz="0" w:space="0" w:color="auto"/>
        <w:right w:val="none" w:sz="0" w:space="0" w:color="auto"/>
      </w:divBdr>
    </w:div>
    <w:div w:id="626274424">
      <w:bodyDiv w:val="1"/>
      <w:marLeft w:val="0"/>
      <w:marRight w:val="0"/>
      <w:marTop w:val="0"/>
      <w:marBottom w:val="0"/>
      <w:divBdr>
        <w:top w:val="none" w:sz="0" w:space="0" w:color="auto"/>
        <w:left w:val="none" w:sz="0" w:space="0" w:color="auto"/>
        <w:bottom w:val="none" w:sz="0" w:space="0" w:color="auto"/>
        <w:right w:val="none" w:sz="0" w:space="0" w:color="auto"/>
      </w:divBdr>
    </w:div>
    <w:div w:id="626424953">
      <w:bodyDiv w:val="1"/>
      <w:marLeft w:val="0"/>
      <w:marRight w:val="0"/>
      <w:marTop w:val="0"/>
      <w:marBottom w:val="0"/>
      <w:divBdr>
        <w:top w:val="none" w:sz="0" w:space="0" w:color="auto"/>
        <w:left w:val="none" w:sz="0" w:space="0" w:color="auto"/>
        <w:bottom w:val="none" w:sz="0" w:space="0" w:color="auto"/>
        <w:right w:val="none" w:sz="0" w:space="0" w:color="auto"/>
      </w:divBdr>
    </w:div>
    <w:div w:id="626475052">
      <w:bodyDiv w:val="1"/>
      <w:marLeft w:val="0"/>
      <w:marRight w:val="0"/>
      <w:marTop w:val="0"/>
      <w:marBottom w:val="0"/>
      <w:divBdr>
        <w:top w:val="none" w:sz="0" w:space="0" w:color="auto"/>
        <w:left w:val="none" w:sz="0" w:space="0" w:color="auto"/>
        <w:bottom w:val="none" w:sz="0" w:space="0" w:color="auto"/>
        <w:right w:val="none" w:sz="0" w:space="0" w:color="auto"/>
      </w:divBdr>
    </w:div>
    <w:div w:id="626933130">
      <w:bodyDiv w:val="1"/>
      <w:marLeft w:val="0"/>
      <w:marRight w:val="0"/>
      <w:marTop w:val="0"/>
      <w:marBottom w:val="0"/>
      <w:divBdr>
        <w:top w:val="none" w:sz="0" w:space="0" w:color="auto"/>
        <w:left w:val="none" w:sz="0" w:space="0" w:color="auto"/>
        <w:bottom w:val="none" w:sz="0" w:space="0" w:color="auto"/>
        <w:right w:val="none" w:sz="0" w:space="0" w:color="auto"/>
      </w:divBdr>
    </w:div>
    <w:div w:id="627509705">
      <w:bodyDiv w:val="1"/>
      <w:marLeft w:val="0"/>
      <w:marRight w:val="0"/>
      <w:marTop w:val="0"/>
      <w:marBottom w:val="0"/>
      <w:divBdr>
        <w:top w:val="none" w:sz="0" w:space="0" w:color="auto"/>
        <w:left w:val="none" w:sz="0" w:space="0" w:color="auto"/>
        <w:bottom w:val="none" w:sz="0" w:space="0" w:color="auto"/>
        <w:right w:val="none" w:sz="0" w:space="0" w:color="auto"/>
      </w:divBdr>
    </w:div>
    <w:div w:id="627511505">
      <w:bodyDiv w:val="1"/>
      <w:marLeft w:val="0"/>
      <w:marRight w:val="0"/>
      <w:marTop w:val="0"/>
      <w:marBottom w:val="0"/>
      <w:divBdr>
        <w:top w:val="none" w:sz="0" w:space="0" w:color="auto"/>
        <w:left w:val="none" w:sz="0" w:space="0" w:color="auto"/>
        <w:bottom w:val="none" w:sz="0" w:space="0" w:color="auto"/>
        <w:right w:val="none" w:sz="0" w:space="0" w:color="auto"/>
      </w:divBdr>
    </w:div>
    <w:div w:id="627590915">
      <w:bodyDiv w:val="1"/>
      <w:marLeft w:val="0"/>
      <w:marRight w:val="0"/>
      <w:marTop w:val="0"/>
      <w:marBottom w:val="0"/>
      <w:divBdr>
        <w:top w:val="none" w:sz="0" w:space="0" w:color="auto"/>
        <w:left w:val="none" w:sz="0" w:space="0" w:color="auto"/>
        <w:bottom w:val="none" w:sz="0" w:space="0" w:color="auto"/>
        <w:right w:val="none" w:sz="0" w:space="0" w:color="auto"/>
      </w:divBdr>
    </w:div>
    <w:div w:id="627593079">
      <w:bodyDiv w:val="1"/>
      <w:marLeft w:val="0"/>
      <w:marRight w:val="0"/>
      <w:marTop w:val="0"/>
      <w:marBottom w:val="0"/>
      <w:divBdr>
        <w:top w:val="none" w:sz="0" w:space="0" w:color="auto"/>
        <w:left w:val="none" w:sz="0" w:space="0" w:color="auto"/>
        <w:bottom w:val="none" w:sz="0" w:space="0" w:color="auto"/>
        <w:right w:val="none" w:sz="0" w:space="0" w:color="auto"/>
      </w:divBdr>
    </w:div>
    <w:div w:id="627593933">
      <w:bodyDiv w:val="1"/>
      <w:marLeft w:val="0"/>
      <w:marRight w:val="0"/>
      <w:marTop w:val="0"/>
      <w:marBottom w:val="0"/>
      <w:divBdr>
        <w:top w:val="none" w:sz="0" w:space="0" w:color="auto"/>
        <w:left w:val="none" w:sz="0" w:space="0" w:color="auto"/>
        <w:bottom w:val="none" w:sz="0" w:space="0" w:color="auto"/>
        <w:right w:val="none" w:sz="0" w:space="0" w:color="auto"/>
      </w:divBdr>
    </w:div>
    <w:div w:id="627661881">
      <w:bodyDiv w:val="1"/>
      <w:marLeft w:val="0"/>
      <w:marRight w:val="0"/>
      <w:marTop w:val="0"/>
      <w:marBottom w:val="0"/>
      <w:divBdr>
        <w:top w:val="none" w:sz="0" w:space="0" w:color="auto"/>
        <w:left w:val="none" w:sz="0" w:space="0" w:color="auto"/>
        <w:bottom w:val="none" w:sz="0" w:space="0" w:color="auto"/>
        <w:right w:val="none" w:sz="0" w:space="0" w:color="auto"/>
      </w:divBdr>
    </w:div>
    <w:div w:id="627781741">
      <w:bodyDiv w:val="1"/>
      <w:marLeft w:val="0"/>
      <w:marRight w:val="0"/>
      <w:marTop w:val="0"/>
      <w:marBottom w:val="0"/>
      <w:divBdr>
        <w:top w:val="none" w:sz="0" w:space="0" w:color="auto"/>
        <w:left w:val="none" w:sz="0" w:space="0" w:color="auto"/>
        <w:bottom w:val="none" w:sz="0" w:space="0" w:color="auto"/>
        <w:right w:val="none" w:sz="0" w:space="0" w:color="auto"/>
      </w:divBdr>
    </w:div>
    <w:div w:id="627786900">
      <w:bodyDiv w:val="1"/>
      <w:marLeft w:val="0"/>
      <w:marRight w:val="0"/>
      <w:marTop w:val="0"/>
      <w:marBottom w:val="0"/>
      <w:divBdr>
        <w:top w:val="none" w:sz="0" w:space="0" w:color="auto"/>
        <w:left w:val="none" w:sz="0" w:space="0" w:color="auto"/>
        <w:bottom w:val="none" w:sz="0" w:space="0" w:color="auto"/>
        <w:right w:val="none" w:sz="0" w:space="0" w:color="auto"/>
      </w:divBdr>
    </w:div>
    <w:div w:id="628317556">
      <w:bodyDiv w:val="1"/>
      <w:marLeft w:val="0"/>
      <w:marRight w:val="0"/>
      <w:marTop w:val="0"/>
      <w:marBottom w:val="0"/>
      <w:divBdr>
        <w:top w:val="none" w:sz="0" w:space="0" w:color="auto"/>
        <w:left w:val="none" w:sz="0" w:space="0" w:color="auto"/>
        <w:bottom w:val="none" w:sz="0" w:space="0" w:color="auto"/>
        <w:right w:val="none" w:sz="0" w:space="0" w:color="auto"/>
      </w:divBdr>
    </w:div>
    <w:div w:id="628363084">
      <w:bodyDiv w:val="1"/>
      <w:marLeft w:val="0"/>
      <w:marRight w:val="0"/>
      <w:marTop w:val="0"/>
      <w:marBottom w:val="0"/>
      <w:divBdr>
        <w:top w:val="none" w:sz="0" w:space="0" w:color="auto"/>
        <w:left w:val="none" w:sz="0" w:space="0" w:color="auto"/>
        <w:bottom w:val="none" w:sz="0" w:space="0" w:color="auto"/>
        <w:right w:val="none" w:sz="0" w:space="0" w:color="auto"/>
      </w:divBdr>
    </w:div>
    <w:div w:id="628514827">
      <w:bodyDiv w:val="1"/>
      <w:marLeft w:val="0"/>
      <w:marRight w:val="0"/>
      <w:marTop w:val="0"/>
      <w:marBottom w:val="0"/>
      <w:divBdr>
        <w:top w:val="none" w:sz="0" w:space="0" w:color="auto"/>
        <w:left w:val="none" w:sz="0" w:space="0" w:color="auto"/>
        <w:bottom w:val="none" w:sz="0" w:space="0" w:color="auto"/>
        <w:right w:val="none" w:sz="0" w:space="0" w:color="auto"/>
      </w:divBdr>
    </w:div>
    <w:div w:id="629014930">
      <w:bodyDiv w:val="1"/>
      <w:marLeft w:val="0"/>
      <w:marRight w:val="0"/>
      <w:marTop w:val="0"/>
      <w:marBottom w:val="0"/>
      <w:divBdr>
        <w:top w:val="none" w:sz="0" w:space="0" w:color="auto"/>
        <w:left w:val="none" w:sz="0" w:space="0" w:color="auto"/>
        <w:bottom w:val="none" w:sz="0" w:space="0" w:color="auto"/>
        <w:right w:val="none" w:sz="0" w:space="0" w:color="auto"/>
      </w:divBdr>
    </w:div>
    <w:div w:id="629019441">
      <w:bodyDiv w:val="1"/>
      <w:marLeft w:val="0"/>
      <w:marRight w:val="0"/>
      <w:marTop w:val="0"/>
      <w:marBottom w:val="0"/>
      <w:divBdr>
        <w:top w:val="none" w:sz="0" w:space="0" w:color="auto"/>
        <w:left w:val="none" w:sz="0" w:space="0" w:color="auto"/>
        <w:bottom w:val="none" w:sz="0" w:space="0" w:color="auto"/>
        <w:right w:val="none" w:sz="0" w:space="0" w:color="auto"/>
      </w:divBdr>
    </w:div>
    <w:div w:id="629239090">
      <w:bodyDiv w:val="1"/>
      <w:marLeft w:val="0"/>
      <w:marRight w:val="0"/>
      <w:marTop w:val="0"/>
      <w:marBottom w:val="0"/>
      <w:divBdr>
        <w:top w:val="none" w:sz="0" w:space="0" w:color="auto"/>
        <w:left w:val="none" w:sz="0" w:space="0" w:color="auto"/>
        <w:bottom w:val="none" w:sz="0" w:space="0" w:color="auto"/>
        <w:right w:val="none" w:sz="0" w:space="0" w:color="auto"/>
      </w:divBdr>
    </w:div>
    <w:div w:id="629287123">
      <w:bodyDiv w:val="1"/>
      <w:marLeft w:val="0"/>
      <w:marRight w:val="0"/>
      <w:marTop w:val="0"/>
      <w:marBottom w:val="0"/>
      <w:divBdr>
        <w:top w:val="none" w:sz="0" w:space="0" w:color="auto"/>
        <w:left w:val="none" w:sz="0" w:space="0" w:color="auto"/>
        <w:bottom w:val="none" w:sz="0" w:space="0" w:color="auto"/>
        <w:right w:val="none" w:sz="0" w:space="0" w:color="auto"/>
      </w:divBdr>
    </w:div>
    <w:div w:id="629671415">
      <w:bodyDiv w:val="1"/>
      <w:marLeft w:val="0"/>
      <w:marRight w:val="0"/>
      <w:marTop w:val="0"/>
      <w:marBottom w:val="0"/>
      <w:divBdr>
        <w:top w:val="none" w:sz="0" w:space="0" w:color="auto"/>
        <w:left w:val="none" w:sz="0" w:space="0" w:color="auto"/>
        <w:bottom w:val="none" w:sz="0" w:space="0" w:color="auto"/>
        <w:right w:val="none" w:sz="0" w:space="0" w:color="auto"/>
      </w:divBdr>
    </w:div>
    <w:div w:id="629942607">
      <w:bodyDiv w:val="1"/>
      <w:marLeft w:val="0"/>
      <w:marRight w:val="0"/>
      <w:marTop w:val="0"/>
      <w:marBottom w:val="0"/>
      <w:divBdr>
        <w:top w:val="none" w:sz="0" w:space="0" w:color="auto"/>
        <w:left w:val="none" w:sz="0" w:space="0" w:color="auto"/>
        <w:bottom w:val="none" w:sz="0" w:space="0" w:color="auto"/>
        <w:right w:val="none" w:sz="0" w:space="0" w:color="auto"/>
      </w:divBdr>
    </w:div>
    <w:div w:id="630206410">
      <w:bodyDiv w:val="1"/>
      <w:marLeft w:val="0"/>
      <w:marRight w:val="0"/>
      <w:marTop w:val="0"/>
      <w:marBottom w:val="0"/>
      <w:divBdr>
        <w:top w:val="none" w:sz="0" w:space="0" w:color="auto"/>
        <w:left w:val="none" w:sz="0" w:space="0" w:color="auto"/>
        <w:bottom w:val="none" w:sz="0" w:space="0" w:color="auto"/>
        <w:right w:val="none" w:sz="0" w:space="0" w:color="auto"/>
      </w:divBdr>
    </w:div>
    <w:div w:id="630332304">
      <w:bodyDiv w:val="1"/>
      <w:marLeft w:val="0"/>
      <w:marRight w:val="0"/>
      <w:marTop w:val="0"/>
      <w:marBottom w:val="0"/>
      <w:divBdr>
        <w:top w:val="none" w:sz="0" w:space="0" w:color="auto"/>
        <w:left w:val="none" w:sz="0" w:space="0" w:color="auto"/>
        <w:bottom w:val="none" w:sz="0" w:space="0" w:color="auto"/>
        <w:right w:val="none" w:sz="0" w:space="0" w:color="auto"/>
      </w:divBdr>
    </w:div>
    <w:div w:id="630479671">
      <w:bodyDiv w:val="1"/>
      <w:marLeft w:val="0"/>
      <w:marRight w:val="0"/>
      <w:marTop w:val="0"/>
      <w:marBottom w:val="0"/>
      <w:divBdr>
        <w:top w:val="none" w:sz="0" w:space="0" w:color="auto"/>
        <w:left w:val="none" w:sz="0" w:space="0" w:color="auto"/>
        <w:bottom w:val="none" w:sz="0" w:space="0" w:color="auto"/>
        <w:right w:val="none" w:sz="0" w:space="0" w:color="auto"/>
      </w:divBdr>
    </w:div>
    <w:div w:id="630524433">
      <w:bodyDiv w:val="1"/>
      <w:marLeft w:val="0"/>
      <w:marRight w:val="0"/>
      <w:marTop w:val="0"/>
      <w:marBottom w:val="0"/>
      <w:divBdr>
        <w:top w:val="none" w:sz="0" w:space="0" w:color="auto"/>
        <w:left w:val="none" w:sz="0" w:space="0" w:color="auto"/>
        <w:bottom w:val="none" w:sz="0" w:space="0" w:color="auto"/>
        <w:right w:val="none" w:sz="0" w:space="0" w:color="auto"/>
      </w:divBdr>
    </w:div>
    <w:div w:id="630553638">
      <w:bodyDiv w:val="1"/>
      <w:marLeft w:val="0"/>
      <w:marRight w:val="0"/>
      <w:marTop w:val="0"/>
      <w:marBottom w:val="0"/>
      <w:divBdr>
        <w:top w:val="none" w:sz="0" w:space="0" w:color="auto"/>
        <w:left w:val="none" w:sz="0" w:space="0" w:color="auto"/>
        <w:bottom w:val="none" w:sz="0" w:space="0" w:color="auto"/>
        <w:right w:val="none" w:sz="0" w:space="0" w:color="auto"/>
      </w:divBdr>
    </w:div>
    <w:div w:id="630553996">
      <w:bodyDiv w:val="1"/>
      <w:marLeft w:val="0"/>
      <w:marRight w:val="0"/>
      <w:marTop w:val="0"/>
      <w:marBottom w:val="0"/>
      <w:divBdr>
        <w:top w:val="none" w:sz="0" w:space="0" w:color="auto"/>
        <w:left w:val="none" w:sz="0" w:space="0" w:color="auto"/>
        <w:bottom w:val="none" w:sz="0" w:space="0" w:color="auto"/>
        <w:right w:val="none" w:sz="0" w:space="0" w:color="auto"/>
      </w:divBdr>
    </w:div>
    <w:div w:id="630980633">
      <w:bodyDiv w:val="1"/>
      <w:marLeft w:val="0"/>
      <w:marRight w:val="0"/>
      <w:marTop w:val="0"/>
      <w:marBottom w:val="0"/>
      <w:divBdr>
        <w:top w:val="none" w:sz="0" w:space="0" w:color="auto"/>
        <w:left w:val="none" w:sz="0" w:space="0" w:color="auto"/>
        <w:bottom w:val="none" w:sz="0" w:space="0" w:color="auto"/>
        <w:right w:val="none" w:sz="0" w:space="0" w:color="auto"/>
      </w:divBdr>
    </w:div>
    <w:div w:id="631327680">
      <w:bodyDiv w:val="1"/>
      <w:marLeft w:val="0"/>
      <w:marRight w:val="0"/>
      <w:marTop w:val="0"/>
      <w:marBottom w:val="0"/>
      <w:divBdr>
        <w:top w:val="none" w:sz="0" w:space="0" w:color="auto"/>
        <w:left w:val="none" w:sz="0" w:space="0" w:color="auto"/>
        <w:bottom w:val="none" w:sz="0" w:space="0" w:color="auto"/>
        <w:right w:val="none" w:sz="0" w:space="0" w:color="auto"/>
      </w:divBdr>
    </w:div>
    <w:div w:id="631714477">
      <w:bodyDiv w:val="1"/>
      <w:marLeft w:val="0"/>
      <w:marRight w:val="0"/>
      <w:marTop w:val="0"/>
      <w:marBottom w:val="0"/>
      <w:divBdr>
        <w:top w:val="none" w:sz="0" w:space="0" w:color="auto"/>
        <w:left w:val="none" w:sz="0" w:space="0" w:color="auto"/>
        <w:bottom w:val="none" w:sz="0" w:space="0" w:color="auto"/>
        <w:right w:val="none" w:sz="0" w:space="0" w:color="auto"/>
      </w:divBdr>
    </w:div>
    <w:div w:id="632174124">
      <w:bodyDiv w:val="1"/>
      <w:marLeft w:val="0"/>
      <w:marRight w:val="0"/>
      <w:marTop w:val="0"/>
      <w:marBottom w:val="0"/>
      <w:divBdr>
        <w:top w:val="none" w:sz="0" w:space="0" w:color="auto"/>
        <w:left w:val="none" w:sz="0" w:space="0" w:color="auto"/>
        <w:bottom w:val="none" w:sz="0" w:space="0" w:color="auto"/>
        <w:right w:val="none" w:sz="0" w:space="0" w:color="auto"/>
      </w:divBdr>
    </w:div>
    <w:div w:id="632249108">
      <w:bodyDiv w:val="1"/>
      <w:marLeft w:val="0"/>
      <w:marRight w:val="0"/>
      <w:marTop w:val="0"/>
      <w:marBottom w:val="0"/>
      <w:divBdr>
        <w:top w:val="none" w:sz="0" w:space="0" w:color="auto"/>
        <w:left w:val="none" w:sz="0" w:space="0" w:color="auto"/>
        <w:bottom w:val="none" w:sz="0" w:space="0" w:color="auto"/>
        <w:right w:val="none" w:sz="0" w:space="0" w:color="auto"/>
      </w:divBdr>
    </w:div>
    <w:div w:id="632251669">
      <w:bodyDiv w:val="1"/>
      <w:marLeft w:val="0"/>
      <w:marRight w:val="0"/>
      <w:marTop w:val="0"/>
      <w:marBottom w:val="0"/>
      <w:divBdr>
        <w:top w:val="none" w:sz="0" w:space="0" w:color="auto"/>
        <w:left w:val="none" w:sz="0" w:space="0" w:color="auto"/>
        <w:bottom w:val="none" w:sz="0" w:space="0" w:color="auto"/>
        <w:right w:val="none" w:sz="0" w:space="0" w:color="auto"/>
      </w:divBdr>
    </w:div>
    <w:div w:id="633679491">
      <w:bodyDiv w:val="1"/>
      <w:marLeft w:val="0"/>
      <w:marRight w:val="0"/>
      <w:marTop w:val="0"/>
      <w:marBottom w:val="0"/>
      <w:divBdr>
        <w:top w:val="none" w:sz="0" w:space="0" w:color="auto"/>
        <w:left w:val="none" w:sz="0" w:space="0" w:color="auto"/>
        <w:bottom w:val="none" w:sz="0" w:space="0" w:color="auto"/>
        <w:right w:val="none" w:sz="0" w:space="0" w:color="auto"/>
      </w:divBdr>
    </w:div>
    <w:div w:id="633753922">
      <w:bodyDiv w:val="1"/>
      <w:marLeft w:val="0"/>
      <w:marRight w:val="0"/>
      <w:marTop w:val="0"/>
      <w:marBottom w:val="0"/>
      <w:divBdr>
        <w:top w:val="none" w:sz="0" w:space="0" w:color="auto"/>
        <w:left w:val="none" w:sz="0" w:space="0" w:color="auto"/>
        <w:bottom w:val="none" w:sz="0" w:space="0" w:color="auto"/>
        <w:right w:val="none" w:sz="0" w:space="0" w:color="auto"/>
      </w:divBdr>
    </w:div>
    <w:div w:id="633828314">
      <w:bodyDiv w:val="1"/>
      <w:marLeft w:val="0"/>
      <w:marRight w:val="0"/>
      <w:marTop w:val="0"/>
      <w:marBottom w:val="0"/>
      <w:divBdr>
        <w:top w:val="none" w:sz="0" w:space="0" w:color="auto"/>
        <w:left w:val="none" w:sz="0" w:space="0" w:color="auto"/>
        <w:bottom w:val="none" w:sz="0" w:space="0" w:color="auto"/>
        <w:right w:val="none" w:sz="0" w:space="0" w:color="auto"/>
      </w:divBdr>
    </w:div>
    <w:div w:id="633949374">
      <w:bodyDiv w:val="1"/>
      <w:marLeft w:val="0"/>
      <w:marRight w:val="0"/>
      <w:marTop w:val="0"/>
      <w:marBottom w:val="0"/>
      <w:divBdr>
        <w:top w:val="none" w:sz="0" w:space="0" w:color="auto"/>
        <w:left w:val="none" w:sz="0" w:space="0" w:color="auto"/>
        <w:bottom w:val="none" w:sz="0" w:space="0" w:color="auto"/>
        <w:right w:val="none" w:sz="0" w:space="0" w:color="auto"/>
      </w:divBdr>
    </w:div>
    <w:div w:id="633950722">
      <w:bodyDiv w:val="1"/>
      <w:marLeft w:val="0"/>
      <w:marRight w:val="0"/>
      <w:marTop w:val="0"/>
      <w:marBottom w:val="0"/>
      <w:divBdr>
        <w:top w:val="none" w:sz="0" w:space="0" w:color="auto"/>
        <w:left w:val="none" w:sz="0" w:space="0" w:color="auto"/>
        <w:bottom w:val="none" w:sz="0" w:space="0" w:color="auto"/>
        <w:right w:val="none" w:sz="0" w:space="0" w:color="auto"/>
      </w:divBdr>
    </w:div>
    <w:div w:id="634066440">
      <w:bodyDiv w:val="1"/>
      <w:marLeft w:val="0"/>
      <w:marRight w:val="0"/>
      <w:marTop w:val="0"/>
      <w:marBottom w:val="0"/>
      <w:divBdr>
        <w:top w:val="none" w:sz="0" w:space="0" w:color="auto"/>
        <w:left w:val="none" w:sz="0" w:space="0" w:color="auto"/>
        <w:bottom w:val="none" w:sz="0" w:space="0" w:color="auto"/>
        <w:right w:val="none" w:sz="0" w:space="0" w:color="auto"/>
      </w:divBdr>
    </w:div>
    <w:div w:id="634262726">
      <w:bodyDiv w:val="1"/>
      <w:marLeft w:val="0"/>
      <w:marRight w:val="0"/>
      <w:marTop w:val="0"/>
      <w:marBottom w:val="0"/>
      <w:divBdr>
        <w:top w:val="none" w:sz="0" w:space="0" w:color="auto"/>
        <w:left w:val="none" w:sz="0" w:space="0" w:color="auto"/>
        <w:bottom w:val="none" w:sz="0" w:space="0" w:color="auto"/>
        <w:right w:val="none" w:sz="0" w:space="0" w:color="auto"/>
      </w:divBdr>
    </w:div>
    <w:div w:id="634481227">
      <w:bodyDiv w:val="1"/>
      <w:marLeft w:val="0"/>
      <w:marRight w:val="0"/>
      <w:marTop w:val="0"/>
      <w:marBottom w:val="0"/>
      <w:divBdr>
        <w:top w:val="none" w:sz="0" w:space="0" w:color="auto"/>
        <w:left w:val="none" w:sz="0" w:space="0" w:color="auto"/>
        <w:bottom w:val="none" w:sz="0" w:space="0" w:color="auto"/>
        <w:right w:val="none" w:sz="0" w:space="0" w:color="auto"/>
      </w:divBdr>
    </w:div>
    <w:div w:id="634485866">
      <w:bodyDiv w:val="1"/>
      <w:marLeft w:val="0"/>
      <w:marRight w:val="0"/>
      <w:marTop w:val="0"/>
      <w:marBottom w:val="0"/>
      <w:divBdr>
        <w:top w:val="none" w:sz="0" w:space="0" w:color="auto"/>
        <w:left w:val="none" w:sz="0" w:space="0" w:color="auto"/>
        <w:bottom w:val="none" w:sz="0" w:space="0" w:color="auto"/>
        <w:right w:val="none" w:sz="0" w:space="0" w:color="auto"/>
      </w:divBdr>
    </w:div>
    <w:div w:id="634603573">
      <w:bodyDiv w:val="1"/>
      <w:marLeft w:val="0"/>
      <w:marRight w:val="0"/>
      <w:marTop w:val="0"/>
      <w:marBottom w:val="0"/>
      <w:divBdr>
        <w:top w:val="none" w:sz="0" w:space="0" w:color="auto"/>
        <w:left w:val="none" w:sz="0" w:space="0" w:color="auto"/>
        <w:bottom w:val="none" w:sz="0" w:space="0" w:color="auto"/>
        <w:right w:val="none" w:sz="0" w:space="0" w:color="auto"/>
      </w:divBdr>
    </w:div>
    <w:div w:id="634793528">
      <w:bodyDiv w:val="1"/>
      <w:marLeft w:val="0"/>
      <w:marRight w:val="0"/>
      <w:marTop w:val="0"/>
      <w:marBottom w:val="0"/>
      <w:divBdr>
        <w:top w:val="none" w:sz="0" w:space="0" w:color="auto"/>
        <w:left w:val="none" w:sz="0" w:space="0" w:color="auto"/>
        <w:bottom w:val="none" w:sz="0" w:space="0" w:color="auto"/>
        <w:right w:val="none" w:sz="0" w:space="0" w:color="auto"/>
      </w:divBdr>
    </w:div>
    <w:div w:id="634915360">
      <w:bodyDiv w:val="1"/>
      <w:marLeft w:val="0"/>
      <w:marRight w:val="0"/>
      <w:marTop w:val="0"/>
      <w:marBottom w:val="0"/>
      <w:divBdr>
        <w:top w:val="none" w:sz="0" w:space="0" w:color="auto"/>
        <w:left w:val="none" w:sz="0" w:space="0" w:color="auto"/>
        <w:bottom w:val="none" w:sz="0" w:space="0" w:color="auto"/>
        <w:right w:val="none" w:sz="0" w:space="0" w:color="auto"/>
      </w:divBdr>
    </w:div>
    <w:div w:id="634943727">
      <w:bodyDiv w:val="1"/>
      <w:marLeft w:val="0"/>
      <w:marRight w:val="0"/>
      <w:marTop w:val="0"/>
      <w:marBottom w:val="0"/>
      <w:divBdr>
        <w:top w:val="none" w:sz="0" w:space="0" w:color="auto"/>
        <w:left w:val="none" w:sz="0" w:space="0" w:color="auto"/>
        <w:bottom w:val="none" w:sz="0" w:space="0" w:color="auto"/>
        <w:right w:val="none" w:sz="0" w:space="0" w:color="auto"/>
      </w:divBdr>
    </w:div>
    <w:div w:id="635258567">
      <w:bodyDiv w:val="1"/>
      <w:marLeft w:val="0"/>
      <w:marRight w:val="0"/>
      <w:marTop w:val="0"/>
      <w:marBottom w:val="0"/>
      <w:divBdr>
        <w:top w:val="none" w:sz="0" w:space="0" w:color="auto"/>
        <w:left w:val="none" w:sz="0" w:space="0" w:color="auto"/>
        <w:bottom w:val="none" w:sz="0" w:space="0" w:color="auto"/>
        <w:right w:val="none" w:sz="0" w:space="0" w:color="auto"/>
      </w:divBdr>
    </w:div>
    <w:div w:id="635260781">
      <w:bodyDiv w:val="1"/>
      <w:marLeft w:val="0"/>
      <w:marRight w:val="0"/>
      <w:marTop w:val="0"/>
      <w:marBottom w:val="0"/>
      <w:divBdr>
        <w:top w:val="none" w:sz="0" w:space="0" w:color="auto"/>
        <w:left w:val="none" w:sz="0" w:space="0" w:color="auto"/>
        <w:bottom w:val="none" w:sz="0" w:space="0" w:color="auto"/>
        <w:right w:val="none" w:sz="0" w:space="0" w:color="auto"/>
      </w:divBdr>
    </w:div>
    <w:div w:id="635843279">
      <w:bodyDiv w:val="1"/>
      <w:marLeft w:val="0"/>
      <w:marRight w:val="0"/>
      <w:marTop w:val="0"/>
      <w:marBottom w:val="0"/>
      <w:divBdr>
        <w:top w:val="none" w:sz="0" w:space="0" w:color="auto"/>
        <w:left w:val="none" w:sz="0" w:space="0" w:color="auto"/>
        <w:bottom w:val="none" w:sz="0" w:space="0" w:color="auto"/>
        <w:right w:val="none" w:sz="0" w:space="0" w:color="auto"/>
      </w:divBdr>
    </w:div>
    <w:div w:id="635913979">
      <w:bodyDiv w:val="1"/>
      <w:marLeft w:val="0"/>
      <w:marRight w:val="0"/>
      <w:marTop w:val="0"/>
      <w:marBottom w:val="0"/>
      <w:divBdr>
        <w:top w:val="none" w:sz="0" w:space="0" w:color="auto"/>
        <w:left w:val="none" w:sz="0" w:space="0" w:color="auto"/>
        <w:bottom w:val="none" w:sz="0" w:space="0" w:color="auto"/>
        <w:right w:val="none" w:sz="0" w:space="0" w:color="auto"/>
      </w:divBdr>
    </w:div>
    <w:div w:id="636035440">
      <w:bodyDiv w:val="1"/>
      <w:marLeft w:val="0"/>
      <w:marRight w:val="0"/>
      <w:marTop w:val="0"/>
      <w:marBottom w:val="0"/>
      <w:divBdr>
        <w:top w:val="none" w:sz="0" w:space="0" w:color="auto"/>
        <w:left w:val="none" w:sz="0" w:space="0" w:color="auto"/>
        <w:bottom w:val="none" w:sz="0" w:space="0" w:color="auto"/>
        <w:right w:val="none" w:sz="0" w:space="0" w:color="auto"/>
      </w:divBdr>
    </w:div>
    <w:div w:id="636225572">
      <w:bodyDiv w:val="1"/>
      <w:marLeft w:val="0"/>
      <w:marRight w:val="0"/>
      <w:marTop w:val="0"/>
      <w:marBottom w:val="0"/>
      <w:divBdr>
        <w:top w:val="none" w:sz="0" w:space="0" w:color="auto"/>
        <w:left w:val="none" w:sz="0" w:space="0" w:color="auto"/>
        <w:bottom w:val="none" w:sz="0" w:space="0" w:color="auto"/>
        <w:right w:val="none" w:sz="0" w:space="0" w:color="auto"/>
      </w:divBdr>
    </w:div>
    <w:div w:id="636255451">
      <w:bodyDiv w:val="1"/>
      <w:marLeft w:val="0"/>
      <w:marRight w:val="0"/>
      <w:marTop w:val="0"/>
      <w:marBottom w:val="0"/>
      <w:divBdr>
        <w:top w:val="none" w:sz="0" w:space="0" w:color="auto"/>
        <w:left w:val="none" w:sz="0" w:space="0" w:color="auto"/>
        <w:bottom w:val="none" w:sz="0" w:space="0" w:color="auto"/>
        <w:right w:val="none" w:sz="0" w:space="0" w:color="auto"/>
      </w:divBdr>
    </w:div>
    <w:div w:id="636374121">
      <w:bodyDiv w:val="1"/>
      <w:marLeft w:val="0"/>
      <w:marRight w:val="0"/>
      <w:marTop w:val="0"/>
      <w:marBottom w:val="0"/>
      <w:divBdr>
        <w:top w:val="none" w:sz="0" w:space="0" w:color="auto"/>
        <w:left w:val="none" w:sz="0" w:space="0" w:color="auto"/>
        <w:bottom w:val="none" w:sz="0" w:space="0" w:color="auto"/>
        <w:right w:val="none" w:sz="0" w:space="0" w:color="auto"/>
      </w:divBdr>
    </w:div>
    <w:div w:id="636377163">
      <w:bodyDiv w:val="1"/>
      <w:marLeft w:val="0"/>
      <w:marRight w:val="0"/>
      <w:marTop w:val="0"/>
      <w:marBottom w:val="0"/>
      <w:divBdr>
        <w:top w:val="none" w:sz="0" w:space="0" w:color="auto"/>
        <w:left w:val="none" w:sz="0" w:space="0" w:color="auto"/>
        <w:bottom w:val="none" w:sz="0" w:space="0" w:color="auto"/>
        <w:right w:val="none" w:sz="0" w:space="0" w:color="auto"/>
      </w:divBdr>
    </w:div>
    <w:div w:id="636763479">
      <w:bodyDiv w:val="1"/>
      <w:marLeft w:val="0"/>
      <w:marRight w:val="0"/>
      <w:marTop w:val="0"/>
      <w:marBottom w:val="0"/>
      <w:divBdr>
        <w:top w:val="none" w:sz="0" w:space="0" w:color="auto"/>
        <w:left w:val="none" w:sz="0" w:space="0" w:color="auto"/>
        <w:bottom w:val="none" w:sz="0" w:space="0" w:color="auto"/>
        <w:right w:val="none" w:sz="0" w:space="0" w:color="auto"/>
      </w:divBdr>
    </w:div>
    <w:div w:id="637027991">
      <w:bodyDiv w:val="1"/>
      <w:marLeft w:val="0"/>
      <w:marRight w:val="0"/>
      <w:marTop w:val="0"/>
      <w:marBottom w:val="0"/>
      <w:divBdr>
        <w:top w:val="none" w:sz="0" w:space="0" w:color="auto"/>
        <w:left w:val="none" w:sz="0" w:space="0" w:color="auto"/>
        <w:bottom w:val="none" w:sz="0" w:space="0" w:color="auto"/>
        <w:right w:val="none" w:sz="0" w:space="0" w:color="auto"/>
      </w:divBdr>
    </w:div>
    <w:div w:id="637153862">
      <w:bodyDiv w:val="1"/>
      <w:marLeft w:val="0"/>
      <w:marRight w:val="0"/>
      <w:marTop w:val="0"/>
      <w:marBottom w:val="0"/>
      <w:divBdr>
        <w:top w:val="none" w:sz="0" w:space="0" w:color="auto"/>
        <w:left w:val="none" w:sz="0" w:space="0" w:color="auto"/>
        <w:bottom w:val="none" w:sz="0" w:space="0" w:color="auto"/>
        <w:right w:val="none" w:sz="0" w:space="0" w:color="auto"/>
      </w:divBdr>
    </w:div>
    <w:div w:id="637227905">
      <w:bodyDiv w:val="1"/>
      <w:marLeft w:val="0"/>
      <w:marRight w:val="0"/>
      <w:marTop w:val="0"/>
      <w:marBottom w:val="0"/>
      <w:divBdr>
        <w:top w:val="none" w:sz="0" w:space="0" w:color="auto"/>
        <w:left w:val="none" w:sz="0" w:space="0" w:color="auto"/>
        <w:bottom w:val="none" w:sz="0" w:space="0" w:color="auto"/>
        <w:right w:val="none" w:sz="0" w:space="0" w:color="auto"/>
      </w:divBdr>
    </w:div>
    <w:div w:id="637300006">
      <w:bodyDiv w:val="1"/>
      <w:marLeft w:val="0"/>
      <w:marRight w:val="0"/>
      <w:marTop w:val="0"/>
      <w:marBottom w:val="0"/>
      <w:divBdr>
        <w:top w:val="none" w:sz="0" w:space="0" w:color="auto"/>
        <w:left w:val="none" w:sz="0" w:space="0" w:color="auto"/>
        <w:bottom w:val="none" w:sz="0" w:space="0" w:color="auto"/>
        <w:right w:val="none" w:sz="0" w:space="0" w:color="auto"/>
      </w:divBdr>
    </w:div>
    <w:div w:id="637303097">
      <w:bodyDiv w:val="1"/>
      <w:marLeft w:val="0"/>
      <w:marRight w:val="0"/>
      <w:marTop w:val="0"/>
      <w:marBottom w:val="0"/>
      <w:divBdr>
        <w:top w:val="none" w:sz="0" w:space="0" w:color="auto"/>
        <w:left w:val="none" w:sz="0" w:space="0" w:color="auto"/>
        <w:bottom w:val="none" w:sz="0" w:space="0" w:color="auto"/>
        <w:right w:val="none" w:sz="0" w:space="0" w:color="auto"/>
      </w:divBdr>
    </w:div>
    <w:div w:id="637564174">
      <w:bodyDiv w:val="1"/>
      <w:marLeft w:val="0"/>
      <w:marRight w:val="0"/>
      <w:marTop w:val="0"/>
      <w:marBottom w:val="0"/>
      <w:divBdr>
        <w:top w:val="none" w:sz="0" w:space="0" w:color="auto"/>
        <w:left w:val="none" w:sz="0" w:space="0" w:color="auto"/>
        <w:bottom w:val="none" w:sz="0" w:space="0" w:color="auto"/>
        <w:right w:val="none" w:sz="0" w:space="0" w:color="auto"/>
      </w:divBdr>
    </w:div>
    <w:div w:id="637758772">
      <w:bodyDiv w:val="1"/>
      <w:marLeft w:val="0"/>
      <w:marRight w:val="0"/>
      <w:marTop w:val="0"/>
      <w:marBottom w:val="0"/>
      <w:divBdr>
        <w:top w:val="none" w:sz="0" w:space="0" w:color="auto"/>
        <w:left w:val="none" w:sz="0" w:space="0" w:color="auto"/>
        <w:bottom w:val="none" w:sz="0" w:space="0" w:color="auto"/>
        <w:right w:val="none" w:sz="0" w:space="0" w:color="auto"/>
      </w:divBdr>
    </w:div>
    <w:div w:id="637950826">
      <w:bodyDiv w:val="1"/>
      <w:marLeft w:val="0"/>
      <w:marRight w:val="0"/>
      <w:marTop w:val="0"/>
      <w:marBottom w:val="0"/>
      <w:divBdr>
        <w:top w:val="none" w:sz="0" w:space="0" w:color="auto"/>
        <w:left w:val="none" w:sz="0" w:space="0" w:color="auto"/>
        <w:bottom w:val="none" w:sz="0" w:space="0" w:color="auto"/>
        <w:right w:val="none" w:sz="0" w:space="0" w:color="auto"/>
      </w:divBdr>
    </w:div>
    <w:div w:id="637952797">
      <w:bodyDiv w:val="1"/>
      <w:marLeft w:val="0"/>
      <w:marRight w:val="0"/>
      <w:marTop w:val="0"/>
      <w:marBottom w:val="0"/>
      <w:divBdr>
        <w:top w:val="none" w:sz="0" w:space="0" w:color="auto"/>
        <w:left w:val="none" w:sz="0" w:space="0" w:color="auto"/>
        <w:bottom w:val="none" w:sz="0" w:space="0" w:color="auto"/>
        <w:right w:val="none" w:sz="0" w:space="0" w:color="auto"/>
      </w:divBdr>
    </w:div>
    <w:div w:id="638534276">
      <w:bodyDiv w:val="1"/>
      <w:marLeft w:val="0"/>
      <w:marRight w:val="0"/>
      <w:marTop w:val="0"/>
      <w:marBottom w:val="0"/>
      <w:divBdr>
        <w:top w:val="none" w:sz="0" w:space="0" w:color="auto"/>
        <w:left w:val="none" w:sz="0" w:space="0" w:color="auto"/>
        <w:bottom w:val="none" w:sz="0" w:space="0" w:color="auto"/>
        <w:right w:val="none" w:sz="0" w:space="0" w:color="auto"/>
      </w:divBdr>
    </w:div>
    <w:div w:id="638654048">
      <w:bodyDiv w:val="1"/>
      <w:marLeft w:val="0"/>
      <w:marRight w:val="0"/>
      <w:marTop w:val="0"/>
      <w:marBottom w:val="0"/>
      <w:divBdr>
        <w:top w:val="none" w:sz="0" w:space="0" w:color="auto"/>
        <w:left w:val="none" w:sz="0" w:space="0" w:color="auto"/>
        <w:bottom w:val="none" w:sz="0" w:space="0" w:color="auto"/>
        <w:right w:val="none" w:sz="0" w:space="0" w:color="auto"/>
      </w:divBdr>
    </w:div>
    <w:div w:id="638656650">
      <w:bodyDiv w:val="1"/>
      <w:marLeft w:val="0"/>
      <w:marRight w:val="0"/>
      <w:marTop w:val="0"/>
      <w:marBottom w:val="0"/>
      <w:divBdr>
        <w:top w:val="none" w:sz="0" w:space="0" w:color="auto"/>
        <w:left w:val="none" w:sz="0" w:space="0" w:color="auto"/>
        <w:bottom w:val="none" w:sz="0" w:space="0" w:color="auto"/>
        <w:right w:val="none" w:sz="0" w:space="0" w:color="auto"/>
      </w:divBdr>
    </w:div>
    <w:div w:id="638731625">
      <w:bodyDiv w:val="1"/>
      <w:marLeft w:val="0"/>
      <w:marRight w:val="0"/>
      <w:marTop w:val="0"/>
      <w:marBottom w:val="0"/>
      <w:divBdr>
        <w:top w:val="none" w:sz="0" w:space="0" w:color="auto"/>
        <w:left w:val="none" w:sz="0" w:space="0" w:color="auto"/>
        <w:bottom w:val="none" w:sz="0" w:space="0" w:color="auto"/>
        <w:right w:val="none" w:sz="0" w:space="0" w:color="auto"/>
      </w:divBdr>
    </w:div>
    <w:div w:id="638918527">
      <w:bodyDiv w:val="1"/>
      <w:marLeft w:val="0"/>
      <w:marRight w:val="0"/>
      <w:marTop w:val="0"/>
      <w:marBottom w:val="0"/>
      <w:divBdr>
        <w:top w:val="none" w:sz="0" w:space="0" w:color="auto"/>
        <w:left w:val="none" w:sz="0" w:space="0" w:color="auto"/>
        <w:bottom w:val="none" w:sz="0" w:space="0" w:color="auto"/>
        <w:right w:val="none" w:sz="0" w:space="0" w:color="auto"/>
      </w:divBdr>
    </w:div>
    <w:div w:id="639000825">
      <w:bodyDiv w:val="1"/>
      <w:marLeft w:val="0"/>
      <w:marRight w:val="0"/>
      <w:marTop w:val="0"/>
      <w:marBottom w:val="0"/>
      <w:divBdr>
        <w:top w:val="none" w:sz="0" w:space="0" w:color="auto"/>
        <w:left w:val="none" w:sz="0" w:space="0" w:color="auto"/>
        <w:bottom w:val="none" w:sz="0" w:space="0" w:color="auto"/>
        <w:right w:val="none" w:sz="0" w:space="0" w:color="auto"/>
      </w:divBdr>
    </w:div>
    <w:div w:id="639115140">
      <w:bodyDiv w:val="1"/>
      <w:marLeft w:val="0"/>
      <w:marRight w:val="0"/>
      <w:marTop w:val="0"/>
      <w:marBottom w:val="0"/>
      <w:divBdr>
        <w:top w:val="none" w:sz="0" w:space="0" w:color="auto"/>
        <w:left w:val="none" w:sz="0" w:space="0" w:color="auto"/>
        <w:bottom w:val="none" w:sz="0" w:space="0" w:color="auto"/>
        <w:right w:val="none" w:sz="0" w:space="0" w:color="auto"/>
      </w:divBdr>
    </w:div>
    <w:div w:id="639963671">
      <w:bodyDiv w:val="1"/>
      <w:marLeft w:val="0"/>
      <w:marRight w:val="0"/>
      <w:marTop w:val="0"/>
      <w:marBottom w:val="0"/>
      <w:divBdr>
        <w:top w:val="none" w:sz="0" w:space="0" w:color="auto"/>
        <w:left w:val="none" w:sz="0" w:space="0" w:color="auto"/>
        <w:bottom w:val="none" w:sz="0" w:space="0" w:color="auto"/>
        <w:right w:val="none" w:sz="0" w:space="0" w:color="auto"/>
      </w:divBdr>
    </w:div>
    <w:div w:id="640772686">
      <w:bodyDiv w:val="1"/>
      <w:marLeft w:val="0"/>
      <w:marRight w:val="0"/>
      <w:marTop w:val="0"/>
      <w:marBottom w:val="0"/>
      <w:divBdr>
        <w:top w:val="none" w:sz="0" w:space="0" w:color="auto"/>
        <w:left w:val="none" w:sz="0" w:space="0" w:color="auto"/>
        <w:bottom w:val="none" w:sz="0" w:space="0" w:color="auto"/>
        <w:right w:val="none" w:sz="0" w:space="0" w:color="auto"/>
      </w:divBdr>
    </w:div>
    <w:div w:id="640959507">
      <w:bodyDiv w:val="1"/>
      <w:marLeft w:val="0"/>
      <w:marRight w:val="0"/>
      <w:marTop w:val="0"/>
      <w:marBottom w:val="0"/>
      <w:divBdr>
        <w:top w:val="none" w:sz="0" w:space="0" w:color="auto"/>
        <w:left w:val="none" w:sz="0" w:space="0" w:color="auto"/>
        <w:bottom w:val="none" w:sz="0" w:space="0" w:color="auto"/>
        <w:right w:val="none" w:sz="0" w:space="0" w:color="auto"/>
      </w:divBdr>
    </w:div>
    <w:div w:id="641231630">
      <w:bodyDiv w:val="1"/>
      <w:marLeft w:val="0"/>
      <w:marRight w:val="0"/>
      <w:marTop w:val="0"/>
      <w:marBottom w:val="0"/>
      <w:divBdr>
        <w:top w:val="none" w:sz="0" w:space="0" w:color="auto"/>
        <w:left w:val="none" w:sz="0" w:space="0" w:color="auto"/>
        <w:bottom w:val="none" w:sz="0" w:space="0" w:color="auto"/>
        <w:right w:val="none" w:sz="0" w:space="0" w:color="auto"/>
      </w:divBdr>
    </w:div>
    <w:div w:id="641346479">
      <w:bodyDiv w:val="1"/>
      <w:marLeft w:val="0"/>
      <w:marRight w:val="0"/>
      <w:marTop w:val="0"/>
      <w:marBottom w:val="0"/>
      <w:divBdr>
        <w:top w:val="none" w:sz="0" w:space="0" w:color="auto"/>
        <w:left w:val="none" w:sz="0" w:space="0" w:color="auto"/>
        <w:bottom w:val="none" w:sz="0" w:space="0" w:color="auto"/>
        <w:right w:val="none" w:sz="0" w:space="0" w:color="auto"/>
      </w:divBdr>
    </w:div>
    <w:div w:id="641616419">
      <w:bodyDiv w:val="1"/>
      <w:marLeft w:val="0"/>
      <w:marRight w:val="0"/>
      <w:marTop w:val="0"/>
      <w:marBottom w:val="0"/>
      <w:divBdr>
        <w:top w:val="none" w:sz="0" w:space="0" w:color="auto"/>
        <w:left w:val="none" w:sz="0" w:space="0" w:color="auto"/>
        <w:bottom w:val="none" w:sz="0" w:space="0" w:color="auto"/>
        <w:right w:val="none" w:sz="0" w:space="0" w:color="auto"/>
      </w:divBdr>
    </w:div>
    <w:div w:id="641618772">
      <w:bodyDiv w:val="1"/>
      <w:marLeft w:val="0"/>
      <w:marRight w:val="0"/>
      <w:marTop w:val="0"/>
      <w:marBottom w:val="0"/>
      <w:divBdr>
        <w:top w:val="none" w:sz="0" w:space="0" w:color="auto"/>
        <w:left w:val="none" w:sz="0" w:space="0" w:color="auto"/>
        <w:bottom w:val="none" w:sz="0" w:space="0" w:color="auto"/>
        <w:right w:val="none" w:sz="0" w:space="0" w:color="auto"/>
      </w:divBdr>
    </w:div>
    <w:div w:id="641694204">
      <w:bodyDiv w:val="1"/>
      <w:marLeft w:val="0"/>
      <w:marRight w:val="0"/>
      <w:marTop w:val="0"/>
      <w:marBottom w:val="0"/>
      <w:divBdr>
        <w:top w:val="none" w:sz="0" w:space="0" w:color="auto"/>
        <w:left w:val="none" w:sz="0" w:space="0" w:color="auto"/>
        <w:bottom w:val="none" w:sz="0" w:space="0" w:color="auto"/>
        <w:right w:val="none" w:sz="0" w:space="0" w:color="auto"/>
      </w:divBdr>
    </w:div>
    <w:div w:id="641734824">
      <w:bodyDiv w:val="1"/>
      <w:marLeft w:val="0"/>
      <w:marRight w:val="0"/>
      <w:marTop w:val="0"/>
      <w:marBottom w:val="0"/>
      <w:divBdr>
        <w:top w:val="none" w:sz="0" w:space="0" w:color="auto"/>
        <w:left w:val="none" w:sz="0" w:space="0" w:color="auto"/>
        <w:bottom w:val="none" w:sz="0" w:space="0" w:color="auto"/>
        <w:right w:val="none" w:sz="0" w:space="0" w:color="auto"/>
      </w:divBdr>
    </w:div>
    <w:div w:id="641814505">
      <w:bodyDiv w:val="1"/>
      <w:marLeft w:val="0"/>
      <w:marRight w:val="0"/>
      <w:marTop w:val="0"/>
      <w:marBottom w:val="0"/>
      <w:divBdr>
        <w:top w:val="none" w:sz="0" w:space="0" w:color="auto"/>
        <w:left w:val="none" w:sz="0" w:space="0" w:color="auto"/>
        <w:bottom w:val="none" w:sz="0" w:space="0" w:color="auto"/>
        <w:right w:val="none" w:sz="0" w:space="0" w:color="auto"/>
      </w:divBdr>
    </w:div>
    <w:div w:id="641888812">
      <w:bodyDiv w:val="1"/>
      <w:marLeft w:val="0"/>
      <w:marRight w:val="0"/>
      <w:marTop w:val="0"/>
      <w:marBottom w:val="0"/>
      <w:divBdr>
        <w:top w:val="none" w:sz="0" w:space="0" w:color="auto"/>
        <w:left w:val="none" w:sz="0" w:space="0" w:color="auto"/>
        <w:bottom w:val="none" w:sz="0" w:space="0" w:color="auto"/>
        <w:right w:val="none" w:sz="0" w:space="0" w:color="auto"/>
      </w:divBdr>
    </w:div>
    <w:div w:id="642344740">
      <w:bodyDiv w:val="1"/>
      <w:marLeft w:val="0"/>
      <w:marRight w:val="0"/>
      <w:marTop w:val="0"/>
      <w:marBottom w:val="0"/>
      <w:divBdr>
        <w:top w:val="none" w:sz="0" w:space="0" w:color="auto"/>
        <w:left w:val="none" w:sz="0" w:space="0" w:color="auto"/>
        <w:bottom w:val="none" w:sz="0" w:space="0" w:color="auto"/>
        <w:right w:val="none" w:sz="0" w:space="0" w:color="auto"/>
      </w:divBdr>
    </w:div>
    <w:div w:id="642587512">
      <w:bodyDiv w:val="1"/>
      <w:marLeft w:val="0"/>
      <w:marRight w:val="0"/>
      <w:marTop w:val="0"/>
      <w:marBottom w:val="0"/>
      <w:divBdr>
        <w:top w:val="none" w:sz="0" w:space="0" w:color="auto"/>
        <w:left w:val="none" w:sz="0" w:space="0" w:color="auto"/>
        <w:bottom w:val="none" w:sz="0" w:space="0" w:color="auto"/>
        <w:right w:val="none" w:sz="0" w:space="0" w:color="auto"/>
      </w:divBdr>
    </w:div>
    <w:div w:id="642777363">
      <w:bodyDiv w:val="1"/>
      <w:marLeft w:val="0"/>
      <w:marRight w:val="0"/>
      <w:marTop w:val="0"/>
      <w:marBottom w:val="0"/>
      <w:divBdr>
        <w:top w:val="none" w:sz="0" w:space="0" w:color="auto"/>
        <w:left w:val="none" w:sz="0" w:space="0" w:color="auto"/>
        <w:bottom w:val="none" w:sz="0" w:space="0" w:color="auto"/>
        <w:right w:val="none" w:sz="0" w:space="0" w:color="auto"/>
      </w:divBdr>
    </w:div>
    <w:div w:id="642777911">
      <w:bodyDiv w:val="1"/>
      <w:marLeft w:val="0"/>
      <w:marRight w:val="0"/>
      <w:marTop w:val="0"/>
      <w:marBottom w:val="0"/>
      <w:divBdr>
        <w:top w:val="none" w:sz="0" w:space="0" w:color="auto"/>
        <w:left w:val="none" w:sz="0" w:space="0" w:color="auto"/>
        <w:bottom w:val="none" w:sz="0" w:space="0" w:color="auto"/>
        <w:right w:val="none" w:sz="0" w:space="0" w:color="auto"/>
      </w:divBdr>
    </w:div>
    <w:div w:id="642808115">
      <w:bodyDiv w:val="1"/>
      <w:marLeft w:val="0"/>
      <w:marRight w:val="0"/>
      <w:marTop w:val="0"/>
      <w:marBottom w:val="0"/>
      <w:divBdr>
        <w:top w:val="none" w:sz="0" w:space="0" w:color="auto"/>
        <w:left w:val="none" w:sz="0" w:space="0" w:color="auto"/>
        <w:bottom w:val="none" w:sz="0" w:space="0" w:color="auto"/>
        <w:right w:val="none" w:sz="0" w:space="0" w:color="auto"/>
      </w:divBdr>
    </w:div>
    <w:div w:id="642924376">
      <w:bodyDiv w:val="1"/>
      <w:marLeft w:val="0"/>
      <w:marRight w:val="0"/>
      <w:marTop w:val="0"/>
      <w:marBottom w:val="0"/>
      <w:divBdr>
        <w:top w:val="none" w:sz="0" w:space="0" w:color="auto"/>
        <w:left w:val="none" w:sz="0" w:space="0" w:color="auto"/>
        <w:bottom w:val="none" w:sz="0" w:space="0" w:color="auto"/>
        <w:right w:val="none" w:sz="0" w:space="0" w:color="auto"/>
      </w:divBdr>
    </w:div>
    <w:div w:id="643045338">
      <w:bodyDiv w:val="1"/>
      <w:marLeft w:val="0"/>
      <w:marRight w:val="0"/>
      <w:marTop w:val="0"/>
      <w:marBottom w:val="0"/>
      <w:divBdr>
        <w:top w:val="none" w:sz="0" w:space="0" w:color="auto"/>
        <w:left w:val="none" w:sz="0" w:space="0" w:color="auto"/>
        <w:bottom w:val="none" w:sz="0" w:space="0" w:color="auto"/>
        <w:right w:val="none" w:sz="0" w:space="0" w:color="auto"/>
      </w:divBdr>
    </w:div>
    <w:div w:id="643126749">
      <w:bodyDiv w:val="1"/>
      <w:marLeft w:val="0"/>
      <w:marRight w:val="0"/>
      <w:marTop w:val="0"/>
      <w:marBottom w:val="0"/>
      <w:divBdr>
        <w:top w:val="none" w:sz="0" w:space="0" w:color="auto"/>
        <w:left w:val="none" w:sz="0" w:space="0" w:color="auto"/>
        <w:bottom w:val="none" w:sz="0" w:space="0" w:color="auto"/>
        <w:right w:val="none" w:sz="0" w:space="0" w:color="auto"/>
      </w:divBdr>
    </w:div>
    <w:div w:id="643895851">
      <w:bodyDiv w:val="1"/>
      <w:marLeft w:val="0"/>
      <w:marRight w:val="0"/>
      <w:marTop w:val="0"/>
      <w:marBottom w:val="0"/>
      <w:divBdr>
        <w:top w:val="none" w:sz="0" w:space="0" w:color="auto"/>
        <w:left w:val="none" w:sz="0" w:space="0" w:color="auto"/>
        <w:bottom w:val="none" w:sz="0" w:space="0" w:color="auto"/>
        <w:right w:val="none" w:sz="0" w:space="0" w:color="auto"/>
      </w:divBdr>
    </w:div>
    <w:div w:id="643966712">
      <w:bodyDiv w:val="1"/>
      <w:marLeft w:val="0"/>
      <w:marRight w:val="0"/>
      <w:marTop w:val="0"/>
      <w:marBottom w:val="0"/>
      <w:divBdr>
        <w:top w:val="none" w:sz="0" w:space="0" w:color="auto"/>
        <w:left w:val="none" w:sz="0" w:space="0" w:color="auto"/>
        <w:bottom w:val="none" w:sz="0" w:space="0" w:color="auto"/>
        <w:right w:val="none" w:sz="0" w:space="0" w:color="auto"/>
      </w:divBdr>
    </w:div>
    <w:div w:id="644553135">
      <w:bodyDiv w:val="1"/>
      <w:marLeft w:val="0"/>
      <w:marRight w:val="0"/>
      <w:marTop w:val="0"/>
      <w:marBottom w:val="0"/>
      <w:divBdr>
        <w:top w:val="none" w:sz="0" w:space="0" w:color="auto"/>
        <w:left w:val="none" w:sz="0" w:space="0" w:color="auto"/>
        <w:bottom w:val="none" w:sz="0" w:space="0" w:color="auto"/>
        <w:right w:val="none" w:sz="0" w:space="0" w:color="auto"/>
      </w:divBdr>
    </w:div>
    <w:div w:id="644624755">
      <w:bodyDiv w:val="1"/>
      <w:marLeft w:val="0"/>
      <w:marRight w:val="0"/>
      <w:marTop w:val="0"/>
      <w:marBottom w:val="0"/>
      <w:divBdr>
        <w:top w:val="none" w:sz="0" w:space="0" w:color="auto"/>
        <w:left w:val="none" w:sz="0" w:space="0" w:color="auto"/>
        <w:bottom w:val="none" w:sz="0" w:space="0" w:color="auto"/>
        <w:right w:val="none" w:sz="0" w:space="0" w:color="auto"/>
      </w:divBdr>
    </w:div>
    <w:div w:id="645206516">
      <w:bodyDiv w:val="1"/>
      <w:marLeft w:val="0"/>
      <w:marRight w:val="0"/>
      <w:marTop w:val="0"/>
      <w:marBottom w:val="0"/>
      <w:divBdr>
        <w:top w:val="none" w:sz="0" w:space="0" w:color="auto"/>
        <w:left w:val="none" w:sz="0" w:space="0" w:color="auto"/>
        <w:bottom w:val="none" w:sz="0" w:space="0" w:color="auto"/>
        <w:right w:val="none" w:sz="0" w:space="0" w:color="auto"/>
      </w:divBdr>
    </w:div>
    <w:div w:id="645210474">
      <w:bodyDiv w:val="1"/>
      <w:marLeft w:val="0"/>
      <w:marRight w:val="0"/>
      <w:marTop w:val="0"/>
      <w:marBottom w:val="0"/>
      <w:divBdr>
        <w:top w:val="none" w:sz="0" w:space="0" w:color="auto"/>
        <w:left w:val="none" w:sz="0" w:space="0" w:color="auto"/>
        <w:bottom w:val="none" w:sz="0" w:space="0" w:color="auto"/>
        <w:right w:val="none" w:sz="0" w:space="0" w:color="auto"/>
      </w:divBdr>
    </w:div>
    <w:div w:id="645551336">
      <w:bodyDiv w:val="1"/>
      <w:marLeft w:val="0"/>
      <w:marRight w:val="0"/>
      <w:marTop w:val="0"/>
      <w:marBottom w:val="0"/>
      <w:divBdr>
        <w:top w:val="none" w:sz="0" w:space="0" w:color="auto"/>
        <w:left w:val="none" w:sz="0" w:space="0" w:color="auto"/>
        <w:bottom w:val="none" w:sz="0" w:space="0" w:color="auto"/>
        <w:right w:val="none" w:sz="0" w:space="0" w:color="auto"/>
      </w:divBdr>
    </w:div>
    <w:div w:id="645666467">
      <w:bodyDiv w:val="1"/>
      <w:marLeft w:val="0"/>
      <w:marRight w:val="0"/>
      <w:marTop w:val="0"/>
      <w:marBottom w:val="0"/>
      <w:divBdr>
        <w:top w:val="none" w:sz="0" w:space="0" w:color="auto"/>
        <w:left w:val="none" w:sz="0" w:space="0" w:color="auto"/>
        <w:bottom w:val="none" w:sz="0" w:space="0" w:color="auto"/>
        <w:right w:val="none" w:sz="0" w:space="0" w:color="auto"/>
      </w:divBdr>
    </w:div>
    <w:div w:id="645860764">
      <w:bodyDiv w:val="1"/>
      <w:marLeft w:val="0"/>
      <w:marRight w:val="0"/>
      <w:marTop w:val="0"/>
      <w:marBottom w:val="0"/>
      <w:divBdr>
        <w:top w:val="none" w:sz="0" w:space="0" w:color="auto"/>
        <w:left w:val="none" w:sz="0" w:space="0" w:color="auto"/>
        <w:bottom w:val="none" w:sz="0" w:space="0" w:color="auto"/>
        <w:right w:val="none" w:sz="0" w:space="0" w:color="auto"/>
      </w:divBdr>
    </w:div>
    <w:div w:id="645934493">
      <w:bodyDiv w:val="1"/>
      <w:marLeft w:val="0"/>
      <w:marRight w:val="0"/>
      <w:marTop w:val="0"/>
      <w:marBottom w:val="0"/>
      <w:divBdr>
        <w:top w:val="none" w:sz="0" w:space="0" w:color="auto"/>
        <w:left w:val="none" w:sz="0" w:space="0" w:color="auto"/>
        <w:bottom w:val="none" w:sz="0" w:space="0" w:color="auto"/>
        <w:right w:val="none" w:sz="0" w:space="0" w:color="auto"/>
      </w:divBdr>
    </w:div>
    <w:div w:id="646205493">
      <w:bodyDiv w:val="1"/>
      <w:marLeft w:val="0"/>
      <w:marRight w:val="0"/>
      <w:marTop w:val="0"/>
      <w:marBottom w:val="0"/>
      <w:divBdr>
        <w:top w:val="none" w:sz="0" w:space="0" w:color="auto"/>
        <w:left w:val="none" w:sz="0" w:space="0" w:color="auto"/>
        <w:bottom w:val="none" w:sz="0" w:space="0" w:color="auto"/>
        <w:right w:val="none" w:sz="0" w:space="0" w:color="auto"/>
      </w:divBdr>
    </w:div>
    <w:div w:id="646251552">
      <w:bodyDiv w:val="1"/>
      <w:marLeft w:val="0"/>
      <w:marRight w:val="0"/>
      <w:marTop w:val="0"/>
      <w:marBottom w:val="0"/>
      <w:divBdr>
        <w:top w:val="none" w:sz="0" w:space="0" w:color="auto"/>
        <w:left w:val="none" w:sz="0" w:space="0" w:color="auto"/>
        <w:bottom w:val="none" w:sz="0" w:space="0" w:color="auto"/>
        <w:right w:val="none" w:sz="0" w:space="0" w:color="auto"/>
      </w:divBdr>
    </w:div>
    <w:div w:id="646320765">
      <w:bodyDiv w:val="1"/>
      <w:marLeft w:val="0"/>
      <w:marRight w:val="0"/>
      <w:marTop w:val="0"/>
      <w:marBottom w:val="0"/>
      <w:divBdr>
        <w:top w:val="none" w:sz="0" w:space="0" w:color="auto"/>
        <w:left w:val="none" w:sz="0" w:space="0" w:color="auto"/>
        <w:bottom w:val="none" w:sz="0" w:space="0" w:color="auto"/>
        <w:right w:val="none" w:sz="0" w:space="0" w:color="auto"/>
      </w:divBdr>
    </w:div>
    <w:div w:id="646518656">
      <w:bodyDiv w:val="1"/>
      <w:marLeft w:val="0"/>
      <w:marRight w:val="0"/>
      <w:marTop w:val="0"/>
      <w:marBottom w:val="0"/>
      <w:divBdr>
        <w:top w:val="none" w:sz="0" w:space="0" w:color="auto"/>
        <w:left w:val="none" w:sz="0" w:space="0" w:color="auto"/>
        <w:bottom w:val="none" w:sz="0" w:space="0" w:color="auto"/>
        <w:right w:val="none" w:sz="0" w:space="0" w:color="auto"/>
      </w:divBdr>
    </w:div>
    <w:div w:id="646713865">
      <w:bodyDiv w:val="1"/>
      <w:marLeft w:val="0"/>
      <w:marRight w:val="0"/>
      <w:marTop w:val="0"/>
      <w:marBottom w:val="0"/>
      <w:divBdr>
        <w:top w:val="none" w:sz="0" w:space="0" w:color="auto"/>
        <w:left w:val="none" w:sz="0" w:space="0" w:color="auto"/>
        <w:bottom w:val="none" w:sz="0" w:space="0" w:color="auto"/>
        <w:right w:val="none" w:sz="0" w:space="0" w:color="auto"/>
      </w:divBdr>
    </w:div>
    <w:div w:id="646714467">
      <w:bodyDiv w:val="1"/>
      <w:marLeft w:val="0"/>
      <w:marRight w:val="0"/>
      <w:marTop w:val="0"/>
      <w:marBottom w:val="0"/>
      <w:divBdr>
        <w:top w:val="none" w:sz="0" w:space="0" w:color="auto"/>
        <w:left w:val="none" w:sz="0" w:space="0" w:color="auto"/>
        <w:bottom w:val="none" w:sz="0" w:space="0" w:color="auto"/>
        <w:right w:val="none" w:sz="0" w:space="0" w:color="auto"/>
      </w:divBdr>
    </w:div>
    <w:div w:id="646860073">
      <w:bodyDiv w:val="1"/>
      <w:marLeft w:val="0"/>
      <w:marRight w:val="0"/>
      <w:marTop w:val="0"/>
      <w:marBottom w:val="0"/>
      <w:divBdr>
        <w:top w:val="none" w:sz="0" w:space="0" w:color="auto"/>
        <w:left w:val="none" w:sz="0" w:space="0" w:color="auto"/>
        <w:bottom w:val="none" w:sz="0" w:space="0" w:color="auto"/>
        <w:right w:val="none" w:sz="0" w:space="0" w:color="auto"/>
      </w:divBdr>
    </w:div>
    <w:div w:id="647049404">
      <w:bodyDiv w:val="1"/>
      <w:marLeft w:val="0"/>
      <w:marRight w:val="0"/>
      <w:marTop w:val="0"/>
      <w:marBottom w:val="0"/>
      <w:divBdr>
        <w:top w:val="none" w:sz="0" w:space="0" w:color="auto"/>
        <w:left w:val="none" w:sz="0" w:space="0" w:color="auto"/>
        <w:bottom w:val="none" w:sz="0" w:space="0" w:color="auto"/>
        <w:right w:val="none" w:sz="0" w:space="0" w:color="auto"/>
      </w:divBdr>
    </w:div>
    <w:div w:id="647243517">
      <w:bodyDiv w:val="1"/>
      <w:marLeft w:val="0"/>
      <w:marRight w:val="0"/>
      <w:marTop w:val="0"/>
      <w:marBottom w:val="0"/>
      <w:divBdr>
        <w:top w:val="none" w:sz="0" w:space="0" w:color="auto"/>
        <w:left w:val="none" w:sz="0" w:space="0" w:color="auto"/>
        <w:bottom w:val="none" w:sz="0" w:space="0" w:color="auto"/>
        <w:right w:val="none" w:sz="0" w:space="0" w:color="auto"/>
      </w:divBdr>
    </w:div>
    <w:div w:id="647591761">
      <w:bodyDiv w:val="1"/>
      <w:marLeft w:val="0"/>
      <w:marRight w:val="0"/>
      <w:marTop w:val="0"/>
      <w:marBottom w:val="0"/>
      <w:divBdr>
        <w:top w:val="none" w:sz="0" w:space="0" w:color="auto"/>
        <w:left w:val="none" w:sz="0" w:space="0" w:color="auto"/>
        <w:bottom w:val="none" w:sz="0" w:space="0" w:color="auto"/>
        <w:right w:val="none" w:sz="0" w:space="0" w:color="auto"/>
      </w:divBdr>
    </w:div>
    <w:div w:id="647829960">
      <w:bodyDiv w:val="1"/>
      <w:marLeft w:val="0"/>
      <w:marRight w:val="0"/>
      <w:marTop w:val="0"/>
      <w:marBottom w:val="0"/>
      <w:divBdr>
        <w:top w:val="none" w:sz="0" w:space="0" w:color="auto"/>
        <w:left w:val="none" w:sz="0" w:space="0" w:color="auto"/>
        <w:bottom w:val="none" w:sz="0" w:space="0" w:color="auto"/>
        <w:right w:val="none" w:sz="0" w:space="0" w:color="auto"/>
      </w:divBdr>
    </w:div>
    <w:div w:id="648482793">
      <w:bodyDiv w:val="1"/>
      <w:marLeft w:val="0"/>
      <w:marRight w:val="0"/>
      <w:marTop w:val="0"/>
      <w:marBottom w:val="0"/>
      <w:divBdr>
        <w:top w:val="none" w:sz="0" w:space="0" w:color="auto"/>
        <w:left w:val="none" w:sz="0" w:space="0" w:color="auto"/>
        <w:bottom w:val="none" w:sz="0" w:space="0" w:color="auto"/>
        <w:right w:val="none" w:sz="0" w:space="0" w:color="auto"/>
      </w:divBdr>
    </w:div>
    <w:div w:id="648558902">
      <w:bodyDiv w:val="1"/>
      <w:marLeft w:val="0"/>
      <w:marRight w:val="0"/>
      <w:marTop w:val="0"/>
      <w:marBottom w:val="0"/>
      <w:divBdr>
        <w:top w:val="none" w:sz="0" w:space="0" w:color="auto"/>
        <w:left w:val="none" w:sz="0" w:space="0" w:color="auto"/>
        <w:bottom w:val="none" w:sz="0" w:space="0" w:color="auto"/>
        <w:right w:val="none" w:sz="0" w:space="0" w:color="auto"/>
      </w:divBdr>
    </w:div>
    <w:div w:id="648559835">
      <w:bodyDiv w:val="1"/>
      <w:marLeft w:val="0"/>
      <w:marRight w:val="0"/>
      <w:marTop w:val="0"/>
      <w:marBottom w:val="0"/>
      <w:divBdr>
        <w:top w:val="none" w:sz="0" w:space="0" w:color="auto"/>
        <w:left w:val="none" w:sz="0" w:space="0" w:color="auto"/>
        <w:bottom w:val="none" w:sz="0" w:space="0" w:color="auto"/>
        <w:right w:val="none" w:sz="0" w:space="0" w:color="auto"/>
      </w:divBdr>
    </w:div>
    <w:div w:id="648899697">
      <w:bodyDiv w:val="1"/>
      <w:marLeft w:val="0"/>
      <w:marRight w:val="0"/>
      <w:marTop w:val="0"/>
      <w:marBottom w:val="0"/>
      <w:divBdr>
        <w:top w:val="none" w:sz="0" w:space="0" w:color="auto"/>
        <w:left w:val="none" w:sz="0" w:space="0" w:color="auto"/>
        <w:bottom w:val="none" w:sz="0" w:space="0" w:color="auto"/>
        <w:right w:val="none" w:sz="0" w:space="0" w:color="auto"/>
      </w:divBdr>
    </w:div>
    <w:div w:id="649091725">
      <w:bodyDiv w:val="1"/>
      <w:marLeft w:val="0"/>
      <w:marRight w:val="0"/>
      <w:marTop w:val="0"/>
      <w:marBottom w:val="0"/>
      <w:divBdr>
        <w:top w:val="none" w:sz="0" w:space="0" w:color="auto"/>
        <w:left w:val="none" w:sz="0" w:space="0" w:color="auto"/>
        <w:bottom w:val="none" w:sz="0" w:space="0" w:color="auto"/>
        <w:right w:val="none" w:sz="0" w:space="0" w:color="auto"/>
      </w:divBdr>
    </w:div>
    <w:div w:id="649603501">
      <w:bodyDiv w:val="1"/>
      <w:marLeft w:val="0"/>
      <w:marRight w:val="0"/>
      <w:marTop w:val="0"/>
      <w:marBottom w:val="0"/>
      <w:divBdr>
        <w:top w:val="none" w:sz="0" w:space="0" w:color="auto"/>
        <w:left w:val="none" w:sz="0" w:space="0" w:color="auto"/>
        <w:bottom w:val="none" w:sz="0" w:space="0" w:color="auto"/>
        <w:right w:val="none" w:sz="0" w:space="0" w:color="auto"/>
      </w:divBdr>
    </w:div>
    <w:div w:id="649677340">
      <w:bodyDiv w:val="1"/>
      <w:marLeft w:val="0"/>
      <w:marRight w:val="0"/>
      <w:marTop w:val="0"/>
      <w:marBottom w:val="0"/>
      <w:divBdr>
        <w:top w:val="none" w:sz="0" w:space="0" w:color="auto"/>
        <w:left w:val="none" w:sz="0" w:space="0" w:color="auto"/>
        <w:bottom w:val="none" w:sz="0" w:space="0" w:color="auto"/>
        <w:right w:val="none" w:sz="0" w:space="0" w:color="auto"/>
      </w:divBdr>
    </w:div>
    <w:div w:id="649821223">
      <w:bodyDiv w:val="1"/>
      <w:marLeft w:val="0"/>
      <w:marRight w:val="0"/>
      <w:marTop w:val="0"/>
      <w:marBottom w:val="0"/>
      <w:divBdr>
        <w:top w:val="none" w:sz="0" w:space="0" w:color="auto"/>
        <w:left w:val="none" w:sz="0" w:space="0" w:color="auto"/>
        <w:bottom w:val="none" w:sz="0" w:space="0" w:color="auto"/>
        <w:right w:val="none" w:sz="0" w:space="0" w:color="auto"/>
      </w:divBdr>
    </w:div>
    <w:div w:id="649867777">
      <w:bodyDiv w:val="1"/>
      <w:marLeft w:val="0"/>
      <w:marRight w:val="0"/>
      <w:marTop w:val="0"/>
      <w:marBottom w:val="0"/>
      <w:divBdr>
        <w:top w:val="none" w:sz="0" w:space="0" w:color="auto"/>
        <w:left w:val="none" w:sz="0" w:space="0" w:color="auto"/>
        <w:bottom w:val="none" w:sz="0" w:space="0" w:color="auto"/>
        <w:right w:val="none" w:sz="0" w:space="0" w:color="auto"/>
      </w:divBdr>
    </w:div>
    <w:div w:id="649868509">
      <w:bodyDiv w:val="1"/>
      <w:marLeft w:val="0"/>
      <w:marRight w:val="0"/>
      <w:marTop w:val="0"/>
      <w:marBottom w:val="0"/>
      <w:divBdr>
        <w:top w:val="none" w:sz="0" w:space="0" w:color="auto"/>
        <w:left w:val="none" w:sz="0" w:space="0" w:color="auto"/>
        <w:bottom w:val="none" w:sz="0" w:space="0" w:color="auto"/>
        <w:right w:val="none" w:sz="0" w:space="0" w:color="auto"/>
      </w:divBdr>
    </w:div>
    <w:div w:id="649939396">
      <w:bodyDiv w:val="1"/>
      <w:marLeft w:val="0"/>
      <w:marRight w:val="0"/>
      <w:marTop w:val="0"/>
      <w:marBottom w:val="0"/>
      <w:divBdr>
        <w:top w:val="none" w:sz="0" w:space="0" w:color="auto"/>
        <w:left w:val="none" w:sz="0" w:space="0" w:color="auto"/>
        <w:bottom w:val="none" w:sz="0" w:space="0" w:color="auto"/>
        <w:right w:val="none" w:sz="0" w:space="0" w:color="auto"/>
      </w:divBdr>
    </w:div>
    <w:div w:id="650062015">
      <w:bodyDiv w:val="1"/>
      <w:marLeft w:val="0"/>
      <w:marRight w:val="0"/>
      <w:marTop w:val="0"/>
      <w:marBottom w:val="0"/>
      <w:divBdr>
        <w:top w:val="none" w:sz="0" w:space="0" w:color="auto"/>
        <w:left w:val="none" w:sz="0" w:space="0" w:color="auto"/>
        <w:bottom w:val="none" w:sz="0" w:space="0" w:color="auto"/>
        <w:right w:val="none" w:sz="0" w:space="0" w:color="auto"/>
      </w:divBdr>
    </w:div>
    <w:div w:id="650252990">
      <w:bodyDiv w:val="1"/>
      <w:marLeft w:val="0"/>
      <w:marRight w:val="0"/>
      <w:marTop w:val="0"/>
      <w:marBottom w:val="0"/>
      <w:divBdr>
        <w:top w:val="none" w:sz="0" w:space="0" w:color="auto"/>
        <w:left w:val="none" w:sz="0" w:space="0" w:color="auto"/>
        <w:bottom w:val="none" w:sz="0" w:space="0" w:color="auto"/>
        <w:right w:val="none" w:sz="0" w:space="0" w:color="auto"/>
      </w:divBdr>
    </w:div>
    <w:div w:id="650331971">
      <w:bodyDiv w:val="1"/>
      <w:marLeft w:val="0"/>
      <w:marRight w:val="0"/>
      <w:marTop w:val="0"/>
      <w:marBottom w:val="0"/>
      <w:divBdr>
        <w:top w:val="none" w:sz="0" w:space="0" w:color="auto"/>
        <w:left w:val="none" w:sz="0" w:space="0" w:color="auto"/>
        <w:bottom w:val="none" w:sz="0" w:space="0" w:color="auto"/>
        <w:right w:val="none" w:sz="0" w:space="0" w:color="auto"/>
      </w:divBdr>
    </w:div>
    <w:div w:id="650446150">
      <w:bodyDiv w:val="1"/>
      <w:marLeft w:val="0"/>
      <w:marRight w:val="0"/>
      <w:marTop w:val="0"/>
      <w:marBottom w:val="0"/>
      <w:divBdr>
        <w:top w:val="none" w:sz="0" w:space="0" w:color="auto"/>
        <w:left w:val="none" w:sz="0" w:space="0" w:color="auto"/>
        <w:bottom w:val="none" w:sz="0" w:space="0" w:color="auto"/>
        <w:right w:val="none" w:sz="0" w:space="0" w:color="auto"/>
      </w:divBdr>
    </w:div>
    <w:div w:id="650525358">
      <w:bodyDiv w:val="1"/>
      <w:marLeft w:val="0"/>
      <w:marRight w:val="0"/>
      <w:marTop w:val="0"/>
      <w:marBottom w:val="0"/>
      <w:divBdr>
        <w:top w:val="none" w:sz="0" w:space="0" w:color="auto"/>
        <w:left w:val="none" w:sz="0" w:space="0" w:color="auto"/>
        <w:bottom w:val="none" w:sz="0" w:space="0" w:color="auto"/>
        <w:right w:val="none" w:sz="0" w:space="0" w:color="auto"/>
      </w:divBdr>
    </w:div>
    <w:div w:id="650643181">
      <w:bodyDiv w:val="1"/>
      <w:marLeft w:val="0"/>
      <w:marRight w:val="0"/>
      <w:marTop w:val="0"/>
      <w:marBottom w:val="0"/>
      <w:divBdr>
        <w:top w:val="none" w:sz="0" w:space="0" w:color="auto"/>
        <w:left w:val="none" w:sz="0" w:space="0" w:color="auto"/>
        <w:bottom w:val="none" w:sz="0" w:space="0" w:color="auto"/>
        <w:right w:val="none" w:sz="0" w:space="0" w:color="auto"/>
      </w:divBdr>
    </w:div>
    <w:div w:id="650720756">
      <w:bodyDiv w:val="1"/>
      <w:marLeft w:val="0"/>
      <w:marRight w:val="0"/>
      <w:marTop w:val="0"/>
      <w:marBottom w:val="0"/>
      <w:divBdr>
        <w:top w:val="none" w:sz="0" w:space="0" w:color="auto"/>
        <w:left w:val="none" w:sz="0" w:space="0" w:color="auto"/>
        <w:bottom w:val="none" w:sz="0" w:space="0" w:color="auto"/>
        <w:right w:val="none" w:sz="0" w:space="0" w:color="auto"/>
      </w:divBdr>
    </w:div>
    <w:div w:id="650983758">
      <w:bodyDiv w:val="1"/>
      <w:marLeft w:val="0"/>
      <w:marRight w:val="0"/>
      <w:marTop w:val="0"/>
      <w:marBottom w:val="0"/>
      <w:divBdr>
        <w:top w:val="none" w:sz="0" w:space="0" w:color="auto"/>
        <w:left w:val="none" w:sz="0" w:space="0" w:color="auto"/>
        <w:bottom w:val="none" w:sz="0" w:space="0" w:color="auto"/>
        <w:right w:val="none" w:sz="0" w:space="0" w:color="auto"/>
      </w:divBdr>
    </w:div>
    <w:div w:id="651645100">
      <w:bodyDiv w:val="1"/>
      <w:marLeft w:val="0"/>
      <w:marRight w:val="0"/>
      <w:marTop w:val="0"/>
      <w:marBottom w:val="0"/>
      <w:divBdr>
        <w:top w:val="none" w:sz="0" w:space="0" w:color="auto"/>
        <w:left w:val="none" w:sz="0" w:space="0" w:color="auto"/>
        <w:bottom w:val="none" w:sz="0" w:space="0" w:color="auto"/>
        <w:right w:val="none" w:sz="0" w:space="0" w:color="auto"/>
      </w:divBdr>
    </w:div>
    <w:div w:id="651834898">
      <w:bodyDiv w:val="1"/>
      <w:marLeft w:val="0"/>
      <w:marRight w:val="0"/>
      <w:marTop w:val="0"/>
      <w:marBottom w:val="0"/>
      <w:divBdr>
        <w:top w:val="none" w:sz="0" w:space="0" w:color="auto"/>
        <w:left w:val="none" w:sz="0" w:space="0" w:color="auto"/>
        <w:bottom w:val="none" w:sz="0" w:space="0" w:color="auto"/>
        <w:right w:val="none" w:sz="0" w:space="0" w:color="auto"/>
      </w:divBdr>
    </w:div>
    <w:div w:id="651953611">
      <w:bodyDiv w:val="1"/>
      <w:marLeft w:val="0"/>
      <w:marRight w:val="0"/>
      <w:marTop w:val="0"/>
      <w:marBottom w:val="0"/>
      <w:divBdr>
        <w:top w:val="none" w:sz="0" w:space="0" w:color="auto"/>
        <w:left w:val="none" w:sz="0" w:space="0" w:color="auto"/>
        <w:bottom w:val="none" w:sz="0" w:space="0" w:color="auto"/>
        <w:right w:val="none" w:sz="0" w:space="0" w:color="auto"/>
      </w:divBdr>
    </w:div>
    <w:div w:id="651980914">
      <w:bodyDiv w:val="1"/>
      <w:marLeft w:val="0"/>
      <w:marRight w:val="0"/>
      <w:marTop w:val="0"/>
      <w:marBottom w:val="0"/>
      <w:divBdr>
        <w:top w:val="none" w:sz="0" w:space="0" w:color="auto"/>
        <w:left w:val="none" w:sz="0" w:space="0" w:color="auto"/>
        <w:bottom w:val="none" w:sz="0" w:space="0" w:color="auto"/>
        <w:right w:val="none" w:sz="0" w:space="0" w:color="auto"/>
      </w:divBdr>
    </w:div>
    <w:div w:id="652024926">
      <w:bodyDiv w:val="1"/>
      <w:marLeft w:val="0"/>
      <w:marRight w:val="0"/>
      <w:marTop w:val="0"/>
      <w:marBottom w:val="0"/>
      <w:divBdr>
        <w:top w:val="none" w:sz="0" w:space="0" w:color="auto"/>
        <w:left w:val="none" w:sz="0" w:space="0" w:color="auto"/>
        <w:bottom w:val="none" w:sz="0" w:space="0" w:color="auto"/>
        <w:right w:val="none" w:sz="0" w:space="0" w:color="auto"/>
      </w:divBdr>
    </w:div>
    <w:div w:id="652946527">
      <w:bodyDiv w:val="1"/>
      <w:marLeft w:val="0"/>
      <w:marRight w:val="0"/>
      <w:marTop w:val="0"/>
      <w:marBottom w:val="0"/>
      <w:divBdr>
        <w:top w:val="none" w:sz="0" w:space="0" w:color="auto"/>
        <w:left w:val="none" w:sz="0" w:space="0" w:color="auto"/>
        <w:bottom w:val="none" w:sz="0" w:space="0" w:color="auto"/>
        <w:right w:val="none" w:sz="0" w:space="0" w:color="auto"/>
      </w:divBdr>
    </w:div>
    <w:div w:id="653144374">
      <w:bodyDiv w:val="1"/>
      <w:marLeft w:val="0"/>
      <w:marRight w:val="0"/>
      <w:marTop w:val="0"/>
      <w:marBottom w:val="0"/>
      <w:divBdr>
        <w:top w:val="none" w:sz="0" w:space="0" w:color="auto"/>
        <w:left w:val="none" w:sz="0" w:space="0" w:color="auto"/>
        <w:bottom w:val="none" w:sz="0" w:space="0" w:color="auto"/>
        <w:right w:val="none" w:sz="0" w:space="0" w:color="auto"/>
      </w:divBdr>
    </w:div>
    <w:div w:id="653147639">
      <w:bodyDiv w:val="1"/>
      <w:marLeft w:val="0"/>
      <w:marRight w:val="0"/>
      <w:marTop w:val="0"/>
      <w:marBottom w:val="0"/>
      <w:divBdr>
        <w:top w:val="none" w:sz="0" w:space="0" w:color="auto"/>
        <w:left w:val="none" w:sz="0" w:space="0" w:color="auto"/>
        <w:bottom w:val="none" w:sz="0" w:space="0" w:color="auto"/>
        <w:right w:val="none" w:sz="0" w:space="0" w:color="auto"/>
      </w:divBdr>
    </w:div>
    <w:div w:id="653219164">
      <w:bodyDiv w:val="1"/>
      <w:marLeft w:val="0"/>
      <w:marRight w:val="0"/>
      <w:marTop w:val="0"/>
      <w:marBottom w:val="0"/>
      <w:divBdr>
        <w:top w:val="none" w:sz="0" w:space="0" w:color="auto"/>
        <w:left w:val="none" w:sz="0" w:space="0" w:color="auto"/>
        <w:bottom w:val="none" w:sz="0" w:space="0" w:color="auto"/>
        <w:right w:val="none" w:sz="0" w:space="0" w:color="auto"/>
      </w:divBdr>
    </w:div>
    <w:div w:id="653292103">
      <w:bodyDiv w:val="1"/>
      <w:marLeft w:val="0"/>
      <w:marRight w:val="0"/>
      <w:marTop w:val="0"/>
      <w:marBottom w:val="0"/>
      <w:divBdr>
        <w:top w:val="none" w:sz="0" w:space="0" w:color="auto"/>
        <w:left w:val="none" w:sz="0" w:space="0" w:color="auto"/>
        <w:bottom w:val="none" w:sz="0" w:space="0" w:color="auto"/>
        <w:right w:val="none" w:sz="0" w:space="0" w:color="auto"/>
      </w:divBdr>
    </w:div>
    <w:div w:id="653485583">
      <w:bodyDiv w:val="1"/>
      <w:marLeft w:val="0"/>
      <w:marRight w:val="0"/>
      <w:marTop w:val="0"/>
      <w:marBottom w:val="0"/>
      <w:divBdr>
        <w:top w:val="none" w:sz="0" w:space="0" w:color="auto"/>
        <w:left w:val="none" w:sz="0" w:space="0" w:color="auto"/>
        <w:bottom w:val="none" w:sz="0" w:space="0" w:color="auto"/>
        <w:right w:val="none" w:sz="0" w:space="0" w:color="auto"/>
      </w:divBdr>
    </w:div>
    <w:div w:id="653532343">
      <w:bodyDiv w:val="1"/>
      <w:marLeft w:val="0"/>
      <w:marRight w:val="0"/>
      <w:marTop w:val="0"/>
      <w:marBottom w:val="0"/>
      <w:divBdr>
        <w:top w:val="none" w:sz="0" w:space="0" w:color="auto"/>
        <w:left w:val="none" w:sz="0" w:space="0" w:color="auto"/>
        <w:bottom w:val="none" w:sz="0" w:space="0" w:color="auto"/>
        <w:right w:val="none" w:sz="0" w:space="0" w:color="auto"/>
      </w:divBdr>
    </w:div>
    <w:div w:id="653686632">
      <w:bodyDiv w:val="1"/>
      <w:marLeft w:val="0"/>
      <w:marRight w:val="0"/>
      <w:marTop w:val="0"/>
      <w:marBottom w:val="0"/>
      <w:divBdr>
        <w:top w:val="none" w:sz="0" w:space="0" w:color="auto"/>
        <w:left w:val="none" w:sz="0" w:space="0" w:color="auto"/>
        <w:bottom w:val="none" w:sz="0" w:space="0" w:color="auto"/>
        <w:right w:val="none" w:sz="0" w:space="0" w:color="auto"/>
      </w:divBdr>
    </w:div>
    <w:div w:id="653997713">
      <w:bodyDiv w:val="1"/>
      <w:marLeft w:val="0"/>
      <w:marRight w:val="0"/>
      <w:marTop w:val="0"/>
      <w:marBottom w:val="0"/>
      <w:divBdr>
        <w:top w:val="none" w:sz="0" w:space="0" w:color="auto"/>
        <w:left w:val="none" w:sz="0" w:space="0" w:color="auto"/>
        <w:bottom w:val="none" w:sz="0" w:space="0" w:color="auto"/>
        <w:right w:val="none" w:sz="0" w:space="0" w:color="auto"/>
      </w:divBdr>
    </w:div>
    <w:div w:id="654262444">
      <w:bodyDiv w:val="1"/>
      <w:marLeft w:val="0"/>
      <w:marRight w:val="0"/>
      <w:marTop w:val="0"/>
      <w:marBottom w:val="0"/>
      <w:divBdr>
        <w:top w:val="none" w:sz="0" w:space="0" w:color="auto"/>
        <w:left w:val="none" w:sz="0" w:space="0" w:color="auto"/>
        <w:bottom w:val="none" w:sz="0" w:space="0" w:color="auto"/>
        <w:right w:val="none" w:sz="0" w:space="0" w:color="auto"/>
      </w:divBdr>
    </w:div>
    <w:div w:id="654532445">
      <w:bodyDiv w:val="1"/>
      <w:marLeft w:val="0"/>
      <w:marRight w:val="0"/>
      <w:marTop w:val="0"/>
      <w:marBottom w:val="0"/>
      <w:divBdr>
        <w:top w:val="none" w:sz="0" w:space="0" w:color="auto"/>
        <w:left w:val="none" w:sz="0" w:space="0" w:color="auto"/>
        <w:bottom w:val="none" w:sz="0" w:space="0" w:color="auto"/>
        <w:right w:val="none" w:sz="0" w:space="0" w:color="auto"/>
      </w:divBdr>
    </w:div>
    <w:div w:id="654573903">
      <w:bodyDiv w:val="1"/>
      <w:marLeft w:val="0"/>
      <w:marRight w:val="0"/>
      <w:marTop w:val="0"/>
      <w:marBottom w:val="0"/>
      <w:divBdr>
        <w:top w:val="none" w:sz="0" w:space="0" w:color="auto"/>
        <w:left w:val="none" w:sz="0" w:space="0" w:color="auto"/>
        <w:bottom w:val="none" w:sz="0" w:space="0" w:color="auto"/>
        <w:right w:val="none" w:sz="0" w:space="0" w:color="auto"/>
      </w:divBdr>
    </w:div>
    <w:div w:id="654574014">
      <w:bodyDiv w:val="1"/>
      <w:marLeft w:val="0"/>
      <w:marRight w:val="0"/>
      <w:marTop w:val="0"/>
      <w:marBottom w:val="0"/>
      <w:divBdr>
        <w:top w:val="none" w:sz="0" w:space="0" w:color="auto"/>
        <w:left w:val="none" w:sz="0" w:space="0" w:color="auto"/>
        <w:bottom w:val="none" w:sz="0" w:space="0" w:color="auto"/>
        <w:right w:val="none" w:sz="0" w:space="0" w:color="auto"/>
      </w:divBdr>
    </w:div>
    <w:div w:id="654651779">
      <w:bodyDiv w:val="1"/>
      <w:marLeft w:val="0"/>
      <w:marRight w:val="0"/>
      <w:marTop w:val="0"/>
      <w:marBottom w:val="0"/>
      <w:divBdr>
        <w:top w:val="none" w:sz="0" w:space="0" w:color="auto"/>
        <w:left w:val="none" w:sz="0" w:space="0" w:color="auto"/>
        <w:bottom w:val="none" w:sz="0" w:space="0" w:color="auto"/>
        <w:right w:val="none" w:sz="0" w:space="0" w:color="auto"/>
      </w:divBdr>
    </w:div>
    <w:div w:id="654794761">
      <w:bodyDiv w:val="1"/>
      <w:marLeft w:val="0"/>
      <w:marRight w:val="0"/>
      <w:marTop w:val="0"/>
      <w:marBottom w:val="0"/>
      <w:divBdr>
        <w:top w:val="none" w:sz="0" w:space="0" w:color="auto"/>
        <w:left w:val="none" w:sz="0" w:space="0" w:color="auto"/>
        <w:bottom w:val="none" w:sz="0" w:space="0" w:color="auto"/>
        <w:right w:val="none" w:sz="0" w:space="0" w:color="auto"/>
      </w:divBdr>
    </w:div>
    <w:div w:id="654989060">
      <w:bodyDiv w:val="1"/>
      <w:marLeft w:val="0"/>
      <w:marRight w:val="0"/>
      <w:marTop w:val="0"/>
      <w:marBottom w:val="0"/>
      <w:divBdr>
        <w:top w:val="none" w:sz="0" w:space="0" w:color="auto"/>
        <w:left w:val="none" w:sz="0" w:space="0" w:color="auto"/>
        <w:bottom w:val="none" w:sz="0" w:space="0" w:color="auto"/>
        <w:right w:val="none" w:sz="0" w:space="0" w:color="auto"/>
      </w:divBdr>
    </w:div>
    <w:div w:id="655064137">
      <w:bodyDiv w:val="1"/>
      <w:marLeft w:val="0"/>
      <w:marRight w:val="0"/>
      <w:marTop w:val="0"/>
      <w:marBottom w:val="0"/>
      <w:divBdr>
        <w:top w:val="none" w:sz="0" w:space="0" w:color="auto"/>
        <w:left w:val="none" w:sz="0" w:space="0" w:color="auto"/>
        <w:bottom w:val="none" w:sz="0" w:space="0" w:color="auto"/>
        <w:right w:val="none" w:sz="0" w:space="0" w:color="auto"/>
      </w:divBdr>
    </w:div>
    <w:div w:id="655114760">
      <w:bodyDiv w:val="1"/>
      <w:marLeft w:val="0"/>
      <w:marRight w:val="0"/>
      <w:marTop w:val="0"/>
      <w:marBottom w:val="0"/>
      <w:divBdr>
        <w:top w:val="none" w:sz="0" w:space="0" w:color="auto"/>
        <w:left w:val="none" w:sz="0" w:space="0" w:color="auto"/>
        <w:bottom w:val="none" w:sz="0" w:space="0" w:color="auto"/>
        <w:right w:val="none" w:sz="0" w:space="0" w:color="auto"/>
      </w:divBdr>
    </w:div>
    <w:div w:id="655644232">
      <w:bodyDiv w:val="1"/>
      <w:marLeft w:val="0"/>
      <w:marRight w:val="0"/>
      <w:marTop w:val="0"/>
      <w:marBottom w:val="0"/>
      <w:divBdr>
        <w:top w:val="none" w:sz="0" w:space="0" w:color="auto"/>
        <w:left w:val="none" w:sz="0" w:space="0" w:color="auto"/>
        <w:bottom w:val="none" w:sz="0" w:space="0" w:color="auto"/>
        <w:right w:val="none" w:sz="0" w:space="0" w:color="auto"/>
      </w:divBdr>
    </w:div>
    <w:div w:id="655837561">
      <w:bodyDiv w:val="1"/>
      <w:marLeft w:val="0"/>
      <w:marRight w:val="0"/>
      <w:marTop w:val="0"/>
      <w:marBottom w:val="0"/>
      <w:divBdr>
        <w:top w:val="none" w:sz="0" w:space="0" w:color="auto"/>
        <w:left w:val="none" w:sz="0" w:space="0" w:color="auto"/>
        <w:bottom w:val="none" w:sz="0" w:space="0" w:color="auto"/>
        <w:right w:val="none" w:sz="0" w:space="0" w:color="auto"/>
      </w:divBdr>
    </w:div>
    <w:div w:id="655914709">
      <w:bodyDiv w:val="1"/>
      <w:marLeft w:val="0"/>
      <w:marRight w:val="0"/>
      <w:marTop w:val="0"/>
      <w:marBottom w:val="0"/>
      <w:divBdr>
        <w:top w:val="none" w:sz="0" w:space="0" w:color="auto"/>
        <w:left w:val="none" w:sz="0" w:space="0" w:color="auto"/>
        <w:bottom w:val="none" w:sz="0" w:space="0" w:color="auto"/>
        <w:right w:val="none" w:sz="0" w:space="0" w:color="auto"/>
      </w:divBdr>
    </w:div>
    <w:div w:id="655915466">
      <w:bodyDiv w:val="1"/>
      <w:marLeft w:val="0"/>
      <w:marRight w:val="0"/>
      <w:marTop w:val="0"/>
      <w:marBottom w:val="0"/>
      <w:divBdr>
        <w:top w:val="none" w:sz="0" w:space="0" w:color="auto"/>
        <w:left w:val="none" w:sz="0" w:space="0" w:color="auto"/>
        <w:bottom w:val="none" w:sz="0" w:space="0" w:color="auto"/>
        <w:right w:val="none" w:sz="0" w:space="0" w:color="auto"/>
      </w:divBdr>
    </w:div>
    <w:div w:id="656153496">
      <w:bodyDiv w:val="1"/>
      <w:marLeft w:val="0"/>
      <w:marRight w:val="0"/>
      <w:marTop w:val="0"/>
      <w:marBottom w:val="0"/>
      <w:divBdr>
        <w:top w:val="none" w:sz="0" w:space="0" w:color="auto"/>
        <w:left w:val="none" w:sz="0" w:space="0" w:color="auto"/>
        <w:bottom w:val="none" w:sz="0" w:space="0" w:color="auto"/>
        <w:right w:val="none" w:sz="0" w:space="0" w:color="auto"/>
      </w:divBdr>
    </w:div>
    <w:div w:id="656350501">
      <w:bodyDiv w:val="1"/>
      <w:marLeft w:val="0"/>
      <w:marRight w:val="0"/>
      <w:marTop w:val="0"/>
      <w:marBottom w:val="0"/>
      <w:divBdr>
        <w:top w:val="none" w:sz="0" w:space="0" w:color="auto"/>
        <w:left w:val="none" w:sz="0" w:space="0" w:color="auto"/>
        <w:bottom w:val="none" w:sz="0" w:space="0" w:color="auto"/>
        <w:right w:val="none" w:sz="0" w:space="0" w:color="auto"/>
      </w:divBdr>
    </w:div>
    <w:div w:id="656496776">
      <w:bodyDiv w:val="1"/>
      <w:marLeft w:val="0"/>
      <w:marRight w:val="0"/>
      <w:marTop w:val="0"/>
      <w:marBottom w:val="0"/>
      <w:divBdr>
        <w:top w:val="none" w:sz="0" w:space="0" w:color="auto"/>
        <w:left w:val="none" w:sz="0" w:space="0" w:color="auto"/>
        <w:bottom w:val="none" w:sz="0" w:space="0" w:color="auto"/>
        <w:right w:val="none" w:sz="0" w:space="0" w:color="auto"/>
      </w:divBdr>
    </w:div>
    <w:div w:id="656804052">
      <w:bodyDiv w:val="1"/>
      <w:marLeft w:val="0"/>
      <w:marRight w:val="0"/>
      <w:marTop w:val="0"/>
      <w:marBottom w:val="0"/>
      <w:divBdr>
        <w:top w:val="none" w:sz="0" w:space="0" w:color="auto"/>
        <w:left w:val="none" w:sz="0" w:space="0" w:color="auto"/>
        <w:bottom w:val="none" w:sz="0" w:space="0" w:color="auto"/>
        <w:right w:val="none" w:sz="0" w:space="0" w:color="auto"/>
      </w:divBdr>
    </w:div>
    <w:div w:id="657156389">
      <w:bodyDiv w:val="1"/>
      <w:marLeft w:val="0"/>
      <w:marRight w:val="0"/>
      <w:marTop w:val="0"/>
      <w:marBottom w:val="0"/>
      <w:divBdr>
        <w:top w:val="none" w:sz="0" w:space="0" w:color="auto"/>
        <w:left w:val="none" w:sz="0" w:space="0" w:color="auto"/>
        <w:bottom w:val="none" w:sz="0" w:space="0" w:color="auto"/>
        <w:right w:val="none" w:sz="0" w:space="0" w:color="auto"/>
      </w:divBdr>
    </w:div>
    <w:div w:id="657617652">
      <w:bodyDiv w:val="1"/>
      <w:marLeft w:val="0"/>
      <w:marRight w:val="0"/>
      <w:marTop w:val="0"/>
      <w:marBottom w:val="0"/>
      <w:divBdr>
        <w:top w:val="none" w:sz="0" w:space="0" w:color="auto"/>
        <w:left w:val="none" w:sz="0" w:space="0" w:color="auto"/>
        <w:bottom w:val="none" w:sz="0" w:space="0" w:color="auto"/>
        <w:right w:val="none" w:sz="0" w:space="0" w:color="auto"/>
      </w:divBdr>
    </w:div>
    <w:div w:id="657659216">
      <w:bodyDiv w:val="1"/>
      <w:marLeft w:val="0"/>
      <w:marRight w:val="0"/>
      <w:marTop w:val="0"/>
      <w:marBottom w:val="0"/>
      <w:divBdr>
        <w:top w:val="none" w:sz="0" w:space="0" w:color="auto"/>
        <w:left w:val="none" w:sz="0" w:space="0" w:color="auto"/>
        <w:bottom w:val="none" w:sz="0" w:space="0" w:color="auto"/>
        <w:right w:val="none" w:sz="0" w:space="0" w:color="auto"/>
      </w:divBdr>
    </w:div>
    <w:div w:id="658119973">
      <w:bodyDiv w:val="1"/>
      <w:marLeft w:val="0"/>
      <w:marRight w:val="0"/>
      <w:marTop w:val="0"/>
      <w:marBottom w:val="0"/>
      <w:divBdr>
        <w:top w:val="none" w:sz="0" w:space="0" w:color="auto"/>
        <w:left w:val="none" w:sz="0" w:space="0" w:color="auto"/>
        <w:bottom w:val="none" w:sz="0" w:space="0" w:color="auto"/>
        <w:right w:val="none" w:sz="0" w:space="0" w:color="auto"/>
      </w:divBdr>
    </w:div>
    <w:div w:id="658121625">
      <w:bodyDiv w:val="1"/>
      <w:marLeft w:val="0"/>
      <w:marRight w:val="0"/>
      <w:marTop w:val="0"/>
      <w:marBottom w:val="0"/>
      <w:divBdr>
        <w:top w:val="none" w:sz="0" w:space="0" w:color="auto"/>
        <w:left w:val="none" w:sz="0" w:space="0" w:color="auto"/>
        <w:bottom w:val="none" w:sz="0" w:space="0" w:color="auto"/>
        <w:right w:val="none" w:sz="0" w:space="0" w:color="auto"/>
      </w:divBdr>
    </w:div>
    <w:div w:id="658464876">
      <w:bodyDiv w:val="1"/>
      <w:marLeft w:val="0"/>
      <w:marRight w:val="0"/>
      <w:marTop w:val="0"/>
      <w:marBottom w:val="0"/>
      <w:divBdr>
        <w:top w:val="none" w:sz="0" w:space="0" w:color="auto"/>
        <w:left w:val="none" w:sz="0" w:space="0" w:color="auto"/>
        <w:bottom w:val="none" w:sz="0" w:space="0" w:color="auto"/>
        <w:right w:val="none" w:sz="0" w:space="0" w:color="auto"/>
      </w:divBdr>
    </w:div>
    <w:div w:id="658728721">
      <w:bodyDiv w:val="1"/>
      <w:marLeft w:val="0"/>
      <w:marRight w:val="0"/>
      <w:marTop w:val="0"/>
      <w:marBottom w:val="0"/>
      <w:divBdr>
        <w:top w:val="none" w:sz="0" w:space="0" w:color="auto"/>
        <w:left w:val="none" w:sz="0" w:space="0" w:color="auto"/>
        <w:bottom w:val="none" w:sz="0" w:space="0" w:color="auto"/>
        <w:right w:val="none" w:sz="0" w:space="0" w:color="auto"/>
      </w:divBdr>
    </w:div>
    <w:div w:id="658848821">
      <w:bodyDiv w:val="1"/>
      <w:marLeft w:val="0"/>
      <w:marRight w:val="0"/>
      <w:marTop w:val="0"/>
      <w:marBottom w:val="0"/>
      <w:divBdr>
        <w:top w:val="none" w:sz="0" w:space="0" w:color="auto"/>
        <w:left w:val="none" w:sz="0" w:space="0" w:color="auto"/>
        <w:bottom w:val="none" w:sz="0" w:space="0" w:color="auto"/>
        <w:right w:val="none" w:sz="0" w:space="0" w:color="auto"/>
      </w:divBdr>
    </w:div>
    <w:div w:id="659037482">
      <w:bodyDiv w:val="1"/>
      <w:marLeft w:val="0"/>
      <w:marRight w:val="0"/>
      <w:marTop w:val="0"/>
      <w:marBottom w:val="0"/>
      <w:divBdr>
        <w:top w:val="none" w:sz="0" w:space="0" w:color="auto"/>
        <w:left w:val="none" w:sz="0" w:space="0" w:color="auto"/>
        <w:bottom w:val="none" w:sz="0" w:space="0" w:color="auto"/>
        <w:right w:val="none" w:sz="0" w:space="0" w:color="auto"/>
      </w:divBdr>
    </w:div>
    <w:div w:id="659315085">
      <w:bodyDiv w:val="1"/>
      <w:marLeft w:val="0"/>
      <w:marRight w:val="0"/>
      <w:marTop w:val="0"/>
      <w:marBottom w:val="0"/>
      <w:divBdr>
        <w:top w:val="none" w:sz="0" w:space="0" w:color="auto"/>
        <w:left w:val="none" w:sz="0" w:space="0" w:color="auto"/>
        <w:bottom w:val="none" w:sz="0" w:space="0" w:color="auto"/>
        <w:right w:val="none" w:sz="0" w:space="0" w:color="auto"/>
      </w:divBdr>
    </w:div>
    <w:div w:id="659315614">
      <w:bodyDiv w:val="1"/>
      <w:marLeft w:val="0"/>
      <w:marRight w:val="0"/>
      <w:marTop w:val="0"/>
      <w:marBottom w:val="0"/>
      <w:divBdr>
        <w:top w:val="none" w:sz="0" w:space="0" w:color="auto"/>
        <w:left w:val="none" w:sz="0" w:space="0" w:color="auto"/>
        <w:bottom w:val="none" w:sz="0" w:space="0" w:color="auto"/>
        <w:right w:val="none" w:sz="0" w:space="0" w:color="auto"/>
      </w:divBdr>
    </w:div>
    <w:div w:id="659431134">
      <w:bodyDiv w:val="1"/>
      <w:marLeft w:val="0"/>
      <w:marRight w:val="0"/>
      <w:marTop w:val="0"/>
      <w:marBottom w:val="0"/>
      <w:divBdr>
        <w:top w:val="none" w:sz="0" w:space="0" w:color="auto"/>
        <w:left w:val="none" w:sz="0" w:space="0" w:color="auto"/>
        <w:bottom w:val="none" w:sz="0" w:space="0" w:color="auto"/>
        <w:right w:val="none" w:sz="0" w:space="0" w:color="auto"/>
      </w:divBdr>
    </w:div>
    <w:div w:id="659577985">
      <w:bodyDiv w:val="1"/>
      <w:marLeft w:val="0"/>
      <w:marRight w:val="0"/>
      <w:marTop w:val="0"/>
      <w:marBottom w:val="0"/>
      <w:divBdr>
        <w:top w:val="none" w:sz="0" w:space="0" w:color="auto"/>
        <w:left w:val="none" w:sz="0" w:space="0" w:color="auto"/>
        <w:bottom w:val="none" w:sz="0" w:space="0" w:color="auto"/>
        <w:right w:val="none" w:sz="0" w:space="0" w:color="auto"/>
      </w:divBdr>
    </w:div>
    <w:div w:id="659849119">
      <w:bodyDiv w:val="1"/>
      <w:marLeft w:val="0"/>
      <w:marRight w:val="0"/>
      <w:marTop w:val="0"/>
      <w:marBottom w:val="0"/>
      <w:divBdr>
        <w:top w:val="none" w:sz="0" w:space="0" w:color="auto"/>
        <w:left w:val="none" w:sz="0" w:space="0" w:color="auto"/>
        <w:bottom w:val="none" w:sz="0" w:space="0" w:color="auto"/>
        <w:right w:val="none" w:sz="0" w:space="0" w:color="auto"/>
      </w:divBdr>
    </w:div>
    <w:div w:id="660155637">
      <w:bodyDiv w:val="1"/>
      <w:marLeft w:val="0"/>
      <w:marRight w:val="0"/>
      <w:marTop w:val="0"/>
      <w:marBottom w:val="0"/>
      <w:divBdr>
        <w:top w:val="none" w:sz="0" w:space="0" w:color="auto"/>
        <w:left w:val="none" w:sz="0" w:space="0" w:color="auto"/>
        <w:bottom w:val="none" w:sz="0" w:space="0" w:color="auto"/>
        <w:right w:val="none" w:sz="0" w:space="0" w:color="auto"/>
      </w:divBdr>
    </w:div>
    <w:div w:id="660236704">
      <w:bodyDiv w:val="1"/>
      <w:marLeft w:val="0"/>
      <w:marRight w:val="0"/>
      <w:marTop w:val="0"/>
      <w:marBottom w:val="0"/>
      <w:divBdr>
        <w:top w:val="none" w:sz="0" w:space="0" w:color="auto"/>
        <w:left w:val="none" w:sz="0" w:space="0" w:color="auto"/>
        <w:bottom w:val="none" w:sz="0" w:space="0" w:color="auto"/>
        <w:right w:val="none" w:sz="0" w:space="0" w:color="auto"/>
      </w:divBdr>
    </w:div>
    <w:div w:id="660278983">
      <w:bodyDiv w:val="1"/>
      <w:marLeft w:val="0"/>
      <w:marRight w:val="0"/>
      <w:marTop w:val="0"/>
      <w:marBottom w:val="0"/>
      <w:divBdr>
        <w:top w:val="none" w:sz="0" w:space="0" w:color="auto"/>
        <w:left w:val="none" w:sz="0" w:space="0" w:color="auto"/>
        <w:bottom w:val="none" w:sz="0" w:space="0" w:color="auto"/>
        <w:right w:val="none" w:sz="0" w:space="0" w:color="auto"/>
      </w:divBdr>
    </w:div>
    <w:div w:id="660353912">
      <w:bodyDiv w:val="1"/>
      <w:marLeft w:val="0"/>
      <w:marRight w:val="0"/>
      <w:marTop w:val="0"/>
      <w:marBottom w:val="0"/>
      <w:divBdr>
        <w:top w:val="none" w:sz="0" w:space="0" w:color="auto"/>
        <w:left w:val="none" w:sz="0" w:space="0" w:color="auto"/>
        <w:bottom w:val="none" w:sz="0" w:space="0" w:color="auto"/>
        <w:right w:val="none" w:sz="0" w:space="0" w:color="auto"/>
      </w:divBdr>
    </w:div>
    <w:div w:id="660692697">
      <w:bodyDiv w:val="1"/>
      <w:marLeft w:val="0"/>
      <w:marRight w:val="0"/>
      <w:marTop w:val="0"/>
      <w:marBottom w:val="0"/>
      <w:divBdr>
        <w:top w:val="none" w:sz="0" w:space="0" w:color="auto"/>
        <w:left w:val="none" w:sz="0" w:space="0" w:color="auto"/>
        <w:bottom w:val="none" w:sz="0" w:space="0" w:color="auto"/>
        <w:right w:val="none" w:sz="0" w:space="0" w:color="auto"/>
      </w:divBdr>
    </w:div>
    <w:div w:id="660885518">
      <w:bodyDiv w:val="1"/>
      <w:marLeft w:val="0"/>
      <w:marRight w:val="0"/>
      <w:marTop w:val="0"/>
      <w:marBottom w:val="0"/>
      <w:divBdr>
        <w:top w:val="none" w:sz="0" w:space="0" w:color="auto"/>
        <w:left w:val="none" w:sz="0" w:space="0" w:color="auto"/>
        <w:bottom w:val="none" w:sz="0" w:space="0" w:color="auto"/>
        <w:right w:val="none" w:sz="0" w:space="0" w:color="auto"/>
      </w:divBdr>
    </w:div>
    <w:div w:id="660887465">
      <w:bodyDiv w:val="1"/>
      <w:marLeft w:val="0"/>
      <w:marRight w:val="0"/>
      <w:marTop w:val="0"/>
      <w:marBottom w:val="0"/>
      <w:divBdr>
        <w:top w:val="none" w:sz="0" w:space="0" w:color="auto"/>
        <w:left w:val="none" w:sz="0" w:space="0" w:color="auto"/>
        <w:bottom w:val="none" w:sz="0" w:space="0" w:color="auto"/>
        <w:right w:val="none" w:sz="0" w:space="0" w:color="auto"/>
      </w:divBdr>
    </w:div>
    <w:div w:id="661011351">
      <w:bodyDiv w:val="1"/>
      <w:marLeft w:val="0"/>
      <w:marRight w:val="0"/>
      <w:marTop w:val="0"/>
      <w:marBottom w:val="0"/>
      <w:divBdr>
        <w:top w:val="none" w:sz="0" w:space="0" w:color="auto"/>
        <w:left w:val="none" w:sz="0" w:space="0" w:color="auto"/>
        <w:bottom w:val="none" w:sz="0" w:space="0" w:color="auto"/>
        <w:right w:val="none" w:sz="0" w:space="0" w:color="auto"/>
      </w:divBdr>
    </w:div>
    <w:div w:id="661078397">
      <w:bodyDiv w:val="1"/>
      <w:marLeft w:val="0"/>
      <w:marRight w:val="0"/>
      <w:marTop w:val="0"/>
      <w:marBottom w:val="0"/>
      <w:divBdr>
        <w:top w:val="none" w:sz="0" w:space="0" w:color="auto"/>
        <w:left w:val="none" w:sz="0" w:space="0" w:color="auto"/>
        <w:bottom w:val="none" w:sz="0" w:space="0" w:color="auto"/>
        <w:right w:val="none" w:sz="0" w:space="0" w:color="auto"/>
      </w:divBdr>
    </w:div>
    <w:div w:id="661155789">
      <w:bodyDiv w:val="1"/>
      <w:marLeft w:val="0"/>
      <w:marRight w:val="0"/>
      <w:marTop w:val="0"/>
      <w:marBottom w:val="0"/>
      <w:divBdr>
        <w:top w:val="none" w:sz="0" w:space="0" w:color="auto"/>
        <w:left w:val="none" w:sz="0" w:space="0" w:color="auto"/>
        <w:bottom w:val="none" w:sz="0" w:space="0" w:color="auto"/>
        <w:right w:val="none" w:sz="0" w:space="0" w:color="auto"/>
      </w:divBdr>
    </w:div>
    <w:div w:id="661156432">
      <w:bodyDiv w:val="1"/>
      <w:marLeft w:val="0"/>
      <w:marRight w:val="0"/>
      <w:marTop w:val="0"/>
      <w:marBottom w:val="0"/>
      <w:divBdr>
        <w:top w:val="none" w:sz="0" w:space="0" w:color="auto"/>
        <w:left w:val="none" w:sz="0" w:space="0" w:color="auto"/>
        <w:bottom w:val="none" w:sz="0" w:space="0" w:color="auto"/>
        <w:right w:val="none" w:sz="0" w:space="0" w:color="auto"/>
      </w:divBdr>
    </w:div>
    <w:div w:id="661205665">
      <w:bodyDiv w:val="1"/>
      <w:marLeft w:val="0"/>
      <w:marRight w:val="0"/>
      <w:marTop w:val="0"/>
      <w:marBottom w:val="0"/>
      <w:divBdr>
        <w:top w:val="none" w:sz="0" w:space="0" w:color="auto"/>
        <w:left w:val="none" w:sz="0" w:space="0" w:color="auto"/>
        <w:bottom w:val="none" w:sz="0" w:space="0" w:color="auto"/>
        <w:right w:val="none" w:sz="0" w:space="0" w:color="auto"/>
      </w:divBdr>
    </w:div>
    <w:div w:id="661542071">
      <w:bodyDiv w:val="1"/>
      <w:marLeft w:val="0"/>
      <w:marRight w:val="0"/>
      <w:marTop w:val="0"/>
      <w:marBottom w:val="0"/>
      <w:divBdr>
        <w:top w:val="none" w:sz="0" w:space="0" w:color="auto"/>
        <w:left w:val="none" w:sz="0" w:space="0" w:color="auto"/>
        <w:bottom w:val="none" w:sz="0" w:space="0" w:color="auto"/>
        <w:right w:val="none" w:sz="0" w:space="0" w:color="auto"/>
      </w:divBdr>
    </w:div>
    <w:div w:id="661662464">
      <w:bodyDiv w:val="1"/>
      <w:marLeft w:val="0"/>
      <w:marRight w:val="0"/>
      <w:marTop w:val="0"/>
      <w:marBottom w:val="0"/>
      <w:divBdr>
        <w:top w:val="none" w:sz="0" w:space="0" w:color="auto"/>
        <w:left w:val="none" w:sz="0" w:space="0" w:color="auto"/>
        <w:bottom w:val="none" w:sz="0" w:space="0" w:color="auto"/>
        <w:right w:val="none" w:sz="0" w:space="0" w:color="auto"/>
      </w:divBdr>
    </w:div>
    <w:div w:id="661738585">
      <w:bodyDiv w:val="1"/>
      <w:marLeft w:val="0"/>
      <w:marRight w:val="0"/>
      <w:marTop w:val="0"/>
      <w:marBottom w:val="0"/>
      <w:divBdr>
        <w:top w:val="none" w:sz="0" w:space="0" w:color="auto"/>
        <w:left w:val="none" w:sz="0" w:space="0" w:color="auto"/>
        <w:bottom w:val="none" w:sz="0" w:space="0" w:color="auto"/>
        <w:right w:val="none" w:sz="0" w:space="0" w:color="auto"/>
      </w:divBdr>
    </w:div>
    <w:div w:id="662245305">
      <w:bodyDiv w:val="1"/>
      <w:marLeft w:val="0"/>
      <w:marRight w:val="0"/>
      <w:marTop w:val="0"/>
      <w:marBottom w:val="0"/>
      <w:divBdr>
        <w:top w:val="none" w:sz="0" w:space="0" w:color="auto"/>
        <w:left w:val="none" w:sz="0" w:space="0" w:color="auto"/>
        <w:bottom w:val="none" w:sz="0" w:space="0" w:color="auto"/>
        <w:right w:val="none" w:sz="0" w:space="0" w:color="auto"/>
      </w:divBdr>
    </w:div>
    <w:div w:id="662703688">
      <w:bodyDiv w:val="1"/>
      <w:marLeft w:val="0"/>
      <w:marRight w:val="0"/>
      <w:marTop w:val="0"/>
      <w:marBottom w:val="0"/>
      <w:divBdr>
        <w:top w:val="none" w:sz="0" w:space="0" w:color="auto"/>
        <w:left w:val="none" w:sz="0" w:space="0" w:color="auto"/>
        <w:bottom w:val="none" w:sz="0" w:space="0" w:color="auto"/>
        <w:right w:val="none" w:sz="0" w:space="0" w:color="auto"/>
      </w:divBdr>
    </w:div>
    <w:div w:id="662854645">
      <w:bodyDiv w:val="1"/>
      <w:marLeft w:val="0"/>
      <w:marRight w:val="0"/>
      <w:marTop w:val="0"/>
      <w:marBottom w:val="0"/>
      <w:divBdr>
        <w:top w:val="none" w:sz="0" w:space="0" w:color="auto"/>
        <w:left w:val="none" w:sz="0" w:space="0" w:color="auto"/>
        <w:bottom w:val="none" w:sz="0" w:space="0" w:color="auto"/>
        <w:right w:val="none" w:sz="0" w:space="0" w:color="auto"/>
      </w:divBdr>
    </w:div>
    <w:div w:id="662855424">
      <w:bodyDiv w:val="1"/>
      <w:marLeft w:val="0"/>
      <w:marRight w:val="0"/>
      <w:marTop w:val="0"/>
      <w:marBottom w:val="0"/>
      <w:divBdr>
        <w:top w:val="none" w:sz="0" w:space="0" w:color="auto"/>
        <w:left w:val="none" w:sz="0" w:space="0" w:color="auto"/>
        <w:bottom w:val="none" w:sz="0" w:space="0" w:color="auto"/>
        <w:right w:val="none" w:sz="0" w:space="0" w:color="auto"/>
      </w:divBdr>
    </w:div>
    <w:div w:id="662855688">
      <w:bodyDiv w:val="1"/>
      <w:marLeft w:val="0"/>
      <w:marRight w:val="0"/>
      <w:marTop w:val="0"/>
      <w:marBottom w:val="0"/>
      <w:divBdr>
        <w:top w:val="none" w:sz="0" w:space="0" w:color="auto"/>
        <w:left w:val="none" w:sz="0" w:space="0" w:color="auto"/>
        <w:bottom w:val="none" w:sz="0" w:space="0" w:color="auto"/>
        <w:right w:val="none" w:sz="0" w:space="0" w:color="auto"/>
      </w:divBdr>
    </w:div>
    <w:div w:id="662969330">
      <w:bodyDiv w:val="1"/>
      <w:marLeft w:val="0"/>
      <w:marRight w:val="0"/>
      <w:marTop w:val="0"/>
      <w:marBottom w:val="0"/>
      <w:divBdr>
        <w:top w:val="none" w:sz="0" w:space="0" w:color="auto"/>
        <w:left w:val="none" w:sz="0" w:space="0" w:color="auto"/>
        <w:bottom w:val="none" w:sz="0" w:space="0" w:color="auto"/>
        <w:right w:val="none" w:sz="0" w:space="0" w:color="auto"/>
      </w:divBdr>
    </w:div>
    <w:div w:id="662976582">
      <w:bodyDiv w:val="1"/>
      <w:marLeft w:val="0"/>
      <w:marRight w:val="0"/>
      <w:marTop w:val="0"/>
      <w:marBottom w:val="0"/>
      <w:divBdr>
        <w:top w:val="none" w:sz="0" w:space="0" w:color="auto"/>
        <w:left w:val="none" w:sz="0" w:space="0" w:color="auto"/>
        <w:bottom w:val="none" w:sz="0" w:space="0" w:color="auto"/>
        <w:right w:val="none" w:sz="0" w:space="0" w:color="auto"/>
      </w:divBdr>
    </w:div>
    <w:div w:id="663241053">
      <w:bodyDiv w:val="1"/>
      <w:marLeft w:val="0"/>
      <w:marRight w:val="0"/>
      <w:marTop w:val="0"/>
      <w:marBottom w:val="0"/>
      <w:divBdr>
        <w:top w:val="none" w:sz="0" w:space="0" w:color="auto"/>
        <w:left w:val="none" w:sz="0" w:space="0" w:color="auto"/>
        <w:bottom w:val="none" w:sz="0" w:space="0" w:color="auto"/>
        <w:right w:val="none" w:sz="0" w:space="0" w:color="auto"/>
      </w:divBdr>
    </w:div>
    <w:div w:id="663241533">
      <w:bodyDiv w:val="1"/>
      <w:marLeft w:val="0"/>
      <w:marRight w:val="0"/>
      <w:marTop w:val="0"/>
      <w:marBottom w:val="0"/>
      <w:divBdr>
        <w:top w:val="none" w:sz="0" w:space="0" w:color="auto"/>
        <w:left w:val="none" w:sz="0" w:space="0" w:color="auto"/>
        <w:bottom w:val="none" w:sz="0" w:space="0" w:color="auto"/>
        <w:right w:val="none" w:sz="0" w:space="0" w:color="auto"/>
      </w:divBdr>
    </w:div>
    <w:div w:id="663313075">
      <w:bodyDiv w:val="1"/>
      <w:marLeft w:val="0"/>
      <w:marRight w:val="0"/>
      <w:marTop w:val="0"/>
      <w:marBottom w:val="0"/>
      <w:divBdr>
        <w:top w:val="none" w:sz="0" w:space="0" w:color="auto"/>
        <w:left w:val="none" w:sz="0" w:space="0" w:color="auto"/>
        <w:bottom w:val="none" w:sz="0" w:space="0" w:color="auto"/>
        <w:right w:val="none" w:sz="0" w:space="0" w:color="auto"/>
      </w:divBdr>
    </w:div>
    <w:div w:id="663508335">
      <w:bodyDiv w:val="1"/>
      <w:marLeft w:val="0"/>
      <w:marRight w:val="0"/>
      <w:marTop w:val="0"/>
      <w:marBottom w:val="0"/>
      <w:divBdr>
        <w:top w:val="none" w:sz="0" w:space="0" w:color="auto"/>
        <w:left w:val="none" w:sz="0" w:space="0" w:color="auto"/>
        <w:bottom w:val="none" w:sz="0" w:space="0" w:color="auto"/>
        <w:right w:val="none" w:sz="0" w:space="0" w:color="auto"/>
      </w:divBdr>
    </w:div>
    <w:div w:id="663626384">
      <w:bodyDiv w:val="1"/>
      <w:marLeft w:val="0"/>
      <w:marRight w:val="0"/>
      <w:marTop w:val="0"/>
      <w:marBottom w:val="0"/>
      <w:divBdr>
        <w:top w:val="none" w:sz="0" w:space="0" w:color="auto"/>
        <w:left w:val="none" w:sz="0" w:space="0" w:color="auto"/>
        <w:bottom w:val="none" w:sz="0" w:space="0" w:color="auto"/>
        <w:right w:val="none" w:sz="0" w:space="0" w:color="auto"/>
      </w:divBdr>
    </w:div>
    <w:div w:id="663702192">
      <w:bodyDiv w:val="1"/>
      <w:marLeft w:val="0"/>
      <w:marRight w:val="0"/>
      <w:marTop w:val="0"/>
      <w:marBottom w:val="0"/>
      <w:divBdr>
        <w:top w:val="none" w:sz="0" w:space="0" w:color="auto"/>
        <w:left w:val="none" w:sz="0" w:space="0" w:color="auto"/>
        <w:bottom w:val="none" w:sz="0" w:space="0" w:color="auto"/>
        <w:right w:val="none" w:sz="0" w:space="0" w:color="auto"/>
      </w:divBdr>
    </w:div>
    <w:div w:id="663823463">
      <w:bodyDiv w:val="1"/>
      <w:marLeft w:val="0"/>
      <w:marRight w:val="0"/>
      <w:marTop w:val="0"/>
      <w:marBottom w:val="0"/>
      <w:divBdr>
        <w:top w:val="none" w:sz="0" w:space="0" w:color="auto"/>
        <w:left w:val="none" w:sz="0" w:space="0" w:color="auto"/>
        <w:bottom w:val="none" w:sz="0" w:space="0" w:color="auto"/>
        <w:right w:val="none" w:sz="0" w:space="0" w:color="auto"/>
      </w:divBdr>
    </w:div>
    <w:div w:id="664167391">
      <w:bodyDiv w:val="1"/>
      <w:marLeft w:val="0"/>
      <w:marRight w:val="0"/>
      <w:marTop w:val="0"/>
      <w:marBottom w:val="0"/>
      <w:divBdr>
        <w:top w:val="none" w:sz="0" w:space="0" w:color="auto"/>
        <w:left w:val="none" w:sz="0" w:space="0" w:color="auto"/>
        <w:bottom w:val="none" w:sz="0" w:space="0" w:color="auto"/>
        <w:right w:val="none" w:sz="0" w:space="0" w:color="auto"/>
      </w:divBdr>
    </w:div>
    <w:div w:id="664357192">
      <w:bodyDiv w:val="1"/>
      <w:marLeft w:val="0"/>
      <w:marRight w:val="0"/>
      <w:marTop w:val="0"/>
      <w:marBottom w:val="0"/>
      <w:divBdr>
        <w:top w:val="none" w:sz="0" w:space="0" w:color="auto"/>
        <w:left w:val="none" w:sz="0" w:space="0" w:color="auto"/>
        <w:bottom w:val="none" w:sz="0" w:space="0" w:color="auto"/>
        <w:right w:val="none" w:sz="0" w:space="0" w:color="auto"/>
      </w:divBdr>
    </w:div>
    <w:div w:id="664360543">
      <w:bodyDiv w:val="1"/>
      <w:marLeft w:val="0"/>
      <w:marRight w:val="0"/>
      <w:marTop w:val="0"/>
      <w:marBottom w:val="0"/>
      <w:divBdr>
        <w:top w:val="none" w:sz="0" w:space="0" w:color="auto"/>
        <w:left w:val="none" w:sz="0" w:space="0" w:color="auto"/>
        <w:bottom w:val="none" w:sz="0" w:space="0" w:color="auto"/>
        <w:right w:val="none" w:sz="0" w:space="0" w:color="auto"/>
      </w:divBdr>
    </w:div>
    <w:div w:id="664433660">
      <w:bodyDiv w:val="1"/>
      <w:marLeft w:val="0"/>
      <w:marRight w:val="0"/>
      <w:marTop w:val="0"/>
      <w:marBottom w:val="0"/>
      <w:divBdr>
        <w:top w:val="none" w:sz="0" w:space="0" w:color="auto"/>
        <w:left w:val="none" w:sz="0" w:space="0" w:color="auto"/>
        <w:bottom w:val="none" w:sz="0" w:space="0" w:color="auto"/>
        <w:right w:val="none" w:sz="0" w:space="0" w:color="auto"/>
      </w:divBdr>
    </w:div>
    <w:div w:id="664557481">
      <w:bodyDiv w:val="1"/>
      <w:marLeft w:val="0"/>
      <w:marRight w:val="0"/>
      <w:marTop w:val="0"/>
      <w:marBottom w:val="0"/>
      <w:divBdr>
        <w:top w:val="none" w:sz="0" w:space="0" w:color="auto"/>
        <w:left w:val="none" w:sz="0" w:space="0" w:color="auto"/>
        <w:bottom w:val="none" w:sz="0" w:space="0" w:color="auto"/>
        <w:right w:val="none" w:sz="0" w:space="0" w:color="auto"/>
      </w:divBdr>
    </w:div>
    <w:div w:id="664628979">
      <w:bodyDiv w:val="1"/>
      <w:marLeft w:val="0"/>
      <w:marRight w:val="0"/>
      <w:marTop w:val="0"/>
      <w:marBottom w:val="0"/>
      <w:divBdr>
        <w:top w:val="none" w:sz="0" w:space="0" w:color="auto"/>
        <w:left w:val="none" w:sz="0" w:space="0" w:color="auto"/>
        <w:bottom w:val="none" w:sz="0" w:space="0" w:color="auto"/>
        <w:right w:val="none" w:sz="0" w:space="0" w:color="auto"/>
      </w:divBdr>
    </w:div>
    <w:div w:id="664746789">
      <w:bodyDiv w:val="1"/>
      <w:marLeft w:val="0"/>
      <w:marRight w:val="0"/>
      <w:marTop w:val="0"/>
      <w:marBottom w:val="0"/>
      <w:divBdr>
        <w:top w:val="none" w:sz="0" w:space="0" w:color="auto"/>
        <w:left w:val="none" w:sz="0" w:space="0" w:color="auto"/>
        <w:bottom w:val="none" w:sz="0" w:space="0" w:color="auto"/>
        <w:right w:val="none" w:sz="0" w:space="0" w:color="auto"/>
      </w:divBdr>
    </w:div>
    <w:div w:id="664749573">
      <w:bodyDiv w:val="1"/>
      <w:marLeft w:val="0"/>
      <w:marRight w:val="0"/>
      <w:marTop w:val="0"/>
      <w:marBottom w:val="0"/>
      <w:divBdr>
        <w:top w:val="none" w:sz="0" w:space="0" w:color="auto"/>
        <w:left w:val="none" w:sz="0" w:space="0" w:color="auto"/>
        <w:bottom w:val="none" w:sz="0" w:space="0" w:color="auto"/>
        <w:right w:val="none" w:sz="0" w:space="0" w:color="auto"/>
      </w:divBdr>
    </w:div>
    <w:div w:id="664893617">
      <w:bodyDiv w:val="1"/>
      <w:marLeft w:val="0"/>
      <w:marRight w:val="0"/>
      <w:marTop w:val="0"/>
      <w:marBottom w:val="0"/>
      <w:divBdr>
        <w:top w:val="none" w:sz="0" w:space="0" w:color="auto"/>
        <w:left w:val="none" w:sz="0" w:space="0" w:color="auto"/>
        <w:bottom w:val="none" w:sz="0" w:space="0" w:color="auto"/>
        <w:right w:val="none" w:sz="0" w:space="0" w:color="auto"/>
      </w:divBdr>
    </w:div>
    <w:div w:id="664941283">
      <w:bodyDiv w:val="1"/>
      <w:marLeft w:val="0"/>
      <w:marRight w:val="0"/>
      <w:marTop w:val="0"/>
      <w:marBottom w:val="0"/>
      <w:divBdr>
        <w:top w:val="none" w:sz="0" w:space="0" w:color="auto"/>
        <w:left w:val="none" w:sz="0" w:space="0" w:color="auto"/>
        <w:bottom w:val="none" w:sz="0" w:space="0" w:color="auto"/>
        <w:right w:val="none" w:sz="0" w:space="0" w:color="auto"/>
      </w:divBdr>
    </w:div>
    <w:div w:id="665404842">
      <w:bodyDiv w:val="1"/>
      <w:marLeft w:val="0"/>
      <w:marRight w:val="0"/>
      <w:marTop w:val="0"/>
      <w:marBottom w:val="0"/>
      <w:divBdr>
        <w:top w:val="none" w:sz="0" w:space="0" w:color="auto"/>
        <w:left w:val="none" w:sz="0" w:space="0" w:color="auto"/>
        <w:bottom w:val="none" w:sz="0" w:space="0" w:color="auto"/>
        <w:right w:val="none" w:sz="0" w:space="0" w:color="auto"/>
      </w:divBdr>
    </w:div>
    <w:div w:id="666129132">
      <w:bodyDiv w:val="1"/>
      <w:marLeft w:val="0"/>
      <w:marRight w:val="0"/>
      <w:marTop w:val="0"/>
      <w:marBottom w:val="0"/>
      <w:divBdr>
        <w:top w:val="none" w:sz="0" w:space="0" w:color="auto"/>
        <w:left w:val="none" w:sz="0" w:space="0" w:color="auto"/>
        <w:bottom w:val="none" w:sz="0" w:space="0" w:color="auto"/>
        <w:right w:val="none" w:sz="0" w:space="0" w:color="auto"/>
      </w:divBdr>
    </w:div>
    <w:div w:id="666247192">
      <w:bodyDiv w:val="1"/>
      <w:marLeft w:val="0"/>
      <w:marRight w:val="0"/>
      <w:marTop w:val="0"/>
      <w:marBottom w:val="0"/>
      <w:divBdr>
        <w:top w:val="none" w:sz="0" w:space="0" w:color="auto"/>
        <w:left w:val="none" w:sz="0" w:space="0" w:color="auto"/>
        <w:bottom w:val="none" w:sz="0" w:space="0" w:color="auto"/>
        <w:right w:val="none" w:sz="0" w:space="0" w:color="auto"/>
      </w:divBdr>
    </w:div>
    <w:div w:id="666397166">
      <w:bodyDiv w:val="1"/>
      <w:marLeft w:val="0"/>
      <w:marRight w:val="0"/>
      <w:marTop w:val="0"/>
      <w:marBottom w:val="0"/>
      <w:divBdr>
        <w:top w:val="none" w:sz="0" w:space="0" w:color="auto"/>
        <w:left w:val="none" w:sz="0" w:space="0" w:color="auto"/>
        <w:bottom w:val="none" w:sz="0" w:space="0" w:color="auto"/>
        <w:right w:val="none" w:sz="0" w:space="0" w:color="auto"/>
      </w:divBdr>
    </w:div>
    <w:div w:id="666716122">
      <w:bodyDiv w:val="1"/>
      <w:marLeft w:val="0"/>
      <w:marRight w:val="0"/>
      <w:marTop w:val="0"/>
      <w:marBottom w:val="0"/>
      <w:divBdr>
        <w:top w:val="none" w:sz="0" w:space="0" w:color="auto"/>
        <w:left w:val="none" w:sz="0" w:space="0" w:color="auto"/>
        <w:bottom w:val="none" w:sz="0" w:space="0" w:color="auto"/>
        <w:right w:val="none" w:sz="0" w:space="0" w:color="auto"/>
      </w:divBdr>
    </w:div>
    <w:div w:id="666904225">
      <w:bodyDiv w:val="1"/>
      <w:marLeft w:val="0"/>
      <w:marRight w:val="0"/>
      <w:marTop w:val="0"/>
      <w:marBottom w:val="0"/>
      <w:divBdr>
        <w:top w:val="none" w:sz="0" w:space="0" w:color="auto"/>
        <w:left w:val="none" w:sz="0" w:space="0" w:color="auto"/>
        <w:bottom w:val="none" w:sz="0" w:space="0" w:color="auto"/>
        <w:right w:val="none" w:sz="0" w:space="0" w:color="auto"/>
      </w:divBdr>
    </w:div>
    <w:div w:id="667632708">
      <w:bodyDiv w:val="1"/>
      <w:marLeft w:val="0"/>
      <w:marRight w:val="0"/>
      <w:marTop w:val="0"/>
      <w:marBottom w:val="0"/>
      <w:divBdr>
        <w:top w:val="none" w:sz="0" w:space="0" w:color="auto"/>
        <w:left w:val="none" w:sz="0" w:space="0" w:color="auto"/>
        <w:bottom w:val="none" w:sz="0" w:space="0" w:color="auto"/>
        <w:right w:val="none" w:sz="0" w:space="0" w:color="auto"/>
      </w:divBdr>
    </w:div>
    <w:div w:id="667824866">
      <w:bodyDiv w:val="1"/>
      <w:marLeft w:val="0"/>
      <w:marRight w:val="0"/>
      <w:marTop w:val="0"/>
      <w:marBottom w:val="0"/>
      <w:divBdr>
        <w:top w:val="none" w:sz="0" w:space="0" w:color="auto"/>
        <w:left w:val="none" w:sz="0" w:space="0" w:color="auto"/>
        <w:bottom w:val="none" w:sz="0" w:space="0" w:color="auto"/>
        <w:right w:val="none" w:sz="0" w:space="0" w:color="auto"/>
      </w:divBdr>
    </w:div>
    <w:div w:id="668021751">
      <w:bodyDiv w:val="1"/>
      <w:marLeft w:val="0"/>
      <w:marRight w:val="0"/>
      <w:marTop w:val="0"/>
      <w:marBottom w:val="0"/>
      <w:divBdr>
        <w:top w:val="none" w:sz="0" w:space="0" w:color="auto"/>
        <w:left w:val="none" w:sz="0" w:space="0" w:color="auto"/>
        <w:bottom w:val="none" w:sz="0" w:space="0" w:color="auto"/>
        <w:right w:val="none" w:sz="0" w:space="0" w:color="auto"/>
      </w:divBdr>
    </w:div>
    <w:div w:id="668140250">
      <w:bodyDiv w:val="1"/>
      <w:marLeft w:val="0"/>
      <w:marRight w:val="0"/>
      <w:marTop w:val="0"/>
      <w:marBottom w:val="0"/>
      <w:divBdr>
        <w:top w:val="none" w:sz="0" w:space="0" w:color="auto"/>
        <w:left w:val="none" w:sz="0" w:space="0" w:color="auto"/>
        <w:bottom w:val="none" w:sz="0" w:space="0" w:color="auto"/>
        <w:right w:val="none" w:sz="0" w:space="0" w:color="auto"/>
      </w:divBdr>
    </w:div>
    <w:div w:id="668141610">
      <w:bodyDiv w:val="1"/>
      <w:marLeft w:val="0"/>
      <w:marRight w:val="0"/>
      <w:marTop w:val="0"/>
      <w:marBottom w:val="0"/>
      <w:divBdr>
        <w:top w:val="none" w:sz="0" w:space="0" w:color="auto"/>
        <w:left w:val="none" w:sz="0" w:space="0" w:color="auto"/>
        <w:bottom w:val="none" w:sz="0" w:space="0" w:color="auto"/>
        <w:right w:val="none" w:sz="0" w:space="0" w:color="auto"/>
      </w:divBdr>
    </w:div>
    <w:div w:id="668292277">
      <w:bodyDiv w:val="1"/>
      <w:marLeft w:val="0"/>
      <w:marRight w:val="0"/>
      <w:marTop w:val="0"/>
      <w:marBottom w:val="0"/>
      <w:divBdr>
        <w:top w:val="none" w:sz="0" w:space="0" w:color="auto"/>
        <w:left w:val="none" w:sz="0" w:space="0" w:color="auto"/>
        <w:bottom w:val="none" w:sz="0" w:space="0" w:color="auto"/>
        <w:right w:val="none" w:sz="0" w:space="0" w:color="auto"/>
      </w:divBdr>
    </w:div>
    <w:div w:id="668487834">
      <w:bodyDiv w:val="1"/>
      <w:marLeft w:val="0"/>
      <w:marRight w:val="0"/>
      <w:marTop w:val="0"/>
      <w:marBottom w:val="0"/>
      <w:divBdr>
        <w:top w:val="none" w:sz="0" w:space="0" w:color="auto"/>
        <w:left w:val="none" w:sz="0" w:space="0" w:color="auto"/>
        <w:bottom w:val="none" w:sz="0" w:space="0" w:color="auto"/>
        <w:right w:val="none" w:sz="0" w:space="0" w:color="auto"/>
      </w:divBdr>
    </w:div>
    <w:div w:id="668942972">
      <w:bodyDiv w:val="1"/>
      <w:marLeft w:val="0"/>
      <w:marRight w:val="0"/>
      <w:marTop w:val="0"/>
      <w:marBottom w:val="0"/>
      <w:divBdr>
        <w:top w:val="none" w:sz="0" w:space="0" w:color="auto"/>
        <w:left w:val="none" w:sz="0" w:space="0" w:color="auto"/>
        <w:bottom w:val="none" w:sz="0" w:space="0" w:color="auto"/>
        <w:right w:val="none" w:sz="0" w:space="0" w:color="auto"/>
      </w:divBdr>
    </w:div>
    <w:div w:id="669453789">
      <w:bodyDiv w:val="1"/>
      <w:marLeft w:val="0"/>
      <w:marRight w:val="0"/>
      <w:marTop w:val="0"/>
      <w:marBottom w:val="0"/>
      <w:divBdr>
        <w:top w:val="none" w:sz="0" w:space="0" w:color="auto"/>
        <w:left w:val="none" w:sz="0" w:space="0" w:color="auto"/>
        <w:bottom w:val="none" w:sz="0" w:space="0" w:color="auto"/>
        <w:right w:val="none" w:sz="0" w:space="0" w:color="auto"/>
      </w:divBdr>
    </w:div>
    <w:div w:id="669676382">
      <w:bodyDiv w:val="1"/>
      <w:marLeft w:val="0"/>
      <w:marRight w:val="0"/>
      <w:marTop w:val="0"/>
      <w:marBottom w:val="0"/>
      <w:divBdr>
        <w:top w:val="none" w:sz="0" w:space="0" w:color="auto"/>
        <w:left w:val="none" w:sz="0" w:space="0" w:color="auto"/>
        <w:bottom w:val="none" w:sz="0" w:space="0" w:color="auto"/>
        <w:right w:val="none" w:sz="0" w:space="0" w:color="auto"/>
      </w:divBdr>
    </w:div>
    <w:div w:id="669678696">
      <w:bodyDiv w:val="1"/>
      <w:marLeft w:val="0"/>
      <w:marRight w:val="0"/>
      <w:marTop w:val="0"/>
      <w:marBottom w:val="0"/>
      <w:divBdr>
        <w:top w:val="none" w:sz="0" w:space="0" w:color="auto"/>
        <w:left w:val="none" w:sz="0" w:space="0" w:color="auto"/>
        <w:bottom w:val="none" w:sz="0" w:space="0" w:color="auto"/>
        <w:right w:val="none" w:sz="0" w:space="0" w:color="auto"/>
      </w:divBdr>
    </w:div>
    <w:div w:id="669720318">
      <w:bodyDiv w:val="1"/>
      <w:marLeft w:val="0"/>
      <w:marRight w:val="0"/>
      <w:marTop w:val="0"/>
      <w:marBottom w:val="0"/>
      <w:divBdr>
        <w:top w:val="none" w:sz="0" w:space="0" w:color="auto"/>
        <w:left w:val="none" w:sz="0" w:space="0" w:color="auto"/>
        <w:bottom w:val="none" w:sz="0" w:space="0" w:color="auto"/>
        <w:right w:val="none" w:sz="0" w:space="0" w:color="auto"/>
      </w:divBdr>
    </w:div>
    <w:div w:id="669991594">
      <w:bodyDiv w:val="1"/>
      <w:marLeft w:val="0"/>
      <w:marRight w:val="0"/>
      <w:marTop w:val="0"/>
      <w:marBottom w:val="0"/>
      <w:divBdr>
        <w:top w:val="none" w:sz="0" w:space="0" w:color="auto"/>
        <w:left w:val="none" w:sz="0" w:space="0" w:color="auto"/>
        <w:bottom w:val="none" w:sz="0" w:space="0" w:color="auto"/>
        <w:right w:val="none" w:sz="0" w:space="0" w:color="auto"/>
      </w:divBdr>
    </w:div>
    <w:div w:id="670373173">
      <w:bodyDiv w:val="1"/>
      <w:marLeft w:val="0"/>
      <w:marRight w:val="0"/>
      <w:marTop w:val="0"/>
      <w:marBottom w:val="0"/>
      <w:divBdr>
        <w:top w:val="none" w:sz="0" w:space="0" w:color="auto"/>
        <w:left w:val="none" w:sz="0" w:space="0" w:color="auto"/>
        <w:bottom w:val="none" w:sz="0" w:space="0" w:color="auto"/>
        <w:right w:val="none" w:sz="0" w:space="0" w:color="auto"/>
      </w:divBdr>
    </w:div>
    <w:div w:id="670523457">
      <w:bodyDiv w:val="1"/>
      <w:marLeft w:val="0"/>
      <w:marRight w:val="0"/>
      <w:marTop w:val="0"/>
      <w:marBottom w:val="0"/>
      <w:divBdr>
        <w:top w:val="none" w:sz="0" w:space="0" w:color="auto"/>
        <w:left w:val="none" w:sz="0" w:space="0" w:color="auto"/>
        <w:bottom w:val="none" w:sz="0" w:space="0" w:color="auto"/>
        <w:right w:val="none" w:sz="0" w:space="0" w:color="auto"/>
      </w:divBdr>
    </w:div>
    <w:div w:id="670715581">
      <w:bodyDiv w:val="1"/>
      <w:marLeft w:val="0"/>
      <w:marRight w:val="0"/>
      <w:marTop w:val="0"/>
      <w:marBottom w:val="0"/>
      <w:divBdr>
        <w:top w:val="none" w:sz="0" w:space="0" w:color="auto"/>
        <w:left w:val="none" w:sz="0" w:space="0" w:color="auto"/>
        <w:bottom w:val="none" w:sz="0" w:space="0" w:color="auto"/>
        <w:right w:val="none" w:sz="0" w:space="0" w:color="auto"/>
      </w:divBdr>
    </w:div>
    <w:div w:id="670718757">
      <w:bodyDiv w:val="1"/>
      <w:marLeft w:val="0"/>
      <w:marRight w:val="0"/>
      <w:marTop w:val="0"/>
      <w:marBottom w:val="0"/>
      <w:divBdr>
        <w:top w:val="none" w:sz="0" w:space="0" w:color="auto"/>
        <w:left w:val="none" w:sz="0" w:space="0" w:color="auto"/>
        <w:bottom w:val="none" w:sz="0" w:space="0" w:color="auto"/>
        <w:right w:val="none" w:sz="0" w:space="0" w:color="auto"/>
      </w:divBdr>
    </w:div>
    <w:div w:id="670791112">
      <w:bodyDiv w:val="1"/>
      <w:marLeft w:val="0"/>
      <w:marRight w:val="0"/>
      <w:marTop w:val="0"/>
      <w:marBottom w:val="0"/>
      <w:divBdr>
        <w:top w:val="none" w:sz="0" w:space="0" w:color="auto"/>
        <w:left w:val="none" w:sz="0" w:space="0" w:color="auto"/>
        <w:bottom w:val="none" w:sz="0" w:space="0" w:color="auto"/>
        <w:right w:val="none" w:sz="0" w:space="0" w:color="auto"/>
      </w:divBdr>
    </w:div>
    <w:div w:id="670907531">
      <w:bodyDiv w:val="1"/>
      <w:marLeft w:val="0"/>
      <w:marRight w:val="0"/>
      <w:marTop w:val="0"/>
      <w:marBottom w:val="0"/>
      <w:divBdr>
        <w:top w:val="none" w:sz="0" w:space="0" w:color="auto"/>
        <w:left w:val="none" w:sz="0" w:space="0" w:color="auto"/>
        <w:bottom w:val="none" w:sz="0" w:space="0" w:color="auto"/>
        <w:right w:val="none" w:sz="0" w:space="0" w:color="auto"/>
      </w:divBdr>
    </w:div>
    <w:div w:id="671377507">
      <w:bodyDiv w:val="1"/>
      <w:marLeft w:val="0"/>
      <w:marRight w:val="0"/>
      <w:marTop w:val="0"/>
      <w:marBottom w:val="0"/>
      <w:divBdr>
        <w:top w:val="none" w:sz="0" w:space="0" w:color="auto"/>
        <w:left w:val="none" w:sz="0" w:space="0" w:color="auto"/>
        <w:bottom w:val="none" w:sz="0" w:space="0" w:color="auto"/>
        <w:right w:val="none" w:sz="0" w:space="0" w:color="auto"/>
      </w:divBdr>
    </w:div>
    <w:div w:id="671572376">
      <w:bodyDiv w:val="1"/>
      <w:marLeft w:val="0"/>
      <w:marRight w:val="0"/>
      <w:marTop w:val="0"/>
      <w:marBottom w:val="0"/>
      <w:divBdr>
        <w:top w:val="none" w:sz="0" w:space="0" w:color="auto"/>
        <w:left w:val="none" w:sz="0" w:space="0" w:color="auto"/>
        <w:bottom w:val="none" w:sz="0" w:space="0" w:color="auto"/>
        <w:right w:val="none" w:sz="0" w:space="0" w:color="auto"/>
      </w:divBdr>
    </w:div>
    <w:div w:id="671836422">
      <w:bodyDiv w:val="1"/>
      <w:marLeft w:val="0"/>
      <w:marRight w:val="0"/>
      <w:marTop w:val="0"/>
      <w:marBottom w:val="0"/>
      <w:divBdr>
        <w:top w:val="none" w:sz="0" w:space="0" w:color="auto"/>
        <w:left w:val="none" w:sz="0" w:space="0" w:color="auto"/>
        <w:bottom w:val="none" w:sz="0" w:space="0" w:color="auto"/>
        <w:right w:val="none" w:sz="0" w:space="0" w:color="auto"/>
      </w:divBdr>
    </w:div>
    <w:div w:id="671949630">
      <w:bodyDiv w:val="1"/>
      <w:marLeft w:val="0"/>
      <w:marRight w:val="0"/>
      <w:marTop w:val="0"/>
      <w:marBottom w:val="0"/>
      <w:divBdr>
        <w:top w:val="none" w:sz="0" w:space="0" w:color="auto"/>
        <w:left w:val="none" w:sz="0" w:space="0" w:color="auto"/>
        <w:bottom w:val="none" w:sz="0" w:space="0" w:color="auto"/>
        <w:right w:val="none" w:sz="0" w:space="0" w:color="auto"/>
      </w:divBdr>
    </w:div>
    <w:div w:id="672688394">
      <w:bodyDiv w:val="1"/>
      <w:marLeft w:val="0"/>
      <w:marRight w:val="0"/>
      <w:marTop w:val="0"/>
      <w:marBottom w:val="0"/>
      <w:divBdr>
        <w:top w:val="none" w:sz="0" w:space="0" w:color="auto"/>
        <w:left w:val="none" w:sz="0" w:space="0" w:color="auto"/>
        <w:bottom w:val="none" w:sz="0" w:space="0" w:color="auto"/>
        <w:right w:val="none" w:sz="0" w:space="0" w:color="auto"/>
      </w:divBdr>
    </w:div>
    <w:div w:id="672727483">
      <w:bodyDiv w:val="1"/>
      <w:marLeft w:val="0"/>
      <w:marRight w:val="0"/>
      <w:marTop w:val="0"/>
      <w:marBottom w:val="0"/>
      <w:divBdr>
        <w:top w:val="none" w:sz="0" w:space="0" w:color="auto"/>
        <w:left w:val="none" w:sz="0" w:space="0" w:color="auto"/>
        <w:bottom w:val="none" w:sz="0" w:space="0" w:color="auto"/>
        <w:right w:val="none" w:sz="0" w:space="0" w:color="auto"/>
      </w:divBdr>
    </w:div>
    <w:div w:id="672728990">
      <w:bodyDiv w:val="1"/>
      <w:marLeft w:val="0"/>
      <w:marRight w:val="0"/>
      <w:marTop w:val="0"/>
      <w:marBottom w:val="0"/>
      <w:divBdr>
        <w:top w:val="none" w:sz="0" w:space="0" w:color="auto"/>
        <w:left w:val="none" w:sz="0" w:space="0" w:color="auto"/>
        <w:bottom w:val="none" w:sz="0" w:space="0" w:color="auto"/>
        <w:right w:val="none" w:sz="0" w:space="0" w:color="auto"/>
      </w:divBdr>
    </w:div>
    <w:div w:id="672758241">
      <w:bodyDiv w:val="1"/>
      <w:marLeft w:val="0"/>
      <w:marRight w:val="0"/>
      <w:marTop w:val="0"/>
      <w:marBottom w:val="0"/>
      <w:divBdr>
        <w:top w:val="none" w:sz="0" w:space="0" w:color="auto"/>
        <w:left w:val="none" w:sz="0" w:space="0" w:color="auto"/>
        <w:bottom w:val="none" w:sz="0" w:space="0" w:color="auto"/>
        <w:right w:val="none" w:sz="0" w:space="0" w:color="auto"/>
      </w:divBdr>
    </w:div>
    <w:div w:id="673145706">
      <w:bodyDiv w:val="1"/>
      <w:marLeft w:val="0"/>
      <w:marRight w:val="0"/>
      <w:marTop w:val="0"/>
      <w:marBottom w:val="0"/>
      <w:divBdr>
        <w:top w:val="none" w:sz="0" w:space="0" w:color="auto"/>
        <w:left w:val="none" w:sz="0" w:space="0" w:color="auto"/>
        <w:bottom w:val="none" w:sz="0" w:space="0" w:color="auto"/>
        <w:right w:val="none" w:sz="0" w:space="0" w:color="auto"/>
      </w:divBdr>
    </w:div>
    <w:div w:id="673217223">
      <w:bodyDiv w:val="1"/>
      <w:marLeft w:val="0"/>
      <w:marRight w:val="0"/>
      <w:marTop w:val="0"/>
      <w:marBottom w:val="0"/>
      <w:divBdr>
        <w:top w:val="none" w:sz="0" w:space="0" w:color="auto"/>
        <w:left w:val="none" w:sz="0" w:space="0" w:color="auto"/>
        <w:bottom w:val="none" w:sz="0" w:space="0" w:color="auto"/>
        <w:right w:val="none" w:sz="0" w:space="0" w:color="auto"/>
      </w:divBdr>
    </w:div>
    <w:div w:id="673339056">
      <w:bodyDiv w:val="1"/>
      <w:marLeft w:val="0"/>
      <w:marRight w:val="0"/>
      <w:marTop w:val="0"/>
      <w:marBottom w:val="0"/>
      <w:divBdr>
        <w:top w:val="none" w:sz="0" w:space="0" w:color="auto"/>
        <w:left w:val="none" w:sz="0" w:space="0" w:color="auto"/>
        <w:bottom w:val="none" w:sz="0" w:space="0" w:color="auto"/>
        <w:right w:val="none" w:sz="0" w:space="0" w:color="auto"/>
      </w:divBdr>
    </w:div>
    <w:div w:id="673340235">
      <w:bodyDiv w:val="1"/>
      <w:marLeft w:val="0"/>
      <w:marRight w:val="0"/>
      <w:marTop w:val="0"/>
      <w:marBottom w:val="0"/>
      <w:divBdr>
        <w:top w:val="none" w:sz="0" w:space="0" w:color="auto"/>
        <w:left w:val="none" w:sz="0" w:space="0" w:color="auto"/>
        <w:bottom w:val="none" w:sz="0" w:space="0" w:color="auto"/>
        <w:right w:val="none" w:sz="0" w:space="0" w:color="auto"/>
      </w:divBdr>
    </w:div>
    <w:div w:id="673918070">
      <w:bodyDiv w:val="1"/>
      <w:marLeft w:val="0"/>
      <w:marRight w:val="0"/>
      <w:marTop w:val="0"/>
      <w:marBottom w:val="0"/>
      <w:divBdr>
        <w:top w:val="none" w:sz="0" w:space="0" w:color="auto"/>
        <w:left w:val="none" w:sz="0" w:space="0" w:color="auto"/>
        <w:bottom w:val="none" w:sz="0" w:space="0" w:color="auto"/>
        <w:right w:val="none" w:sz="0" w:space="0" w:color="auto"/>
      </w:divBdr>
    </w:div>
    <w:div w:id="674266513">
      <w:bodyDiv w:val="1"/>
      <w:marLeft w:val="0"/>
      <w:marRight w:val="0"/>
      <w:marTop w:val="0"/>
      <w:marBottom w:val="0"/>
      <w:divBdr>
        <w:top w:val="none" w:sz="0" w:space="0" w:color="auto"/>
        <w:left w:val="none" w:sz="0" w:space="0" w:color="auto"/>
        <w:bottom w:val="none" w:sz="0" w:space="0" w:color="auto"/>
        <w:right w:val="none" w:sz="0" w:space="0" w:color="auto"/>
      </w:divBdr>
    </w:div>
    <w:div w:id="674380365">
      <w:bodyDiv w:val="1"/>
      <w:marLeft w:val="0"/>
      <w:marRight w:val="0"/>
      <w:marTop w:val="0"/>
      <w:marBottom w:val="0"/>
      <w:divBdr>
        <w:top w:val="none" w:sz="0" w:space="0" w:color="auto"/>
        <w:left w:val="none" w:sz="0" w:space="0" w:color="auto"/>
        <w:bottom w:val="none" w:sz="0" w:space="0" w:color="auto"/>
        <w:right w:val="none" w:sz="0" w:space="0" w:color="auto"/>
      </w:divBdr>
    </w:div>
    <w:div w:id="674576731">
      <w:bodyDiv w:val="1"/>
      <w:marLeft w:val="0"/>
      <w:marRight w:val="0"/>
      <w:marTop w:val="0"/>
      <w:marBottom w:val="0"/>
      <w:divBdr>
        <w:top w:val="none" w:sz="0" w:space="0" w:color="auto"/>
        <w:left w:val="none" w:sz="0" w:space="0" w:color="auto"/>
        <w:bottom w:val="none" w:sz="0" w:space="0" w:color="auto"/>
        <w:right w:val="none" w:sz="0" w:space="0" w:color="auto"/>
      </w:divBdr>
    </w:div>
    <w:div w:id="674767546">
      <w:bodyDiv w:val="1"/>
      <w:marLeft w:val="0"/>
      <w:marRight w:val="0"/>
      <w:marTop w:val="0"/>
      <w:marBottom w:val="0"/>
      <w:divBdr>
        <w:top w:val="none" w:sz="0" w:space="0" w:color="auto"/>
        <w:left w:val="none" w:sz="0" w:space="0" w:color="auto"/>
        <w:bottom w:val="none" w:sz="0" w:space="0" w:color="auto"/>
        <w:right w:val="none" w:sz="0" w:space="0" w:color="auto"/>
      </w:divBdr>
    </w:div>
    <w:div w:id="674965035">
      <w:bodyDiv w:val="1"/>
      <w:marLeft w:val="0"/>
      <w:marRight w:val="0"/>
      <w:marTop w:val="0"/>
      <w:marBottom w:val="0"/>
      <w:divBdr>
        <w:top w:val="none" w:sz="0" w:space="0" w:color="auto"/>
        <w:left w:val="none" w:sz="0" w:space="0" w:color="auto"/>
        <w:bottom w:val="none" w:sz="0" w:space="0" w:color="auto"/>
        <w:right w:val="none" w:sz="0" w:space="0" w:color="auto"/>
      </w:divBdr>
    </w:div>
    <w:div w:id="674966698">
      <w:bodyDiv w:val="1"/>
      <w:marLeft w:val="0"/>
      <w:marRight w:val="0"/>
      <w:marTop w:val="0"/>
      <w:marBottom w:val="0"/>
      <w:divBdr>
        <w:top w:val="none" w:sz="0" w:space="0" w:color="auto"/>
        <w:left w:val="none" w:sz="0" w:space="0" w:color="auto"/>
        <w:bottom w:val="none" w:sz="0" w:space="0" w:color="auto"/>
        <w:right w:val="none" w:sz="0" w:space="0" w:color="auto"/>
      </w:divBdr>
    </w:div>
    <w:div w:id="675154419">
      <w:bodyDiv w:val="1"/>
      <w:marLeft w:val="0"/>
      <w:marRight w:val="0"/>
      <w:marTop w:val="0"/>
      <w:marBottom w:val="0"/>
      <w:divBdr>
        <w:top w:val="none" w:sz="0" w:space="0" w:color="auto"/>
        <w:left w:val="none" w:sz="0" w:space="0" w:color="auto"/>
        <w:bottom w:val="none" w:sz="0" w:space="0" w:color="auto"/>
        <w:right w:val="none" w:sz="0" w:space="0" w:color="auto"/>
      </w:divBdr>
    </w:div>
    <w:div w:id="675305566">
      <w:bodyDiv w:val="1"/>
      <w:marLeft w:val="0"/>
      <w:marRight w:val="0"/>
      <w:marTop w:val="0"/>
      <w:marBottom w:val="0"/>
      <w:divBdr>
        <w:top w:val="none" w:sz="0" w:space="0" w:color="auto"/>
        <w:left w:val="none" w:sz="0" w:space="0" w:color="auto"/>
        <w:bottom w:val="none" w:sz="0" w:space="0" w:color="auto"/>
        <w:right w:val="none" w:sz="0" w:space="0" w:color="auto"/>
      </w:divBdr>
    </w:div>
    <w:div w:id="675503532">
      <w:bodyDiv w:val="1"/>
      <w:marLeft w:val="0"/>
      <w:marRight w:val="0"/>
      <w:marTop w:val="0"/>
      <w:marBottom w:val="0"/>
      <w:divBdr>
        <w:top w:val="none" w:sz="0" w:space="0" w:color="auto"/>
        <w:left w:val="none" w:sz="0" w:space="0" w:color="auto"/>
        <w:bottom w:val="none" w:sz="0" w:space="0" w:color="auto"/>
        <w:right w:val="none" w:sz="0" w:space="0" w:color="auto"/>
      </w:divBdr>
    </w:div>
    <w:div w:id="675763903">
      <w:bodyDiv w:val="1"/>
      <w:marLeft w:val="0"/>
      <w:marRight w:val="0"/>
      <w:marTop w:val="0"/>
      <w:marBottom w:val="0"/>
      <w:divBdr>
        <w:top w:val="none" w:sz="0" w:space="0" w:color="auto"/>
        <w:left w:val="none" w:sz="0" w:space="0" w:color="auto"/>
        <w:bottom w:val="none" w:sz="0" w:space="0" w:color="auto"/>
        <w:right w:val="none" w:sz="0" w:space="0" w:color="auto"/>
      </w:divBdr>
    </w:div>
    <w:div w:id="676008303">
      <w:bodyDiv w:val="1"/>
      <w:marLeft w:val="0"/>
      <w:marRight w:val="0"/>
      <w:marTop w:val="0"/>
      <w:marBottom w:val="0"/>
      <w:divBdr>
        <w:top w:val="none" w:sz="0" w:space="0" w:color="auto"/>
        <w:left w:val="none" w:sz="0" w:space="0" w:color="auto"/>
        <w:bottom w:val="none" w:sz="0" w:space="0" w:color="auto"/>
        <w:right w:val="none" w:sz="0" w:space="0" w:color="auto"/>
      </w:divBdr>
    </w:div>
    <w:div w:id="676200753">
      <w:bodyDiv w:val="1"/>
      <w:marLeft w:val="0"/>
      <w:marRight w:val="0"/>
      <w:marTop w:val="0"/>
      <w:marBottom w:val="0"/>
      <w:divBdr>
        <w:top w:val="none" w:sz="0" w:space="0" w:color="auto"/>
        <w:left w:val="none" w:sz="0" w:space="0" w:color="auto"/>
        <w:bottom w:val="none" w:sz="0" w:space="0" w:color="auto"/>
        <w:right w:val="none" w:sz="0" w:space="0" w:color="auto"/>
      </w:divBdr>
    </w:div>
    <w:div w:id="676226099">
      <w:bodyDiv w:val="1"/>
      <w:marLeft w:val="0"/>
      <w:marRight w:val="0"/>
      <w:marTop w:val="0"/>
      <w:marBottom w:val="0"/>
      <w:divBdr>
        <w:top w:val="none" w:sz="0" w:space="0" w:color="auto"/>
        <w:left w:val="none" w:sz="0" w:space="0" w:color="auto"/>
        <w:bottom w:val="none" w:sz="0" w:space="0" w:color="auto"/>
        <w:right w:val="none" w:sz="0" w:space="0" w:color="auto"/>
      </w:divBdr>
    </w:div>
    <w:div w:id="676427290">
      <w:bodyDiv w:val="1"/>
      <w:marLeft w:val="0"/>
      <w:marRight w:val="0"/>
      <w:marTop w:val="0"/>
      <w:marBottom w:val="0"/>
      <w:divBdr>
        <w:top w:val="none" w:sz="0" w:space="0" w:color="auto"/>
        <w:left w:val="none" w:sz="0" w:space="0" w:color="auto"/>
        <w:bottom w:val="none" w:sz="0" w:space="0" w:color="auto"/>
        <w:right w:val="none" w:sz="0" w:space="0" w:color="auto"/>
      </w:divBdr>
    </w:div>
    <w:div w:id="676732016">
      <w:bodyDiv w:val="1"/>
      <w:marLeft w:val="0"/>
      <w:marRight w:val="0"/>
      <w:marTop w:val="0"/>
      <w:marBottom w:val="0"/>
      <w:divBdr>
        <w:top w:val="none" w:sz="0" w:space="0" w:color="auto"/>
        <w:left w:val="none" w:sz="0" w:space="0" w:color="auto"/>
        <w:bottom w:val="none" w:sz="0" w:space="0" w:color="auto"/>
        <w:right w:val="none" w:sz="0" w:space="0" w:color="auto"/>
      </w:divBdr>
    </w:div>
    <w:div w:id="676813694">
      <w:bodyDiv w:val="1"/>
      <w:marLeft w:val="0"/>
      <w:marRight w:val="0"/>
      <w:marTop w:val="0"/>
      <w:marBottom w:val="0"/>
      <w:divBdr>
        <w:top w:val="none" w:sz="0" w:space="0" w:color="auto"/>
        <w:left w:val="none" w:sz="0" w:space="0" w:color="auto"/>
        <w:bottom w:val="none" w:sz="0" w:space="0" w:color="auto"/>
        <w:right w:val="none" w:sz="0" w:space="0" w:color="auto"/>
      </w:divBdr>
    </w:div>
    <w:div w:id="676813746">
      <w:bodyDiv w:val="1"/>
      <w:marLeft w:val="0"/>
      <w:marRight w:val="0"/>
      <w:marTop w:val="0"/>
      <w:marBottom w:val="0"/>
      <w:divBdr>
        <w:top w:val="none" w:sz="0" w:space="0" w:color="auto"/>
        <w:left w:val="none" w:sz="0" w:space="0" w:color="auto"/>
        <w:bottom w:val="none" w:sz="0" w:space="0" w:color="auto"/>
        <w:right w:val="none" w:sz="0" w:space="0" w:color="auto"/>
      </w:divBdr>
    </w:div>
    <w:div w:id="676885364">
      <w:bodyDiv w:val="1"/>
      <w:marLeft w:val="0"/>
      <w:marRight w:val="0"/>
      <w:marTop w:val="0"/>
      <w:marBottom w:val="0"/>
      <w:divBdr>
        <w:top w:val="none" w:sz="0" w:space="0" w:color="auto"/>
        <w:left w:val="none" w:sz="0" w:space="0" w:color="auto"/>
        <w:bottom w:val="none" w:sz="0" w:space="0" w:color="auto"/>
        <w:right w:val="none" w:sz="0" w:space="0" w:color="auto"/>
      </w:divBdr>
    </w:div>
    <w:div w:id="677006028">
      <w:bodyDiv w:val="1"/>
      <w:marLeft w:val="0"/>
      <w:marRight w:val="0"/>
      <w:marTop w:val="0"/>
      <w:marBottom w:val="0"/>
      <w:divBdr>
        <w:top w:val="none" w:sz="0" w:space="0" w:color="auto"/>
        <w:left w:val="none" w:sz="0" w:space="0" w:color="auto"/>
        <w:bottom w:val="none" w:sz="0" w:space="0" w:color="auto"/>
        <w:right w:val="none" w:sz="0" w:space="0" w:color="auto"/>
      </w:divBdr>
    </w:div>
    <w:div w:id="677342581">
      <w:bodyDiv w:val="1"/>
      <w:marLeft w:val="0"/>
      <w:marRight w:val="0"/>
      <w:marTop w:val="0"/>
      <w:marBottom w:val="0"/>
      <w:divBdr>
        <w:top w:val="none" w:sz="0" w:space="0" w:color="auto"/>
        <w:left w:val="none" w:sz="0" w:space="0" w:color="auto"/>
        <w:bottom w:val="none" w:sz="0" w:space="0" w:color="auto"/>
        <w:right w:val="none" w:sz="0" w:space="0" w:color="auto"/>
      </w:divBdr>
    </w:div>
    <w:div w:id="677580983">
      <w:bodyDiv w:val="1"/>
      <w:marLeft w:val="0"/>
      <w:marRight w:val="0"/>
      <w:marTop w:val="0"/>
      <w:marBottom w:val="0"/>
      <w:divBdr>
        <w:top w:val="none" w:sz="0" w:space="0" w:color="auto"/>
        <w:left w:val="none" w:sz="0" w:space="0" w:color="auto"/>
        <w:bottom w:val="none" w:sz="0" w:space="0" w:color="auto"/>
        <w:right w:val="none" w:sz="0" w:space="0" w:color="auto"/>
      </w:divBdr>
    </w:div>
    <w:div w:id="678194558">
      <w:bodyDiv w:val="1"/>
      <w:marLeft w:val="0"/>
      <w:marRight w:val="0"/>
      <w:marTop w:val="0"/>
      <w:marBottom w:val="0"/>
      <w:divBdr>
        <w:top w:val="none" w:sz="0" w:space="0" w:color="auto"/>
        <w:left w:val="none" w:sz="0" w:space="0" w:color="auto"/>
        <w:bottom w:val="none" w:sz="0" w:space="0" w:color="auto"/>
        <w:right w:val="none" w:sz="0" w:space="0" w:color="auto"/>
      </w:divBdr>
    </w:div>
    <w:div w:id="678196460">
      <w:bodyDiv w:val="1"/>
      <w:marLeft w:val="0"/>
      <w:marRight w:val="0"/>
      <w:marTop w:val="0"/>
      <w:marBottom w:val="0"/>
      <w:divBdr>
        <w:top w:val="none" w:sz="0" w:space="0" w:color="auto"/>
        <w:left w:val="none" w:sz="0" w:space="0" w:color="auto"/>
        <w:bottom w:val="none" w:sz="0" w:space="0" w:color="auto"/>
        <w:right w:val="none" w:sz="0" w:space="0" w:color="auto"/>
      </w:divBdr>
    </w:div>
    <w:div w:id="678234124">
      <w:bodyDiv w:val="1"/>
      <w:marLeft w:val="0"/>
      <w:marRight w:val="0"/>
      <w:marTop w:val="0"/>
      <w:marBottom w:val="0"/>
      <w:divBdr>
        <w:top w:val="none" w:sz="0" w:space="0" w:color="auto"/>
        <w:left w:val="none" w:sz="0" w:space="0" w:color="auto"/>
        <w:bottom w:val="none" w:sz="0" w:space="0" w:color="auto"/>
        <w:right w:val="none" w:sz="0" w:space="0" w:color="auto"/>
      </w:divBdr>
    </w:div>
    <w:div w:id="678384941">
      <w:bodyDiv w:val="1"/>
      <w:marLeft w:val="0"/>
      <w:marRight w:val="0"/>
      <w:marTop w:val="0"/>
      <w:marBottom w:val="0"/>
      <w:divBdr>
        <w:top w:val="none" w:sz="0" w:space="0" w:color="auto"/>
        <w:left w:val="none" w:sz="0" w:space="0" w:color="auto"/>
        <w:bottom w:val="none" w:sz="0" w:space="0" w:color="auto"/>
        <w:right w:val="none" w:sz="0" w:space="0" w:color="auto"/>
      </w:divBdr>
    </w:div>
    <w:div w:id="679429114">
      <w:bodyDiv w:val="1"/>
      <w:marLeft w:val="0"/>
      <w:marRight w:val="0"/>
      <w:marTop w:val="0"/>
      <w:marBottom w:val="0"/>
      <w:divBdr>
        <w:top w:val="none" w:sz="0" w:space="0" w:color="auto"/>
        <w:left w:val="none" w:sz="0" w:space="0" w:color="auto"/>
        <w:bottom w:val="none" w:sz="0" w:space="0" w:color="auto"/>
        <w:right w:val="none" w:sz="0" w:space="0" w:color="auto"/>
      </w:divBdr>
    </w:div>
    <w:div w:id="679505754">
      <w:bodyDiv w:val="1"/>
      <w:marLeft w:val="0"/>
      <w:marRight w:val="0"/>
      <w:marTop w:val="0"/>
      <w:marBottom w:val="0"/>
      <w:divBdr>
        <w:top w:val="none" w:sz="0" w:space="0" w:color="auto"/>
        <w:left w:val="none" w:sz="0" w:space="0" w:color="auto"/>
        <w:bottom w:val="none" w:sz="0" w:space="0" w:color="auto"/>
        <w:right w:val="none" w:sz="0" w:space="0" w:color="auto"/>
      </w:divBdr>
    </w:div>
    <w:div w:id="679624095">
      <w:bodyDiv w:val="1"/>
      <w:marLeft w:val="0"/>
      <w:marRight w:val="0"/>
      <w:marTop w:val="0"/>
      <w:marBottom w:val="0"/>
      <w:divBdr>
        <w:top w:val="none" w:sz="0" w:space="0" w:color="auto"/>
        <w:left w:val="none" w:sz="0" w:space="0" w:color="auto"/>
        <w:bottom w:val="none" w:sz="0" w:space="0" w:color="auto"/>
        <w:right w:val="none" w:sz="0" w:space="0" w:color="auto"/>
      </w:divBdr>
    </w:div>
    <w:div w:id="679966991">
      <w:bodyDiv w:val="1"/>
      <w:marLeft w:val="0"/>
      <w:marRight w:val="0"/>
      <w:marTop w:val="0"/>
      <w:marBottom w:val="0"/>
      <w:divBdr>
        <w:top w:val="none" w:sz="0" w:space="0" w:color="auto"/>
        <w:left w:val="none" w:sz="0" w:space="0" w:color="auto"/>
        <w:bottom w:val="none" w:sz="0" w:space="0" w:color="auto"/>
        <w:right w:val="none" w:sz="0" w:space="0" w:color="auto"/>
      </w:divBdr>
    </w:div>
    <w:div w:id="680156598">
      <w:bodyDiv w:val="1"/>
      <w:marLeft w:val="0"/>
      <w:marRight w:val="0"/>
      <w:marTop w:val="0"/>
      <w:marBottom w:val="0"/>
      <w:divBdr>
        <w:top w:val="none" w:sz="0" w:space="0" w:color="auto"/>
        <w:left w:val="none" w:sz="0" w:space="0" w:color="auto"/>
        <w:bottom w:val="none" w:sz="0" w:space="0" w:color="auto"/>
        <w:right w:val="none" w:sz="0" w:space="0" w:color="auto"/>
      </w:divBdr>
    </w:div>
    <w:div w:id="680742387">
      <w:bodyDiv w:val="1"/>
      <w:marLeft w:val="0"/>
      <w:marRight w:val="0"/>
      <w:marTop w:val="0"/>
      <w:marBottom w:val="0"/>
      <w:divBdr>
        <w:top w:val="none" w:sz="0" w:space="0" w:color="auto"/>
        <w:left w:val="none" w:sz="0" w:space="0" w:color="auto"/>
        <w:bottom w:val="none" w:sz="0" w:space="0" w:color="auto"/>
        <w:right w:val="none" w:sz="0" w:space="0" w:color="auto"/>
      </w:divBdr>
    </w:div>
    <w:div w:id="680858185">
      <w:bodyDiv w:val="1"/>
      <w:marLeft w:val="0"/>
      <w:marRight w:val="0"/>
      <w:marTop w:val="0"/>
      <w:marBottom w:val="0"/>
      <w:divBdr>
        <w:top w:val="none" w:sz="0" w:space="0" w:color="auto"/>
        <w:left w:val="none" w:sz="0" w:space="0" w:color="auto"/>
        <w:bottom w:val="none" w:sz="0" w:space="0" w:color="auto"/>
        <w:right w:val="none" w:sz="0" w:space="0" w:color="auto"/>
      </w:divBdr>
    </w:div>
    <w:div w:id="681665165">
      <w:bodyDiv w:val="1"/>
      <w:marLeft w:val="0"/>
      <w:marRight w:val="0"/>
      <w:marTop w:val="0"/>
      <w:marBottom w:val="0"/>
      <w:divBdr>
        <w:top w:val="none" w:sz="0" w:space="0" w:color="auto"/>
        <w:left w:val="none" w:sz="0" w:space="0" w:color="auto"/>
        <w:bottom w:val="none" w:sz="0" w:space="0" w:color="auto"/>
        <w:right w:val="none" w:sz="0" w:space="0" w:color="auto"/>
      </w:divBdr>
    </w:div>
    <w:div w:id="682130883">
      <w:bodyDiv w:val="1"/>
      <w:marLeft w:val="0"/>
      <w:marRight w:val="0"/>
      <w:marTop w:val="0"/>
      <w:marBottom w:val="0"/>
      <w:divBdr>
        <w:top w:val="none" w:sz="0" w:space="0" w:color="auto"/>
        <w:left w:val="none" w:sz="0" w:space="0" w:color="auto"/>
        <w:bottom w:val="none" w:sz="0" w:space="0" w:color="auto"/>
        <w:right w:val="none" w:sz="0" w:space="0" w:color="auto"/>
      </w:divBdr>
    </w:div>
    <w:div w:id="682442746">
      <w:bodyDiv w:val="1"/>
      <w:marLeft w:val="0"/>
      <w:marRight w:val="0"/>
      <w:marTop w:val="0"/>
      <w:marBottom w:val="0"/>
      <w:divBdr>
        <w:top w:val="none" w:sz="0" w:space="0" w:color="auto"/>
        <w:left w:val="none" w:sz="0" w:space="0" w:color="auto"/>
        <w:bottom w:val="none" w:sz="0" w:space="0" w:color="auto"/>
        <w:right w:val="none" w:sz="0" w:space="0" w:color="auto"/>
      </w:divBdr>
    </w:div>
    <w:div w:id="682510563">
      <w:bodyDiv w:val="1"/>
      <w:marLeft w:val="0"/>
      <w:marRight w:val="0"/>
      <w:marTop w:val="0"/>
      <w:marBottom w:val="0"/>
      <w:divBdr>
        <w:top w:val="none" w:sz="0" w:space="0" w:color="auto"/>
        <w:left w:val="none" w:sz="0" w:space="0" w:color="auto"/>
        <w:bottom w:val="none" w:sz="0" w:space="0" w:color="auto"/>
        <w:right w:val="none" w:sz="0" w:space="0" w:color="auto"/>
      </w:divBdr>
    </w:div>
    <w:div w:id="682517308">
      <w:bodyDiv w:val="1"/>
      <w:marLeft w:val="0"/>
      <w:marRight w:val="0"/>
      <w:marTop w:val="0"/>
      <w:marBottom w:val="0"/>
      <w:divBdr>
        <w:top w:val="none" w:sz="0" w:space="0" w:color="auto"/>
        <w:left w:val="none" w:sz="0" w:space="0" w:color="auto"/>
        <w:bottom w:val="none" w:sz="0" w:space="0" w:color="auto"/>
        <w:right w:val="none" w:sz="0" w:space="0" w:color="auto"/>
      </w:divBdr>
    </w:div>
    <w:div w:id="682710183">
      <w:bodyDiv w:val="1"/>
      <w:marLeft w:val="0"/>
      <w:marRight w:val="0"/>
      <w:marTop w:val="0"/>
      <w:marBottom w:val="0"/>
      <w:divBdr>
        <w:top w:val="none" w:sz="0" w:space="0" w:color="auto"/>
        <w:left w:val="none" w:sz="0" w:space="0" w:color="auto"/>
        <w:bottom w:val="none" w:sz="0" w:space="0" w:color="auto"/>
        <w:right w:val="none" w:sz="0" w:space="0" w:color="auto"/>
      </w:divBdr>
    </w:div>
    <w:div w:id="682781771">
      <w:bodyDiv w:val="1"/>
      <w:marLeft w:val="0"/>
      <w:marRight w:val="0"/>
      <w:marTop w:val="0"/>
      <w:marBottom w:val="0"/>
      <w:divBdr>
        <w:top w:val="none" w:sz="0" w:space="0" w:color="auto"/>
        <w:left w:val="none" w:sz="0" w:space="0" w:color="auto"/>
        <w:bottom w:val="none" w:sz="0" w:space="0" w:color="auto"/>
        <w:right w:val="none" w:sz="0" w:space="0" w:color="auto"/>
      </w:divBdr>
    </w:div>
    <w:div w:id="683096022">
      <w:bodyDiv w:val="1"/>
      <w:marLeft w:val="0"/>
      <w:marRight w:val="0"/>
      <w:marTop w:val="0"/>
      <w:marBottom w:val="0"/>
      <w:divBdr>
        <w:top w:val="none" w:sz="0" w:space="0" w:color="auto"/>
        <w:left w:val="none" w:sz="0" w:space="0" w:color="auto"/>
        <w:bottom w:val="none" w:sz="0" w:space="0" w:color="auto"/>
        <w:right w:val="none" w:sz="0" w:space="0" w:color="auto"/>
      </w:divBdr>
    </w:div>
    <w:div w:id="683552223">
      <w:bodyDiv w:val="1"/>
      <w:marLeft w:val="0"/>
      <w:marRight w:val="0"/>
      <w:marTop w:val="0"/>
      <w:marBottom w:val="0"/>
      <w:divBdr>
        <w:top w:val="none" w:sz="0" w:space="0" w:color="auto"/>
        <w:left w:val="none" w:sz="0" w:space="0" w:color="auto"/>
        <w:bottom w:val="none" w:sz="0" w:space="0" w:color="auto"/>
        <w:right w:val="none" w:sz="0" w:space="0" w:color="auto"/>
      </w:divBdr>
    </w:div>
    <w:div w:id="683629671">
      <w:bodyDiv w:val="1"/>
      <w:marLeft w:val="0"/>
      <w:marRight w:val="0"/>
      <w:marTop w:val="0"/>
      <w:marBottom w:val="0"/>
      <w:divBdr>
        <w:top w:val="none" w:sz="0" w:space="0" w:color="auto"/>
        <w:left w:val="none" w:sz="0" w:space="0" w:color="auto"/>
        <w:bottom w:val="none" w:sz="0" w:space="0" w:color="auto"/>
        <w:right w:val="none" w:sz="0" w:space="0" w:color="auto"/>
      </w:divBdr>
    </w:div>
    <w:div w:id="683748702">
      <w:bodyDiv w:val="1"/>
      <w:marLeft w:val="0"/>
      <w:marRight w:val="0"/>
      <w:marTop w:val="0"/>
      <w:marBottom w:val="0"/>
      <w:divBdr>
        <w:top w:val="none" w:sz="0" w:space="0" w:color="auto"/>
        <w:left w:val="none" w:sz="0" w:space="0" w:color="auto"/>
        <w:bottom w:val="none" w:sz="0" w:space="0" w:color="auto"/>
        <w:right w:val="none" w:sz="0" w:space="0" w:color="auto"/>
      </w:divBdr>
    </w:div>
    <w:div w:id="683749761">
      <w:bodyDiv w:val="1"/>
      <w:marLeft w:val="0"/>
      <w:marRight w:val="0"/>
      <w:marTop w:val="0"/>
      <w:marBottom w:val="0"/>
      <w:divBdr>
        <w:top w:val="none" w:sz="0" w:space="0" w:color="auto"/>
        <w:left w:val="none" w:sz="0" w:space="0" w:color="auto"/>
        <w:bottom w:val="none" w:sz="0" w:space="0" w:color="auto"/>
        <w:right w:val="none" w:sz="0" w:space="0" w:color="auto"/>
      </w:divBdr>
    </w:div>
    <w:div w:id="684285991">
      <w:bodyDiv w:val="1"/>
      <w:marLeft w:val="0"/>
      <w:marRight w:val="0"/>
      <w:marTop w:val="0"/>
      <w:marBottom w:val="0"/>
      <w:divBdr>
        <w:top w:val="none" w:sz="0" w:space="0" w:color="auto"/>
        <w:left w:val="none" w:sz="0" w:space="0" w:color="auto"/>
        <w:bottom w:val="none" w:sz="0" w:space="0" w:color="auto"/>
        <w:right w:val="none" w:sz="0" w:space="0" w:color="auto"/>
      </w:divBdr>
    </w:div>
    <w:div w:id="684401792">
      <w:bodyDiv w:val="1"/>
      <w:marLeft w:val="0"/>
      <w:marRight w:val="0"/>
      <w:marTop w:val="0"/>
      <w:marBottom w:val="0"/>
      <w:divBdr>
        <w:top w:val="none" w:sz="0" w:space="0" w:color="auto"/>
        <w:left w:val="none" w:sz="0" w:space="0" w:color="auto"/>
        <w:bottom w:val="none" w:sz="0" w:space="0" w:color="auto"/>
        <w:right w:val="none" w:sz="0" w:space="0" w:color="auto"/>
      </w:divBdr>
    </w:div>
    <w:div w:id="684404897">
      <w:bodyDiv w:val="1"/>
      <w:marLeft w:val="0"/>
      <w:marRight w:val="0"/>
      <w:marTop w:val="0"/>
      <w:marBottom w:val="0"/>
      <w:divBdr>
        <w:top w:val="none" w:sz="0" w:space="0" w:color="auto"/>
        <w:left w:val="none" w:sz="0" w:space="0" w:color="auto"/>
        <w:bottom w:val="none" w:sz="0" w:space="0" w:color="auto"/>
        <w:right w:val="none" w:sz="0" w:space="0" w:color="auto"/>
      </w:divBdr>
    </w:div>
    <w:div w:id="684745636">
      <w:bodyDiv w:val="1"/>
      <w:marLeft w:val="0"/>
      <w:marRight w:val="0"/>
      <w:marTop w:val="0"/>
      <w:marBottom w:val="0"/>
      <w:divBdr>
        <w:top w:val="none" w:sz="0" w:space="0" w:color="auto"/>
        <w:left w:val="none" w:sz="0" w:space="0" w:color="auto"/>
        <w:bottom w:val="none" w:sz="0" w:space="0" w:color="auto"/>
        <w:right w:val="none" w:sz="0" w:space="0" w:color="auto"/>
      </w:divBdr>
    </w:div>
    <w:div w:id="684748295">
      <w:bodyDiv w:val="1"/>
      <w:marLeft w:val="0"/>
      <w:marRight w:val="0"/>
      <w:marTop w:val="0"/>
      <w:marBottom w:val="0"/>
      <w:divBdr>
        <w:top w:val="none" w:sz="0" w:space="0" w:color="auto"/>
        <w:left w:val="none" w:sz="0" w:space="0" w:color="auto"/>
        <w:bottom w:val="none" w:sz="0" w:space="0" w:color="auto"/>
        <w:right w:val="none" w:sz="0" w:space="0" w:color="auto"/>
      </w:divBdr>
    </w:div>
    <w:div w:id="685013197">
      <w:bodyDiv w:val="1"/>
      <w:marLeft w:val="0"/>
      <w:marRight w:val="0"/>
      <w:marTop w:val="0"/>
      <w:marBottom w:val="0"/>
      <w:divBdr>
        <w:top w:val="none" w:sz="0" w:space="0" w:color="auto"/>
        <w:left w:val="none" w:sz="0" w:space="0" w:color="auto"/>
        <w:bottom w:val="none" w:sz="0" w:space="0" w:color="auto"/>
        <w:right w:val="none" w:sz="0" w:space="0" w:color="auto"/>
      </w:divBdr>
    </w:div>
    <w:div w:id="685013780">
      <w:bodyDiv w:val="1"/>
      <w:marLeft w:val="0"/>
      <w:marRight w:val="0"/>
      <w:marTop w:val="0"/>
      <w:marBottom w:val="0"/>
      <w:divBdr>
        <w:top w:val="none" w:sz="0" w:space="0" w:color="auto"/>
        <w:left w:val="none" w:sz="0" w:space="0" w:color="auto"/>
        <w:bottom w:val="none" w:sz="0" w:space="0" w:color="auto"/>
        <w:right w:val="none" w:sz="0" w:space="0" w:color="auto"/>
      </w:divBdr>
    </w:div>
    <w:div w:id="685058034">
      <w:bodyDiv w:val="1"/>
      <w:marLeft w:val="0"/>
      <w:marRight w:val="0"/>
      <w:marTop w:val="0"/>
      <w:marBottom w:val="0"/>
      <w:divBdr>
        <w:top w:val="none" w:sz="0" w:space="0" w:color="auto"/>
        <w:left w:val="none" w:sz="0" w:space="0" w:color="auto"/>
        <w:bottom w:val="none" w:sz="0" w:space="0" w:color="auto"/>
        <w:right w:val="none" w:sz="0" w:space="0" w:color="auto"/>
      </w:divBdr>
    </w:div>
    <w:div w:id="685179086">
      <w:bodyDiv w:val="1"/>
      <w:marLeft w:val="0"/>
      <w:marRight w:val="0"/>
      <w:marTop w:val="0"/>
      <w:marBottom w:val="0"/>
      <w:divBdr>
        <w:top w:val="none" w:sz="0" w:space="0" w:color="auto"/>
        <w:left w:val="none" w:sz="0" w:space="0" w:color="auto"/>
        <w:bottom w:val="none" w:sz="0" w:space="0" w:color="auto"/>
        <w:right w:val="none" w:sz="0" w:space="0" w:color="auto"/>
      </w:divBdr>
    </w:div>
    <w:div w:id="685324847">
      <w:bodyDiv w:val="1"/>
      <w:marLeft w:val="0"/>
      <w:marRight w:val="0"/>
      <w:marTop w:val="0"/>
      <w:marBottom w:val="0"/>
      <w:divBdr>
        <w:top w:val="none" w:sz="0" w:space="0" w:color="auto"/>
        <w:left w:val="none" w:sz="0" w:space="0" w:color="auto"/>
        <w:bottom w:val="none" w:sz="0" w:space="0" w:color="auto"/>
        <w:right w:val="none" w:sz="0" w:space="0" w:color="auto"/>
      </w:divBdr>
    </w:div>
    <w:div w:id="685441962">
      <w:bodyDiv w:val="1"/>
      <w:marLeft w:val="0"/>
      <w:marRight w:val="0"/>
      <w:marTop w:val="0"/>
      <w:marBottom w:val="0"/>
      <w:divBdr>
        <w:top w:val="none" w:sz="0" w:space="0" w:color="auto"/>
        <w:left w:val="none" w:sz="0" w:space="0" w:color="auto"/>
        <w:bottom w:val="none" w:sz="0" w:space="0" w:color="auto"/>
        <w:right w:val="none" w:sz="0" w:space="0" w:color="auto"/>
      </w:divBdr>
    </w:div>
    <w:div w:id="685517306">
      <w:bodyDiv w:val="1"/>
      <w:marLeft w:val="0"/>
      <w:marRight w:val="0"/>
      <w:marTop w:val="0"/>
      <w:marBottom w:val="0"/>
      <w:divBdr>
        <w:top w:val="none" w:sz="0" w:space="0" w:color="auto"/>
        <w:left w:val="none" w:sz="0" w:space="0" w:color="auto"/>
        <w:bottom w:val="none" w:sz="0" w:space="0" w:color="auto"/>
        <w:right w:val="none" w:sz="0" w:space="0" w:color="auto"/>
      </w:divBdr>
    </w:div>
    <w:div w:id="685788571">
      <w:bodyDiv w:val="1"/>
      <w:marLeft w:val="0"/>
      <w:marRight w:val="0"/>
      <w:marTop w:val="0"/>
      <w:marBottom w:val="0"/>
      <w:divBdr>
        <w:top w:val="none" w:sz="0" w:space="0" w:color="auto"/>
        <w:left w:val="none" w:sz="0" w:space="0" w:color="auto"/>
        <w:bottom w:val="none" w:sz="0" w:space="0" w:color="auto"/>
        <w:right w:val="none" w:sz="0" w:space="0" w:color="auto"/>
      </w:divBdr>
    </w:div>
    <w:div w:id="685795039">
      <w:bodyDiv w:val="1"/>
      <w:marLeft w:val="0"/>
      <w:marRight w:val="0"/>
      <w:marTop w:val="0"/>
      <w:marBottom w:val="0"/>
      <w:divBdr>
        <w:top w:val="none" w:sz="0" w:space="0" w:color="auto"/>
        <w:left w:val="none" w:sz="0" w:space="0" w:color="auto"/>
        <w:bottom w:val="none" w:sz="0" w:space="0" w:color="auto"/>
        <w:right w:val="none" w:sz="0" w:space="0" w:color="auto"/>
      </w:divBdr>
    </w:div>
    <w:div w:id="686100692">
      <w:bodyDiv w:val="1"/>
      <w:marLeft w:val="0"/>
      <w:marRight w:val="0"/>
      <w:marTop w:val="0"/>
      <w:marBottom w:val="0"/>
      <w:divBdr>
        <w:top w:val="none" w:sz="0" w:space="0" w:color="auto"/>
        <w:left w:val="none" w:sz="0" w:space="0" w:color="auto"/>
        <w:bottom w:val="none" w:sz="0" w:space="0" w:color="auto"/>
        <w:right w:val="none" w:sz="0" w:space="0" w:color="auto"/>
      </w:divBdr>
    </w:div>
    <w:div w:id="686176835">
      <w:bodyDiv w:val="1"/>
      <w:marLeft w:val="0"/>
      <w:marRight w:val="0"/>
      <w:marTop w:val="0"/>
      <w:marBottom w:val="0"/>
      <w:divBdr>
        <w:top w:val="none" w:sz="0" w:space="0" w:color="auto"/>
        <w:left w:val="none" w:sz="0" w:space="0" w:color="auto"/>
        <w:bottom w:val="none" w:sz="0" w:space="0" w:color="auto"/>
        <w:right w:val="none" w:sz="0" w:space="0" w:color="auto"/>
      </w:divBdr>
    </w:div>
    <w:div w:id="686295873">
      <w:bodyDiv w:val="1"/>
      <w:marLeft w:val="0"/>
      <w:marRight w:val="0"/>
      <w:marTop w:val="0"/>
      <w:marBottom w:val="0"/>
      <w:divBdr>
        <w:top w:val="none" w:sz="0" w:space="0" w:color="auto"/>
        <w:left w:val="none" w:sz="0" w:space="0" w:color="auto"/>
        <w:bottom w:val="none" w:sz="0" w:space="0" w:color="auto"/>
        <w:right w:val="none" w:sz="0" w:space="0" w:color="auto"/>
      </w:divBdr>
    </w:div>
    <w:div w:id="686368757">
      <w:bodyDiv w:val="1"/>
      <w:marLeft w:val="0"/>
      <w:marRight w:val="0"/>
      <w:marTop w:val="0"/>
      <w:marBottom w:val="0"/>
      <w:divBdr>
        <w:top w:val="none" w:sz="0" w:space="0" w:color="auto"/>
        <w:left w:val="none" w:sz="0" w:space="0" w:color="auto"/>
        <w:bottom w:val="none" w:sz="0" w:space="0" w:color="auto"/>
        <w:right w:val="none" w:sz="0" w:space="0" w:color="auto"/>
      </w:divBdr>
    </w:div>
    <w:div w:id="686449060">
      <w:bodyDiv w:val="1"/>
      <w:marLeft w:val="0"/>
      <w:marRight w:val="0"/>
      <w:marTop w:val="0"/>
      <w:marBottom w:val="0"/>
      <w:divBdr>
        <w:top w:val="none" w:sz="0" w:space="0" w:color="auto"/>
        <w:left w:val="none" w:sz="0" w:space="0" w:color="auto"/>
        <w:bottom w:val="none" w:sz="0" w:space="0" w:color="auto"/>
        <w:right w:val="none" w:sz="0" w:space="0" w:color="auto"/>
      </w:divBdr>
    </w:div>
    <w:div w:id="686562658">
      <w:bodyDiv w:val="1"/>
      <w:marLeft w:val="0"/>
      <w:marRight w:val="0"/>
      <w:marTop w:val="0"/>
      <w:marBottom w:val="0"/>
      <w:divBdr>
        <w:top w:val="none" w:sz="0" w:space="0" w:color="auto"/>
        <w:left w:val="none" w:sz="0" w:space="0" w:color="auto"/>
        <w:bottom w:val="none" w:sz="0" w:space="0" w:color="auto"/>
        <w:right w:val="none" w:sz="0" w:space="0" w:color="auto"/>
      </w:divBdr>
    </w:div>
    <w:div w:id="686709379">
      <w:bodyDiv w:val="1"/>
      <w:marLeft w:val="0"/>
      <w:marRight w:val="0"/>
      <w:marTop w:val="0"/>
      <w:marBottom w:val="0"/>
      <w:divBdr>
        <w:top w:val="none" w:sz="0" w:space="0" w:color="auto"/>
        <w:left w:val="none" w:sz="0" w:space="0" w:color="auto"/>
        <w:bottom w:val="none" w:sz="0" w:space="0" w:color="auto"/>
        <w:right w:val="none" w:sz="0" w:space="0" w:color="auto"/>
      </w:divBdr>
    </w:div>
    <w:div w:id="687415912">
      <w:bodyDiv w:val="1"/>
      <w:marLeft w:val="0"/>
      <w:marRight w:val="0"/>
      <w:marTop w:val="0"/>
      <w:marBottom w:val="0"/>
      <w:divBdr>
        <w:top w:val="none" w:sz="0" w:space="0" w:color="auto"/>
        <w:left w:val="none" w:sz="0" w:space="0" w:color="auto"/>
        <w:bottom w:val="none" w:sz="0" w:space="0" w:color="auto"/>
        <w:right w:val="none" w:sz="0" w:space="0" w:color="auto"/>
      </w:divBdr>
    </w:div>
    <w:div w:id="687756119">
      <w:bodyDiv w:val="1"/>
      <w:marLeft w:val="0"/>
      <w:marRight w:val="0"/>
      <w:marTop w:val="0"/>
      <w:marBottom w:val="0"/>
      <w:divBdr>
        <w:top w:val="none" w:sz="0" w:space="0" w:color="auto"/>
        <w:left w:val="none" w:sz="0" w:space="0" w:color="auto"/>
        <w:bottom w:val="none" w:sz="0" w:space="0" w:color="auto"/>
        <w:right w:val="none" w:sz="0" w:space="0" w:color="auto"/>
      </w:divBdr>
    </w:div>
    <w:div w:id="687949414">
      <w:bodyDiv w:val="1"/>
      <w:marLeft w:val="0"/>
      <w:marRight w:val="0"/>
      <w:marTop w:val="0"/>
      <w:marBottom w:val="0"/>
      <w:divBdr>
        <w:top w:val="none" w:sz="0" w:space="0" w:color="auto"/>
        <w:left w:val="none" w:sz="0" w:space="0" w:color="auto"/>
        <w:bottom w:val="none" w:sz="0" w:space="0" w:color="auto"/>
        <w:right w:val="none" w:sz="0" w:space="0" w:color="auto"/>
      </w:divBdr>
    </w:div>
    <w:div w:id="688485029">
      <w:bodyDiv w:val="1"/>
      <w:marLeft w:val="0"/>
      <w:marRight w:val="0"/>
      <w:marTop w:val="0"/>
      <w:marBottom w:val="0"/>
      <w:divBdr>
        <w:top w:val="none" w:sz="0" w:space="0" w:color="auto"/>
        <w:left w:val="none" w:sz="0" w:space="0" w:color="auto"/>
        <w:bottom w:val="none" w:sz="0" w:space="0" w:color="auto"/>
        <w:right w:val="none" w:sz="0" w:space="0" w:color="auto"/>
      </w:divBdr>
    </w:div>
    <w:div w:id="688487322">
      <w:bodyDiv w:val="1"/>
      <w:marLeft w:val="0"/>
      <w:marRight w:val="0"/>
      <w:marTop w:val="0"/>
      <w:marBottom w:val="0"/>
      <w:divBdr>
        <w:top w:val="none" w:sz="0" w:space="0" w:color="auto"/>
        <w:left w:val="none" w:sz="0" w:space="0" w:color="auto"/>
        <w:bottom w:val="none" w:sz="0" w:space="0" w:color="auto"/>
        <w:right w:val="none" w:sz="0" w:space="0" w:color="auto"/>
      </w:divBdr>
    </w:div>
    <w:div w:id="688527591">
      <w:bodyDiv w:val="1"/>
      <w:marLeft w:val="0"/>
      <w:marRight w:val="0"/>
      <w:marTop w:val="0"/>
      <w:marBottom w:val="0"/>
      <w:divBdr>
        <w:top w:val="none" w:sz="0" w:space="0" w:color="auto"/>
        <w:left w:val="none" w:sz="0" w:space="0" w:color="auto"/>
        <w:bottom w:val="none" w:sz="0" w:space="0" w:color="auto"/>
        <w:right w:val="none" w:sz="0" w:space="0" w:color="auto"/>
      </w:divBdr>
    </w:div>
    <w:div w:id="688600487">
      <w:bodyDiv w:val="1"/>
      <w:marLeft w:val="0"/>
      <w:marRight w:val="0"/>
      <w:marTop w:val="0"/>
      <w:marBottom w:val="0"/>
      <w:divBdr>
        <w:top w:val="none" w:sz="0" w:space="0" w:color="auto"/>
        <w:left w:val="none" w:sz="0" w:space="0" w:color="auto"/>
        <w:bottom w:val="none" w:sz="0" w:space="0" w:color="auto"/>
        <w:right w:val="none" w:sz="0" w:space="0" w:color="auto"/>
      </w:divBdr>
    </w:div>
    <w:div w:id="688601098">
      <w:bodyDiv w:val="1"/>
      <w:marLeft w:val="0"/>
      <w:marRight w:val="0"/>
      <w:marTop w:val="0"/>
      <w:marBottom w:val="0"/>
      <w:divBdr>
        <w:top w:val="none" w:sz="0" w:space="0" w:color="auto"/>
        <w:left w:val="none" w:sz="0" w:space="0" w:color="auto"/>
        <w:bottom w:val="none" w:sz="0" w:space="0" w:color="auto"/>
        <w:right w:val="none" w:sz="0" w:space="0" w:color="auto"/>
      </w:divBdr>
    </w:div>
    <w:div w:id="688725263">
      <w:bodyDiv w:val="1"/>
      <w:marLeft w:val="0"/>
      <w:marRight w:val="0"/>
      <w:marTop w:val="0"/>
      <w:marBottom w:val="0"/>
      <w:divBdr>
        <w:top w:val="none" w:sz="0" w:space="0" w:color="auto"/>
        <w:left w:val="none" w:sz="0" w:space="0" w:color="auto"/>
        <w:bottom w:val="none" w:sz="0" w:space="0" w:color="auto"/>
        <w:right w:val="none" w:sz="0" w:space="0" w:color="auto"/>
      </w:divBdr>
    </w:div>
    <w:div w:id="688801503">
      <w:bodyDiv w:val="1"/>
      <w:marLeft w:val="0"/>
      <w:marRight w:val="0"/>
      <w:marTop w:val="0"/>
      <w:marBottom w:val="0"/>
      <w:divBdr>
        <w:top w:val="none" w:sz="0" w:space="0" w:color="auto"/>
        <w:left w:val="none" w:sz="0" w:space="0" w:color="auto"/>
        <w:bottom w:val="none" w:sz="0" w:space="0" w:color="auto"/>
        <w:right w:val="none" w:sz="0" w:space="0" w:color="auto"/>
      </w:divBdr>
    </w:div>
    <w:div w:id="688916313">
      <w:bodyDiv w:val="1"/>
      <w:marLeft w:val="0"/>
      <w:marRight w:val="0"/>
      <w:marTop w:val="0"/>
      <w:marBottom w:val="0"/>
      <w:divBdr>
        <w:top w:val="none" w:sz="0" w:space="0" w:color="auto"/>
        <w:left w:val="none" w:sz="0" w:space="0" w:color="auto"/>
        <w:bottom w:val="none" w:sz="0" w:space="0" w:color="auto"/>
        <w:right w:val="none" w:sz="0" w:space="0" w:color="auto"/>
      </w:divBdr>
    </w:div>
    <w:div w:id="688992524">
      <w:bodyDiv w:val="1"/>
      <w:marLeft w:val="0"/>
      <w:marRight w:val="0"/>
      <w:marTop w:val="0"/>
      <w:marBottom w:val="0"/>
      <w:divBdr>
        <w:top w:val="none" w:sz="0" w:space="0" w:color="auto"/>
        <w:left w:val="none" w:sz="0" w:space="0" w:color="auto"/>
        <w:bottom w:val="none" w:sz="0" w:space="0" w:color="auto"/>
        <w:right w:val="none" w:sz="0" w:space="0" w:color="auto"/>
      </w:divBdr>
    </w:div>
    <w:div w:id="689379431">
      <w:bodyDiv w:val="1"/>
      <w:marLeft w:val="0"/>
      <w:marRight w:val="0"/>
      <w:marTop w:val="0"/>
      <w:marBottom w:val="0"/>
      <w:divBdr>
        <w:top w:val="none" w:sz="0" w:space="0" w:color="auto"/>
        <w:left w:val="none" w:sz="0" w:space="0" w:color="auto"/>
        <w:bottom w:val="none" w:sz="0" w:space="0" w:color="auto"/>
        <w:right w:val="none" w:sz="0" w:space="0" w:color="auto"/>
      </w:divBdr>
    </w:div>
    <w:div w:id="689451456">
      <w:bodyDiv w:val="1"/>
      <w:marLeft w:val="0"/>
      <w:marRight w:val="0"/>
      <w:marTop w:val="0"/>
      <w:marBottom w:val="0"/>
      <w:divBdr>
        <w:top w:val="none" w:sz="0" w:space="0" w:color="auto"/>
        <w:left w:val="none" w:sz="0" w:space="0" w:color="auto"/>
        <w:bottom w:val="none" w:sz="0" w:space="0" w:color="auto"/>
        <w:right w:val="none" w:sz="0" w:space="0" w:color="auto"/>
      </w:divBdr>
    </w:div>
    <w:div w:id="689456554">
      <w:bodyDiv w:val="1"/>
      <w:marLeft w:val="0"/>
      <w:marRight w:val="0"/>
      <w:marTop w:val="0"/>
      <w:marBottom w:val="0"/>
      <w:divBdr>
        <w:top w:val="none" w:sz="0" w:space="0" w:color="auto"/>
        <w:left w:val="none" w:sz="0" w:space="0" w:color="auto"/>
        <w:bottom w:val="none" w:sz="0" w:space="0" w:color="auto"/>
        <w:right w:val="none" w:sz="0" w:space="0" w:color="auto"/>
      </w:divBdr>
    </w:div>
    <w:div w:id="689599222">
      <w:bodyDiv w:val="1"/>
      <w:marLeft w:val="0"/>
      <w:marRight w:val="0"/>
      <w:marTop w:val="0"/>
      <w:marBottom w:val="0"/>
      <w:divBdr>
        <w:top w:val="none" w:sz="0" w:space="0" w:color="auto"/>
        <w:left w:val="none" w:sz="0" w:space="0" w:color="auto"/>
        <w:bottom w:val="none" w:sz="0" w:space="0" w:color="auto"/>
        <w:right w:val="none" w:sz="0" w:space="0" w:color="auto"/>
      </w:divBdr>
    </w:div>
    <w:div w:id="689648992">
      <w:bodyDiv w:val="1"/>
      <w:marLeft w:val="0"/>
      <w:marRight w:val="0"/>
      <w:marTop w:val="0"/>
      <w:marBottom w:val="0"/>
      <w:divBdr>
        <w:top w:val="none" w:sz="0" w:space="0" w:color="auto"/>
        <w:left w:val="none" w:sz="0" w:space="0" w:color="auto"/>
        <w:bottom w:val="none" w:sz="0" w:space="0" w:color="auto"/>
        <w:right w:val="none" w:sz="0" w:space="0" w:color="auto"/>
      </w:divBdr>
    </w:div>
    <w:div w:id="689650598">
      <w:bodyDiv w:val="1"/>
      <w:marLeft w:val="0"/>
      <w:marRight w:val="0"/>
      <w:marTop w:val="0"/>
      <w:marBottom w:val="0"/>
      <w:divBdr>
        <w:top w:val="none" w:sz="0" w:space="0" w:color="auto"/>
        <w:left w:val="none" w:sz="0" w:space="0" w:color="auto"/>
        <w:bottom w:val="none" w:sz="0" w:space="0" w:color="auto"/>
        <w:right w:val="none" w:sz="0" w:space="0" w:color="auto"/>
      </w:divBdr>
    </w:div>
    <w:div w:id="690231203">
      <w:bodyDiv w:val="1"/>
      <w:marLeft w:val="0"/>
      <w:marRight w:val="0"/>
      <w:marTop w:val="0"/>
      <w:marBottom w:val="0"/>
      <w:divBdr>
        <w:top w:val="none" w:sz="0" w:space="0" w:color="auto"/>
        <w:left w:val="none" w:sz="0" w:space="0" w:color="auto"/>
        <w:bottom w:val="none" w:sz="0" w:space="0" w:color="auto"/>
        <w:right w:val="none" w:sz="0" w:space="0" w:color="auto"/>
      </w:divBdr>
    </w:div>
    <w:div w:id="690254584">
      <w:bodyDiv w:val="1"/>
      <w:marLeft w:val="0"/>
      <w:marRight w:val="0"/>
      <w:marTop w:val="0"/>
      <w:marBottom w:val="0"/>
      <w:divBdr>
        <w:top w:val="none" w:sz="0" w:space="0" w:color="auto"/>
        <w:left w:val="none" w:sz="0" w:space="0" w:color="auto"/>
        <w:bottom w:val="none" w:sz="0" w:space="0" w:color="auto"/>
        <w:right w:val="none" w:sz="0" w:space="0" w:color="auto"/>
      </w:divBdr>
    </w:div>
    <w:div w:id="690373151">
      <w:bodyDiv w:val="1"/>
      <w:marLeft w:val="0"/>
      <w:marRight w:val="0"/>
      <w:marTop w:val="0"/>
      <w:marBottom w:val="0"/>
      <w:divBdr>
        <w:top w:val="none" w:sz="0" w:space="0" w:color="auto"/>
        <w:left w:val="none" w:sz="0" w:space="0" w:color="auto"/>
        <w:bottom w:val="none" w:sz="0" w:space="0" w:color="auto"/>
        <w:right w:val="none" w:sz="0" w:space="0" w:color="auto"/>
      </w:divBdr>
    </w:div>
    <w:div w:id="690646296">
      <w:bodyDiv w:val="1"/>
      <w:marLeft w:val="0"/>
      <w:marRight w:val="0"/>
      <w:marTop w:val="0"/>
      <w:marBottom w:val="0"/>
      <w:divBdr>
        <w:top w:val="none" w:sz="0" w:space="0" w:color="auto"/>
        <w:left w:val="none" w:sz="0" w:space="0" w:color="auto"/>
        <w:bottom w:val="none" w:sz="0" w:space="0" w:color="auto"/>
        <w:right w:val="none" w:sz="0" w:space="0" w:color="auto"/>
      </w:divBdr>
    </w:div>
    <w:div w:id="691029214">
      <w:bodyDiv w:val="1"/>
      <w:marLeft w:val="0"/>
      <w:marRight w:val="0"/>
      <w:marTop w:val="0"/>
      <w:marBottom w:val="0"/>
      <w:divBdr>
        <w:top w:val="none" w:sz="0" w:space="0" w:color="auto"/>
        <w:left w:val="none" w:sz="0" w:space="0" w:color="auto"/>
        <w:bottom w:val="none" w:sz="0" w:space="0" w:color="auto"/>
        <w:right w:val="none" w:sz="0" w:space="0" w:color="auto"/>
      </w:divBdr>
    </w:div>
    <w:div w:id="691146872">
      <w:bodyDiv w:val="1"/>
      <w:marLeft w:val="0"/>
      <w:marRight w:val="0"/>
      <w:marTop w:val="0"/>
      <w:marBottom w:val="0"/>
      <w:divBdr>
        <w:top w:val="none" w:sz="0" w:space="0" w:color="auto"/>
        <w:left w:val="none" w:sz="0" w:space="0" w:color="auto"/>
        <w:bottom w:val="none" w:sz="0" w:space="0" w:color="auto"/>
        <w:right w:val="none" w:sz="0" w:space="0" w:color="auto"/>
      </w:divBdr>
    </w:div>
    <w:div w:id="691536319">
      <w:bodyDiv w:val="1"/>
      <w:marLeft w:val="0"/>
      <w:marRight w:val="0"/>
      <w:marTop w:val="0"/>
      <w:marBottom w:val="0"/>
      <w:divBdr>
        <w:top w:val="none" w:sz="0" w:space="0" w:color="auto"/>
        <w:left w:val="none" w:sz="0" w:space="0" w:color="auto"/>
        <w:bottom w:val="none" w:sz="0" w:space="0" w:color="auto"/>
        <w:right w:val="none" w:sz="0" w:space="0" w:color="auto"/>
      </w:divBdr>
    </w:div>
    <w:div w:id="691760414">
      <w:bodyDiv w:val="1"/>
      <w:marLeft w:val="0"/>
      <w:marRight w:val="0"/>
      <w:marTop w:val="0"/>
      <w:marBottom w:val="0"/>
      <w:divBdr>
        <w:top w:val="none" w:sz="0" w:space="0" w:color="auto"/>
        <w:left w:val="none" w:sz="0" w:space="0" w:color="auto"/>
        <w:bottom w:val="none" w:sz="0" w:space="0" w:color="auto"/>
        <w:right w:val="none" w:sz="0" w:space="0" w:color="auto"/>
      </w:divBdr>
    </w:div>
    <w:div w:id="691764213">
      <w:bodyDiv w:val="1"/>
      <w:marLeft w:val="0"/>
      <w:marRight w:val="0"/>
      <w:marTop w:val="0"/>
      <w:marBottom w:val="0"/>
      <w:divBdr>
        <w:top w:val="none" w:sz="0" w:space="0" w:color="auto"/>
        <w:left w:val="none" w:sz="0" w:space="0" w:color="auto"/>
        <w:bottom w:val="none" w:sz="0" w:space="0" w:color="auto"/>
        <w:right w:val="none" w:sz="0" w:space="0" w:color="auto"/>
      </w:divBdr>
    </w:div>
    <w:div w:id="691954502">
      <w:bodyDiv w:val="1"/>
      <w:marLeft w:val="0"/>
      <w:marRight w:val="0"/>
      <w:marTop w:val="0"/>
      <w:marBottom w:val="0"/>
      <w:divBdr>
        <w:top w:val="none" w:sz="0" w:space="0" w:color="auto"/>
        <w:left w:val="none" w:sz="0" w:space="0" w:color="auto"/>
        <w:bottom w:val="none" w:sz="0" w:space="0" w:color="auto"/>
        <w:right w:val="none" w:sz="0" w:space="0" w:color="auto"/>
      </w:divBdr>
    </w:div>
    <w:div w:id="692002645">
      <w:bodyDiv w:val="1"/>
      <w:marLeft w:val="0"/>
      <w:marRight w:val="0"/>
      <w:marTop w:val="0"/>
      <w:marBottom w:val="0"/>
      <w:divBdr>
        <w:top w:val="none" w:sz="0" w:space="0" w:color="auto"/>
        <w:left w:val="none" w:sz="0" w:space="0" w:color="auto"/>
        <w:bottom w:val="none" w:sz="0" w:space="0" w:color="auto"/>
        <w:right w:val="none" w:sz="0" w:space="0" w:color="auto"/>
      </w:divBdr>
    </w:div>
    <w:div w:id="692069421">
      <w:bodyDiv w:val="1"/>
      <w:marLeft w:val="0"/>
      <w:marRight w:val="0"/>
      <w:marTop w:val="0"/>
      <w:marBottom w:val="0"/>
      <w:divBdr>
        <w:top w:val="none" w:sz="0" w:space="0" w:color="auto"/>
        <w:left w:val="none" w:sz="0" w:space="0" w:color="auto"/>
        <w:bottom w:val="none" w:sz="0" w:space="0" w:color="auto"/>
        <w:right w:val="none" w:sz="0" w:space="0" w:color="auto"/>
      </w:divBdr>
    </w:div>
    <w:div w:id="692145753">
      <w:bodyDiv w:val="1"/>
      <w:marLeft w:val="0"/>
      <w:marRight w:val="0"/>
      <w:marTop w:val="0"/>
      <w:marBottom w:val="0"/>
      <w:divBdr>
        <w:top w:val="none" w:sz="0" w:space="0" w:color="auto"/>
        <w:left w:val="none" w:sz="0" w:space="0" w:color="auto"/>
        <w:bottom w:val="none" w:sz="0" w:space="0" w:color="auto"/>
        <w:right w:val="none" w:sz="0" w:space="0" w:color="auto"/>
      </w:divBdr>
    </w:div>
    <w:div w:id="692150741">
      <w:bodyDiv w:val="1"/>
      <w:marLeft w:val="0"/>
      <w:marRight w:val="0"/>
      <w:marTop w:val="0"/>
      <w:marBottom w:val="0"/>
      <w:divBdr>
        <w:top w:val="none" w:sz="0" w:space="0" w:color="auto"/>
        <w:left w:val="none" w:sz="0" w:space="0" w:color="auto"/>
        <w:bottom w:val="none" w:sz="0" w:space="0" w:color="auto"/>
        <w:right w:val="none" w:sz="0" w:space="0" w:color="auto"/>
      </w:divBdr>
    </w:div>
    <w:div w:id="692150954">
      <w:bodyDiv w:val="1"/>
      <w:marLeft w:val="0"/>
      <w:marRight w:val="0"/>
      <w:marTop w:val="0"/>
      <w:marBottom w:val="0"/>
      <w:divBdr>
        <w:top w:val="none" w:sz="0" w:space="0" w:color="auto"/>
        <w:left w:val="none" w:sz="0" w:space="0" w:color="auto"/>
        <w:bottom w:val="none" w:sz="0" w:space="0" w:color="auto"/>
        <w:right w:val="none" w:sz="0" w:space="0" w:color="auto"/>
      </w:divBdr>
    </w:div>
    <w:div w:id="692459724">
      <w:bodyDiv w:val="1"/>
      <w:marLeft w:val="0"/>
      <w:marRight w:val="0"/>
      <w:marTop w:val="0"/>
      <w:marBottom w:val="0"/>
      <w:divBdr>
        <w:top w:val="none" w:sz="0" w:space="0" w:color="auto"/>
        <w:left w:val="none" w:sz="0" w:space="0" w:color="auto"/>
        <w:bottom w:val="none" w:sz="0" w:space="0" w:color="auto"/>
        <w:right w:val="none" w:sz="0" w:space="0" w:color="auto"/>
      </w:divBdr>
    </w:div>
    <w:div w:id="692464805">
      <w:bodyDiv w:val="1"/>
      <w:marLeft w:val="0"/>
      <w:marRight w:val="0"/>
      <w:marTop w:val="0"/>
      <w:marBottom w:val="0"/>
      <w:divBdr>
        <w:top w:val="none" w:sz="0" w:space="0" w:color="auto"/>
        <w:left w:val="none" w:sz="0" w:space="0" w:color="auto"/>
        <w:bottom w:val="none" w:sz="0" w:space="0" w:color="auto"/>
        <w:right w:val="none" w:sz="0" w:space="0" w:color="auto"/>
      </w:divBdr>
    </w:div>
    <w:div w:id="692658642">
      <w:bodyDiv w:val="1"/>
      <w:marLeft w:val="0"/>
      <w:marRight w:val="0"/>
      <w:marTop w:val="0"/>
      <w:marBottom w:val="0"/>
      <w:divBdr>
        <w:top w:val="none" w:sz="0" w:space="0" w:color="auto"/>
        <w:left w:val="none" w:sz="0" w:space="0" w:color="auto"/>
        <w:bottom w:val="none" w:sz="0" w:space="0" w:color="auto"/>
        <w:right w:val="none" w:sz="0" w:space="0" w:color="auto"/>
      </w:divBdr>
    </w:div>
    <w:div w:id="692731702">
      <w:bodyDiv w:val="1"/>
      <w:marLeft w:val="0"/>
      <w:marRight w:val="0"/>
      <w:marTop w:val="0"/>
      <w:marBottom w:val="0"/>
      <w:divBdr>
        <w:top w:val="none" w:sz="0" w:space="0" w:color="auto"/>
        <w:left w:val="none" w:sz="0" w:space="0" w:color="auto"/>
        <w:bottom w:val="none" w:sz="0" w:space="0" w:color="auto"/>
        <w:right w:val="none" w:sz="0" w:space="0" w:color="auto"/>
      </w:divBdr>
    </w:div>
    <w:div w:id="692999467">
      <w:bodyDiv w:val="1"/>
      <w:marLeft w:val="0"/>
      <w:marRight w:val="0"/>
      <w:marTop w:val="0"/>
      <w:marBottom w:val="0"/>
      <w:divBdr>
        <w:top w:val="none" w:sz="0" w:space="0" w:color="auto"/>
        <w:left w:val="none" w:sz="0" w:space="0" w:color="auto"/>
        <w:bottom w:val="none" w:sz="0" w:space="0" w:color="auto"/>
        <w:right w:val="none" w:sz="0" w:space="0" w:color="auto"/>
      </w:divBdr>
    </w:div>
    <w:div w:id="693311610">
      <w:bodyDiv w:val="1"/>
      <w:marLeft w:val="0"/>
      <w:marRight w:val="0"/>
      <w:marTop w:val="0"/>
      <w:marBottom w:val="0"/>
      <w:divBdr>
        <w:top w:val="none" w:sz="0" w:space="0" w:color="auto"/>
        <w:left w:val="none" w:sz="0" w:space="0" w:color="auto"/>
        <w:bottom w:val="none" w:sz="0" w:space="0" w:color="auto"/>
        <w:right w:val="none" w:sz="0" w:space="0" w:color="auto"/>
      </w:divBdr>
    </w:div>
    <w:div w:id="693962367">
      <w:bodyDiv w:val="1"/>
      <w:marLeft w:val="0"/>
      <w:marRight w:val="0"/>
      <w:marTop w:val="0"/>
      <w:marBottom w:val="0"/>
      <w:divBdr>
        <w:top w:val="none" w:sz="0" w:space="0" w:color="auto"/>
        <w:left w:val="none" w:sz="0" w:space="0" w:color="auto"/>
        <w:bottom w:val="none" w:sz="0" w:space="0" w:color="auto"/>
        <w:right w:val="none" w:sz="0" w:space="0" w:color="auto"/>
      </w:divBdr>
    </w:div>
    <w:div w:id="694112194">
      <w:bodyDiv w:val="1"/>
      <w:marLeft w:val="0"/>
      <w:marRight w:val="0"/>
      <w:marTop w:val="0"/>
      <w:marBottom w:val="0"/>
      <w:divBdr>
        <w:top w:val="none" w:sz="0" w:space="0" w:color="auto"/>
        <w:left w:val="none" w:sz="0" w:space="0" w:color="auto"/>
        <w:bottom w:val="none" w:sz="0" w:space="0" w:color="auto"/>
        <w:right w:val="none" w:sz="0" w:space="0" w:color="auto"/>
      </w:divBdr>
    </w:div>
    <w:div w:id="694235964">
      <w:bodyDiv w:val="1"/>
      <w:marLeft w:val="0"/>
      <w:marRight w:val="0"/>
      <w:marTop w:val="0"/>
      <w:marBottom w:val="0"/>
      <w:divBdr>
        <w:top w:val="none" w:sz="0" w:space="0" w:color="auto"/>
        <w:left w:val="none" w:sz="0" w:space="0" w:color="auto"/>
        <w:bottom w:val="none" w:sz="0" w:space="0" w:color="auto"/>
        <w:right w:val="none" w:sz="0" w:space="0" w:color="auto"/>
      </w:divBdr>
    </w:div>
    <w:div w:id="694307134">
      <w:bodyDiv w:val="1"/>
      <w:marLeft w:val="0"/>
      <w:marRight w:val="0"/>
      <w:marTop w:val="0"/>
      <w:marBottom w:val="0"/>
      <w:divBdr>
        <w:top w:val="none" w:sz="0" w:space="0" w:color="auto"/>
        <w:left w:val="none" w:sz="0" w:space="0" w:color="auto"/>
        <w:bottom w:val="none" w:sz="0" w:space="0" w:color="auto"/>
        <w:right w:val="none" w:sz="0" w:space="0" w:color="auto"/>
      </w:divBdr>
    </w:div>
    <w:div w:id="694382398">
      <w:bodyDiv w:val="1"/>
      <w:marLeft w:val="0"/>
      <w:marRight w:val="0"/>
      <w:marTop w:val="0"/>
      <w:marBottom w:val="0"/>
      <w:divBdr>
        <w:top w:val="none" w:sz="0" w:space="0" w:color="auto"/>
        <w:left w:val="none" w:sz="0" w:space="0" w:color="auto"/>
        <w:bottom w:val="none" w:sz="0" w:space="0" w:color="auto"/>
        <w:right w:val="none" w:sz="0" w:space="0" w:color="auto"/>
      </w:divBdr>
    </w:div>
    <w:div w:id="694581465">
      <w:bodyDiv w:val="1"/>
      <w:marLeft w:val="0"/>
      <w:marRight w:val="0"/>
      <w:marTop w:val="0"/>
      <w:marBottom w:val="0"/>
      <w:divBdr>
        <w:top w:val="none" w:sz="0" w:space="0" w:color="auto"/>
        <w:left w:val="none" w:sz="0" w:space="0" w:color="auto"/>
        <w:bottom w:val="none" w:sz="0" w:space="0" w:color="auto"/>
        <w:right w:val="none" w:sz="0" w:space="0" w:color="auto"/>
      </w:divBdr>
    </w:div>
    <w:div w:id="694692493">
      <w:bodyDiv w:val="1"/>
      <w:marLeft w:val="0"/>
      <w:marRight w:val="0"/>
      <w:marTop w:val="0"/>
      <w:marBottom w:val="0"/>
      <w:divBdr>
        <w:top w:val="none" w:sz="0" w:space="0" w:color="auto"/>
        <w:left w:val="none" w:sz="0" w:space="0" w:color="auto"/>
        <w:bottom w:val="none" w:sz="0" w:space="0" w:color="auto"/>
        <w:right w:val="none" w:sz="0" w:space="0" w:color="auto"/>
      </w:divBdr>
    </w:div>
    <w:div w:id="694692743">
      <w:bodyDiv w:val="1"/>
      <w:marLeft w:val="0"/>
      <w:marRight w:val="0"/>
      <w:marTop w:val="0"/>
      <w:marBottom w:val="0"/>
      <w:divBdr>
        <w:top w:val="none" w:sz="0" w:space="0" w:color="auto"/>
        <w:left w:val="none" w:sz="0" w:space="0" w:color="auto"/>
        <w:bottom w:val="none" w:sz="0" w:space="0" w:color="auto"/>
        <w:right w:val="none" w:sz="0" w:space="0" w:color="auto"/>
      </w:divBdr>
    </w:div>
    <w:div w:id="694766783">
      <w:bodyDiv w:val="1"/>
      <w:marLeft w:val="0"/>
      <w:marRight w:val="0"/>
      <w:marTop w:val="0"/>
      <w:marBottom w:val="0"/>
      <w:divBdr>
        <w:top w:val="none" w:sz="0" w:space="0" w:color="auto"/>
        <w:left w:val="none" w:sz="0" w:space="0" w:color="auto"/>
        <w:bottom w:val="none" w:sz="0" w:space="0" w:color="auto"/>
        <w:right w:val="none" w:sz="0" w:space="0" w:color="auto"/>
      </w:divBdr>
    </w:div>
    <w:div w:id="694966374">
      <w:bodyDiv w:val="1"/>
      <w:marLeft w:val="0"/>
      <w:marRight w:val="0"/>
      <w:marTop w:val="0"/>
      <w:marBottom w:val="0"/>
      <w:divBdr>
        <w:top w:val="none" w:sz="0" w:space="0" w:color="auto"/>
        <w:left w:val="none" w:sz="0" w:space="0" w:color="auto"/>
        <w:bottom w:val="none" w:sz="0" w:space="0" w:color="auto"/>
        <w:right w:val="none" w:sz="0" w:space="0" w:color="auto"/>
      </w:divBdr>
    </w:div>
    <w:div w:id="694966751">
      <w:bodyDiv w:val="1"/>
      <w:marLeft w:val="0"/>
      <w:marRight w:val="0"/>
      <w:marTop w:val="0"/>
      <w:marBottom w:val="0"/>
      <w:divBdr>
        <w:top w:val="none" w:sz="0" w:space="0" w:color="auto"/>
        <w:left w:val="none" w:sz="0" w:space="0" w:color="auto"/>
        <w:bottom w:val="none" w:sz="0" w:space="0" w:color="auto"/>
        <w:right w:val="none" w:sz="0" w:space="0" w:color="auto"/>
      </w:divBdr>
    </w:div>
    <w:div w:id="695085075">
      <w:bodyDiv w:val="1"/>
      <w:marLeft w:val="0"/>
      <w:marRight w:val="0"/>
      <w:marTop w:val="0"/>
      <w:marBottom w:val="0"/>
      <w:divBdr>
        <w:top w:val="none" w:sz="0" w:space="0" w:color="auto"/>
        <w:left w:val="none" w:sz="0" w:space="0" w:color="auto"/>
        <w:bottom w:val="none" w:sz="0" w:space="0" w:color="auto"/>
        <w:right w:val="none" w:sz="0" w:space="0" w:color="auto"/>
      </w:divBdr>
    </w:div>
    <w:div w:id="695351583">
      <w:bodyDiv w:val="1"/>
      <w:marLeft w:val="0"/>
      <w:marRight w:val="0"/>
      <w:marTop w:val="0"/>
      <w:marBottom w:val="0"/>
      <w:divBdr>
        <w:top w:val="none" w:sz="0" w:space="0" w:color="auto"/>
        <w:left w:val="none" w:sz="0" w:space="0" w:color="auto"/>
        <w:bottom w:val="none" w:sz="0" w:space="0" w:color="auto"/>
        <w:right w:val="none" w:sz="0" w:space="0" w:color="auto"/>
      </w:divBdr>
    </w:div>
    <w:div w:id="695695780">
      <w:bodyDiv w:val="1"/>
      <w:marLeft w:val="0"/>
      <w:marRight w:val="0"/>
      <w:marTop w:val="0"/>
      <w:marBottom w:val="0"/>
      <w:divBdr>
        <w:top w:val="none" w:sz="0" w:space="0" w:color="auto"/>
        <w:left w:val="none" w:sz="0" w:space="0" w:color="auto"/>
        <w:bottom w:val="none" w:sz="0" w:space="0" w:color="auto"/>
        <w:right w:val="none" w:sz="0" w:space="0" w:color="auto"/>
      </w:divBdr>
    </w:div>
    <w:div w:id="695886949">
      <w:bodyDiv w:val="1"/>
      <w:marLeft w:val="0"/>
      <w:marRight w:val="0"/>
      <w:marTop w:val="0"/>
      <w:marBottom w:val="0"/>
      <w:divBdr>
        <w:top w:val="none" w:sz="0" w:space="0" w:color="auto"/>
        <w:left w:val="none" w:sz="0" w:space="0" w:color="auto"/>
        <w:bottom w:val="none" w:sz="0" w:space="0" w:color="auto"/>
        <w:right w:val="none" w:sz="0" w:space="0" w:color="auto"/>
      </w:divBdr>
    </w:div>
    <w:div w:id="695887066">
      <w:bodyDiv w:val="1"/>
      <w:marLeft w:val="0"/>
      <w:marRight w:val="0"/>
      <w:marTop w:val="0"/>
      <w:marBottom w:val="0"/>
      <w:divBdr>
        <w:top w:val="none" w:sz="0" w:space="0" w:color="auto"/>
        <w:left w:val="none" w:sz="0" w:space="0" w:color="auto"/>
        <w:bottom w:val="none" w:sz="0" w:space="0" w:color="auto"/>
        <w:right w:val="none" w:sz="0" w:space="0" w:color="auto"/>
      </w:divBdr>
    </w:div>
    <w:div w:id="696003374">
      <w:bodyDiv w:val="1"/>
      <w:marLeft w:val="0"/>
      <w:marRight w:val="0"/>
      <w:marTop w:val="0"/>
      <w:marBottom w:val="0"/>
      <w:divBdr>
        <w:top w:val="none" w:sz="0" w:space="0" w:color="auto"/>
        <w:left w:val="none" w:sz="0" w:space="0" w:color="auto"/>
        <w:bottom w:val="none" w:sz="0" w:space="0" w:color="auto"/>
        <w:right w:val="none" w:sz="0" w:space="0" w:color="auto"/>
      </w:divBdr>
    </w:div>
    <w:div w:id="696351309">
      <w:bodyDiv w:val="1"/>
      <w:marLeft w:val="0"/>
      <w:marRight w:val="0"/>
      <w:marTop w:val="0"/>
      <w:marBottom w:val="0"/>
      <w:divBdr>
        <w:top w:val="none" w:sz="0" w:space="0" w:color="auto"/>
        <w:left w:val="none" w:sz="0" w:space="0" w:color="auto"/>
        <w:bottom w:val="none" w:sz="0" w:space="0" w:color="auto"/>
        <w:right w:val="none" w:sz="0" w:space="0" w:color="auto"/>
      </w:divBdr>
    </w:div>
    <w:div w:id="696588684">
      <w:bodyDiv w:val="1"/>
      <w:marLeft w:val="0"/>
      <w:marRight w:val="0"/>
      <w:marTop w:val="0"/>
      <w:marBottom w:val="0"/>
      <w:divBdr>
        <w:top w:val="none" w:sz="0" w:space="0" w:color="auto"/>
        <w:left w:val="none" w:sz="0" w:space="0" w:color="auto"/>
        <w:bottom w:val="none" w:sz="0" w:space="0" w:color="auto"/>
        <w:right w:val="none" w:sz="0" w:space="0" w:color="auto"/>
      </w:divBdr>
    </w:div>
    <w:div w:id="697463506">
      <w:bodyDiv w:val="1"/>
      <w:marLeft w:val="0"/>
      <w:marRight w:val="0"/>
      <w:marTop w:val="0"/>
      <w:marBottom w:val="0"/>
      <w:divBdr>
        <w:top w:val="none" w:sz="0" w:space="0" w:color="auto"/>
        <w:left w:val="none" w:sz="0" w:space="0" w:color="auto"/>
        <w:bottom w:val="none" w:sz="0" w:space="0" w:color="auto"/>
        <w:right w:val="none" w:sz="0" w:space="0" w:color="auto"/>
      </w:divBdr>
    </w:div>
    <w:div w:id="697506359">
      <w:bodyDiv w:val="1"/>
      <w:marLeft w:val="0"/>
      <w:marRight w:val="0"/>
      <w:marTop w:val="0"/>
      <w:marBottom w:val="0"/>
      <w:divBdr>
        <w:top w:val="none" w:sz="0" w:space="0" w:color="auto"/>
        <w:left w:val="none" w:sz="0" w:space="0" w:color="auto"/>
        <w:bottom w:val="none" w:sz="0" w:space="0" w:color="auto"/>
        <w:right w:val="none" w:sz="0" w:space="0" w:color="auto"/>
      </w:divBdr>
    </w:div>
    <w:div w:id="697856036">
      <w:bodyDiv w:val="1"/>
      <w:marLeft w:val="0"/>
      <w:marRight w:val="0"/>
      <w:marTop w:val="0"/>
      <w:marBottom w:val="0"/>
      <w:divBdr>
        <w:top w:val="none" w:sz="0" w:space="0" w:color="auto"/>
        <w:left w:val="none" w:sz="0" w:space="0" w:color="auto"/>
        <w:bottom w:val="none" w:sz="0" w:space="0" w:color="auto"/>
        <w:right w:val="none" w:sz="0" w:space="0" w:color="auto"/>
      </w:divBdr>
    </w:div>
    <w:div w:id="698042917">
      <w:bodyDiv w:val="1"/>
      <w:marLeft w:val="0"/>
      <w:marRight w:val="0"/>
      <w:marTop w:val="0"/>
      <w:marBottom w:val="0"/>
      <w:divBdr>
        <w:top w:val="none" w:sz="0" w:space="0" w:color="auto"/>
        <w:left w:val="none" w:sz="0" w:space="0" w:color="auto"/>
        <w:bottom w:val="none" w:sz="0" w:space="0" w:color="auto"/>
        <w:right w:val="none" w:sz="0" w:space="0" w:color="auto"/>
      </w:divBdr>
    </w:div>
    <w:div w:id="698429851">
      <w:bodyDiv w:val="1"/>
      <w:marLeft w:val="0"/>
      <w:marRight w:val="0"/>
      <w:marTop w:val="0"/>
      <w:marBottom w:val="0"/>
      <w:divBdr>
        <w:top w:val="none" w:sz="0" w:space="0" w:color="auto"/>
        <w:left w:val="none" w:sz="0" w:space="0" w:color="auto"/>
        <w:bottom w:val="none" w:sz="0" w:space="0" w:color="auto"/>
        <w:right w:val="none" w:sz="0" w:space="0" w:color="auto"/>
      </w:divBdr>
    </w:div>
    <w:div w:id="698549684">
      <w:bodyDiv w:val="1"/>
      <w:marLeft w:val="0"/>
      <w:marRight w:val="0"/>
      <w:marTop w:val="0"/>
      <w:marBottom w:val="0"/>
      <w:divBdr>
        <w:top w:val="none" w:sz="0" w:space="0" w:color="auto"/>
        <w:left w:val="none" w:sz="0" w:space="0" w:color="auto"/>
        <w:bottom w:val="none" w:sz="0" w:space="0" w:color="auto"/>
        <w:right w:val="none" w:sz="0" w:space="0" w:color="auto"/>
      </w:divBdr>
    </w:div>
    <w:div w:id="698749125">
      <w:bodyDiv w:val="1"/>
      <w:marLeft w:val="0"/>
      <w:marRight w:val="0"/>
      <w:marTop w:val="0"/>
      <w:marBottom w:val="0"/>
      <w:divBdr>
        <w:top w:val="none" w:sz="0" w:space="0" w:color="auto"/>
        <w:left w:val="none" w:sz="0" w:space="0" w:color="auto"/>
        <w:bottom w:val="none" w:sz="0" w:space="0" w:color="auto"/>
        <w:right w:val="none" w:sz="0" w:space="0" w:color="auto"/>
      </w:divBdr>
    </w:div>
    <w:div w:id="698972895">
      <w:bodyDiv w:val="1"/>
      <w:marLeft w:val="0"/>
      <w:marRight w:val="0"/>
      <w:marTop w:val="0"/>
      <w:marBottom w:val="0"/>
      <w:divBdr>
        <w:top w:val="none" w:sz="0" w:space="0" w:color="auto"/>
        <w:left w:val="none" w:sz="0" w:space="0" w:color="auto"/>
        <w:bottom w:val="none" w:sz="0" w:space="0" w:color="auto"/>
        <w:right w:val="none" w:sz="0" w:space="0" w:color="auto"/>
      </w:divBdr>
    </w:div>
    <w:div w:id="699168073">
      <w:bodyDiv w:val="1"/>
      <w:marLeft w:val="0"/>
      <w:marRight w:val="0"/>
      <w:marTop w:val="0"/>
      <w:marBottom w:val="0"/>
      <w:divBdr>
        <w:top w:val="none" w:sz="0" w:space="0" w:color="auto"/>
        <w:left w:val="none" w:sz="0" w:space="0" w:color="auto"/>
        <w:bottom w:val="none" w:sz="0" w:space="0" w:color="auto"/>
        <w:right w:val="none" w:sz="0" w:space="0" w:color="auto"/>
      </w:divBdr>
    </w:div>
    <w:div w:id="699353700">
      <w:bodyDiv w:val="1"/>
      <w:marLeft w:val="0"/>
      <w:marRight w:val="0"/>
      <w:marTop w:val="0"/>
      <w:marBottom w:val="0"/>
      <w:divBdr>
        <w:top w:val="none" w:sz="0" w:space="0" w:color="auto"/>
        <w:left w:val="none" w:sz="0" w:space="0" w:color="auto"/>
        <w:bottom w:val="none" w:sz="0" w:space="0" w:color="auto"/>
        <w:right w:val="none" w:sz="0" w:space="0" w:color="auto"/>
      </w:divBdr>
    </w:div>
    <w:div w:id="699356847">
      <w:bodyDiv w:val="1"/>
      <w:marLeft w:val="0"/>
      <w:marRight w:val="0"/>
      <w:marTop w:val="0"/>
      <w:marBottom w:val="0"/>
      <w:divBdr>
        <w:top w:val="none" w:sz="0" w:space="0" w:color="auto"/>
        <w:left w:val="none" w:sz="0" w:space="0" w:color="auto"/>
        <w:bottom w:val="none" w:sz="0" w:space="0" w:color="auto"/>
        <w:right w:val="none" w:sz="0" w:space="0" w:color="auto"/>
      </w:divBdr>
    </w:div>
    <w:div w:id="699739433">
      <w:bodyDiv w:val="1"/>
      <w:marLeft w:val="0"/>
      <w:marRight w:val="0"/>
      <w:marTop w:val="0"/>
      <w:marBottom w:val="0"/>
      <w:divBdr>
        <w:top w:val="none" w:sz="0" w:space="0" w:color="auto"/>
        <w:left w:val="none" w:sz="0" w:space="0" w:color="auto"/>
        <w:bottom w:val="none" w:sz="0" w:space="0" w:color="auto"/>
        <w:right w:val="none" w:sz="0" w:space="0" w:color="auto"/>
      </w:divBdr>
    </w:div>
    <w:div w:id="699939883">
      <w:bodyDiv w:val="1"/>
      <w:marLeft w:val="0"/>
      <w:marRight w:val="0"/>
      <w:marTop w:val="0"/>
      <w:marBottom w:val="0"/>
      <w:divBdr>
        <w:top w:val="none" w:sz="0" w:space="0" w:color="auto"/>
        <w:left w:val="none" w:sz="0" w:space="0" w:color="auto"/>
        <w:bottom w:val="none" w:sz="0" w:space="0" w:color="auto"/>
        <w:right w:val="none" w:sz="0" w:space="0" w:color="auto"/>
      </w:divBdr>
    </w:div>
    <w:div w:id="700204075">
      <w:bodyDiv w:val="1"/>
      <w:marLeft w:val="0"/>
      <w:marRight w:val="0"/>
      <w:marTop w:val="0"/>
      <w:marBottom w:val="0"/>
      <w:divBdr>
        <w:top w:val="none" w:sz="0" w:space="0" w:color="auto"/>
        <w:left w:val="none" w:sz="0" w:space="0" w:color="auto"/>
        <w:bottom w:val="none" w:sz="0" w:space="0" w:color="auto"/>
        <w:right w:val="none" w:sz="0" w:space="0" w:color="auto"/>
      </w:divBdr>
    </w:div>
    <w:div w:id="700252230">
      <w:bodyDiv w:val="1"/>
      <w:marLeft w:val="0"/>
      <w:marRight w:val="0"/>
      <w:marTop w:val="0"/>
      <w:marBottom w:val="0"/>
      <w:divBdr>
        <w:top w:val="none" w:sz="0" w:space="0" w:color="auto"/>
        <w:left w:val="none" w:sz="0" w:space="0" w:color="auto"/>
        <w:bottom w:val="none" w:sz="0" w:space="0" w:color="auto"/>
        <w:right w:val="none" w:sz="0" w:space="0" w:color="auto"/>
      </w:divBdr>
    </w:div>
    <w:div w:id="700325037">
      <w:bodyDiv w:val="1"/>
      <w:marLeft w:val="0"/>
      <w:marRight w:val="0"/>
      <w:marTop w:val="0"/>
      <w:marBottom w:val="0"/>
      <w:divBdr>
        <w:top w:val="none" w:sz="0" w:space="0" w:color="auto"/>
        <w:left w:val="none" w:sz="0" w:space="0" w:color="auto"/>
        <w:bottom w:val="none" w:sz="0" w:space="0" w:color="auto"/>
        <w:right w:val="none" w:sz="0" w:space="0" w:color="auto"/>
      </w:divBdr>
    </w:div>
    <w:div w:id="700472868">
      <w:bodyDiv w:val="1"/>
      <w:marLeft w:val="0"/>
      <w:marRight w:val="0"/>
      <w:marTop w:val="0"/>
      <w:marBottom w:val="0"/>
      <w:divBdr>
        <w:top w:val="none" w:sz="0" w:space="0" w:color="auto"/>
        <w:left w:val="none" w:sz="0" w:space="0" w:color="auto"/>
        <w:bottom w:val="none" w:sz="0" w:space="0" w:color="auto"/>
        <w:right w:val="none" w:sz="0" w:space="0" w:color="auto"/>
      </w:divBdr>
    </w:div>
    <w:div w:id="700784020">
      <w:bodyDiv w:val="1"/>
      <w:marLeft w:val="0"/>
      <w:marRight w:val="0"/>
      <w:marTop w:val="0"/>
      <w:marBottom w:val="0"/>
      <w:divBdr>
        <w:top w:val="none" w:sz="0" w:space="0" w:color="auto"/>
        <w:left w:val="none" w:sz="0" w:space="0" w:color="auto"/>
        <w:bottom w:val="none" w:sz="0" w:space="0" w:color="auto"/>
        <w:right w:val="none" w:sz="0" w:space="0" w:color="auto"/>
      </w:divBdr>
    </w:div>
    <w:div w:id="700979332">
      <w:bodyDiv w:val="1"/>
      <w:marLeft w:val="0"/>
      <w:marRight w:val="0"/>
      <w:marTop w:val="0"/>
      <w:marBottom w:val="0"/>
      <w:divBdr>
        <w:top w:val="none" w:sz="0" w:space="0" w:color="auto"/>
        <w:left w:val="none" w:sz="0" w:space="0" w:color="auto"/>
        <w:bottom w:val="none" w:sz="0" w:space="0" w:color="auto"/>
        <w:right w:val="none" w:sz="0" w:space="0" w:color="auto"/>
      </w:divBdr>
    </w:div>
    <w:div w:id="701444899">
      <w:bodyDiv w:val="1"/>
      <w:marLeft w:val="0"/>
      <w:marRight w:val="0"/>
      <w:marTop w:val="0"/>
      <w:marBottom w:val="0"/>
      <w:divBdr>
        <w:top w:val="none" w:sz="0" w:space="0" w:color="auto"/>
        <w:left w:val="none" w:sz="0" w:space="0" w:color="auto"/>
        <w:bottom w:val="none" w:sz="0" w:space="0" w:color="auto"/>
        <w:right w:val="none" w:sz="0" w:space="0" w:color="auto"/>
      </w:divBdr>
    </w:div>
    <w:div w:id="701631476">
      <w:bodyDiv w:val="1"/>
      <w:marLeft w:val="0"/>
      <w:marRight w:val="0"/>
      <w:marTop w:val="0"/>
      <w:marBottom w:val="0"/>
      <w:divBdr>
        <w:top w:val="none" w:sz="0" w:space="0" w:color="auto"/>
        <w:left w:val="none" w:sz="0" w:space="0" w:color="auto"/>
        <w:bottom w:val="none" w:sz="0" w:space="0" w:color="auto"/>
        <w:right w:val="none" w:sz="0" w:space="0" w:color="auto"/>
      </w:divBdr>
    </w:div>
    <w:div w:id="701632796">
      <w:bodyDiv w:val="1"/>
      <w:marLeft w:val="0"/>
      <w:marRight w:val="0"/>
      <w:marTop w:val="0"/>
      <w:marBottom w:val="0"/>
      <w:divBdr>
        <w:top w:val="none" w:sz="0" w:space="0" w:color="auto"/>
        <w:left w:val="none" w:sz="0" w:space="0" w:color="auto"/>
        <w:bottom w:val="none" w:sz="0" w:space="0" w:color="auto"/>
        <w:right w:val="none" w:sz="0" w:space="0" w:color="auto"/>
      </w:divBdr>
    </w:div>
    <w:div w:id="702024852">
      <w:bodyDiv w:val="1"/>
      <w:marLeft w:val="0"/>
      <w:marRight w:val="0"/>
      <w:marTop w:val="0"/>
      <w:marBottom w:val="0"/>
      <w:divBdr>
        <w:top w:val="none" w:sz="0" w:space="0" w:color="auto"/>
        <w:left w:val="none" w:sz="0" w:space="0" w:color="auto"/>
        <w:bottom w:val="none" w:sz="0" w:space="0" w:color="auto"/>
        <w:right w:val="none" w:sz="0" w:space="0" w:color="auto"/>
      </w:divBdr>
    </w:div>
    <w:div w:id="702100471">
      <w:bodyDiv w:val="1"/>
      <w:marLeft w:val="0"/>
      <w:marRight w:val="0"/>
      <w:marTop w:val="0"/>
      <w:marBottom w:val="0"/>
      <w:divBdr>
        <w:top w:val="none" w:sz="0" w:space="0" w:color="auto"/>
        <w:left w:val="none" w:sz="0" w:space="0" w:color="auto"/>
        <w:bottom w:val="none" w:sz="0" w:space="0" w:color="auto"/>
        <w:right w:val="none" w:sz="0" w:space="0" w:color="auto"/>
      </w:divBdr>
    </w:div>
    <w:div w:id="702245714">
      <w:bodyDiv w:val="1"/>
      <w:marLeft w:val="0"/>
      <w:marRight w:val="0"/>
      <w:marTop w:val="0"/>
      <w:marBottom w:val="0"/>
      <w:divBdr>
        <w:top w:val="none" w:sz="0" w:space="0" w:color="auto"/>
        <w:left w:val="none" w:sz="0" w:space="0" w:color="auto"/>
        <w:bottom w:val="none" w:sz="0" w:space="0" w:color="auto"/>
        <w:right w:val="none" w:sz="0" w:space="0" w:color="auto"/>
      </w:divBdr>
    </w:div>
    <w:div w:id="702824676">
      <w:bodyDiv w:val="1"/>
      <w:marLeft w:val="0"/>
      <w:marRight w:val="0"/>
      <w:marTop w:val="0"/>
      <w:marBottom w:val="0"/>
      <w:divBdr>
        <w:top w:val="none" w:sz="0" w:space="0" w:color="auto"/>
        <w:left w:val="none" w:sz="0" w:space="0" w:color="auto"/>
        <w:bottom w:val="none" w:sz="0" w:space="0" w:color="auto"/>
        <w:right w:val="none" w:sz="0" w:space="0" w:color="auto"/>
      </w:divBdr>
    </w:div>
    <w:div w:id="702828805">
      <w:bodyDiv w:val="1"/>
      <w:marLeft w:val="0"/>
      <w:marRight w:val="0"/>
      <w:marTop w:val="0"/>
      <w:marBottom w:val="0"/>
      <w:divBdr>
        <w:top w:val="none" w:sz="0" w:space="0" w:color="auto"/>
        <w:left w:val="none" w:sz="0" w:space="0" w:color="auto"/>
        <w:bottom w:val="none" w:sz="0" w:space="0" w:color="auto"/>
        <w:right w:val="none" w:sz="0" w:space="0" w:color="auto"/>
      </w:divBdr>
    </w:div>
    <w:div w:id="702904137">
      <w:bodyDiv w:val="1"/>
      <w:marLeft w:val="0"/>
      <w:marRight w:val="0"/>
      <w:marTop w:val="0"/>
      <w:marBottom w:val="0"/>
      <w:divBdr>
        <w:top w:val="none" w:sz="0" w:space="0" w:color="auto"/>
        <w:left w:val="none" w:sz="0" w:space="0" w:color="auto"/>
        <w:bottom w:val="none" w:sz="0" w:space="0" w:color="auto"/>
        <w:right w:val="none" w:sz="0" w:space="0" w:color="auto"/>
      </w:divBdr>
    </w:div>
    <w:div w:id="702940757">
      <w:bodyDiv w:val="1"/>
      <w:marLeft w:val="0"/>
      <w:marRight w:val="0"/>
      <w:marTop w:val="0"/>
      <w:marBottom w:val="0"/>
      <w:divBdr>
        <w:top w:val="none" w:sz="0" w:space="0" w:color="auto"/>
        <w:left w:val="none" w:sz="0" w:space="0" w:color="auto"/>
        <w:bottom w:val="none" w:sz="0" w:space="0" w:color="auto"/>
        <w:right w:val="none" w:sz="0" w:space="0" w:color="auto"/>
      </w:divBdr>
    </w:div>
    <w:div w:id="702943362">
      <w:bodyDiv w:val="1"/>
      <w:marLeft w:val="0"/>
      <w:marRight w:val="0"/>
      <w:marTop w:val="0"/>
      <w:marBottom w:val="0"/>
      <w:divBdr>
        <w:top w:val="none" w:sz="0" w:space="0" w:color="auto"/>
        <w:left w:val="none" w:sz="0" w:space="0" w:color="auto"/>
        <w:bottom w:val="none" w:sz="0" w:space="0" w:color="auto"/>
        <w:right w:val="none" w:sz="0" w:space="0" w:color="auto"/>
      </w:divBdr>
    </w:div>
    <w:div w:id="703405176">
      <w:bodyDiv w:val="1"/>
      <w:marLeft w:val="0"/>
      <w:marRight w:val="0"/>
      <w:marTop w:val="0"/>
      <w:marBottom w:val="0"/>
      <w:divBdr>
        <w:top w:val="none" w:sz="0" w:space="0" w:color="auto"/>
        <w:left w:val="none" w:sz="0" w:space="0" w:color="auto"/>
        <w:bottom w:val="none" w:sz="0" w:space="0" w:color="auto"/>
        <w:right w:val="none" w:sz="0" w:space="0" w:color="auto"/>
      </w:divBdr>
    </w:div>
    <w:div w:id="703604695">
      <w:bodyDiv w:val="1"/>
      <w:marLeft w:val="0"/>
      <w:marRight w:val="0"/>
      <w:marTop w:val="0"/>
      <w:marBottom w:val="0"/>
      <w:divBdr>
        <w:top w:val="none" w:sz="0" w:space="0" w:color="auto"/>
        <w:left w:val="none" w:sz="0" w:space="0" w:color="auto"/>
        <w:bottom w:val="none" w:sz="0" w:space="0" w:color="auto"/>
        <w:right w:val="none" w:sz="0" w:space="0" w:color="auto"/>
      </w:divBdr>
    </w:div>
    <w:div w:id="703672361">
      <w:bodyDiv w:val="1"/>
      <w:marLeft w:val="0"/>
      <w:marRight w:val="0"/>
      <w:marTop w:val="0"/>
      <w:marBottom w:val="0"/>
      <w:divBdr>
        <w:top w:val="none" w:sz="0" w:space="0" w:color="auto"/>
        <w:left w:val="none" w:sz="0" w:space="0" w:color="auto"/>
        <w:bottom w:val="none" w:sz="0" w:space="0" w:color="auto"/>
        <w:right w:val="none" w:sz="0" w:space="0" w:color="auto"/>
      </w:divBdr>
    </w:div>
    <w:div w:id="703751670">
      <w:bodyDiv w:val="1"/>
      <w:marLeft w:val="0"/>
      <w:marRight w:val="0"/>
      <w:marTop w:val="0"/>
      <w:marBottom w:val="0"/>
      <w:divBdr>
        <w:top w:val="none" w:sz="0" w:space="0" w:color="auto"/>
        <w:left w:val="none" w:sz="0" w:space="0" w:color="auto"/>
        <w:bottom w:val="none" w:sz="0" w:space="0" w:color="auto"/>
        <w:right w:val="none" w:sz="0" w:space="0" w:color="auto"/>
      </w:divBdr>
    </w:div>
    <w:div w:id="704138033">
      <w:bodyDiv w:val="1"/>
      <w:marLeft w:val="0"/>
      <w:marRight w:val="0"/>
      <w:marTop w:val="0"/>
      <w:marBottom w:val="0"/>
      <w:divBdr>
        <w:top w:val="none" w:sz="0" w:space="0" w:color="auto"/>
        <w:left w:val="none" w:sz="0" w:space="0" w:color="auto"/>
        <w:bottom w:val="none" w:sz="0" w:space="0" w:color="auto"/>
        <w:right w:val="none" w:sz="0" w:space="0" w:color="auto"/>
      </w:divBdr>
    </w:div>
    <w:div w:id="704216395">
      <w:bodyDiv w:val="1"/>
      <w:marLeft w:val="0"/>
      <w:marRight w:val="0"/>
      <w:marTop w:val="0"/>
      <w:marBottom w:val="0"/>
      <w:divBdr>
        <w:top w:val="none" w:sz="0" w:space="0" w:color="auto"/>
        <w:left w:val="none" w:sz="0" w:space="0" w:color="auto"/>
        <w:bottom w:val="none" w:sz="0" w:space="0" w:color="auto"/>
        <w:right w:val="none" w:sz="0" w:space="0" w:color="auto"/>
      </w:divBdr>
    </w:div>
    <w:div w:id="704329994">
      <w:bodyDiv w:val="1"/>
      <w:marLeft w:val="0"/>
      <w:marRight w:val="0"/>
      <w:marTop w:val="0"/>
      <w:marBottom w:val="0"/>
      <w:divBdr>
        <w:top w:val="none" w:sz="0" w:space="0" w:color="auto"/>
        <w:left w:val="none" w:sz="0" w:space="0" w:color="auto"/>
        <w:bottom w:val="none" w:sz="0" w:space="0" w:color="auto"/>
        <w:right w:val="none" w:sz="0" w:space="0" w:color="auto"/>
      </w:divBdr>
    </w:div>
    <w:div w:id="704410192">
      <w:bodyDiv w:val="1"/>
      <w:marLeft w:val="0"/>
      <w:marRight w:val="0"/>
      <w:marTop w:val="0"/>
      <w:marBottom w:val="0"/>
      <w:divBdr>
        <w:top w:val="none" w:sz="0" w:space="0" w:color="auto"/>
        <w:left w:val="none" w:sz="0" w:space="0" w:color="auto"/>
        <w:bottom w:val="none" w:sz="0" w:space="0" w:color="auto"/>
        <w:right w:val="none" w:sz="0" w:space="0" w:color="auto"/>
      </w:divBdr>
    </w:div>
    <w:div w:id="704477073">
      <w:bodyDiv w:val="1"/>
      <w:marLeft w:val="0"/>
      <w:marRight w:val="0"/>
      <w:marTop w:val="0"/>
      <w:marBottom w:val="0"/>
      <w:divBdr>
        <w:top w:val="none" w:sz="0" w:space="0" w:color="auto"/>
        <w:left w:val="none" w:sz="0" w:space="0" w:color="auto"/>
        <w:bottom w:val="none" w:sz="0" w:space="0" w:color="auto"/>
        <w:right w:val="none" w:sz="0" w:space="0" w:color="auto"/>
      </w:divBdr>
    </w:div>
    <w:div w:id="704914191">
      <w:bodyDiv w:val="1"/>
      <w:marLeft w:val="0"/>
      <w:marRight w:val="0"/>
      <w:marTop w:val="0"/>
      <w:marBottom w:val="0"/>
      <w:divBdr>
        <w:top w:val="none" w:sz="0" w:space="0" w:color="auto"/>
        <w:left w:val="none" w:sz="0" w:space="0" w:color="auto"/>
        <w:bottom w:val="none" w:sz="0" w:space="0" w:color="auto"/>
        <w:right w:val="none" w:sz="0" w:space="0" w:color="auto"/>
      </w:divBdr>
    </w:div>
    <w:div w:id="705102592">
      <w:bodyDiv w:val="1"/>
      <w:marLeft w:val="0"/>
      <w:marRight w:val="0"/>
      <w:marTop w:val="0"/>
      <w:marBottom w:val="0"/>
      <w:divBdr>
        <w:top w:val="none" w:sz="0" w:space="0" w:color="auto"/>
        <w:left w:val="none" w:sz="0" w:space="0" w:color="auto"/>
        <w:bottom w:val="none" w:sz="0" w:space="0" w:color="auto"/>
        <w:right w:val="none" w:sz="0" w:space="0" w:color="auto"/>
      </w:divBdr>
    </w:div>
    <w:div w:id="705102814">
      <w:bodyDiv w:val="1"/>
      <w:marLeft w:val="0"/>
      <w:marRight w:val="0"/>
      <w:marTop w:val="0"/>
      <w:marBottom w:val="0"/>
      <w:divBdr>
        <w:top w:val="none" w:sz="0" w:space="0" w:color="auto"/>
        <w:left w:val="none" w:sz="0" w:space="0" w:color="auto"/>
        <w:bottom w:val="none" w:sz="0" w:space="0" w:color="auto"/>
        <w:right w:val="none" w:sz="0" w:space="0" w:color="auto"/>
      </w:divBdr>
    </w:div>
    <w:div w:id="705180962">
      <w:bodyDiv w:val="1"/>
      <w:marLeft w:val="0"/>
      <w:marRight w:val="0"/>
      <w:marTop w:val="0"/>
      <w:marBottom w:val="0"/>
      <w:divBdr>
        <w:top w:val="none" w:sz="0" w:space="0" w:color="auto"/>
        <w:left w:val="none" w:sz="0" w:space="0" w:color="auto"/>
        <w:bottom w:val="none" w:sz="0" w:space="0" w:color="auto"/>
        <w:right w:val="none" w:sz="0" w:space="0" w:color="auto"/>
      </w:divBdr>
    </w:div>
    <w:div w:id="705642638">
      <w:bodyDiv w:val="1"/>
      <w:marLeft w:val="0"/>
      <w:marRight w:val="0"/>
      <w:marTop w:val="0"/>
      <w:marBottom w:val="0"/>
      <w:divBdr>
        <w:top w:val="none" w:sz="0" w:space="0" w:color="auto"/>
        <w:left w:val="none" w:sz="0" w:space="0" w:color="auto"/>
        <w:bottom w:val="none" w:sz="0" w:space="0" w:color="auto"/>
        <w:right w:val="none" w:sz="0" w:space="0" w:color="auto"/>
      </w:divBdr>
    </w:div>
    <w:div w:id="705719994">
      <w:bodyDiv w:val="1"/>
      <w:marLeft w:val="0"/>
      <w:marRight w:val="0"/>
      <w:marTop w:val="0"/>
      <w:marBottom w:val="0"/>
      <w:divBdr>
        <w:top w:val="none" w:sz="0" w:space="0" w:color="auto"/>
        <w:left w:val="none" w:sz="0" w:space="0" w:color="auto"/>
        <w:bottom w:val="none" w:sz="0" w:space="0" w:color="auto"/>
        <w:right w:val="none" w:sz="0" w:space="0" w:color="auto"/>
      </w:divBdr>
    </w:div>
    <w:div w:id="705830644">
      <w:bodyDiv w:val="1"/>
      <w:marLeft w:val="0"/>
      <w:marRight w:val="0"/>
      <w:marTop w:val="0"/>
      <w:marBottom w:val="0"/>
      <w:divBdr>
        <w:top w:val="none" w:sz="0" w:space="0" w:color="auto"/>
        <w:left w:val="none" w:sz="0" w:space="0" w:color="auto"/>
        <w:bottom w:val="none" w:sz="0" w:space="0" w:color="auto"/>
        <w:right w:val="none" w:sz="0" w:space="0" w:color="auto"/>
      </w:divBdr>
    </w:div>
    <w:div w:id="706218552">
      <w:bodyDiv w:val="1"/>
      <w:marLeft w:val="0"/>
      <w:marRight w:val="0"/>
      <w:marTop w:val="0"/>
      <w:marBottom w:val="0"/>
      <w:divBdr>
        <w:top w:val="none" w:sz="0" w:space="0" w:color="auto"/>
        <w:left w:val="none" w:sz="0" w:space="0" w:color="auto"/>
        <w:bottom w:val="none" w:sz="0" w:space="0" w:color="auto"/>
        <w:right w:val="none" w:sz="0" w:space="0" w:color="auto"/>
      </w:divBdr>
    </w:div>
    <w:div w:id="706948953">
      <w:bodyDiv w:val="1"/>
      <w:marLeft w:val="0"/>
      <w:marRight w:val="0"/>
      <w:marTop w:val="0"/>
      <w:marBottom w:val="0"/>
      <w:divBdr>
        <w:top w:val="none" w:sz="0" w:space="0" w:color="auto"/>
        <w:left w:val="none" w:sz="0" w:space="0" w:color="auto"/>
        <w:bottom w:val="none" w:sz="0" w:space="0" w:color="auto"/>
        <w:right w:val="none" w:sz="0" w:space="0" w:color="auto"/>
      </w:divBdr>
    </w:div>
    <w:div w:id="706951081">
      <w:bodyDiv w:val="1"/>
      <w:marLeft w:val="0"/>
      <w:marRight w:val="0"/>
      <w:marTop w:val="0"/>
      <w:marBottom w:val="0"/>
      <w:divBdr>
        <w:top w:val="none" w:sz="0" w:space="0" w:color="auto"/>
        <w:left w:val="none" w:sz="0" w:space="0" w:color="auto"/>
        <w:bottom w:val="none" w:sz="0" w:space="0" w:color="auto"/>
        <w:right w:val="none" w:sz="0" w:space="0" w:color="auto"/>
      </w:divBdr>
    </w:div>
    <w:div w:id="706952082">
      <w:bodyDiv w:val="1"/>
      <w:marLeft w:val="0"/>
      <w:marRight w:val="0"/>
      <w:marTop w:val="0"/>
      <w:marBottom w:val="0"/>
      <w:divBdr>
        <w:top w:val="none" w:sz="0" w:space="0" w:color="auto"/>
        <w:left w:val="none" w:sz="0" w:space="0" w:color="auto"/>
        <w:bottom w:val="none" w:sz="0" w:space="0" w:color="auto"/>
        <w:right w:val="none" w:sz="0" w:space="0" w:color="auto"/>
      </w:divBdr>
    </w:div>
    <w:div w:id="707027986">
      <w:bodyDiv w:val="1"/>
      <w:marLeft w:val="0"/>
      <w:marRight w:val="0"/>
      <w:marTop w:val="0"/>
      <w:marBottom w:val="0"/>
      <w:divBdr>
        <w:top w:val="none" w:sz="0" w:space="0" w:color="auto"/>
        <w:left w:val="none" w:sz="0" w:space="0" w:color="auto"/>
        <w:bottom w:val="none" w:sz="0" w:space="0" w:color="auto"/>
        <w:right w:val="none" w:sz="0" w:space="0" w:color="auto"/>
      </w:divBdr>
    </w:div>
    <w:div w:id="707221193">
      <w:bodyDiv w:val="1"/>
      <w:marLeft w:val="0"/>
      <w:marRight w:val="0"/>
      <w:marTop w:val="0"/>
      <w:marBottom w:val="0"/>
      <w:divBdr>
        <w:top w:val="none" w:sz="0" w:space="0" w:color="auto"/>
        <w:left w:val="none" w:sz="0" w:space="0" w:color="auto"/>
        <w:bottom w:val="none" w:sz="0" w:space="0" w:color="auto"/>
        <w:right w:val="none" w:sz="0" w:space="0" w:color="auto"/>
      </w:divBdr>
    </w:div>
    <w:div w:id="707612241">
      <w:bodyDiv w:val="1"/>
      <w:marLeft w:val="0"/>
      <w:marRight w:val="0"/>
      <w:marTop w:val="0"/>
      <w:marBottom w:val="0"/>
      <w:divBdr>
        <w:top w:val="none" w:sz="0" w:space="0" w:color="auto"/>
        <w:left w:val="none" w:sz="0" w:space="0" w:color="auto"/>
        <w:bottom w:val="none" w:sz="0" w:space="0" w:color="auto"/>
        <w:right w:val="none" w:sz="0" w:space="0" w:color="auto"/>
      </w:divBdr>
    </w:div>
    <w:div w:id="707998474">
      <w:bodyDiv w:val="1"/>
      <w:marLeft w:val="0"/>
      <w:marRight w:val="0"/>
      <w:marTop w:val="0"/>
      <w:marBottom w:val="0"/>
      <w:divBdr>
        <w:top w:val="none" w:sz="0" w:space="0" w:color="auto"/>
        <w:left w:val="none" w:sz="0" w:space="0" w:color="auto"/>
        <w:bottom w:val="none" w:sz="0" w:space="0" w:color="auto"/>
        <w:right w:val="none" w:sz="0" w:space="0" w:color="auto"/>
      </w:divBdr>
    </w:div>
    <w:div w:id="708338601">
      <w:bodyDiv w:val="1"/>
      <w:marLeft w:val="0"/>
      <w:marRight w:val="0"/>
      <w:marTop w:val="0"/>
      <w:marBottom w:val="0"/>
      <w:divBdr>
        <w:top w:val="none" w:sz="0" w:space="0" w:color="auto"/>
        <w:left w:val="none" w:sz="0" w:space="0" w:color="auto"/>
        <w:bottom w:val="none" w:sz="0" w:space="0" w:color="auto"/>
        <w:right w:val="none" w:sz="0" w:space="0" w:color="auto"/>
      </w:divBdr>
    </w:div>
    <w:div w:id="708382975">
      <w:bodyDiv w:val="1"/>
      <w:marLeft w:val="0"/>
      <w:marRight w:val="0"/>
      <w:marTop w:val="0"/>
      <w:marBottom w:val="0"/>
      <w:divBdr>
        <w:top w:val="none" w:sz="0" w:space="0" w:color="auto"/>
        <w:left w:val="none" w:sz="0" w:space="0" w:color="auto"/>
        <w:bottom w:val="none" w:sz="0" w:space="0" w:color="auto"/>
        <w:right w:val="none" w:sz="0" w:space="0" w:color="auto"/>
      </w:divBdr>
    </w:div>
    <w:div w:id="708528356">
      <w:bodyDiv w:val="1"/>
      <w:marLeft w:val="0"/>
      <w:marRight w:val="0"/>
      <w:marTop w:val="0"/>
      <w:marBottom w:val="0"/>
      <w:divBdr>
        <w:top w:val="none" w:sz="0" w:space="0" w:color="auto"/>
        <w:left w:val="none" w:sz="0" w:space="0" w:color="auto"/>
        <w:bottom w:val="none" w:sz="0" w:space="0" w:color="auto"/>
        <w:right w:val="none" w:sz="0" w:space="0" w:color="auto"/>
      </w:divBdr>
    </w:div>
    <w:div w:id="708992989">
      <w:bodyDiv w:val="1"/>
      <w:marLeft w:val="0"/>
      <w:marRight w:val="0"/>
      <w:marTop w:val="0"/>
      <w:marBottom w:val="0"/>
      <w:divBdr>
        <w:top w:val="none" w:sz="0" w:space="0" w:color="auto"/>
        <w:left w:val="none" w:sz="0" w:space="0" w:color="auto"/>
        <w:bottom w:val="none" w:sz="0" w:space="0" w:color="auto"/>
        <w:right w:val="none" w:sz="0" w:space="0" w:color="auto"/>
      </w:divBdr>
    </w:div>
    <w:div w:id="708997252">
      <w:bodyDiv w:val="1"/>
      <w:marLeft w:val="0"/>
      <w:marRight w:val="0"/>
      <w:marTop w:val="0"/>
      <w:marBottom w:val="0"/>
      <w:divBdr>
        <w:top w:val="none" w:sz="0" w:space="0" w:color="auto"/>
        <w:left w:val="none" w:sz="0" w:space="0" w:color="auto"/>
        <w:bottom w:val="none" w:sz="0" w:space="0" w:color="auto"/>
        <w:right w:val="none" w:sz="0" w:space="0" w:color="auto"/>
      </w:divBdr>
    </w:div>
    <w:div w:id="709109261">
      <w:bodyDiv w:val="1"/>
      <w:marLeft w:val="0"/>
      <w:marRight w:val="0"/>
      <w:marTop w:val="0"/>
      <w:marBottom w:val="0"/>
      <w:divBdr>
        <w:top w:val="none" w:sz="0" w:space="0" w:color="auto"/>
        <w:left w:val="none" w:sz="0" w:space="0" w:color="auto"/>
        <w:bottom w:val="none" w:sz="0" w:space="0" w:color="auto"/>
        <w:right w:val="none" w:sz="0" w:space="0" w:color="auto"/>
      </w:divBdr>
    </w:div>
    <w:div w:id="709379532">
      <w:bodyDiv w:val="1"/>
      <w:marLeft w:val="0"/>
      <w:marRight w:val="0"/>
      <w:marTop w:val="0"/>
      <w:marBottom w:val="0"/>
      <w:divBdr>
        <w:top w:val="none" w:sz="0" w:space="0" w:color="auto"/>
        <w:left w:val="none" w:sz="0" w:space="0" w:color="auto"/>
        <w:bottom w:val="none" w:sz="0" w:space="0" w:color="auto"/>
        <w:right w:val="none" w:sz="0" w:space="0" w:color="auto"/>
      </w:divBdr>
    </w:div>
    <w:div w:id="709455179">
      <w:bodyDiv w:val="1"/>
      <w:marLeft w:val="0"/>
      <w:marRight w:val="0"/>
      <w:marTop w:val="0"/>
      <w:marBottom w:val="0"/>
      <w:divBdr>
        <w:top w:val="none" w:sz="0" w:space="0" w:color="auto"/>
        <w:left w:val="none" w:sz="0" w:space="0" w:color="auto"/>
        <w:bottom w:val="none" w:sz="0" w:space="0" w:color="auto"/>
        <w:right w:val="none" w:sz="0" w:space="0" w:color="auto"/>
      </w:divBdr>
    </w:div>
    <w:div w:id="710764599">
      <w:bodyDiv w:val="1"/>
      <w:marLeft w:val="0"/>
      <w:marRight w:val="0"/>
      <w:marTop w:val="0"/>
      <w:marBottom w:val="0"/>
      <w:divBdr>
        <w:top w:val="none" w:sz="0" w:space="0" w:color="auto"/>
        <w:left w:val="none" w:sz="0" w:space="0" w:color="auto"/>
        <w:bottom w:val="none" w:sz="0" w:space="0" w:color="auto"/>
        <w:right w:val="none" w:sz="0" w:space="0" w:color="auto"/>
      </w:divBdr>
    </w:div>
    <w:div w:id="710813103">
      <w:bodyDiv w:val="1"/>
      <w:marLeft w:val="0"/>
      <w:marRight w:val="0"/>
      <w:marTop w:val="0"/>
      <w:marBottom w:val="0"/>
      <w:divBdr>
        <w:top w:val="none" w:sz="0" w:space="0" w:color="auto"/>
        <w:left w:val="none" w:sz="0" w:space="0" w:color="auto"/>
        <w:bottom w:val="none" w:sz="0" w:space="0" w:color="auto"/>
        <w:right w:val="none" w:sz="0" w:space="0" w:color="auto"/>
      </w:divBdr>
    </w:div>
    <w:div w:id="711005518">
      <w:bodyDiv w:val="1"/>
      <w:marLeft w:val="0"/>
      <w:marRight w:val="0"/>
      <w:marTop w:val="0"/>
      <w:marBottom w:val="0"/>
      <w:divBdr>
        <w:top w:val="none" w:sz="0" w:space="0" w:color="auto"/>
        <w:left w:val="none" w:sz="0" w:space="0" w:color="auto"/>
        <w:bottom w:val="none" w:sz="0" w:space="0" w:color="auto"/>
        <w:right w:val="none" w:sz="0" w:space="0" w:color="auto"/>
      </w:divBdr>
    </w:div>
    <w:div w:id="711226729">
      <w:bodyDiv w:val="1"/>
      <w:marLeft w:val="0"/>
      <w:marRight w:val="0"/>
      <w:marTop w:val="0"/>
      <w:marBottom w:val="0"/>
      <w:divBdr>
        <w:top w:val="none" w:sz="0" w:space="0" w:color="auto"/>
        <w:left w:val="none" w:sz="0" w:space="0" w:color="auto"/>
        <w:bottom w:val="none" w:sz="0" w:space="0" w:color="auto"/>
        <w:right w:val="none" w:sz="0" w:space="0" w:color="auto"/>
      </w:divBdr>
    </w:div>
    <w:div w:id="711268676">
      <w:bodyDiv w:val="1"/>
      <w:marLeft w:val="0"/>
      <w:marRight w:val="0"/>
      <w:marTop w:val="0"/>
      <w:marBottom w:val="0"/>
      <w:divBdr>
        <w:top w:val="none" w:sz="0" w:space="0" w:color="auto"/>
        <w:left w:val="none" w:sz="0" w:space="0" w:color="auto"/>
        <w:bottom w:val="none" w:sz="0" w:space="0" w:color="auto"/>
        <w:right w:val="none" w:sz="0" w:space="0" w:color="auto"/>
      </w:divBdr>
    </w:div>
    <w:div w:id="711271072">
      <w:bodyDiv w:val="1"/>
      <w:marLeft w:val="0"/>
      <w:marRight w:val="0"/>
      <w:marTop w:val="0"/>
      <w:marBottom w:val="0"/>
      <w:divBdr>
        <w:top w:val="none" w:sz="0" w:space="0" w:color="auto"/>
        <w:left w:val="none" w:sz="0" w:space="0" w:color="auto"/>
        <w:bottom w:val="none" w:sz="0" w:space="0" w:color="auto"/>
        <w:right w:val="none" w:sz="0" w:space="0" w:color="auto"/>
      </w:divBdr>
    </w:div>
    <w:div w:id="711879560">
      <w:bodyDiv w:val="1"/>
      <w:marLeft w:val="0"/>
      <w:marRight w:val="0"/>
      <w:marTop w:val="0"/>
      <w:marBottom w:val="0"/>
      <w:divBdr>
        <w:top w:val="none" w:sz="0" w:space="0" w:color="auto"/>
        <w:left w:val="none" w:sz="0" w:space="0" w:color="auto"/>
        <w:bottom w:val="none" w:sz="0" w:space="0" w:color="auto"/>
        <w:right w:val="none" w:sz="0" w:space="0" w:color="auto"/>
      </w:divBdr>
    </w:div>
    <w:div w:id="712077541">
      <w:bodyDiv w:val="1"/>
      <w:marLeft w:val="0"/>
      <w:marRight w:val="0"/>
      <w:marTop w:val="0"/>
      <w:marBottom w:val="0"/>
      <w:divBdr>
        <w:top w:val="none" w:sz="0" w:space="0" w:color="auto"/>
        <w:left w:val="none" w:sz="0" w:space="0" w:color="auto"/>
        <w:bottom w:val="none" w:sz="0" w:space="0" w:color="auto"/>
        <w:right w:val="none" w:sz="0" w:space="0" w:color="auto"/>
      </w:divBdr>
    </w:div>
    <w:div w:id="712269950">
      <w:bodyDiv w:val="1"/>
      <w:marLeft w:val="0"/>
      <w:marRight w:val="0"/>
      <w:marTop w:val="0"/>
      <w:marBottom w:val="0"/>
      <w:divBdr>
        <w:top w:val="none" w:sz="0" w:space="0" w:color="auto"/>
        <w:left w:val="none" w:sz="0" w:space="0" w:color="auto"/>
        <w:bottom w:val="none" w:sz="0" w:space="0" w:color="auto"/>
        <w:right w:val="none" w:sz="0" w:space="0" w:color="auto"/>
      </w:divBdr>
    </w:div>
    <w:div w:id="712466060">
      <w:bodyDiv w:val="1"/>
      <w:marLeft w:val="0"/>
      <w:marRight w:val="0"/>
      <w:marTop w:val="0"/>
      <w:marBottom w:val="0"/>
      <w:divBdr>
        <w:top w:val="none" w:sz="0" w:space="0" w:color="auto"/>
        <w:left w:val="none" w:sz="0" w:space="0" w:color="auto"/>
        <w:bottom w:val="none" w:sz="0" w:space="0" w:color="auto"/>
        <w:right w:val="none" w:sz="0" w:space="0" w:color="auto"/>
      </w:divBdr>
    </w:div>
    <w:div w:id="712581617">
      <w:bodyDiv w:val="1"/>
      <w:marLeft w:val="0"/>
      <w:marRight w:val="0"/>
      <w:marTop w:val="0"/>
      <w:marBottom w:val="0"/>
      <w:divBdr>
        <w:top w:val="none" w:sz="0" w:space="0" w:color="auto"/>
        <w:left w:val="none" w:sz="0" w:space="0" w:color="auto"/>
        <w:bottom w:val="none" w:sz="0" w:space="0" w:color="auto"/>
        <w:right w:val="none" w:sz="0" w:space="0" w:color="auto"/>
      </w:divBdr>
    </w:div>
    <w:div w:id="713119371">
      <w:bodyDiv w:val="1"/>
      <w:marLeft w:val="0"/>
      <w:marRight w:val="0"/>
      <w:marTop w:val="0"/>
      <w:marBottom w:val="0"/>
      <w:divBdr>
        <w:top w:val="none" w:sz="0" w:space="0" w:color="auto"/>
        <w:left w:val="none" w:sz="0" w:space="0" w:color="auto"/>
        <w:bottom w:val="none" w:sz="0" w:space="0" w:color="auto"/>
        <w:right w:val="none" w:sz="0" w:space="0" w:color="auto"/>
      </w:divBdr>
    </w:div>
    <w:div w:id="713382047">
      <w:bodyDiv w:val="1"/>
      <w:marLeft w:val="0"/>
      <w:marRight w:val="0"/>
      <w:marTop w:val="0"/>
      <w:marBottom w:val="0"/>
      <w:divBdr>
        <w:top w:val="none" w:sz="0" w:space="0" w:color="auto"/>
        <w:left w:val="none" w:sz="0" w:space="0" w:color="auto"/>
        <w:bottom w:val="none" w:sz="0" w:space="0" w:color="auto"/>
        <w:right w:val="none" w:sz="0" w:space="0" w:color="auto"/>
      </w:divBdr>
    </w:div>
    <w:div w:id="713384139">
      <w:bodyDiv w:val="1"/>
      <w:marLeft w:val="0"/>
      <w:marRight w:val="0"/>
      <w:marTop w:val="0"/>
      <w:marBottom w:val="0"/>
      <w:divBdr>
        <w:top w:val="none" w:sz="0" w:space="0" w:color="auto"/>
        <w:left w:val="none" w:sz="0" w:space="0" w:color="auto"/>
        <w:bottom w:val="none" w:sz="0" w:space="0" w:color="auto"/>
        <w:right w:val="none" w:sz="0" w:space="0" w:color="auto"/>
      </w:divBdr>
    </w:div>
    <w:div w:id="713696059">
      <w:bodyDiv w:val="1"/>
      <w:marLeft w:val="0"/>
      <w:marRight w:val="0"/>
      <w:marTop w:val="0"/>
      <w:marBottom w:val="0"/>
      <w:divBdr>
        <w:top w:val="none" w:sz="0" w:space="0" w:color="auto"/>
        <w:left w:val="none" w:sz="0" w:space="0" w:color="auto"/>
        <w:bottom w:val="none" w:sz="0" w:space="0" w:color="auto"/>
        <w:right w:val="none" w:sz="0" w:space="0" w:color="auto"/>
      </w:divBdr>
    </w:div>
    <w:div w:id="713966436">
      <w:bodyDiv w:val="1"/>
      <w:marLeft w:val="0"/>
      <w:marRight w:val="0"/>
      <w:marTop w:val="0"/>
      <w:marBottom w:val="0"/>
      <w:divBdr>
        <w:top w:val="none" w:sz="0" w:space="0" w:color="auto"/>
        <w:left w:val="none" w:sz="0" w:space="0" w:color="auto"/>
        <w:bottom w:val="none" w:sz="0" w:space="0" w:color="auto"/>
        <w:right w:val="none" w:sz="0" w:space="0" w:color="auto"/>
      </w:divBdr>
    </w:div>
    <w:div w:id="713969143">
      <w:bodyDiv w:val="1"/>
      <w:marLeft w:val="0"/>
      <w:marRight w:val="0"/>
      <w:marTop w:val="0"/>
      <w:marBottom w:val="0"/>
      <w:divBdr>
        <w:top w:val="none" w:sz="0" w:space="0" w:color="auto"/>
        <w:left w:val="none" w:sz="0" w:space="0" w:color="auto"/>
        <w:bottom w:val="none" w:sz="0" w:space="0" w:color="auto"/>
        <w:right w:val="none" w:sz="0" w:space="0" w:color="auto"/>
      </w:divBdr>
    </w:div>
    <w:div w:id="714355410">
      <w:bodyDiv w:val="1"/>
      <w:marLeft w:val="0"/>
      <w:marRight w:val="0"/>
      <w:marTop w:val="0"/>
      <w:marBottom w:val="0"/>
      <w:divBdr>
        <w:top w:val="none" w:sz="0" w:space="0" w:color="auto"/>
        <w:left w:val="none" w:sz="0" w:space="0" w:color="auto"/>
        <w:bottom w:val="none" w:sz="0" w:space="0" w:color="auto"/>
        <w:right w:val="none" w:sz="0" w:space="0" w:color="auto"/>
      </w:divBdr>
    </w:div>
    <w:div w:id="714503535">
      <w:bodyDiv w:val="1"/>
      <w:marLeft w:val="0"/>
      <w:marRight w:val="0"/>
      <w:marTop w:val="0"/>
      <w:marBottom w:val="0"/>
      <w:divBdr>
        <w:top w:val="none" w:sz="0" w:space="0" w:color="auto"/>
        <w:left w:val="none" w:sz="0" w:space="0" w:color="auto"/>
        <w:bottom w:val="none" w:sz="0" w:space="0" w:color="auto"/>
        <w:right w:val="none" w:sz="0" w:space="0" w:color="auto"/>
      </w:divBdr>
    </w:div>
    <w:div w:id="714542342">
      <w:bodyDiv w:val="1"/>
      <w:marLeft w:val="0"/>
      <w:marRight w:val="0"/>
      <w:marTop w:val="0"/>
      <w:marBottom w:val="0"/>
      <w:divBdr>
        <w:top w:val="none" w:sz="0" w:space="0" w:color="auto"/>
        <w:left w:val="none" w:sz="0" w:space="0" w:color="auto"/>
        <w:bottom w:val="none" w:sz="0" w:space="0" w:color="auto"/>
        <w:right w:val="none" w:sz="0" w:space="0" w:color="auto"/>
      </w:divBdr>
    </w:div>
    <w:div w:id="714890747">
      <w:bodyDiv w:val="1"/>
      <w:marLeft w:val="0"/>
      <w:marRight w:val="0"/>
      <w:marTop w:val="0"/>
      <w:marBottom w:val="0"/>
      <w:divBdr>
        <w:top w:val="none" w:sz="0" w:space="0" w:color="auto"/>
        <w:left w:val="none" w:sz="0" w:space="0" w:color="auto"/>
        <w:bottom w:val="none" w:sz="0" w:space="0" w:color="auto"/>
        <w:right w:val="none" w:sz="0" w:space="0" w:color="auto"/>
      </w:divBdr>
    </w:div>
    <w:div w:id="715006420">
      <w:bodyDiv w:val="1"/>
      <w:marLeft w:val="0"/>
      <w:marRight w:val="0"/>
      <w:marTop w:val="0"/>
      <w:marBottom w:val="0"/>
      <w:divBdr>
        <w:top w:val="none" w:sz="0" w:space="0" w:color="auto"/>
        <w:left w:val="none" w:sz="0" w:space="0" w:color="auto"/>
        <w:bottom w:val="none" w:sz="0" w:space="0" w:color="auto"/>
        <w:right w:val="none" w:sz="0" w:space="0" w:color="auto"/>
      </w:divBdr>
    </w:div>
    <w:div w:id="715351581">
      <w:bodyDiv w:val="1"/>
      <w:marLeft w:val="0"/>
      <w:marRight w:val="0"/>
      <w:marTop w:val="0"/>
      <w:marBottom w:val="0"/>
      <w:divBdr>
        <w:top w:val="none" w:sz="0" w:space="0" w:color="auto"/>
        <w:left w:val="none" w:sz="0" w:space="0" w:color="auto"/>
        <w:bottom w:val="none" w:sz="0" w:space="0" w:color="auto"/>
        <w:right w:val="none" w:sz="0" w:space="0" w:color="auto"/>
      </w:divBdr>
    </w:div>
    <w:div w:id="715664580">
      <w:bodyDiv w:val="1"/>
      <w:marLeft w:val="0"/>
      <w:marRight w:val="0"/>
      <w:marTop w:val="0"/>
      <w:marBottom w:val="0"/>
      <w:divBdr>
        <w:top w:val="none" w:sz="0" w:space="0" w:color="auto"/>
        <w:left w:val="none" w:sz="0" w:space="0" w:color="auto"/>
        <w:bottom w:val="none" w:sz="0" w:space="0" w:color="auto"/>
        <w:right w:val="none" w:sz="0" w:space="0" w:color="auto"/>
      </w:divBdr>
    </w:div>
    <w:div w:id="715740260">
      <w:bodyDiv w:val="1"/>
      <w:marLeft w:val="0"/>
      <w:marRight w:val="0"/>
      <w:marTop w:val="0"/>
      <w:marBottom w:val="0"/>
      <w:divBdr>
        <w:top w:val="none" w:sz="0" w:space="0" w:color="auto"/>
        <w:left w:val="none" w:sz="0" w:space="0" w:color="auto"/>
        <w:bottom w:val="none" w:sz="0" w:space="0" w:color="auto"/>
        <w:right w:val="none" w:sz="0" w:space="0" w:color="auto"/>
      </w:divBdr>
    </w:div>
    <w:div w:id="715928922">
      <w:bodyDiv w:val="1"/>
      <w:marLeft w:val="0"/>
      <w:marRight w:val="0"/>
      <w:marTop w:val="0"/>
      <w:marBottom w:val="0"/>
      <w:divBdr>
        <w:top w:val="none" w:sz="0" w:space="0" w:color="auto"/>
        <w:left w:val="none" w:sz="0" w:space="0" w:color="auto"/>
        <w:bottom w:val="none" w:sz="0" w:space="0" w:color="auto"/>
        <w:right w:val="none" w:sz="0" w:space="0" w:color="auto"/>
      </w:divBdr>
    </w:div>
    <w:div w:id="716586949">
      <w:bodyDiv w:val="1"/>
      <w:marLeft w:val="0"/>
      <w:marRight w:val="0"/>
      <w:marTop w:val="0"/>
      <w:marBottom w:val="0"/>
      <w:divBdr>
        <w:top w:val="none" w:sz="0" w:space="0" w:color="auto"/>
        <w:left w:val="none" w:sz="0" w:space="0" w:color="auto"/>
        <w:bottom w:val="none" w:sz="0" w:space="0" w:color="auto"/>
        <w:right w:val="none" w:sz="0" w:space="0" w:color="auto"/>
      </w:divBdr>
    </w:div>
    <w:div w:id="716855995">
      <w:bodyDiv w:val="1"/>
      <w:marLeft w:val="0"/>
      <w:marRight w:val="0"/>
      <w:marTop w:val="0"/>
      <w:marBottom w:val="0"/>
      <w:divBdr>
        <w:top w:val="none" w:sz="0" w:space="0" w:color="auto"/>
        <w:left w:val="none" w:sz="0" w:space="0" w:color="auto"/>
        <w:bottom w:val="none" w:sz="0" w:space="0" w:color="auto"/>
        <w:right w:val="none" w:sz="0" w:space="0" w:color="auto"/>
      </w:divBdr>
    </w:div>
    <w:div w:id="716903086">
      <w:bodyDiv w:val="1"/>
      <w:marLeft w:val="0"/>
      <w:marRight w:val="0"/>
      <w:marTop w:val="0"/>
      <w:marBottom w:val="0"/>
      <w:divBdr>
        <w:top w:val="none" w:sz="0" w:space="0" w:color="auto"/>
        <w:left w:val="none" w:sz="0" w:space="0" w:color="auto"/>
        <w:bottom w:val="none" w:sz="0" w:space="0" w:color="auto"/>
        <w:right w:val="none" w:sz="0" w:space="0" w:color="auto"/>
      </w:divBdr>
    </w:div>
    <w:div w:id="717046108">
      <w:bodyDiv w:val="1"/>
      <w:marLeft w:val="0"/>
      <w:marRight w:val="0"/>
      <w:marTop w:val="0"/>
      <w:marBottom w:val="0"/>
      <w:divBdr>
        <w:top w:val="none" w:sz="0" w:space="0" w:color="auto"/>
        <w:left w:val="none" w:sz="0" w:space="0" w:color="auto"/>
        <w:bottom w:val="none" w:sz="0" w:space="0" w:color="auto"/>
        <w:right w:val="none" w:sz="0" w:space="0" w:color="auto"/>
      </w:divBdr>
    </w:div>
    <w:div w:id="717172206">
      <w:bodyDiv w:val="1"/>
      <w:marLeft w:val="0"/>
      <w:marRight w:val="0"/>
      <w:marTop w:val="0"/>
      <w:marBottom w:val="0"/>
      <w:divBdr>
        <w:top w:val="none" w:sz="0" w:space="0" w:color="auto"/>
        <w:left w:val="none" w:sz="0" w:space="0" w:color="auto"/>
        <w:bottom w:val="none" w:sz="0" w:space="0" w:color="auto"/>
        <w:right w:val="none" w:sz="0" w:space="0" w:color="auto"/>
      </w:divBdr>
    </w:div>
    <w:div w:id="717241629">
      <w:bodyDiv w:val="1"/>
      <w:marLeft w:val="0"/>
      <w:marRight w:val="0"/>
      <w:marTop w:val="0"/>
      <w:marBottom w:val="0"/>
      <w:divBdr>
        <w:top w:val="none" w:sz="0" w:space="0" w:color="auto"/>
        <w:left w:val="none" w:sz="0" w:space="0" w:color="auto"/>
        <w:bottom w:val="none" w:sz="0" w:space="0" w:color="auto"/>
        <w:right w:val="none" w:sz="0" w:space="0" w:color="auto"/>
      </w:divBdr>
    </w:div>
    <w:div w:id="717318487">
      <w:bodyDiv w:val="1"/>
      <w:marLeft w:val="0"/>
      <w:marRight w:val="0"/>
      <w:marTop w:val="0"/>
      <w:marBottom w:val="0"/>
      <w:divBdr>
        <w:top w:val="none" w:sz="0" w:space="0" w:color="auto"/>
        <w:left w:val="none" w:sz="0" w:space="0" w:color="auto"/>
        <w:bottom w:val="none" w:sz="0" w:space="0" w:color="auto"/>
        <w:right w:val="none" w:sz="0" w:space="0" w:color="auto"/>
      </w:divBdr>
    </w:div>
    <w:div w:id="717584387">
      <w:bodyDiv w:val="1"/>
      <w:marLeft w:val="0"/>
      <w:marRight w:val="0"/>
      <w:marTop w:val="0"/>
      <w:marBottom w:val="0"/>
      <w:divBdr>
        <w:top w:val="none" w:sz="0" w:space="0" w:color="auto"/>
        <w:left w:val="none" w:sz="0" w:space="0" w:color="auto"/>
        <w:bottom w:val="none" w:sz="0" w:space="0" w:color="auto"/>
        <w:right w:val="none" w:sz="0" w:space="0" w:color="auto"/>
      </w:divBdr>
    </w:div>
    <w:div w:id="717973595">
      <w:bodyDiv w:val="1"/>
      <w:marLeft w:val="0"/>
      <w:marRight w:val="0"/>
      <w:marTop w:val="0"/>
      <w:marBottom w:val="0"/>
      <w:divBdr>
        <w:top w:val="none" w:sz="0" w:space="0" w:color="auto"/>
        <w:left w:val="none" w:sz="0" w:space="0" w:color="auto"/>
        <w:bottom w:val="none" w:sz="0" w:space="0" w:color="auto"/>
        <w:right w:val="none" w:sz="0" w:space="0" w:color="auto"/>
      </w:divBdr>
    </w:div>
    <w:div w:id="718021184">
      <w:bodyDiv w:val="1"/>
      <w:marLeft w:val="0"/>
      <w:marRight w:val="0"/>
      <w:marTop w:val="0"/>
      <w:marBottom w:val="0"/>
      <w:divBdr>
        <w:top w:val="none" w:sz="0" w:space="0" w:color="auto"/>
        <w:left w:val="none" w:sz="0" w:space="0" w:color="auto"/>
        <w:bottom w:val="none" w:sz="0" w:space="0" w:color="auto"/>
        <w:right w:val="none" w:sz="0" w:space="0" w:color="auto"/>
      </w:divBdr>
    </w:div>
    <w:div w:id="718212203">
      <w:bodyDiv w:val="1"/>
      <w:marLeft w:val="0"/>
      <w:marRight w:val="0"/>
      <w:marTop w:val="0"/>
      <w:marBottom w:val="0"/>
      <w:divBdr>
        <w:top w:val="none" w:sz="0" w:space="0" w:color="auto"/>
        <w:left w:val="none" w:sz="0" w:space="0" w:color="auto"/>
        <w:bottom w:val="none" w:sz="0" w:space="0" w:color="auto"/>
        <w:right w:val="none" w:sz="0" w:space="0" w:color="auto"/>
      </w:divBdr>
    </w:div>
    <w:div w:id="718431667">
      <w:bodyDiv w:val="1"/>
      <w:marLeft w:val="0"/>
      <w:marRight w:val="0"/>
      <w:marTop w:val="0"/>
      <w:marBottom w:val="0"/>
      <w:divBdr>
        <w:top w:val="none" w:sz="0" w:space="0" w:color="auto"/>
        <w:left w:val="none" w:sz="0" w:space="0" w:color="auto"/>
        <w:bottom w:val="none" w:sz="0" w:space="0" w:color="auto"/>
        <w:right w:val="none" w:sz="0" w:space="0" w:color="auto"/>
      </w:divBdr>
    </w:div>
    <w:div w:id="718673542">
      <w:bodyDiv w:val="1"/>
      <w:marLeft w:val="0"/>
      <w:marRight w:val="0"/>
      <w:marTop w:val="0"/>
      <w:marBottom w:val="0"/>
      <w:divBdr>
        <w:top w:val="none" w:sz="0" w:space="0" w:color="auto"/>
        <w:left w:val="none" w:sz="0" w:space="0" w:color="auto"/>
        <w:bottom w:val="none" w:sz="0" w:space="0" w:color="auto"/>
        <w:right w:val="none" w:sz="0" w:space="0" w:color="auto"/>
      </w:divBdr>
    </w:div>
    <w:div w:id="718750890">
      <w:bodyDiv w:val="1"/>
      <w:marLeft w:val="0"/>
      <w:marRight w:val="0"/>
      <w:marTop w:val="0"/>
      <w:marBottom w:val="0"/>
      <w:divBdr>
        <w:top w:val="none" w:sz="0" w:space="0" w:color="auto"/>
        <w:left w:val="none" w:sz="0" w:space="0" w:color="auto"/>
        <w:bottom w:val="none" w:sz="0" w:space="0" w:color="auto"/>
        <w:right w:val="none" w:sz="0" w:space="0" w:color="auto"/>
      </w:divBdr>
    </w:div>
    <w:div w:id="718867898">
      <w:bodyDiv w:val="1"/>
      <w:marLeft w:val="0"/>
      <w:marRight w:val="0"/>
      <w:marTop w:val="0"/>
      <w:marBottom w:val="0"/>
      <w:divBdr>
        <w:top w:val="none" w:sz="0" w:space="0" w:color="auto"/>
        <w:left w:val="none" w:sz="0" w:space="0" w:color="auto"/>
        <w:bottom w:val="none" w:sz="0" w:space="0" w:color="auto"/>
        <w:right w:val="none" w:sz="0" w:space="0" w:color="auto"/>
      </w:divBdr>
    </w:div>
    <w:div w:id="718944351">
      <w:bodyDiv w:val="1"/>
      <w:marLeft w:val="0"/>
      <w:marRight w:val="0"/>
      <w:marTop w:val="0"/>
      <w:marBottom w:val="0"/>
      <w:divBdr>
        <w:top w:val="none" w:sz="0" w:space="0" w:color="auto"/>
        <w:left w:val="none" w:sz="0" w:space="0" w:color="auto"/>
        <w:bottom w:val="none" w:sz="0" w:space="0" w:color="auto"/>
        <w:right w:val="none" w:sz="0" w:space="0" w:color="auto"/>
      </w:divBdr>
    </w:div>
    <w:div w:id="719132779">
      <w:bodyDiv w:val="1"/>
      <w:marLeft w:val="0"/>
      <w:marRight w:val="0"/>
      <w:marTop w:val="0"/>
      <w:marBottom w:val="0"/>
      <w:divBdr>
        <w:top w:val="none" w:sz="0" w:space="0" w:color="auto"/>
        <w:left w:val="none" w:sz="0" w:space="0" w:color="auto"/>
        <w:bottom w:val="none" w:sz="0" w:space="0" w:color="auto"/>
        <w:right w:val="none" w:sz="0" w:space="0" w:color="auto"/>
      </w:divBdr>
    </w:div>
    <w:div w:id="719211732">
      <w:bodyDiv w:val="1"/>
      <w:marLeft w:val="0"/>
      <w:marRight w:val="0"/>
      <w:marTop w:val="0"/>
      <w:marBottom w:val="0"/>
      <w:divBdr>
        <w:top w:val="none" w:sz="0" w:space="0" w:color="auto"/>
        <w:left w:val="none" w:sz="0" w:space="0" w:color="auto"/>
        <w:bottom w:val="none" w:sz="0" w:space="0" w:color="auto"/>
        <w:right w:val="none" w:sz="0" w:space="0" w:color="auto"/>
      </w:divBdr>
    </w:div>
    <w:div w:id="719523356">
      <w:bodyDiv w:val="1"/>
      <w:marLeft w:val="0"/>
      <w:marRight w:val="0"/>
      <w:marTop w:val="0"/>
      <w:marBottom w:val="0"/>
      <w:divBdr>
        <w:top w:val="none" w:sz="0" w:space="0" w:color="auto"/>
        <w:left w:val="none" w:sz="0" w:space="0" w:color="auto"/>
        <w:bottom w:val="none" w:sz="0" w:space="0" w:color="auto"/>
        <w:right w:val="none" w:sz="0" w:space="0" w:color="auto"/>
      </w:divBdr>
    </w:div>
    <w:div w:id="719860725">
      <w:bodyDiv w:val="1"/>
      <w:marLeft w:val="0"/>
      <w:marRight w:val="0"/>
      <w:marTop w:val="0"/>
      <w:marBottom w:val="0"/>
      <w:divBdr>
        <w:top w:val="none" w:sz="0" w:space="0" w:color="auto"/>
        <w:left w:val="none" w:sz="0" w:space="0" w:color="auto"/>
        <w:bottom w:val="none" w:sz="0" w:space="0" w:color="auto"/>
        <w:right w:val="none" w:sz="0" w:space="0" w:color="auto"/>
      </w:divBdr>
    </w:div>
    <w:div w:id="719979684">
      <w:bodyDiv w:val="1"/>
      <w:marLeft w:val="0"/>
      <w:marRight w:val="0"/>
      <w:marTop w:val="0"/>
      <w:marBottom w:val="0"/>
      <w:divBdr>
        <w:top w:val="none" w:sz="0" w:space="0" w:color="auto"/>
        <w:left w:val="none" w:sz="0" w:space="0" w:color="auto"/>
        <w:bottom w:val="none" w:sz="0" w:space="0" w:color="auto"/>
        <w:right w:val="none" w:sz="0" w:space="0" w:color="auto"/>
      </w:divBdr>
    </w:div>
    <w:div w:id="720127972">
      <w:bodyDiv w:val="1"/>
      <w:marLeft w:val="0"/>
      <w:marRight w:val="0"/>
      <w:marTop w:val="0"/>
      <w:marBottom w:val="0"/>
      <w:divBdr>
        <w:top w:val="none" w:sz="0" w:space="0" w:color="auto"/>
        <w:left w:val="none" w:sz="0" w:space="0" w:color="auto"/>
        <w:bottom w:val="none" w:sz="0" w:space="0" w:color="auto"/>
        <w:right w:val="none" w:sz="0" w:space="0" w:color="auto"/>
      </w:divBdr>
    </w:div>
    <w:div w:id="720255602">
      <w:bodyDiv w:val="1"/>
      <w:marLeft w:val="0"/>
      <w:marRight w:val="0"/>
      <w:marTop w:val="0"/>
      <w:marBottom w:val="0"/>
      <w:divBdr>
        <w:top w:val="none" w:sz="0" w:space="0" w:color="auto"/>
        <w:left w:val="none" w:sz="0" w:space="0" w:color="auto"/>
        <w:bottom w:val="none" w:sz="0" w:space="0" w:color="auto"/>
        <w:right w:val="none" w:sz="0" w:space="0" w:color="auto"/>
      </w:divBdr>
    </w:div>
    <w:div w:id="720595022">
      <w:bodyDiv w:val="1"/>
      <w:marLeft w:val="0"/>
      <w:marRight w:val="0"/>
      <w:marTop w:val="0"/>
      <w:marBottom w:val="0"/>
      <w:divBdr>
        <w:top w:val="none" w:sz="0" w:space="0" w:color="auto"/>
        <w:left w:val="none" w:sz="0" w:space="0" w:color="auto"/>
        <w:bottom w:val="none" w:sz="0" w:space="0" w:color="auto"/>
        <w:right w:val="none" w:sz="0" w:space="0" w:color="auto"/>
      </w:divBdr>
    </w:div>
    <w:div w:id="720639752">
      <w:bodyDiv w:val="1"/>
      <w:marLeft w:val="0"/>
      <w:marRight w:val="0"/>
      <w:marTop w:val="0"/>
      <w:marBottom w:val="0"/>
      <w:divBdr>
        <w:top w:val="none" w:sz="0" w:space="0" w:color="auto"/>
        <w:left w:val="none" w:sz="0" w:space="0" w:color="auto"/>
        <w:bottom w:val="none" w:sz="0" w:space="0" w:color="auto"/>
        <w:right w:val="none" w:sz="0" w:space="0" w:color="auto"/>
      </w:divBdr>
    </w:div>
    <w:div w:id="720858784">
      <w:bodyDiv w:val="1"/>
      <w:marLeft w:val="0"/>
      <w:marRight w:val="0"/>
      <w:marTop w:val="0"/>
      <w:marBottom w:val="0"/>
      <w:divBdr>
        <w:top w:val="none" w:sz="0" w:space="0" w:color="auto"/>
        <w:left w:val="none" w:sz="0" w:space="0" w:color="auto"/>
        <w:bottom w:val="none" w:sz="0" w:space="0" w:color="auto"/>
        <w:right w:val="none" w:sz="0" w:space="0" w:color="auto"/>
      </w:divBdr>
    </w:div>
    <w:div w:id="720901565">
      <w:bodyDiv w:val="1"/>
      <w:marLeft w:val="0"/>
      <w:marRight w:val="0"/>
      <w:marTop w:val="0"/>
      <w:marBottom w:val="0"/>
      <w:divBdr>
        <w:top w:val="none" w:sz="0" w:space="0" w:color="auto"/>
        <w:left w:val="none" w:sz="0" w:space="0" w:color="auto"/>
        <w:bottom w:val="none" w:sz="0" w:space="0" w:color="auto"/>
        <w:right w:val="none" w:sz="0" w:space="0" w:color="auto"/>
      </w:divBdr>
    </w:div>
    <w:div w:id="721100128">
      <w:bodyDiv w:val="1"/>
      <w:marLeft w:val="0"/>
      <w:marRight w:val="0"/>
      <w:marTop w:val="0"/>
      <w:marBottom w:val="0"/>
      <w:divBdr>
        <w:top w:val="none" w:sz="0" w:space="0" w:color="auto"/>
        <w:left w:val="none" w:sz="0" w:space="0" w:color="auto"/>
        <w:bottom w:val="none" w:sz="0" w:space="0" w:color="auto"/>
        <w:right w:val="none" w:sz="0" w:space="0" w:color="auto"/>
      </w:divBdr>
    </w:div>
    <w:div w:id="721440006">
      <w:bodyDiv w:val="1"/>
      <w:marLeft w:val="0"/>
      <w:marRight w:val="0"/>
      <w:marTop w:val="0"/>
      <w:marBottom w:val="0"/>
      <w:divBdr>
        <w:top w:val="none" w:sz="0" w:space="0" w:color="auto"/>
        <w:left w:val="none" w:sz="0" w:space="0" w:color="auto"/>
        <w:bottom w:val="none" w:sz="0" w:space="0" w:color="auto"/>
        <w:right w:val="none" w:sz="0" w:space="0" w:color="auto"/>
      </w:divBdr>
    </w:div>
    <w:div w:id="721490414">
      <w:bodyDiv w:val="1"/>
      <w:marLeft w:val="0"/>
      <w:marRight w:val="0"/>
      <w:marTop w:val="0"/>
      <w:marBottom w:val="0"/>
      <w:divBdr>
        <w:top w:val="none" w:sz="0" w:space="0" w:color="auto"/>
        <w:left w:val="none" w:sz="0" w:space="0" w:color="auto"/>
        <w:bottom w:val="none" w:sz="0" w:space="0" w:color="auto"/>
        <w:right w:val="none" w:sz="0" w:space="0" w:color="auto"/>
      </w:divBdr>
    </w:div>
    <w:div w:id="722094502">
      <w:bodyDiv w:val="1"/>
      <w:marLeft w:val="0"/>
      <w:marRight w:val="0"/>
      <w:marTop w:val="0"/>
      <w:marBottom w:val="0"/>
      <w:divBdr>
        <w:top w:val="none" w:sz="0" w:space="0" w:color="auto"/>
        <w:left w:val="none" w:sz="0" w:space="0" w:color="auto"/>
        <w:bottom w:val="none" w:sz="0" w:space="0" w:color="auto"/>
        <w:right w:val="none" w:sz="0" w:space="0" w:color="auto"/>
      </w:divBdr>
    </w:div>
    <w:div w:id="722172017">
      <w:bodyDiv w:val="1"/>
      <w:marLeft w:val="0"/>
      <w:marRight w:val="0"/>
      <w:marTop w:val="0"/>
      <w:marBottom w:val="0"/>
      <w:divBdr>
        <w:top w:val="none" w:sz="0" w:space="0" w:color="auto"/>
        <w:left w:val="none" w:sz="0" w:space="0" w:color="auto"/>
        <w:bottom w:val="none" w:sz="0" w:space="0" w:color="auto"/>
        <w:right w:val="none" w:sz="0" w:space="0" w:color="auto"/>
      </w:divBdr>
    </w:div>
    <w:div w:id="722680053">
      <w:bodyDiv w:val="1"/>
      <w:marLeft w:val="0"/>
      <w:marRight w:val="0"/>
      <w:marTop w:val="0"/>
      <w:marBottom w:val="0"/>
      <w:divBdr>
        <w:top w:val="none" w:sz="0" w:space="0" w:color="auto"/>
        <w:left w:val="none" w:sz="0" w:space="0" w:color="auto"/>
        <w:bottom w:val="none" w:sz="0" w:space="0" w:color="auto"/>
        <w:right w:val="none" w:sz="0" w:space="0" w:color="auto"/>
      </w:divBdr>
    </w:div>
    <w:div w:id="723330714">
      <w:bodyDiv w:val="1"/>
      <w:marLeft w:val="0"/>
      <w:marRight w:val="0"/>
      <w:marTop w:val="0"/>
      <w:marBottom w:val="0"/>
      <w:divBdr>
        <w:top w:val="none" w:sz="0" w:space="0" w:color="auto"/>
        <w:left w:val="none" w:sz="0" w:space="0" w:color="auto"/>
        <w:bottom w:val="none" w:sz="0" w:space="0" w:color="auto"/>
        <w:right w:val="none" w:sz="0" w:space="0" w:color="auto"/>
      </w:divBdr>
    </w:div>
    <w:div w:id="723481886">
      <w:bodyDiv w:val="1"/>
      <w:marLeft w:val="0"/>
      <w:marRight w:val="0"/>
      <w:marTop w:val="0"/>
      <w:marBottom w:val="0"/>
      <w:divBdr>
        <w:top w:val="none" w:sz="0" w:space="0" w:color="auto"/>
        <w:left w:val="none" w:sz="0" w:space="0" w:color="auto"/>
        <w:bottom w:val="none" w:sz="0" w:space="0" w:color="auto"/>
        <w:right w:val="none" w:sz="0" w:space="0" w:color="auto"/>
      </w:divBdr>
    </w:div>
    <w:div w:id="723607034">
      <w:bodyDiv w:val="1"/>
      <w:marLeft w:val="0"/>
      <w:marRight w:val="0"/>
      <w:marTop w:val="0"/>
      <w:marBottom w:val="0"/>
      <w:divBdr>
        <w:top w:val="none" w:sz="0" w:space="0" w:color="auto"/>
        <w:left w:val="none" w:sz="0" w:space="0" w:color="auto"/>
        <w:bottom w:val="none" w:sz="0" w:space="0" w:color="auto"/>
        <w:right w:val="none" w:sz="0" w:space="0" w:color="auto"/>
      </w:divBdr>
    </w:div>
    <w:div w:id="723674596">
      <w:bodyDiv w:val="1"/>
      <w:marLeft w:val="0"/>
      <w:marRight w:val="0"/>
      <w:marTop w:val="0"/>
      <w:marBottom w:val="0"/>
      <w:divBdr>
        <w:top w:val="none" w:sz="0" w:space="0" w:color="auto"/>
        <w:left w:val="none" w:sz="0" w:space="0" w:color="auto"/>
        <w:bottom w:val="none" w:sz="0" w:space="0" w:color="auto"/>
        <w:right w:val="none" w:sz="0" w:space="0" w:color="auto"/>
      </w:divBdr>
    </w:div>
    <w:div w:id="723873400">
      <w:bodyDiv w:val="1"/>
      <w:marLeft w:val="0"/>
      <w:marRight w:val="0"/>
      <w:marTop w:val="0"/>
      <w:marBottom w:val="0"/>
      <w:divBdr>
        <w:top w:val="none" w:sz="0" w:space="0" w:color="auto"/>
        <w:left w:val="none" w:sz="0" w:space="0" w:color="auto"/>
        <w:bottom w:val="none" w:sz="0" w:space="0" w:color="auto"/>
        <w:right w:val="none" w:sz="0" w:space="0" w:color="auto"/>
      </w:divBdr>
    </w:div>
    <w:div w:id="724136331">
      <w:bodyDiv w:val="1"/>
      <w:marLeft w:val="0"/>
      <w:marRight w:val="0"/>
      <w:marTop w:val="0"/>
      <w:marBottom w:val="0"/>
      <w:divBdr>
        <w:top w:val="none" w:sz="0" w:space="0" w:color="auto"/>
        <w:left w:val="none" w:sz="0" w:space="0" w:color="auto"/>
        <w:bottom w:val="none" w:sz="0" w:space="0" w:color="auto"/>
        <w:right w:val="none" w:sz="0" w:space="0" w:color="auto"/>
      </w:divBdr>
    </w:div>
    <w:div w:id="724374961">
      <w:bodyDiv w:val="1"/>
      <w:marLeft w:val="0"/>
      <w:marRight w:val="0"/>
      <w:marTop w:val="0"/>
      <w:marBottom w:val="0"/>
      <w:divBdr>
        <w:top w:val="none" w:sz="0" w:space="0" w:color="auto"/>
        <w:left w:val="none" w:sz="0" w:space="0" w:color="auto"/>
        <w:bottom w:val="none" w:sz="0" w:space="0" w:color="auto"/>
        <w:right w:val="none" w:sz="0" w:space="0" w:color="auto"/>
      </w:divBdr>
    </w:div>
    <w:div w:id="724568611">
      <w:bodyDiv w:val="1"/>
      <w:marLeft w:val="0"/>
      <w:marRight w:val="0"/>
      <w:marTop w:val="0"/>
      <w:marBottom w:val="0"/>
      <w:divBdr>
        <w:top w:val="none" w:sz="0" w:space="0" w:color="auto"/>
        <w:left w:val="none" w:sz="0" w:space="0" w:color="auto"/>
        <w:bottom w:val="none" w:sz="0" w:space="0" w:color="auto"/>
        <w:right w:val="none" w:sz="0" w:space="0" w:color="auto"/>
      </w:divBdr>
    </w:div>
    <w:div w:id="724793528">
      <w:bodyDiv w:val="1"/>
      <w:marLeft w:val="0"/>
      <w:marRight w:val="0"/>
      <w:marTop w:val="0"/>
      <w:marBottom w:val="0"/>
      <w:divBdr>
        <w:top w:val="none" w:sz="0" w:space="0" w:color="auto"/>
        <w:left w:val="none" w:sz="0" w:space="0" w:color="auto"/>
        <w:bottom w:val="none" w:sz="0" w:space="0" w:color="auto"/>
        <w:right w:val="none" w:sz="0" w:space="0" w:color="auto"/>
      </w:divBdr>
    </w:div>
    <w:div w:id="725177129">
      <w:bodyDiv w:val="1"/>
      <w:marLeft w:val="0"/>
      <w:marRight w:val="0"/>
      <w:marTop w:val="0"/>
      <w:marBottom w:val="0"/>
      <w:divBdr>
        <w:top w:val="none" w:sz="0" w:space="0" w:color="auto"/>
        <w:left w:val="none" w:sz="0" w:space="0" w:color="auto"/>
        <w:bottom w:val="none" w:sz="0" w:space="0" w:color="auto"/>
        <w:right w:val="none" w:sz="0" w:space="0" w:color="auto"/>
      </w:divBdr>
    </w:div>
    <w:div w:id="725177608">
      <w:bodyDiv w:val="1"/>
      <w:marLeft w:val="0"/>
      <w:marRight w:val="0"/>
      <w:marTop w:val="0"/>
      <w:marBottom w:val="0"/>
      <w:divBdr>
        <w:top w:val="none" w:sz="0" w:space="0" w:color="auto"/>
        <w:left w:val="none" w:sz="0" w:space="0" w:color="auto"/>
        <w:bottom w:val="none" w:sz="0" w:space="0" w:color="auto"/>
        <w:right w:val="none" w:sz="0" w:space="0" w:color="auto"/>
      </w:divBdr>
    </w:div>
    <w:div w:id="725569532">
      <w:bodyDiv w:val="1"/>
      <w:marLeft w:val="0"/>
      <w:marRight w:val="0"/>
      <w:marTop w:val="0"/>
      <w:marBottom w:val="0"/>
      <w:divBdr>
        <w:top w:val="none" w:sz="0" w:space="0" w:color="auto"/>
        <w:left w:val="none" w:sz="0" w:space="0" w:color="auto"/>
        <w:bottom w:val="none" w:sz="0" w:space="0" w:color="auto"/>
        <w:right w:val="none" w:sz="0" w:space="0" w:color="auto"/>
      </w:divBdr>
    </w:div>
    <w:div w:id="725762573">
      <w:bodyDiv w:val="1"/>
      <w:marLeft w:val="0"/>
      <w:marRight w:val="0"/>
      <w:marTop w:val="0"/>
      <w:marBottom w:val="0"/>
      <w:divBdr>
        <w:top w:val="none" w:sz="0" w:space="0" w:color="auto"/>
        <w:left w:val="none" w:sz="0" w:space="0" w:color="auto"/>
        <w:bottom w:val="none" w:sz="0" w:space="0" w:color="auto"/>
        <w:right w:val="none" w:sz="0" w:space="0" w:color="auto"/>
      </w:divBdr>
    </w:div>
    <w:div w:id="725907611">
      <w:bodyDiv w:val="1"/>
      <w:marLeft w:val="0"/>
      <w:marRight w:val="0"/>
      <w:marTop w:val="0"/>
      <w:marBottom w:val="0"/>
      <w:divBdr>
        <w:top w:val="none" w:sz="0" w:space="0" w:color="auto"/>
        <w:left w:val="none" w:sz="0" w:space="0" w:color="auto"/>
        <w:bottom w:val="none" w:sz="0" w:space="0" w:color="auto"/>
        <w:right w:val="none" w:sz="0" w:space="0" w:color="auto"/>
      </w:divBdr>
    </w:div>
    <w:div w:id="726026166">
      <w:bodyDiv w:val="1"/>
      <w:marLeft w:val="0"/>
      <w:marRight w:val="0"/>
      <w:marTop w:val="0"/>
      <w:marBottom w:val="0"/>
      <w:divBdr>
        <w:top w:val="none" w:sz="0" w:space="0" w:color="auto"/>
        <w:left w:val="none" w:sz="0" w:space="0" w:color="auto"/>
        <w:bottom w:val="none" w:sz="0" w:space="0" w:color="auto"/>
        <w:right w:val="none" w:sz="0" w:space="0" w:color="auto"/>
      </w:divBdr>
    </w:div>
    <w:div w:id="726270194">
      <w:bodyDiv w:val="1"/>
      <w:marLeft w:val="0"/>
      <w:marRight w:val="0"/>
      <w:marTop w:val="0"/>
      <w:marBottom w:val="0"/>
      <w:divBdr>
        <w:top w:val="none" w:sz="0" w:space="0" w:color="auto"/>
        <w:left w:val="none" w:sz="0" w:space="0" w:color="auto"/>
        <w:bottom w:val="none" w:sz="0" w:space="0" w:color="auto"/>
        <w:right w:val="none" w:sz="0" w:space="0" w:color="auto"/>
      </w:divBdr>
    </w:div>
    <w:div w:id="726343978">
      <w:bodyDiv w:val="1"/>
      <w:marLeft w:val="0"/>
      <w:marRight w:val="0"/>
      <w:marTop w:val="0"/>
      <w:marBottom w:val="0"/>
      <w:divBdr>
        <w:top w:val="none" w:sz="0" w:space="0" w:color="auto"/>
        <w:left w:val="none" w:sz="0" w:space="0" w:color="auto"/>
        <w:bottom w:val="none" w:sz="0" w:space="0" w:color="auto"/>
        <w:right w:val="none" w:sz="0" w:space="0" w:color="auto"/>
      </w:divBdr>
    </w:div>
    <w:div w:id="726538423">
      <w:bodyDiv w:val="1"/>
      <w:marLeft w:val="0"/>
      <w:marRight w:val="0"/>
      <w:marTop w:val="0"/>
      <w:marBottom w:val="0"/>
      <w:divBdr>
        <w:top w:val="none" w:sz="0" w:space="0" w:color="auto"/>
        <w:left w:val="none" w:sz="0" w:space="0" w:color="auto"/>
        <w:bottom w:val="none" w:sz="0" w:space="0" w:color="auto"/>
        <w:right w:val="none" w:sz="0" w:space="0" w:color="auto"/>
      </w:divBdr>
    </w:div>
    <w:div w:id="726760847">
      <w:bodyDiv w:val="1"/>
      <w:marLeft w:val="0"/>
      <w:marRight w:val="0"/>
      <w:marTop w:val="0"/>
      <w:marBottom w:val="0"/>
      <w:divBdr>
        <w:top w:val="none" w:sz="0" w:space="0" w:color="auto"/>
        <w:left w:val="none" w:sz="0" w:space="0" w:color="auto"/>
        <w:bottom w:val="none" w:sz="0" w:space="0" w:color="auto"/>
        <w:right w:val="none" w:sz="0" w:space="0" w:color="auto"/>
      </w:divBdr>
    </w:div>
    <w:div w:id="726999640">
      <w:bodyDiv w:val="1"/>
      <w:marLeft w:val="0"/>
      <w:marRight w:val="0"/>
      <w:marTop w:val="0"/>
      <w:marBottom w:val="0"/>
      <w:divBdr>
        <w:top w:val="none" w:sz="0" w:space="0" w:color="auto"/>
        <w:left w:val="none" w:sz="0" w:space="0" w:color="auto"/>
        <w:bottom w:val="none" w:sz="0" w:space="0" w:color="auto"/>
        <w:right w:val="none" w:sz="0" w:space="0" w:color="auto"/>
      </w:divBdr>
    </w:div>
    <w:div w:id="727343933">
      <w:bodyDiv w:val="1"/>
      <w:marLeft w:val="0"/>
      <w:marRight w:val="0"/>
      <w:marTop w:val="0"/>
      <w:marBottom w:val="0"/>
      <w:divBdr>
        <w:top w:val="none" w:sz="0" w:space="0" w:color="auto"/>
        <w:left w:val="none" w:sz="0" w:space="0" w:color="auto"/>
        <w:bottom w:val="none" w:sz="0" w:space="0" w:color="auto"/>
        <w:right w:val="none" w:sz="0" w:space="0" w:color="auto"/>
      </w:divBdr>
    </w:div>
    <w:div w:id="727344174">
      <w:bodyDiv w:val="1"/>
      <w:marLeft w:val="0"/>
      <w:marRight w:val="0"/>
      <w:marTop w:val="0"/>
      <w:marBottom w:val="0"/>
      <w:divBdr>
        <w:top w:val="none" w:sz="0" w:space="0" w:color="auto"/>
        <w:left w:val="none" w:sz="0" w:space="0" w:color="auto"/>
        <w:bottom w:val="none" w:sz="0" w:space="0" w:color="auto"/>
        <w:right w:val="none" w:sz="0" w:space="0" w:color="auto"/>
      </w:divBdr>
    </w:div>
    <w:div w:id="727532981">
      <w:bodyDiv w:val="1"/>
      <w:marLeft w:val="0"/>
      <w:marRight w:val="0"/>
      <w:marTop w:val="0"/>
      <w:marBottom w:val="0"/>
      <w:divBdr>
        <w:top w:val="none" w:sz="0" w:space="0" w:color="auto"/>
        <w:left w:val="none" w:sz="0" w:space="0" w:color="auto"/>
        <w:bottom w:val="none" w:sz="0" w:space="0" w:color="auto"/>
        <w:right w:val="none" w:sz="0" w:space="0" w:color="auto"/>
      </w:divBdr>
    </w:div>
    <w:div w:id="727537722">
      <w:bodyDiv w:val="1"/>
      <w:marLeft w:val="0"/>
      <w:marRight w:val="0"/>
      <w:marTop w:val="0"/>
      <w:marBottom w:val="0"/>
      <w:divBdr>
        <w:top w:val="none" w:sz="0" w:space="0" w:color="auto"/>
        <w:left w:val="none" w:sz="0" w:space="0" w:color="auto"/>
        <w:bottom w:val="none" w:sz="0" w:space="0" w:color="auto"/>
        <w:right w:val="none" w:sz="0" w:space="0" w:color="auto"/>
      </w:divBdr>
    </w:div>
    <w:div w:id="728185875">
      <w:bodyDiv w:val="1"/>
      <w:marLeft w:val="0"/>
      <w:marRight w:val="0"/>
      <w:marTop w:val="0"/>
      <w:marBottom w:val="0"/>
      <w:divBdr>
        <w:top w:val="none" w:sz="0" w:space="0" w:color="auto"/>
        <w:left w:val="none" w:sz="0" w:space="0" w:color="auto"/>
        <w:bottom w:val="none" w:sz="0" w:space="0" w:color="auto"/>
        <w:right w:val="none" w:sz="0" w:space="0" w:color="auto"/>
      </w:divBdr>
    </w:div>
    <w:div w:id="728378285">
      <w:bodyDiv w:val="1"/>
      <w:marLeft w:val="0"/>
      <w:marRight w:val="0"/>
      <w:marTop w:val="0"/>
      <w:marBottom w:val="0"/>
      <w:divBdr>
        <w:top w:val="none" w:sz="0" w:space="0" w:color="auto"/>
        <w:left w:val="none" w:sz="0" w:space="0" w:color="auto"/>
        <w:bottom w:val="none" w:sz="0" w:space="0" w:color="auto"/>
        <w:right w:val="none" w:sz="0" w:space="0" w:color="auto"/>
      </w:divBdr>
    </w:div>
    <w:div w:id="728378973">
      <w:bodyDiv w:val="1"/>
      <w:marLeft w:val="0"/>
      <w:marRight w:val="0"/>
      <w:marTop w:val="0"/>
      <w:marBottom w:val="0"/>
      <w:divBdr>
        <w:top w:val="none" w:sz="0" w:space="0" w:color="auto"/>
        <w:left w:val="none" w:sz="0" w:space="0" w:color="auto"/>
        <w:bottom w:val="none" w:sz="0" w:space="0" w:color="auto"/>
        <w:right w:val="none" w:sz="0" w:space="0" w:color="auto"/>
      </w:divBdr>
    </w:div>
    <w:div w:id="728460683">
      <w:bodyDiv w:val="1"/>
      <w:marLeft w:val="0"/>
      <w:marRight w:val="0"/>
      <w:marTop w:val="0"/>
      <w:marBottom w:val="0"/>
      <w:divBdr>
        <w:top w:val="none" w:sz="0" w:space="0" w:color="auto"/>
        <w:left w:val="none" w:sz="0" w:space="0" w:color="auto"/>
        <w:bottom w:val="none" w:sz="0" w:space="0" w:color="auto"/>
        <w:right w:val="none" w:sz="0" w:space="0" w:color="auto"/>
      </w:divBdr>
    </w:div>
    <w:div w:id="728502630">
      <w:bodyDiv w:val="1"/>
      <w:marLeft w:val="0"/>
      <w:marRight w:val="0"/>
      <w:marTop w:val="0"/>
      <w:marBottom w:val="0"/>
      <w:divBdr>
        <w:top w:val="none" w:sz="0" w:space="0" w:color="auto"/>
        <w:left w:val="none" w:sz="0" w:space="0" w:color="auto"/>
        <w:bottom w:val="none" w:sz="0" w:space="0" w:color="auto"/>
        <w:right w:val="none" w:sz="0" w:space="0" w:color="auto"/>
      </w:divBdr>
    </w:div>
    <w:div w:id="728576091">
      <w:bodyDiv w:val="1"/>
      <w:marLeft w:val="0"/>
      <w:marRight w:val="0"/>
      <w:marTop w:val="0"/>
      <w:marBottom w:val="0"/>
      <w:divBdr>
        <w:top w:val="none" w:sz="0" w:space="0" w:color="auto"/>
        <w:left w:val="none" w:sz="0" w:space="0" w:color="auto"/>
        <w:bottom w:val="none" w:sz="0" w:space="0" w:color="auto"/>
        <w:right w:val="none" w:sz="0" w:space="0" w:color="auto"/>
      </w:divBdr>
    </w:div>
    <w:div w:id="728964799">
      <w:bodyDiv w:val="1"/>
      <w:marLeft w:val="0"/>
      <w:marRight w:val="0"/>
      <w:marTop w:val="0"/>
      <w:marBottom w:val="0"/>
      <w:divBdr>
        <w:top w:val="none" w:sz="0" w:space="0" w:color="auto"/>
        <w:left w:val="none" w:sz="0" w:space="0" w:color="auto"/>
        <w:bottom w:val="none" w:sz="0" w:space="0" w:color="auto"/>
        <w:right w:val="none" w:sz="0" w:space="0" w:color="auto"/>
      </w:divBdr>
    </w:div>
    <w:div w:id="729230103">
      <w:bodyDiv w:val="1"/>
      <w:marLeft w:val="0"/>
      <w:marRight w:val="0"/>
      <w:marTop w:val="0"/>
      <w:marBottom w:val="0"/>
      <w:divBdr>
        <w:top w:val="none" w:sz="0" w:space="0" w:color="auto"/>
        <w:left w:val="none" w:sz="0" w:space="0" w:color="auto"/>
        <w:bottom w:val="none" w:sz="0" w:space="0" w:color="auto"/>
        <w:right w:val="none" w:sz="0" w:space="0" w:color="auto"/>
      </w:divBdr>
    </w:div>
    <w:div w:id="729421343">
      <w:bodyDiv w:val="1"/>
      <w:marLeft w:val="0"/>
      <w:marRight w:val="0"/>
      <w:marTop w:val="0"/>
      <w:marBottom w:val="0"/>
      <w:divBdr>
        <w:top w:val="none" w:sz="0" w:space="0" w:color="auto"/>
        <w:left w:val="none" w:sz="0" w:space="0" w:color="auto"/>
        <w:bottom w:val="none" w:sz="0" w:space="0" w:color="auto"/>
        <w:right w:val="none" w:sz="0" w:space="0" w:color="auto"/>
      </w:divBdr>
    </w:div>
    <w:div w:id="729620060">
      <w:bodyDiv w:val="1"/>
      <w:marLeft w:val="0"/>
      <w:marRight w:val="0"/>
      <w:marTop w:val="0"/>
      <w:marBottom w:val="0"/>
      <w:divBdr>
        <w:top w:val="none" w:sz="0" w:space="0" w:color="auto"/>
        <w:left w:val="none" w:sz="0" w:space="0" w:color="auto"/>
        <w:bottom w:val="none" w:sz="0" w:space="0" w:color="auto"/>
        <w:right w:val="none" w:sz="0" w:space="0" w:color="auto"/>
      </w:divBdr>
    </w:div>
    <w:div w:id="729690008">
      <w:bodyDiv w:val="1"/>
      <w:marLeft w:val="0"/>
      <w:marRight w:val="0"/>
      <w:marTop w:val="0"/>
      <w:marBottom w:val="0"/>
      <w:divBdr>
        <w:top w:val="none" w:sz="0" w:space="0" w:color="auto"/>
        <w:left w:val="none" w:sz="0" w:space="0" w:color="auto"/>
        <w:bottom w:val="none" w:sz="0" w:space="0" w:color="auto"/>
        <w:right w:val="none" w:sz="0" w:space="0" w:color="auto"/>
      </w:divBdr>
    </w:div>
    <w:div w:id="730081042">
      <w:bodyDiv w:val="1"/>
      <w:marLeft w:val="0"/>
      <w:marRight w:val="0"/>
      <w:marTop w:val="0"/>
      <w:marBottom w:val="0"/>
      <w:divBdr>
        <w:top w:val="none" w:sz="0" w:space="0" w:color="auto"/>
        <w:left w:val="none" w:sz="0" w:space="0" w:color="auto"/>
        <w:bottom w:val="none" w:sz="0" w:space="0" w:color="auto"/>
        <w:right w:val="none" w:sz="0" w:space="0" w:color="auto"/>
      </w:divBdr>
    </w:div>
    <w:div w:id="730464470">
      <w:bodyDiv w:val="1"/>
      <w:marLeft w:val="0"/>
      <w:marRight w:val="0"/>
      <w:marTop w:val="0"/>
      <w:marBottom w:val="0"/>
      <w:divBdr>
        <w:top w:val="none" w:sz="0" w:space="0" w:color="auto"/>
        <w:left w:val="none" w:sz="0" w:space="0" w:color="auto"/>
        <w:bottom w:val="none" w:sz="0" w:space="0" w:color="auto"/>
        <w:right w:val="none" w:sz="0" w:space="0" w:color="auto"/>
      </w:divBdr>
    </w:div>
    <w:div w:id="730467293">
      <w:bodyDiv w:val="1"/>
      <w:marLeft w:val="0"/>
      <w:marRight w:val="0"/>
      <w:marTop w:val="0"/>
      <w:marBottom w:val="0"/>
      <w:divBdr>
        <w:top w:val="none" w:sz="0" w:space="0" w:color="auto"/>
        <w:left w:val="none" w:sz="0" w:space="0" w:color="auto"/>
        <w:bottom w:val="none" w:sz="0" w:space="0" w:color="auto"/>
        <w:right w:val="none" w:sz="0" w:space="0" w:color="auto"/>
      </w:divBdr>
    </w:div>
    <w:div w:id="730885110">
      <w:bodyDiv w:val="1"/>
      <w:marLeft w:val="0"/>
      <w:marRight w:val="0"/>
      <w:marTop w:val="0"/>
      <w:marBottom w:val="0"/>
      <w:divBdr>
        <w:top w:val="none" w:sz="0" w:space="0" w:color="auto"/>
        <w:left w:val="none" w:sz="0" w:space="0" w:color="auto"/>
        <w:bottom w:val="none" w:sz="0" w:space="0" w:color="auto"/>
        <w:right w:val="none" w:sz="0" w:space="0" w:color="auto"/>
      </w:divBdr>
    </w:div>
    <w:div w:id="731194844">
      <w:bodyDiv w:val="1"/>
      <w:marLeft w:val="0"/>
      <w:marRight w:val="0"/>
      <w:marTop w:val="0"/>
      <w:marBottom w:val="0"/>
      <w:divBdr>
        <w:top w:val="none" w:sz="0" w:space="0" w:color="auto"/>
        <w:left w:val="none" w:sz="0" w:space="0" w:color="auto"/>
        <w:bottom w:val="none" w:sz="0" w:space="0" w:color="auto"/>
        <w:right w:val="none" w:sz="0" w:space="0" w:color="auto"/>
      </w:divBdr>
    </w:div>
    <w:div w:id="731274820">
      <w:bodyDiv w:val="1"/>
      <w:marLeft w:val="0"/>
      <w:marRight w:val="0"/>
      <w:marTop w:val="0"/>
      <w:marBottom w:val="0"/>
      <w:divBdr>
        <w:top w:val="none" w:sz="0" w:space="0" w:color="auto"/>
        <w:left w:val="none" w:sz="0" w:space="0" w:color="auto"/>
        <w:bottom w:val="none" w:sz="0" w:space="0" w:color="auto"/>
        <w:right w:val="none" w:sz="0" w:space="0" w:color="auto"/>
      </w:divBdr>
    </w:div>
    <w:div w:id="731386674">
      <w:bodyDiv w:val="1"/>
      <w:marLeft w:val="0"/>
      <w:marRight w:val="0"/>
      <w:marTop w:val="0"/>
      <w:marBottom w:val="0"/>
      <w:divBdr>
        <w:top w:val="none" w:sz="0" w:space="0" w:color="auto"/>
        <w:left w:val="none" w:sz="0" w:space="0" w:color="auto"/>
        <w:bottom w:val="none" w:sz="0" w:space="0" w:color="auto"/>
        <w:right w:val="none" w:sz="0" w:space="0" w:color="auto"/>
      </w:divBdr>
    </w:div>
    <w:div w:id="731468031">
      <w:bodyDiv w:val="1"/>
      <w:marLeft w:val="0"/>
      <w:marRight w:val="0"/>
      <w:marTop w:val="0"/>
      <w:marBottom w:val="0"/>
      <w:divBdr>
        <w:top w:val="none" w:sz="0" w:space="0" w:color="auto"/>
        <w:left w:val="none" w:sz="0" w:space="0" w:color="auto"/>
        <w:bottom w:val="none" w:sz="0" w:space="0" w:color="auto"/>
        <w:right w:val="none" w:sz="0" w:space="0" w:color="auto"/>
      </w:divBdr>
    </w:div>
    <w:div w:id="732117966">
      <w:bodyDiv w:val="1"/>
      <w:marLeft w:val="0"/>
      <w:marRight w:val="0"/>
      <w:marTop w:val="0"/>
      <w:marBottom w:val="0"/>
      <w:divBdr>
        <w:top w:val="none" w:sz="0" w:space="0" w:color="auto"/>
        <w:left w:val="none" w:sz="0" w:space="0" w:color="auto"/>
        <w:bottom w:val="none" w:sz="0" w:space="0" w:color="auto"/>
        <w:right w:val="none" w:sz="0" w:space="0" w:color="auto"/>
      </w:divBdr>
    </w:div>
    <w:div w:id="732194708">
      <w:bodyDiv w:val="1"/>
      <w:marLeft w:val="0"/>
      <w:marRight w:val="0"/>
      <w:marTop w:val="0"/>
      <w:marBottom w:val="0"/>
      <w:divBdr>
        <w:top w:val="none" w:sz="0" w:space="0" w:color="auto"/>
        <w:left w:val="none" w:sz="0" w:space="0" w:color="auto"/>
        <w:bottom w:val="none" w:sz="0" w:space="0" w:color="auto"/>
        <w:right w:val="none" w:sz="0" w:space="0" w:color="auto"/>
      </w:divBdr>
    </w:div>
    <w:div w:id="732657542">
      <w:bodyDiv w:val="1"/>
      <w:marLeft w:val="0"/>
      <w:marRight w:val="0"/>
      <w:marTop w:val="0"/>
      <w:marBottom w:val="0"/>
      <w:divBdr>
        <w:top w:val="none" w:sz="0" w:space="0" w:color="auto"/>
        <w:left w:val="none" w:sz="0" w:space="0" w:color="auto"/>
        <w:bottom w:val="none" w:sz="0" w:space="0" w:color="auto"/>
        <w:right w:val="none" w:sz="0" w:space="0" w:color="auto"/>
      </w:divBdr>
    </w:div>
    <w:div w:id="732851046">
      <w:bodyDiv w:val="1"/>
      <w:marLeft w:val="0"/>
      <w:marRight w:val="0"/>
      <w:marTop w:val="0"/>
      <w:marBottom w:val="0"/>
      <w:divBdr>
        <w:top w:val="none" w:sz="0" w:space="0" w:color="auto"/>
        <w:left w:val="none" w:sz="0" w:space="0" w:color="auto"/>
        <w:bottom w:val="none" w:sz="0" w:space="0" w:color="auto"/>
        <w:right w:val="none" w:sz="0" w:space="0" w:color="auto"/>
      </w:divBdr>
    </w:div>
    <w:div w:id="732852937">
      <w:bodyDiv w:val="1"/>
      <w:marLeft w:val="0"/>
      <w:marRight w:val="0"/>
      <w:marTop w:val="0"/>
      <w:marBottom w:val="0"/>
      <w:divBdr>
        <w:top w:val="none" w:sz="0" w:space="0" w:color="auto"/>
        <w:left w:val="none" w:sz="0" w:space="0" w:color="auto"/>
        <w:bottom w:val="none" w:sz="0" w:space="0" w:color="auto"/>
        <w:right w:val="none" w:sz="0" w:space="0" w:color="auto"/>
      </w:divBdr>
    </w:div>
    <w:div w:id="733045518">
      <w:bodyDiv w:val="1"/>
      <w:marLeft w:val="0"/>
      <w:marRight w:val="0"/>
      <w:marTop w:val="0"/>
      <w:marBottom w:val="0"/>
      <w:divBdr>
        <w:top w:val="none" w:sz="0" w:space="0" w:color="auto"/>
        <w:left w:val="none" w:sz="0" w:space="0" w:color="auto"/>
        <w:bottom w:val="none" w:sz="0" w:space="0" w:color="auto"/>
        <w:right w:val="none" w:sz="0" w:space="0" w:color="auto"/>
      </w:divBdr>
    </w:div>
    <w:div w:id="733427076">
      <w:bodyDiv w:val="1"/>
      <w:marLeft w:val="0"/>
      <w:marRight w:val="0"/>
      <w:marTop w:val="0"/>
      <w:marBottom w:val="0"/>
      <w:divBdr>
        <w:top w:val="none" w:sz="0" w:space="0" w:color="auto"/>
        <w:left w:val="none" w:sz="0" w:space="0" w:color="auto"/>
        <w:bottom w:val="none" w:sz="0" w:space="0" w:color="auto"/>
        <w:right w:val="none" w:sz="0" w:space="0" w:color="auto"/>
      </w:divBdr>
    </w:div>
    <w:div w:id="733505740">
      <w:bodyDiv w:val="1"/>
      <w:marLeft w:val="0"/>
      <w:marRight w:val="0"/>
      <w:marTop w:val="0"/>
      <w:marBottom w:val="0"/>
      <w:divBdr>
        <w:top w:val="none" w:sz="0" w:space="0" w:color="auto"/>
        <w:left w:val="none" w:sz="0" w:space="0" w:color="auto"/>
        <w:bottom w:val="none" w:sz="0" w:space="0" w:color="auto"/>
        <w:right w:val="none" w:sz="0" w:space="0" w:color="auto"/>
      </w:divBdr>
    </w:div>
    <w:div w:id="733704850">
      <w:bodyDiv w:val="1"/>
      <w:marLeft w:val="0"/>
      <w:marRight w:val="0"/>
      <w:marTop w:val="0"/>
      <w:marBottom w:val="0"/>
      <w:divBdr>
        <w:top w:val="none" w:sz="0" w:space="0" w:color="auto"/>
        <w:left w:val="none" w:sz="0" w:space="0" w:color="auto"/>
        <w:bottom w:val="none" w:sz="0" w:space="0" w:color="auto"/>
        <w:right w:val="none" w:sz="0" w:space="0" w:color="auto"/>
      </w:divBdr>
    </w:div>
    <w:div w:id="733889005">
      <w:bodyDiv w:val="1"/>
      <w:marLeft w:val="0"/>
      <w:marRight w:val="0"/>
      <w:marTop w:val="0"/>
      <w:marBottom w:val="0"/>
      <w:divBdr>
        <w:top w:val="none" w:sz="0" w:space="0" w:color="auto"/>
        <w:left w:val="none" w:sz="0" w:space="0" w:color="auto"/>
        <w:bottom w:val="none" w:sz="0" w:space="0" w:color="auto"/>
        <w:right w:val="none" w:sz="0" w:space="0" w:color="auto"/>
      </w:divBdr>
    </w:div>
    <w:div w:id="734082818">
      <w:bodyDiv w:val="1"/>
      <w:marLeft w:val="0"/>
      <w:marRight w:val="0"/>
      <w:marTop w:val="0"/>
      <w:marBottom w:val="0"/>
      <w:divBdr>
        <w:top w:val="none" w:sz="0" w:space="0" w:color="auto"/>
        <w:left w:val="none" w:sz="0" w:space="0" w:color="auto"/>
        <w:bottom w:val="none" w:sz="0" w:space="0" w:color="auto"/>
        <w:right w:val="none" w:sz="0" w:space="0" w:color="auto"/>
      </w:divBdr>
    </w:div>
    <w:div w:id="734427581">
      <w:bodyDiv w:val="1"/>
      <w:marLeft w:val="0"/>
      <w:marRight w:val="0"/>
      <w:marTop w:val="0"/>
      <w:marBottom w:val="0"/>
      <w:divBdr>
        <w:top w:val="none" w:sz="0" w:space="0" w:color="auto"/>
        <w:left w:val="none" w:sz="0" w:space="0" w:color="auto"/>
        <w:bottom w:val="none" w:sz="0" w:space="0" w:color="auto"/>
        <w:right w:val="none" w:sz="0" w:space="0" w:color="auto"/>
      </w:divBdr>
    </w:div>
    <w:div w:id="734548334">
      <w:bodyDiv w:val="1"/>
      <w:marLeft w:val="0"/>
      <w:marRight w:val="0"/>
      <w:marTop w:val="0"/>
      <w:marBottom w:val="0"/>
      <w:divBdr>
        <w:top w:val="none" w:sz="0" w:space="0" w:color="auto"/>
        <w:left w:val="none" w:sz="0" w:space="0" w:color="auto"/>
        <w:bottom w:val="none" w:sz="0" w:space="0" w:color="auto"/>
        <w:right w:val="none" w:sz="0" w:space="0" w:color="auto"/>
      </w:divBdr>
    </w:div>
    <w:div w:id="734622407">
      <w:bodyDiv w:val="1"/>
      <w:marLeft w:val="0"/>
      <w:marRight w:val="0"/>
      <w:marTop w:val="0"/>
      <w:marBottom w:val="0"/>
      <w:divBdr>
        <w:top w:val="none" w:sz="0" w:space="0" w:color="auto"/>
        <w:left w:val="none" w:sz="0" w:space="0" w:color="auto"/>
        <w:bottom w:val="none" w:sz="0" w:space="0" w:color="auto"/>
        <w:right w:val="none" w:sz="0" w:space="0" w:color="auto"/>
      </w:divBdr>
    </w:div>
    <w:div w:id="734812501">
      <w:bodyDiv w:val="1"/>
      <w:marLeft w:val="0"/>
      <w:marRight w:val="0"/>
      <w:marTop w:val="0"/>
      <w:marBottom w:val="0"/>
      <w:divBdr>
        <w:top w:val="none" w:sz="0" w:space="0" w:color="auto"/>
        <w:left w:val="none" w:sz="0" w:space="0" w:color="auto"/>
        <w:bottom w:val="none" w:sz="0" w:space="0" w:color="auto"/>
        <w:right w:val="none" w:sz="0" w:space="0" w:color="auto"/>
      </w:divBdr>
    </w:div>
    <w:div w:id="734814661">
      <w:bodyDiv w:val="1"/>
      <w:marLeft w:val="0"/>
      <w:marRight w:val="0"/>
      <w:marTop w:val="0"/>
      <w:marBottom w:val="0"/>
      <w:divBdr>
        <w:top w:val="none" w:sz="0" w:space="0" w:color="auto"/>
        <w:left w:val="none" w:sz="0" w:space="0" w:color="auto"/>
        <w:bottom w:val="none" w:sz="0" w:space="0" w:color="auto"/>
        <w:right w:val="none" w:sz="0" w:space="0" w:color="auto"/>
      </w:divBdr>
    </w:div>
    <w:div w:id="734818103">
      <w:bodyDiv w:val="1"/>
      <w:marLeft w:val="0"/>
      <w:marRight w:val="0"/>
      <w:marTop w:val="0"/>
      <w:marBottom w:val="0"/>
      <w:divBdr>
        <w:top w:val="none" w:sz="0" w:space="0" w:color="auto"/>
        <w:left w:val="none" w:sz="0" w:space="0" w:color="auto"/>
        <w:bottom w:val="none" w:sz="0" w:space="0" w:color="auto"/>
        <w:right w:val="none" w:sz="0" w:space="0" w:color="auto"/>
      </w:divBdr>
    </w:div>
    <w:div w:id="735325529">
      <w:bodyDiv w:val="1"/>
      <w:marLeft w:val="0"/>
      <w:marRight w:val="0"/>
      <w:marTop w:val="0"/>
      <w:marBottom w:val="0"/>
      <w:divBdr>
        <w:top w:val="none" w:sz="0" w:space="0" w:color="auto"/>
        <w:left w:val="none" w:sz="0" w:space="0" w:color="auto"/>
        <w:bottom w:val="none" w:sz="0" w:space="0" w:color="auto"/>
        <w:right w:val="none" w:sz="0" w:space="0" w:color="auto"/>
      </w:divBdr>
    </w:div>
    <w:div w:id="735468663">
      <w:bodyDiv w:val="1"/>
      <w:marLeft w:val="0"/>
      <w:marRight w:val="0"/>
      <w:marTop w:val="0"/>
      <w:marBottom w:val="0"/>
      <w:divBdr>
        <w:top w:val="none" w:sz="0" w:space="0" w:color="auto"/>
        <w:left w:val="none" w:sz="0" w:space="0" w:color="auto"/>
        <w:bottom w:val="none" w:sz="0" w:space="0" w:color="auto"/>
        <w:right w:val="none" w:sz="0" w:space="0" w:color="auto"/>
      </w:divBdr>
    </w:div>
    <w:div w:id="735516251">
      <w:bodyDiv w:val="1"/>
      <w:marLeft w:val="0"/>
      <w:marRight w:val="0"/>
      <w:marTop w:val="0"/>
      <w:marBottom w:val="0"/>
      <w:divBdr>
        <w:top w:val="none" w:sz="0" w:space="0" w:color="auto"/>
        <w:left w:val="none" w:sz="0" w:space="0" w:color="auto"/>
        <w:bottom w:val="none" w:sz="0" w:space="0" w:color="auto"/>
        <w:right w:val="none" w:sz="0" w:space="0" w:color="auto"/>
      </w:divBdr>
    </w:div>
    <w:div w:id="735594190">
      <w:bodyDiv w:val="1"/>
      <w:marLeft w:val="0"/>
      <w:marRight w:val="0"/>
      <w:marTop w:val="0"/>
      <w:marBottom w:val="0"/>
      <w:divBdr>
        <w:top w:val="none" w:sz="0" w:space="0" w:color="auto"/>
        <w:left w:val="none" w:sz="0" w:space="0" w:color="auto"/>
        <w:bottom w:val="none" w:sz="0" w:space="0" w:color="auto"/>
        <w:right w:val="none" w:sz="0" w:space="0" w:color="auto"/>
      </w:divBdr>
    </w:div>
    <w:div w:id="735905850">
      <w:bodyDiv w:val="1"/>
      <w:marLeft w:val="0"/>
      <w:marRight w:val="0"/>
      <w:marTop w:val="0"/>
      <w:marBottom w:val="0"/>
      <w:divBdr>
        <w:top w:val="none" w:sz="0" w:space="0" w:color="auto"/>
        <w:left w:val="none" w:sz="0" w:space="0" w:color="auto"/>
        <w:bottom w:val="none" w:sz="0" w:space="0" w:color="auto"/>
        <w:right w:val="none" w:sz="0" w:space="0" w:color="auto"/>
      </w:divBdr>
    </w:div>
    <w:div w:id="735975062">
      <w:bodyDiv w:val="1"/>
      <w:marLeft w:val="0"/>
      <w:marRight w:val="0"/>
      <w:marTop w:val="0"/>
      <w:marBottom w:val="0"/>
      <w:divBdr>
        <w:top w:val="none" w:sz="0" w:space="0" w:color="auto"/>
        <w:left w:val="none" w:sz="0" w:space="0" w:color="auto"/>
        <w:bottom w:val="none" w:sz="0" w:space="0" w:color="auto"/>
        <w:right w:val="none" w:sz="0" w:space="0" w:color="auto"/>
      </w:divBdr>
    </w:div>
    <w:div w:id="735977881">
      <w:bodyDiv w:val="1"/>
      <w:marLeft w:val="0"/>
      <w:marRight w:val="0"/>
      <w:marTop w:val="0"/>
      <w:marBottom w:val="0"/>
      <w:divBdr>
        <w:top w:val="none" w:sz="0" w:space="0" w:color="auto"/>
        <w:left w:val="none" w:sz="0" w:space="0" w:color="auto"/>
        <w:bottom w:val="none" w:sz="0" w:space="0" w:color="auto"/>
        <w:right w:val="none" w:sz="0" w:space="0" w:color="auto"/>
      </w:divBdr>
    </w:div>
    <w:div w:id="735979829">
      <w:bodyDiv w:val="1"/>
      <w:marLeft w:val="0"/>
      <w:marRight w:val="0"/>
      <w:marTop w:val="0"/>
      <w:marBottom w:val="0"/>
      <w:divBdr>
        <w:top w:val="none" w:sz="0" w:space="0" w:color="auto"/>
        <w:left w:val="none" w:sz="0" w:space="0" w:color="auto"/>
        <w:bottom w:val="none" w:sz="0" w:space="0" w:color="auto"/>
        <w:right w:val="none" w:sz="0" w:space="0" w:color="auto"/>
      </w:divBdr>
    </w:div>
    <w:div w:id="736317243">
      <w:bodyDiv w:val="1"/>
      <w:marLeft w:val="0"/>
      <w:marRight w:val="0"/>
      <w:marTop w:val="0"/>
      <w:marBottom w:val="0"/>
      <w:divBdr>
        <w:top w:val="none" w:sz="0" w:space="0" w:color="auto"/>
        <w:left w:val="none" w:sz="0" w:space="0" w:color="auto"/>
        <w:bottom w:val="none" w:sz="0" w:space="0" w:color="auto"/>
        <w:right w:val="none" w:sz="0" w:space="0" w:color="auto"/>
      </w:divBdr>
    </w:div>
    <w:div w:id="736366656">
      <w:bodyDiv w:val="1"/>
      <w:marLeft w:val="0"/>
      <w:marRight w:val="0"/>
      <w:marTop w:val="0"/>
      <w:marBottom w:val="0"/>
      <w:divBdr>
        <w:top w:val="none" w:sz="0" w:space="0" w:color="auto"/>
        <w:left w:val="none" w:sz="0" w:space="0" w:color="auto"/>
        <w:bottom w:val="none" w:sz="0" w:space="0" w:color="auto"/>
        <w:right w:val="none" w:sz="0" w:space="0" w:color="auto"/>
      </w:divBdr>
    </w:div>
    <w:div w:id="736394262">
      <w:bodyDiv w:val="1"/>
      <w:marLeft w:val="0"/>
      <w:marRight w:val="0"/>
      <w:marTop w:val="0"/>
      <w:marBottom w:val="0"/>
      <w:divBdr>
        <w:top w:val="none" w:sz="0" w:space="0" w:color="auto"/>
        <w:left w:val="none" w:sz="0" w:space="0" w:color="auto"/>
        <w:bottom w:val="none" w:sz="0" w:space="0" w:color="auto"/>
        <w:right w:val="none" w:sz="0" w:space="0" w:color="auto"/>
      </w:divBdr>
    </w:div>
    <w:div w:id="736442552">
      <w:bodyDiv w:val="1"/>
      <w:marLeft w:val="0"/>
      <w:marRight w:val="0"/>
      <w:marTop w:val="0"/>
      <w:marBottom w:val="0"/>
      <w:divBdr>
        <w:top w:val="none" w:sz="0" w:space="0" w:color="auto"/>
        <w:left w:val="none" w:sz="0" w:space="0" w:color="auto"/>
        <w:bottom w:val="none" w:sz="0" w:space="0" w:color="auto"/>
        <w:right w:val="none" w:sz="0" w:space="0" w:color="auto"/>
      </w:divBdr>
    </w:div>
    <w:div w:id="736825412">
      <w:bodyDiv w:val="1"/>
      <w:marLeft w:val="0"/>
      <w:marRight w:val="0"/>
      <w:marTop w:val="0"/>
      <w:marBottom w:val="0"/>
      <w:divBdr>
        <w:top w:val="none" w:sz="0" w:space="0" w:color="auto"/>
        <w:left w:val="none" w:sz="0" w:space="0" w:color="auto"/>
        <w:bottom w:val="none" w:sz="0" w:space="0" w:color="auto"/>
        <w:right w:val="none" w:sz="0" w:space="0" w:color="auto"/>
      </w:divBdr>
    </w:div>
    <w:div w:id="737367730">
      <w:bodyDiv w:val="1"/>
      <w:marLeft w:val="0"/>
      <w:marRight w:val="0"/>
      <w:marTop w:val="0"/>
      <w:marBottom w:val="0"/>
      <w:divBdr>
        <w:top w:val="none" w:sz="0" w:space="0" w:color="auto"/>
        <w:left w:val="none" w:sz="0" w:space="0" w:color="auto"/>
        <w:bottom w:val="none" w:sz="0" w:space="0" w:color="auto"/>
        <w:right w:val="none" w:sz="0" w:space="0" w:color="auto"/>
      </w:divBdr>
    </w:div>
    <w:div w:id="737441130">
      <w:bodyDiv w:val="1"/>
      <w:marLeft w:val="0"/>
      <w:marRight w:val="0"/>
      <w:marTop w:val="0"/>
      <w:marBottom w:val="0"/>
      <w:divBdr>
        <w:top w:val="none" w:sz="0" w:space="0" w:color="auto"/>
        <w:left w:val="none" w:sz="0" w:space="0" w:color="auto"/>
        <w:bottom w:val="none" w:sz="0" w:space="0" w:color="auto"/>
        <w:right w:val="none" w:sz="0" w:space="0" w:color="auto"/>
      </w:divBdr>
    </w:div>
    <w:div w:id="737676780">
      <w:bodyDiv w:val="1"/>
      <w:marLeft w:val="0"/>
      <w:marRight w:val="0"/>
      <w:marTop w:val="0"/>
      <w:marBottom w:val="0"/>
      <w:divBdr>
        <w:top w:val="none" w:sz="0" w:space="0" w:color="auto"/>
        <w:left w:val="none" w:sz="0" w:space="0" w:color="auto"/>
        <w:bottom w:val="none" w:sz="0" w:space="0" w:color="auto"/>
        <w:right w:val="none" w:sz="0" w:space="0" w:color="auto"/>
      </w:divBdr>
    </w:div>
    <w:div w:id="737752127">
      <w:bodyDiv w:val="1"/>
      <w:marLeft w:val="0"/>
      <w:marRight w:val="0"/>
      <w:marTop w:val="0"/>
      <w:marBottom w:val="0"/>
      <w:divBdr>
        <w:top w:val="none" w:sz="0" w:space="0" w:color="auto"/>
        <w:left w:val="none" w:sz="0" w:space="0" w:color="auto"/>
        <w:bottom w:val="none" w:sz="0" w:space="0" w:color="auto"/>
        <w:right w:val="none" w:sz="0" w:space="0" w:color="auto"/>
      </w:divBdr>
    </w:div>
    <w:div w:id="738090380">
      <w:bodyDiv w:val="1"/>
      <w:marLeft w:val="0"/>
      <w:marRight w:val="0"/>
      <w:marTop w:val="0"/>
      <w:marBottom w:val="0"/>
      <w:divBdr>
        <w:top w:val="none" w:sz="0" w:space="0" w:color="auto"/>
        <w:left w:val="none" w:sz="0" w:space="0" w:color="auto"/>
        <w:bottom w:val="none" w:sz="0" w:space="0" w:color="auto"/>
        <w:right w:val="none" w:sz="0" w:space="0" w:color="auto"/>
      </w:divBdr>
    </w:div>
    <w:div w:id="738098646">
      <w:bodyDiv w:val="1"/>
      <w:marLeft w:val="0"/>
      <w:marRight w:val="0"/>
      <w:marTop w:val="0"/>
      <w:marBottom w:val="0"/>
      <w:divBdr>
        <w:top w:val="none" w:sz="0" w:space="0" w:color="auto"/>
        <w:left w:val="none" w:sz="0" w:space="0" w:color="auto"/>
        <w:bottom w:val="none" w:sz="0" w:space="0" w:color="auto"/>
        <w:right w:val="none" w:sz="0" w:space="0" w:color="auto"/>
      </w:divBdr>
    </w:div>
    <w:div w:id="738289877">
      <w:bodyDiv w:val="1"/>
      <w:marLeft w:val="0"/>
      <w:marRight w:val="0"/>
      <w:marTop w:val="0"/>
      <w:marBottom w:val="0"/>
      <w:divBdr>
        <w:top w:val="none" w:sz="0" w:space="0" w:color="auto"/>
        <w:left w:val="none" w:sz="0" w:space="0" w:color="auto"/>
        <w:bottom w:val="none" w:sz="0" w:space="0" w:color="auto"/>
        <w:right w:val="none" w:sz="0" w:space="0" w:color="auto"/>
      </w:divBdr>
    </w:div>
    <w:div w:id="738790691">
      <w:bodyDiv w:val="1"/>
      <w:marLeft w:val="0"/>
      <w:marRight w:val="0"/>
      <w:marTop w:val="0"/>
      <w:marBottom w:val="0"/>
      <w:divBdr>
        <w:top w:val="none" w:sz="0" w:space="0" w:color="auto"/>
        <w:left w:val="none" w:sz="0" w:space="0" w:color="auto"/>
        <w:bottom w:val="none" w:sz="0" w:space="0" w:color="auto"/>
        <w:right w:val="none" w:sz="0" w:space="0" w:color="auto"/>
      </w:divBdr>
    </w:div>
    <w:div w:id="738938170">
      <w:bodyDiv w:val="1"/>
      <w:marLeft w:val="0"/>
      <w:marRight w:val="0"/>
      <w:marTop w:val="0"/>
      <w:marBottom w:val="0"/>
      <w:divBdr>
        <w:top w:val="none" w:sz="0" w:space="0" w:color="auto"/>
        <w:left w:val="none" w:sz="0" w:space="0" w:color="auto"/>
        <w:bottom w:val="none" w:sz="0" w:space="0" w:color="auto"/>
        <w:right w:val="none" w:sz="0" w:space="0" w:color="auto"/>
      </w:divBdr>
    </w:div>
    <w:div w:id="739137670">
      <w:bodyDiv w:val="1"/>
      <w:marLeft w:val="0"/>
      <w:marRight w:val="0"/>
      <w:marTop w:val="0"/>
      <w:marBottom w:val="0"/>
      <w:divBdr>
        <w:top w:val="none" w:sz="0" w:space="0" w:color="auto"/>
        <w:left w:val="none" w:sz="0" w:space="0" w:color="auto"/>
        <w:bottom w:val="none" w:sz="0" w:space="0" w:color="auto"/>
        <w:right w:val="none" w:sz="0" w:space="0" w:color="auto"/>
      </w:divBdr>
    </w:div>
    <w:div w:id="739180754">
      <w:bodyDiv w:val="1"/>
      <w:marLeft w:val="0"/>
      <w:marRight w:val="0"/>
      <w:marTop w:val="0"/>
      <w:marBottom w:val="0"/>
      <w:divBdr>
        <w:top w:val="none" w:sz="0" w:space="0" w:color="auto"/>
        <w:left w:val="none" w:sz="0" w:space="0" w:color="auto"/>
        <w:bottom w:val="none" w:sz="0" w:space="0" w:color="auto"/>
        <w:right w:val="none" w:sz="0" w:space="0" w:color="auto"/>
      </w:divBdr>
    </w:div>
    <w:div w:id="739332467">
      <w:bodyDiv w:val="1"/>
      <w:marLeft w:val="0"/>
      <w:marRight w:val="0"/>
      <w:marTop w:val="0"/>
      <w:marBottom w:val="0"/>
      <w:divBdr>
        <w:top w:val="none" w:sz="0" w:space="0" w:color="auto"/>
        <w:left w:val="none" w:sz="0" w:space="0" w:color="auto"/>
        <w:bottom w:val="none" w:sz="0" w:space="0" w:color="auto"/>
        <w:right w:val="none" w:sz="0" w:space="0" w:color="auto"/>
      </w:divBdr>
    </w:div>
    <w:div w:id="739443286">
      <w:bodyDiv w:val="1"/>
      <w:marLeft w:val="0"/>
      <w:marRight w:val="0"/>
      <w:marTop w:val="0"/>
      <w:marBottom w:val="0"/>
      <w:divBdr>
        <w:top w:val="none" w:sz="0" w:space="0" w:color="auto"/>
        <w:left w:val="none" w:sz="0" w:space="0" w:color="auto"/>
        <w:bottom w:val="none" w:sz="0" w:space="0" w:color="auto"/>
        <w:right w:val="none" w:sz="0" w:space="0" w:color="auto"/>
      </w:divBdr>
    </w:div>
    <w:div w:id="739446749">
      <w:bodyDiv w:val="1"/>
      <w:marLeft w:val="0"/>
      <w:marRight w:val="0"/>
      <w:marTop w:val="0"/>
      <w:marBottom w:val="0"/>
      <w:divBdr>
        <w:top w:val="none" w:sz="0" w:space="0" w:color="auto"/>
        <w:left w:val="none" w:sz="0" w:space="0" w:color="auto"/>
        <w:bottom w:val="none" w:sz="0" w:space="0" w:color="auto"/>
        <w:right w:val="none" w:sz="0" w:space="0" w:color="auto"/>
      </w:divBdr>
    </w:div>
    <w:div w:id="739791197">
      <w:bodyDiv w:val="1"/>
      <w:marLeft w:val="0"/>
      <w:marRight w:val="0"/>
      <w:marTop w:val="0"/>
      <w:marBottom w:val="0"/>
      <w:divBdr>
        <w:top w:val="none" w:sz="0" w:space="0" w:color="auto"/>
        <w:left w:val="none" w:sz="0" w:space="0" w:color="auto"/>
        <w:bottom w:val="none" w:sz="0" w:space="0" w:color="auto"/>
        <w:right w:val="none" w:sz="0" w:space="0" w:color="auto"/>
      </w:divBdr>
    </w:div>
    <w:div w:id="740639774">
      <w:bodyDiv w:val="1"/>
      <w:marLeft w:val="0"/>
      <w:marRight w:val="0"/>
      <w:marTop w:val="0"/>
      <w:marBottom w:val="0"/>
      <w:divBdr>
        <w:top w:val="none" w:sz="0" w:space="0" w:color="auto"/>
        <w:left w:val="none" w:sz="0" w:space="0" w:color="auto"/>
        <w:bottom w:val="none" w:sz="0" w:space="0" w:color="auto"/>
        <w:right w:val="none" w:sz="0" w:space="0" w:color="auto"/>
      </w:divBdr>
    </w:div>
    <w:div w:id="740643321">
      <w:bodyDiv w:val="1"/>
      <w:marLeft w:val="0"/>
      <w:marRight w:val="0"/>
      <w:marTop w:val="0"/>
      <w:marBottom w:val="0"/>
      <w:divBdr>
        <w:top w:val="none" w:sz="0" w:space="0" w:color="auto"/>
        <w:left w:val="none" w:sz="0" w:space="0" w:color="auto"/>
        <w:bottom w:val="none" w:sz="0" w:space="0" w:color="auto"/>
        <w:right w:val="none" w:sz="0" w:space="0" w:color="auto"/>
      </w:divBdr>
    </w:div>
    <w:div w:id="740754635">
      <w:bodyDiv w:val="1"/>
      <w:marLeft w:val="0"/>
      <w:marRight w:val="0"/>
      <w:marTop w:val="0"/>
      <w:marBottom w:val="0"/>
      <w:divBdr>
        <w:top w:val="none" w:sz="0" w:space="0" w:color="auto"/>
        <w:left w:val="none" w:sz="0" w:space="0" w:color="auto"/>
        <w:bottom w:val="none" w:sz="0" w:space="0" w:color="auto"/>
        <w:right w:val="none" w:sz="0" w:space="0" w:color="auto"/>
      </w:divBdr>
    </w:div>
    <w:div w:id="740755608">
      <w:bodyDiv w:val="1"/>
      <w:marLeft w:val="0"/>
      <w:marRight w:val="0"/>
      <w:marTop w:val="0"/>
      <w:marBottom w:val="0"/>
      <w:divBdr>
        <w:top w:val="none" w:sz="0" w:space="0" w:color="auto"/>
        <w:left w:val="none" w:sz="0" w:space="0" w:color="auto"/>
        <w:bottom w:val="none" w:sz="0" w:space="0" w:color="auto"/>
        <w:right w:val="none" w:sz="0" w:space="0" w:color="auto"/>
      </w:divBdr>
    </w:div>
    <w:div w:id="740904165">
      <w:bodyDiv w:val="1"/>
      <w:marLeft w:val="0"/>
      <w:marRight w:val="0"/>
      <w:marTop w:val="0"/>
      <w:marBottom w:val="0"/>
      <w:divBdr>
        <w:top w:val="none" w:sz="0" w:space="0" w:color="auto"/>
        <w:left w:val="none" w:sz="0" w:space="0" w:color="auto"/>
        <w:bottom w:val="none" w:sz="0" w:space="0" w:color="auto"/>
        <w:right w:val="none" w:sz="0" w:space="0" w:color="auto"/>
      </w:divBdr>
    </w:div>
    <w:div w:id="740909654">
      <w:bodyDiv w:val="1"/>
      <w:marLeft w:val="0"/>
      <w:marRight w:val="0"/>
      <w:marTop w:val="0"/>
      <w:marBottom w:val="0"/>
      <w:divBdr>
        <w:top w:val="none" w:sz="0" w:space="0" w:color="auto"/>
        <w:left w:val="none" w:sz="0" w:space="0" w:color="auto"/>
        <w:bottom w:val="none" w:sz="0" w:space="0" w:color="auto"/>
        <w:right w:val="none" w:sz="0" w:space="0" w:color="auto"/>
      </w:divBdr>
    </w:div>
    <w:div w:id="740911910">
      <w:bodyDiv w:val="1"/>
      <w:marLeft w:val="0"/>
      <w:marRight w:val="0"/>
      <w:marTop w:val="0"/>
      <w:marBottom w:val="0"/>
      <w:divBdr>
        <w:top w:val="none" w:sz="0" w:space="0" w:color="auto"/>
        <w:left w:val="none" w:sz="0" w:space="0" w:color="auto"/>
        <w:bottom w:val="none" w:sz="0" w:space="0" w:color="auto"/>
        <w:right w:val="none" w:sz="0" w:space="0" w:color="auto"/>
      </w:divBdr>
    </w:div>
    <w:div w:id="741365702">
      <w:bodyDiv w:val="1"/>
      <w:marLeft w:val="0"/>
      <w:marRight w:val="0"/>
      <w:marTop w:val="0"/>
      <w:marBottom w:val="0"/>
      <w:divBdr>
        <w:top w:val="none" w:sz="0" w:space="0" w:color="auto"/>
        <w:left w:val="none" w:sz="0" w:space="0" w:color="auto"/>
        <w:bottom w:val="none" w:sz="0" w:space="0" w:color="auto"/>
        <w:right w:val="none" w:sz="0" w:space="0" w:color="auto"/>
      </w:divBdr>
    </w:div>
    <w:div w:id="741369152">
      <w:bodyDiv w:val="1"/>
      <w:marLeft w:val="0"/>
      <w:marRight w:val="0"/>
      <w:marTop w:val="0"/>
      <w:marBottom w:val="0"/>
      <w:divBdr>
        <w:top w:val="none" w:sz="0" w:space="0" w:color="auto"/>
        <w:left w:val="none" w:sz="0" w:space="0" w:color="auto"/>
        <w:bottom w:val="none" w:sz="0" w:space="0" w:color="auto"/>
        <w:right w:val="none" w:sz="0" w:space="0" w:color="auto"/>
      </w:divBdr>
    </w:div>
    <w:div w:id="741373157">
      <w:bodyDiv w:val="1"/>
      <w:marLeft w:val="0"/>
      <w:marRight w:val="0"/>
      <w:marTop w:val="0"/>
      <w:marBottom w:val="0"/>
      <w:divBdr>
        <w:top w:val="none" w:sz="0" w:space="0" w:color="auto"/>
        <w:left w:val="none" w:sz="0" w:space="0" w:color="auto"/>
        <w:bottom w:val="none" w:sz="0" w:space="0" w:color="auto"/>
        <w:right w:val="none" w:sz="0" w:space="0" w:color="auto"/>
      </w:divBdr>
    </w:div>
    <w:div w:id="741684928">
      <w:bodyDiv w:val="1"/>
      <w:marLeft w:val="0"/>
      <w:marRight w:val="0"/>
      <w:marTop w:val="0"/>
      <w:marBottom w:val="0"/>
      <w:divBdr>
        <w:top w:val="none" w:sz="0" w:space="0" w:color="auto"/>
        <w:left w:val="none" w:sz="0" w:space="0" w:color="auto"/>
        <w:bottom w:val="none" w:sz="0" w:space="0" w:color="auto"/>
        <w:right w:val="none" w:sz="0" w:space="0" w:color="auto"/>
      </w:divBdr>
    </w:div>
    <w:div w:id="741830509">
      <w:bodyDiv w:val="1"/>
      <w:marLeft w:val="0"/>
      <w:marRight w:val="0"/>
      <w:marTop w:val="0"/>
      <w:marBottom w:val="0"/>
      <w:divBdr>
        <w:top w:val="none" w:sz="0" w:space="0" w:color="auto"/>
        <w:left w:val="none" w:sz="0" w:space="0" w:color="auto"/>
        <w:bottom w:val="none" w:sz="0" w:space="0" w:color="auto"/>
        <w:right w:val="none" w:sz="0" w:space="0" w:color="auto"/>
      </w:divBdr>
    </w:div>
    <w:div w:id="741874996">
      <w:bodyDiv w:val="1"/>
      <w:marLeft w:val="0"/>
      <w:marRight w:val="0"/>
      <w:marTop w:val="0"/>
      <w:marBottom w:val="0"/>
      <w:divBdr>
        <w:top w:val="none" w:sz="0" w:space="0" w:color="auto"/>
        <w:left w:val="none" w:sz="0" w:space="0" w:color="auto"/>
        <w:bottom w:val="none" w:sz="0" w:space="0" w:color="auto"/>
        <w:right w:val="none" w:sz="0" w:space="0" w:color="auto"/>
      </w:divBdr>
    </w:div>
    <w:div w:id="741949752">
      <w:bodyDiv w:val="1"/>
      <w:marLeft w:val="0"/>
      <w:marRight w:val="0"/>
      <w:marTop w:val="0"/>
      <w:marBottom w:val="0"/>
      <w:divBdr>
        <w:top w:val="none" w:sz="0" w:space="0" w:color="auto"/>
        <w:left w:val="none" w:sz="0" w:space="0" w:color="auto"/>
        <w:bottom w:val="none" w:sz="0" w:space="0" w:color="auto"/>
        <w:right w:val="none" w:sz="0" w:space="0" w:color="auto"/>
      </w:divBdr>
    </w:div>
    <w:div w:id="742024733">
      <w:bodyDiv w:val="1"/>
      <w:marLeft w:val="0"/>
      <w:marRight w:val="0"/>
      <w:marTop w:val="0"/>
      <w:marBottom w:val="0"/>
      <w:divBdr>
        <w:top w:val="none" w:sz="0" w:space="0" w:color="auto"/>
        <w:left w:val="none" w:sz="0" w:space="0" w:color="auto"/>
        <w:bottom w:val="none" w:sz="0" w:space="0" w:color="auto"/>
        <w:right w:val="none" w:sz="0" w:space="0" w:color="auto"/>
      </w:divBdr>
    </w:div>
    <w:div w:id="742416350">
      <w:bodyDiv w:val="1"/>
      <w:marLeft w:val="0"/>
      <w:marRight w:val="0"/>
      <w:marTop w:val="0"/>
      <w:marBottom w:val="0"/>
      <w:divBdr>
        <w:top w:val="none" w:sz="0" w:space="0" w:color="auto"/>
        <w:left w:val="none" w:sz="0" w:space="0" w:color="auto"/>
        <w:bottom w:val="none" w:sz="0" w:space="0" w:color="auto"/>
        <w:right w:val="none" w:sz="0" w:space="0" w:color="auto"/>
      </w:divBdr>
    </w:div>
    <w:div w:id="742724023">
      <w:bodyDiv w:val="1"/>
      <w:marLeft w:val="0"/>
      <w:marRight w:val="0"/>
      <w:marTop w:val="0"/>
      <w:marBottom w:val="0"/>
      <w:divBdr>
        <w:top w:val="none" w:sz="0" w:space="0" w:color="auto"/>
        <w:left w:val="none" w:sz="0" w:space="0" w:color="auto"/>
        <w:bottom w:val="none" w:sz="0" w:space="0" w:color="auto"/>
        <w:right w:val="none" w:sz="0" w:space="0" w:color="auto"/>
      </w:divBdr>
    </w:div>
    <w:div w:id="742752133">
      <w:bodyDiv w:val="1"/>
      <w:marLeft w:val="0"/>
      <w:marRight w:val="0"/>
      <w:marTop w:val="0"/>
      <w:marBottom w:val="0"/>
      <w:divBdr>
        <w:top w:val="none" w:sz="0" w:space="0" w:color="auto"/>
        <w:left w:val="none" w:sz="0" w:space="0" w:color="auto"/>
        <w:bottom w:val="none" w:sz="0" w:space="0" w:color="auto"/>
        <w:right w:val="none" w:sz="0" w:space="0" w:color="auto"/>
      </w:divBdr>
    </w:div>
    <w:div w:id="743068649">
      <w:bodyDiv w:val="1"/>
      <w:marLeft w:val="0"/>
      <w:marRight w:val="0"/>
      <w:marTop w:val="0"/>
      <w:marBottom w:val="0"/>
      <w:divBdr>
        <w:top w:val="none" w:sz="0" w:space="0" w:color="auto"/>
        <w:left w:val="none" w:sz="0" w:space="0" w:color="auto"/>
        <w:bottom w:val="none" w:sz="0" w:space="0" w:color="auto"/>
        <w:right w:val="none" w:sz="0" w:space="0" w:color="auto"/>
      </w:divBdr>
    </w:div>
    <w:div w:id="743069238">
      <w:bodyDiv w:val="1"/>
      <w:marLeft w:val="0"/>
      <w:marRight w:val="0"/>
      <w:marTop w:val="0"/>
      <w:marBottom w:val="0"/>
      <w:divBdr>
        <w:top w:val="none" w:sz="0" w:space="0" w:color="auto"/>
        <w:left w:val="none" w:sz="0" w:space="0" w:color="auto"/>
        <w:bottom w:val="none" w:sz="0" w:space="0" w:color="auto"/>
        <w:right w:val="none" w:sz="0" w:space="0" w:color="auto"/>
      </w:divBdr>
    </w:div>
    <w:div w:id="743336938">
      <w:bodyDiv w:val="1"/>
      <w:marLeft w:val="0"/>
      <w:marRight w:val="0"/>
      <w:marTop w:val="0"/>
      <w:marBottom w:val="0"/>
      <w:divBdr>
        <w:top w:val="none" w:sz="0" w:space="0" w:color="auto"/>
        <w:left w:val="none" w:sz="0" w:space="0" w:color="auto"/>
        <w:bottom w:val="none" w:sz="0" w:space="0" w:color="auto"/>
        <w:right w:val="none" w:sz="0" w:space="0" w:color="auto"/>
      </w:divBdr>
    </w:div>
    <w:div w:id="743382786">
      <w:bodyDiv w:val="1"/>
      <w:marLeft w:val="0"/>
      <w:marRight w:val="0"/>
      <w:marTop w:val="0"/>
      <w:marBottom w:val="0"/>
      <w:divBdr>
        <w:top w:val="none" w:sz="0" w:space="0" w:color="auto"/>
        <w:left w:val="none" w:sz="0" w:space="0" w:color="auto"/>
        <w:bottom w:val="none" w:sz="0" w:space="0" w:color="auto"/>
        <w:right w:val="none" w:sz="0" w:space="0" w:color="auto"/>
      </w:divBdr>
    </w:div>
    <w:div w:id="743456787">
      <w:bodyDiv w:val="1"/>
      <w:marLeft w:val="0"/>
      <w:marRight w:val="0"/>
      <w:marTop w:val="0"/>
      <w:marBottom w:val="0"/>
      <w:divBdr>
        <w:top w:val="none" w:sz="0" w:space="0" w:color="auto"/>
        <w:left w:val="none" w:sz="0" w:space="0" w:color="auto"/>
        <w:bottom w:val="none" w:sz="0" w:space="0" w:color="auto"/>
        <w:right w:val="none" w:sz="0" w:space="0" w:color="auto"/>
      </w:divBdr>
    </w:div>
    <w:div w:id="743527434">
      <w:bodyDiv w:val="1"/>
      <w:marLeft w:val="0"/>
      <w:marRight w:val="0"/>
      <w:marTop w:val="0"/>
      <w:marBottom w:val="0"/>
      <w:divBdr>
        <w:top w:val="none" w:sz="0" w:space="0" w:color="auto"/>
        <w:left w:val="none" w:sz="0" w:space="0" w:color="auto"/>
        <w:bottom w:val="none" w:sz="0" w:space="0" w:color="auto"/>
        <w:right w:val="none" w:sz="0" w:space="0" w:color="auto"/>
      </w:divBdr>
    </w:div>
    <w:div w:id="743796198">
      <w:bodyDiv w:val="1"/>
      <w:marLeft w:val="0"/>
      <w:marRight w:val="0"/>
      <w:marTop w:val="0"/>
      <w:marBottom w:val="0"/>
      <w:divBdr>
        <w:top w:val="none" w:sz="0" w:space="0" w:color="auto"/>
        <w:left w:val="none" w:sz="0" w:space="0" w:color="auto"/>
        <w:bottom w:val="none" w:sz="0" w:space="0" w:color="auto"/>
        <w:right w:val="none" w:sz="0" w:space="0" w:color="auto"/>
      </w:divBdr>
    </w:div>
    <w:div w:id="743988195">
      <w:bodyDiv w:val="1"/>
      <w:marLeft w:val="0"/>
      <w:marRight w:val="0"/>
      <w:marTop w:val="0"/>
      <w:marBottom w:val="0"/>
      <w:divBdr>
        <w:top w:val="none" w:sz="0" w:space="0" w:color="auto"/>
        <w:left w:val="none" w:sz="0" w:space="0" w:color="auto"/>
        <w:bottom w:val="none" w:sz="0" w:space="0" w:color="auto"/>
        <w:right w:val="none" w:sz="0" w:space="0" w:color="auto"/>
      </w:divBdr>
    </w:div>
    <w:div w:id="744032538">
      <w:bodyDiv w:val="1"/>
      <w:marLeft w:val="0"/>
      <w:marRight w:val="0"/>
      <w:marTop w:val="0"/>
      <w:marBottom w:val="0"/>
      <w:divBdr>
        <w:top w:val="none" w:sz="0" w:space="0" w:color="auto"/>
        <w:left w:val="none" w:sz="0" w:space="0" w:color="auto"/>
        <w:bottom w:val="none" w:sz="0" w:space="0" w:color="auto"/>
        <w:right w:val="none" w:sz="0" w:space="0" w:color="auto"/>
      </w:divBdr>
    </w:div>
    <w:div w:id="744105923">
      <w:bodyDiv w:val="1"/>
      <w:marLeft w:val="0"/>
      <w:marRight w:val="0"/>
      <w:marTop w:val="0"/>
      <w:marBottom w:val="0"/>
      <w:divBdr>
        <w:top w:val="none" w:sz="0" w:space="0" w:color="auto"/>
        <w:left w:val="none" w:sz="0" w:space="0" w:color="auto"/>
        <w:bottom w:val="none" w:sz="0" w:space="0" w:color="auto"/>
        <w:right w:val="none" w:sz="0" w:space="0" w:color="auto"/>
      </w:divBdr>
    </w:div>
    <w:div w:id="744687033">
      <w:bodyDiv w:val="1"/>
      <w:marLeft w:val="0"/>
      <w:marRight w:val="0"/>
      <w:marTop w:val="0"/>
      <w:marBottom w:val="0"/>
      <w:divBdr>
        <w:top w:val="none" w:sz="0" w:space="0" w:color="auto"/>
        <w:left w:val="none" w:sz="0" w:space="0" w:color="auto"/>
        <w:bottom w:val="none" w:sz="0" w:space="0" w:color="auto"/>
        <w:right w:val="none" w:sz="0" w:space="0" w:color="auto"/>
      </w:divBdr>
    </w:div>
    <w:div w:id="744910998">
      <w:bodyDiv w:val="1"/>
      <w:marLeft w:val="0"/>
      <w:marRight w:val="0"/>
      <w:marTop w:val="0"/>
      <w:marBottom w:val="0"/>
      <w:divBdr>
        <w:top w:val="none" w:sz="0" w:space="0" w:color="auto"/>
        <w:left w:val="none" w:sz="0" w:space="0" w:color="auto"/>
        <w:bottom w:val="none" w:sz="0" w:space="0" w:color="auto"/>
        <w:right w:val="none" w:sz="0" w:space="0" w:color="auto"/>
      </w:divBdr>
    </w:div>
    <w:div w:id="744962496">
      <w:bodyDiv w:val="1"/>
      <w:marLeft w:val="0"/>
      <w:marRight w:val="0"/>
      <w:marTop w:val="0"/>
      <w:marBottom w:val="0"/>
      <w:divBdr>
        <w:top w:val="none" w:sz="0" w:space="0" w:color="auto"/>
        <w:left w:val="none" w:sz="0" w:space="0" w:color="auto"/>
        <w:bottom w:val="none" w:sz="0" w:space="0" w:color="auto"/>
        <w:right w:val="none" w:sz="0" w:space="0" w:color="auto"/>
      </w:divBdr>
    </w:div>
    <w:div w:id="745228465">
      <w:bodyDiv w:val="1"/>
      <w:marLeft w:val="0"/>
      <w:marRight w:val="0"/>
      <w:marTop w:val="0"/>
      <w:marBottom w:val="0"/>
      <w:divBdr>
        <w:top w:val="none" w:sz="0" w:space="0" w:color="auto"/>
        <w:left w:val="none" w:sz="0" w:space="0" w:color="auto"/>
        <w:bottom w:val="none" w:sz="0" w:space="0" w:color="auto"/>
        <w:right w:val="none" w:sz="0" w:space="0" w:color="auto"/>
      </w:divBdr>
    </w:div>
    <w:div w:id="745346016">
      <w:bodyDiv w:val="1"/>
      <w:marLeft w:val="0"/>
      <w:marRight w:val="0"/>
      <w:marTop w:val="0"/>
      <w:marBottom w:val="0"/>
      <w:divBdr>
        <w:top w:val="none" w:sz="0" w:space="0" w:color="auto"/>
        <w:left w:val="none" w:sz="0" w:space="0" w:color="auto"/>
        <w:bottom w:val="none" w:sz="0" w:space="0" w:color="auto"/>
        <w:right w:val="none" w:sz="0" w:space="0" w:color="auto"/>
      </w:divBdr>
    </w:div>
    <w:div w:id="745805250">
      <w:bodyDiv w:val="1"/>
      <w:marLeft w:val="0"/>
      <w:marRight w:val="0"/>
      <w:marTop w:val="0"/>
      <w:marBottom w:val="0"/>
      <w:divBdr>
        <w:top w:val="none" w:sz="0" w:space="0" w:color="auto"/>
        <w:left w:val="none" w:sz="0" w:space="0" w:color="auto"/>
        <w:bottom w:val="none" w:sz="0" w:space="0" w:color="auto"/>
        <w:right w:val="none" w:sz="0" w:space="0" w:color="auto"/>
      </w:divBdr>
    </w:div>
    <w:div w:id="745883578">
      <w:bodyDiv w:val="1"/>
      <w:marLeft w:val="0"/>
      <w:marRight w:val="0"/>
      <w:marTop w:val="0"/>
      <w:marBottom w:val="0"/>
      <w:divBdr>
        <w:top w:val="none" w:sz="0" w:space="0" w:color="auto"/>
        <w:left w:val="none" w:sz="0" w:space="0" w:color="auto"/>
        <w:bottom w:val="none" w:sz="0" w:space="0" w:color="auto"/>
        <w:right w:val="none" w:sz="0" w:space="0" w:color="auto"/>
      </w:divBdr>
    </w:div>
    <w:div w:id="745953054">
      <w:bodyDiv w:val="1"/>
      <w:marLeft w:val="0"/>
      <w:marRight w:val="0"/>
      <w:marTop w:val="0"/>
      <w:marBottom w:val="0"/>
      <w:divBdr>
        <w:top w:val="none" w:sz="0" w:space="0" w:color="auto"/>
        <w:left w:val="none" w:sz="0" w:space="0" w:color="auto"/>
        <w:bottom w:val="none" w:sz="0" w:space="0" w:color="auto"/>
        <w:right w:val="none" w:sz="0" w:space="0" w:color="auto"/>
      </w:divBdr>
    </w:div>
    <w:div w:id="746028769">
      <w:bodyDiv w:val="1"/>
      <w:marLeft w:val="0"/>
      <w:marRight w:val="0"/>
      <w:marTop w:val="0"/>
      <w:marBottom w:val="0"/>
      <w:divBdr>
        <w:top w:val="none" w:sz="0" w:space="0" w:color="auto"/>
        <w:left w:val="none" w:sz="0" w:space="0" w:color="auto"/>
        <w:bottom w:val="none" w:sz="0" w:space="0" w:color="auto"/>
        <w:right w:val="none" w:sz="0" w:space="0" w:color="auto"/>
      </w:divBdr>
    </w:div>
    <w:div w:id="746073644">
      <w:bodyDiv w:val="1"/>
      <w:marLeft w:val="0"/>
      <w:marRight w:val="0"/>
      <w:marTop w:val="0"/>
      <w:marBottom w:val="0"/>
      <w:divBdr>
        <w:top w:val="none" w:sz="0" w:space="0" w:color="auto"/>
        <w:left w:val="none" w:sz="0" w:space="0" w:color="auto"/>
        <w:bottom w:val="none" w:sz="0" w:space="0" w:color="auto"/>
        <w:right w:val="none" w:sz="0" w:space="0" w:color="auto"/>
      </w:divBdr>
    </w:div>
    <w:div w:id="746152872">
      <w:bodyDiv w:val="1"/>
      <w:marLeft w:val="0"/>
      <w:marRight w:val="0"/>
      <w:marTop w:val="0"/>
      <w:marBottom w:val="0"/>
      <w:divBdr>
        <w:top w:val="none" w:sz="0" w:space="0" w:color="auto"/>
        <w:left w:val="none" w:sz="0" w:space="0" w:color="auto"/>
        <w:bottom w:val="none" w:sz="0" w:space="0" w:color="auto"/>
        <w:right w:val="none" w:sz="0" w:space="0" w:color="auto"/>
      </w:divBdr>
    </w:div>
    <w:div w:id="746272481">
      <w:bodyDiv w:val="1"/>
      <w:marLeft w:val="0"/>
      <w:marRight w:val="0"/>
      <w:marTop w:val="0"/>
      <w:marBottom w:val="0"/>
      <w:divBdr>
        <w:top w:val="none" w:sz="0" w:space="0" w:color="auto"/>
        <w:left w:val="none" w:sz="0" w:space="0" w:color="auto"/>
        <w:bottom w:val="none" w:sz="0" w:space="0" w:color="auto"/>
        <w:right w:val="none" w:sz="0" w:space="0" w:color="auto"/>
      </w:divBdr>
    </w:div>
    <w:div w:id="746422117">
      <w:bodyDiv w:val="1"/>
      <w:marLeft w:val="0"/>
      <w:marRight w:val="0"/>
      <w:marTop w:val="0"/>
      <w:marBottom w:val="0"/>
      <w:divBdr>
        <w:top w:val="none" w:sz="0" w:space="0" w:color="auto"/>
        <w:left w:val="none" w:sz="0" w:space="0" w:color="auto"/>
        <w:bottom w:val="none" w:sz="0" w:space="0" w:color="auto"/>
        <w:right w:val="none" w:sz="0" w:space="0" w:color="auto"/>
      </w:divBdr>
    </w:div>
    <w:div w:id="746809820">
      <w:bodyDiv w:val="1"/>
      <w:marLeft w:val="0"/>
      <w:marRight w:val="0"/>
      <w:marTop w:val="0"/>
      <w:marBottom w:val="0"/>
      <w:divBdr>
        <w:top w:val="none" w:sz="0" w:space="0" w:color="auto"/>
        <w:left w:val="none" w:sz="0" w:space="0" w:color="auto"/>
        <w:bottom w:val="none" w:sz="0" w:space="0" w:color="auto"/>
        <w:right w:val="none" w:sz="0" w:space="0" w:color="auto"/>
      </w:divBdr>
    </w:div>
    <w:div w:id="747073873">
      <w:bodyDiv w:val="1"/>
      <w:marLeft w:val="0"/>
      <w:marRight w:val="0"/>
      <w:marTop w:val="0"/>
      <w:marBottom w:val="0"/>
      <w:divBdr>
        <w:top w:val="none" w:sz="0" w:space="0" w:color="auto"/>
        <w:left w:val="none" w:sz="0" w:space="0" w:color="auto"/>
        <w:bottom w:val="none" w:sz="0" w:space="0" w:color="auto"/>
        <w:right w:val="none" w:sz="0" w:space="0" w:color="auto"/>
      </w:divBdr>
    </w:div>
    <w:div w:id="747191409">
      <w:bodyDiv w:val="1"/>
      <w:marLeft w:val="0"/>
      <w:marRight w:val="0"/>
      <w:marTop w:val="0"/>
      <w:marBottom w:val="0"/>
      <w:divBdr>
        <w:top w:val="none" w:sz="0" w:space="0" w:color="auto"/>
        <w:left w:val="none" w:sz="0" w:space="0" w:color="auto"/>
        <w:bottom w:val="none" w:sz="0" w:space="0" w:color="auto"/>
        <w:right w:val="none" w:sz="0" w:space="0" w:color="auto"/>
      </w:divBdr>
    </w:div>
    <w:div w:id="747465007">
      <w:bodyDiv w:val="1"/>
      <w:marLeft w:val="0"/>
      <w:marRight w:val="0"/>
      <w:marTop w:val="0"/>
      <w:marBottom w:val="0"/>
      <w:divBdr>
        <w:top w:val="none" w:sz="0" w:space="0" w:color="auto"/>
        <w:left w:val="none" w:sz="0" w:space="0" w:color="auto"/>
        <w:bottom w:val="none" w:sz="0" w:space="0" w:color="auto"/>
        <w:right w:val="none" w:sz="0" w:space="0" w:color="auto"/>
      </w:divBdr>
    </w:div>
    <w:div w:id="747577434">
      <w:bodyDiv w:val="1"/>
      <w:marLeft w:val="0"/>
      <w:marRight w:val="0"/>
      <w:marTop w:val="0"/>
      <w:marBottom w:val="0"/>
      <w:divBdr>
        <w:top w:val="none" w:sz="0" w:space="0" w:color="auto"/>
        <w:left w:val="none" w:sz="0" w:space="0" w:color="auto"/>
        <w:bottom w:val="none" w:sz="0" w:space="0" w:color="auto"/>
        <w:right w:val="none" w:sz="0" w:space="0" w:color="auto"/>
      </w:divBdr>
    </w:div>
    <w:div w:id="747653323">
      <w:bodyDiv w:val="1"/>
      <w:marLeft w:val="0"/>
      <w:marRight w:val="0"/>
      <w:marTop w:val="0"/>
      <w:marBottom w:val="0"/>
      <w:divBdr>
        <w:top w:val="none" w:sz="0" w:space="0" w:color="auto"/>
        <w:left w:val="none" w:sz="0" w:space="0" w:color="auto"/>
        <w:bottom w:val="none" w:sz="0" w:space="0" w:color="auto"/>
        <w:right w:val="none" w:sz="0" w:space="0" w:color="auto"/>
      </w:divBdr>
    </w:div>
    <w:div w:id="747655876">
      <w:bodyDiv w:val="1"/>
      <w:marLeft w:val="0"/>
      <w:marRight w:val="0"/>
      <w:marTop w:val="0"/>
      <w:marBottom w:val="0"/>
      <w:divBdr>
        <w:top w:val="none" w:sz="0" w:space="0" w:color="auto"/>
        <w:left w:val="none" w:sz="0" w:space="0" w:color="auto"/>
        <w:bottom w:val="none" w:sz="0" w:space="0" w:color="auto"/>
        <w:right w:val="none" w:sz="0" w:space="0" w:color="auto"/>
      </w:divBdr>
    </w:div>
    <w:div w:id="747926316">
      <w:bodyDiv w:val="1"/>
      <w:marLeft w:val="0"/>
      <w:marRight w:val="0"/>
      <w:marTop w:val="0"/>
      <w:marBottom w:val="0"/>
      <w:divBdr>
        <w:top w:val="none" w:sz="0" w:space="0" w:color="auto"/>
        <w:left w:val="none" w:sz="0" w:space="0" w:color="auto"/>
        <w:bottom w:val="none" w:sz="0" w:space="0" w:color="auto"/>
        <w:right w:val="none" w:sz="0" w:space="0" w:color="auto"/>
      </w:divBdr>
    </w:div>
    <w:div w:id="747964386">
      <w:bodyDiv w:val="1"/>
      <w:marLeft w:val="0"/>
      <w:marRight w:val="0"/>
      <w:marTop w:val="0"/>
      <w:marBottom w:val="0"/>
      <w:divBdr>
        <w:top w:val="none" w:sz="0" w:space="0" w:color="auto"/>
        <w:left w:val="none" w:sz="0" w:space="0" w:color="auto"/>
        <w:bottom w:val="none" w:sz="0" w:space="0" w:color="auto"/>
        <w:right w:val="none" w:sz="0" w:space="0" w:color="auto"/>
      </w:divBdr>
    </w:div>
    <w:div w:id="748498916">
      <w:bodyDiv w:val="1"/>
      <w:marLeft w:val="0"/>
      <w:marRight w:val="0"/>
      <w:marTop w:val="0"/>
      <w:marBottom w:val="0"/>
      <w:divBdr>
        <w:top w:val="none" w:sz="0" w:space="0" w:color="auto"/>
        <w:left w:val="none" w:sz="0" w:space="0" w:color="auto"/>
        <w:bottom w:val="none" w:sz="0" w:space="0" w:color="auto"/>
        <w:right w:val="none" w:sz="0" w:space="0" w:color="auto"/>
      </w:divBdr>
    </w:div>
    <w:div w:id="748506481">
      <w:bodyDiv w:val="1"/>
      <w:marLeft w:val="0"/>
      <w:marRight w:val="0"/>
      <w:marTop w:val="0"/>
      <w:marBottom w:val="0"/>
      <w:divBdr>
        <w:top w:val="none" w:sz="0" w:space="0" w:color="auto"/>
        <w:left w:val="none" w:sz="0" w:space="0" w:color="auto"/>
        <w:bottom w:val="none" w:sz="0" w:space="0" w:color="auto"/>
        <w:right w:val="none" w:sz="0" w:space="0" w:color="auto"/>
      </w:divBdr>
    </w:div>
    <w:div w:id="748649128">
      <w:bodyDiv w:val="1"/>
      <w:marLeft w:val="0"/>
      <w:marRight w:val="0"/>
      <w:marTop w:val="0"/>
      <w:marBottom w:val="0"/>
      <w:divBdr>
        <w:top w:val="none" w:sz="0" w:space="0" w:color="auto"/>
        <w:left w:val="none" w:sz="0" w:space="0" w:color="auto"/>
        <w:bottom w:val="none" w:sz="0" w:space="0" w:color="auto"/>
        <w:right w:val="none" w:sz="0" w:space="0" w:color="auto"/>
      </w:divBdr>
    </w:div>
    <w:div w:id="748767640">
      <w:bodyDiv w:val="1"/>
      <w:marLeft w:val="0"/>
      <w:marRight w:val="0"/>
      <w:marTop w:val="0"/>
      <w:marBottom w:val="0"/>
      <w:divBdr>
        <w:top w:val="none" w:sz="0" w:space="0" w:color="auto"/>
        <w:left w:val="none" w:sz="0" w:space="0" w:color="auto"/>
        <w:bottom w:val="none" w:sz="0" w:space="0" w:color="auto"/>
        <w:right w:val="none" w:sz="0" w:space="0" w:color="auto"/>
      </w:divBdr>
    </w:div>
    <w:div w:id="749078801">
      <w:bodyDiv w:val="1"/>
      <w:marLeft w:val="0"/>
      <w:marRight w:val="0"/>
      <w:marTop w:val="0"/>
      <w:marBottom w:val="0"/>
      <w:divBdr>
        <w:top w:val="none" w:sz="0" w:space="0" w:color="auto"/>
        <w:left w:val="none" w:sz="0" w:space="0" w:color="auto"/>
        <w:bottom w:val="none" w:sz="0" w:space="0" w:color="auto"/>
        <w:right w:val="none" w:sz="0" w:space="0" w:color="auto"/>
      </w:divBdr>
    </w:div>
    <w:div w:id="749155736">
      <w:bodyDiv w:val="1"/>
      <w:marLeft w:val="0"/>
      <w:marRight w:val="0"/>
      <w:marTop w:val="0"/>
      <w:marBottom w:val="0"/>
      <w:divBdr>
        <w:top w:val="none" w:sz="0" w:space="0" w:color="auto"/>
        <w:left w:val="none" w:sz="0" w:space="0" w:color="auto"/>
        <w:bottom w:val="none" w:sz="0" w:space="0" w:color="auto"/>
        <w:right w:val="none" w:sz="0" w:space="0" w:color="auto"/>
      </w:divBdr>
    </w:div>
    <w:div w:id="749237332">
      <w:bodyDiv w:val="1"/>
      <w:marLeft w:val="0"/>
      <w:marRight w:val="0"/>
      <w:marTop w:val="0"/>
      <w:marBottom w:val="0"/>
      <w:divBdr>
        <w:top w:val="none" w:sz="0" w:space="0" w:color="auto"/>
        <w:left w:val="none" w:sz="0" w:space="0" w:color="auto"/>
        <w:bottom w:val="none" w:sz="0" w:space="0" w:color="auto"/>
        <w:right w:val="none" w:sz="0" w:space="0" w:color="auto"/>
      </w:divBdr>
    </w:div>
    <w:div w:id="749425699">
      <w:bodyDiv w:val="1"/>
      <w:marLeft w:val="0"/>
      <w:marRight w:val="0"/>
      <w:marTop w:val="0"/>
      <w:marBottom w:val="0"/>
      <w:divBdr>
        <w:top w:val="none" w:sz="0" w:space="0" w:color="auto"/>
        <w:left w:val="none" w:sz="0" w:space="0" w:color="auto"/>
        <w:bottom w:val="none" w:sz="0" w:space="0" w:color="auto"/>
        <w:right w:val="none" w:sz="0" w:space="0" w:color="auto"/>
      </w:divBdr>
    </w:div>
    <w:div w:id="749615982">
      <w:bodyDiv w:val="1"/>
      <w:marLeft w:val="0"/>
      <w:marRight w:val="0"/>
      <w:marTop w:val="0"/>
      <w:marBottom w:val="0"/>
      <w:divBdr>
        <w:top w:val="none" w:sz="0" w:space="0" w:color="auto"/>
        <w:left w:val="none" w:sz="0" w:space="0" w:color="auto"/>
        <w:bottom w:val="none" w:sz="0" w:space="0" w:color="auto"/>
        <w:right w:val="none" w:sz="0" w:space="0" w:color="auto"/>
      </w:divBdr>
    </w:div>
    <w:div w:id="749889282">
      <w:bodyDiv w:val="1"/>
      <w:marLeft w:val="0"/>
      <w:marRight w:val="0"/>
      <w:marTop w:val="0"/>
      <w:marBottom w:val="0"/>
      <w:divBdr>
        <w:top w:val="none" w:sz="0" w:space="0" w:color="auto"/>
        <w:left w:val="none" w:sz="0" w:space="0" w:color="auto"/>
        <w:bottom w:val="none" w:sz="0" w:space="0" w:color="auto"/>
        <w:right w:val="none" w:sz="0" w:space="0" w:color="auto"/>
      </w:divBdr>
    </w:div>
    <w:div w:id="750272806">
      <w:bodyDiv w:val="1"/>
      <w:marLeft w:val="0"/>
      <w:marRight w:val="0"/>
      <w:marTop w:val="0"/>
      <w:marBottom w:val="0"/>
      <w:divBdr>
        <w:top w:val="none" w:sz="0" w:space="0" w:color="auto"/>
        <w:left w:val="none" w:sz="0" w:space="0" w:color="auto"/>
        <w:bottom w:val="none" w:sz="0" w:space="0" w:color="auto"/>
        <w:right w:val="none" w:sz="0" w:space="0" w:color="auto"/>
      </w:divBdr>
    </w:div>
    <w:div w:id="750468077">
      <w:bodyDiv w:val="1"/>
      <w:marLeft w:val="0"/>
      <w:marRight w:val="0"/>
      <w:marTop w:val="0"/>
      <w:marBottom w:val="0"/>
      <w:divBdr>
        <w:top w:val="none" w:sz="0" w:space="0" w:color="auto"/>
        <w:left w:val="none" w:sz="0" w:space="0" w:color="auto"/>
        <w:bottom w:val="none" w:sz="0" w:space="0" w:color="auto"/>
        <w:right w:val="none" w:sz="0" w:space="0" w:color="auto"/>
      </w:divBdr>
    </w:div>
    <w:div w:id="750661600">
      <w:bodyDiv w:val="1"/>
      <w:marLeft w:val="0"/>
      <w:marRight w:val="0"/>
      <w:marTop w:val="0"/>
      <w:marBottom w:val="0"/>
      <w:divBdr>
        <w:top w:val="none" w:sz="0" w:space="0" w:color="auto"/>
        <w:left w:val="none" w:sz="0" w:space="0" w:color="auto"/>
        <w:bottom w:val="none" w:sz="0" w:space="0" w:color="auto"/>
        <w:right w:val="none" w:sz="0" w:space="0" w:color="auto"/>
      </w:divBdr>
    </w:div>
    <w:div w:id="750851745">
      <w:bodyDiv w:val="1"/>
      <w:marLeft w:val="0"/>
      <w:marRight w:val="0"/>
      <w:marTop w:val="0"/>
      <w:marBottom w:val="0"/>
      <w:divBdr>
        <w:top w:val="none" w:sz="0" w:space="0" w:color="auto"/>
        <w:left w:val="none" w:sz="0" w:space="0" w:color="auto"/>
        <w:bottom w:val="none" w:sz="0" w:space="0" w:color="auto"/>
        <w:right w:val="none" w:sz="0" w:space="0" w:color="auto"/>
      </w:divBdr>
    </w:div>
    <w:div w:id="751197772">
      <w:bodyDiv w:val="1"/>
      <w:marLeft w:val="0"/>
      <w:marRight w:val="0"/>
      <w:marTop w:val="0"/>
      <w:marBottom w:val="0"/>
      <w:divBdr>
        <w:top w:val="none" w:sz="0" w:space="0" w:color="auto"/>
        <w:left w:val="none" w:sz="0" w:space="0" w:color="auto"/>
        <w:bottom w:val="none" w:sz="0" w:space="0" w:color="auto"/>
        <w:right w:val="none" w:sz="0" w:space="0" w:color="auto"/>
      </w:divBdr>
    </w:div>
    <w:div w:id="751390344">
      <w:bodyDiv w:val="1"/>
      <w:marLeft w:val="0"/>
      <w:marRight w:val="0"/>
      <w:marTop w:val="0"/>
      <w:marBottom w:val="0"/>
      <w:divBdr>
        <w:top w:val="none" w:sz="0" w:space="0" w:color="auto"/>
        <w:left w:val="none" w:sz="0" w:space="0" w:color="auto"/>
        <w:bottom w:val="none" w:sz="0" w:space="0" w:color="auto"/>
        <w:right w:val="none" w:sz="0" w:space="0" w:color="auto"/>
      </w:divBdr>
    </w:div>
    <w:div w:id="751396167">
      <w:bodyDiv w:val="1"/>
      <w:marLeft w:val="0"/>
      <w:marRight w:val="0"/>
      <w:marTop w:val="0"/>
      <w:marBottom w:val="0"/>
      <w:divBdr>
        <w:top w:val="none" w:sz="0" w:space="0" w:color="auto"/>
        <w:left w:val="none" w:sz="0" w:space="0" w:color="auto"/>
        <w:bottom w:val="none" w:sz="0" w:space="0" w:color="auto"/>
        <w:right w:val="none" w:sz="0" w:space="0" w:color="auto"/>
      </w:divBdr>
    </w:div>
    <w:div w:id="751783508">
      <w:bodyDiv w:val="1"/>
      <w:marLeft w:val="0"/>
      <w:marRight w:val="0"/>
      <w:marTop w:val="0"/>
      <w:marBottom w:val="0"/>
      <w:divBdr>
        <w:top w:val="none" w:sz="0" w:space="0" w:color="auto"/>
        <w:left w:val="none" w:sz="0" w:space="0" w:color="auto"/>
        <w:bottom w:val="none" w:sz="0" w:space="0" w:color="auto"/>
        <w:right w:val="none" w:sz="0" w:space="0" w:color="auto"/>
      </w:divBdr>
    </w:div>
    <w:div w:id="752048664">
      <w:bodyDiv w:val="1"/>
      <w:marLeft w:val="0"/>
      <w:marRight w:val="0"/>
      <w:marTop w:val="0"/>
      <w:marBottom w:val="0"/>
      <w:divBdr>
        <w:top w:val="none" w:sz="0" w:space="0" w:color="auto"/>
        <w:left w:val="none" w:sz="0" w:space="0" w:color="auto"/>
        <w:bottom w:val="none" w:sz="0" w:space="0" w:color="auto"/>
        <w:right w:val="none" w:sz="0" w:space="0" w:color="auto"/>
      </w:divBdr>
    </w:div>
    <w:div w:id="752169269">
      <w:bodyDiv w:val="1"/>
      <w:marLeft w:val="0"/>
      <w:marRight w:val="0"/>
      <w:marTop w:val="0"/>
      <w:marBottom w:val="0"/>
      <w:divBdr>
        <w:top w:val="none" w:sz="0" w:space="0" w:color="auto"/>
        <w:left w:val="none" w:sz="0" w:space="0" w:color="auto"/>
        <w:bottom w:val="none" w:sz="0" w:space="0" w:color="auto"/>
        <w:right w:val="none" w:sz="0" w:space="0" w:color="auto"/>
      </w:divBdr>
    </w:div>
    <w:div w:id="752897097">
      <w:bodyDiv w:val="1"/>
      <w:marLeft w:val="0"/>
      <w:marRight w:val="0"/>
      <w:marTop w:val="0"/>
      <w:marBottom w:val="0"/>
      <w:divBdr>
        <w:top w:val="none" w:sz="0" w:space="0" w:color="auto"/>
        <w:left w:val="none" w:sz="0" w:space="0" w:color="auto"/>
        <w:bottom w:val="none" w:sz="0" w:space="0" w:color="auto"/>
        <w:right w:val="none" w:sz="0" w:space="0" w:color="auto"/>
      </w:divBdr>
    </w:div>
    <w:div w:id="753167601">
      <w:bodyDiv w:val="1"/>
      <w:marLeft w:val="0"/>
      <w:marRight w:val="0"/>
      <w:marTop w:val="0"/>
      <w:marBottom w:val="0"/>
      <w:divBdr>
        <w:top w:val="none" w:sz="0" w:space="0" w:color="auto"/>
        <w:left w:val="none" w:sz="0" w:space="0" w:color="auto"/>
        <w:bottom w:val="none" w:sz="0" w:space="0" w:color="auto"/>
        <w:right w:val="none" w:sz="0" w:space="0" w:color="auto"/>
      </w:divBdr>
    </w:div>
    <w:div w:id="753168293">
      <w:bodyDiv w:val="1"/>
      <w:marLeft w:val="0"/>
      <w:marRight w:val="0"/>
      <w:marTop w:val="0"/>
      <w:marBottom w:val="0"/>
      <w:divBdr>
        <w:top w:val="none" w:sz="0" w:space="0" w:color="auto"/>
        <w:left w:val="none" w:sz="0" w:space="0" w:color="auto"/>
        <w:bottom w:val="none" w:sz="0" w:space="0" w:color="auto"/>
        <w:right w:val="none" w:sz="0" w:space="0" w:color="auto"/>
      </w:divBdr>
    </w:div>
    <w:div w:id="753207676">
      <w:bodyDiv w:val="1"/>
      <w:marLeft w:val="0"/>
      <w:marRight w:val="0"/>
      <w:marTop w:val="0"/>
      <w:marBottom w:val="0"/>
      <w:divBdr>
        <w:top w:val="none" w:sz="0" w:space="0" w:color="auto"/>
        <w:left w:val="none" w:sz="0" w:space="0" w:color="auto"/>
        <w:bottom w:val="none" w:sz="0" w:space="0" w:color="auto"/>
        <w:right w:val="none" w:sz="0" w:space="0" w:color="auto"/>
      </w:divBdr>
    </w:div>
    <w:div w:id="753555234">
      <w:bodyDiv w:val="1"/>
      <w:marLeft w:val="0"/>
      <w:marRight w:val="0"/>
      <w:marTop w:val="0"/>
      <w:marBottom w:val="0"/>
      <w:divBdr>
        <w:top w:val="none" w:sz="0" w:space="0" w:color="auto"/>
        <w:left w:val="none" w:sz="0" w:space="0" w:color="auto"/>
        <w:bottom w:val="none" w:sz="0" w:space="0" w:color="auto"/>
        <w:right w:val="none" w:sz="0" w:space="0" w:color="auto"/>
      </w:divBdr>
    </w:div>
    <w:div w:id="754012424">
      <w:bodyDiv w:val="1"/>
      <w:marLeft w:val="0"/>
      <w:marRight w:val="0"/>
      <w:marTop w:val="0"/>
      <w:marBottom w:val="0"/>
      <w:divBdr>
        <w:top w:val="none" w:sz="0" w:space="0" w:color="auto"/>
        <w:left w:val="none" w:sz="0" w:space="0" w:color="auto"/>
        <w:bottom w:val="none" w:sz="0" w:space="0" w:color="auto"/>
        <w:right w:val="none" w:sz="0" w:space="0" w:color="auto"/>
      </w:divBdr>
    </w:div>
    <w:div w:id="754136348">
      <w:bodyDiv w:val="1"/>
      <w:marLeft w:val="0"/>
      <w:marRight w:val="0"/>
      <w:marTop w:val="0"/>
      <w:marBottom w:val="0"/>
      <w:divBdr>
        <w:top w:val="none" w:sz="0" w:space="0" w:color="auto"/>
        <w:left w:val="none" w:sz="0" w:space="0" w:color="auto"/>
        <w:bottom w:val="none" w:sz="0" w:space="0" w:color="auto"/>
        <w:right w:val="none" w:sz="0" w:space="0" w:color="auto"/>
      </w:divBdr>
    </w:div>
    <w:div w:id="754398305">
      <w:bodyDiv w:val="1"/>
      <w:marLeft w:val="0"/>
      <w:marRight w:val="0"/>
      <w:marTop w:val="0"/>
      <w:marBottom w:val="0"/>
      <w:divBdr>
        <w:top w:val="none" w:sz="0" w:space="0" w:color="auto"/>
        <w:left w:val="none" w:sz="0" w:space="0" w:color="auto"/>
        <w:bottom w:val="none" w:sz="0" w:space="0" w:color="auto"/>
        <w:right w:val="none" w:sz="0" w:space="0" w:color="auto"/>
      </w:divBdr>
    </w:div>
    <w:div w:id="754398936">
      <w:bodyDiv w:val="1"/>
      <w:marLeft w:val="0"/>
      <w:marRight w:val="0"/>
      <w:marTop w:val="0"/>
      <w:marBottom w:val="0"/>
      <w:divBdr>
        <w:top w:val="none" w:sz="0" w:space="0" w:color="auto"/>
        <w:left w:val="none" w:sz="0" w:space="0" w:color="auto"/>
        <w:bottom w:val="none" w:sz="0" w:space="0" w:color="auto"/>
        <w:right w:val="none" w:sz="0" w:space="0" w:color="auto"/>
      </w:divBdr>
    </w:div>
    <w:div w:id="754589522">
      <w:bodyDiv w:val="1"/>
      <w:marLeft w:val="0"/>
      <w:marRight w:val="0"/>
      <w:marTop w:val="0"/>
      <w:marBottom w:val="0"/>
      <w:divBdr>
        <w:top w:val="none" w:sz="0" w:space="0" w:color="auto"/>
        <w:left w:val="none" w:sz="0" w:space="0" w:color="auto"/>
        <w:bottom w:val="none" w:sz="0" w:space="0" w:color="auto"/>
        <w:right w:val="none" w:sz="0" w:space="0" w:color="auto"/>
      </w:divBdr>
    </w:div>
    <w:div w:id="754865860">
      <w:bodyDiv w:val="1"/>
      <w:marLeft w:val="0"/>
      <w:marRight w:val="0"/>
      <w:marTop w:val="0"/>
      <w:marBottom w:val="0"/>
      <w:divBdr>
        <w:top w:val="none" w:sz="0" w:space="0" w:color="auto"/>
        <w:left w:val="none" w:sz="0" w:space="0" w:color="auto"/>
        <w:bottom w:val="none" w:sz="0" w:space="0" w:color="auto"/>
        <w:right w:val="none" w:sz="0" w:space="0" w:color="auto"/>
      </w:divBdr>
    </w:div>
    <w:div w:id="754932798">
      <w:bodyDiv w:val="1"/>
      <w:marLeft w:val="0"/>
      <w:marRight w:val="0"/>
      <w:marTop w:val="0"/>
      <w:marBottom w:val="0"/>
      <w:divBdr>
        <w:top w:val="none" w:sz="0" w:space="0" w:color="auto"/>
        <w:left w:val="none" w:sz="0" w:space="0" w:color="auto"/>
        <w:bottom w:val="none" w:sz="0" w:space="0" w:color="auto"/>
        <w:right w:val="none" w:sz="0" w:space="0" w:color="auto"/>
      </w:divBdr>
    </w:div>
    <w:div w:id="754976524">
      <w:bodyDiv w:val="1"/>
      <w:marLeft w:val="0"/>
      <w:marRight w:val="0"/>
      <w:marTop w:val="0"/>
      <w:marBottom w:val="0"/>
      <w:divBdr>
        <w:top w:val="none" w:sz="0" w:space="0" w:color="auto"/>
        <w:left w:val="none" w:sz="0" w:space="0" w:color="auto"/>
        <w:bottom w:val="none" w:sz="0" w:space="0" w:color="auto"/>
        <w:right w:val="none" w:sz="0" w:space="0" w:color="auto"/>
      </w:divBdr>
    </w:div>
    <w:div w:id="755976209">
      <w:bodyDiv w:val="1"/>
      <w:marLeft w:val="0"/>
      <w:marRight w:val="0"/>
      <w:marTop w:val="0"/>
      <w:marBottom w:val="0"/>
      <w:divBdr>
        <w:top w:val="none" w:sz="0" w:space="0" w:color="auto"/>
        <w:left w:val="none" w:sz="0" w:space="0" w:color="auto"/>
        <w:bottom w:val="none" w:sz="0" w:space="0" w:color="auto"/>
        <w:right w:val="none" w:sz="0" w:space="0" w:color="auto"/>
      </w:divBdr>
    </w:div>
    <w:div w:id="755976571">
      <w:bodyDiv w:val="1"/>
      <w:marLeft w:val="0"/>
      <w:marRight w:val="0"/>
      <w:marTop w:val="0"/>
      <w:marBottom w:val="0"/>
      <w:divBdr>
        <w:top w:val="none" w:sz="0" w:space="0" w:color="auto"/>
        <w:left w:val="none" w:sz="0" w:space="0" w:color="auto"/>
        <w:bottom w:val="none" w:sz="0" w:space="0" w:color="auto"/>
        <w:right w:val="none" w:sz="0" w:space="0" w:color="auto"/>
      </w:divBdr>
    </w:div>
    <w:div w:id="755980945">
      <w:bodyDiv w:val="1"/>
      <w:marLeft w:val="0"/>
      <w:marRight w:val="0"/>
      <w:marTop w:val="0"/>
      <w:marBottom w:val="0"/>
      <w:divBdr>
        <w:top w:val="none" w:sz="0" w:space="0" w:color="auto"/>
        <w:left w:val="none" w:sz="0" w:space="0" w:color="auto"/>
        <w:bottom w:val="none" w:sz="0" w:space="0" w:color="auto"/>
        <w:right w:val="none" w:sz="0" w:space="0" w:color="auto"/>
      </w:divBdr>
    </w:div>
    <w:div w:id="756095494">
      <w:bodyDiv w:val="1"/>
      <w:marLeft w:val="0"/>
      <w:marRight w:val="0"/>
      <w:marTop w:val="0"/>
      <w:marBottom w:val="0"/>
      <w:divBdr>
        <w:top w:val="none" w:sz="0" w:space="0" w:color="auto"/>
        <w:left w:val="none" w:sz="0" w:space="0" w:color="auto"/>
        <w:bottom w:val="none" w:sz="0" w:space="0" w:color="auto"/>
        <w:right w:val="none" w:sz="0" w:space="0" w:color="auto"/>
      </w:divBdr>
    </w:div>
    <w:div w:id="756173947">
      <w:bodyDiv w:val="1"/>
      <w:marLeft w:val="0"/>
      <w:marRight w:val="0"/>
      <w:marTop w:val="0"/>
      <w:marBottom w:val="0"/>
      <w:divBdr>
        <w:top w:val="none" w:sz="0" w:space="0" w:color="auto"/>
        <w:left w:val="none" w:sz="0" w:space="0" w:color="auto"/>
        <w:bottom w:val="none" w:sz="0" w:space="0" w:color="auto"/>
        <w:right w:val="none" w:sz="0" w:space="0" w:color="auto"/>
      </w:divBdr>
    </w:div>
    <w:div w:id="756249246">
      <w:bodyDiv w:val="1"/>
      <w:marLeft w:val="0"/>
      <w:marRight w:val="0"/>
      <w:marTop w:val="0"/>
      <w:marBottom w:val="0"/>
      <w:divBdr>
        <w:top w:val="none" w:sz="0" w:space="0" w:color="auto"/>
        <w:left w:val="none" w:sz="0" w:space="0" w:color="auto"/>
        <w:bottom w:val="none" w:sz="0" w:space="0" w:color="auto"/>
        <w:right w:val="none" w:sz="0" w:space="0" w:color="auto"/>
      </w:divBdr>
    </w:div>
    <w:div w:id="756361940">
      <w:bodyDiv w:val="1"/>
      <w:marLeft w:val="0"/>
      <w:marRight w:val="0"/>
      <w:marTop w:val="0"/>
      <w:marBottom w:val="0"/>
      <w:divBdr>
        <w:top w:val="none" w:sz="0" w:space="0" w:color="auto"/>
        <w:left w:val="none" w:sz="0" w:space="0" w:color="auto"/>
        <w:bottom w:val="none" w:sz="0" w:space="0" w:color="auto"/>
        <w:right w:val="none" w:sz="0" w:space="0" w:color="auto"/>
      </w:divBdr>
    </w:div>
    <w:div w:id="757289823">
      <w:bodyDiv w:val="1"/>
      <w:marLeft w:val="0"/>
      <w:marRight w:val="0"/>
      <w:marTop w:val="0"/>
      <w:marBottom w:val="0"/>
      <w:divBdr>
        <w:top w:val="none" w:sz="0" w:space="0" w:color="auto"/>
        <w:left w:val="none" w:sz="0" w:space="0" w:color="auto"/>
        <w:bottom w:val="none" w:sz="0" w:space="0" w:color="auto"/>
        <w:right w:val="none" w:sz="0" w:space="0" w:color="auto"/>
      </w:divBdr>
    </w:div>
    <w:div w:id="757294369">
      <w:bodyDiv w:val="1"/>
      <w:marLeft w:val="0"/>
      <w:marRight w:val="0"/>
      <w:marTop w:val="0"/>
      <w:marBottom w:val="0"/>
      <w:divBdr>
        <w:top w:val="none" w:sz="0" w:space="0" w:color="auto"/>
        <w:left w:val="none" w:sz="0" w:space="0" w:color="auto"/>
        <w:bottom w:val="none" w:sz="0" w:space="0" w:color="auto"/>
        <w:right w:val="none" w:sz="0" w:space="0" w:color="auto"/>
      </w:divBdr>
    </w:div>
    <w:div w:id="757479734">
      <w:bodyDiv w:val="1"/>
      <w:marLeft w:val="0"/>
      <w:marRight w:val="0"/>
      <w:marTop w:val="0"/>
      <w:marBottom w:val="0"/>
      <w:divBdr>
        <w:top w:val="none" w:sz="0" w:space="0" w:color="auto"/>
        <w:left w:val="none" w:sz="0" w:space="0" w:color="auto"/>
        <w:bottom w:val="none" w:sz="0" w:space="0" w:color="auto"/>
        <w:right w:val="none" w:sz="0" w:space="0" w:color="auto"/>
      </w:divBdr>
    </w:div>
    <w:div w:id="757747979">
      <w:bodyDiv w:val="1"/>
      <w:marLeft w:val="0"/>
      <w:marRight w:val="0"/>
      <w:marTop w:val="0"/>
      <w:marBottom w:val="0"/>
      <w:divBdr>
        <w:top w:val="none" w:sz="0" w:space="0" w:color="auto"/>
        <w:left w:val="none" w:sz="0" w:space="0" w:color="auto"/>
        <w:bottom w:val="none" w:sz="0" w:space="0" w:color="auto"/>
        <w:right w:val="none" w:sz="0" w:space="0" w:color="auto"/>
      </w:divBdr>
    </w:div>
    <w:div w:id="757870788">
      <w:bodyDiv w:val="1"/>
      <w:marLeft w:val="0"/>
      <w:marRight w:val="0"/>
      <w:marTop w:val="0"/>
      <w:marBottom w:val="0"/>
      <w:divBdr>
        <w:top w:val="none" w:sz="0" w:space="0" w:color="auto"/>
        <w:left w:val="none" w:sz="0" w:space="0" w:color="auto"/>
        <w:bottom w:val="none" w:sz="0" w:space="0" w:color="auto"/>
        <w:right w:val="none" w:sz="0" w:space="0" w:color="auto"/>
      </w:divBdr>
    </w:div>
    <w:div w:id="757941999">
      <w:bodyDiv w:val="1"/>
      <w:marLeft w:val="0"/>
      <w:marRight w:val="0"/>
      <w:marTop w:val="0"/>
      <w:marBottom w:val="0"/>
      <w:divBdr>
        <w:top w:val="none" w:sz="0" w:space="0" w:color="auto"/>
        <w:left w:val="none" w:sz="0" w:space="0" w:color="auto"/>
        <w:bottom w:val="none" w:sz="0" w:space="0" w:color="auto"/>
        <w:right w:val="none" w:sz="0" w:space="0" w:color="auto"/>
      </w:divBdr>
    </w:div>
    <w:div w:id="757944690">
      <w:bodyDiv w:val="1"/>
      <w:marLeft w:val="0"/>
      <w:marRight w:val="0"/>
      <w:marTop w:val="0"/>
      <w:marBottom w:val="0"/>
      <w:divBdr>
        <w:top w:val="none" w:sz="0" w:space="0" w:color="auto"/>
        <w:left w:val="none" w:sz="0" w:space="0" w:color="auto"/>
        <w:bottom w:val="none" w:sz="0" w:space="0" w:color="auto"/>
        <w:right w:val="none" w:sz="0" w:space="0" w:color="auto"/>
      </w:divBdr>
    </w:div>
    <w:div w:id="758137431">
      <w:bodyDiv w:val="1"/>
      <w:marLeft w:val="0"/>
      <w:marRight w:val="0"/>
      <w:marTop w:val="0"/>
      <w:marBottom w:val="0"/>
      <w:divBdr>
        <w:top w:val="none" w:sz="0" w:space="0" w:color="auto"/>
        <w:left w:val="none" w:sz="0" w:space="0" w:color="auto"/>
        <w:bottom w:val="none" w:sz="0" w:space="0" w:color="auto"/>
        <w:right w:val="none" w:sz="0" w:space="0" w:color="auto"/>
      </w:divBdr>
    </w:div>
    <w:div w:id="759714380">
      <w:bodyDiv w:val="1"/>
      <w:marLeft w:val="0"/>
      <w:marRight w:val="0"/>
      <w:marTop w:val="0"/>
      <w:marBottom w:val="0"/>
      <w:divBdr>
        <w:top w:val="none" w:sz="0" w:space="0" w:color="auto"/>
        <w:left w:val="none" w:sz="0" w:space="0" w:color="auto"/>
        <w:bottom w:val="none" w:sz="0" w:space="0" w:color="auto"/>
        <w:right w:val="none" w:sz="0" w:space="0" w:color="auto"/>
      </w:divBdr>
    </w:div>
    <w:div w:id="760102355">
      <w:bodyDiv w:val="1"/>
      <w:marLeft w:val="0"/>
      <w:marRight w:val="0"/>
      <w:marTop w:val="0"/>
      <w:marBottom w:val="0"/>
      <w:divBdr>
        <w:top w:val="none" w:sz="0" w:space="0" w:color="auto"/>
        <w:left w:val="none" w:sz="0" w:space="0" w:color="auto"/>
        <w:bottom w:val="none" w:sz="0" w:space="0" w:color="auto"/>
        <w:right w:val="none" w:sz="0" w:space="0" w:color="auto"/>
      </w:divBdr>
    </w:div>
    <w:div w:id="760103194">
      <w:bodyDiv w:val="1"/>
      <w:marLeft w:val="0"/>
      <w:marRight w:val="0"/>
      <w:marTop w:val="0"/>
      <w:marBottom w:val="0"/>
      <w:divBdr>
        <w:top w:val="none" w:sz="0" w:space="0" w:color="auto"/>
        <w:left w:val="none" w:sz="0" w:space="0" w:color="auto"/>
        <w:bottom w:val="none" w:sz="0" w:space="0" w:color="auto"/>
        <w:right w:val="none" w:sz="0" w:space="0" w:color="auto"/>
      </w:divBdr>
    </w:div>
    <w:div w:id="760299530">
      <w:bodyDiv w:val="1"/>
      <w:marLeft w:val="0"/>
      <w:marRight w:val="0"/>
      <w:marTop w:val="0"/>
      <w:marBottom w:val="0"/>
      <w:divBdr>
        <w:top w:val="none" w:sz="0" w:space="0" w:color="auto"/>
        <w:left w:val="none" w:sz="0" w:space="0" w:color="auto"/>
        <w:bottom w:val="none" w:sz="0" w:space="0" w:color="auto"/>
        <w:right w:val="none" w:sz="0" w:space="0" w:color="auto"/>
      </w:divBdr>
    </w:div>
    <w:div w:id="760487357">
      <w:bodyDiv w:val="1"/>
      <w:marLeft w:val="0"/>
      <w:marRight w:val="0"/>
      <w:marTop w:val="0"/>
      <w:marBottom w:val="0"/>
      <w:divBdr>
        <w:top w:val="none" w:sz="0" w:space="0" w:color="auto"/>
        <w:left w:val="none" w:sz="0" w:space="0" w:color="auto"/>
        <w:bottom w:val="none" w:sz="0" w:space="0" w:color="auto"/>
        <w:right w:val="none" w:sz="0" w:space="0" w:color="auto"/>
      </w:divBdr>
    </w:div>
    <w:div w:id="760490558">
      <w:bodyDiv w:val="1"/>
      <w:marLeft w:val="0"/>
      <w:marRight w:val="0"/>
      <w:marTop w:val="0"/>
      <w:marBottom w:val="0"/>
      <w:divBdr>
        <w:top w:val="none" w:sz="0" w:space="0" w:color="auto"/>
        <w:left w:val="none" w:sz="0" w:space="0" w:color="auto"/>
        <w:bottom w:val="none" w:sz="0" w:space="0" w:color="auto"/>
        <w:right w:val="none" w:sz="0" w:space="0" w:color="auto"/>
      </w:divBdr>
    </w:div>
    <w:div w:id="760495368">
      <w:bodyDiv w:val="1"/>
      <w:marLeft w:val="0"/>
      <w:marRight w:val="0"/>
      <w:marTop w:val="0"/>
      <w:marBottom w:val="0"/>
      <w:divBdr>
        <w:top w:val="none" w:sz="0" w:space="0" w:color="auto"/>
        <w:left w:val="none" w:sz="0" w:space="0" w:color="auto"/>
        <w:bottom w:val="none" w:sz="0" w:space="0" w:color="auto"/>
        <w:right w:val="none" w:sz="0" w:space="0" w:color="auto"/>
      </w:divBdr>
    </w:div>
    <w:div w:id="761344232">
      <w:bodyDiv w:val="1"/>
      <w:marLeft w:val="0"/>
      <w:marRight w:val="0"/>
      <w:marTop w:val="0"/>
      <w:marBottom w:val="0"/>
      <w:divBdr>
        <w:top w:val="none" w:sz="0" w:space="0" w:color="auto"/>
        <w:left w:val="none" w:sz="0" w:space="0" w:color="auto"/>
        <w:bottom w:val="none" w:sz="0" w:space="0" w:color="auto"/>
        <w:right w:val="none" w:sz="0" w:space="0" w:color="auto"/>
      </w:divBdr>
    </w:div>
    <w:div w:id="761412145">
      <w:bodyDiv w:val="1"/>
      <w:marLeft w:val="0"/>
      <w:marRight w:val="0"/>
      <w:marTop w:val="0"/>
      <w:marBottom w:val="0"/>
      <w:divBdr>
        <w:top w:val="none" w:sz="0" w:space="0" w:color="auto"/>
        <w:left w:val="none" w:sz="0" w:space="0" w:color="auto"/>
        <w:bottom w:val="none" w:sz="0" w:space="0" w:color="auto"/>
        <w:right w:val="none" w:sz="0" w:space="0" w:color="auto"/>
      </w:divBdr>
    </w:div>
    <w:div w:id="761415901">
      <w:bodyDiv w:val="1"/>
      <w:marLeft w:val="0"/>
      <w:marRight w:val="0"/>
      <w:marTop w:val="0"/>
      <w:marBottom w:val="0"/>
      <w:divBdr>
        <w:top w:val="none" w:sz="0" w:space="0" w:color="auto"/>
        <w:left w:val="none" w:sz="0" w:space="0" w:color="auto"/>
        <w:bottom w:val="none" w:sz="0" w:space="0" w:color="auto"/>
        <w:right w:val="none" w:sz="0" w:space="0" w:color="auto"/>
      </w:divBdr>
    </w:div>
    <w:div w:id="761485675">
      <w:bodyDiv w:val="1"/>
      <w:marLeft w:val="0"/>
      <w:marRight w:val="0"/>
      <w:marTop w:val="0"/>
      <w:marBottom w:val="0"/>
      <w:divBdr>
        <w:top w:val="none" w:sz="0" w:space="0" w:color="auto"/>
        <w:left w:val="none" w:sz="0" w:space="0" w:color="auto"/>
        <w:bottom w:val="none" w:sz="0" w:space="0" w:color="auto"/>
        <w:right w:val="none" w:sz="0" w:space="0" w:color="auto"/>
      </w:divBdr>
    </w:div>
    <w:div w:id="761799551">
      <w:bodyDiv w:val="1"/>
      <w:marLeft w:val="0"/>
      <w:marRight w:val="0"/>
      <w:marTop w:val="0"/>
      <w:marBottom w:val="0"/>
      <w:divBdr>
        <w:top w:val="none" w:sz="0" w:space="0" w:color="auto"/>
        <w:left w:val="none" w:sz="0" w:space="0" w:color="auto"/>
        <w:bottom w:val="none" w:sz="0" w:space="0" w:color="auto"/>
        <w:right w:val="none" w:sz="0" w:space="0" w:color="auto"/>
      </w:divBdr>
    </w:div>
    <w:div w:id="762066341">
      <w:bodyDiv w:val="1"/>
      <w:marLeft w:val="0"/>
      <w:marRight w:val="0"/>
      <w:marTop w:val="0"/>
      <w:marBottom w:val="0"/>
      <w:divBdr>
        <w:top w:val="none" w:sz="0" w:space="0" w:color="auto"/>
        <w:left w:val="none" w:sz="0" w:space="0" w:color="auto"/>
        <w:bottom w:val="none" w:sz="0" w:space="0" w:color="auto"/>
        <w:right w:val="none" w:sz="0" w:space="0" w:color="auto"/>
      </w:divBdr>
    </w:div>
    <w:div w:id="762265108">
      <w:bodyDiv w:val="1"/>
      <w:marLeft w:val="0"/>
      <w:marRight w:val="0"/>
      <w:marTop w:val="0"/>
      <w:marBottom w:val="0"/>
      <w:divBdr>
        <w:top w:val="none" w:sz="0" w:space="0" w:color="auto"/>
        <w:left w:val="none" w:sz="0" w:space="0" w:color="auto"/>
        <w:bottom w:val="none" w:sz="0" w:space="0" w:color="auto"/>
        <w:right w:val="none" w:sz="0" w:space="0" w:color="auto"/>
      </w:divBdr>
    </w:div>
    <w:div w:id="762383531">
      <w:bodyDiv w:val="1"/>
      <w:marLeft w:val="0"/>
      <w:marRight w:val="0"/>
      <w:marTop w:val="0"/>
      <w:marBottom w:val="0"/>
      <w:divBdr>
        <w:top w:val="none" w:sz="0" w:space="0" w:color="auto"/>
        <w:left w:val="none" w:sz="0" w:space="0" w:color="auto"/>
        <w:bottom w:val="none" w:sz="0" w:space="0" w:color="auto"/>
        <w:right w:val="none" w:sz="0" w:space="0" w:color="auto"/>
      </w:divBdr>
    </w:div>
    <w:div w:id="762534887">
      <w:bodyDiv w:val="1"/>
      <w:marLeft w:val="0"/>
      <w:marRight w:val="0"/>
      <w:marTop w:val="0"/>
      <w:marBottom w:val="0"/>
      <w:divBdr>
        <w:top w:val="none" w:sz="0" w:space="0" w:color="auto"/>
        <w:left w:val="none" w:sz="0" w:space="0" w:color="auto"/>
        <w:bottom w:val="none" w:sz="0" w:space="0" w:color="auto"/>
        <w:right w:val="none" w:sz="0" w:space="0" w:color="auto"/>
      </w:divBdr>
    </w:div>
    <w:div w:id="763039492">
      <w:bodyDiv w:val="1"/>
      <w:marLeft w:val="0"/>
      <w:marRight w:val="0"/>
      <w:marTop w:val="0"/>
      <w:marBottom w:val="0"/>
      <w:divBdr>
        <w:top w:val="none" w:sz="0" w:space="0" w:color="auto"/>
        <w:left w:val="none" w:sz="0" w:space="0" w:color="auto"/>
        <w:bottom w:val="none" w:sz="0" w:space="0" w:color="auto"/>
        <w:right w:val="none" w:sz="0" w:space="0" w:color="auto"/>
      </w:divBdr>
    </w:div>
    <w:div w:id="763378413">
      <w:bodyDiv w:val="1"/>
      <w:marLeft w:val="0"/>
      <w:marRight w:val="0"/>
      <w:marTop w:val="0"/>
      <w:marBottom w:val="0"/>
      <w:divBdr>
        <w:top w:val="none" w:sz="0" w:space="0" w:color="auto"/>
        <w:left w:val="none" w:sz="0" w:space="0" w:color="auto"/>
        <w:bottom w:val="none" w:sz="0" w:space="0" w:color="auto"/>
        <w:right w:val="none" w:sz="0" w:space="0" w:color="auto"/>
      </w:divBdr>
    </w:div>
    <w:div w:id="763574331">
      <w:bodyDiv w:val="1"/>
      <w:marLeft w:val="0"/>
      <w:marRight w:val="0"/>
      <w:marTop w:val="0"/>
      <w:marBottom w:val="0"/>
      <w:divBdr>
        <w:top w:val="none" w:sz="0" w:space="0" w:color="auto"/>
        <w:left w:val="none" w:sz="0" w:space="0" w:color="auto"/>
        <w:bottom w:val="none" w:sz="0" w:space="0" w:color="auto"/>
        <w:right w:val="none" w:sz="0" w:space="0" w:color="auto"/>
      </w:divBdr>
    </w:div>
    <w:div w:id="764114877">
      <w:bodyDiv w:val="1"/>
      <w:marLeft w:val="0"/>
      <w:marRight w:val="0"/>
      <w:marTop w:val="0"/>
      <w:marBottom w:val="0"/>
      <w:divBdr>
        <w:top w:val="none" w:sz="0" w:space="0" w:color="auto"/>
        <w:left w:val="none" w:sz="0" w:space="0" w:color="auto"/>
        <w:bottom w:val="none" w:sz="0" w:space="0" w:color="auto"/>
        <w:right w:val="none" w:sz="0" w:space="0" w:color="auto"/>
      </w:divBdr>
    </w:div>
    <w:div w:id="764493455">
      <w:bodyDiv w:val="1"/>
      <w:marLeft w:val="0"/>
      <w:marRight w:val="0"/>
      <w:marTop w:val="0"/>
      <w:marBottom w:val="0"/>
      <w:divBdr>
        <w:top w:val="none" w:sz="0" w:space="0" w:color="auto"/>
        <w:left w:val="none" w:sz="0" w:space="0" w:color="auto"/>
        <w:bottom w:val="none" w:sz="0" w:space="0" w:color="auto"/>
        <w:right w:val="none" w:sz="0" w:space="0" w:color="auto"/>
      </w:divBdr>
    </w:div>
    <w:div w:id="764693582">
      <w:bodyDiv w:val="1"/>
      <w:marLeft w:val="0"/>
      <w:marRight w:val="0"/>
      <w:marTop w:val="0"/>
      <w:marBottom w:val="0"/>
      <w:divBdr>
        <w:top w:val="none" w:sz="0" w:space="0" w:color="auto"/>
        <w:left w:val="none" w:sz="0" w:space="0" w:color="auto"/>
        <w:bottom w:val="none" w:sz="0" w:space="0" w:color="auto"/>
        <w:right w:val="none" w:sz="0" w:space="0" w:color="auto"/>
      </w:divBdr>
    </w:div>
    <w:div w:id="764771366">
      <w:bodyDiv w:val="1"/>
      <w:marLeft w:val="0"/>
      <w:marRight w:val="0"/>
      <w:marTop w:val="0"/>
      <w:marBottom w:val="0"/>
      <w:divBdr>
        <w:top w:val="none" w:sz="0" w:space="0" w:color="auto"/>
        <w:left w:val="none" w:sz="0" w:space="0" w:color="auto"/>
        <w:bottom w:val="none" w:sz="0" w:space="0" w:color="auto"/>
        <w:right w:val="none" w:sz="0" w:space="0" w:color="auto"/>
      </w:divBdr>
    </w:div>
    <w:div w:id="764964459">
      <w:bodyDiv w:val="1"/>
      <w:marLeft w:val="0"/>
      <w:marRight w:val="0"/>
      <w:marTop w:val="0"/>
      <w:marBottom w:val="0"/>
      <w:divBdr>
        <w:top w:val="none" w:sz="0" w:space="0" w:color="auto"/>
        <w:left w:val="none" w:sz="0" w:space="0" w:color="auto"/>
        <w:bottom w:val="none" w:sz="0" w:space="0" w:color="auto"/>
        <w:right w:val="none" w:sz="0" w:space="0" w:color="auto"/>
      </w:divBdr>
    </w:div>
    <w:div w:id="765461329">
      <w:bodyDiv w:val="1"/>
      <w:marLeft w:val="0"/>
      <w:marRight w:val="0"/>
      <w:marTop w:val="0"/>
      <w:marBottom w:val="0"/>
      <w:divBdr>
        <w:top w:val="none" w:sz="0" w:space="0" w:color="auto"/>
        <w:left w:val="none" w:sz="0" w:space="0" w:color="auto"/>
        <w:bottom w:val="none" w:sz="0" w:space="0" w:color="auto"/>
        <w:right w:val="none" w:sz="0" w:space="0" w:color="auto"/>
      </w:divBdr>
    </w:div>
    <w:div w:id="765463963">
      <w:bodyDiv w:val="1"/>
      <w:marLeft w:val="0"/>
      <w:marRight w:val="0"/>
      <w:marTop w:val="0"/>
      <w:marBottom w:val="0"/>
      <w:divBdr>
        <w:top w:val="none" w:sz="0" w:space="0" w:color="auto"/>
        <w:left w:val="none" w:sz="0" w:space="0" w:color="auto"/>
        <w:bottom w:val="none" w:sz="0" w:space="0" w:color="auto"/>
        <w:right w:val="none" w:sz="0" w:space="0" w:color="auto"/>
      </w:divBdr>
    </w:div>
    <w:div w:id="765806887">
      <w:bodyDiv w:val="1"/>
      <w:marLeft w:val="0"/>
      <w:marRight w:val="0"/>
      <w:marTop w:val="0"/>
      <w:marBottom w:val="0"/>
      <w:divBdr>
        <w:top w:val="none" w:sz="0" w:space="0" w:color="auto"/>
        <w:left w:val="none" w:sz="0" w:space="0" w:color="auto"/>
        <w:bottom w:val="none" w:sz="0" w:space="0" w:color="auto"/>
        <w:right w:val="none" w:sz="0" w:space="0" w:color="auto"/>
      </w:divBdr>
    </w:div>
    <w:div w:id="765854644">
      <w:bodyDiv w:val="1"/>
      <w:marLeft w:val="0"/>
      <w:marRight w:val="0"/>
      <w:marTop w:val="0"/>
      <w:marBottom w:val="0"/>
      <w:divBdr>
        <w:top w:val="none" w:sz="0" w:space="0" w:color="auto"/>
        <w:left w:val="none" w:sz="0" w:space="0" w:color="auto"/>
        <w:bottom w:val="none" w:sz="0" w:space="0" w:color="auto"/>
        <w:right w:val="none" w:sz="0" w:space="0" w:color="auto"/>
      </w:divBdr>
    </w:div>
    <w:div w:id="766271698">
      <w:bodyDiv w:val="1"/>
      <w:marLeft w:val="0"/>
      <w:marRight w:val="0"/>
      <w:marTop w:val="0"/>
      <w:marBottom w:val="0"/>
      <w:divBdr>
        <w:top w:val="none" w:sz="0" w:space="0" w:color="auto"/>
        <w:left w:val="none" w:sz="0" w:space="0" w:color="auto"/>
        <w:bottom w:val="none" w:sz="0" w:space="0" w:color="auto"/>
        <w:right w:val="none" w:sz="0" w:space="0" w:color="auto"/>
      </w:divBdr>
    </w:div>
    <w:div w:id="766581929">
      <w:bodyDiv w:val="1"/>
      <w:marLeft w:val="0"/>
      <w:marRight w:val="0"/>
      <w:marTop w:val="0"/>
      <w:marBottom w:val="0"/>
      <w:divBdr>
        <w:top w:val="none" w:sz="0" w:space="0" w:color="auto"/>
        <w:left w:val="none" w:sz="0" w:space="0" w:color="auto"/>
        <w:bottom w:val="none" w:sz="0" w:space="0" w:color="auto"/>
        <w:right w:val="none" w:sz="0" w:space="0" w:color="auto"/>
      </w:divBdr>
    </w:div>
    <w:div w:id="766970896">
      <w:bodyDiv w:val="1"/>
      <w:marLeft w:val="0"/>
      <w:marRight w:val="0"/>
      <w:marTop w:val="0"/>
      <w:marBottom w:val="0"/>
      <w:divBdr>
        <w:top w:val="none" w:sz="0" w:space="0" w:color="auto"/>
        <w:left w:val="none" w:sz="0" w:space="0" w:color="auto"/>
        <w:bottom w:val="none" w:sz="0" w:space="0" w:color="auto"/>
        <w:right w:val="none" w:sz="0" w:space="0" w:color="auto"/>
      </w:divBdr>
    </w:div>
    <w:div w:id="767114623">
      <w:bodyDiv w:val="1"/>
      <w:marLeft w:val="0"/>
      <w:marRight w:val="0"/>
      <w:marTop w:val="0"/>
      <w:marBottom w:val="0"/>
      <w:divBdr>
        <w:top w:val="none" w:sz="0" w:space="0" w:color="auto"/>
        <w:left w:val="none" w:sz="0" w:space="0" w:color="auto"/>
        <w:bottom w:val="none" w:sz="0" w:space="0" w:color="auto"/>
        <w:right w:val="none" w:sz="0" w:space="0" w:color="auto"/>
      </w:divBdr>
    </w:div>
    <w:div w:id="767191673">
      <w:bodyDiv w:val="1"/>
      <w:marLeft w:val="0"/>
      <w:marRight w:val="0"/>
      <w:marTop w:val="0"/>
      <w:marBottom w:val="0"/>
      <w:divBdr>
        <w:top w:val="none" w:sz="0" w:space="0" w:color="auto"/>
        <w:left w:val="none" w:sz="0" w:space="0" w:color="auto"/>
        <w:bottom w:val="none" w:sz="0" w:space="0" w:color="auto"/>
        <w:right w:val="none" w:sz="0" w:space="0" w:color="auto"/>
      </w:divBdr>
    </w:div>
    <w:div w:id="767578807">
      <w:bodyDiv w:val="1"/>
      <w:marLeft w:val="0"/>
      <w:marRight w:val="0"/>
      <w:marTop w:val="0"/>
      <w:marBottom w:val="0"/>
      <w:divBdr>
        <w:top w:val="none" w:sz="0" w:space="0" w:color="auto"/>
        <w:left w:val="none" w:sz="0" w:space="0" w:color="auto"/>
        <w:bottom w:val="none" w:sz="0" w:space="0" w:color="auto"/>
        <w:right w:val="none" w:sz="0" w:space="0" w:color="auto"/>
      </w:divBdr>
    </w:div>
    <w:div w:id="767694379">
      <w:bodyDiv w:val="1"/>
      <w:marLeft w:val="0"/>
      <w:marRight w:val="0"/>
      <w:marTop w:val="0"/>
      <w:marBottom w:val="0"/>
      <w:divBdr>
        <w:top w:val="none" w:sz="0" w:space="0" w:color="auto"/>
        <w:left w:val="none" w:sz="0" w:space="0" w:color="auto"/>
        <w:bottom w:val="none" w:sz="0" w:space="0" w:color="auto"/>
        <w:right w:val="none" w:sz="0" w:space="0" w:color="auto"/>
      </w:divBdr>
    </w:div>
    <w:div w:id="767776949">
      <w:bodyDiv w:val="1"/>
      <w:marLeft w:val="0"/>
      <w:marRight w:val="0"/>
      <w:marTop w:val="0"/>
      <w:marBottom w:val="0"/>
      <w:divBdr>
        <w:top w:val="none" w:sz="0" w:space="0" w:color="auto"/>
        <w:left w:val="none" w:sz="0" w:space="0" w:color="auto"/>
        <w:bottom w:val="none" w:sz="0" w:space="0" w:color="auto"/>
        <w:right w:val="none" w:sz="0" w:space="0" w:color="auto"/>
      </w:divBdr>
    </w:div>
    <w:div w:id="768042076">
      <w:bodyDiv w:val="1"/>
      <w:marLeft w:val="0"/>
      <w:marRight w:val="0"/>
      <w:marTop w:val="0"/>
      <w:marBottom w:val="0"/>
      <w:divBdr>
        <w:top w:val="none" w:sz="0" w:space="0" w:color="auto"/>
        <w:left w:val="none" w:sz="0" w:space="0" w:color="auto"/>
        <w:bottom w:val="none" w:sz="0" w:space="0" w:color="auto"/>
        <w:right w:val="none" w:sz="0" w:space="0" w:color="auto"/>
      </w:divBdr>
    </w:div>
    <w:div w:id="768427431">
      <w:bodyDiv w:val="1"/>
      <w:marLeft w:val="0"/>
      <w:marRight w:val="0"/>
      <w:marTop w:val="0"/>
      <w:marBottom w:val="0"/>
      <w:divBdr>
        <w:top w:val="none" w:sz="0" w:space="0" w:color="auto"/>
        <w:left w:val="none" w:sz="0" w:space="0" w:color="auto"/>
        <w:bottom w:val="none" w:sz="0" w:space="0" w:color="auto"/>
        <w:right w:val="none" w:sz="0" w:space="0" w:color="auto"/>
      </w:divBdr>
    </w:div>
    <w:div w:id="768504228">
      <w:bodyDiv w:val="1"/>
      <w:marLeft w:val="0"/>
      <w:marRight w:val="0"/>
      <w:marTop w:val="0"/>
      <w:marBottom w:val="0"/>
      <w:divBdr>
        <w:top w:val="none" w:sz="0" w:space="0" w:color="auto"/>
        <w:left w:val="none" w:sz="0" w:space="0" w:color="auto"/>
        <w:bottom w:val="none" w:sz="0" w:space="0" w:color="auto"/>
        <w:right w:val="none" w:sz="0" w:space="0" w:color="auto"/>
      </w:divBdr>
    </w:div>
    <w:div w:id="768548646">
      <w:bodyDiv w:val="1"/>
      <w:marLeft w:val="0"/>
      <w:marRight w:val="0"/>
      <w:marTop w:val="0"/>
      <w:marBottom w:val="0"/>
      <w:divBdr>
        <w:top w:val="none" w:sz="0" w:space="0" w:color="auto"/>
        <w:left w:val="none" w:sz="0" w:space="0" w:color="auto"/>
        <w:bottom w:val="none" w:sz="0" w:space="0" w:color="auto"/>
        <w:right w:val="none" w:sz="0" w:space="0" w:color="auto"/>
      </w:divBdr>
    </w:div>
    <w:div w:id="768550746">
      <w:bodyDiv w:val="1"/>
      <w:marLeft w:val="0"/>
      <w:marRight w:val="0"/>
      <w:marTop w:val="0"/>
      <w:marBottom w:val="0"/>
      <w:divBdr>
        <w:top w:val="none" w:sz="0" w:space="0" w:color="auto"/>
        <w:left w:val="none" w:sz="0" w:space="0" w:color="auto"/>
        <w:bottom w:val="none" w:sz="0" w:space="0" w:color="auto"/>
        <w:right w:val="none" w:sz="0" w:space="0" w:color="auto"/>
      </w:divBdr>
    </w:div>
    <w:div w:id="768626041">
      <w:bodyDiv w:val="1"/>
      <w:marLeft w:val="0"/>
      <w:marRight w:val="0"/>
      <w:marTop w:val="0"/>
      <w:marBottom w:val="0"/>
      <w:divBdr>
        <w:top w:val="none" w:sz="0" w:space="0" w:color="auto"/>
        <w:left w:val="none" w:sz="0" w:space="0" w:color="auto"/>
        <w:bottom w:val="none" w:sz="0" w:space="0" w:color="auto"/>
        <w:right w:val="none" w:sz="0" w:space="0" w:color="auto"/>
      </w:divBdr>
    </w:div>
    <w:div w:id="769158271">
      <w:bodyDiv w:val="1"/>
      <w:marLeft w:val="0"/>
      <w:marRight w:val="0"/>
      <w:marTop w:val="0"/>
      <w:marBottom w:val="0"/>
      <w:divBdr>
        <w:top w:val="none" w:sz="0" w:space="0" w:color="auto"/>
        <w:left w:val="none" w:sz="0" w:space="0" w:color="auto"/>
        <w:bottom w:val="none" w:sz="0" w:space="0" w:color="auto"/>
        <w:right w:val="none" w:sz="0" w:space="0" w:color="auto"/>
      </w:divBdr>
    </w:div>
    <w:div w:id="769468302">
      <w:bodyDiv w:val="1"/>
      <w:marLeft w:val="0"/>
      <w:marRight w:val="0"/>
      <w:marTop w:val="0"/>
      <w:marBottom w:val="0"/>
      <w:divBdr>
        <w:top w:val="none" w:sz="0" w:space="0" w:color="auto"/>
        <w:left w:val="none" w:sz="0" w:space="0" w:color="auto"/>
        <w:bottom w:val="none" w:sz="0" w:space="0" w:color="auto"/>
        <w:right w:val="none" w:sz="0" w:space="0" w:color="auto"/>
      </w:divBdr>
    </w:div>
    <w:div w:id="769618100">
      <w:bodyDiv w:val="1"/>
      <w:marLeft w:val="0"/>
      <w:marRight w:val="0"/>
      <w:marTop w:val="0"/>
      <w:marBottom w:val="0"/>
      <w:divBdr>
        <w:top w:val="none" w:sz="0" w:space="0" w:color="auto"/>
        <w:left w:val="none" w:sz="0" w:space="0" w:color="auto"/>
        <w:bottom w:val="none" w:sz="0" w:space="0" w:color="auto"/>
        <w:right w:val="none" w:sz="0" w:space="0" w:color="auto"/>
      </w:divBdr>
    </w:div>
    <w:div w:id="770050594">
      <w:bodyDiv w:val="1"/>
      <w:marLeft w:val="0"/>
      <w:marRight w:val="0"/>
      <w:marTop w:val="0"/>
      <w:marBottom w:val="0"/>
      <w:divBdr>
        <w:top w:val="none" w:sz="0" w:space="0" w:color="auto"/>
        <w:left w:val="none" w:sz="0" w:space="0" w:color="auto"/>
        <w:bottom w:val="none" w:sz="0" w:space="0" w:color="auto"/>
        <w:right w:val="none" w:sz="0" w:space="0" w:color="auto"/>
      </w:divBdr>
    </w:div>
    <w:div w:id="770398259">
      <w:bodyDiv w:val="1"/>
      <w:marLeft w:val="0"/>
      <w:marRight w:val="0"/>
      <w:marTop w:val="0"/>
      <w:marBottom w:val="0"/>
      <w:divBdr>
        <w:top w:val="none" w:sz="0" w:space="0" w:color="auto"/>
        <w:left w:val="none" w:sz="0" w:space="0" w:color="auto"/>
        <w:bottom w:val="none" w:sz="0" w:space="0" w:color="auto"/>
        <w:right w:val="none" w:sz="0" w:space="0" w:color="auto"/>
      </w:divBdr>
    </w:div>
    <w:div w:id="770398745">
      <w:bodyDiv w:val="1"/>
      <w:marLeft w:val="0"/>
      <w:marRight w:val="0"/>
      <w:marTop w:val="0"/>
      <w:marBottom w:val="0"/>
      <w:divBdr>
        <w:top w:val="none" w:sz="0" w:space="0" w:color="auto"/>
        <w:left w:val="none" w:sz="0" w:space="0" w:color="auto"/>
        <w:bottom w:val="none" w:sz="0" w:space="0" w:color="auto"/>
        <w:right w:val="none" w:sz="0" w:space="0" w:color="auto"/>
      </w:divBdr>
    </w:div>
    <w:div w:id="770854345">
      <w:bodyDiv w:val="1"/>
      <w:marLeft w:val="0"/>
      <w:marRight w:val="0"/>
      <w:marTop w:val="0"/>
      <w:marBottom w:val="0"/>
      <w:divBdr>
        <w:top w:val="none" w:sz="0" w:space="0" w:color="auto"/>
        <w:left w:val="none" w:sz="0" w:space="0" w:color="auto"/>
        <w:bottom w:val="none" w:sz="0" w:space="0" w:color="auto"/>
        <w:right w:val="none" w:sz="0" w:space="0" w:color="auto"/>
      </w:divBdr>
    </w:div>
    <w:div w:id="770977644">
      <w:bodyDiv w:val="1"/>
      <w:marLeft w:val="0"/>
      <w:marRight w:val="0"/>
      <w:marTop w:val="0"/>
      <w:marBottom w:val="0"/>
      <w:divBdr>
        <w:top w:val="none" w:sz="0" w:space="0" w:color="auto"/>
        <w:left w:val="none" w:sz="0" w:space="0" w:color="auto"/>
        <w:bottom w:val="none" w:sz="0" w:space="0" w:color="auto"/>
        <w:right w:val="none" w:sz="0" w:space="0" w:color="auto"/>
      </w:divBdr>
    </w:div>
    <w:div w:id="771051458">
      <w:bodyDiv w:val="1"/>
      <w:marLeft w:val="0"/>
      <w:marRight w:val="0"/>
      <w:marTop w:val="0"/>
      <w:marBottom w:val="0"/>
      <w:divBdr>
        <w:top w:val="none" w:sz="0" w:space="0" w:color="auto"/>
        <w:left w:val="none" w:sz="0" w:space="0" w:color="auto"/>
        <w:bottom w:val="none" w:sz="0" w:space="0" w:color="auto"/>
        <w:right w:val="none" w:sz="0" w:space="0" w:color="auto"/>
      </w:divBdr>
    </w:div>
    <w:div w:id="771128166">
      <w:bodyDiv w:val="1"/>
      <w:marLeft w:val="0"/>
      <w:marRight w:val="0"/>
      <w:marTop w:val="0"/>
      <w:marBottom w:val="0"/>
      <w:divBdr>
        <w:top w:val="none" w:sz="0" w:space="0" w:color="auto"/>
        <w:left w:val="none" w:sz="0" w:space="0" w:color="auto"/>
        <w:bottom w:val="none" w:sz="0" w:space="0" w:color="auto"/>
        <w:right w:val="none" w:sz="0" w:space="0" w:color="auto"/>
      </w:divBdr>
    </w:div>
    <w:div w:id="771163618">
      <w:bodyDiv w:val="1"/>
      <w:marLeft w:val="0"/>
      <w:marRight w:val="0"/>
      <w:marTop w:val="0"/>
      <w:marBottom w:val="0"/>
      <w:divBdr>
        <w:top w:val="none" w:sz="0" w:space="0" w:color="auto"/>
        <w:left w:val="none" w:sz="0" w:space="0" w:color="auto"/>
        <w:bottom w:val="none" w:sz="0" w:space="0" w:color="auto"/>
        <w:right w:val="none" w:sz="0" w:space="0" w:color="auto"/>
      </w:divBdr>
    </w:div>
    <w:div w:id="771314661">
      <w:bodyDiv w:val="1"/>
      <w:marLeft w:val="0"/>
      <w:marRight w:val="0"/>
      <w:marTop w:val="0"/>
      <w:marBottom w:val="0"/>
      <w:divBdr>
        <w:top w:val="none" w:sz="0" w:space="0" w:color="auto"/>
        <w:left w:val="none" w:sz="0" w:space="0" w:color="auto"/>
        <w:bottom w:val="none" w:sz="0" w:space="0" w:color="auto"/>
        <w:right w:val="none" w:sz="0" w:space="0" w:color="auto"/>
      </w:divBdr>
    </w:div>
    <w:div w:id="771364866">
      <w:bodyDiv w:val="1"/>
      <w:marLeft w:val="0"/>
      <w:marRight w:val="0"/>
      <w:marTop w:val="0"/>
      <w:marBottom w:val="0"/>
      <w:divBdr>
        <w:top w:val="none" w:sz="0" w:space="0" w:color="auto"/>
        <w:left w:val="none" w:sz="0" w:space="0" w:color="auto"/>
        <w:bottom w:val="none" w:sz="0" w:space="0" w:color="auto"/>
        <w:right w:val="none" w:sz="0" w:space="0" w:color="auto"/>
      </w:divBdr>
    </w:div>
    <w:div w:id="771390672">
      <w:bodyDiv w:val="1"/>
      <w:marLeft w:val="0"/>
      <w:marRight w:val="0"/>
      <w:marTop w:val="0"/>
      <w:marBottom w:val="0"/>
      <w:divBdr>
        <w:top w:val="none" w:sz="0" w:space="0" w:color="auto"/>
        <w:left w:val="none" w:sz="0" w:space="0" w:color="auto"/>
        <w:bottom w:val="none" w:sz="0" w:space="0" w:color="auto"/>
        <w:right w:val="none" w:sz="0" w:space="0" w:color="auto"/>
      </w:divBdr>
    </w:div>
    <w:div w:id="771782753">
      <w:bodyDiv w:val="1"/>
      <w:marLeft w:val="0"/>
      <w:marRight w:val="0"/>
      <w:marTop w:val="0"/>
      <w:marBottom w:val="0"/>
      <w:divBdr>
        <w:top w:val="none" w:sz="0" w:space="0" w:color="auto"/>
        <w:left w:val="none" w:sz="0" w:space="0" w:color="auto"/>
        <w:bottom w:val="none" w:sz="0" w:space="0" w:color="auto"/>
        <w:right w:val="none" w:sz="0" w:space="0" w:color="auto"/>
      </w:divBdr>
    </w:div>
    <w:div w:id="772164004">
      <w:bodyDiv w:val="1"/>
      <w:marLeft w:val="0"/>
      <w:marRight w:val="0"/>
      <w:marTop w:val="0"/>
      <w:marBottom w:val="0"/>
      <w:divBdr>
        <w:top w:val="none" w:sz="0" w:space="0" w:color="auto"/>
        <w:left w:val="none" w:sz="0" w:space="0" w:color="auto"/>
        <w:bottom w:val="none" w:sz="0" w:space="0" w:color="auto"/>
        <w:right w:val="none" w:sz="0" w:space="0" w:color="auto"/>
      </w:divBdr>
    </w:div>
    <w:div w:id="772165770">
      <w:bodyDiv w:val="1"/>
      <w:marLeft w:val="0"/>
      <w:marRight w:val="0"/>
      <w:marTop w:val="0"/>
      <w:marBottom w:val="0"/>
      <w:divBdr>
        <w:top w:val="none" w:sz="0" w:space="0" w:color="auto"/>
        <w:left w:val="none" w:sz="0" w:space="0" w:color="auto"/>
        <w:bottom w:val="none" w:sz="0" w:space="0" w:color="auto"/>
        <w:right w:val="none" w:sz="0" w:space="0" w:color="auto"/>
      </w:divBdr>
    </w:div>
    <w:div w:id="772283321">
      <w:bodyDiv w:val="1"/>
      <w:marLeft w:val="0"/>
      <w:marRight w:val="0"/>
      <w:marTop w:val="0"/>
      <w:marBottom w:val="0"/>
      <w:divBdr>
        <w:top w:val="none" w:sz="0" w:space="0" w:color="auto"/>
        <w:left w:val="none" w:sz="0" w:space="0" w:color="auto"/>
        <w:bottom w:val="none" w:sz="0" w:space="0" w:color="auto"/>
        <w:right w:val="none" w:sz="0" w:space="0" w:color="auto"/>
      </w:divBdr>
    </w:div>
    <w:div w:id="772626856">
      <w:bodyDiv w:val="1"/>
      <w:marLeft w:val="0"/>
      <w:marRight w:val="0"/>
      <w:marTop w:val="0"/>
      <w:marBottom w:val="0"/>
      <w:divBdr>
        <w:top w:val="none" w:sz="0" w:space="0" w:color="auto"/>
        <w:left w:val="none" w:sz="0" w:space="0" w:color="auto"/>
        <w:bottom w:val="none" w:sz="0" w:space="0" w:color="auto"/>
        <w:right w:val="none" w:sz="0" w:space="0" w:color="auto"/>
      </w:divBdr>
    </w:div>
    <w:div w:id="772633197">
      <w:bodyDiv w:val="1"/>
      <w:marLeft w:val="0"/>
      <w:marRight w:val="0"/>
      <w:marTop w:val="0"/>
      <w:marBottom w:val="0"/>
      <w:divBdr>
        <w:top w:val="none" w:sz="0" w:space="0" w:color="auto"/>
        <w:left w:val="none" w:sz="0" w:space="0" w:color="auto"/>
        <w:bottom w:val="none" w:sz="0" w:space="0" w:color="auto"/>
        <w:right w:val="none" w:sz="0" w:space="0" w:color="auto"/>
      </w:divBdr>
    </w:div>
    <w:div w:id="772752479">
      <w:bodyDiv w:val="1"/>
      <w:marLeft w:val="0"/>
      <w:marRight w:val="0"/>
      <w:marTop w:val="0"/>
      <w:marBottom w:val="0"/>
      <w:divBdr>
        <w:top w:val="none" w:sz="0" w:space="0" w:color="auto"/>
        <w:left w:val="none" w:sz="0" w:space="0" w:color="auto"/>
        <w:bottom w:val="none" w:sz="0" w:space="0" w:color="auto"/>
        <w:right w:val="none" w:sz="0" w:space="0" w:color="auto"/>
      </w:divBdr>
    </w:div>
    <w:div w:id="772939263">
      <w:bodyDiv w:val="1"/>
      <w:marLeft w:val="0"/>
      <w:marRight w:val="0"/>
      <w:marTop w:val="0"/>
      <w:marBottom w:val="0"/>
      <w:divBdr>
        <w:top w:val="none" w:sz="0" w:space="0" w:color="auto"/>
        <w:left w:val="none" w:sz="0" w:space="0" w:color="auto"/>
        <w:bottom w:val="none" w:sz="0" w:space="0" w:color="auto"/>
        <w:right w:val="none" w:sz="0" w:space="0" w:color="auto"/>
      </w:divBdr>
    </w:div>
    <w:div w:id="773204871">
      <w:bodyDiv w:val="1"/>
      <w:marLeft w:val="0"/>
      <w:marRight w:val="0"/>
      <w:marTop w:val="0"/>
      <w:marBottom w:val="0"/>
      <w:divBdr>
        <w:top w:val="none" w:sz="0" w:space="0" w:color="auto"/>
        <w:left w:val="none" w:sz="0" w:space="0" w:color="auto"/>
        <w:bottom w:val="none" w:sz="0" w:space="0" w:color="auto"/>
        <w:right w:val="none" w:sz="0" w:space="0" w:color="auto"/>
      </w:divBdr>
    </w:div>
    <w:div w:id="774256151">
      <w:bodyDiv w:val="1"/>
      <w:marLeft w:val="0"/>
      <w:marRight w:val="0"/>
      <w:marTop w:val="0"/>
      <w:marBottom w:val="0"/>
      <w:divBdr>
        <w:top w:val="none" w:sz="0" w:space="0" w:color="auto"/>
        <w:left w:val="none" w:sz="0" w:space="0" w:color="auto"/>
        <w:bottom w:val="none" w:sz="0" w:space="0" w:color="auto"/>
        <w:right w:val="none" w:sz="0" w:space="0" w:color="auto"/>
      </w:divBdr>
    </w:div>
    <w:div w:id="774516740">
      <w:bodyDiv w:val="1"/>
      <w:marLeft w:val="0"/>
      <w:marRight w:val="0"/>
      <w:marTop w:val="0"/>
      <w:marBottom w:val="0"/>
      <w:divBdr>
        <w:top w:val="none" w:sz="0" w:space="0" w:color="auto"/>
        <w:left w:val="none" w:sz="0" w:space="0" w:color="auto"/>
        <w:bottom w:val="none" w:sz="0" w:space="0" w:color="auto"/>
        <w:right w:val="none" w:sz="0" w:space="0" w:color="auto"/>
      </w:divBdr>
    </w:div>
    <w:div w:id="774593339">
      <w:bodyDiv w:val="1"/>
      <w:marLeft w:val="0"/>
      <w:marRight w:val="0"/>
      <w:marTop w:val="0"/>
      <w:marBottom w:val="0"/>
      <w:divBdr>
        <w:top w:val="none" w:sz="0" w:space="0" w:color="auto"/>
        <w:left w:val="none" w:sz="0" w:space="0" w:color="auto"/>
        <w:bottom w:val="none" w:sz="0" w:space="0" w:color="auto"/>
        <w:right w:val="none" w:sz="0" w:space="0" w:color="auto"/>
      </w:divBdr>
    </w:div>
    <w:div w:id="774641803">
      <w:bodyDiv w:val="1"/>
      <w:marLeft w:val="0"/>
      <w:marRight w:val="0"/>
      <w:marTop w:val="0"/>
      <w:marBottom w:val="0"/>
      <w:divBdr>
        <w:top w:val="none" w:sz="0" w:space="0" w:color="auto"/>
        <w:left w:val="none" w:sz="0" w:space="0" w:color="auto"/>
        <w:bottom w:val="none" w:sz="0" w:space="0" w:color="auto"/>
        <w:right w:val="none" w:sz="0" w:space="0" w:color="auto"/>
      </w:divBdr>
    </w:div>
    <w:div w:id="774709301">
      <w:bodyDiv w:val="1"/>
      <w:marLeft w:val="0"/>
      <w:marRight w:val="0"/>
      <w:marTop w:val="0"/>
      <w:marBottom w:val="0"/>
      <w:divBdr>
        <w:top w:val="none" w:sz="0" w:space="0" w:color="auto"/>
        <w:left w:val="none" w:sz="0" w:space="0" w:color="auto"/>
        <w:bottom w:val="none" w:sz="0" w:space="0" w:color="auto"/>
        <w:right w:val="none" w:sz="0" w:space="0" w:color="auto"/>
      </w:divBdr>
    </w:div>
    <w:div w:id="774715083">
      <w:bodyDiv w:val="1"/>
      <w:marLeft w:val="0"/>
      <w:marRight w:val="0"/>
      <w:marTop w:val="0"/>
      <w:marBottom w:val="0"/>
      <w:divBdr>
        <w:top w:val="none" w:sz="0" w:space="0" w:color="auto"/>
        <w:left w:val="none" w:sz="0" w:space="0" w:color="auto"/>
        <w:bottom w:val="none" w:sz="0" w:space="0" w:color="auto"/>
        <w:right w:val="none" w:sz="0" w:space="0" w:color="auto"/>
      </w:divBdr>
    </w:div>
    <w:div w:id="774786566">
      <w:bodyDiv w:val="1"/>
      <w:marLeft w:val="0"/>
      <w:marRight w:val="0"/>
      <w:marTop w:val="0"/>
      <w:marBottom w:val="0"/>
      <w:divBdr>
        <w:top w:val="none" w:sz="0" w:space="0" w:color="auto"/>
        <w:left w:val="none" w:sz="0" w:space="0" w:color="auto"/>
        <w:bottom w:val="none" w:sz="0" w:space="0" w:color="auto"/>
        <w:right w:val="none" w:sz="0" w:space="0" w:color="auto"/>
      </w:divBdr>
    </w:div>
    <w:div w:id="775175261">
      <w:bodyDiv w:val="1"/>
      <w:marLeft w:val="0"/>
      <w:marRight w:val="0"/>
      <w:marTop w:val="0"/>
      <w:marBottom w:val="0"/>
      <w:divBdr>
        <w:top w:val="none" w:sz="0" w:space="0" w:color="auto"/>
        <w:left w:val="none" w:sz="0" w:space="0" w:color="auto"/>
        <w:bottom w:val="none" w:sz="0" w:space="0" w:color="auto"/>
        <w:right w:val="none" w:sz="0" w:space="0" w:color="auto"/>
      </w:divBdr>
    </w:div>
    <w:div w:id="775560070">
      <w:bodyDiv w:val="1"/>
      <w:marLeft w:val="0"/>
      <w:marRight w:val="0"/>
      <w:marTop w:val="0"/>
      <w:marBottom w:val="0"/>
      <w:divBdr>
        <w:top w:val="none" w:sz="0" w:space="0" w:color="auto"/>
        <w:left w:val="none" w:sz="0" w:space="0" w:color="auto"/>
        <w:bottom w:val="none" w:sz="0" w:space="0" w:color="auto"/>
        <w:right w:val="none" w:sz="0" w:space="0" w:color="auto"/>
      </w:divBdr>
    </w:div>
    <w:div w:id="775833693">
      <w:bodyDiv w:val="1"/>
      <w:marLeft w:val="0"/>
      <w:marRight w:val="0"/>
      <w:marTop w:val="0"/>
      <w:marBottom w:val="0"/>
      <w:divBdr>
        <w:top w:val="none" w:sz="0" w:space="0" w:color="auto"/>
        <w:left w:val="none" w:sz="0" w:space="0" w:color="auto"/>
        <w:bottom w:val="none" w:sz="0" w:space="0" w:color="auto"/>
        <w:right w:val="none" w:sz="0" w:space="0" w:color="auto"/>
      </w:divBdr>
    </w:div>
    <w:div w:id="775947900">
      <w:bodyDiv w:val="1"/>
      <w:marLeft w:val="0"/>
      <w:marRight w:val="0"/>
      <w:marTop w:val="0"/>
      <w:marBottom w:val="0"/>
      <w:divBdr>
        <w:top w:val="none" w:sz="0" w:space="0" w:color="auto"/>
        <w:left w:val="none" w:sz="0" w:space="0" w:color="auto"/>
        <w:bottom w:val="none" w:sz="0" w:space="0" w:color="auto"/>
        <w:right w:val="none" w:sz="0" w:space="0" w:color="auto"/>
      </w:divBdr>
    </w:div>
    <w:div w:id="776103552">
      <w:bodyDiv w:val="1"/>
      <w:marLeft w:val="0"/>
      <w:marRight w:val="0"/>
      <w:marTop w:val="0"/>
      <w:marBottom w:val="0"/>
      <w:divBdr>
        <w:top w:val="none" w:sz="0" w:space="0" w:color="auto"/>
        <w:left w:val="none" w:sz="0" w:space="0" w:color="auto"/>
        <w:bottom w:val="none" w:sz="0" w:space="0" w:color="auto"/>
        <w:right w:val="none" w:sz="0" w:space="0" w:color="auto"/>
      </w:divBdr>
    </w:div>
    <w:div w:id="776558426">
      <w:bodyDiv w:val="1"/>
      <w:marLeft w:val="0"/>
      <w:marRight w:val="0"/>
      <w:marTop w:val="0"/>
      <w:marBottom w:val="0"/>
      <w:divBdr>
        <w:top w:val="none" w:sz="0" w:space="0" w:color="auto"/>
        <w:left w:val="none" w:sz="0" w:space="0" w:color="auto"/>
        <w:bottom w:val="none" w:sz="0" w:space="0" w:color="auto"/>
        <w:right w:val="none" w:sz="0" w:space="0" w:color="auto"/>
      </w:divBdr>
    </w:div>
    <w:div w:id="776564185">
      <w:bodyDiv w:val="1"/>
      <w:marLeft w:val="0"/>
      <w:marRight w:val="0"/>
      <w:marTop w:val="0"/>
      <w:marBottom w:val="0"/>
      <w:divBdr>
        <w:top w:val="none" w:sz="0" w:space="0" w:color="auto"/>
        <w:left w:val="none" w:sz="0" w:space="0" w:color="auto"/>
        <w:bottom w:val="none" w:sz="0" w:space="0" w:color="auto"/>
        <w:right w:val="none" w:sz="0" w:space="0" w:color="auto"/>
      </w:divBdr>
    </w:div>
    <w:div w:id="777068744">
      <w:bodyDiv w:val="1"/>
      <w:marLeft w:val="0"/>
      <w:marRight w:val="0"/>
      <w:marTop w:val="0"/>
      <w:marBottom w:val="0"/>
      <w:divBdr>
        <w:top w:val="none" w:sz="0" w:space="0" w:color="auto"/>
        <w:left w:val="none" w:sz="0" w:space="0" w:color="auto"/>
        <w:bottom w:val="none" w:sz="0" w:space="0" w:color="auto"/>
        <w:right w:val="none" w:sz="0" w:space="0" w:color="auto"/>
      </w:divBdr>
    </w:div>
    <w:div w:id="777213734">
      <w:bodyDiv w:val="1"/>
      <w:marLeft w:val="0"/>
      <w:marRight w:val="0"/>
      <w:marTop w:val="0"/>
      <w:marBottom w:val="0"/>
      <w:divBdr>
        <w:top w:val="none" w:sz="0" w:space="0" w:color="auto"/>
        <w:left w:val="none" w:sz="0" w:space="0" w:color="auto"/>
        <w:bottom w:val="none" w:sz="0" w:space="0" w:color="auto"/>
        <w:right w:val="none" w:sz="0" w:space="0" w:color="auto"/>
      </w:divBdr>
    </w:div>
    <w:div w:id="777337571">
      <w:bodyDiv w:val="1"/>
      <w:marLeft w:val="0"/>
      <w:marRight w:val="0"/>
      <w:marTop w:val="0"/>
      <w:marBottom w:val="0"/>
      <w:divBdr>
        <w:top w:val="none" w:sz="0" w:space="0" w:color="auto"/>
        <w:left w:val="none" w:sz="0" w:space="0" w:color="auto"/>
        <w:bottom w:val="none" w:sz="0" w:space="0" w:color="auto"/>
        <w:right w:val="none" w:sz="0" w:space="0" w:color="auto"/>
      </w:divBdr>
    </w:div>
    <w:div w:id="777412557">
      <w:bodyDiv w:val="1"/>
      <w:marLeft w:val="0"/>
      <w:marRight w:val="0"/>
      <w:marTop w:val="0"/>
      <w:marBottom w:val="0"/>
      <w:divBdr>
        <w:top w:val="none" w:sz="0" w:space="0" w:color="auto"/>
        <w:left w:val="none" w:sz="0" w:space="0" w:color="auto"/>
        <w:bottom w:val="none" w:sz="0" w:space="0" w:color="auto"/>
        <w:right w:val="none" w:sz="0" w:space="0" w:color="auto"/>
      </w:divBdr>
    </w:div>
    <w:div w:id="777481957">
      <w:bodyDiv w:val="1"/>
      <w:marLeft w:val="0"/>
      <w:marRight w:val="0"/>
      <w:marTop w:val="0"/>
      <w:marBottom w:val="0"/>
      <w:divBdr>
        <w:top w:val="none" w:sz="0" w:space="0" w:color="auto"/>
        <w:left w:val="none" w:sz="0" w:space="0" w:color="auto"/>
        <w:bottom w:val="none" w:sz="0" w:space="0" w:color="auto"/>
        <w:right w:val="none" w:sz="0" w:space="0" w:color="auto"/>
      </w:divBdr>
    </w:div>
    <w:div w:id="777525202">
      <w:bodyDiv w:val="1"/>
      <w:marLeft w:val="0"/>
      <w:marRight w:val="0"/>
      <w:marTop w:val="0"/>
      <w:marBottom w:val="0"/>
      <w:divBdr>
        <w:top w:val="none" w:sz="0" w:space="0" w:color="auto"/>
        <w:left w:val="none" w:sz="0" w:space="0" w:color="auto"/>
        <w:bottom w:val="none" w:sz="0" w:space="0" w:color="auto"/>
        <w:right w:val="none" w:sz="0" w:space="0" w:color="auto"/>
      </w:divBdr>
    </w:div>
    <w:div w:id="777526341">
      <w:bodyDiv w:val="1"/>
      <w:marLeft w:val="0"/>
      <w:marRight w:val="0"/>
      <w:marTop w:val="0"/>
      <w:marBottom w:val="0"/>
      <w:divBdr>
        <w:top w:val="none" w:sz="0" w:space="0" w:color="auto"/>
        <w:left w:val="none" w:sz="0" w:space="0" w:color="auto"/>
        <w:bottom w:val="none" w:sz="0" w:space="0" w:color="auto"/>
        <w:right w:val="none" w:sz="0" w:space="0" w:color="auto"/>
      </w:divBdr>
    </w:div>
    <w:div w:id="777600421">
      <w:bodyDiv w:val="1"/>
      <w:marLeft w:val="0"/>
      <w:marRight w:val="0"/>
      <w:marTop w:val="0"/>
      <w:marBottom w:val="0"/>
      <w:divBdr>
        <w:top w:val="none" w:sz="0" w:space="0" w:color="auto"/>
        <w:left w:val="none" w:sz="0" w:space="0" w:color="auto"/>
        <w:bottom w:val="none" w:sz="0" w:space="0" w:color="auto"/>
        <w:right w:val="none" w:sz="0" w:space="0" w:color="auto"/>
      </w:divBdr>
    </w:div>
    <w:div w:id="777720393">
      <w:bodyDiv w:val="1"/>
      <w:marLeft w:val="0"/>
      <w:marRight w:val="0"/>
      <w:marTop w:val="0"/>
      <w:marBottom w:val="0"/>
      <w:divBdr>
        <w:top w:val="none" w:sz="0" w:space="0" w:color="auto"/>
        <w:left w:val="none" w:sz="0" w:space="0" w:color="auto"/>
        <w:bottom w:val="none" w:sz="0" w:space="0" w:color="auto"/>
        <w:right w:val="none" w:sz="0" w:space="0" w:color="auto"/>
      </w:divBdr>
    </w:div>
    <w:div w:id="777799632">
      <w:bodyDiv w:val="1"/>
      <w:marLeft w:val="0"/>
      <w:marRight w:val="0"/>
      <w:marTop w:val="0"/>
      <w:marBottom w:val="0"/>
      <w:divBdr>
        <w:top w:val="none" w:sz="0" w:space="0" w:color="auto"/>
        <w:left w:val="none" w:sz="0" w:space="0" w:color="auto"/>
        <w:bottom w:val="none" w:sz="0" w:space="0" w:color="auto"/>
        <w:right w:val="none" w:sz="0" w:space="0" w:color="auto"/>
      </w:divBdr>
    </w:div>
    <w:div w:id="777869495">
      <w:bodyDiv w:val="1"/>
      <w:marLeft w:val="0"/>
      <w:marRight w:val="0"/>
      <w:marTop w:val="0"/>
      <w:marBottom w:val="0"/>
      <w:divBdr>
        <w:top w:val="none" w:sz="0" w:space="0" w:color="auto"/>
        <w:left w:val="none" w:sz="0" w:space="0" w:color="auto"/>
        <w:bottom w:val="none" w:sz="0" w:space="0" w:color="auto"/>
        <w:right w:val="none" w:sz="0" w:space="0" w:color="auto"/>
      </w:divBdr>
    </w:div>
    <w:div w:id="777869501">
      <w:bodyDiv w:val="1"/>
      <w:marLeft w:val="0"/>
      <w:marRight w:val="0"/>
      <w:marTop w:val="0"/>
      <w:marBottom w:val="0"/>
      <w:divBdr>
        <w:top w:val="none" w:sz="0" w:space="0" w:color="auto"/>
        <w:left w:val="none" w:sz="0" w:space="0" w:color="auto"/>
        <w:bottom w:val="none" w:sz="0" w:space="0" w:color="auto"/>
        <w:right w:val="none" w:sz="0" w:space="0" w:color="auto"/>
      </w:divBdr>
    </w:div>
    <w:div w:id="777913106">
      <w:bodyDiv w:val="1"/>
      <w:marLeft w:val="0"/>
      <w:marRight w:val="0"/>
      <w:marTop w:val="0"/>
      <w:marBottom w:val="0"/>
      <w:divBdr>
        <w:top w:val="none" w:sz="0" w:space="0" w:color="auto"/>
        <w:left w:val="none" w:sz="0" w:space="0" w:color="auto"/>
        <w:bottom w:val="none" w:sz="0" w:space="0" w:color="auto"/>
        <w:right w:val="none" w:sz="0" w:space="0" w:color="auto"/>
      </w:divBdr>
    </w:div>
    <w:div w:id="778064472">
      <w:bodyDiv w:val="1"/>
      <w:marLeft w:val="0"/>
      <w:marRight w:val="0"/>
      <w:marTop w:val="0"/>
      <w:marBottom w:val="0"/>
      <w:divBdr>
        <w:top w:val="none" w:sz="0" w:space="0" w:color="auto"/>
        <w:left w:val="none" w:sz="0" w:space="0" w:color="auto"/>
        <w:bottom w:val="none" w:sz="0" w:space="0" w:color="auto"/>
        <w:right w:val="none" w:sz="0" w:space="0" w:color="auto"/>
      </w:divBdr>
    </w:div>
    <w:div w:id="778183220">
      <w:bodyDiv w:val="1"/>
      <w:marLeft w:val="0"/>
      <w:marRight w:val="0"/>
      <w:marTop w:val="0"/>
      <w:marBottom w:val="0"/>
      <w:divBdr>
        <w:top w:val="none" w:sz="0" w:space="0" w:color="auto"/>
        <w:left w:val="none" w:sz="0" w:space="0" w:color="auto"/>
        <w:bottom w:val="none" w:sz="0" w:space="0" w:color="auto"/>
        <w:right w:val="none" w:sz="0" w:space="0" w:color="auto"/>
      </w:divBdr>
    </w:div>
    <w:div w:id="778185483">
      <w:bodyDiv w:val="1"/>
      <w:marLeft w:val="0"/>
      <w:marRight w:val="0"/>
      <w:marTop w:val="0"/>
      <w:marBottom w:val="0"/>
      <w:divBdr>
        <w:top w:val="none" w:sz="0" w:space="0" w:color="auto"/>
        <w:left w:val="none" w:sz="0" w:space="0" w:color="auto"/>
        <w:bottom w:val="none" w:sz="0" w:space="0" w:color="auto"/>
        <w:right w:val="none" w:sz="0" w:space="0" w:color="auto"/>
      </w:divBdr>
    </w:div>
    <w:div w:id="778186057">
      <w:bodyDiv w:val="1"/>
      <w:marLeft w:val="0"/>
      <w:marRight w:val="0"/>
      <w:marTop w:val="0"/>
      <w:marBottom w:val="0"/>
      <w:divBdr>
        <w:top w:val="none" w:sz="0" w:space="0" w:color="auto"/>
        <w:left w:val="none" w:sz="0" w:space="0" w:color="auto"/>
        <w:bottom w:val="none" w:sz="0" w:space="0" w:color="auto"/>
        <w:right w:val="none" w:sz="0" w:space="0" w:color="auto"/>
      </w:divBdr>
    </w:div>
    <w:div w:id="778722897">
      <w:bodyDiv w:val="1"/>
      <w:marLeft w:val="0"/>
      <w:marRight w:val="0"/>
      <w:marTop w:val="0"/>
      <w:marBottom w:val="0"/>
      <w:divBdr>
        <w:top w:val="none" w:sz="0" w:space="0" w:color="auto"/>
        <w:left w:val="none" w:sz="0" w:space="0" w:color="auto"/>
        <w:bottom w:val="none" w:sz="0" w:space="0" w:color="auto"/>
        <w:right w:val="none" w:sz="0" w:space="0" w:color="auto"/>
      </w:divBdr>
    </w:div>
    <w:div w:id="778990307">
      <w:bodyDiv w:val="1"/>
      <w:marLeft w:val="0"/>
      <w:marRight w:val="0"/>
      <w:marTop w:val="0"/>
      <w:marBottom w:val="0"/>
      <w:divBdr>
        <w:top w:val="none" w:sz="0" w:space="0" w:color="auto"/>
        <w:left w:val="none" w:sz="0" w:space="0" w:color="auto"/>
        <w:bottom w:val="none" w:sz="0" w:space="0" w:color="auto"/>
        <w:right w:val="none" w:sz="0" w:space="0" w:color="auto"/>
      </w:divBdr>
    </w:div>
    <w:div w:id="779762898">
      <w:bodyDiv w:val="1"/>
      <w:marLeft w:val="0"/>
      <w:marRight w:val="0"/>
      <w:marTop w:val="0"/>
      <w:marBottom w:val="0"/>
      <w:divBdr>
        <w:top w:val="none" w:sz="0" w:space="0" w:color="auto"/>
        <w:left w:val="none" w:sz="0" w:space="0" w:color="auto"/>
        <w:bottom w:val="none" w:sz="0" w:space="0" w:color="auto"/>
        <w:right w:val="none" w:sz="0" w:space="0" w:color="auto"/>
      </w:divBdr>
    </w:div>
    <w:div w:id="779836957">
      <w:bodyDiv w:val="1"/>
      <w:marLeft w:val="0"/>
      <w:marRight w:val="0"/>
      <w:marTop w:val="0"/>
      <w:marBottom w:val="0"/>
      <w:divBdr>
        <w:top w:val="none" w:sz="0" w:space="0" w:color="auto"/>
        <w:left w:val="none" w:sz="0" w:space="0" w:color="auto"/>
        <w:bottom w:val="none" w:sz="0" w:space="0" w:color="auto"/>
        <w:right w:val="none" w:sz="0" w:space="0" w:color="auto"/>
      </w:divBdr>
    </w:div>
    <w:div w:id="779878661">
      <w:bodyDiv w:val="1"/>
      <w:marLeft w:val="0"/>
      <w:marRight w:val="0"/>
      <w:marTop w:val="0"/>
      <w:marBottom w:val="0"/>
      <w:divBdr>
        <w:top w:val="none" w:sz="0" w:space="0" w:color="auto"/>
        <w:left w:val="none" w:sz="0" w:space="0" w:color="auto"/>
        <w:bottom w:val="none" w:sz="0" w:space="0" w:color="auto"/>
        <w:right w:val="none" w:sz="0" w:space="0" w:color="auto"/>
      </w:divBdr>
    </w:div>
    <w:div w:id="780222985">
      <w:bodyDiv w:val="1"/>
      <w:marLeft w:val="0"/>
      <w:marRight w:val="0"/>
      <w:marTop w:val="0"/>
      <w:marBottom w:val="0"/>
      <w:divBdr>
        <w:top w:val="none" w:sz="0" w:space="0" w:color="auto"/>
        <w:left w:val="none" w:sz="0" w:space="0" w:color="auto"/>
        <w:bottom w:val="none" w:sz="0" w:space="0" w:color="auto"/>
        <w:right w:val="none" w:sz="0" w:space="0" w:color="auto"/>
      </w:divBdr>
    </w:div>
    <w:div w:id="780301067">
      <w:bodyDiv w:val="1"/>
      <w:marLeft w:val="0"/>
      <w:marRight w:val="0"/>
      <w:marTop w:val="0"/>
      <w:marBottom w:val="0"/>
      <w:divBdr>
        <w:top w:val="none" w:sz="0" w:space="0" w:color="auto"/>
        <w:left w:val="none" w:sz="0" w:space="0" w:color="auto"/>
        <w:bottom w:val="none" w:sz="0" w:space="0" w:color="auto"/>
        <w:right w:val="none" w:sz="0" w:space="0" w:color="auto"/>
      </w:divBdr>
    </w:div>
    <w:div w:id="780416638">
      <w:bodyDiv w:val="1"/>
      <w:marLeft w:val="0"/>
      <w:marRight w:val="0"/>
      <w:marTop w:val="0"/>
      <w:marBottom w:val="0"/>
      <w:divBdr>
        <w:top w:val="none" w:sz="0" w:space="0" w:color="auto"/>
        <w:left w:val="none" w:sz="0" w:space="0" w:color="auto"/>
        <w:bottom w:val="none" w:sz="0" w:space="0" w:color="auto"/>
        <w:right w:val="none" w:sz="0" w:space="0" w:color="auto"/>
      </w:divBdr>
    </w:div>
    <w:div w:id="780488982">
      <w:bodyDiv w:val="1"/>
      <w:marLeft w:val="0"/>
      <w:marRight w:val="0"/>
      <w:marTop w:val="0"/>
      <w:marBottom w:val="0"/>
      <w:divBdr>
        <w:top w:val="none" w:sz="0" w:space="0" w:color="auto"/>
        <w:left w:val="none" w:sz="0" w:space="0" w:color="auto"/>
        <w:bottom w:val="none" w:sz="0" w:space="0" w:color="auto"/>
        <w:right w:val="none" w:sz="0" w:space="0" w:color="auto"/>
      </w:divBdr>
    </w:div>
    <w:div w:id="780489361">
      <w:bodyDiv w:val="1"/>
      <w:marLeft w:val="0"/>
      <w:marRight w:val="0"/>
      <w:marTop w:val="0"/>
      <w:marBottom w:val="0"/>
      <w:divBdr>
        <w:top w:val="none" w:sz="0" w:space="0" w:color="auto"/>
        <w:left w:val="none" w:sz="0" w:space="0" w:color="auto"/>
        <w:bottom w:val="none" w:sz="0" w:space="0" w:color="auto"/>
        <w:right w:val="none" w:sz="0" w:space="0" w:color="auto"/>
      </w:divBdr>
    </w:div>
    <w:div w:id="780608084">
      <w:bodyDiv w:val="1"/>
      <w:marLeft w:val="0"/>
      <w:marRight w:val="0"/>
      <w:marTop w:val="0"/>
      <w:marBottom w:val="0"/>
      <w:divBdr>
        <w:top w:val="none" w:sz="0" w:space="0" w:color="auto"/>
        <w:left w:val="none" w:sz="0" w:space="0" w:color="auto"/>
        <w:bottom w:val="none" w:sz="0" w:space="0" w:color="auto"/>
        <w:right w:val="none" w:sz="0" w:space="0" w:color="auto"/>
      </w:divBdr>
    </w:div>
    <w:div w:id="780684028">
      <w:bodyDiv w:val="1"/>
      <w:marLeft w:val="0"/>
      <w:marRight w:val="0"/>
      <w:marTop w:val="0"/>
      <w:marBottom w:val="0"/>
      <w:divBdr>
        <w:top w:val="none" w:sz="0" w:space="0" w:color="auto"/>
        <w:left w:val="none" w:sz="0" w:space="0" w:color="auto"/>
        <w:bottom w:val="none" w:sz="0" w:space="0" w:color="auto"/>
        <w:right w:val="none" w:sz="0" w:space="0" w:color="auto"/>
      </w:divBdr>
    </w:div>
    <w:div w:id="781145744">
      <w:bodyDiv w:val="1"/>
      <w:marLeft w:val="0"/>
      <w:marRight w:val="0"/>
      <w:marTop w:val="0"/>
      <w:marBottom w:val="0"/>
      <w:divBdr>
        <w:top w:val="none" w:sz="0" w:space="0" w:color="auto"/>
        <w:left w:val="none" w:sz="0" w:space="0" w:color="auto"/>
        <w:bottom w:val="none" w:sz="0" w:space="0" w:color="auto"/>
        <w:right w:val="none" w:sz="0" w:space="0" w:color="auto"/>
      </w:divBdr>
    </w:div>
    <w:div w:id="781531253">
      <w:bodyDiv w:val="1"/>
      <w:marLeft w:val="0"/>
      <w:marRight w:val="0"/>
      <w:marTop w:val="0"/>
      <w:marBottom w:val="0"/>
      <w:divBdr>
        <w:top w:val="none" w:sz="0" w:space="0" w:color="auto"/>
        <w:left w:val="none" w:sz="0" w:space="0" w:color="auto"/>
        <w:bottom w:val="none" w:sz="0" w:space="0" w:color="auto"/>
        <w:right w:val="none" w:sz="0" w:space="0" w:color="auto"/>
      </w:divBdr>
    </w:div>
    <w:div w:id="781725573">
      <w:bodyDiv w:val="1"/>
      <w:marLeft w:val="0"/>
      <w:marRight w:val="0"/>
      <w:marTop w:val="0"/>
      <w:marBottom w:val="0"/>
      <w:divBdr>
        <w:top w:val="none" w:sz="0" w:space="0" w:color="auto"/>
        <w:left w:val="none" w:sz="0" w:space="0" w:color="auto"/>
        <w:bottom w:val="none" w:sz="0" w:space="0" w:color="auto"/>
        <w:right w:val="none" w:sz="0" w:space="0" w:color="auto"/>
      </w:divBdr>
    </w:div>
    <w:div w:id="781731262">
      <w:bodyDiv w:val="1"/>
      <w:marLeft w:val="0"/>
      <w:marRight w:val="0"/>
      <w:marTop w:val="0"/>
      <w:marBottom w:val="0"/>
      <w:divBdr>
        <w:top w:val="none" w:sz="0" w:space="0" w:color="auto"/>
        <w:left w:val="none" w:sz="0" w:space="0" w:color="auto"/>
        <w:bottom w:val="none" w:sz="0" w:space="0" w:color="auto"/>
        <w:right w:val="none" w:sz="0" w:space="0" w:color="auto"/>
      </w:divBdr>
    </w:div>
    <w:div w:id="781800316">
      <w:bodyDiv w:val="1"/>
      <w:marLeft w:val="0"/>
      <w:marRight w:val="0"/>
      <w:marTop w:val="0"/>
      <w:marBottom w:val="0"/>
      <w:divBdr>
        <w:top w:val="none" w:sz="0" w:space="0" w:color="auto"/>
        <w:left w:val="none" w:sz="0" w:space="0" w:color="auto"/>
        <w:bottom w:val="none" w:sz="0" w:space="0" w:color="auto"/>
        <w:right w:val="none" w:sz="0" w:space="0" w:color="auto"/>
      </w:divBdr>
    </w:div>
    <w:div w:id="782185286">
      <w:bodyDiv w:val="1"/>
      <w:marLeft w:val="0"/>
      <w:marRight w:val="0"/>
      <w:marTop w:val="0"/>
      <w:marBottom w:val="0"/>
      <w:divBdr>
        <w:top w:val="none" w:sz="0" w:space="0" w:color="auto"/>
        <w:left w:val="none" w:sz="0" w:space="0" w:color="auto"/>
        <w:bottom w:val="none" w:sz="0" w:space="0" w:color="auto"/>
        <w:right w:val="none" w:sz="0" w:space="0" w:color="auto"/>
      </w:divBdr>
    </w:div>
    <w:div w:id="782457557">
      <w:bodyDiv w:val="1"/>
      <w:marLeft w:val="0"/>
      <w:marRight w:val="0"/>
      <w:marTop w:val="0"/>
      <w:marBottom w:val="0"/>
      <w:divBdr>
        <w:top w:val="none" w:sz="0" w:space="0" w:color="auto"/>
        <w:left w:val="none" w:sz="0" w:space="0" w:color="auto"/>
        <w:bottom w:val="none" w:sz="0" w:space="0" w:color="auto"/>
        <w:right w:val="none" w:sz="0" w:space="0" w:color="auto"/>
      </w:divBdr>
    </w:div>
    <w:div w:id="782459957">
      <w:bodyDiv w:val="1"/>
      <w:marLeft w:val="0"/>
      <w:marRight w:val="0"/>
      <w:marTop w:val="0"/>
      <w:marBottom w:val="0"/>
      <w:divBdr>
        <w:top w:val="none" w:sz="0" w:space="0" w:color="auto"/>
        <w:left w:val="none" w:sz="0" w:space="0" w:color="auto"/>
        <w:bottom w:val="none" w:sz="0" w:space="0" w:color="auto"/>
        <w:right w:val="none" w:sz="0" w:space="0" w:color="auto"/>
      </w:divBdr>
    </w:div>
    <w:div w:id="782699278">
      <w:bodyDiv w:val="1"/>
      <w:marLeft w:val="0"/>
      <w:marRight w:val="0"/>
      <w:marTop w:val="0"/>
      <w:marBottom w:val="0"/>
      <w:divBdr>
        <w:top w:val="none" w:sz="0" w:space="0" w:color="auto"/>
        <w:left w:val="none" w:sz="0" w:space="0" w:color="auto"/>
        <w:bottom w:val="none" w:sz="0" w:space="0" w:color="auto"/>
        <w:right w:val="none" w:sz="0" w:space="0" w:color="auto"/>
      </w:divBdr>
    </w:div>
    <w:div w:id="782767077">
      <w:bodyDiv w:val="1"/>
      <w:marLeft w:val="0"/>
      <w:marRight w:val="0"/>
      <w:marTop w:val="0"/>
      <w:marBottom w:val="0"/>
      <w:divBdr>
        <w:top w:val="none" w:sz="0" w:space="0" w:color="auto"/>
        <w:left w:val="none" w:sz="0" w:space="0" w:color="auto"/>
        <w:bottom w:val="none" w:sz="0" w:space="0" w:color="auto"/>
        <w:right w:val="none" w:sz="0" w:space="0" w:color="auto"/>
      </w:divBdr>
    </w:div>
    <w:div w:id="782845233">
      <w:bodyDiv w:val="1"/>
      <w:marLeft w:val="0"/>
      <w:marRight w:val="0"/>
      <w:marTop w:val="0"/>
      <w:marBottom w:val="0"/>
      <w:divBdr>
        <w:top w:val="none" w:sz="0" w:space="0" w:color="auto"/>
        <w:left w:val="none" w:sz="0" w:space="0" w:color="auto"/>
        <w:bottom w:val="none" w:sz="0" w:space="0" w:color="auto"/>
        <w:right w:val="none" w:sz="0" w:space="0" w:color="auto"/>
      </w:divBdr>
    </w:div>
    <w:div w:id="783040449">
      <w:bodyDiv w:val="1"/>
      <w:marLeft w:val="0"/>
      <w:marRight w:val="0"/>
      <w:marTop w:val="0"/>
      <w:marBottom w:val="0"/>
      <w:divBdr>
        <w:top w:val="none" w:sz="0" w:space="0" w:color="auto"/>
        <w:left w:val="none" w:sz="0" w:space="0" w:color="auto"/>
        <w:bottom w:val="none" w:sz="0" w:space="0" w:color="auto"/>
        <w:right w:val="none" w:sz="0" w:space="0" w:color="auto"/>
      </w:divBdr>
    </w:div>
    <w:div w:id="783117665">
      <w:bodyDiv w:val="1"/>
      <w:marLeft w:val="0"/>
      <w:marRight w:val="0"/>
      <w:marTop w:val="0"/>
      <w:marBottom w:val="0"/>
      <w:divBdr>
        <w:top w:val="none" w:sz="0" w:space="0" w:color="auto"/>
        <w:left w:val="none" w:sz="0" w:space="0" w:color="auto"/>
        <w:bottom w:val="none" w:sz="0" w:space="0" w:color="auto"/>
        <w:right w:val="none" w:sz="0" w:space="0" w:color="auto"/>
      </w:divBdr>
    </w:div>
    <w:div w:id="783617724">
      <w:bodyDiv w:val="1"/>
      <w:marLeft w:val="0"/>
      <w:marRight w:val="0"/>
      <w:marTop w:val="0"/>
      <w:marBottom w:val="0"/>
      <w:divBdr>
        <w:top w:val="none" w:sz="0" w:space="0" w:color="auto"/>
        <w:left w:val="none" w:sz="0" w:space="0" w:color="auto"/>
        <w:bottom w:val="none" w:sz="0" w:space="0" w:color="auto"/>
        <w:right w:val="none" w:sz="0" w:space="0" w:color="auto"/>
      </w:divBdr>
    </w:div>
    <w:div w:id="783692544">
      <w:bodyDiv w:val="1"/>
      <w:marLeft w:val="0"/>
      <w:marRight w:val="0"/>
      <w:marTop w:val="0"/>
      <w:marBottom w:val="0"/>
      <w:divBdr>
        <w:top w:val="none" w:sz="0" w:space="0" w:color="auto"/>
        <w:left w:val="none" w:sz="0" w:space="0" w:color="auto"/>
        <w:bottom w:val="none" w:sz="0" w:space="0" w:color="auto"/>
        <w:right w:val="none" w:sz="0" w:space="0" w:color="auto"/>
      </w:divBdr>
    </w:div>
    <w:div w:id="783773362">
      <w:bodyDiv w:val="1"/>
      <w:marLeft w:val="0"/>
      <w:marRight w:val="0"/>
      <w:marTop w:val="0"/>
      <w:marBottom w:val="0"/>
      <w:divBdr>
        <w:top w:val="none" w:sz="0" w:space="0" w:color="auto"/>
        <w:left w:val="none" w:sz="0" w:space="0" w:color="auto"/>
        <w:bottom w:val="none" w:sz="0" w:space="0" w:color="auto"/>
        <w:right w:val="none" w:sz="0" w:space="0" w:color="auto"/>
      </w:divBdr>
    </w:div>
    <w:div w:id="783884953">
      <w:bodyDiv w:val="1"/>
      <w:marLeft w:val="0"/>
      <w:marRight w:val="0"/>
      <w:marTop w:val="0"/>
      <w:marBottom w:val="0"/>
      <w:divBdr>
        <w:top w:val="none" w:sz="0" w:space="0" w:color="auto"/>
        <w:left w:val="none" w:sz="0" w:space="0" w:color="auto"/>
        <w:bottom w:val="none" w:sz="0" w:space="0" w:color="auto"/>
        <w:right w:val="none" w:sz="0" w:space="0" w:color="auto"/>
      </w:divBdr>
    </w:div>
    <w:div w:id="783891966">
      <w:bodyDiv w:val="1"/>
      <w:marLeft w:val="0"/>
      <w:marRight w:val="0"/>
      <w:marTop w:val="0"/>
      <w:marBottom w:val="0"/>
      <w:divBdr>
        <w:top w:val="none" w:sz="0" w:space="0" w:color="auto"/>
        <w:left w:val="none" w:sz="0" w:space="0" w:color="auto"/>
        <w:bottom w:val="none" w:sz="0" w:space="0" w:color="auto"/>
        <w:right w:val="none" w:sz="0" w:space="0" w:color="auto"/>
      </w:divBdr>
    </w:div>
    <w:div w:id="784154993">
      <w:bodyDiv w:val="1"/>
      <w:marLeft w:val="0"/>
      <w:marRight w:val="0"/>
      <w:marTop w:val="0"/>
      <w:marBottom w:val="0"/>
      <w:divBdr>
        <w:top w:val="none" w:sz="0" w:space="0" w:color="auto"/>
        <w:left w:val="none" w:sz="0" w:space="0" w:color="auto"/>
        <w:bottom w:val="none" w:sz="0" w:space="0" w:color="auto"/>
        <w:right w:val="none" w:sz="0" w:space="0" w:color="auto"/>
      </w:divBdr>
    </w:div>
    <w:div w:id="784345812">
      <w:bodyDiv w:val="1"/>
      <w:marLeft w:val="0"/>
      <w:marRight w:val="0"/>
      <w:marTop w:val="0"/>
      <w:marBottom w:val="0"/>
      <w:divBdr>
        <w:top w:val="none" w:sz="0" w:space="0" w:color="auto"/>
        <w:left w:val="none" w:sz="0" w:space="0" w:color="auto"/>
        <w:bottom w:val="none" w:sz="0" w:space="0" w:color="auto"/>
        <w:right w:val="none" w:sz="0" w:space="0" w:color="auto"/>
      </w:divBdr>
    </w:div>
    <w:div w:id="785197094">
      <w:bodyDiv w:val="1"/>
      <w:marLeft w:val="0"/>
      <w:marRight w:val="0"/>
      <w:marTop w:val="0"/>
      <w:marBottom w:val="0"/>
      <w:divBdr>
        <w:top w:val="none" w:sz="0" w:space="0" w:color="auto"/>
        <w:left w:val="none" w:sz="0" w:space="0" w:color="auto"/>
        <w:bottom w:val="none" w:sz="0" w:space="0" w:color="auto"/>
        <w:right w:val="none" w:sz="0" w:space="0" w:color="auto"/>
      </w:divBdr>
    </w:div>
    <w:div w:id="785587929">
      <w:bodyDiv w:val="1"/>
      <w:marLeft w:val="0"/>
      <w:marRight w:val="0"/>
      <w:marTop w:val="0"/>
      <w:marBottom w:val="0"/>
      <w:divBdr>
        <w:top w:val="none" w:sz="0" w:space="0" w:color="auto"/>
        <w:left w:val="none" w:sz="0" w:space="0" w:color="auto"/>
        <w:bottom w:val="none" w:sz="0" w:space="0" w:color="auto"/>
        <w:right w:val="none" w:sz="0" w:space="0" w:color="auto"/>
      </w:divBdr>
    </w:div>
    <w:div w:id="785654858">
      <w:bodyDiv w:val="1"/>
      <w:marLeft w:val="0"/>
      <w:marRight w:val="0"/>
      <w:marTop w:val="0"/>
      <w:marBottom w:val="0"/>
      <w:divBdr>
        <w:top w:val="none" w:sz="0" w:space="0" w:color="auto"/>
        <w:left w:val="none" w:sz="0" w:space="0" w:color="auto"/>
        <w:bottom w:val="none" w:sz="0" w:space="0" w:color="auto"/>
        <w:right w:val="none" w:sz="0" w:space="0" w:color="auto"/>
      </w:divBdr>
    </w:div>
    <w:div w:id="785658908">
      <w:bodyDiv w:val="1"/>
      <w:marLeft w:val="0"/>
      <w:marRight w:val="0"/>
      <w:marTop w:val="0"/>
      <w:marBottom w:val="0"/>
      <w:divBdr>
        <w:top w:val="none" w:sz="0" w:space="0" w:color="auto"/>
        <w:left w:val="none" w:sz="0" w:space="0" w:color="auto"/>
        <w:bottom w:val="none" w:sz="0" w:space="0" w:color="auto"/>
        <w:right w:val="none" w:sz="0" w:space="0" w:color="auto"/>
      </w:divBdr>
    </w:div>
    <w:div w:id="786319847">
      <w:bodyDiv w:val="1"/>
      <w:marLeft w:val="0"/>
      <w:marRight w:val="0"/>
      <w:marTop w:val="0"/>
      <w:marBottom w:val="0"/>
      <w:divBdr>
        <w:top w:val="none" w:sz="0" w:space="0" w:color="auto"/>
        <w:left w:val="none" w:sz="0" w:space="0" w:color="auto"/>
        <w:bottom w:val="none" w:sz="0" w:space="0" w:color="auto"/>
        <w:right w:val="none" w:sz="0" w:space="0" w:color="auto"/>
      </w:divBdr>
    </w:div>
    <w:div w:id="786580712">
      <w:bodyDiv w:val="1"/>
      <w:marLeft w:val="0"/>
      <w:marRight w:val="0"/>
      <w:marTop w:val="0"/>
      <w:marBottom w:val="0"/>
      <w:divBdr>
        <w:top w:val="none" w:sz="0" w:space="0" w:color="auto"/>
        <w:left w:val="none" w:sz="0" w:space="0" w:color="auto"/>
        <w:bottom w:val="none" w:sz="0" w:space="0" w:color="auto"/>
        <w:right w:val="none" w:sz="0" w:space="0" w:color="auto"/>
      </w:divBdr>
    </w:div>
    <w:div w:id="786656246">
      <w:bodyDiv w:val="1"/>
      <w:marLeft w:val="0"/>
      <w:marRight w:val="0"/>
      <w:marTop w:val="0"/>
      <w:marBottom w:val="0"/>
      <w:divBdr>
        <w:top w:val="none" w:sz="0" w:space="0" w:color="auto"/>
        <w:left w:val="none" w:sz="0" w:space="0" w:color="auto"/>
        <w:bottom w:val="none" w:sz="0" w:space="0" w:color="auto"/>
        <w:right w:val="none" w:sz="0" w:space="0" w:color="auto"/>
      </w:divBdr>
    </w:div>
    <w:div w:id="787234386">
      <w:bodyDiv w:val="1"/>
      <w:marLeft w:val="0"/>
      <w:marRight w:val="0"/>
      <w:marTop w:val="0"/>
      <w:marBottom w:val="0"/>
      <w:divBdr>
        <w:top w:val="none" w:sz="0" w:space="0" w:color="auto"/>
        <w:left w:val="none" w:sz="0" w:space="0" w:color="auto"/>
        <w:bottom w:val="none" w:sz="0" w:space="0" w:color="auto"/>
        <w:right w:val="none" w:sz="0" w:space="0" w:color="auto"/>
      </w:divBdr>
    </w:div>
    <w:div w:id="787241802">
      <w:bodyDiv w:val="1"/>
      <w:marLeft w:val="0"/>
      <w:marRight w:val="0"/>
      <w:marTop w:val="0"/>
      <w:marBottom w:val="0"/>
      <w:divBdr>
        <w:top w:val="none" w:sz="0" w:space="0" w:color="auto"/>
        <w:left w:val="none" w:sz="0" w:space="0" w:color="auto"/>
        <w:bottom w:val="none" w:sz="0" w:space="0" w:color="auto"/>
        <w:right w:val="none" w:sz="0" w:space="0" w:color="auto"/>
      </w:divBdr>
    </w:div>
    <w:div w:id="787511036">
      <w:bodyDiv w:val="1"/>
      <w:marLeft w:val="0"/>
      <w:marRight w:val="0"/>
      <w:marTop w:val="0"/>
      <w:marBottom w:val="0"/>
      <w:divBdr>
        <w:top w:val="none" w:sz="0" w:space="0" w:color="auto"/>
        <w:left w:val="none" w:sz="0" w:space="0" w:color="auto"/>
        <w:bottom w:val="none" w:sz="0" w:space="0" w:color="auto"/>
        <w:right w:val="none" w:sz="0" w:space="0" w:color="auto"/>
      </w:divBdr>
    </w:div>
    <w:div w:id="787625110">
      <w:bodyDiv w:val="1"/>
      <w:marLeft w:val="0"/>
      <w:marRight w:val="0"/>
      <w:marTop w:val="0"/>
      <w:marBottom w:val="0"/>
      <w:divBdr>
        <w:top w:val="none" w:sz="0" w:space="0" w:color="auto"/>
        <w:left w:val="none" w:sz="0" w:space="0" w:color="auto"/>
        <w:bottom w:val="none" w:sz="0" w:space="0" w:color="auto"/>
        <w:right w:val="none" w:sz="0" w:space="0" w:color="auto"/>
      </w:divBdr>
    </w:div>
    <w:div w:id="787816801">
      <w:bodyDiv w:val="1"/>
      <w:marLeft w:val="0"/>
      <w:marRight w:val="0"/>
      <w:marTop w:val="0"/>
      <w:marBottom w:val="0"/>
      <w:divBdr>
        <w:top w:val="none" w:sz="0" w:space="0" w:color="auto"/>
        <w:left w:val="none" w:sz="0" w:space="0" w:color="auto"/>
        <w:bottom w:val="none" w:sz="0" w:space="0" w:color="auto"/>
        <w:right w:val="none" w:sz="0" w:space="0" w:color="auto"/>
      </w:divBdr>
    </w:div>
    <w:div w:id="787968464">
      <w:bodyDiv w:val="1"/>
      <w:marLeft w:val="0"/>
      <w:marRight w:val="0"/>
      <w:marTop w:val="0"/>
      <w:marBottom w:val="0"/>
      <w:divBdr>
        <w:top w:val="none" w:sz="0" w:space="0" w:color="auto"/>
        <w:left w:val="none" w:sz="0" w:space="0" w:color="auto"/>
        <w:bottom w:val="none" w:sz="0" w:space="0" w:color="auto"/>
        <w:right w:val="none" w:sz="0" w:space="0" w:color="auto"/>
      </w:divBdr>
    </w:div>
    <w:div w:id="788091538">
      <w:bodyDiv w:val="1"/>
      <w:marLeft w:val="0"/>
      <w:marRight w:val="0"/>
      <w:marTop w:val="0"/>
      <w:marBottom w:val="0"/>
      <w:divBdr>
        <w:top w:val="none" w:sz="0" w:space="0" w:color="auto"/>
        <w:left w:val="none" w:sz="0" w:space="0" w:color="auto"/>
        <w:bottom w:val="none" w:sz="0" w:space="0" w:color="auto"/>
        <w:right w:val="none" w:sz="0" w:space="0" w:color="auto"/>
      </w:divBdr>
    </w:div>
    <w:div w:id="788360516">
      <w:bodyDiv w:val="1"/>
      <w:marLeft w:val="0"/>
      <w:marRight w:val="0"/>
      <w:marTop w:val="0"/>
      <w:marBottom w:val="0"/>
      <w:divBdr>
        <w:top w:val="none" w:sz="0" w:space="0" w:color="auto"/>
        <w:left w:val="none" w:sz="0" w:space="0" w:color="auto"/>
        <w:bottom w:val="none" w:sz="0" w:space="0" w:color="auto"/>
        <w:right w:val="none" w:sz="0" w:space="0" w:color="auto"/>
      </w:divBdr>
    </w:div>
    <w:div w:id="788403395">
      <w:bodyDiv w:val="1"/>
      <w:marLeft w:val="0"/>
      <w:marRight w:val="0"/>
      <w:marTop w:val="0"/>
      <w:marBottom w:val="0"/>
      <w:divBdr>
        <w:top w:val="none" w:sz="0" w:space="0" w:color="auto"/>
        <w:left w:val="none" w:sz="0" w:space="0" w:color="auto"/>
        <w:bottom w:val="none" w:sz="0" w:space="0" w:color="auto"/>
        <w:right w:val="none" w:sz="0" w:space="0" w:color="auto"/>
      </w:divBdr>
    </w:div>
    <w:div w:id="788470168">
      <w:bodyDiv w:val="1"/>
      <w:marLeft w:val="0"/>
      <w:marRight w:val="0"/>
      <w:marTop w:val="0"/>
      <w:marBottom w:val="0"/>
      <w:divBdr>
        <w:top w:val="none" w:sz="0" w:space="0" w:color="auto"/>
        <w:left w:val="none" w:sz="0" w:space="0" w:color="auto"/>
        <w:bottom w:val="none" w:sz="0" w:space="0" w:color="auto"/>
        <w:right w:val="none" w:sz="0" w:space="0" w:color="auto"/>
      </w:divBdr>
    </w:div>
    <w:div w:id="788470913">
      <w:bodyDiv w:val="1"/>
      <w:marLeft w:val="0"/>
      <w:marRight w:val="0"/>
      <w:marTop w:val="0"/>
      <w:marBottom w:val="0"/>
      <w:divBdr>
        <w:top w:val="none" w:sz="0" w:space="0" w:color="auto"/>
        <w:left w:val="none" w:sz="0" w:space="0" w:color="auto"/>
        <w:bottom w:val="none" w:sz="0" w:space="0" w:color="auto"/>
        <w:right w:val="none" w:sz="0" w:space="0" w:color="auto"/>
      </w:divBdr>
    </w:div>
    <w:div w:id="788626661">
      <w:bodyDiv w:val="1"/>
      <w:marLeft w:val="0"/>
      <w:marRight w:val="0"/>
      <w:marTop w:val="0"/>
      <w:marBottom w:val="0"/>
      <w:divBdr>
        <w:top w:val="none" w:sz="0" w:space="0" w:color="auto"/>
        <w:left w:val="none" w:sz="0" w:space="0" w:color="auto"/>
        <w:bottom w:val="none" w:sz="0" w:space="0" w:color="auto"/>
        <w:right w:val="none" w:sz="0" w:space="0" w:color="auto"/>
      </w:divBdr>
    </w:div>
    <w:div w:id="788815620">
      <w:bodyDiv w:val="1"/>
      <w:marLeft w:val="0"/>
      <w:marRight w:val="0"/>
      <w:marTop w:val="0"/>
      <w:marBottom w:val="0"/>
      <w:divBdr>
        <w:top w:val="none" w:sz="0" w:space="0" w:color="auto"/>
        <w:left w:val="none" w:sz="0" w:space="0" w:color="auto"/>
        <w:bottom w:val="none" w:sz="0" w:space="0" w:color="auto"/>
        <w:right w:val="none" w:sz="0" w:space="0" w:color="auto"/>
      </w:divBdr>
    </w:div>
    <w:div w:id="788935082">
      <w:bodyDiv w:val="1"/>
      <w:marLeft w:val="0"/>
      <w:marRight w:val="0"/>
      <w:marTop w:val="0"/>
      <w:marBottom w:val="0"/>
      <w:divBdr>
        <w:top w:val="none" w:sz="0" w:space="0" w:color="auto"/>
        <w:left w:val="none" w:sz="0" w:space="0" w:color="auto"/>
        <w:bottom w:val="none" w:sz="0" w:space="0" w:color="auto"/>
        <w:right w:val="none" w:sz="0" w:space="0" w:color="auto"/>
      </w:divBdr>
    </w:div>
    <w:div w:id="789008113">
      <w:bodyDiv w:val="1"/>
      <w:marLeft w:val="0"/>
      <w:marRight w:val="0"/>
      <w:marTop w:val="0"/>
      <w:marBottom w:val="0"/>
      <w:divBdr>
        <w:top w:val="none" w:sz="0" w:space="0" w:color="auto"/>
        <w:left w:val="none" w:sz="0" w:space="0" w:color="auto"/>
        <w:bottom w:val="none" w:sz="0" w:space="0" w:color="auto"/>
        <w:right w:val="none" w:sz="0" w:space="0" w:color="auto"/>
      </w:divBdr>
    </w:div>
    <w:div w:id="789474071">
      <w:bodyDiv w:val="1"/>
      <w:marLeft w:val="0"/>
      <w:marRight w:val="0"/>
      <w:marTop w:val="0"/>
      <w:marBottom w:val="0"/>
      <w:divBdr>
        <w:top w:val="none" w:sz="0" w:space="0" w:color="auto"/>
        <w:left w:val="none" w:sz="0" w:space="0" w:color="auto"/>
        <w:bottom w:val="none" w:sz="0" w:space="0" w:color="auto"/>
        <w:right w:val="none" w:sz="0" w:space="0" w:color="auto"/>
      </w:divBdr>
    </w:div>
    <w:div w:id="789516004">
      <w:bodyDiv w:val="1"/>
      <w:marLeft w:val="0"/>
      <w:marRight w:val="0"/>
      <w:marTop w:val="0"/>
      <w:marBottom w:val="0"/>
      <w:divBdr>
        <w:top w:val="none" w:sz="0" w:space="0" w:color="auto"/>
        <w:left w:val="none" w:sz="0" w:space="0" w:color="auto"/>
        <w:bottom w:val="none" w:sz="0" w:space="0" w:color="auto"/>
        <w:right w:val="none" w:sz="0" w:space="0" w:color="auto"/>
      </w:divBdr>
    </w:div>
    <w:div w:id="789932438">
      <w:bodyDiv w:val="1"/>
      <w:marLeft w:val="0"/>
      <w:marRight w:val="0"/>
      <w:marTop w:val="0"/>
      <w:marBottom w:val="0"/>
      <w:divBdr>
        <w:top w:val="none" w:sz="0" w:space="0" w:color="auto"/>
        <w:left w:val="none" w:sz="0" w:space="0" w:color="auto"/>
        <w:bottom w:val="none" w:sz="0" w:space="0" w:color="auto"/>
        <w:right w:val="none" w:sz="0" w:space="0" w:color="auto"/>
      </w:divBdr>
    </w:div>
    <w:div w:id="789973104">
      <w:bodyDiv w:val="1"/>
      <w:marLeft w:val="0"/>
      <w:marRight w:val="0"/>
      <w:marTop w:val="0"/>
      <w:marBottom w:val="0"/>
      <w:divBdr>
        <w:top w:val="none" w:sz="0" w:space="0" w:color="auto"/>
        <w:left w:val="none" w:sz="0" w:space="0" w:color="auto"/>
        <w:bottom w:val="none" w:sz="0" w:space="0" w:color="auto"/>
        <w:right w:val="none" w:sz="0" w:space="0" w:color="auto"/>
      </w:divBdr>
    </w:div>
    <w:div w:id="790053548">
      <w:bodyDiv w:val="1"/>
      <w:marLeft w:val="0"/>
      <w:marRight w:val="0"/>
      <w:marTop w:val="0"/>
      <w:marBottom w:val="0"/>
      <w:divBdr>
        <w:top w:val="none" w:sz="0" w:space="0" w:color="auto"/>
        <w:left w:val="none" w:sz="0" w:space="0" w:color="auto"/>
        <w:bottom w:val="none" w:sz="0" w:space="0" w:color="auto"/>
        <w:right w:val="none" w:sz="0" w:space="0" w:color="auto"/>
      </w:divBdr>
    </w:div>
    <w:div w:id="790132440">
      <w:bodyDiv w:val="1"/>
      <w:marLeft w:val="0"/>
      <w:marRight w:val="0"/>
      <w:marTop w:val="0"/>
      <w:marBottom w:val="0"/>
      <w:divBdr>
        <w:top w:val="none" w:sz="0" w:space="0" w:color="auto"/>
        <w:left w:val="none" w:sz="0" w:space="0" w:color="auto"/>
        <w:bottom w:val="none" w:sz="0" w:space="0" w:color="auto"/>
        <w:right w:val="none" w:sz="0" w:space="0" w:color="auto"/>
      </w:divBdr>
    </w:div>
    <w:div w:id="790170205">
      <w:bodyDiv w:val="1"/>
      <w:marLeft w:val="0"/>
      <w:marRight w:val="0"/>
      <w:marTop w:val="0"/>
      <w:marBottom w:val="0"/>
      <w:divBdr>
        <w:top w:val="none" w:sz="0" w:space="0" w:color="auto"/>
        <w:left w:val="none" w:sz="0" w:space="0" w:color="auto"/>
        <w:bottom w:val="none" w:sz="0" w:space="0" w:color="auto"/>
        <w:right w:val="none" w:sz="0" w:space="0" w:color="auto"/>
      </w:divBdr>
    </w:div>
    <w:div w:id="790589996">
      <w:bodyDiv w:val="1"/>
      <w:marLeft w:val="0"/>
      <w:marRight w:val="0"/>
      <w:marTop w:val="0"/>
      <w:marBottom w:val="0"/>
      <w:divBdr>
        <w:top w:val="none" w:sz="0" w:space="0" w:color="auto"/>
        <w:left w:val="none" w:sz="0" w:space="0" w:color="auto"/>
        <w:bottom w:val="none" w:sz="0" w:space="0" w:color="auto"/>
        <w:right w:val="none" w:sz="0" w:space="0" w:color="auto"/>
      </w:divBdr>
    </w:div>
    <w:div w:id="790780002">
      <w:bodyDiv w:val="1"/>
      <w:marLeft w:val="0"/>
      <w:marRight w:val="0"/>
      <w:marTop w:val="0"/>
      <w:marBottom w:val="0"/>
      <w:divBdr>
        <w:top w:val="none" w:sz="0" w:space="0" w:color="auto"/>
        <w:left w:val="none" w:sz="0" w:space="0" w:color="auto"/>
        <w:bottom w:val="none" w:sz="0" w:space="0" w:color="auto"/>
        <w:right w:val="none" w:sz="0" w:space="0" w:color="auto"/>
      </w:divBdr>
    </w:div>
    <w:div w:id="790783469">
      <w:bodyDiv w:val="1"/>
      <w:marLeft w:val="0"/>
      <w:marRight w:val="0"/>
      <w:marTop w:val="0"/>
      <w:marBottom w:val="0"/>
      <w:divBdr>
        <w:top w:val="none" w:sz="0" w:space="0" w:color="auto"/>
        <w:left w:val="none" w:sz="0" w:space="0" w:color="auto"/>
        <w:bottom w:val="none" w:sz="0" w:space="0" w:color="auto"/>
        <w:right w:val="none" w:sz="0" w:space="0" w:color="auto"/>
      </w:divBdr>
    </w:div>
    <w:div w:id="790898241">
      <w:bodyDiv w:val="1"/>
      <w:marLeft w:val="0"/>
      <w:marRight w:val="0"/>
      <w:marTop w:val="0"/>
      <w:marBottom w:val="0"/>
      <w:divBdr>
        <w:top w:val="none" w:sz="0" w:space="0" w:color="auto"/>
        <w:left w:val="none" w:sz="0" w:space="0" w:color="auto"/>
        <w:bottom w:val="none" w:sz="0" w:space="0" w:color="auto"/>
        <w:right w:val="none" w:sz="0" w:space="0" w:color="auto"/>
      </w:divBdr>
    </w:div>
    <w:div w:id="791173947">
      <w:bodyDiv w:val="1"/>
      <w:marLeft w:val="0"/>
      <w:marRight w:val="0"/>
      <w:marTop w:val="0"/>
      <w:marBottom w:val="0"/>
      <w:divBdr>
        <w:top w:val="none" w:sz="0" w:space="0" w:color="auto"/>
        <w:left w:val="none" w:sz="0" w:space="0" w:color="auto"/>
        <w:bottom w:val="none" w:sz="0" w:space="0" w:color="auto"/>
        <w:right w:val="none" w:sz="0" w:space="0" w:color="auto"/>
      </w:divBdr>
    </w:div>
    <w:div w:id="791247491">
      <w:bodyDiv w:val="1"/>
      <w:marLeft w:val="0"/>
      <w:marRight w:val="0"/>
      <w:marTop w:val="0"/>
      <w:marBottom w:val="0"/>
      <w:divBdr>
        <w:top w:val="none" w:sz="0" w:space="0" w:color="auto"/>
        <w:left w:val="none" w:sz="0" w:space="0" w:color="auto"/>
        <w:bottom w:val="none" w:sz="0" w:space="0" w:color="auto"/>
        <w:right w:val="none" w:sz="0" w:space="0" w:color="auto"/>
      </w:divBdr>
    </w:div>
    <w:div w:id="791485508">
      <w:bodyDiv w:val="1"/>
      <w:marLeft w:val="0"/>
      <w:marRight w:val="0"/>
      <w:marTop w:val="0"/>
      <w:marBottom w:val="0"/>
      <w:divBdr>
        <w:top w:val="none" w:sz="0" w:space="0" w:color="auto"/>
        <w:left w:val="none" w:sz="0" w:space="0" w:color="auto"/>
        <w:bottom w:val="none" w:sz="0" w:space="0" w:color="auto"/>
        <w:right w:val="none" w:sz="0" w:space="0" w:color="auto"/>
      </w:divBdr>
    </w:div>
    <w:div w:id="791558309">
      <w:bodyDiv w:val="1"/>
      <w:marLeft w:val="0"/>
      <w:marRight w:val="0"/>
      <w:marTop w:val="0"/>
      <w:marBottom w:val="0"/>
      <w:divBdr>
        <w:top w:val="none" w:sz="0" w:space="0" w:color="auto"/>
        <w:left w:val="none" w:sz="0" w:space="0" w:color="auto"/>
        <w:bottom w:val="none" w:sz="0" w:space="0" w:color="auto"/>
        <w:right w:val="none" w:sz="0" w:space="0" w:color="auto"/>
      </w:divBdr>
    </w:div>
    <w:div w:id="791704020">
      <w:bodyDiv w:val="1"/>
      <w:marLeft w:val="0"/>
      <w:marRight w:val="0"/>
      <w:marTop w:val="0"/>
      <w:marBottom w:val="0"/>
      <w:divBdr>
        <w:top w:val="none" w:sz="0" w:space="0" w:color="auto"/>
        <w:left w:val="none" w:sz="0" w:space="0" w:color="auto"/>
        <w:bottom w:val="none" w:sz="0" w:space="0" w:color="auto"/>
        <w:right w:val="none" w:sz="0" w:space="0" w:color="auto"/>
      </w:divBdr>
    </w:div>
    <w:div w:id="791898033">
      <w:bodyDiv w:val="1"/>
      <w:marLeft w:val="0"/>
      <w:marRight w:val="0"/>
      <w:marTop w:val="0"/>
      <w:marBottom w:val="0"/>
      <w:divBdr>
        <w:top w:val="none" w:sz="0" w:space="0" w:color="auto"/>
        <w:left w:val="none" w:sz="0" w:space="0" w:color="auto"/>
        <w:bottom w:val="none" w:sz="0" w:space="0" w:color="auto"/>
        <w:right w:val="none" w:sz="0" w:space="0" w:color="auto"/>
      </w:divBdr>
    </w:div>
    <w:div w:id="791943723">
      <w:bodyDiv w:val="1"/>
      <w:marLeft w:val="0"/>
      <w:marRight w:val="0"/>
      <w:marTop w:val="0"/>
      <w:marBottom w:val="0"/>
      <w:divBdr>
        <w:top w:val="none" w:sz="0" w:space="0" w:color="auto"/>
        <w:left w:val="none" w:sz="0" w:space="0" w:color="auto"/>
        <w:bottom w:val="none" w:sz="0" w:space="0" w:color="auto"/>
        <w:right w:val="none" w:sz="0" w:space="0" w:color="auto"/>
      </w:divBdr>
    </w:div>
    <w:div w:id="792134147">
      <w:bodyDiv w:val="1"/>
      <w:marLeft w:val="0"/>
      <w:marRight w:val="0"/>
      <w:marTop w:val="0"/>
      <w:marBottom w:val="0"/>
      <w:divBdr>
        <w:top w:val="none" w:sz="0" w:space="0" w:color="auto"/>
        <w:left w:val="none" w:sz="0" w:space="0" w:color="auto"/>
        <w:bottom w:val="none" w:sz="0" w:space="0" w:color="auto"/>
        <w:right w:val="none" w:sz="0" w:space="0" w:color="auto"/>
      </w:divBdr>
    </w:div>
    <w:div w:id="792209804">
      <w:bodyDiv w:val="1"/>
      <w:marLeft w:val="0"/>
      <w:marRight w:val="0"/>
      <w:marTop w:val="0"/>
      <w:marBottom w:val="0"/>
      <w:divBdr>
        <w:top w:val="none" w:sz="0" w:space="0" w:color="auto"/>
        <w:left w:val="none" w:sz="0" w:space="0" w:color="auto"/>
        <w:bottom w:val="none" w:sz="0" w:space="0" w:color="auto"/>
        <w:right w:val="none" w:sz="0" w:space="0" w:color="auto"/>
      </w:divBdr>
    </w:div>
    <w:div w:id="792291995">
      <w:bodyDiv w:val="1"/>
      <w:marLeft w:val="0"/>
      <w:marRight w:val="0"/>
      <w:marTop w:val="0"/>
      <w:marBottom w:val="0"/>
      <w:divBdr>
        <w:top w:val="none" w:sz="0" w:space="0" w:color="auto"/>
        <w:left w:val="none" w:sz="0" w:space="0" w:color="auto"/>
        <w:bottom w:val="none" w:sz="0" w:space="0" w:color="auto"/>
        <w:right w:val="none" w:sz="0" w:space="0" w:color="auto"/>
      </w:divBdr>
    </w:div>
    <w:div w:id="792408522">
      <w:bodyDiv w:val="1"/>
      <w:marLeft w:val="0"/>
      <w:marRight w:val="0"/>
      <w:marTop w:val="0"/>
      <w:marBottom w:val="0"/>
      <w:divBdr>
        <w:top w:val="none" w:sz="0" w:space="0" w:color="auto"/>
        <w:left w:val="none" w:sz="0" w:space="0" w:color="auto"/>
        <w:bottom w:val="none" w:sz="0" w:space="0" w:color="auto"/>
        <w:right w:val="none" w:sz="0" w:space="0" w:color="auto"/>
      </w:divBdr>
    </w:div>
    <w:div w:id="792554645">
      <w:bodyDiv w:val="1"/>
      <w:marLeft w:val="0"/>
      <w:marRight w:val="0"/>
      <w:marTop w:val="0"/>
      <w:marBottom w:val="0"/>
      <w:divBdr>
        <w:top w:val="none" w:sz="0" w:space="0" w:color="auto"/>
        <w:left w:val="none" w:sz="0" w:space="0" w:color="auto"/>
        <w:bottom w:val="none" w:sz="0" w:space="0" w:color="auto"/>
        <w:right w:val="none" w:sz="0" w:space="0" w:color="auto"/>
      </w:divBdr>
    </w:div>
    <w:div w:id="792600623">
      <w:bodyDiv w:val="1"/>
      <w:marLeft w:val="0"/>
      <w:marRight w:val="0"/>
      <w:marTop w:val="0"/>
      <w:marBottom w:val="0"/>
      <w:divBdr>
        <w:top w:val="none" w:sz="0" w:space="0" w:color="auto"/>
        <w:left w:val="none" w:sz="0" w:space="0" w:color="auto"/>
        <w:bottom w:val="none" w:sz="0" w:space="0" w:color="auto"/>
        <w:right w:val="none" w:sz="0" w:space="0" w:color="auto"/>
      </w:divBdr>
    </w:div>
    <w:div w:id="792669781">
      <w:bodyDiv w:val="1"/>
      <w:marLeft w:val="0"/>
      <w:marRight w:val="0"/>
      <w:marTop w:val="0"/>
      <w:marBottom w:val="0"/>
      <w:divBdr>
        <w:top w:val="none" w:sz="0" w:space="0" w:color="auto"/>
        <w:left w:val="none" w:sz="0" w:space="0" w:color="auto"/>
        <w:bottom w:val="none" w:sz="0" w:space="0" w:color="auto"/>
        <w:right w:val="none" w:sz="0" w:space="0" w:color="auto"/>
      </w:divBdr>
    </w:div>
    <w:div w:id="792820478">
      <w:bodyDiv w:val="1"/>
      <w:marLeft w:val="0"/>
      <w:marRight w:val="0"/>
      <w:marTop w:val="0"/>
      <w:marBottom w:val="0"/>
      <w:divBdr>
        <w:top w:val="none" w:sz="0" w:space="0" w:color="auto"/>
        <w:left w:val="none" w:sz="0" w:space="0" w:color="auto"/>
        <w:bottom w:val="none" w:sz="0" w:space="0" w:color="auto"/>
        <w:right w:val="none" w:sz="0" w:space="0" w:color="auto"/>
      </w:divBdr>
    </w:div>
    <w:div w:id="793063478">
      <w:bodyDiv w:val="1"/>
      <w:marLeft w:val="0"/>
      <w:marRight w:val="0"/>
      <w:marTop w:val="0"/>
      <w:marBottom w:val="0"/>
      <w:divBdr>
        <w:top w:val="none" w:sz="0" w:space="0" w:color="auto"/>
        <w:left w:val="none" w:sz="0" w:space="0" w:color="auto"/>
        <w:bottom w:val="none" w:sz="0" w:space="0" w:color="auto"/>
        <w:right w:val="none" w:sz="0" w:space="0" w:color="auto"/>
      </w:divBdr>
    </w:div>
    <w:div w:id="793134317">
      <w:bodyDiv w:val="1"/>
      <w:marLeft w:val="0"/>
      <w:marRight w:val="0"/>
      <w:marTop w:val="0"/>
      <w:marBottom w:val="0"/>
      <w:divBdr>
        <w:top w:val="none" w:sz="0" w:space="0" w:color="auto"/>
        <w:left w:val="none" w:sz="0" w:space="0" w:color="auto"/>
        <w:bottom w:val="none" w:sz="0" w:space="0" w:color="auto"/>
        <w:right w:val="none" w:sz="0" w:space="0" w:color="auto"/>
      </w:divBdr>
    </w:div>
    <w:div w:id="793720038">
      <w:bodyDiv w:val="1"/>
      <w:marLeft w:val="0"/>
      <w:marRight w:val="0"/>
      <w:marTop w:val="0"/>
      <w:marBottom w:val="0"/>
      <w:divBdr>
        <w:top w:val="none" w:sz="0" w:space="0" w:color="auto"/>
        <w:left w:val="none" w:sz="0" w:space="0" w:color="auto"/>
        <w:bottom w:val="none" w:sz="0" w:space="0" w:color="auto"/>
        <w:right w:val="none" w:sz="0" w:space="0" w:color="auto"/>
      </w:divBdr>
    </w:div>
    <w:div w:id="794298474">
      <w:bodyDiv w:val="1"/>
      <w:marLeft w:val="0"/>
      <w:marRight w:val="0"/>
      <w:marTop w:val="0"/>
      <w:marBottom w:val="0"/>
      <w:divBdr>
        <w:top w:val="none" w:sz="0" w:space="0" w:color="auto"/>
        <w:left w:val="none" w:sz="0" w:space="0" w:color="auto"/>
        <w:bottom w:val="none" w:sz="0" w:space="0" w:color="auto"/>
        <w:right w:val="none" w:sz="0" w:space="0" w:color="auto"/>
      </w:divBdr>
    </w:div>
    <w:div w:id="794635845">
      <w:bodyDiv w:val="1"/>
      <w:marLeft w:val="0"/>
      <w:marRight w:val="0"/>
      <w:marTop w:val="0"/>
      <w:marBottom w:val="0"/>
      <w:divBdr>
        <w:top w:val="none" w:sz="0" w:space="0" w:color="auto"/>
        <w:left w:val="none" w:sz="0" w:space="0" w:color="auto"/>
        <w:bottom w:val="none" w:sz="0" w:space="0" w:color="auto"/>
        <w:right w:val="none" w:sz="0" w:space="0" w:color="auto"/>
      </w:divBdr>
    </w:div>
    <w:div w:id="794954457">
      <w:bodyDiv w:val="1"/>
      <w:marLeft w:val="0"/>
      <w:marRight w:val="0"/>
      <w:marTop w:val="0"/>
      <w:marBottom w:val="0"/>
      <w:divBdr>
        <w:top w:val="none" w:sz="0" w:space="0" w:color="auto"/>
        <w:left w:val="none" w:sz="0" w:space="0" w:color="auto"/>
        <w:bottom w:val="none" w:sz="0" w:space="0" w:color="auto"/>
        <w:right w:val="none" w:sz="0" w:space="0" w:color="auto"/>
      </w:divBdr>
    </w:div>
    <w:div w:id="795021913">
      <w:bodyDiv w:val="1"/>
      <w:marLeft w:val="0"/>
      <w:marRight w:val="0"/>
      <w:marTop w:val="0"/>
      <w:marBottom w:val="0"/>
      <w:divBdr>
        <w:top w:val="none" w:sz="0" w:space="0" w:color="auto"/>
        <w:left w:val="none" w:sz="0" w:space="0" w:color="auto"/>
        <w:bottom w:val="none" w:sz="0" w:space="0" w:color="auto"/>
        <w:right w:val="none" w:sz="0" w:space="0" w:color="auto"/>
      </w:divBdr>
    </w:div>
    <w:div w:id="795490071">
      <w:bodyDiv w:val="1"/>
      <w:marLeft w:val="0"/>
      <w:marRight w:val="0"/>
      <w:marTop w:val="0"/>
      <w:marBottom w:val="0"/>
      <w:divBdr>
        <w:top w:val="none" w:sz="0" w:space="0" w:color="auto"/>
        <w:left w:val="none" w:sz="0" w:space="0" w:color="auto"/>
        <w:bottom w:val="none" w:sz="0" w:space="0" w:color="auto"/>
        <w:right w:val="none" w:sz="0" w:space="0" w:color="auto"/>
      </w:divBdr>
    </w:div>
    <w:div w:id="795563706">
      <w:bodyDiv w:val="1"/>
      <w:marLeft w:val="0"/>
      <w:marRight w:val="0"/>
      <w:marTop w:val="0"/>
      <w:marBottom w:val="0"/>
      <w:divBdr>
        <w:top w:val="none" w:sz="0" w:space="0" w:color="auto"/>
        <w:left w:val="none" w:sz="0" w:space="0" w:color="auto"/>
        <w:bottom w:val="none" w:sz="0" w:space="0" w:color="auto"/>
        <w:right w:val="none" w:sz="0" w:space="0" w:color="auto"/>
      </w:divBdr>
    </w:div>
    <w:div w:id="795756963">
      <w:bodyDiv w:val="1"/>
      <w:marLeft w:val="0"/>
      <w:marRight w:val="0"/>
      <w:marTop w:val="0"/>
      <w:marBottom w:val="0"/>
      <w:divBdr>
        <w:top w:val="none" w:sz="0" w:space="0" w:color="auto"/>
        <w:left w:val="none" w:sz="0" w:space="0" w:color="auto"/>
        <w:bottom w:val="none" w:sz="0" w:space="0" w:color="auto"/>
        <w:right w:val="none" w:sz="0" w:space="0" w:color="auto"/>
      </w:divBdr>
    </w:div>
    <w:div w:id="796139394">
      <w:bodyDiv w:val="1"/>
      <w:marLeft w:val="0"/>
      <w:marRight w:val="0"/>
      <w:marTop w:val="0"/>
      <w:marBottom w:val="0"/>
      <w:divBdr>
        <w:top w:val="none" w:sz="0" w:space="0" w:color="auto"/>
        <w:left w:val="none" w:sz="0" w:space="0" w:color="auto"/>
        <w:bottom w:val="none" w:sz="0" w:space="0" w:color="auto"/>
        <w:right w:val="none" w:sz="0" w:space="0" w:color="auto"/>
      </w:divBdr>
    </w:div>
    <w:div w:id="796218608">
      <w:bodyDiv w:val="1"/>
      <w:marLeft w:val="0"/>
      <w:marRight w:val="0"/>
      <w:marTop w:val="0"/>
      <w:marBottom w:val="0"/>
      <w:divBdr>
        <w:top w:val="none" w:sz="0" w:space="0" w:color="auto"/>
        <w:left w:val="none" w:sz="0" w:space="0" w:color="auto"/>
        <w:bottom w:val="none" w:sz="0" w:space="0" w:color="auto"/>
        <w:right w:val="none" w:sz="0" w:space="0" w:color="auto"/>
      </w:divBdr>
    </w:div>
    <w:div w:id="796411581">
      <w:bodyDiv w:val="1"/>
      <w:marLeft w:val="0"/>
      <w:marRight w:val="0"/>
      <w:marTop w:val="0"/>
      <w:marBottom w:val="0"/>
      <w:divBdr>
        <w:top w:val="none" w:sz="0" w:space="0" w:color="auto"/>
        <w:left w:val="none" w:sz="0" w:space="0" w:color="auto"/>
        <w:bottom w:val="none" w:sz="0" w:space="0" w:color="auto"/>
        <w:right w:val="none" w:sz="0" w:space="0" w:color="auto"/>
      </w:divBdr>
    </w:div>
    <w:div w:id="796606489">
      <w:bodyDiv w:val="1"/>
      <w:marLeft w:val="0"/>
      <w:marRight w:val="0"/>
      <w:marTop w:val="0"/>
      <w:marBottom w:val="0"/>
      <w:divBdr>
        <w:top w:val="none" w:sz="0" w:space="0" w:color="auto"/>
        <w:left w:val="none" w:sz="0" w:space="0" w:color="auto"/>
        <w:bottom w:val="none" w:sz="0" w:space="0" w:color="auto"/>
        <w:right w:val="none" w:sz="0" w:space="0" w:color="auto"/>
      </w:divBdr>
    </w:div>
    <w:div w:id="796751927">
      <w:bodyDiv w:val="1"/>
      <w:marLeft w:val="0"/>
      <w:marRight w:val="0"/>
      <w:marTop w:val="0"/>
      <w:marBottom w:val="0"/>
      <w:divBdr>
        <w:top w:val="none" w:sz="0" w:space="0" w:color="auto"/>
        <w:left w:val="none" w:sz="0" w:space="0" w:color="auto"/>
        <w:bottom w:val="none" w:sz="0" w:space="0" w:color="auto"/>
        <w:right w:val="none" w:sz="0" w:space="0" w:color="auto"/>
      </w:divBdr>
    </w:div>
    <w:div w:id="796803183">
      <w:bodyDiv w:val="1"/>
      <w:marLeft w:val="0"/>
      <w:marRight w:val="0"/>
      <w:marTop w:val="0"/>
      <w:marBottom w:val="0"/>
      <w:divBdr>
        <w:top w:val="none" w:sz="0" w:space="0" w:color="auto"/>
        <w:left w:val="none" w:sz="0" w:space="0" w:color="auto"/>
        <w:bottom w:val="none" w:sz="0" w:space="0" w:color="auto"/>
        <w:right w:val="none" w:sz="0" w:space="0" w:color="auto"/>
      </w:divBdr>
    </w:div>
    <w:div w:id="797185445">
      <w:bodyDiv w:val="1"/>
      <w:marLeft w:val="0"/>
      <w:marRight w:val="0"/>
      <w:marTop w:val="0"/>
      <w:marBottom w:val="0"/>
      <w:divBdr>
        <w:top w:val="none" w:sz="0" w:space="0" w:color="auto"/>
        <w:left w:val="none" w:sz="0" w:space="0" w:color="auto"/>
        <w:bottom w:val="none" w:sz="0" w:space="0" w:color="auto"/>
        <w:right w:val="none" w:sz="0" w:space="0" w:color="auto"/>
      </w:divBdr>
    </w:div>
    <w:div w:id="797604112">
      <w:bodyDiv w:val="1"/>
      <w:marLeft w:val="0"/>
      <w:marRight w:val="0"/>
      <w:marTop w:val="0"/>
      <w:marBottom w:val="0"/>
      <w:divBdr>
        <w:top w:val="none" w:sz="0" w:space="0" w:color="auto"/>
        <w:left w:val="none" w:sz="0" w:space="0" w:color="auto"/>
        <w:bottom w:val="none" w:sz="0" w:space="0" w:color="auto"/>
        <w:right w:val="none" w:sz="0" w:space="0" w:color="auto"/>
      </w:divBdr>
    </w:div>
    <w:div w:id="797645650">
      <w:bodyDiv w:val="1"/>
      <w:marLeft w:val="0"/>
      <w:marRight w:val="0"/>
      <w:marTop w:val="0"/>
      <w:marBottom w:val="0"/>
      <w:divBdr>
        <w:top w:val="none" w:sz="0" w:space="0" w:color="auto"/>
        <w:left w:val="none" w:sz="0" w:space="0" w:color="auto"/>
        <w:bottom w:val="none" w:sz="0" w:space="0" w:color="auto"/>
        <w:right w:val="none" w:sz="0" w:space="0" w:color="auto"/>
      </w:divBdr>
    </w:div>
    <w:div w:id="798032658">
      <w:bodyDiv w:val="1"/>
      <w:marLeft w:val="0"/>
      <w:marRight w:val="0"/>
      <w:marTop w:val="0"/>
      <w:marBottom w:val="0"/>
      <w:divBdr>
        <w:top w:val="none" w:sz="0" w:space="0" w:color="auto"/>
        <w:left w:val="none" w:sz="0" w:space="0" w:color="auto"/>
        <w:bottom w:val="none" w:sz="0" w:space="0" w:color="auto"/>
        <w:right w:val="none" w:sz="0" w:space="0" w:color="auto"/>
      </w:divBdr>
    </w:div>
    <w:div w:id="798231359">
      <w:bodyDiv w:val="1"/>
      <w:marLeft w:val="0"/>
      <w:marRight w:val="0"/>
      <w:marTop w:val="0"/>
      <w:marBottom w:val="0"/>
      <w:divBdr>
        <w:top w:val="none" w:sz="0" w:space="0" w:color="auto"/>
        <w:left w:val="none" w:sz="0" w:space="0" w:color="auto"/>
        <w:bottom w:val="none" w:sz="0" w:space="0" w:color="auto"/>
        <w:right w:val="none" w:sz="0" w:space="0" w:color="auto"/>
      </w:divBdr>
    </w:div>
    <w:div w:id="798255776">
      <w:bodyDiv w:val="1"/>
      <w:marLeft w:val="0"/>
      <w:marRight w:val="0"/>
      <w:marTop w:val="0"/>
      <w:marBottom w:val="0"/>
      <w:divBdr>
        <w:top w:val="none" w:sz="0" w:space="0" w:color="auto"/>
        <w:left w:val="none" w:sz="0" w:space="0" w:color="auto"/>
        <w:bottom w:val="none" w:sz="0" w:space="0" w:color="auto"/>
        <w:right w:val="none" w:sz="0" w:space="0" w:color="auto"/>
      </w:divBdr>
    </w:div>
    <w:div w:id="798259827">
      <w:bodyDiv w:val="1"/>
      <w:marLeft w:val="0"/>
      <w:marRight w:val="0"/>
      <w:marTop w:val="0"/>
      <w:marBottom w:val="0"/>
      <w:divBdr>
        <w:top w:val="none" w:sz="0" w:space="0" w:color="auto"/>
        <w:left w:val="none" w:sz="0" w:space="0" w:color="auto"/>
        <w:bottom w:val="none" w:sz="0" w:space="0" w:color="auto"/>
        <w:right w:val="none" w:sz="0" w:space="0" w:color="auto"/>
      </w:divBdr>
    </w:div>
    <w:div w:id="798374370">
      <w:bodyDiv w:val="1"/>
      <w:marLeft w:val="0"/>
      <w:marRight w:val="0"/>
      <w:marTop w:val="0"/>
      <w:marBottom w:val="0"/>
      <w:divBdr>
        <w:top w:val="none" w:sz="0" w:space="0" w:color="auto"/>
        <w:left w:val="none" w:sz="0" w:space="0" w:color="auto"/>
        <w:bottom w:val="none" w:sz="0" w:space="0" w:color="auto"/>
        <w:right w:val="none" w:sz="0" w:space="0" w:color="auto"/>
      </w:divBdr>
    </w:div>
    <w:div w:id="798650835">
      <w:bodyDiv w:val="1"/>
      <w:marLeft w:val="0"/>
      <w:marRight w:val="0"/>
      <w:marTop w:val="0"/>
      <w:marBottom w:val="0"/>
      <w:divBdr>
        <w:top w:val="none" w:sz="0" w:space="0" w:color="auto"/>
        <w:left w:val="none" w:sz="0" w:space="0" w:color="auto"/>
        <w:bottom w:val="none" w:sz="0" w:space="0" w:color="auto"/>
        <w:right w:val="none" w:sz="0" w:space="0" w:color="auto"/>
      </w:divBdr>
    </w:div>
    <w:div w:id="798693145">
      <w:bodyDiv w:val="1"/>
      <w:marLeft w:val="0"/>
      <w:marRight w:val="0"/>
      <w:marTop w:val="0"/>
      <w:marBottom w:val="0"/>
      <w:divBdr>
        <w:top w:val="none" w:sz="0" w:space="0" w:color="auto"/>
        <w:left w:val="none" w:sz="0" w:space="0" w:color="auto"/>
        <w:bottom w:val="none" w:sz="0" w:space="0" w:color="auto"/>
        <w:right w:val="none" w:sz="0" w:space="0" w:color="auto"/>
      </w:divBdr>
    </w:div>
    <w:div w:id="798765414">
      <w:bodyDiv w:val="1"/>
      <w:marLeft w:val="0"/>
      <w:marRight w:val="0"/>
      <w:marTop w:val="0"/>
      <w:marBottom w:val="0"/>
      <w:divBdr>
        <w:top w:val="none" w:sz="0" w:space="0" w:color="auto"/>
        <w:left w:val="none" w:sz="0" w:space="0" w:color="auto"/>
        <w:bottom w:val="none" w:sz="0" w:space="0" w:color="auto"/>
        <w:right w:val="none" w:sz="0" w:space="0" w:color="auto"/>
      </w:divBdr>
    </w:div>
    <w:div w:id="798841500">
      <w:bodyDiv w:val="1"/>
      <w:marLeft w:val="0"/>
      <w:marRight w:val="0"/>
      <w:marTop w:val="0"/>
      <w:marBottom w:val="0"/>
      <w:divBdr>
        <w:top w:val="none" w:sz="0" w:space="0" w:color="auto"/>
        <w:left w:val="none" w:sz="0" w:space="0" w:color="auto"/>
        <w:bottom w:val="none" w:sz="0" w:space="0" w:color="auto"/>
        <w:right w:val="none" w:sz="0" w:space="0" w:color="auto"/>
      </w:divBdr>
    </w:div>
    <w:div w:id="799105262">
      <w:bodyDiv w:val="1"/>
      <w:marLeft w:val="0"/>
      <w:marRight w:val="0"/>
      <w:marTop w:val="0"/>
      <w:marBottom w:val="0"/>
      <w:divBdr>
        <w:top w:val="none" w:sz="0" w:space="0" w:color="auto"/>
        <w:left w:val="none" w:sz="0" w:space="0" w:color="auto"/>
        <w:bottom w:val="none" w:sz="0" w:space="0" w:color="auto"/>
        <w:right w:val="none" w:sz="0" w:space="0" w:color="auto"/>
      </w:divBdr>
    </w:div>
    <w:div w:id="799418174">
      <w:bodyDiv w:val="1"/>
      <w:marLeft w:val="0"/>
      <w:marRight w:val="0"/>
      <w:marTop w:val="0"/>
      <w:marBottom w:val="0"/>
      <w:divBdr>
        <w:top w:val="none" w:sz="0" w:space="0" w:color="auto"/>
        <w:left w:val="none" w:sz="0" w:space="0" w:color="auto"/>
        <w:bottom w:val="none" w:sz="0" w:space="0" w:color="auto"/>
        <w:right w:val="none" w:sz="0" w:space="0" w:color="auto"/>
      </w:divBdr>
    </w:div>
    <w:div w:id="799500629">
      <w:bodyDiv w:val="1"/>
      <w:marLeft w:val="0"/>
      <w:marRight w:val="0"/>
      <w:marTop w:val="0"/>
      <w:marBottom w:val="0"/>
      <w:divBdr>
        <w:top w:val="none" w:sz="0" w:space="0" w:color="auto"/>
        <w:left w:val="none" w:sz="0" w:space="0" w:color="auto"/>
        <w:bottom w:val="none" w:sz="0" w:space="0" w:color="auto"/>
        <w:right w:val="none" w:sz="0" w:space="0" w:color="auto"/>
      </w:divBdr>
    </w:div>
    <w:div w:id="799762595">
      <w:bodyDiv w:val="1"/>
      <w:marLeft w:val="0"/>
      <w:marRight w:val="0"/>
      <w:marTop w:val="0"/>
      <w:marBottom w:val="0"/>
      <w:divBdr>
        <w:top w:val="none" w:sz="0" w:space="0" w:color="auto"/>
        <w:left w:val="none" w:sz="0" w:space="0" w:color="auto"/>
        <w:bottom w:val="none" w:sz="0" w:space="0" w:color="auto"/>
        <w:right w:val="none" w:sz="0" w:space="0" w:color="auto"/>
      </w:divBdr>
    </w:div>
    <w:div w:id="799804067">
      <w:bodyDiv w:val="1"/>
      <w:marLeft w:val="0"/>
      <w:marRight w:val="0"/>
      <w:marTop w:val="0"/>
      <w:marBottom w:val="0"/>
      <w:divBdr>
        <w:top w:val="none" w:sz="0" w:space="0" w:color="auto"/>
        <w:left w:val="none" w:sz="0" w:space="0" w:color="auto"/>
        <w:bottom w:val="none" w:sz="0" w:space="0" w:color="auto"/>
        <w:right w:val="none" w:sz="0" w:space="0" w:color="auto"/>
      </w:divBdr>
    </w:div>
    <w:div w:id="800148232">
      <w:bodyDiv w:val="1"/>
      <w:marLeft w:val="0"/>
      <w:marRight w:val="0"/>
      <w:marTop w:val="0"/>
      <w:marBottom w:val="0"/>
      <w:divBdr>
        <w:top w:val="none" w:sz="0" w:space="0" w:color="auto"/>
        <w:left w:val="none" w:sz="0" w:space="0" w:color="auto"/>
        <w:bottom w:val="none" w:sz="0" w:space="0" w:color="auto"/>
        <w:right w:val="none" w:sz="0" w:space="0" w:color="auto"/>
      </w:divBdr>
    </w:div>
    <w:div w:id="800194942">
      <w:bodyDiv w:val="1"/>
      <w:marLeft w:val="0"/>
      <w:marRight w:val="0"/>
      <w:marTop w:val="0"/>
      <w:marBottom w:val="0"/>
      <w:divBdr>
        <w:top w:val="none" w:sz="0" w:space="0" w:color="auto"/>
        <w:left w:val="none" w:sz="0" w:space="0" w:color="auto"/>
        <w:bottom w:val="none" w:sz="0" w:space="0" w:color="auto"/>
        <w:right w:val="none" w:sz="0" w:space="0" w:color="auto"/>
      </w:divBdr>
    </w:div>
    <w:div w:id="800222606">
      <w:bodyDiv w:val="1"/>
      <w:marLeft w:val="0"/>
      <w:marRight w:val="0"/>
      <w:marTop w:val="0"/>
      <w:marBottom w:val="0"/>
      <w:divBdr>
        <w:top w:val="none" w:sz="0" w:space="0" w:color="auto"/>
        <w:left w:val="none" w:sz="0" w:space="0" w:color="auto"/>
        <w:bottom w:val="none" w:sz="0" w:space="0" w:color="auto"/>
        <w:right w:val="none" w:sz="0" w:space="0" w:color="auto"/>
      </w:divBdr>
    </w:div>
    <w:div w:id="800342996">
      <w:bodyDiv w:val="1"/>
      <w:marLeft w:val="0"/>
      <w:marRight w:val="0"/>
      <w:marTop w:val="0"/>
      <w:marBottom w:val="0"/>
      <w:divBdr>
        <w:top w:val="none" w:sz="0" w:space="0" w:color="auto"/>
        <w:left w:val="none" w:sz="0" w:space="0" w:color="auto"/>
        <w:bottom w:val="none" w:sz="0" w:space="0" w:color="auto"/>
        <w:right w:val="none" w:sz="0" w:space="0" w:color="auto"/>
      </w:divBdr>
    </w:div>
    <w:div w:id="800417230">
      <w:bodyDiv w:val="1"/>
      <w:marLeft w:val="0"/>
      <w:marRight w:val="0"/>
      <w:marTop w:val="0"/>
      <w:marBottom w:val="0"/>
      <w:divBdr>
        <w:top w:val="none" w:sz="0" w:space="0" w:color="auto"/>
        <w:left w:val="none" w:sz="0" w:space="0" w:color="auto"/>
        <w:bottom w:val="none" w:sz="0" w:space="0" w:color="auto"/>
        <w:right w:val="none" w:sz="0" w:space="0" w:color="auto"/>
      </w:divBdr>
    </w:div>
    <w:div w:id="800465079">
      <w:bodyDiv w:val="1"/>
      <w:marLeft w:val="0"/>
      <w:marRight w:val="0"/>
      <w:marTop w:val="0"/>
      <w:marBottom w:val="0"/>
      <w:divBdr>
        <w:top w:val="none" w:sz="0" w:space="0" w:color="auto"/>
        <w:left w:val="none" w:sz="0" w:space="0" w:color="auto"/>
        <w:bottom w:val="none" w:sz="0" w:space="0" w:color="auto"/>
        <w:right w:val="none" w:sz="0" w:space="0" w:color="auto"/>
      </w:divBdr>
    </w:div>
    <w:div w:id="800615628">
      <w:bodyDiv w:val="1"/>
      <w:marLeft w:val="0"/>
      <w:marRight w:val="0"/>
      <w:marTop w:val="0"/>
      <w:marBottom w:val="0"/>
      <w:divBdr>
        <w:top w:val="none" w:sz="0" w:space="0" w:color="auto"/>
        <w:left w:val="none" w:sz="0" w:space="0" w:color="auto"/>
        <w:bottom w:val="none" w:sz="0" w:space="0" w:color="auto"/>
        <w:right w:val="none" w:sz="0" w:space="0" w:color="auto"/>
      </w:divBdr>
    </w:div>
    <w:div w:id="800730197">
      <w:bodyDiv w:val="1"/>
      <w:marLeft w:val="0"/>
      <w:marRight w:val="0"/>
      <w:marTop w:val="0"/>
      <w:marBottom w:val="0"/>
      <w:divBdr>
        <w:top w:val="none" w:sz="0" w:space="0" w:color="auto"/>
        <w:left w:val="none" w:sz="0" w:space="0" w:color="auto"/>
        <w:bottom w:val="none" w:sz="0" w:space="0" w:color="auto"/>
        <w:right w:val="none" w:sz="0" w:space="0" w:color="auto"/>
      </w:divBdr>
    </w:div>
    <w:div w:id="800852898">
      <w:bodyDiv w:val="1"/>
      <w:marLeft w:val="0"/>
      <w:marRight w:val="0"/>
      <w:marTop w:val="0"/>
      <w:marBottom w:val="0"/>
      <w:divBdr>
        <w:top w:val="none" w:sz="0" w:space="0" w:color="auto"/>
        <w:left w:val="none" w:sz="0" w:space="0" w:color="auto"/>
        <w:bottom w:val="none" w:sz="0" w:space="0" w:color="auto"/>
        <w:right w:val="none" w:sz="0" w:space="0" w:color="auto"/>
      </w:divBdr>
    </w:div>
    <w:div w:id="800926228">
      <w:bodyDiv w:val="1"/>
      <w:marLeft w:val="0"/>
      <w:marRight w:val="0"/>
      <w:marTop w:val="0"/>
      <w:marBottom w:val="0"/>
      <w:divBdr>
        <w:top w:val="none" w:sz="0" w:space="0" w:color="auto"/>
        <w:left w:val="none" w:sz="0" w:space="0" w:color="auto"/>
        <w:bottom w:val="none" w:sz="0" w:space="0" w:color="auto"/>
        <w:right w:val="none" w:sz="0" w:space="0" w:color="auto"/>
      </w:divBdr>
    </w:div>
    <w:div w:id="801265598">
      <w:bodyDiv w:val="1"/>
      <w:marLeft w:val="0"/>
      <w:marRight w:val="0"/>
      <w:marTop w:val="0"/>
      <w:marBottom w:val="0"/>
      <w:divBdr>
        <w:top w:val="none" w:sz="0" w:space="0" w:color="auto"/>
        <w:left w:val="none" w:sz="0" w:space="0" w:color="auto"/>
        <w:bottom w:val="none" w:sz="0" w:space="0" w:color="auto"/>
        <w:right w:val="none" w:sz="0" w:space="0" w:color="auto"/>
      </w:divBdr>
    </w:div>
    <w:div w:id="801969872">
      <w:bodyDiv w:val="1"/>
      <w:marLeft w:val="0"/>
      <w:marRight w:val="0"/>
      <w:marTop w:val="0"/>
      <w:marBottom w:val="0"/>
      <w:divBdr>
        <w:top w:val="none" w:sz="0" w:space="0" w:color="auto"/>
        <w:left w:val="none" w:sz="0" w:space="0" w:color="auto"/>
        <w:bottom w:val="none" w:sz="0" w:space="0" w:color="auto"/>
        <w:right w:val="none" w:sz="0" w:space="0" w:color="auto"/>
      </w:divBdr>
    </w:div>
    <w:div w:id="802231808">
      <w:bodyDiv w:val="1"/>
      <w:marLeft w:val="0"/>
      <w:marRight w:val="0"/>
      <w:marTop w:val="0"/>
      <w:marBottom w:val="0"/>
      <w:divBdr>
        <w:top w:val="none" w:sz="0" w:space="0" w:color="auto"/>
        <w:left w:val="none" w:sz="0" w:space="0" w:color="auto"/>
        <w:bottom w:val="none" w:sz="0" w:space="0" w:color="auto"/>
        <w:right w:val="none" w:sz="0" w:space="0" w:color="auto"/>
      </w:divBdr>
    </w:div>
    <w:div w:id="802309162">
      <w:bodyDiv w:val="1"/>
      <w:marLeft w:val="0"/>
      <w:marRight w:val="0"/>
      <w:marTop w:val="0"/>
      <w:marBottom w:val="0"/>
      <w:divBdr>
        <w:top w:val="none" w:sz="0" w:space="0" w:color="auto"/>
        <w:left w:val="none" w:sz="0" w:space="0" w:color="auto"/>
        <w:bottom w:val="none" w:sz="0" w:space="0" w:color="auto"/>
        <w:right w:val="none" w:sz="0" w:space="0" w:color="auto"/>
      </w:divBdr>
    </w:div>
    <w:div w:id="802845080">
      <w:bodyDiv w:val="1"/>
      <w:marLeft w:val="0"/>
      <w:marRight w:val="0"/>
      <w:marTop w:val="0"/>
      <w:marBottom w:val="0"/>
      <w:divBdr>
        <w:top w:val="none" w:sz="0" w:space="0" w:color="auto"/>
        <w:left w:val="none" w:sz="0" w:space="0" w:color="auto"/>
        <w:bottom w:val="none" w:sz="0" w:space="0" w:color="auto"/>
        <w:right w:val="none" w:sz="0" w:space="0" w:color="auto"/>
      </w:divBdr>
    </w:div>
    <w:div w:id="803042752">
      <w:bodyDiv w:val="1"/>
      <w:marLeft w:val="0"/>
      <w:marRight w:val="0"/>
      <w:marTop w:val="0"/>
      <w:marBottom w:val="0"/>
      <w:divBdr>
        <w:top w:val="none" w:sz="0" w:space="0" w:color="auto"/>
        <w:left w:val="none" w:sz="0" w:space="0" w:color="auto"/>
        <w:bottom w:val="none" w:sz="0" w:space="0" w:color="auto"/>
        <w:right w:val="none" w:sz="0" w:space="0" w:color="auto"/>
      </w:divBdr>
    </w:div>
    <w:div w:id="803161842">
      <w:bodyDiv w:val="1"/>
      <w:marLeft w:val="0"/>
      <w:marRight w:val="0"/>
      <w:marTop w:val="0"/>
      <w:marBottom w:val="0"/>
      <w:divBdr>
        <w:top w:val="none" w:sz="0" w:space="0" w:color="auto"/>
        <w:left w:val="none" w:sz="0" w:space="0" w:color="auto"/>
        <w:bottom w:val="none" w:sz="0" w:space="0" w:color="auto"/>
        <w:right w:val="none" w:sz="0" w:space="0" w:color="auto"/>
      </w:divBdr>
    </w:div>
    <w:div w:id="803741343">
      <w:bodyDiv w:val="1"/>
      <w:marLeft w:val="0"/>
      <w:marRight w:val="0"/>
      <w:marTop w:val="0"/>
      <w:marBottom w:val="0"/>
      <w:divBdr>
        <w:top w:val="none" w:sz="0" w:space="0" w:color="auto"/>
        <w:left w:val="none" w:sz="0" w:space="0" w:color="auto"/>
        <w:bottom w:val="none" w:sz="0" w:space="0" w:color="auto"/>
        <w:right w:val="none" w:sz="0" w:space="0" w:color="auto"/>
      </w:divBdr>
    </w:div>
    <w:div w:id="803891338">
      <w:bodyDiv w:val="1"/>
      <w:marLeft w:val="0"/>
      <w:marRight w:val="0"/>
      <w:marTop w:val="0"/>
      <w:marBottom w:val="0"/>
      <w:divBdr>
        <w:top w:val="none" w:sz="0" w:space="0" w:color="auto"/>
        <w:left w:val="none" w:sz="0" w:space="0" w:color="auto"/>
        <w:bottom w:val="none" w:sz="0" w:space="0" w:color="auto"/>
        <w:right w:val="none" w:sz="0" w:space="0" w:color="auto"/>
      </w:divBdr>
    </w:div>
    <w:div w:id="804005592">
      <w:bodyDiv w:val="1"/>
      <w:marLeft w:val="0"/>
      <w:marRight w:val="0"/>
      <w:marTop w:val="0"/>
      <w:marBottom w:val="0"/>
      <w:divBdr>
        <w:top w:val="none" w:sz="0" w:space="0" w:color="auto"/>
        <w:left w:val="none" w:sz="0" w:space="0" w:color="auto"/>
        <w:bottom w:val="none" w:sz="0" w:space="0" w:color="auto"/>
        <w:right w:val="none" w:sz="0" w:space="0" w:color="auto"/>
      </w:divBdr>
    </w:div>
    <w:div w:id="804473060">
      <w:bodyDiv w:val="1"/>
      <w:marLeft w:val="0"/>
      <w:marRight w:val="0"/>
      <w:marTop w:val="0"/>
      <w:marBottom w:val="0"/>
      <w:divBdr>
        <w:top w:val="none" w:sz="0" w:space="0" w:color="auto"/>
        <w:left w:val="none" w:sz="0" w:space="0" w:color="auto"/>
        <w:bottom w:val="none" w:sz="0" w:space="0" w:color="auto"/>
        <w:right w:val="none" w:sz="0" w:space="0" w:color="auto"/>
      </w:divBdr>
    </w:div>
    <w:div w:id="804616719">
      <w:bodyDiv w:val="1"/>
      <w:marLeft w:val="0"/>
      <w:marRight w:val="0"/>
      <w:marTop w:val="0"/>
      <w:marBottom w:val="0"/>
      <w:divBdr>
        <w:top w:val="none" w:sz="0" w:space="0" w:color="auto"/>
        <w:left w:val="none" w:sz="0" w:space="0" w:color="auto"/>
        <w:bottom w:val="none" w:sz="0" w:space="0" w:color="auto"/>
        <w:right w:val="none" w:sz="0" w:space="0" w:color="auto"/>
      </w:divBdr>
    </w:div>
    <w:div w:id="804856816">
      <w:bodyDiv w:val="1"/>
      <w:marLeft w:val="0"/>
      <w:marRight w:val="0"/>
      <w:marTop w:val="0"/>
      <w:marBottom w:val="0"/>
      <w:divBdr>
        <w:top w:val="none" w:sz="0" w:space="0" w:color="auto"/>
        <w:left w:val="none" w:sz="0" w:space="0" w:color="auto"/>
        <w:bottom w:val="none" w:sz="0" w:space="0" w:color="auto"/>
        <w:right w:val="none" w:sz="0" w:space="0" w:color="auto"/>
      </w:divBdr>
    </w:div>
    <w:div w:id="805125771">
      <w:bodyDiv w:val="1"/>
      <w:marLeft w:val="0"/>
      <w:marRight w:val="0"/>
      <w:marTop w:val="0"/>
      <w:marBottom w:val="0"/>
      <w:divBdr>
        <w:top w:val="none" w:sz="0" w:space="0" w:color="auto"/>
        <w:left w:val="none" w:sz="0" w:space="0" w:color="auto"/>
        <w:bottom w:val="none" w:sz="0" w:space="0" w:color="auto"/>
        <w:right w:val="none" w:sz="0" w:space="0" w:color="auto"/>
      </w:divBdr>
    </w:div>
    <w:div w:id="805392151">
      <w:bodyDiv w:val="1"/>
      <w:marLeft w:val="0"/>
      <w:marRight w:val="0"/>
      <w:marTop w:val="0"/>
      <w:marBottom w:val="0"/>
      <w:divBdr>
        <w:top w:val="none" w:sz="0" w:space="0" w:color="auto"/>
        <w:left w:val="none" w:sz="0" w:space="0" w:color="auto"/>
        <w:bottom w:val="none" w:sz="0" w:space="0" w:color="auto"/>
        <w:right w:val="none" w:sz="0" w:space="0" w:color="auto"/>
      </w:divBdr>
    </w:div>
    <w:div w:id="805515442">
      <w:bodyDiv w:val="1"/>
      <w:marLeft w:val="0"/>
      <w:marRight w:val="0"/>
      <w:marTop w:val="0"/>
      <w:marBottom w:val="0"/>
      <w:divBdr>
        <w:top w:val="none" w:sz="0" w:space="0" w:color="auto"/>
        <w:left w:val="none" w:sz="0" w:space="0" w:color="auto"/>
        <w:bottom w:val="none" w:sz="0" w:space="0" w:color="auto"/>
        <w:right w:val="none" w:sz="0" w:space="0" w:color="auto"/>
      </w:divBdr>
    </w:div>
    <w:div w:id="805665293">
      <w:bodyDiv w:val="1"/>
      <w:marLeft w:val="0"/>
      <w:marRight w:val="0"/>
      <w:marTop w:val="0"/>
      <w:marBottom w:val="0"/>
      <w:divBdr>
        <w:top w:val="none" w:sz="0" w:space="0" w:color="auto"/>
        <w:left w:val="none" w:sz="0" w:space="0" w:color="auto"/>
        <w:bottom w:val="none" w:sz="0" w:space="0" w:color="auto"/>
        <w:right w:val="none" w:sz="0" w:space="0" w:color="auto"/>
      </w:divBdr>
    </w:div>
    <w:div w:id="805666273">
      <w:bodyDiv w:val="1"/>
      <w:marLeft w:val="0"/>
      <w:marRight w:val="0"/>
      <w:marTop w:val="0"/>
      <w:marBottom w:val="0"/>
      <w:divBdr>
        <w:top w:val="none" w:sz="0" w:space="0" w:color="auto"/>
        <w:left w:val="none" w:sz="0" w:space="0" w:color="auto"/>
        <w:bottom w:val="none" w:sz="0" w:space="0" w:color="auto"/>
        <w:right w:val="none" w:sz="0" w:space="0" w:color="auto"/>
      </w:divBdr>
    </w:div>
    <w:div w:id="805775132">
      <w:bodyDiv w:val="1"/>
      <w:marLeft w:val="0"/>
      <w:marRight w:val="0"/>
      <w:marTop w:val="0"/>
      <w:marBottom w:val="0"/>
      <w:divBdr>
        <w:top w:val="none" w:sz="0" w:space="0" w:color="auto"/>
        <w:left w:val="none" w:sz="0" w:space="0" w:color="auto"/>
        <w:bottom w:val="none" w:sz="0" w:space="0" w:color="auto"/>
        <w:right w:val="none" w:sz="0" w:space="0" w:color="auto"/>
      </w:divBdr>
    </w:div>
    <w:div w:id="805925661">
      <w:bodyDiv w:val="1"/>
      <w:marLeft w:val="0"/>
      <w:marRight w:val="0"/>
      <w:marTop w:val="0"/>
      <w:marBottom w:val="0"/>
      <w:divBdr>
        <w:top w:val="none" w:sz="0" w:space="0" w:color="auto"/>
        <w:left w:val="none" w:sz="0" w:space="0" w:color="auto"/>
        <w:bottom w:val="none" w:sz="0" w:space="0" w:color="auto"/>
        <w:right w:val="none" w:sz="0" w:space="0" w:color="auto"/>
      </w:divBdr>
    </w:div>
    <w:div w:id="806321564">
      <w:bodyDiv w:val="1"/>
      <w:marLeft w:val="0"/>
      <w:marRight w:val="0"/>
      <w:marTop w:val="0"/>
      <w:marBottom w:val="0"/>
      <w:divBdr>
        <w:top w:val="none" w:sz="0" w:space="0" w:color="auto"/>
        <w:left w:val="none" w:sz="0" w:space="0" w:color="auto"/>
        <w:bottom w:val="none" w:sz="0" w:space="0" w:color="auto"/>
        <w:right w:val="none" w:sz="0" w:space="0" w:color="auto"/>
      </w:divBdr>
    </w:div>
    <w:div w:id="806432158">
      <w:bodyDiv w:val="1"/>
      <w:marLeft w:val="0"/>
      <w:marRight w:val="0"/>
      <w:marTop w:val="0"/>
      <w:marBottom w:val="0"/>
      <w:divBdr>
        <w:top w:val="none" w:sz="0" w:space="0" w:color="auto"/>
        <w:left w:val="none" w:sz="0" w:space="0" w:color="auto"/>
        <w:bottom w:val="none" w:sz="0" w:space="0" w:color="auto"/>
        <w:right w:val="none" w:sz="0" w:space="0" w:color="auto"/>
      </w:divBdr>
    </w:div>
    <w:div w:id="806631428">
      <w:bodyDiv w:val="1"/>
      <w:marLeft w:val="0"/>
      <w:marRight w:val="0"/>
      <w:marTop w:val="0"/>
      <w:marBottom w:val="0"/>
      <w:divBdr>
        <w:top w:val="none" w:sz="0" w:space="0" w:color="auto"/>
        <w:left w:val="none" w:sz="0" w:space="0" w:color="auto"/>
        <w:bottom w:val="none" w:sz="0" w:space="0" w:color="auto"/>
        <w:right w:val="none" w:sz="0" w:space="0" w:color="auto"/>
      </w:divBdr>
    </w:div>
    <w:div w:id="806749312">
      <w:bodyDiv w:val="1"/>
      <w:marLeft w:val="0"/>
      <w:marRight w:val="0"/>
      <w:marTop w:val="0"/>
      <w:marBottom w:val="0"/>
      <w:divBdr>
        <w:top w:val="none" w:sz="0" w:space="0" w:color="auto"/>
        <w:left w:val="none" w:sz="0" w:space="0" w:color="auto"/>
        <w:bottom w:val="none" w:sz="0" w:space="0" w:color="auto"/>
        <w:right w:val="none" w:sz="0" w:space="0" w:color="auto"/>
      </w:divBdr>
    </w:div>
    <w:div w:id="806775813">
      <w:bodyDiv w:val="1"/>
      <w:marLeft w:val="0"/>
      <w:marRight w:val="0"/>
      <w:marTop w:val="0"/>
      <w:marBottom w:val="0"/>
      <w:divBdr>
        <w:top w:val="none" w:sz="0" w:space="0" w:color="auto"/>
        <w:left w:val="none" w:sz="0" w:space="0" w:color="auto"/>
        <w:bottom w:val="none" w:sz="0" w:space="0" w:color="auto"/>
        <w:right w:val="none" w:sz="0" w:space="0" w:color="auto"/>
      </w:divBdr>
    </w:div>
    <w:div w:id="807085673">
      <w:bodyDiv w:val="1"/>
      <w:marLeft w:val="0"/>
      <w:marRight w:val="0"/>
      <w:marTop w:val="0"/>
      <w:marBottom w:val="0"/>
      <w:divBdr>
        <w:top w:val="none" w:sz="0" w:space="0" w:color="auto"/>
        <w:left w:val="none" w:sz="0" w:space="0" w:color="auto"/>
        <w:bottom w:val="none" w:sz="0" w:space="0" w:color="auto"/>
        <w:right w:val="none" w:sz="0" w:space="0" w:color="auto"/>
      </w:divBdr>
    </w:div>
    <w:div w:id="807239287">
      <w:bodyDiv w:val="1"/>
      <w:marLeft w:val="0"/>
      <w:marRight w:val="0"/>
      <w:marTop w:val="0"/>
      <w:marBottom w:val="0"/>
      <w:divBdr>
        <w:top w:val="none" w:sz="0" w:space="0" w:color="auto"/>
        <w:left w:val="none" w:sz="0" w:space="0" w:color="auto"/>
        <w:bottom w:val="none" w:sz="0" w:space="0" w:color="auto"/>
        <w:right w:val="none" w:sz="0" w:space="0" w:color="auto"/>
      </w:divBdr>
    </w:div>
    <w:div w:id="807361263">
      <w:bodyDiv w:val="1"/>
      <w:marLeft w:val="0"/>
      <w:marRight w:val="0"/>
      <w:marTop w:val="0"/>
      <w:marBottom w:val="0"/>
      <w:divBdr>
        <w:top w:val="none" w:sz="0" w:space="0" w:color="auto"/>
        <w:left w:val="none" w:sz="0" w:space="0" w:color="auto"/>
        <w:bottom w:val="none" w:sz="0" w:space="0" w:color="auto"/>
        <w:right w:val="none" w:sz="0" w:space="0" w:color="auto"/>
      </w:divBdr>
    </w:div>
    <w:div w:id="807631949">
      <w:bodyDiv w:val="1"/>
      <w:marLeft w:val="0"/>
      <w:marRight w:val="0"/>
      <w:marTop w:val="0"/>
      <w:marBottom w:val="0"/>
      <w:divBdr>
        <w:top w:val="none" w:sz="0" w:space="0" w:color="auto"/>
        <w:left w:val="none" w:sz="0" w:space="0" w:color="auto"/>
        <w:bottom w:val="none" w:sz="0" w:space="0" w:color="auto"/>
        <w:right w:val="none" w:sz="0" w:space="0" w:color="auto"/>
      </w:divBdr>
    </w:div>
    <w:div w:id="807823902">
      <w:bodyDiv w:val="1"/>
      <w:marLeft w:val="0"/>
      <w:marRight w:val="0"/>
      <w:marTop w:val="0"/>
      <w:marBottom w:val="0"/>
      <w:divBdr>
        <w:top w:val="none" w:sz="0" w:space="0" w:color="auto"/>
        <w:left w:val="none" w:sz="0" w:space="0" w:color="auto"/>
        <w:bottom w:val="none" w:sz="0" w:space="0" w:color="auto"/>
        <w:right w:val="none" w:sz="0" w:space="0" w:color="auto"/>
      </w:divBdr>
    </w:div>
    <w:div w:id="807894324">
      <w:bodyDiv w:val="1"/>
      <w:marLeft w:val="0"/>
      <w:marRight w:val="0"/>
      <w:marTop w:val="0"/>
      <w:marBottom w:val="0"/>
      <w:divBdr>
        <w:top w:val="none" w:sz="0" w:space="0" w:color="auto"/>
        <w:left w:val="none" w:sz="0" w:space="0" w:color="auto"/>
        <w:bottom w:val="none" w:sz="0" w:space="0" w:color="auto"/>
        <w:right w:val="none" w:sz="0" w:space="0" w:color="auto"/>
      </w:divBdr>
    </w:div>
    <w:div w:id="807937671">
      <w:bodyDiv w:val="1"/>
      <w:marLeft w:val="0"/>
      <w:marRight w:val="0"/>
      <w:marTop w:val="0"/>
      <w:marBottom w:val="0"/>
      <w:divBdr>
        <w:top w:val="none" w:sz="0" w:space="0" w:color="auto"/>
        <w:left w:val="none" w:sz="0" w:space="0" w:color="auto"/>
        <w:bottom w:val="none" w:sz="0" w:space="0" w:color="auto"/>
        <w:right w:val="none" w:sz="0" w:space="0" w:color="auto"/>
      </w:divBdr>
    </w:div>
    <w:div w:id="808014341">
      <w:bodyDiv w:val="1"/>
      <w:marLeft w:val="0"/>
      <w:marRight w:val="0"/>
      <w:marTop w:val="0"/>
      <w:marBottom w:val="0"/>
      <w:divBdr>
        <w:top w:val="none" w:sz="0" w:space="0" w:color="auto"/>
        <w:left w:val="none" w:sz="0" w:space="0" w:color="auto"/>
        <w:bottom w:val="none" w:sz="0" w:space="0" w:color="auto"/>
        <w:right w:val="none" w:sz="0" w:space="0" w:color="auto"/>
      </w:divBdr>
    </w:div>
    <w:div w:id="808090856">
      <w:bodyDiv w:val="1"/>
      <w:marLeft w:val="0"/>
      <w:marRight w:val="0"/>
      <w:marTop w:val="0"/>
      <w:marBottom w:val="0"/>
      <w:divBdr>
        <w:top w:val="none" w:sz="0" w:space="0" w:color="auto"/>
        <w:left w:val="none" w:sz="0" w:space="0" w:color="auto"/>
        <w:bottom w:val="none" w:sz="0" w:space="0" w:color="auto"/>
        <w:right w:val="none" w:sz="0" w:space="0" w:color="auto"/>
      </w:divBdr>
    </w:div>
    <w:div w:id="808280445">
      <w:bodyDiv w:val="1"/>
      <w:marLeft w:val="0"/>
      <w:marRight w:val="0"/>
      <w:marTop w:val="0"/>
      <w:marBottom w:val="0"/>
      <w:divBdr>
        <w:top w:val="none" w:sz="0" w:space="0" w:color="auto"/>
        <w:left w:val="none" w:sz="0" w:space="0" w:color="auto"/>
        <w:bottom w:val="none" w:sz="0" w:space="0" w:color="auto"/>
        <w:right w:val="none" w:sz="0" w:space="0" w:color="auto"/>
      </w:divBdr>
    </w:div>
    <w:div w:id="808472849">
      <w:bodyDiv w:val="1"/>
      <w:marLeft w:val="0"/>
      <w:marRight w:val="0"/>
      <w:marTop w:val="0"/>
      <w:marBottom w:val="0"/>
      <w:divBdr>
        <w:top w:val="none" w:sz="0" w:space="0" w:color="auto"/>
        <w:left w:val="none" w:sz="0" w:space="0" w:color="auto"/>
        <w:bottom w:val="none" w:sz="0" w:space="0" w:color="auto"/>
        <w:right w:val="none" w:sz="0" w:space="0" w:color="auto"/>
      </w:divBdr>
    </w:div>
    <w:div w:id="809321453">
      <w:bodyDiv w:val="1"/>
      <w:marLeft w:val="0"/>
      <w:marRight w:val="0"/>
      <w:marTop w:val="0"/>
      <w:marBottom w:val="0"/>
      <w:divBdr>
        <w:top w:val="none" w:sz="0" w:space="0" w:color="auto"/>
        <w:left w:val="none" w:sz="0" w:space="0" w:color="auto"/>
        <w:bottom w:val="none" w:sz="0" w:space="0" w:color="auto"/>
        <w:right w:val="none" w:sz="0" w:space="0" w:color="auto"/>
      </w:divBdr>
    </w:div>
    <w:div w:id="809443998">
      <w:bodyDiv w:val="1"/>
      <w:marLeft w:val="0"/>
      <w:marRight w:val="0"/>
      <w:marTop w:val="0"/>
      <w:marBottom w:val="0"/>
      <w:divBdr>
        <w:top w:val="none" w:sz="0" w:space="0" w:color="auto"/>
        <w:left w:val="none" w:sz="0" w:space="0" w:color="auto"/>
        <w:bottom w:val="none" w:sz="0" w:space="0" w:color="auto"/>
        <w:right w:val="none" w:sz="0" w:space="0" w:color="auto"/>
      </w:divBdr>
    </w:div>
    <w:div w:id="809447218">
      <w:bodyDiv w:val="1"/>
      <w:marLeft w:val="0"/>
      <w:marRight w:val="0"/>
      <w:marTop w:val="0"/>
      <w:marBottom w:val="0"/>
      <w:divBdr>
        <w:top w:val="none" w:sz="0" w:space="0" w:color="auto"/>
        <w:left w:val="none" w:sz="0" w:space="0" w:color="auto"/>
        <w:bottom w:val="none" w:sz="0" w:space="0" w:color="auto"/>
        <w:right w:val="none" w:sz="0" w:space="0" w:color="auto"/>
      </w:divBdr>
    </w:div>
    <w:div w:id="809829084">
      <w:bodyDiv w:val="1"/>
      <w:marLeft w:val="0"/>
      <w:marRight w:val="0"/>
      <w:marTop w:val="0"/>
      <w:marBottom w:val="0"/>
      <w:divBdr>
        <w:top w:val="none" w:sz="0" w:space="0" w:color="auto"/>
        <w:left w:val="none" w:sz="0" w:space="0" w:color="auto"/>
        <w:bottom w:val="none" w:sz="0" w:space="0" w:color="auto"/>
        <w:right w:val="none" w:sz="0" w:space="0" w:color="auto"/>
      </w:divBdr>
    </w:div>
    <w:div w:id="810169057">
      <w:bodyDiv w:val="1"/>
      <w:marLeft w:val="0"/>
      <w:marRight w:val="0"/>
      <w:marTop w:val="0"/>
      <w:marBottom w:val="0"/>
      <w:divBdr>
        <w:top w:val="none" w:sz="0" w:space="0" w:color="auto"/>
        <w:left w:val="none" w:sz="0" w:space="0" w:color="auto"/>
        <w:bottom w:val="none" w:sz="0" w:space="0" w:color="auto"/>
        <w:right w:val="none" w:sz="0" w:space="0" w:color="auto"/>
      </w:divBdr>
    </w:div>
    <w:div w:id="811289954">
      <w:bodyDiv w:val="1"/>
      <w:marLeft w:val="0"/>
      <w:marRight w:val="0"/>
      <w:marTop w:val="0"/>
      <w:marBottom w:val="0"/>
      <w:divBdr>
        <w:top w:val="none" w:sz="0" w:space="0" w:color="auto"/>
        <w:left w:val="none" w:sz="0" w:space="0" w:color="auto"/>
        <w:bottom w:val="none" w:sz="0" w:space="0" w:color="auto"/>
        <w:right w:val="none" w:sz="0" w:space="0" w:color="auto"/>
      </w:divBdr>
    </w:div>
    <w:div w:id="811406387">
      <w:bodyDiv w:val="1"/>
      <w:marLeft w:val="0"/>
      <w:marRight w:val="0"/>
      <w:marTop w:val="0"/>
      <w:marBottom w:val="0"/>
      <w:divBdr>
        <w:top w:val="none" w:sz="0" w:space="0" w:color="auto"/>
        <w:left w:val="none" w:sz="0" w:space="0" w:color="auto"/>
        <w:bottom w:val="none" w:sz="0" w:space="0" w:color="auto"/>
        <w:right w:val="none" w:sz="0" w:space="0" w:color="auto"/>
      </w:divBdr>
    </w:div>
    <w:div w:id="811755037">
      <w:bodyDiv w:val="1"/>
      <w:marLeft w:val="0"/>
      <w:marRight w:val="0"/>
      <w:marTop w:val="0"/>
      <w:marBottom w:val="0"/>
      <w:divBdr>
        <w:top w:val="none" w:sz="0" w:space="0" w:color="auto"/>
        <w:left w:val="none" w:sz="0" w:space="0" w:color="auto"/>
        <w:bottom w:val="none" w:sz="0" w:space="0" w:color="auto"/>
        <w:right w:val="none" w:sz="0" w:space="0" w:color="auto"/>
      </w:divBdr>
    </w:div>
    <w:div w:id="811796146">
      <w:bodyDiv w:val="1"/>
      <w:marLeft w:val="0"/>
      <w:marRight w:val="0"/>
      <w:marTop w:val="0"/>
      <w:marBottom w:val="0"/>
      <w:divBdr>
        <w:top w:val="none" w:sz="0" w:space="0" w:color="auto"/>
        <w:left w:val="none" w:sz="0" w:space="0" w:color="auto"/>
        <w:bottom w:val="none" w:sz="0" w:space="0" w:color="auto"/>
        <w:right w:val="none" w:sz="0" w:space="0" w:color="auto"/>
      </w:divBdr>
    </w:div>
    <w:div w:id="812334890">
      <w:bodyDiv w:val="1"/>
      <w:marLeft w:val="0"/>
      <w:marRight w:val="0"/>
      <w:marTop w:val="0"/>
      <w:marBottom w:val="0"/>
      <w:divBdr>
        <w:top w:val="none" w:sz="0" w:space="0" w:color="auto"/>
        <w:left w:val="none" w:sz="0" w:space="0" w:color="auto"/>
        <w:bottom w:val="none" w:sz="0" w:space="0" w:color="auto"/>
        <w:right w:val="none" w:sz="0" w:space="0" w:color="auto"/>
      </w:divBdr>
    </w:div>
    <w:div w:id="812526397">
      <w:bodyDiv w:val="1"/>
      <w:marLeft w:val="0"/>
      <w:marRight w:val="0"/>
      <w:marTop w:val="0"/>
      <w:marBottom w:val="0"/>
      <w:divBdr>
        <w:top w:val="none" w:sz="0" w:space="0" w:color="auto"/>
        <w:left w:val="none" w:sz="0" w:space="0" w:color="auto"/>
        <w:bottom w:val="none" w:sz="0" w:space="0" w:color="auto"/>
        <w:right w:val="none" w:sz="0" w:space="0" w:color="auto"/>
      </w:divBdr>
    </w:div>
    <w:div w:id="812721282">
      <w:bodyDiv w:val="1"/>
      <w:marLeft w:val="0"/>
      <w:marRight w:val="0"/>
      <w:marTop w:val="0"/>
      <w:marBottom w:val="0"/>
      <w:divBdr>
        <w:top w:val="none" w:sz="0" w:space="0" w:color="auto"/>
        <w:left w:val="none" w:sz="0" w:space="0" w:color="auto"/>
        <w:bottom w:val="none" w:sz="0" w:space="0" w:color="auto"/>
        <w:right w:val="none" w:sz="0" w:space="0" w:color="auto"/>
      </w:divBdr>
    </w:div>
    <w:div w:id="812790302">
      <w:bodyDiv w:val="1"/>
      <w:marLeft w:val="0"/>
      <w:marRight w:val="0"/>
      <w:marTop w:val="0"/>
      <w:marBottom w:val="0"/>
      <w:divBdr>
        <w:top w:val="none" w:sz="0" w:space="0" w:color="auto"/>
        <w:left w:val="none" w:sz="0" w:space="0" w:color="auto"/>
        <w:bottom w:val="none" w:sz="0" w:space="0" w:color="auto"/>
        <w:right w:val="none" w:sz="0" w:space="0" w:color="auto"/>
      </w:divBdr>
    </w:div>
    <w:div w:id="812866711">
      <w:bodyDiv w:val="1"/>
      <w:marLeft w:val="0"/>
      <w:marRight w:val="0"/>
      <w:marTop w:val="0"/>
      <w:marBottom w:val="0"/>
      <w:divBdr>
        <w:top w:val="none" w:sz="0" w:space="0" w:color="auto"/>
        <w:left w:val="none" w:sz="0" w:space="0" w:color="auto"/>
        <w:bottom w:val="none" w:sz="0" w:space="0" w:color="auto"/>
        <w:right w:val="none" w:sz="0" w:space="0" w:color="auto"/>
      </w:divBdr>
    </w:div>
    <w:div w:id="812910277">
      <w:bodyDiv w:val="1"/>
      <w:marLeft w:val="0"/>
      <w:marRight w:val="0"/>
      <w:marTop w:val="0"/>
      <w:marBottom w:val="0"/>
      <w:divBdr>
        <w:top w:val="none" w:sz="0" w:space="0" w:color="auto"/>
        <w:left w:val="none" w:sz="0" w:space="0" w:color="auto"/>
        <w:bottom w:val="none" w:sz="0" w:space="0" w:color="auto"/>
        <w:right w:val="none" w:sz="0" w:space="0" w:color="auto"/>
      </w:divBdr>
    </w:div>
    <w:div w:id="813064692">
      <w:bodyDiv w:val="1"/>
      <w:marLeft w:val="0"/>
      <w:marRight w:val="0"/>
      <w:marTop w:val="0"/>
      <w:marBottom w:val="0"/>
      <w:divBdr>
        <w:top w:val="none" w:sz="0" w:space="0" w:color="auto"/>
        <w:left w:val="none" w:sz="0" w:space="0" w:color="auto"/>
        <w:bottom w:val="none" w:sz="0" w:space="0" w:color="auto"/>
        <w:right w:val="none" w:sz="0" w:space="0" w:color="auto"/>
      </w:divBdr>
    </w:div>
    <w:div w:id="813334182">
      <w:bodyDiv w:val="1"/>
      <w:marLeft w:val="0"/>
      <w:marRight w:val="0"/>
      <w:marTop w:val="0"/>
      <w:marBottom w:val="0"/>
      <w:divBdr>
        <w:top w:val="none" w:sz="0" w:space="0" w:color="auto"/>
        <w:left w:val="none" w:sz="0" w:space="0" w:color="auto"/>
        <w:bottom w:val="none" w:sz="0" w:space="0" w:color="auto"/>
        <w:right w:val="none" w:sz="0" w:space="0" w:color="auto"/>
      </w:divBdr>
    </w:div>
    <w:div w:id="813445716">
      <w:bodyDiv w:val="1"/>
      <w:marLeft w:val="0"/>
      <w:marRight w:val="0"/>
      <w:marTop w:val="0"/>
      <w:marBottom w:val="0"/>
      <w:divBdr>
        <w:top w:val="none" w:sz="0" w:space="0" w:color="auto"/>
        <w:left w:val="none" w:sz="0" w:space="0" w:color="auto"/>
        <w:bottom w:val="none" w:sz="0" w:space="0" w:color="auto"/>
        <w:right w:val="none" w:sz="0" w:space="0" w:color="auto"/>
      </w:divBdr>
    </w:div>
    <w:div w:id="813529256">
      <w:bodyDiv w:val="1"/>
      <w:marLeft w:val="0"/>
      <w:marRight w:val="0"/>
      <w:marTop w:val="0"/>
      <w:marBottom w:val="0"/>
      <w:divBdr>
        <w:top w:val="none" w:sz="0" w:space="0" w:color="auto"/>
        <w:left w:val="none" w:sz="0" w:space="0" w:color="auto"/>
        <w:bottom w:val="none" w:sz="0" w:space="0" w:color="auto"/>
        <w:right w:val="none" w:sz="0" w:space="0" w:color="auto"/>
      </w:divBdr>
    </w:div>
    <w:div w:id="813564308">
      <w:bodyDiv w:val="1"/>
      <w:marLeft w:val="0"/>
      <w:marRight w:val="0"/>
      <w:marTop w:val="0"/>
      <w:marBottom w:val="0"/>
      <w:divBdr>
        <w:top w:val="none" w:sz="0" w:space="0" w:color="auto"/>
        <w:left w:val="none" w:sz="0" w:space="0" w:color="auto"/>
        <w:bottom w:val="none" w:sz="0" w:space="0" w:color="auto"/>
        <w:right w:val="none" w:sz="0" w:space="0" w:color="auto"/>
      </w:divBdr>
    </w:div>
    <w:div w:id="813647489">
      <w:bodyDiv w:val="1"/>
      <w:marLeft w:val="0"/>
      <w:marRight w:val="0"/>
      <w:marTop w:val="0"/>
      <w:marBottom w:val="0"/>
      <w:divBdr>
        <w:top w:val="none" w:sz="0" w:space="0" w:color="auto"/>
        <w:left w:val="none" w:sz="0" w:space="0" w:color="auto"/>
        <w:bottom w:val="none" w:sz="0" w:space="0" w:color="auto"/>
        <w:right w:val="none" w:sz="0" w:space="0" w:color="auto"/>
      </w:divBdr>
    </w:div>
    <w:div w:id="813718279">
      <w:bodyDiv w:val="1"/>
      <w:marLeft w:val="0"/>
      <w:marRight w:val="0"/>
      <w:marTop w:val="0"/>
      <w:marBottom w:val="0"/>
      <w:divBdr>
        <w:top w:val="none" w:sz="0" w:space="0" w:color="auto"/>
        <w:left w:val="none" w:sz="0" w:space="0" w:color="auto"/>
        <w:bottom w:val="none" w:sz="0" w:space="0" w:color="auto"/>
        <w:right w:val="none" w:sz="0" w:space="0" w:color="auto"/>
      </w:divBdr>
    </w:div>
    <w:div w:id="814300123">
      <w:bodyDiv w:val="1"/>
      <w:marLeft w:val="0"/>
      <w:marRight w:val="0"/>
      <w:marTop w:val="0"/>
      <w:marBottom w:val="0"/>
      <w:divBdr>
        <w:top w:val="none" w:sz="0" w:space="0" w:color="auto"/>
        <w:left w:val="none" w:sz="0" w:space="0" w:color="auto"/>
        <w:bottom w:val="none" w:sz="0" w:space="0" w:color="auto"/>
        <w:right w:val="none" w:sz="0" w:space="0" w:color="auto"/>
      </w:divBdr>
    </w:div>
    <w:div w:id="814370937">
      <w:bodyDiv w:val="1"/>
      <w:marLeft w:val="0"/>
      <w:marRight w:val="0"/>
      <w:marTop w:val="0"/>
      <w:marBottom w:val="0"/>
      <w:divBdr>
        <w:top w:val="none" w:sz="0" w:space="0" w:color="auto"/>
        <w:left w:val="none" w:sz="0" w:space="0" w:color="auto"/>
        <w:bottom w:val="none" w:sz="0" w:space="0" w:color="auto"/>
        <w:right w:val="none" w:sz="0" w:space="0" w:color="auto"/>
      </w:divBdr>
    </w:div>
    <w:div w:id="814378079">
      <w:bodyDiv w:val="1"/>
      <w:marLeft w:val="0"/>
      <w:marRight w:val="0"/>
      <w:marTop w:val="0"/>
      <w:marBottom w:val="0"/>
      <w:divBdr>
        <w:top w:val="none" w:sz="0" w:space="0" w:color="auto"/>
        <w:left w:val="none" w:sz="0" w:space="0" w:color="auto"/>
        <w:bottom w:val="none" w:sz="0" w:space="0" w:color="auto"/>
        <w:right w:val="none" w:sz="0" w:space="0" w:color="auto"/>
      </w:divBdr>
    </w:div>
    <w:div w:id="814417949">
      <w:bodyDiv w:val="1"/>
      <w:marLeft w:val="0"/>
      <w:marRight w:val="0"/>
      <w:marTop w:val="0"/>
      <w:marBottom w:val="0"/>
      <w:divBdr>
        <w:top w:val="none" w:sz="0" w:space="0" w:color="auto"/>
        <w:left w:val="none" w:sz="0" w:space="0" w:color="auto"/>
        <w:bottom w:val="none" w:sz="0" w:space="0" w:color="auto"/>
        <w:right w:val="none" w:sz="0" w:space="0" w:color="auto"/>
      </w:divBdr>
    </w:div>
    <w:div w:id="814447225">
      <w:bodyDiv w:val="1"/>
      <w:marLeft w:val="0"/>
      <w:marRight w:val="0"/>
      <w:marTop w:val="0"/>
      <w:marBottom w:val="0"/>
      <w:divBdr>
        <w:top w:val="none" w:sz="0" w:space="0" w:color="auto"/>
        <w:left w:val="none" w:sz="0" w:space="0" w:color="auto"/>
        <w:bottom w:val="none" w:sz="0" w:space="0" w:color="auto"/>
        <w:right w:val="none" w:sz="0" w:space="0" w:color="auto"/>
      </w:divBdr>
    </w:div>
    <w:div w:id="814493487">
      <w:bodyDiv w:val="1"/>
      <w:marLeft w:val="0"/>
      <w:marRight w:val="0"/>
      <w:marTop w:val="0"/>
      <w:marBottom w:val="0"/>
      <w:divBdr>
        <w:top w:val="none" w:sz="0" w:space="0" w:color="auto"/>
        <w:left w:val="none" w:sz="0" w:space="0" w:color="auto"/>
        <w:bottom w:val="none" w:sz="0" w:space="0" w:color="auto"/>
        <w:right w:val="none" w:sz="0" w:space="0" w:color="auto"/>
      </w:divBdr>
    </w:div>
    <w:div w:id="814562674">
      <w:bodyDiv w:val="1"/>
      <w:marLeft w:val="0"/>
      <w:marRight w:val="0"/>
      <w:marTop w:val="0"/>
      <w:marBottom w:val="0"/>
      <w:divBdr>
        <w:top w:val="none" w:sz="0" w:space="0" w:color="auto"/>
        <w:left w:val="none" w:sz="0" w:space="0" w:color="auto"/>
        <w:bottom w:val="none" w:sz="0" w:space="0" w:color="auto"/>
        <w:right w:val="none" w:sz="0" w:space="0" w:color="auto"/>
      </w:divBdr>
    </w:div>
    <w:div w:id="814679952">
      <w:bodyDiv w:val="1"/>
      <w:marLeft w:val="0"/>
      <w:marRight w:val="0"/>
      <w:marTop w:val="0"/>
      <w:marBottom w:val="0"/>
      <w:divBdr>
        <w:top w:val="none" w:sz="0" w:space="0" w:color="auto"/>
        <w:left w:val="none" w:sz="0" w:space="0" w:color="auto"/>
        <w:bottom w:val="none" w:sz="0" w:space="0" w:color="auto"/>
        <w:right w:val="none" w:sz="0" w:space="0" w:color="auto"/>
      </w:divBdr>
    </w:div>
    <w:div w:id="814682190">
      <w:bodyDiv w:val="1"/>
      <w:marLeft w:val="0"/>
      <w:marRight w:val="0"/>
      <w:marTop w:val="0"/>
      <w:marBottom w:val="0"/>
      <w:divBdr>
        <w:top w:val="none" w:sz="0" w:space="0" w:color="auto"/>
        <w:left w:val="none" w:sz="0" w:space="0" w:color="auto"/>
        <w:bottom w:val="none" w:sz="0" w:space="0" w:color="auto"/>
        <w:right w:val="none" w:sz="0" w:space="0" w:color="auto"/>
      </w:divBdr>
    </w:div>
    <w:div w:id="814839839">
      <w:bodyDiv w:val="1"/>
      <w:marLeft w:val="0"/>
      <w:marRight w:val="0"/>
      <w:marTop w:val="0"/>
      <w:marBottom w:val="0"/>
      <w:divBdr>
        <w:top w:val="none" w:sz="0" w:space="0" w:color="auto"/>
        <w:left w:val="none" w:sz="0" w:space="0" w:color="auto"/>
        <w:bottom w:val="none" w:sz="0" w:space="0" w:color="auto"/>
        <w:right w:val="none" w:sz="0" w:space="0" w:color="auto"/>
      </w:divBdr>
    </w:div>
    <w:div w:id="815411859">
      <w:bodyDiv w:val="1"/>
      <w:marLeft w:val="0"/>
      <w:marRight w:val="0"/>
      <w:marTop w:val="0"/>
      <w:marBottom w:val="0"/>
      <w:divBdr>
        <w:top w:val="none" w:sz="0" w:space="0" w:color="auto"/>
        <w:left w:val="none" w:sz="0" w:space="0" w:color="auto"/>
        <w:bottom w:val="none" w:sz="0" w:space="0" w:color="auto"/>
        <w:right w:val="none" w:sz="0" w:space="0" w:color="auto"/>
      </w:divBdr>
    </w:div>
    <w:div w:id="815686861">
      <w:bodyDiv w:val="1"/>
      <w:marLeft w:val="0"/>
      <w:marRight w:val="0"/>
      <w:marTop w:val="0"/>
      <w:marBottom w:val="0"/>
      <w:divBdr>
        <w:top w:val="none" w:sz="0" w:space="0" w:color="auto"/>
        <w:left w:val="none" w:sz="0" w:space="0" w:color="auto"/>
        <w:bottom w:val="none" w:sz="0" w:space="0" w:color="auto"/>
        <w:right w:val="none" w:sz="0" w:space="0" w:color="auto"/>
      </w:divBdr>
    </w:div>
    <w:div w:id="815924317">
      <w:bodyDiv w:val="1"/>
      <w:marLeft w:val="0"/>
      <w:marRight w:val="0"/>
      <w:marTop w:val="0"/>
      <w:marBottom w:val="0"/>
      <w:divBdr>
        <w:top w:val="none" w:sz="0" w:space="0" w:color="auto"/>
        <w:left w:val="none" w:sz="0" w:space="0" w:color="auto"/>
        <w:bottom w:val="none" w:sz="0" w:space="0" w:color="auto"/>
        <w:right w:val="none" w:sz="0" w:space="0" w:color="auto"/>
      </w:divBdr>
    </w:div>
    <w:div w:id="815998945">
      <w:bodyDiv w:val="1"/>
      <w:marLeft w:val="0"/>
      <w:marRight w:val="0"/>
      <w:marTop w:val="0"/>
      <w:marBottom w:val="0"/>
      <w:divBdr>
        <w:top w:val="none" w:sz="0" w:space="0" w:color="auto"/>
        <w:left w:val="none" w:sz="0" w:space="0" w:color="auto"/>
        <w:bottom w:val="none" w:sz="0" w:space="0" w:color="auto"/>
        <w:right w:val="none" w:sz="0" w:space="0" w:color="auto"/>
      </w:divBdr>
    </w:div>
    <w:div w:id="816186624">
      <w:bodyDiv w:val="1"/>
      <w:marLeft w:val="0"/>
      <w:marRight w:val="0"/>
      <w:marTop w:val="0"/>
      <w:marBottom w:val="0"/>
      <w:divBdr>
        <w:top w:val="none" w:sz="0" w:space="0" w:color="auto"/>
        <w:left w:val="none" w:sz="0" w:space="0" w:color="auto"/>
        <w:bottom w:val="none" w:sz="0" w:space="0" w:color="auto"/>
        <w:right w:val="none" w:sz="0" w:space="0" w:color="auto"/>
      </w:divBdr>
    </w:div>
    <w:div w:id="816268671">
      <w:bodyDiv w:val="1"/>
      <w:marLeft w:val="0"/>
      <w:marRight w:val="0"/>
      <w:marTop w:val="0"/>
      <w:marBottom w:val="0"/>
      <w:divBdr>
        <w:top w:val="none" w:sz="0" w:space="0" w:color="auto"/>
        <w:left w:val="none" w:sz="0" w:space="0" w:color="auto"/>
        <w:bottom w:val="none" w:sz="0" w:space="0" w:color="auto"/>
        <w:right w:val="none" w:sz="0" w:space="0" w:color="auto"/>
      </w:divBdr>
    </w:div>
    <w:div w:id="816529681">
      <w:bodyDiv w:val="1"/>
      <w:marLeft w:val="0"/>
      <w:marRight w:val="0"/>
      <w:marTop w:val="0"/>
      <w:marBottom w:val="0"/>
      <w:divBdr>
        <w:top w:val="none" w:sz="0" w:space="0" w:color="auto"/>
        <w:left w:val="none" w:sz="0" w:space="0" w:color="auto"/>
        <w:bottom w:val="none" w:sz="0" w:space="0" w:color="auto"/>
        <w:right w:val="none" w:sz="0" w:space="0" w:color="auto"/>
      </w:divBdr>
    </w:div>
    <w:div w:id="817187951">
      <w:bodyDiv w:val="1"/>
      <w:marLeft w:val="0"/>
      <w:marRight w:val="0"/>
      <w:marTop w:val="0"/>
      <w:marBottom w:val="0"/>
      <w:divBdr>
        <w:top w:val="none" w:sz="0" w:space="0" w:color="auto"/>
        <w:left w:val="none" w:sz="0" w:space="0" w:color="auto"/>
        <w:bottom w:val="none" w:sz="0" w:space="0" w:color="auto"/>
        <w:right w:val="none" w:sz="0" w:space="0" w:color="auto"/>
      </w:divBdr>
    </w:div>
    <w:div w:id="817188010">
      <w:bodyDiv w:val="1"/>
      <w:marLeft w:val="0"/>
      <w:marRight w:val="0"/>
      <w:marTop w:val="0"/>
      <w:marBottom w:val="0"/>
      <w:divBdr>
        <w:top w:val="none" w:sz="0" w:space="0" w:color="auto"/>
        <w:left w:val="none" w:sz="0" w:space="0" w:color="auto"/>
        <w:bottom w:val="none" w:sz="0" w:space="0" w:color="auto"/>
        <w:right w:val="none" w:sz="0" w:space="0" w:color="auto"/>
      </w:divBdr>
    </w:div>
    <w:div w:id="817259345">
      <w:bodyDiv w:val="1"/>
      <w:marLeft w:val="0"/>
      <w:marRight w:val="0"/>
      <w:marTop w:val="0"/>
      <w:marBottom w:val="0"/>
      <w:divBdr>
        <w:top w:val="none" w:sz="0" w:space="0" w:color="auto"/>
        <w:left w:val="none" w:sz="0" w:space="0" w:color="auto"/>
        <w:bottom w:val="none" w:sz="0" w:space="0" w:color="auto"/>
        <w:right w:val="none" w:sz="0" w:space="0" w:color="auto"/>
      </w:divBdr>
    </w:div>
    <w:div w:id="817695321">
      <w:bodyDiv w:val="1"/>
      <w:marLeft w:val="0"/>
      <w:marRight w:val="0"/>
      <w:marTop w:val="0"/>
      <w:marBottom w:val="0"/>
      <w:divBdr>
        <w:top w:val="none" w:sz="0" w:space="0" w:color="auto"/>
        <w:left w:val="none" w:sz="0" w:space="0" w:color="auto"/>
        <w:bottom w:val="none" w:sz="0" w:space="0" w:color="auto"/>
        <w:right w:val="none" w:sz="0" w:space="0" w:color="auto"/>
      </w:divBdr>
    </w:div>
    <w:div w:id="817771957">
      <w:bodyDiv w:val="1"/>
      <w:marLeft w:val="0"/>
      <w:marRight w:val="0"/>
      <w:marTop w:val="0"/>
      <w:marBottom w:val="0"/>
      <w:divBdr>
        <w:top w:val="none" w:sz="0" w:space="0" w:color="auto"/>
        <w:left w:val="none" w:sz="0" w:space="0" w:color="auto"/>
        <w:bottom w:val="none" w:sz="0" w:space="0" w:color="auto"/>
        <w:right w:val="none" w:sz="0" w:space="0" w:color="auto"/>
      </w:divBdr>
    </w:div>
    <w:div w:id="817920775">
      <w:bodyDiv w:val="1"/>
      <w:marLeft w:val="0"/>
      <w:marRight w:val="0"/>
      <w:marTop w:val="0"/>
      <w:marBottom w:val="0"/>
      <w:divBdr>
        <w:top w:val="none" w:sz="0" w:space="0" w:color="auto"/>
        <w:left w:val="none" w:sz="0" w:space="0" w:color="auto"/>
        <w:bottom w:val="none" w:sz="0" w:space="0" w:color="auto"/>
        <w:right w:val="none" w:sz="0" w:space="0" w:color="auto"/>
      </w:divBdr>
    </w:div>
    <w:div w:id="818227740">
      <w:bodyDiv w:val="1"/>
      <w:marLeft w:val="0"/>
      <w:marRight w:val="0"/>
      <w:marTop w:val="0"/>
      <w:marBottom w:val="0"/>
      <w:divBdr>
        <w:top w:val="none" w:sz="0" w:space="0" w:color="auto"/>
        <w:left w:val="none" w:sz="0" w:space="0" w:color="auto"/>
        <w:bottom w:val="none" w:sz="0" w:space="0" w:color="auto"/>
        <w:right w:val="none" w:sz="0" w:space="0" w:color="auto"/>
      </w:divBdr>
    </w:div>
    <w:div w:id="818808243">
      <w:bodyDiv w:val="1"/>
      <w:marLeft w:val="0"/>
      <w:marRight w:val="0"/>
      <w:marTop w:val="0"/>
      <w:marBottom w:val="0"/>
      <w:divBdr>
        <w:top w:val="none" w:sz="0" w:space="0" w:color="auto"/>
        <w:left w:val="none" w:sz="0" w:space="0" w:color="auto"/>
        <w:bottom w:val="none" w:sz="0" w:space="0" w:color="auto"/>
        <w:right w:val="none" w:sz="0" w:space="0" w:color="auto"/>
      </w:divBdr>
    </w:div>
    <w:div w:id="818809731">
      <w:bodyDiv w:val="1"/>
      <w:marLeft w:val="0"/>
      <w:marRight w:val="0"/>
      <w:marTop w:val="0"/>
      <w:marBottom w:val="0"/>
      <w:divBdr>
        <w:top w:val="none" w:sz="0" w:space="0" w:color="auto"/>
        <w:left w:val="none" w:sz="0" w:space="0" w:color="auto"/>
        <w:bottom w:val="none" w:sz="0" w:space="0" w:color="auto"/>
        <w:right w:val="none" w:sz="0" w:space="0" w:color="auto"/>
      </w:divBdr>
    </w:div>
    <w:div w:id="819155379">
      <w:bodyDiv w:val="1"/>
      <w:marLeft w:val="0"/>
      <w:marRight w:val="0"/>
      <w:marTop w:val="0"/>
      <w:marBottom w:val="0"/>
      <w:divBdr>
        <w:top w:val="none" w:sz="0" w:space="0" w:color="auto"/>
        <w:left w:val="none" w:sz="0" w:space="0" w:color="auto"/>
        <w:bottom w:val="none" w:sz="0" w:space="0" w:color="auto"/>
        <w:right w:val="none" w:sz="0" w:space="0" w:color="auto"/>
      </w:divBdr>
    </w:div>
    <w:div w:id="819232204">
      <w:bodyDiv w:val="1"/>
      <w:marLeft w:val="0"/>
      <w:marRight w:val="0"/>
      <w:marTop w:val="0"/>
      <w:marBottom w:val="0"/>
      <w:divBdr>
        <w:top w:val="none" w:sz="0" w:space="0" w:color="auto"/>
        <w:left w:val="none" w:sz="0" w:space="0" w:color="auto"/>
        <w:bottom w:val="none" w:sz="0" w:space="0" w:color="auto"/>
        <w:right w:val="none" w:sz="0" w:space="0" w:color="auto"/>
      </w:divBdr>
    </w:div>
    <w:div w:id="819267901">
      <w:bodyDiv w:val="1"/>
      <w:marLeft w:val="0"/>
      <w:marRight w:val="0"/>
      <w:marTop w:val="0"/>
      <w:marBottom w:val="0"/>
      <w:divBdr>
        <w:top w:val="none" w:sz="0" w:space="0" w:color="auto"/>
        <w:left w:val="none" w:sz="0" w:space="0" w:color="auto"/>
        <w:bottom w:val="none" w:sz="0" w:space="0" w:color="auto"/>
        <w:right w:val="none" w:sz="0" w:space="0" w:color="auto"/>
      </w:divBdr>
    </w:div>
    <w:div w:id="819538088">
      <w:bodyDiv w:val="1"/>
      <w:marLeft w:val="0"/>
      <w:marRight w:val="0"/>
      <w:marTop w:val="0"/>
      <w:marBottom w:val="0"/>
      <w:divBdr>
        <w:top w:val="none" w:sz="0" w:space="0" w:color="auto"/>
        <w:left w:val="none" w:sz="0" w:space="0" w:color="auto"/>
        <w:bottom w:val="none" w:sz="0" w:space="0" w:color="auto"/>
        <w:right w:val="none" w:sz="0" w:space="0" w:color="auto"/>
      </w:divBdr>
    </w:div>
    <w:div w:id="819882788">
      <w:bodyDiv w:val="1"/>
      <w:marLeft w:val="0"/>
      <w:marRight w:val="0"/>
      <w:marTop w:val="0"/>
      <w:marBottom w:val="0"/>
      <w:divBdr>
        <w:top w:val="none" w:sz="0" w:space="0" w:color="auto"/>
        <w:left w:val="none" w:sz="0" w:space="0" w:color="auto"/>
        <w:bottom w:val="none" w:sz="0" w:space="0" w:color="auto"/>
        <w:right w:val="none" w:sz="0" w:space="0" w:color="auto"/>
      </w:divBdr>
    </w:div>
    <w:div w:id="820000203">
      <w:bodyDiv w:val="1"/>
      <w:marLeft w:val="0"/>
      <w:marRight w:val="0"/>
      <w:marTop w:val="0"/>
      <w:marBottom w:val="0"/>
      <w:divBdr>
        <w:top w:val="none" w:sz="0" w:space="0" w:color="auto"/>
        <w:left w:val="none" w:sz="0" w:space="0" w:color="auto"/>
        <w:bottom w:val="none" w:sz="0" w:space="0" w:color="auto"/>
        <w:right w:val="none" w:sz="0" w:space="0" w:color="auto"/>
      </w:divBdr>
    </w:div>
    <w:div w:id="820081208">
      <w:bodyDiv w:val="1"/>
      <w:marLeft w:val="0"/>
      <w:marRight w:val="0"/>
      <w:marTop w:val="0"/>
      <w:marBottom w:val="0"/>
      <w:divBdr>
        <w:top w:val="none" w:sz="0" w:space="0" w:color="auto"/>
        <w:left w:val="none" w:sz="0" w:space="0" w:color="auto"/>
        <w:bottom w:val="none" w:sz="0" w:space="0" w:color="auto"/>
        <w:right w:val="none" w:sz="0" w:space="0" w:color="auto"/>
      </w:divBdr>
    </w:div>
    <w:div w:id="820194897">
      <w:bodyDiv w:val="1"/>
      <w:marLeft w:val="0"/>
      <w:marRight w:val="0"/>
      <w:marTop w:val="0"/>
      <w:marBottom w:val="0"/>
      <w:divBdr>
        <w:top w:val="none" w:sz="0" w:space="0" w:color="auto"/>
        <w:left w:val="none" w:sz="0" w:space="0" w:color="auto"/>
        <w:bottom w:val="none" w:sz="0" w:space="0" w:color="auto"/>
        <w:right w:val="none" w:sz="0" w:space="0" w:color="auto"/>
      </w:divBdr>
    </w:div>
    <w:div w:id="820318362">
      <w:bodyDiv w:val="1"/>
      <w:marLeft w:val="0"/>
      <w:marRight w:val="0"/>
      <w:marTop w:val="0"/>
      <w:marBottom w:val="0"/>
      <w:divBdr>
        <w:top w:val="none" w:sz="0" w:space="0" w:color="auto"/>
        <w:left w:val="none" w:sz="0" w:space="0" w:color="auto"/>
        <w:bottom w:val="none" w:sz="0" w:space="0" w:color="auto"/>
        <w:right w:val="none" w:sz="0" w:space="0" w:color="auto"/>
      </w:divBdr>
    </w:div>
    <w:div w:id="820804110">
      <w:bodyDiv w:val="1"/>
      <w:marLeft w:val="0"/>
      <w:marRight w:val="0"/>
      <w:marTop w:val="0"/>
      <w:marBottom w:val="0"/>
      <w:divBdr>
        <w:top w:val="none" w:sz="0" w:space="0" w:color="auto"/>
        <w:left w:val="none" w:sz="0" w:space="0" w:color="auto"/>
        <w:bottom w:val="none" w:sz="0" w:space="0" w:color="auto"/>
        <w:right w:val="none" w:sz="0" w:space="0" w:color="auto"/>
      </w:divBdr>
    </w:div>
    <w:div w:id="820847495">
      <w:bodyDiv w:val="1"/>
      <w:marLeft w:val="0"/>
      <w:marRight w:val="0"/>
      <w:marTop w:val="0"/>
      <w:marBottom w:val="0"/>
      <w:divBdr>
        <w:top w:val="none" w:sz="0" w:space="0" w:color="auto"/>
        <w:left w:val="none" w:sz="0" w:space="0" w:color="auto"/>
        <w:bottom w:val="none" w:sz="0" w:space="0" w:color="auto"/>
        <w:right w:val="none" w:sz="0" w:space="0" w:color="auto"/>
      </w:divBdr>
    </w:div>
    <w:div w:id="820971431">
      <w:bodyDiv w:val="1"/>
      <w:marLeft w:val="0"/>
      <w:marRight w:val="0"/>
      <w:marTop w:val="0"/>
      <w:marBottom w:val="0"/>
      <w:divBdr>
        <w:top w:val="none" w:sz="0" w:space="0" w:color="auto"/>
        <w:left w:val="none" w:sz="0" w:space="0" w:color="auto"/>
        <w:bottom w:val="none" w:sz="0" w:space="0" w:color="auto"/>
        <w:right w:val="none" w:sz="0" w:space="0" w:color="auto"/>
      </w:divBdr>
    </w:div>
    <w:div w:id="821117289">
      <w:bodyDiv w:val="1"/>
      <w:marLeft w:val="0"/>
      <w:marRight w:val="0"/>
      <w:marTop w:val="0"/>
      <w:marBottom w:val="0"/>
      <w:divBdr>
        <w:top w:val="none" w:sz="0" w:space="0" w:color="auto"/>
        <w:left w:val="none" w:sz="0" w:space="0" w:color="auto"/>
        <w:bottom w:val="none" w:sz="0" w:space="0" w:color="auto"/>
        <w:right w:val="none" w:sz="0" w:space="0" w:color="auto"/>
      </w:divBdr>
    </w:div>
    <w:div w:id="821192140">
      <w:bodyDiv w:val="1"/>
      <w:marLeft w:val="0"/>
      <w:marRight w:val="0"/>
      <w:marTop w:val="0"/>
      <w:marBottom w:val="0"/>
      <w:divBdr>
        <w:top w:val="none" w:sz="0" w:space="0" w:color="auto"/>
        <w:left w:val="none" w:sz="0" w:space="0" w:color="auto"/>
        <w:bottom w:val="none" w:sz="0" w:space="0" w:color="auto"/>
        <w:right w:val="none" w:sz="0" w:space="0" w:color="auto"/>
      </w:divBdr>
    </w:div>
    <w:div w:id="821385191">
      <w:bodyDiv w:val="1"/>
      <w:marLeft w:val="0"/>
      <w:marRight w:val="0"/>
      <w:marTop w:val="0"/>
      <w:marBottom w:val="0"/>
      <w:divBdr>
        <w:top w:val="none" w:sz="0" w:space="0" w:color="auto"/>
        <w:left w:val="none" w:sz="0" w:space="0" w:color="auto"/>
        <w:bottom w:val="none" w:sz="0" w:space="0" w:color="auto"/>
        <w:right w:val="none" w:sz="0" w:space="0" w:color="auto"/>
      </w:divBdr>
    </w:div>
    <w:div w:id="821510823">
      <w:bodyDiv w:val="1"/>
      <w:marLeft w:val="0"/>
      <w:marRight w:val="0"/>
      <w:marTop w:val="0"/>
      <w:marBottom w:val="0"/>
      <w:divBdr>
        <w:top w:val="none" w:sz="0" w:space="0" w:color="auto"/>
        <w:left w:val="none" w:sz="0" w:space="0" w:color="auto"/>
        <w:bottom w:val="none" w:sz="0" w:space="0" w:color="auto"/>
        <w:right w:val="none" w:sz="0" w:space="0" w:color="auto"/>
      </w:divBdr>
    </w:div>
    <w:div w:id="821655893">
      <w:bodyDiv w:val="1"/>
      <w:marLeft w:val="0"/>
      <w:marRight w:val="0"/>
      <w:marTop w:val="0"/>
      <w:marBottom w:val="0"/>
      <w:divBdr>
        <w:top w:val="none" w:sz="0" w:space="0" w:color="auto"/>
        <w:left w:val="none" w:sz="0" w:space="0" w:color="auto"/>
        <w:bottom w:val="none" w:sz="0" w:space="0" w:color="auto"/>
        <w:right w:val="none" w:sz="0" w:space="0" w:color="auto"/>
      </w:divBdr>
    </w:div>
    <w:div w:id="821847628">
      <w:bodyDiv w:val="1"/>
      <w:marLeft w:val="0"/>
      <w:marRight w:val="0"/>
      <w:marTop w:val="0"/>
      <w:marBottom w:val="0"/>
      <w:divBdr>
        <w:top w:val="none" w:sz="0" w:space="0" w:color="auto"/>
        <w:left w:val="none" w:sz="0" w:space="0" w:color="auto"/>
        <w:bottom w:val="none" w:sz="0" w:space="0" w:color="auto"/>
        <w:right w:val="none" w:sz="0" w:space="0" w:color="auto"/>
      </w:divBdr>
    </w:div>
    <w:div w:id="821969140">
      <w:bodyDiv w:val="1"/>
      <w:marLeft w:val="0"/>
      <w:marRight w:val="0"/>
      <w:marTop w:val="0"/>
      <w:marBottom w:val="0"/>
      <w:divBdr>
        <w:top w:val="none" w:sz="0" w:space="0" w:color="auto"/>
        <w:left w:val="none" w:sz="0" w:space="0" w:color="auto"/>
        <w:bottom w:val="none" w:sz="0" w:space="0" w:color="auto"/>
        <w:right w:val="none" w:sz="0" w:space="0" w:color="auto"/>
      </w:divBdr>
    </w:div>
    <w:div w:id="821971374">
      <w:bodyDiv w:val="1"/>
      <w:marLeft w:val="0"/>
      <w:marRight w:val="0"/>
      <w:marTop w:val="0"/>
      <w:marBottom w:val="0"/>
      <w:divBdr>
        <w:top w:val="none" w:sz="0" w:space="0" w:color="auto"/>
        <w:left w:val="none" w:sz="0" w:space="0" w:color="auto"/>
        <w:bottom w:val="none" w:sz="0" w:space="0" w:color="auto"/>
        <w:right w:val="none" w:sz="0" w:space="0" w:color="auto"/>
      </w:divBdr>
    </w:div>
    <w:div w:id="822046103">
      <w:bodyDiv w:val="1"/>
      <w:marLeft w:val="0"/>
      <w:marRight w:val="0"/>
      <w:marTop w:val="0"/>
      <w:marBottom w:val="0"/>
      <w:divBdr>
        <w:top w:val="none" w:sz="0" w:space="0" w:color="auto"/>
        <w:left w:val="none" w:sz="0" w:space="0" w:color="auto"/>
        <w:bottom w:val="none" w:sz="0" w:space="0" w:color="auto"/>
        <w:right w:val="none" w:sz="0" w:space="0" w:color="auto"/>
      </w:divBdr>
    </w:div>
    <w:div w:id="822431474">
      <w:bodyDiv w:val="1"/>
      <w:marLeft w:val="0"/>
      <w:marRight w:val="0"/>
      <w:marTop w:val="0"/>
      <w:marBottom w:val="0"/>
      <w:divBdr>
        <w:top w:val="none" w:sz="0" w:space="0" w:color="auto"/>
        <w:left w:val="none" w:sz="0" w:space="0" w:color="auto"/>
        <w:bottom w:val="none" w:sz="0" w:space="0" w:color="auto"/>
        <w:right w:val="none" w:sz="0" w:space="0" w:color="auto"/>
      </w:divBdr>
    </w:div>
    <w:div w:id="822434818">
      <w:bodyDiv w:val="1"/>
      <w:marLeft w:val="0"/>
      <w:marRight w:val="0"/>
      <w:marTop w:val="0"/>
      <w:marBottom w:val="0"/>
      <w:divBdr>
        <w:top w:val="none" w:sz="0" w:space="0" w:color="auto"/>
        <w:left w:val="none" w:sz="0" w:space="0" w:color="auto"/>
        <w:bottom w:val="none" w:sz="0" w:space="0" w:color="auto"/>
        <w:right w:val="none" w:sz="0" w:space="0" w:color="auto"/>
      </w:divBdr>
    </w:div>
    <w:div w:id="822815763">
      <w:bodyDiv w:val="1"/>
      <w:marLeft w:val="0"/>
      <w:marRight w:val="0"/>
      <w:marTop w:val="0"/>
      <w:marBottom w:val="0"/>
      <w:divBdr>
        <w:top w:val="none" w:sz="0" w:space="0" w:color="auto"/>
        <w:left w:val="none" w:sz="0" w:space="0" w:color="auto"/>
        <w:bottom w:val="none" w:sz="0" w:space="0" w:color="auto"/>
        <w:right w:val="none" w:sz="0" w:space="0" w:color="auto"/>
      </w:divBdr>
    </w:div>
    <w:div w:id="823013970">
      <w:bodyDiv w:val="1"/>
      <w:marLeft w:val="0"/>
      <w:marRight w:val="0"/>
      <w:marTop w:val="0"/>
      <w:marBottom w:val="0"/>
      <w:divBdr>
        <w:top w:val="none" w:sz="0" w:space="0" w:color="auto"/>
        <w:left w:val="none" w:sz="0" w:space="0" w:color="auto"/>
        <w:bottom w:val="none" w:sz="0" w:space="0" w:color="auto"/>
        <w:right w:val="none" w:sz="0" w:space="0" w:color="auto"/>
      </w:divBdr>
    </w:div>
    <w:div w:id="823201111">
      <w:bodyDiv w:val="1"/>
      <w:marLeft w:val="0"/>
      <w:marRight w:val="0"/>
      <w:marTop w:val="0"/>
      <w:marBottom w:val="0"/>
      <w:divBdr>
        <w:top w:val="none" w:sz="0" w:space="0" w:color="auto"/>
        <w:left w:val="none" w:sz="0" w:space="0" w:color="auto"/>
        <w:bottom w:val="none" w:sz="0" w:space="0" w:color="auto"/>
        <w:right w:val="none" w:sz="0" w:space="0" w:color="auto"/>
      </w:divBdr>
    </w:div>
    <w:div w:id="823207988">
      <w:bodyDiv w:val="1"/>
      <w:marLeft w:val="0"/>
      <w:marRight w:val="0"/>
      <w:marTop w:val="0"/>
      <w:marBottom w:val="0"/>
      <w:divBdr>
        <w:top w:val="none" w:sz="0" w:space="0" w:color="auto"/>
        <w:left w:val="none" w:sz="0" w:space="0" w:color="auto"/>
        <w:bottom w:val="none" w:sz="0" w:space="0" w:color="auto"/>
        <w:right w:val="none" w:sz="0" w:space="0" w:color="auto"/>
      </w:divBdr>
    </w:div>
    <w:div w:id="823275952">
      <w:bodyDiv w:val="1"/>
      <w:marLeft w:val="0"/>
      <w:marRight w:val="0"/>
      <w:marTop w:val="0"/>
      <w:marBottom w:val="0"/>
      <w:divBdr>
        <w:top w:val="none" w:sz="0" w:space="0" w:color="auto"/>
        <w:left w:val="none" w:sz="0" w:space="0" w:color="auto"/>
        <w:bottom w:val="none" w:sz="0" w:space="0" w:color="auto"/>
        <w:right w:val="none" w:sz="0" w:space="0" w:color="auto"/>
      </w:divBdr>
    </w:div>
    <w:div w:id="823395251">
      <w:bodyDiv w:val="1"/>
      <w:marLeft w:val="0"/>
      <w:marRight w:val="0"/>
      <w:marTop w:val="0"/>
      <w:marBottom w:val="0"/>
      <w:divBdr>
        <w:top w:val="none" w:sz="0" w:space="0" w:color="auto"/>
        <w:left w:val="none" w:sz="0" w:space="0" w:color="auto"/>
        <w:bottom w:val="none" w:sz="0" w:space="0" w:color="auto"/>
        <w:right w:val="none" w:sz="0" w:space="0" w:color="auto"/>
      </w:divBdr>
    </w:div>
    <w:div w:id="823622320">
      <w:bodyDiv w:val="1"/>
      <w:marLeft w:val="0"/>
      <w:marRight w:val="0"/>
      <w:marTop w:val="0"/>
      <w:marBottom w:val="0"/>
      <w:divBdr>
        <w:top w:val="none" w:sz="0" w:space="0" w:color="auto"/>
        <w:left w:val="none" w:sz="0" w:space="0" w:color="auto"/>
        <w:bottom w:val="none" w:sz="0" w:space="0" w:color="auto"/>
        <w:right w:val="none" w:sz="0" w:space="0" w:color="auto"/>
      </w:divBdr>
    </w:div>
    <w:div w:id="823667170">
      <w:bodyDiv w:val="1"/>
      <w:marLeft w:val="0"/>
      <w:marRight w:val="0"/>
      <w:marTop w:val="0"/>
      <w:marBottom w:val="0"/>
      <w:divBdr>
        <w:top w:val="none" w:sz="0" w:space="0" w:color="auto"/>
        <w:left w:val="none" w:sz="0" w:space="0" w:color="auto"/>
        <w:bottom w:val="none" w:sz="0" w:space="0" w:color="auto"/>
        <w:right w:val="none" w:sz="0" w:space="0" w:color="auto"/>
      </w:divBdr>
    </w:div>
    <w:div w:id="823745451">
      <w:bodyDiv w:val="1"/>
      <w:marLeft w:val="0"/>
      <w:marRight w:val="0"/>
      <w:marTop w:val="0"/>
      <w:marBottom w:val="0"/>
      <w:divBdr>
        <w:top w:val="none" w:sz="0" w:space="0" w:color="auto"/>
        <w:left w:val="none" w:sz="0" w:space="0" w:color="auto"/>
        <w:bottom w:val="none" w:sz="0" w:space="0" w:color="auto"/>
        <w:right w:val="none" w:sz="0" w:space="0" w:color="auto"/>
      </w:divBdr>
    </w:div>
    <w:div w:id="823860993">
      <w:bodyDiv w:val="1"/>
      <w:marLeft w:val="0"/>
      <w:marRight w:val="0"/>
      <w:marTop w:val="0"/>
      <w:marBottom w:val="0"/>
      <w:divBdr>
        <w:top w:val="none" w:sz="0" w:space="0" w:color="auto"/>
        <w:left w:val="none" w:sz="0" w:space="0" w:color="auto"/>
        <w:bottom w:val="none" w:sz="0" w:space="0" w:color="auto"/>
        <w:right w:val="none" w:sz="0" w:space="0" w:color="auto"/>
      </w:divBdr>
    </w:div>
    <w:div w:id="824130601">
      <w:bodyDiv w:val="1"/>
      <w:marLeft w:val="0"/>
      <w:marRight w:val="0"/>
      <w:marTop w:val="0"/>
      <w:marBottom w:val="0"/>
      <w:divBdr>
        <w:top w:val="none" w:sz="0" w:space="0" w:color="auto"/>
        <w:left w:val="none" w:sz="0" w:space="0" w:color="auto"/>
        <w:bottom w:val="none" w:sz="0" w:space="0" w:color="auto"/>
        <w:right w:val="none" w:sz="0" w:space="0" w:color="auto"/>
      </w:divBdr>
    </w:div>
    <w:div w:id="824320709">
      <w:bodyDiv w:val="1"/>
      <w:marLeft w:val="0"/>
      <w:marRight w:val="0"/>
      <w:marTop w:val="0"/>
      <w:marBottom w:val="0"/>
      <w:divBdr>
        <w:top w:val="none" w:sz="0" w:space="0" w:color="auto"/>
        <w:left w:val="none" w:sz="0" w:space="0" w:color="auto"/>
        <w:bottom w:val="none" w:sz="0" w:space="0" w:color="auto"/>
        <w:right w:val="none" w:sz="0" w:space="0" w:color="auto"/>
      </w:divBdr>
    </w:div>
    <w:div w:id="824586737">
      <w:bodyDiv w:val="1"/>
      <w:marLeft w:val="0"/>
      <w:marRight w:val="0"/>
      <w:marTop w:val="0"/>
      <w:marBottom w:val="0"/>
      <w:divBdr>
        <w:top w:val="none" w:sz="0" w:space="0" w:color="auto"/>
        <w:left w:val="none" w:sz="0" w:space="0" w:color="auto"/>
        <w:bottom w:val="none" w:sz="0" w:space="0" w:color="auto"/>
        <w:right w:val="none" w:sz="0" w:space="0" w:color="auto"/>
      </w:divBdr>
    </w:div>
    <w:div w:id="824973044">
      <w:bodyDiv w:val="1"/>
      <w:marLeft w:val="0"/>
      <w:marRight w:val="0"/>
      <w:marTop w:val="0"/>
      <w:marBottom w:val="0"/>
      <w:divBdr>
        <w:top w:val="none" w:sz="0" w:space="0" w:color="auto"/>
        <w:left w:val="none" w:sz="0" w:space="0" w:color="auto"/>
        <w:bottom w:val="none" w:sz="0" w:space="0" w:color="auto"/>
        <w:right w:val="none" w:sz="0" w:space="0" w:color="auto"/>
      </w:divBdr>
    </w:div>
    <w:div w:id="824979810">
      <w:bodyDiv w:val="1"/>
      <w:marLeft w:val="0"/>
      <w:marRight w:val="0"/>
      <w:marTop w:val="0"/>
      <w:marBottom w:val="0"/>
      <w:divBdr>
        <w:top w:val="none" w:sz="0" w:space="0" w:color="auto"/>
        <w:left w:val="none" w:sz="0" w:space="0" w:color="auto"/>
        <w:bottom w:val="none" w:sz="0" w:space="0" w:color="auto"/>
        <w:right w:val="none" w:sz="0" w:space="0" w:color="auto"/>
      </w:divBdr>
    </w:div>
    <w:div w:id="825826952">
      <w:bodyDiv w:val="1"/>
      <w:marLeft w:val="0"/>
      <w:marRight w:val="0"/>
      <w:marTop w:val="0"/>
      <w:marBottom w:val="0"/>
      <w:divBdr>
        <w:top w:val="none" w:sz="0" w:space="0" w:color="auto"/>
        <w:left w:val="none" w:sz="0" w:space="0" w:color="auto"/>
        <w:bottom w:val="none" w:sz="0" w:space="0" w:color="auto"/>
        <w:right w:val="none" w:sz="0" w:space="0" w:color="auto"/>
      </w:divBdr>
    </w:div>
    <w:div w:id="825979366">
      <w:bodyDiv w:val="1"/>
      <w:marLeft w:val="0"/>
      <w:marRight w:val="0"/>
      <w:marTop w:val="0"/>
      <w:marBottom w:val="0"/>
      <w:divBdr>
        <w:top w:val="none" w:sz="0" w:space="0" w:color="auto"/>
        <w:left w:val="none" w:sz="0" w:space="0" w:color="auto"/>
        <w:bottom w:val="none" w:sz="0" w:space="0" w:color="auto"/>
        <w:right w:val="none" w:sz="0" w:space="0" w:color="auto"/>
      </w:divBdr>
    </w:div>
    <w:div w:id="826164394">
      <w:bodyDiv w:val="1"/>
      <w:marLeft w:val="0"/>
      <w:marRight w:val="0"/>
      <w:marTop w:val="0"/>
      <w:marBottom w:val="0"/>
      <w:divBdr>
        <w:top w:val="none" w:sz="0" w:space="0" w:color="auto"/>
        <w:left w:val="none" w:sz="0" w:space="0" w:color="auto"/>
        <w:bottom w:val="none" w:sz="0" w:space="0" w:color="auto"/>
        <w:right w:val="none" w:sz="0" w:space="0" w:color="auto"/>
      </w:divBdr>
    </w:div>
    <w:div w:id="826556661">
      <w:bodyDiv w:val="1"/>
      <w:marLeft w:val="0"/>
      <w:marRight w:val="0"/>
      <w:marTop w:val="0"/>
      <w:marBottom w:val="0"/>
      <w:divBdr>
        <w:top w:val="none" w:sz="0" w:space="0" w:color="auto"/>
        <w:left w:val="none" w:sz="0" w:space="0" w:color="auto"/>
        <w:bottom w:val="none" w:sz="0" w:space="0" w:color="auto"/>
        <w:right w:val="none" w:sz="0" w:space="0" w:color="auto"/>
      </w:divBdr>
    </w:div>
    <w:div w:id="826675290">
      <w:bodyDiv w:val="1"/>
      <w:marLeft w:val="0"/>
      <w:marRight w:val="0"/>
      <w:marTop w:val="0"/>
      <w:marBottom w:val="0"/>
      <w:divBdr>
        <w:top w:val="none" w:sz="0" w:space="0" w:color="auto"/>
        <w:left w:val="none" w:sz="0" w:space="0" w:color="auto"/>
        <w:bottom w:val="none" w:sz="0" w:space="0" w:color="auto"/>
        <w:right w:val="none" w:sz="0" w:space="0" w:color="auto"/>
      </w:divBdr>
    </w:div>
    <w:div w:id="826820223">
      <w:bodyDiv w:val="1"/>
      <w:marLeft w:val="0"/>
      <w:marRight w:val="0"/>
      <w:marTop w:val="0"/>
      <w:marBottom w:val="0"/>
      <w:divBdr>
        <w:top w:val="none" w:sz="0" w:space="0" w:color="auto"/>
        <w:left w:val="none" w:sz="0" w:space="0" w:color="auto"/>
        <w:bottom w:val="none" w:sz="0" w:space="0" w:color="auto"/>
        <w:right w:val="none" w:sz="0" w:space="0" w:color="auto"/>
      </w:divBdr>
    </w:div>
    <w:div w:id="826937597">
      <w:bodyDiv w:val="1"/>
      <w:marLeft w:val="0"/>
      <w:marRight w:val="0"/>
      <w:marTop w:val="0"/>
      <w:marBottom w:val="0"/>
      <w:divBdr>
        <w:top w:val="none" w:sz="0" w:space="0" w:color="auto"/>
        <w:left w:val="none" w:sz="0" w:space="0" w:color="auto"/>
        <w:bottom w:val="none" w:sz="0" w:space="0" w:color="auto"/>
        <w:right w:val="none" w:sz="0" w:space="0" w:color="auto"/>
      </w:divBdr>
    </w:div>
    <w:div w:id="827130398">
      <w:bodyDiv w:val="1"/>
      <w:marLeft w:val="0"/>
      <w:marRight w:val="0"/>
      <w:marTop w:val="0"/>
      <w:marBottom w:val="0"/>
      <w:divBdr>
        <w:top w:val="none" w:sz="0" w:space="0" w:color="auto"/>
        <w:left w:val="none" w:sz="0" w:space="0" w:color="auto"/>
        <w:bottom w:val="none" w:sz="0" w:space="0" w:color="auto"/>
        <w:right w:val="none" w:sz="0" w:space="0" w:color="auto"/>
      </w:divBdr>
    </w:div>
    <w:div w:id="827328990">
      <w:bodyDiv w:val="1"/>
      <w:marLeft w:val="0"/>
      <w:marRight w:val="0"/>
      <w:marTop w:val="0"/>
      <w:marBottom w:val="0"/>
      <w:divBdr>
        <w:top w:val="none" w:sz="0" w:space="0" w:color="auto"/>
        <w:left w:val="none" w:sz="0" w:space="0" w:color="auto"/>
        <w:bottom w:val="none" w:sz="0" w:space="0" w:color="auto"/>
        <w:right w:val="none" w:sz="0" w:space="0" w:color="auto"/>
      </w:divBdr>
    </w:div>
    <w:div w:id="827787919">
      <w:bodyDiv w:val="1"/>
      <w:marLeft w:val="0"/>
      <w:marRight w:val="0"/>
      <w:marTop w:val="0"/>
      <w:marBottom w:val="0"/>
      <w:divBdr>
        <w:top w:val="none" w:sz="0" w:space="0" w:color="auto"/>
        <w:left w:val="none" w:sz="0" w:space="0" w:color="auto"/>
        <w:bottom w:val="none" w:sz="0" w:space="0" w:color="auto"/>
        <w:right w:val="none" w:sz="0" w:space="0" w:color="auto"/>
      </w:divBdr>
    </w:div>
    <w:div w:id="828137887">
      <w:bodyDiv w:val="1"/>
      <w:marLeft w:val="0"/>
      <w:marRight w:val="0"/>
      <w:marTop w:val="0"/>
      <w:marBottom w:val="0"/>
      <w:divBdr>
        <w:top w:val="none" w:sz="0" w:space="0" w:color="auto"/>
        <w:left w:val="none" w:sz="0" w:space="0" w:color="auto"/>
        <w:bottom w:val="none" w:sz="0" w:space="0" w:color="auto"/>
        <w:right w:val="none" w:sz="0" w:space="0" w:color="auto"/>
      </w:divBdr>
    </w:div>
    <w:div w:id="828178941">
      <w:bodyDiv w:val="1"/>
      <w:marLeft w:val="0"/>
      <w:marRight w:val="0"/>
      <w:marTop w:val="0"/>
      <w:marBottom w:val="0"/>
      <w:divBdr>
        <w:top w:val="none" w:sz="0" w:space="0" w:color="auto"/>
        <w:left w:val="none" w:sz="0" w:space="0" w:color="auto"/>
        <w:bottom w:val="none" w:sz="0" w:space="0" w:color="auto"/>
        <w:right w:val="none" w:sz="0" w:space="0" w:color="auto"/>
      </w:divBdr>
    </w:div>
    <w:div w:id="828448948">
      <w:bodyDiv w:val="1"/>
      <w:marLeft w:val="0"/>
      <w:marRight w:val="0"/>
      <w:marTop w:val="0"/>
      <w:marBottom w:val="0"/>
      <w:divBdr>
        <w:top w:val="none" w:sz="0" w:space="0" w:color="auto"/>
        <w:left w:val="none" w:sz="0" w:space="0" w:color="auto"/>
        <w:bottom w:val="none" w:sz="0" w:space="0" w:color="auto"/>
        <w:right w:val="none" w:sz="0" w:space="0" w:color="auto"/>
      </w:divBdr>
    </w:div>
    <w:div w:id="828596164">
      <w:bodyDiv w:val="1"/>
      <w:marLeft w:val="0"/>
      <w:marRight w:val="0"/>
      <w:marTop w:val="0"/>
      <w:marBottom w:val="0"/>
      <w:divBdr>
        <w:top w:val="none" w:sz="0" w:space="0" w:color="auto"/>
        <w:left w:val="none" w:sz="0" w:space="0" w:color="auto"/>
        <w:bottom w:val="none" w:sz="0" w:space="0" w:color="auto"/>
        <w:right w:val="none" w:sz="0" w:space="0" w:color="auto"/>
      </w:divBdr>
    </w:div>
    <w:div w:id="828836752">
      <w:bodyDiv w:val="1"/>
      <w:marLeft w:val="0"/>
      <w:marRight w:val="0"/>
      <w:marTop w:val="0"/>
      <w:marBottom w:val="0"/>
      <w:divBdr>
        <w:top w:val="none" w:sz="0" w:space="0" w:color="auto"/>
        <w:left w:val="none" w:sz="0" w:space="0" w:color="auto"/>
        <w:bottom w:val="none" w:sz="0" w:space="0" w:color="auto"/>
        <w:right w:val="none" w:sz="0" w:space="0" w:color="auto"/>
      </w:divBdr>
    </w:div>
    <w:div w:id="828982915">
      <w:bodyDiv w:val="1"/>
      <w:marLeft w:val="0"/>
      <w:marRight w:val="0"/>
      <w:marTop w:val="0"/>
      <w:marBottom w:val="0"/>
      <w:divBdr>
        <w:top w:val="none" w:sz="0" w:space="0" w:color="auto"/>
        <w:left w:val="none" w:sz="0" w:space="0" w:color="auto"/>
        <w:bottom w:val="none" w:sz="0" w:space="0" w:color="auto"/>
        <w:right w:val="none" w:sz="0" w:space="0" w:color="auto"/>
      </w:divBdr>
    </w:div>
    <w:div w:id="829056376">
      <w:bodyDiv w:val="1"/>
      <w:marLeft w:val="0"/>
      <w:marRight w:val="0"/>
      <w:marTop w:val="0"/>
      <w:marBottom w:val="0"/>
      <w:divBdr>
        <w:top w:val="none" w:sz="0" w:space="0" w:color="auto"/>
        <w:left w:val="none" w:sz="0" w:space="0" w:color="auto"/>
        <w:bottom w:val="none" w:sz="0" w:space="0" w:color="auto"/>
        <w:right w:val="none" w:sz="0" w:space="0" w:color="auto"/>
      </w:divBdr>
    </w:div>
    <w:div w:id="829178966">
      <w:bodyDiv w:val="1"/>
      <w:marLeft w:val="0"/>
      <w:marRight w:val="0"/>
      <w:marTop w:val="0"/>
      <w:marBottom w:val="0"/>
      <w:divBdr>
        <w:top w:val="none" w:sz="0" w:space="0" w:color="auto"/>
        <w:left w:val="none" w:sz="0" w:space="0" w:color="auto"/>
        <w:bottom w:val="none" w:sz="0" w:space="0" w:color="auto"/>
        <w:right w:val="none" w:sz="0" w:space="0" w:color="auto"/>
      </w:divBdr>
    </w:div>
    <w:div w:id="829254097">
      <w:bodyDiv w:val="1"/>
      <w:marLeft w:val="0"/>
      <w:marRight w:val="0"/>
      <w:marTop w:val="0"/>
      <w:marBottom w:val="0"/>
      <w:divBdr>
        <w:top w:val="none" w:sz="0" w:space="0" w:color="auto"/>
        <w:left w:val="none" w:sz="0" w:space="0" w:color="auto"/>
        <w:bottom w:val="none" w:sz="0" w:space="0" w:color="auto"/>
        <w:right w:val="none" w:sz="0" w:space="0" w:color="auto"/>
      </w:divBdr>
    </w:div>
    <w:div w:id="829371859">
      <w:bodyDiv w:val="1"/>
      <w:marLeft w:val="0"/>
      <w:marRight w:val="0"/>
      <w:marTop w:val="0"/>
      <w:marBottom w:val="0"/>
      <w:divBdr>
        <w:top w:val="none" w:sz="0" w:space="0" w:color="auto"/>
        <w:left w:val="none" w:sz="0" w:space="0" w:color="auto"/>
        <w:bottom w:val="none" w:sz="0" w:space="0" w:color="auto"/>
        <w:right w:val="none" w:sz="0" w:space="0" w:color="auto"/>
      </w:divBdr>
    </w:div>
    <w:div w:id="829711720">
      <w:bodyDiv w:val="1"/>
      <w:marLeft w:val="0"/>
      <w:marRight w:val="0"/>
      <w:marTop w:val="0"/>
      <w:marBottom w:val="0"/>
      <w:divBdr>
        <w:top w:val="none" w:sz="0" w:space="0" w:color="auto"/>
        <w:left w:val="none" w:sz="0" w:space="0" w:color="auto"/>
        <w:bottom w:val="none" w:sz="0" w:space="0" w:color="auto"/>
        <w:right w:val="none" w:sz="0" w:space="0" w:color="auto"/>
      </w:divBdr>
    </w:div>
    <w:div w:id="829834147">
      <w:bodyDiv w:val="1"/>
      <w:marLeft w:val="0"/>
      <w:marRight w:val="0"/>
      <w:marTop w:val="0"/>
      <w:marBottom w:val="0"/>
      <w:divBdr>
        <w:top w:val="none" w:sz="0" w:space="0" w:color="auto"/>
        <w:left w:val="none" w:sz="0" w:space="0" w:color="auto"/>
        <w:bottom w:val="none" w:sz="0" w:space="0" w:color="auto"/>
        <w:right w:val="none" w:sz="0" w:space="0" w:color="auto"/>
      </w:divBdr>
    </w:div>
    <w:div w:id="829905357">
      <w:bodyDiv w:val="1"/>
      <w:marLeft w:val="0"/>
      <w:marRight w:val="0"/>
      <w:marTop w:val="0"/>
      <w:marBottom w:val="0"/>
      <w:divBdr>
        <w:top w:val="none" w:sz="0" w:space="0" w:color="auto"/>
        <w:left w:val="none" w:sz="0" w:space="0" w:color="auto"/>
        <w:bottom w:val="none" w:sz="0" w:space="0" w:color="auto"/>
        <w:right w:val="none" w:sz="0" w:space="0" w:color="auto"/>
      </w:divBdr>
    </w:div>
    <w:div w:id="829950174">
      <w:bodyDiv w:val="1"/>
      <w:marLeft w:val="0"/>
      <w:marRight w:val="0"/>
      <w:marTop w:val="0"/>
      <w:marBottom w:val="0"/>
      <w:divBdr>
        <w:top w:val="none" w:sz="0" w:space="0" w:color="auto"/>
        <w:left w:val="none" w:sz="0" w:space="0" w:color="auto"/>
        <w:bottom w:val="none" w:sz="0" w:space="0" w:color="auto"/>
        <w:right w:val="none" w:sz="0" w:space="0" w:color="auto"/>
      </w:divBdr>
    </w:div>
    <w:div w:id="830560639">
      <w:bodyDiv w:val="1"/>
      <w:marLeft w:val="0"/>
      <w:marRight w:val="0"/>
      <w:marTop w:val="0"/>
      <w:marBottom w:val="0"/>
      <w:divBdr>
        <w:top w:val="none" w:sz="0" w:space="0" w:color="auto"/>
        <w:left w:val="none" w:sz="0" w:space="0" w:color="auto"/>
        <w:bottom w:val="none" w:sz="0" w:space="0" w:color="auto"/>
        <w:right w:val="none" w:sz="0" w:space="0" w:color="auto"/>
      </w:divBdr>
    </w:div>
    <w:div w:id="830826575">
      <w:bodyDiv w:val="1"/>
      <w:marLeft w:val="0"/>
      <w:marRight w:val="0"/>
      <w:marTop w:val="0"/>
      <w:marBottom w:val="0"/>
      <w:divBdr>
        <w:top w:val="none" w:sz="0" w:space="0" w:color="auto"/>
        <w:left w:val="none" w:sz="0" w:space="0" w:color="auto"/>
        <w:bottom w:val="none" w:sz="0" w:space="0" w:color="auto"/>
        <w:right w:val="none" w:sz="0" w:space="0" w:color="auto"/>
      </w:divBdr>
    </w:div>
    <w:div w:id="831024002">
      <w:bodyDiv w:val="1"/>
      <w:marLeft w:val="0"/>
      <w:marRight w:val="0"/>
      <w:marTop w:val="0"/>
      <w:marBottom w:val="0"/>
      <w:divBdr>
        <w:top w:val="none" w:sz="0" w:space="0" w:color="auto"/>
        <w:left w:val="none" w:sz="0" w:space="0" w:color="auto"/>
        <w:bottom w:val="none" w:sz="0" w:space="0" w:color="auto"/>
        <w:right w:val="none" w:sz="0" w:space="0" w:color="auto"/>
      </w:divBdr>
    </w:div>
    <w:div w:id="831025838">
      <w:bodyDiv w:val="1"/>
      <w:marLeft w:val="0"/>
      <w:marRight w:val="0"/>
      <w:marTop w:val="0"/>
      <w:marBottom w:val="0"/>
      <w:divBdr>
        <w:top w:val="none" w:sz="0" w:space="0" w:color="auto"/>
        <w:left w:val="none" w:sz="0" w:space="0" w:color="auto"/>
        <w:bottom w:val="none" w:sz="0" w:space="0" w:color="auto"/>
        <w:right w:val="none" w:sz="0" w:space="0" w:color="auto"/>
      </w:divBdr>
    </w:div>
    <w:div w:id="831289432">
      <w:bodyDiv w:val="1"/>
      <w:marLeft w:val="0"/>
      <w:marRight w:val="0"/>
      <w:marTop w:val="0"/>
      <w:marBottom w:val="0"/>
      <w:divBdr>
        <w:top w:val="none" w:sz="0" w:space="0" w:color="auto"/>
        <w:left w:val="none" w:sz="0" w:space="0" w:color="auto"/>
        <w:bottom w:val="none" w:sz="0" w:space="0" w:color="auto"/>
        <w:right w:val="none" w:sz="0" w:space="0" w:color="auto"/>
      </w:divBdr>
    </w:div>
    <w:div w:id="831795172">
      <w:bodyDiv w:val="1"/>
      <w:marLeft w:val="0"/>
      <w:marRight w:val="0"/>
      <w:marTop w:val="0"/>
      <w:marBottom w:val="0"/>
      <w:divBdr>
        <w:top w:val="none" w:sz="0" w:space="0" w:color="auto"/>
        <w:left w:val="none" w:sz="0" w:space="0" w:color="auto"/>
        <w:bottom w:val="none" w:sz="0" w:space="0" w:color="auto"/>
        <w:right w:val="none" w:sz="0" w:space="0" w:color="auto"/>
      </w:divBdr>
    </w:div>
    <w:div w:id="831801810">
      <w:bodyDiv w:val="1"/>
      <w:marLeft w:val="0"/>
      <w:marRight w:val="0"/>
      <w:marTop w:val="0"/>
      <w:marBottom w:val="0"/>
      <w:divBdr>
        <w:top w:val="none" w:sz="0" w:space="0" w:color="auto"/>
        <w:left w:val="none" w:sz="0" w:space="0" w:color="auto"/>
        <w:bottom w:val="none" w:sz="0" w:space="0" w:color="auto"/>
        <w:right w:val="none" w:sz="0" w:space="0" w:color="auto"/>
      </w:divBdr>
    </w:div>
    <w:div w:id="831915182">
      <w:bodyDiv w:val="1"/>
      <w:marLeft w:val="0"/>
      <w:marRight w:val="0"/>
      <w:marTop w:val="0"/>
      <w:marBottom w:val="0"/>
      <w:divBdr>
        <w:top w:val="none" w:sz="0" w:space="0" w:color="auto"/>
        <w:left w:val="none" w:sz="0" w:space="0" w:color="auto"/>
        <w:bottom w:val="none" w:sz="0" w:space="0" w:color="auto"/>
        <w:right w:val="none" w:sz="0" w:space="0" w:color="auto"/>
      </w:divBdr>
    </w:div>
    <w:div w:id="832178932">
      <w:bodyDiv w:val="1"/>
      <w:marLeft w:val="0"/>
      <w:marRight w:val="0"/>
      <w:marTop w:val="0"/>
      <w:marBottom w:val="0"/>
      <w:divBdr>
        <w:top w:val="none" w:sz="0" w:space="0" w:color="auto"/>
        <w:left w:val="none" w:sz="0" w:space="0" w:color="auto"/>
        <w:bottom w:val="none" w:sz="0" w:space="0" w:color="auto"/>
        <w:right w:val="none" w:sz="0" w:space="0" w:color="auto"/>
      </w:divBdr>
    </w:div>
    <w:div w:id="832181135">
      <w:bodyDiv w:val="1"/>
      <w:marLeft w:val="0"/>
      <w:marRight w:val="0"/>
      <w:marTop w:val="0"/>
      <w:marBottom w:val="0"/>
      <w:divBdr>
        <w:top w:val="none" w:sz="0" w:space="0" w:color="auto"/>
        <w:left w:val="none" w:sz="0" w:space="0" w:color="auto"/>
        <w:bottom w:val="none" w:sz="0" w:space="0" w:color="auto"/>
        <w:right w:val="none" w:sz="0" w:space="0" w:color="auto"/>
      </w:divBdr>
    </w:div>
    <w:div w:id="832373621">
      <w:bodyDiv w:val="1"/>
      <w:marLeft w:val="0"/>
      <w:marRight w:val="0"/>
      <w:marTop w:val="0"/>
      <w:marBottom w:val="0"/>
      <w:divBdr>
        <w:top w:val="none" w:sz="0" w:space="0" w:color="auto"/>
        <w:left w:val="none" w:sz="0" w:space="0" w:color="auto"/>
        <w:bottom w:val="none" w:sz="0" w:space="0" w:color="auto"/>
        <w:right w:val="none" w:sz="0" w:space="0" w:color="auto"/>
      </w:divBdr>
    </w:div>
    <w:div w:id="832841088">
      <w:bodyDiv w:val="1"/>
      <w:marLeft w:val="0"/>
      <w:marRight w:val="0"/>
      <w:marTop w:val="0"/>
      <w:marBottom w:val="0"/>
      <w:divBdr>
        <w:top w:val="none" w:sz="0" w:space="0" w:color="auto"/>
        <w:left w:val="none" w:sz="0" w:space="0" w:color="auto"/>
        <w:bottom w:val="none" w:sz="0" w:space="0" w:color="auto"/>
        <w:right w:val="none" w:sz="0" w:space="0" w:color="auto"/>
      </w:divBdr>
    </w:div>
    <w:div w:id="832989012">
      <w:bodyDiv w:val="1"/>
      <w:marLeft w:val="0"/>
      <w:marRight w:val="0"/>
      <w:marTop w:val="0"/>
      <w:marBottom w:val="0"/>
      <w:divBdr>
        <w:top w:val="none" w:sz="0" w:space="0" w:color="auto"/>
        <w:left w:val="none" w:sz="0" w:space="0" w:color="auto"/>
        <w:bottom w:val="none" w:sz="0" w:space="0" w:color="auto"/>
        <w:right w:val="none" w:sz="0" w:space="0" w:color="auto"/>
      </w:divBdr>
    </w:div>
    <w:div w:id="833107853">
      <w:bodyDiv w:val="1"/>
      <w:marLeft w:val="0"/>
      <w:marRight w:val="0"/>
      <w:marTop w:val="0"/>
      <w:marBottom w:val="0"/>
      <w:divBdr>
        <w:top w:val="none" w:sz="0" w:space="0" w:color="auto"/>
        <w:left w:val="none" w:sz="0" w:space="0" w:color="auto"/>
        <w:bottom w:val="none" w:sz="0" w:space="0" w:color="auto"/>
        <w:right w:val="none" w:sz="0" w:space="0" w:color="auto"/>
      </w:divBdr>
    </w:div>
    <w:div w:id="833224902">
      <w:bodyDiv w:val="1"/>
      <w:marLeft w:val="0"/>
      <w:marRight w:val="0"/>
      <w:marTop w:val="0"/>
      <w:marBottom w:val="0"/>
      <w:divBdr>
        <w:top w:val="none" w:sz="0" w:space="0" w:color="auto"/>
        <w:left w:val="none" w:sz="0" w:space="0" w:color="auto"/>
        <w:bottom w:val="none" w:sz="0" w:space="0" w:color="auto"/>
        <w:right w:val="none" w:sz="0" w:space="0" w:color="auto"/>
      </w:divBdr>
    </w:div>
    <w:div w:id="833255466">
      <w:bodyDiv w:val="1"/>
      <w:marLeft w:val="0"/>
      <w:marRight w:val="0"/>
      <w:marTop w:val="0"/>
      <w:marBottom w:val="0"/>
      <w:divBdr>
        <w:top w:val="none" w:sz="0" w:space="0" w:color="auto"/>
        <w:left w:val="none" w:sz="0" w:space="0" w:color="auto"/>
        <w:bottom w:val="none" w:sz="0" w:space="0" w:color="auto"/>
        <w:right w:val="none" w:sz="0" w:space="0" w:color="auto"/>
      </w:divBdr>
    </w:div>
    <w:div w:id="833490269">
      <w:bodyDiv w:val="1"/>
      <w:marLeft w:val="0"/>
      <w:marRight w:val="0"/>
      <w:marTop w:val="0"/>
      <w:marBottom w:val="0"/>
      <w:divBdr>
        <w:top w:val="none" w:sz="0" w:space="0" w:color="auto"/>
        <w:left w:val="none" w:sz="0" w:space="0" w:color="auto"/>
        <w:bottom w:val="none" w:sz="0" w:space="0" w:color="auto"/>
        <w:right w:val="none" w:sz="0" w:space="0" w:color="auto"/>
      </w:divBdr>
    </w:div>
    <w:div w:id="833642745">
      <w:bodyDiv w:val="1"/>
      <w:marLeft w:val="0"/>
      <w:marRight w:val="0"/>
      <w:marTop w:val="0"/>
      <w:marBottom w:val="0"/>
      <w:divBdr>
        <w:top w:val="none" w:sz="0" w:space="0" w:color="auto"/>
        <w:left w:val="none" w:sz="0" w:space="0" w:color="auto"/>
        <w:bottom w:val="none" w:sz="0" w:space="0" w:color="auto"/>
        <w:right w:val="none" w:sz="0" w:space="0" w:color="auto"/>
      </w:divBdr>
    </w:div>
    <w:div w:id="833953660">
      <w:bodyDiv w:val="1"/>
      <w:marLeft w:val="0"/>
      <w:marRight w:val="0"/>
      <w:marTop w:val="0"/>
      <w:marBottom w:val="0"/>
      <w:divBdr>
        <w:top w:val="none" w:sz="0" w:space="0" w:color="auto"/>
        <w:left w:val="none" w:sz="0" w:space="0" w:color="auto"/>
        <w:bottom w:val="none" w:sz="0" w:space="0" w:color="auto"/>
        <w:right w:val="none" w:sz="0" w:space="0" w:color="auto"/>
      </w:divBdr>
    </w:div>
    <w:div w:id="834228757">
      <w:bodyDiv w:val="1"/>
      <w:marLeft w:val="0"/>
      <w:marRight w:val="0"/>
      <w:marTop w:val="0"/>
      <w:marBottom w:val="0"/>
      <w:divBdr>
        <w:top w:val="none" w:sz="0" w:space="0" w:color="auto"/>
        <w:left w:val="none" w:sz="0" w:space="0" w:color="auto"/>
        <w:bottom w:val="none" w:sz="0" w:space="0" w:color="auto"/>
        <w:right w:val="none" w:sz="0" w:space="0" w:color="auto"/>
      </w:divBdr>
    </w:div>
    <w:div w:id="834338832">
      <w:bodyDiv w:val="1"/>
      <w:marLeft w:val="0"/>
      <w:marRight w:val="0"/>
      <w:marTop w:val="0"/>
      <w:marBottom w:val="0"/>
      <w:divBdr>
        <w:top w:val="none" w:sz="0" w:space="0" w:color="auto"/>
        <w:left w:val="none" w:sz="0" w:space="0" w:color="auto"/>
        <w:bottom w:val="none" w:sz="0" w:space="0" w:color="auto"/>
        <w:right w:val="none" w:sz="0" w:space="0" w:color="auto"/>
      </w:divBdr>
    </w:div>
    <w:div w:id="834342260">
      <w:bodyDiv w:val="1"/>
      <w:marLeft w:val="0"/>
      <w:marRight w:val="0"/>
      <w:marTop w:val="0"/>
      <w:marBottom w:val="0"/>
      <w:divBdr>
        <w:top w:val="none" w:sz="0" w:space="0" w:color="auto"/>
        <w:left w:val="none" w:sz="0" w:space="0" w:color="auto"/>
        <w:bottom w:val="none" w:sz="0" w:space="0" w:color="auto"/>
        <w:right w:val="none" w:sz="0" w:space="0" w:color="auto"/>
      </w:divBdr>
    </w:div>
    <w:div w:id="834415790">
      <w:bodyDiv w:val="1"/>
      <w:marLeft w:val="0"/>
      <w:marRight w:val="0"/>
      <w:marTop w:val="0"/>
      <w:marBottom w:val="0"/>
      <w:divBdr>
        <w:top w:val="none" w:sz="0" w:space="0" w:color="auto"/>
        <w:left w:val="none" w:sz="0" w:space="0" w:color="auto"/>
        <w:bottom w:val="none" w:sz="0" w:space="0" w:color="auto"/>
        <w:right w:val="none" w:sz="0" w:space="0" w:color="auto"/>
      </w:divBdr>
    </w:div>
    <w:div w:id="834422087">
      <w:bodyDiv w:val="1"/>
      <w:marLeft w:val="0"/>
      <w:marRight w:val="0"/>
      <w:marTop w:val="0"/>
      <w:marBottom w:val="0"/>
      <w:divBdr>
        <w:top w:val="none" w:sz="0" w:space="0" w:color="auto"/>
        <w:left w:val="none" w:sz="0" w:space="0" w:color="auto"/>
        <w:bottom w:val="none" w:sz="0" w:space="0" w:color="auto"/>
        <w:right w:val="none" w:sz="0" w:space="0" w:color="auto"/>
      </w:divBdr>
    </w:div>
    <w:div w:id="834422264">
      <w:bodyDiv w:val="1"/>
      <w:marLeft w:val="0"/>
      <w:marRight w:val="0"/>
      <w:marTop w:val="0"/>
      <w:marBottom w:val="0"/>
      <w:divBdr>
        <w:top w:val="none" w:sz="0" w:space="0" w:color="auto"/>
        <w:left w:val="none" w:sz="0" w:space="0" w:color="auto"/>
        <w:bottom w:val="none" w:sz="0" w:space="0" w:color="auto"/>
        <w:right w:val="none" w:sz="0" w:space="0" w:color="auto"/>
      </w:divBdr>
    </w:div>
    <w:div w:id="834539201">
      <w:bodyDiv w:val="1"/>
      <w:marLeft w:val="0"/>
      <w:marRight w:val="0"/>
      <w:marTop w:val="0"/>
      <w:marBottom w:val="0"/>
      <w:divBdr>
        <w:top w:val="none" w:sz="0" w:space="0" w:color="auto"/>
        <w:left w:val="none" w:sz="0" w:space="0" w:color="auto"/>
        <w:bottom w:val="none" w:sz="0" w:space="0" w:color="auto"/>
        <w:right w:val="none" w:sz="0" w:space="0" w:color="auto"/>
      </w:divBdr>
    </w:div>
    <w:div w:id="834607436">
      <w:bodyDiv w:val="1"/>
      <w:marLeft w:val="0"/>
      <w:marRight w:val="0"/>
      <w:marTop w:val="0"/>
      <w:marBottom w:val="0"/>
      <w:divBdr>
        <w:top w:val="none" w:sz="0" w:space="0" w:color="auto"/>
        <w:left w:val="none" w:sz="0" w:space="0" w:color="auto"/>
        <w:bottom w:val="none" w:sz="0" w:space="0" w:color="auto"/>
        <w:right w:val="none" w:sz="0" w:space="0" w:color="auto"/>
      </w:divBdr>
    </w:div>
    <w:div w:id="834612581">
      <w:bodyDiv w:val="1"/>
      <w:marLeft w:val="0"/>
      <w:marRight w:val="0"/>
      <w:marTop w:val="0"/>
      <w:marBottom w:val="0"/>
      <w:divBdr>
        <w:top w:val="none" w:sz="0" w:space="0" w:color="auto"/>
        <w:left w:val="none" w:sz="0" w:space="0" w:color="auto"/>
        <w:bottom w:val="none" w:sz="0" w:space="0" w:color="auto"/>
        <w:right w:val="none" w:sz="0" w:space="0" w:color="auto"/>
      </w:divBdr>
    </w:div>
    <w:div w:id="834687625">
      <w:bodyDiv w:val="1"/>
      <w:marLeft w:val="0"/>
      <w:marRight w:val="0"/>
      <w:marTop w:val="0"/>
      <w:marBottom w:val="0"/>
      <w:divBdr>
        <w:top w:val="none" w:sz="0" w:space="0" w:color="auto"/>
        <w:left w:val="none" w:sz="0" w:space="0" w:color="auto"/>
        <w:bottom w:val="none" w:sz="0" w:space="0" w:color="auto"/>
        <w:right w:val="none" w:sz="0" w:space="0" w:color="auto"/>
      </w:divBdr>
    </w:div>
    <w:div w:id="834880156">
      <w:bodyDiv w:val="1"/>
      <w:marLeft w:val="0"/>
      <w:marRight w:val="0"/>
      <w:marTop w:val="0"/>
      <w:marBottom w:val="0"/>
      <w:divBdr>
        <w:top w:val="none" w:sz="0" w:space="0" w:color="auto"/>
        <w:left w:val="none" w:sz="0" w:space="0" w:color="auto"/>
        <w:bottom w:val="none" w:sz="0" w:space="0" w:color="auto"/>
        <w:right w:val="none" w:sz="0" w:space="0" w:color="auto"/>
      </w:divBdr>
    </w:div>
    <w:div w:id="834880872">
      <w:bodyDiv w:val="1"/>
      <w:marLeft w:val="0"/>
      <w:marRight w:val="0"/>
      <w:marTop w:val="0"/>
      <w:marBottom w:val="0"/>
      <w:divBdr>
        <w:top w:val="none" w:sz="0" w:space="0" w:color="auto"/>
        <w:left w:val="none" w:sz="0" w:space="0" w:color="auto"/>
        <w:bottom w:val="none" w:sz="0" w:space="0" w:color="auto"/>
        <w:right w:val="none" w:sz="0" w:space="0" w:color="auto"/>
      </w:divBdr>
    </w:div>
    <w:div w:id="834998716">
      <w:bodyDiv w:val="1"/>
      <w:marLeft w:val="0"/>
      <w:marRight w:val="0"/>
      <w:marTop w:val="0"/>
      <w:marBottom w:val="0"/>
      <w:divBdr>
        <w:top w:val="none" w:sz="0" w:space="0" w:color="auto"/>
        <w:left w:val="none" w:sz="0" w:space="0" w:color="auto"/>
        <w:bottom w:val="none" w:sz="0" w:space="0" w:color="auto"/>
        <w:right w:val="none" w:sz="0" w:space="0" w:color="auto"/>
      </w:divBdr>
    </w:div>
    <w:div w:id="835223199">
      <w:bodyDiv w:val="1"/>
      <w:marLeft w:val="0"/>
      <w:marRight w:val="0"/>
      <w:marTop w:val="0"/>
      <w:marBottom w:val="0"/>
      <w:divBdr>
        <w:top w:val="none" w:sz="0" w:space="0" w:color="auto"/>
        <w:left w:val="none" w:sz="0" w:space="0" w:color="auto"/>
        <w:bottom w:val="none" w:sz="0" w:space="0" w:color="auto"/>
        <w:right w:val="none" w:sz="0" w:space="0" w:color="auto"/>
      </w:divBdr>
    </w:div>
    <w:div w:id="835268056">
      <w:bodyDiv w:val="1"/>
      <w:marLeft w:val="0"/>
      <w:marRight w:val="0"/>
      <w:marTop w:val="0"/>
      <w:marBottom w:val="0"/>
      <w:divBdr>
        <w:top w:val="none" w:sz="0" w:space="0" w:color="auto"/>
        <w:left w:val="none" w:sz="0" w:space="0" w:color="auto"/>
        <w:bottom w:val="none" w:sz="0" w:space="0" w:color="auto"/>
        <w:right w:val="none" w:sz="0" w:space="0" w:color="auto"/>
      </w:divBdr>
    </w:div>
    <w:div w:id="835457187">
      <w:bodyDiv w:val="1"/>
      <w:marLeft w:val="0"/>
      <w:marRight w:val="0"/>
      <w:marTop w:val="0"/>
      <w:marBottom w:val="0"/>
      <w:divBdr>
        <w:top w:val="none" w:sz="0" w:space="0" w:color="auto"/>
        <w:left w:val="none" w:sz="0" w:space="0" w:color="auto"/>
        <w:bottom w:val="none" w:sz="0" w:space="0" w:color="auto"/>
        <w:right w:val="none" w:sz="0" w:space="0" w:color="auto"/>
      </w:divBdr>
    </w:div>
    <w:div w:id="835535366">
      <w:bodyDiv w:val="1"/>
      <w:marLeft w:val="0"/>
      <w:marRight w:val="0"/>
      <w:marTop w:val="0"/>
      <w:marBottom w:val="0"/>
      <w:divBdr>
        <w:top w:val="none" w:sz="0" w:space="0" w:color="auto"/>
        <w:left w:val="none" w:sz="0" w:space="0" w:color="auto"/>
        <w:bottom w:val="none" w:sz="0" w:space="0" w:color="auto"/>
        <w:right w:val="none" w:sz="0" w:space="0" w:color="auto"/>
      </w:divBdr>
    </w:div>
    <w:div w:id="835652890">
      <w:bodyDiv w:val="1"/>
      <w:marLeft w:val="0"/>
      <w:marRight w:val="0"/>
      <w:marTop w:val="0"/>
      <w:marBottom w:val="0"/>
      <w:divBdr>
        <w:top w:val="none" w:sz="0" w:space="0" w:color="auto"/>
        <w:left w:val="none" w:sz="0" w:space="0" w:color="auto"/>
        <w:bottom w:val="none" w:sz="0" w:space="0" w:color="auto"/>
        <w:right w:val="none" w:sz="0" w:space="0" w:color="auto"/>
      </w:divBdr>
    </w:div>
    <w:div w:id="835726724">
      <w:bodyDiv w:val="1"/>
      <w:marLeft w:val="0"/>
      <w:marRight w:val="0"/>
      <w:marTop w:val="0"/>
      <w:marBottom w:val="0"/>
      <w:divBdr>
        <w:top w:val="none" w:sz="0" w:space="0" w:color="auto"/>
        <w:left w:val="none" w:sz="0" w:space="0" w:color="auto"/>
        <w:bottom w:val="none" w:sz="0" w:space="0" w:color="auto"/>
        <w:right w:val="none" w:sz="0" w:space="0" w:color="auto"/>
      </w:divBdr>
    </w:div>
    <w:div w:id="835846362">
      <w:bodyDiv w:val="1"/>
      <w:marLeft w:val="0"/>
      <w:marRight w:val="0"/>
      <w:marTop w:val="0"/>
      <w:marBottom w:val="0"/>
      <w:divBdr>
        <w:top w:val="none" w:sz="0" w:space="0" w:color="auto"/>
        <w:left w:val="none" w:sz="0" w:space="0" w:color="auto"/>
        <w:bottom w:val="none" w:sz="0" w:space="0" w:color="auto"/>
        <w:right w:val="none" w:sz="0" w:space="0" w:color="auto"/>
      </w:divBdr>
    </w:div>
    <w:div w:id="836073262">
      <w:bodyDiv w:val="1"/>
      <w:marLeft w:val="0"/>
      <w:marRight w:val="0"/>
      <w:marTop w:val="0"/>
      <w:marBottom w:val="0"/>
      <w:divBdr>
        <w:top w:val="none" w:sz="0" w:space="0" w:color="auto"/>
        <w:left w:val="none" w:sz="0" w:space="0" w:color="auto"/>
        <w:bottom w:val="none" w:sz="0" w:space="0" w:color="auto"/>
        <w:right w:val="none" w:sz="0" w:space="0" w:color="auto"/>
      </w:divBdr>
    </w:div>
    <w:div w:id="836114877">
      <w:bodyDiv w:val="1"/>
      <w:marLeft w:val="0"/>
      <w:marRight w:val="0"/>
      <w:marTop w:val="0"/>
      <w:marBottom w:val="0"/>
      <w:divBdr>
        <w:top w:val="none" w:sz="0" w:space="0" w:color="auto"/>
        <w:left w:val="none" w:sz="0" w:space="0" w:color="auto"/>
        <w:bottom w:val="none" w:sz="0" w:space="0" w:color="auto"/>
        <w:right w:val="none" w:sz="0" w:space="0" w:color="auto"/>
      </w:divBdr>
    </w:div>
    <w:div w:id="836920871">
      <w:bodyDiv w:val="1"/>
      <w:marLeft w:val="0"/>
      <w:marRight w:val="0"/>
      <w:marTop w:val="0"/>
      <w:marBottom w:val="0"/>
      <w:divBdr>
        <w:top w:val="none" w:sz="0" w:space="0" w:color="auto"/>
        <w:left w:val="none" w:sz="0" w:space="0" w:color="auto"/>
        <w:bottom w:val="none" w:sz="0" w:space="0" w:color="auto"/>
        <w:right w:val="none" w:sz="0" w:space="0" w:color="auto"/>
      </w:divBdr>
    </w:div>
    <w:div w:id="837229460">
      <w:bodyDiv w:val="1"/>
      <w:marLeft w:val="0"/>
      <w:marRight w:val="0"/>
      <w:marTop w:val="0"/>
      <w:marBottom w:val="0"/>
      <w:divBdr>
        <w:top w:val="none" w:sz="0" w:space="0" w:color="auto"/>
        <w:left w:val="none" w:sz="0" w:space="0" w:color="auto"/>
        <w:bottom w:val="none" w:sz="0" w:space="0" w:color="auto"/>
        <w:right w:val="none" w:sz="0" w:space="0" w:color="auto"/>
      </w:divBdr>
    </w:div>
    <w:div w:id="837230222">
      <w:bodyDiv w:val="1"/>
      <w:marLeft w:val="0"/>
      <w:marRight w:val="0"/>
      <w:marTop w:val="0"/>
      <w:marBottom w:val="0"/>
      <w:divBdr>
        <w:top w:val="none" w:sz="0" w:space="0" w:color="auto"/>
        <w:left w:val="none" w:sz="0" w:space="0" w:color="auto"/>
        <w:bottom w:val="none" w:sz="0" w:space="0" w:color="auto"/>
        <w:right w:val="none" w:sz="0" w:space="0" w:color="auto"/>
      </w:divBdr>
    </w:div>
    <w:div w:id="837424377">
      <w:bodyDiv w:val="1"/>
      <w:marLeft w:val="0"/>
      <w:marRight w:val="0"/>
      <w:marTop w:val="0"/>
      <w:marBottom w:val="0"/>
      <w:divBdr>
        <w:top w:val="none" w:sz="0" w:space="0" w:color="auto"/>
        <w:left w:val="none" w:sz="0" w:space="0" w:color="auto"/>
        <w:bottom w:val="none" w:sz="0" w:space="0" w:color="auto"/>
        <w:right w:val="none" w:sz="0" w:space="0" w:color="auto"/>
      </w:divBdr>
    </w:div>
    <w:div w:id="837426638">
      <w:bodyDiv w:val="1"/>
      <w:marLeft w:val="0"/>
      <w:marRight w:val="0"/>
      <w:marTop w:val="0"/>
      <w:marBottom w:val="0"/>
      <w:divBdr>
        <w:top w:val="none" w:sz="0" w:space="0" w:color="auto"/>
        <w:left w:val="none" w:sz="0" w:space="0" w:color="auto"/>
        <w:bottom w:val="none" w:sz="0" w:space="0" w:color="auto"/>
        <w:right w:val="none" w:sz="0" w:space="0" w:color="auto"/>
      </w:divBdr>
    </w:div>
    <w:div w:id="837503347">
      <w:bodyDiv w:val="1"/>
      <w:marLeft w:val="0"/>
      <w:marRight w:val="0"/>
      <w:marTop w:val="0"/>
      <w:marBottom w:val="0"/>
      <w:divBdr>
        <w:top w:val="none" w:sz="0" w:space="0" w:color="auto"/>
        <w:left w:val="none" w:sz="0" w:space="0" w:color="auto"/>
        <w:bottom w:val="none" w:sz="0" w:space="0" w:color="auto"/>
        <w:right w:val="none" w:sz="0" w:space="0" w:color="auto"/>
      </w:divBdr>
    </w:div>
    <w:div w:id="837691786">
      <w:bodyDiv w:val="1"/>
      <w:marLeft w:val="0"/>
      <w:marRight w:val="0"/>
      <w:marTop w:val="0"/>
      <w:marBottom w:val="0"/>
      <w:divBdr>
        <w:top w:val="none" w:sz="0" w:space="0" w:color="auto"/>
        <w:left w:val="none" w:sz="0" w:space="0" w:color="auto"/>
        <w:bottom w:val="none" w:sz="0" w:space="0" w:color="auto"/>
        <w:right w:val="none" w:sz="0" w:space="0" w:color="auto"/>
      </w:divBdr>
    </w:div>
    <w:div w:id="838037441">
      <w:bodyDiv w:val="1"/>
      <w:marLeft w:val="0"/>
      <w:marRight w:val="0"/>
      <w:marTop w:val="0"/>
      <w:marBottom w:val="0"/>
      <w:divBdr>
        <w:top w:val="none" w:sz="0" w:space="0" w:color="auto"/>
        <w:left w:val="none" w:sz="0" w:space="0" w:color="auto"/>
        <w:bottom w:val="none" w:sz="0" w:space="0" w:color="auto"/>
        <w:right w:val="none" w:sz="0" w:space="0" w:color="auto"/>
      </w:divBdr>
    </w:div>
    <w:div w:id="838160910">
      <w:bodyDiv w:val="1"/>
      <w:marLeft w:val="0"/>
      <w:marRight w:val="0"/>
      <w:marTop w:val="0"/>
      <w:marBottom w:val="0"/>
      <w:divBdr>
        <w:top w:val="none" w:sz="0" w:space="0" w:color="auto"/>
        <w:left w:val="none" w:sz="0" w:space="0" w:color="auto"/>
        <w:bottom w:val="none" w:sz="0" w:space="0" w:color="auto"/>
        <w:right w:val="none" w:sz="0" w:space="0" w:color="auto"/>
      </w:divBdr>
    </w:div>
    <w:div w:id="838302798">
      <w:bodyDiv w:val="1"/>
      <w:marLeft w:val="0"/>
      <w:marRight w:val="0"/>
      <w:marTop w:val="0"/>
      <w:marBottom w:val="0"/>
      <w:divBdr>
        <w:top w:val="none" w:sz="0" w:space="0" w:color="auto"/>
        <w:left w:val="none" w:sz="0" w:space="0" w:color="auto"/>
        <w:bottom w:val="none" w:sz="0" w:space="0" w:color="auto"/>
        <w:right w:val="none" w:sz="0" w:space="0" w:color="auto"/>
      </w:divBdr>
    </w:div>
    <w:div w:id="838346114">
      <w:bodyDiv w:val="1"/>
      <w:marLeft w:val="0"/>
      <w:marRight w:val="0"/>
      <w:marTop w:val="0"/>
      <w:marBottom w:val="0"/>
      <w:divBdr>
        <w:top w:val="none" w:sz="0" w:space="0" w:color="auto"/>
        <w:left w:val="none" w:sz="0" w:space="0" w:color="auto"/>
        <w:bottom w:val="none" w:sz="0" w:space="0" w:color="auto"/>
        <w:right w:val="none" w:sz="0" w:space="0" w:color="auto"/>
      </w:divBdr>
    </w:div>
    <w:div w:id="838424882">
      <w:bodyDiv w:val="1"/>
      <w:marLeft w:val="0"/>
      <w:marRight w:val="0"/>
      <w:marTop w:val="0"/>
      <w:marBottom w:val="0"/>
      <w:divBdr>
        <w:top w:val="none" w:sz="0" w:space="0" w:color="auto"/>
        <w:left w:val="none" w:sz="0" w:space="0" w:color="auto"/>
        <w:bottom w:val="none" w:sz="0" w:space="0" w:color="auto"/>
        <w:right w:val="none" w:sz="0" w:space="0" w:color="auto"/>
      </w:divBdr>
    </w:div>
    <w:div w:id="838617533">
      <w:bodyDiv w:val="1"/>
      <w:marLeft w:val="0"/>
      <w:marRight w:val="0"/>
      <w:marTop w:val="0"/>
      <w:marBottom w:val="0"/>
      <w:divBdr>
        <w:top w:val="none" w:sz="0" w:space="0" w:color="auto"/>
        <w:left w:val="none" w:sz="0" w:space="0" w:color="auto"/>
        <w:bottom w:val="none" w:sz="0" w:space="0" w:color="auto"/>
        <w:right w:val="none" w:sz="0" w:space="0" w:color="auto"/>
      </w:divBdr>
    </w:div>
    <w:div w:id="838617667">
      <w:bodyDiv w:val="1"/>
      <w:marLeft w:val="0"/>
      <w:marRight w:val="0"/>
      <w:marTop w:val="0"/>
      <w:marBottom w:val="0"/>
      <w:divBdr>
        <w:top w:val="none" w:sz="0" w:space="0" w:color="auto"/>
        <w:left w:val="none" w:sz="0" w:space="0" w:color="auto"/>
        <w:bottom w:val="none" w:sz="0" w:space="0" w:color="auto"/>
        <w:right w:val="none" w:sz="0" w:space="0" w:color="auto"/>
      </w:divBdr>
    </w:div>
    <w:div w:id="838884560">
      <w:bodyDiv w:val="1"/>
      <w:marLeft w:val="0"/>
      <w:marRight w:val="0"/>
      <w:marTop w:val="0"/>
      <w:marBottom w:val="0"/>
      <w:divBdr>
        <w:top w:val="none" w:sz="0" w:space="0" w:color="auto"/>
        <w:left w:val="none" w:sz="0" w:space="0" w:color="auto"/>
        <w:bottom w:val="none" w:sz="0" w:space="0" w:color="auto"/>
        <w:right w:val="none" w:sz="0" w:space="0" w:color="auto"/>
      </w:divBdr>
    </w:div>
    <w:div w:id="838891054">
      <w:bodyDiv w:val="1"/>
      <w:marLeft w:val="0"/>
      <w:marRight w:val="0"/>
      <w:marTop w:val="0"/>
      <w:marBottom w:val="0"/>
      <w:divBdr>
        <w:top w:val="none" w:sz="0" w:space="0" w:color="auto"/>
        <w:left w:val="none" w:sz="0" w:space="0" w:color="auto"/>
        <w:bottom w:val="none" w:sz="0" w:space="0" w:color="auto"/>
        <w:right w:val="none" w:sz="0" w:space="0" w:color="auto"/>
      </w:divBdr>
    </w:div>
    <w:div w:id="838927745">
      <w:bodyDiv w:val="1"/>
      <w:marLeft w:val="0"/>
      <w:marRight w:val="0"/>
      <w:marTop w:val="0"/>
      <w:marBottom w:val="0"/>
      <w:divBdr>
        <w:top w:val="none" w:sz="0" w:space="0" w:color="auto"/>
        <w:left w:val="none" w:sz="0" w:space="0" w:color="auto"/>
        <w:bottom w:val="none" w:sz="0" w:space="0" w:color="auto"/>
        <w:right w:val="none" w:sz="0" w:space="0" w:color="auto"/>
      </w:divBdr>
    </w:div>
    <w:div w:id="839201929">
      <w:bodyDiv w:val="1"/>
      <w:marLeft w:val="0"/>
      <w:marRight w:val="0"/>
      <w:marTop w:val="0"/>
      <w:marBottom w:val="0"/>
      <w:divBdr>
        <w:top w:val="none" w:sz="0" w:space="0" w:color="auto"/>
        <w:left w:val="none" w:sz="0" w:space="0" w:color="auto"/>
        <w:bottom w:val="none" w:sz="0" w:space="0" w:color="auto"/>
        <w:right w:val="none" w:sz="0" w:space="0" w:color="auto"/>
      </w:divBdr>
    </w:div>
    <w:div w:id="839321198">
      <w:bodyDiv w:val="1"/>
      <w:marLeft w:val="0"/>
      <w:marRight w:val="0"/>
      <w:marTop w:val="0"/>
      <w:marBottom w:val="0"/>
      <w:divBdr>
        <w:top w:val="none" w:sz="0" w:space="0" w:color="auto"/>
        <w:left w:val="none" w:sz="0" w:space="0" w:color="auto"/>
        <w:bottom w:val="none" w:sz="0" w:space="0" w:color="auto"/>
        <w:right w:val="none" w:sz="0" w:space="0" w:color="auto"/>
      </w:divBdr>
    </w:div>
    <w:div w:id="839469246">
      <w:bodyDiv w:val="1"/>
      <w:marLeft w:val="0"/>
      <w:marRight w:val="0"/>
      <w:marTop w:val="0"/>
      <w:marBottom w:val="0"/>
      <w:divBdr>
        <w:top w:val="none" w:sz="0" w:space="0" w:color="auto"/>
        <w:left w:val="none" w:sz="0" w:space="0" w:color="auto"/>
        <w:bottom w:val="none" w:sz="0" w:space="0" w:color="auto"/>
        <w:right w:val="none" w:sz="0" w:space="0" w:color="auto"/>
      </w:divBdr>
    </w:div>
    <w:div w:id="839807204">
      <w:bodyDiv w:val="1"/>
      <w:marLeft w:val="0"/>
      <w:marRight w:val="0"/>
      <w:marTop w:val="0"/>
      <w:marBottom w:val="0"/>
      <w:divBdr>
        <w:top w:val="none" w:sz="0" w:space="0" w:color="auto"/>
        <w:left w:val="none" w:sz="0" w:space="0" w:color="auto"/>
        <w:bottom w:val="none" w:sz="0" w:space="0" w:color="auto"/>
        <w:right w:val="none" w:sz="0" w:space="0" w:color="auto"/>
      </w:divBdr>
    </w:div>
    <w:div w:id="840202155">
      <w:bodyDiv w:val="1"/>
      <w:marLeft w:val="0"/>
      <w:marRight w:val="0"/>
      <w:marTop w:val="0"/>
      <w:marBottom w:val="0"/>
      <w:divBdr>
        <w:top w:val="none" w:sz="0" w:space="0" w:color="auto"/>
        <w:left w:val="none" w:sz="0" w:space="0" w:color="auto"/>
        <w:bottom w:val="none" w:sz="0" w:space="0" w:color="auto"/>
        <w:right w:val="none" w:sz="0" w:space="0" w:color="auto"/>
      </w:divBdr>
    </w:div>
    <w:div w:id="840438341">
      <w:bodyDiv w:val="1"/>
      <w:marLeft w:val="0"/>
      <w:marRight w:val="0"/>
      <w:marTop w:val="0"/>
      <w:marBottom w:val="0"/>
      <w:divBdr>
        <w:top w:val="none" w:sz="0" w:space="0" w:color="auto"/>
        <w:left w:val="none" w:sz="0" w:space="0" w:color="auto"/>
        <w:bottom w:val="none" w:sz="0" w:space="0" w:color="auto"/>
        <w:right w:val="none" w:sz="0" w:space="0" w:color="auto"/>
      </w:divBdr>
    </w:div>
    <w:div w:id="840893384">
      <w:bodyDiv w:val="1"/>
      <w:marLeft w:val="0"/>
      <w:marRight w:val="0"/>
      <w:marTop w:val="0"/>
      <w:marBottom w:val="0"/>
      <w:divBdr>
        <w:top w:val="none" w:sz="0" w:space="0" w:color="auto"/>
        <w:left w:val="none" w:sz="0" w:space="0" w:color="auto"/>
        <w:bottom w:val="none" w:sz="0" w:space="0" w:color="auto"/>
        <w:right w:val="none" w:sz="0" w:space="0" w:color="auto"/>
      </w:divBdr>
    </w:div>
    <w:div w:id="841050707">
      <w:bodyDiv w:val="1"/>
      <w:marLeft w:val="0"/>
      <w:marRight w:val="0"/>
      <w:marTop w:val="0"/>
      <w:marBottom w:val="0"/>
      <w:divBdr>
        <w:top w:val="none" w:sz="0" w:space="0" w:color="auto"/>
        <w:left w:val="none" w:sz="0" w:space="0" w:color="auto"/>
        <w:bottom w:val="none" w:sz="0" w:space="0" w:color="auto"/>
        <w:right w:val="none" w:sz="0" w:space="0" w:color="auto"/>
      </w:divBdr>
    </w:div>
    <w:div w:id="841701349">
      <w:bodyDiv w:val="1"/>
      <w:marLeft w:val="0"/>
      <w:marRight w:val="0"/>
      <w:marTop w:val="0"/>
      <w:marBottom w:val="0"/>
      <w:divBdr>
        <w:top w:val="none" w:sz="0" w:space="0" w:color="auto"/>
        <w:left w:val="none" w:sz="0" w:space="0" w:color="auto"/>
        <w:bottom w:val="none" w:sz="0" w:space="0" w:color="auto"/>
        <w:right w:val="none" w:sz="0" w:space="0" w:color="auto"/>
      </w:divBdr>
    </w:div>
    <w:div w:id="841746994">
      <w:bodyDiv w:val="1"/>
      <w:marLeft w:val="0"/>
      <w:marRight w:val="0"/>
      <w:marTop w:val="0"/>
      <w:marBottom w:val="0"/>
      <w:divBdr>
        <w:top w:val="none" w:sz="0" w:space="0" w:color="auto"/>
        <w:left w:val="none" w:sz="0" w:space="0" w:color="auto"/>
        <w:bottom w:val="none" w:sz="0" w:space="0" w:color="auto"/>
        <w:right w:val="none" w:sz="0" w:space="0" w:color="auto"/>
      </w:divBdr>
    </w:div>
    <w:div w:id="841773697">
      <w:bodyDiv w:val="1"/>
      <w:marLeft w:val="0"/>
      <w:marRight w:val="0"/>
      <w:marTop w:val="0"/>
      <w:marBottom w:val="0"/>
      <w:divBdr>
        <w:top w:val="none" w:sz="0" w:space="0" w:color="auto"/>
        <w:left w:val="none" w:sz="0" w:space="0" w:color="auto"/>
        <w:bottom w:val="none" w:sz="0" w:space="0" w:color="auto"/>
        <w:right w:val="none" w:sz="0" w:space="0" w:color="auto"/>
      </w:divBdr>
    </w:div>
    <w:div w:id="842016251">
      <w:bodyDiv w:val="1"/>
      <w:marLeft w:val="0"/>
      <w:marRight w:val="0"/>
      <w:marTop w:val="0"/>
      <w:marBottom w:val="0"/>
      <w:divBdr>
        <w:top w:val="none" w:sz="0" w:space="0" w:color="auto"/>
        <w:left w:val="none" w:sz="0" w:space="0" w:color="auto"/>
        <w:bottom w:val="none" w:sz="0" w:space="0" w:color="auto"/>
        <w:right w:val="none" w:sz="0" w:space="0" w:color="auto"/>
      </w:divBdr>
    </w:div>
    <w:div w:id="842086406">
      <w:bodyDiv w:val="1"/>
      <w:marLeft w:val="0"/>
      <w:marRight w:val="0"/>
      <w:marTop w:val="0"/>
      <w:marBottom w:val="0"/>
      <w:divBdr>
        <w:top w:val="none" w:sz="0" w:space="0" w:color="auto"/>
        <w:left w:val="none" w:sz="0" w:space="0" w:color="auto"/>
        <w:bottom w:val="none" w:sz="0" w:space="0" w:color="auto"/>
        <w:right w:val="none" w:sz="0" w:space="0" w:color="auto"/>
      </w:divBdr>
    </w:div>
    <w:div w:id="842087359">
      <w:bodyDiv w:val="1"/>
      <w:marLeft w:val="0"/>
      <w:marRight w:val="0"/>
      <w:marTop w:val="0"/>
      <w:marBottom w:val="0"/>
      <w:divBdr>
        <w:top w:val="none" w:sz="0" w:space="0" w:color="auto"/>
        <w:left w:val="none" w:sz="0" w:space="0" w:color="auto"/>
        <w:bottom w:val="none" w:sz="0" w:space="0" w:color="auto"/>
        <w:right w:val="none" w:sz="0" w:space="0" w:color="auto"/>
      </w:divBdr>
    </w:div>
    <w:div w:id="842207093">
      <w:bodyDiv w:val="1"/>
      <w:marLeft w:val="0"/>
      <w:marRight w:val="0"/>
      <w:marTop w:val="0"/>
      <w:marBottom w:val="0"/>
      <w:divBdr>
        <w:top w:val="none" w:sz="0" w:space="0" w:color="auto"/>
        <w:left w:val="none" w:sz="0" w:space="0" w:color="auto"/>
        <w:bottom w:val="none" w:sz="0" w:space="0" w:color="auto"/>
        <w:right w:val="none" w:sz="0" w:space="0" w:color="auto"/>
      </w:divBdr>
    </w:div>
    <w:div w:id="842548949">
      <w:bodyDiv w:val="1"/>
      <w:marLeft w:val="0"/>
      <w:marRight w:val="0"/>
      <w:marTop w:val="0"/>
      <w:marBottom w:val="0"/>
      <w:divBdr>
        <w:top w:val="none" w:sz="0" w:space="0" w:color="auto"/>
        <w:left w:val="none" w:sz="0" w:space="0" w:color="auto"/>
        <w:bottom w:val="none" w:sz="0" w:space="0" w:color="auto"/>
        <w:right w:val="none" w:sz="0" w:space="0" w:color="auto"/>
      </w:divBdr>
    </w:div>
    <w:div w:id="843011231">
      <w:bodyDiv w:val="1"/>
      <w:marLeft w:val="0"/>
      <w:marRight w:val="0"/>
      <w:marTop w:val="0"/>
      <w:marBottom w:val="0"/>
      <w:divBdr>
        <w:top w:val="none" w:sz="0" w:space="0" w:color="auto"/>
        <w:left w:val="none" w:sz="0" w:space="0" w:color="auto"/>
        <w:bottom w:val="none" w:sz="0" w:space="0" w:color="auto"/>
        <w:right w:val="none" w:sz="0" w:space="0" w:color="auto"/>
      </w:divBdr>
    </w:div>
    <w:div w:id="843083476">
      <w:bodyDiv w:val="1"/>
      <w:marLeft w:val="0"/>
      <w:marRight w:val="0"/>
      <w:marTop w:val="0"/>
      <w:marBottom w:val="0"/>
      <w:divBdr>
        <w:top w:val="none" w:sz="0" w:space="0" w:color="auto"/>
        <w:left w:val="none" w:sz="0" w:space="0" w:color="auto"/>
        <w:bottom w:val="none" w:sz="0" w:space="0" w:color="auto"/>
        <w:right w:val="none" w:sz="0" w:space="0" w:color="auto"/>
      </w:divBdr>
    </w:div>
    <w:div w:id="843513963">
      <w:bodyDiv w:val="1"/>
      <w:marLeft w:val="0"/>
      <w:marRight w:val="0"/>
      <w:marTop w:val="0"/>
      <w:marBottom w:val="0"/>
      <w:divBdr>
        <w:top w:val="none" w:sz="0" w:space="0" w:color="auto"/>
        <w:left w:val="none" w:sz="0" w:space="0" w:color="auto"/>
        <w:bottom w:val="none" w:sz="0" w:space="0" w:color="auto"/>
        <w:right w:val="none" w:sz="0" w:space="0" w:color="auto"/>
      </w:divBdr>
    </w:div>
    <w:div w:id="843591016">
      <w:bodyDiv w:val="1"/>
      <w:marLeft w:val="0"/>
      <w:marRight w:val="0"/>
      <w:marTop w:val="0"/>
      <w:marBottom w:val="0"/>
      <w:divBdr>
        <w:top w:val="none" w:sz="0" w:space="0" w:color="auto"/>
        <w:left w:val="none" w:sz="0" w:space="0" w:color="auto"/>
        <w:bottom w:val="none" w:sz="0" w:space="0" w:color="auto"/>
        <w:right w:val="none" w:sz="0" w:space="0" w:color="auto"/>
      </w:divBdr>
    </w:div>
    <w:div w:id="843860723">
      <w:bodyDiv w:val="1"/>
      <w:marLeft w:val="0"/>
      <w:marRight w:val="0"/>
      <w:marTop w:val="0"/>
      <w:marBottom w:val="0"/>
      <w:divBdr>
        <w:top w:val="none" w:sz="0" w:space="0" w:color="auto"/>
        <w:left w:val="none" w:sz="0" w:space="0" w:color="auto"/>
        <w:bottom w:val="none" w:sz="0" w:space="0" w:color="auto"/>
        <w:right w:val="none" w:sz="0" w:space="0" w:color="auto"/>
      </w:divBdr>
    </w:div>
    <w:div w:id="844125449">
      <w:bodyDiv w:val="1"/>
      <w:marLeft w:val="0"/>
      <w:marRight w:val="0"/>
      <w:marTop w:val="0"/>
      <w:marBottom w:val="0"/>
      <w:divBdr>
        <w:top w:val="none" w:sz="0" w:space="0" w:color="auto"/>
        <w:left w:val="none" w:sz="0" w:space="0" w:color="auto"/>
        <w:bottom w:val="none" w:sz="0" w:space="0" w:color="auto"/>
        <w:right w:val="none" w:sz="0" w:space="0" w:color="auto"/>
      </w:divBdr>
    </w:div>
    <w:div w:id="844438814">
      <w:bodyDiv w:val="1"/>
      <w:marLeft w:val="0"/>
      <w:marRight w:val="0"/>
      <w:marTop w:val="0"/>
      <w:marBottom w:val="0"/>
      <w:divBdr>
        <w:top w:val="none" w:sz="0" w:space="0" w:color="auto"/>
        <w:left w:val="none" w:sz="0" w:space="0" w:color="auto"/>
        <w:bottom w:val="none" w:sz="0" w:space="0" w:color="auto"/>
        <w:right w:val="none" w:sz="0" w:space="0" w:color="auto"/>
      </w:divBdr>
    </w:div>
    <w:div w:id="844511993">
      <w:bodyDiv w:val="1"/>
      <w:marLeft w:val="0"/>
      <w:marRight w:val="0"/>
      <w:marTop w:val="0"/>
      <w:marBottom w:val="0"/>
      <w:divBdr>
        <w:top w:val="none" w:sz="0" w:space="0" w:color="auto"/>
        <w:left w:val="none" w:sz="0" w:space="0" w:color="auto"/>
        <w:bottom w:val="none" w:sz="0" w:space="0" w:color="auto"/>
        <w:right w:val="none" w:sz="0" w:space="0" w:color="auto"/>
      </w:divBdr>
    </w:div>
    <w:div w:id="844633626">
      <w:bodyDiv w:val="1"/>
      <w:marLeft w:val="0"/>
      <w:marRight w:val="0"/>
      <w:marTop w:val="0"/>
      <w:marBottom w:val="0"/>
      <w:divBdr>
        <w:top w:val="none" w:sz="0" w:space="0" w:color="auto"/>
        <w:left w:val="none" w:sz="0" w:space="0" w:color="auto"/>
        <w:bottom w:val="none" w:sz="0" w:space="0" w:color="auto"/>
        <w:right w:val="none" w:sz="0" w:space="0" w:color="auto"/>
      </w:divBdr>
    </w:div>
    <w:div w:id="844982517">
      <w:bodyDiv w:val="1"/>
      <w:marLeft w:val="0"/>
      <w:marRight w:val="0"/>
      <w:marTop w:val="0"/>
      <w:marBottom w:val="0"/>
      <w:divBdr>
        <w:top w:val="none" w:sz="0" w:space="0" w:color="auto"/>
        <w:left w:val="none" w:sz="0" w:space="0" w:color="auto"/>
        <w:bottom w:val="none" w:sz="0" w:space="0" w:color="auto"/>
        <w:right w:val="none" w:sz="0" w:space="0" w:color="auto"/>
      </w:divBdr>
    </w:div>
    <w:div w:id="845053688">
      <w:bodyDiv w:val="1"/>
      <w:marLeft w:val="0"/>
      <w:marRight w:val="0"/>
      <w:marTop w:val="0"/>
      <w:marBottom w:val="0"/>
      <w:divBdr>
        <w:top w:val="none" w:sz="0" w:space="0" w:color="auto"/>
        <w:left w:val="none" w:sz="0" w:space="0" w:color="auto"/>
        <w:bottom w:val="none" w:sz="0" w:space="0" w:color="auto"/>
        <w:right w:val="none" w:sz="0" w:space="0" w:color="auto"/>
      </w:divBdr>
    </w:div>
    <w:div w:id="845091793">
      <w:bodyDiv w:val="1"/>
      <w:marLeft w:val="0"/>
      <w:marRight w:val="0"/>
      <w:marTop w:val="0"/>
      <w:marBottom w:val="0"/>
      <w:divBdr>
        <w:top w:val="none" w:sz="0" w:space="0" w:color="auto"/>
        <w:left w:val="none" w:sz="0" w:space="0" w:color="auto"/>
        <w:bottom w:val="none" w:sz="0" w:space="0" w:color="auto"/>
        <w:right w:val="none" w:sz="0" w:space="0" w:color="auto"/>
      </w:divBdr>
    </w:div>
    <w:div w:id="845629697">
      <w:bodyDiv w:val="1"/>
      <w:marLeft w:val="0"/>
      <w:marRight w:val="0"/>
      <w:marTop w:val="0"/>
      <w:marBottom w:val="0"/>
      <w:divBdr>
        <w:top w:val="none" w:sz="0" w:space="0" w:color="auto"/>
        <w:left w:val="none" w:sz="0" w:space="0" w:color="auto"/>
        <w:bottom w:val="none" w:sz="0" w:space="0" w:color="auto"/>
        <w:right w:val="none" w:sz="0" w:space="0" w:color="auto"/>
      </w:divBdr>
    </w:div>
    <w:div w:id="845754524">
      <w:bodyDiv w:val="1"/>
      <w:marLeft w:val="0"/>
      <w:marRight w:val="0"/>
      <w:marTop w:val="0"/>
      <w:marBottom w:val="0"/>
      <w:divBdr>
        <w:top w:val="none" w:sz="0" w:space="0" w:color="auto"/>
        <w:left w:val="none" w:sz="0" w:space="0" w:color="auto"/>
        <w:bottom w:val="none" w:sz="0" w:space="0" w:color="auto"/>
        <w:right w:val="none" w:sz="0" w:space="0" w:color="auto"/>
      </w:divBdr>
    </w:div>
    <w:div w:id="845944111">
      <w:bodyDiv w:val="1"/>
      <w:marLeft w:val="0"/>
      <w:marRight w:val="0"/>
      <w:marTop w:val="0"/>
      <w:marBottom w:val="0"/>
      <w:divBdr>
        <w:top w:val="none" w:sz="0" w:space="0" w:color="auto"/>
        <w:left w:val="none" w:sz="0" w:space="0" w:color="auto"/>
        <w:bottom w:val="none" w:sz="0" w:space="0" w:color="auto"/>
        <w:right w:val="none" w:sz="0" w:space="0" w:color="auto"/>
      </w:divBdr>
    </w:div>
    <w:div w:id="846014982">
      <w:bodyDiv w:val="1"/>
      <w:marLeft w:val="0"/>
      <w:marRight w:val="0"/>
      <w:marTop w:val="0"/>
      <w:marBottom w:val="0"/>
      <w:divBdr>
        <w:top w:val="none" w:sz="0" w:space="0" w:color="auto"/>
        <w:left w:val="none" w:sz="0" w:space="0" w:color="auto"/>
        <w:bottom w:val="none" w:sz="0" w:space="0" w:color="auto"/>
        <w:right w:val="none" w:sz="0" w:space="0" w:color="auto"/>
      </w:divBdr>
    </w:div>
    <w:div w:id="846209439">
      <w:bodyDiv w:val="1"/>
      <w:marLeft w:val="0"/>
      <w:marRight w:val="0"/>
      <w:marTop w:val="0"/>
      <w:marBottom w:val="0"/>
      <w:divBdr>
        <w:top w:val="none" w:sz="0" w:space="0" w:color="auto"/>
        <w:left w:val="none" w:sz="0" w:space="0" w:color="auto"/>
        <w:bottom w:val="none" w:sz="0" w:space="0" w:color="auto"/>
        <w:right w:val="none" w:sz="0" w:space="0" w:color="auto"/>
      </w:divBdr>
    </w:div>
    <w:div w:id="846215308">
      <w:bodyDiv w:val="1"/>
      <w:marLeft w:val="0"/>
      <w:marRight w:val="0"/>
      <w:marTop w:val="0"/>
      <w:marBottom w:val="0"/>
      <w:divBdr>
        <w:top w:val="none" w:sz="0" w:space="0" w:color="auto"/>
        <w:left w:val="none" w:sz="0" w:space="0" w:color="auto"/>
        <w:bottom w:val="none" w:sz="0" w:space="0" w:color="auto"/>
        <w:right w:val="none" w:sz="0" w:space="0" w:color="auto"/>
      </w:divBdr>
    </w:div>
    <w:div w:id="846481763">
      <w:bodyDiv w:val="1"/>
      <w:marLeft w:val="0"/>
      <w:marRight w:val="0"/>
      <w:marTop w:val="0"/>
      <w:marBottom w:val="0"/>
      <w:divBdr>
        <w:top w:val="none" w:sz="0" w:space="0" w:color="auto"/>
        <w:left w:val="none" w:sz="0" w:space="0" w:color="auto"/>
        <w:bottom w:val="none" w:sz="0" w:space="0" w:color="auto"/>
        <w:right w:val="none" w:sz="0" w:space="0" w:color="auto"/>
      </w:divBdr>
    </w:div>
    <w:div w:id="846560075">
      <w:bodyDiv w:val="1"/>
      <w:marLeft w:val="0"/>
      <w:marRight w:val="0"/>
      <w:marTop w:val="0"/>
      <w:marBottom w:val="0"/>
      <w:divBdr>
        <w:top w:val="none" w:sz="0" w:space="0" w:color="auto"/>
        <w:left w:val="none" w:sz="0" w:space="0" w:color="auto"/>
        <w:bottom w:val="none" w:sz="0" w:space="0" w:color="auto"/>
        <w:right w:val="none" w:sz="0" w:space="0" w:color="auto"/>
      </w:divBdr>
    </w:div>
    <w:div w:id="846746641">
      <w:bodyDiv w:val="1"/>
      <w:marLeft w:val="0"/>
      <w:marRight w:val="0"/>
      <w:marTop w:val="0"/>
      <w:marBottom w:val="0"/>
      <w:divBdr>
        <w:top w:val="none" w:sz="0" w:space="0" w:color="auto"/>
        <w:left w:val="none" w:sz="0" w:space="0" w:color="auto"/>
        <w:bottom w:val="none" w:sz="0" w:space="0" w:color="auto"/>
        <w:right w:val="none" w:sz="0" w:space="0" w:color="auto"/>
      </w:divBdr>
    </w:div>
    <w:div w:id="847133115">
      <w:bodyDiv w:val="1"/>
      <w:marLeft w:val="0"/>
      <w:marRight w:val="0"/>
      <w:marTop w:val="0"/>
      <w:marBottom w:val="0"/>
      <w:divBdr>
        <w:top w:val="none" w:sz="0" w:space="0" w:color="auto"/>
        <w:left w:val="none" w:sz="0" w:space="0" w:color="auto"/>
        <w:bottom w:val="none" w:sz="0" w:space="0" w:color="auto"/>
        <w:right w:val="none" w:sz="0" w:space="0" w:color="auto"/>
      </w:divBdr>
    </w:div>
    <w:div w:id="847138258">
      <w:bodyDiv w:val="1"/>
      <w:marLeft w:val="0"/>
      <w:marRight w:val="0"/>
      <w:marTop w:val="0"/>
      <w:marBottom w:val="0"/>
      <w:divBdr>
        <w:top w:val="none" w:sz="0" w:space="0" w:color="auto"/>
        <w:left w:val="none" w:sz="0" w:space="0" w:color="auto"/>
        <w:bottom w:val="none" w:sz="0" w:space="0" w:color="auto"/>
        <w:right w:val="none" w:sz="0" w:space="0" w:color="auto"/>
      </w:divBdr>
    </w:div>
    <w:div w:id="847214675">
      <w:bodyDiv w:val="1"/>
      <w:marLeft w:val="0"/>
      <w:marRight w:val="0"/>
      <w:marTop w:val="0"/>
      <w:marBottom w:val="0"/>
      <w:divBdr>
        <w:top w:val="none" w:sz="0" w:space="0" w:color="auto"/>
        <w:left w:val="none" w:sz="0" w:space="0" w:color="auto"/>
        <w:bottom w:val="none" w:sz="0" w:space="0" w:color="auto"/>
        <w:right w:val="none" w:sz="0" w:space="0" w:color="auto"/>
      </w:divBdr>
    </w:div>
    <w:div w:id="847718043">
      <w:bodyDiv w:val="1"/>
      <w:marLeft w:val="0"/>
      <w:marRight w:val="0"/>
      <w:marTop w:val="0"/>
      <w:marBottom w:val="0"/>
      <w:divBdr>
        <w:top w:val="none" w:sz="0" w:space="0" w:color="auto"/>
        <w:left w:val="none" w:sz="0" w:space="0" w:color="auto"/>
        <w:bottom w:val="none" w:sz="0" w:space="0" w:color="auto"/>
        <w:right w:val="none" w:sz="0" w:space="0" w:color="auto"/>
      </w:divBdr>
    </w:div>
    <w:div w:id="847865253">
      <w:bodyDiv w:val="1"/>
      <w:marLeft w:val="0"/>
      <w:marRight w:val="0"/>
      <w:marTop w:val="0"/>
      <w:marBottom w:val="0"/>
      <w:divBdr>
        <w:top w:val="none" w:sz="0" w:space="0" w:color="auto"/>
        <w:left w:val="none" w:sz="0" w:space="0" w:color="auto"/>
        <w:bottom w:val="none" w:sz="0" w:space="0" w:color="auto"/>
        <w:right w:val="none" w:sz="0" w:space="0" w:color="auto"/>
      </w:divBdr>
    </w:div>
    <w:div w:id="847865370">
      <w:bodyDiv w:val="1"/>
      <w:marLeft w:val="0"/>
      <w:marRight w:val="0"/>
      <w:marTop w:val="0"/>
      <w:marBottom w:val="0"/>
      <w:divBdr>
        <w:top w:val="none" w:sz="0" w:space="0" w:color="auto"/>
        <w:left w:val="none" w:sz="0" w:space="0" w:color="auto"/>
        <w:bottom w:val="none" w:sz="0" w:space="0" w:color="auto"/>
        <w:right w:val="none" w:sz="0" w:space="0" w:color="auto"/>
      </w:divBdr>
    </w:div>
    <w:div w:id="847911664">
      <w:bodyDiv w:val="1"/>
      <w:marLeft w:val="0"/>
      <w:marRight w:val="0"/>
      <w:marTop w:val="0"/>
      <w:marBottom w:val="0"/>
      <w:divBdr>
        <w:top w:val="none" w:sz="0" w:space="0" w:color="auto"/>
        <w:left w:val="none" w:sz="0" w:space="0" w:color="auto"/>
        <w:bottom w:val="none" w:sz="0" w:space="0" w:color="auto"/>
        <w:right w:val="none" w:sz="0" w:space="0" w:color="auto"/>
      </w:divBdr>
    </w:div>
    <w:div w:id="848105119">
      <w:bodyDiv w:val="1"/>
      <w:marLeft w:val="0"/>
      <w:marRight w:val="0"/>
      <w:marTop w:val="0"/>
      <w:marBottom w:val="0"/>
      <w:divBdr>
        <w:top w:val="none" w:sz="0" w:space="0" w:color="auto"/>
        <w:left w:val="none" w:sz="0" w:space="0" w:color="auto"/>
        <w:bottom w:val="none" w:sz="0" w:space="0" w:color="auto"/>
        <w:right w:val="none" w:sz="0" w:space="0" w:color="auto"/>
      </w:divBdr>
    </w:div>
    <w:div w:id="848131581">
      <w:bodyDiv w:val="1"/>
      <w:marLeft w:val="0"/>
      <w:marRight w:val="0"/>
      <w:marTop w:val="0"/>
      <w:marBottom w:val="0"/>
      <w:divBdr>
        <w:top w:val="none" w:sz="0" w:space="0" w:color="auto"/>
        <w:left w:val="none" w:sz="0" w:space="0" w:color="auto"/>
        <w:bottom w:val="none" w:sz="0" w:space="0" w:color="auto"/>
        <w:right w:val="none" w:sz="0" w:space="0" w:color="auto"/>
      </w:divBdr>
    </w:div>
    <w:div w:id="848180351">
      <w:bodyDiv w:val="1"/>
      <w:marLeft w:val="0"/>
      <w:marRight w:val="0"/>
      <w:marTop w:val="0"/>
      <w:marBottom w:val="0"/>
      <w:divBdr>
        <w:top w:val="none" w:sz="0" w:space="0" w:color="auto"/>
        <w:left w:val="none" w:sz="0" w:space="0" w:color="auto"/>
        <w:bottom w:val="none" w:sz="0" w:space="0" w:color="auto"/>
        <w:right w:val="none" w:sz="0" w:space="0" w:color="auto"/>
      </w:divBdr>
    </w:div>
    <w:div w:id="848299986">
      <w:bodyDiv w:val="1"/>
      <w:marLeft w:val="0"/>
      <w:marRight w:val="0"/>
      <w:marTop w:val="0"/>
      <w:marBottom w:val="0"/>
      <w:divBdr>
        <w:top w:val="none" w:sz="0" w:space="0" w:color="auto"/>
        <w:left w:val="none" w:sz="0" w:space="0" w:color="auto"/>
        <w:bottom w:val="none" w:sz="0" w:space="0" w:color="auto"/>
        <w:right w:val="none" w:sz="0" w:space="0" w:color="auto"/>
      </w:divBdr>
    </w:div>
    <w:div w:id="848448116">
      <w:bodyDiv w:val="1"/>
      <w:marLeft w:val="0"/>
      <w:marRight w:val="0"/>
      <w:marTop w:val="0"/>
      <w:marBottom w:val="0"/>
      <w:divBdr>
        <w:top w:val="none" w:sz="0" w:space="0" w:color="auto"/>
        <w:left w:val="none" w:sz="0" w:space="0" w:color="auto"/>
        <w:bottom w:val="none" w:sz="0" w:space="0" w:color="auto"/>
        <w:right w:val="none" w:sz="0" w:space="0" w:color="auto"/>
      </w:divBdr>
    </w:div>
    <w:div w:id="848522219">
      <w:bodyDiv w:val="1"/>
      <w:marLeft w:val="0"/>
      <w:marRight w:val="0"/>
      <w:marTop w:val="0"/>
      <w:marBottom w:val="0"/>
      <w:divBdr>
        <w:top w:val="none" w:sz="0" w:space="0" w:color="auto"/>
        <w:left w:val="none" w:sz="0" w:space="0" w:color="auto"/>
        <w:bottom w:val="none" w:sz="0" w:space="0" w:color="auto"/>
        <w:right w:val="none" w:sz="0" w:space="0" w:color="auto"/>
      </w:divBdr>
    </w:div>
    <w:div w:id="848641772">
      <w:bodyDiv w:val="1"/>
      <w:marLeft w:val="0"/>
      <w:marRight w:val="0"/>
      <w:marTop w:val="0"/>
      <w:marBottom w:val="0"/>
      <w:divBdr>
        <w:top w:val="none" w:sz="0" w:space="0" w:color="auto"/>
        <w:left w:val="none" w:sz="0" w:space="0" w:color="auto"/>
        <w:bottom w:val="none" w:sz="0" w:space="0" w:color="auto"/>
        <w:right w:val="none" w:sz="0" w:space="0" w:color="auto"/>
      </w:divBdr>
    </w:div>
    <w:div w:id="848717088">
      <w:bodyDiv w:val="1"/>
      <w:marLeft w:val="0"/>
      <w:marRight w:val="0"/>
      <w:marTop w:val="0"/>
      <w:marBottom w:val="0"/>
      <w:divBdr>
        <w:top w:val="none" w:sz="0" w:space="0" w:color="auto"/>
        <w:left w:val="none" w:sz="0" w:space="0" w:color="auto"/>
        <w:bottom w:val="none" w:sz="0" w:space="0" w:color="auto"/>
        <w:right w:val="none" w:sz="0" w:space="0" w:color="auto"/>
      </w:divBdr>
    </w:div>
    <w:div w:id="848761160">
      <w:bodyDiv w:val="1"/>
      <w:marLeft w:val="0"/>
      <w:marRight w:val="0"/>
      <w:marTop w:val="0"/>
      <w:marBottom w:val="0"/>
      <w:divBdr>
        <w:top w:val="none" w:sz="0" w:space="0" w:color="auto"/>
        <w:left w:val="none" w:sz="0" w:space="0" w:color="auto"/>
        <w:bottom w:val="none" w:sz="0" w:space="0" w:color="auto"/>
        <w:right w:val="none" w:sz="0" w:space="0" w:color="auto"/>
      </w:divBdr>
    </w:div>
    <w:div w:id="848912257">
      <w:bodyDiv w:val="1"/>
      <w:marLeft w:val="0"/>
      <w:marRight w:val="0"/>
      <w:marTop w:val="0"/>
      <w:marBottom w:val="0"/>
      <w:divBdr>
        <w:top w:val="none" w:sz="0" w:space="0" w:color="auto"/>
        <w:left w:val="none" w:sz="0" w:space="0" w:color="auto"/>
        <w:bottom w:val="none" w:sz="0" w:space="0" w:color="auto"/>
        <w:right w:val="none" w:sz="0" w:space="0" w:color="auto"/>
      </w:divBdr>
    </w:div>
    <w:div w:id="848913605">
      <w:bodyDiv w:val="1"/>
      <w:marLeft w:val="0"/>
      <w:marRight w:val="0"/>
      <w:marTop w:val="0"/>
      <w:marBottom w:val="0"/>
      <w:divBdr>
        <w:top w:val="none" w:sz="0" w:space="0" w:color="auto"/>
        <w:left w:val="none" w:sz="0" w:space="0" w:color="auto"/>
        <w:bottom w:val="none" w:sz="0" w:space="0" w:color="auto"/>
        <w:right w:val="none" w:sz="0" w:space="0" w:color="auto"/>
      </w:divBdr>
    </w:div>
    <w:div w:id="849103895">
      <w:bodyDiv w:val="1"/>
      <w:marLeft w:val="0"/>
      <w:marRight w:val="0"/>
      <w:marTop w:val="0"/>
      <w:marBottom w:val="0"/>
      <w:divBdr>
        <w:top w:val="none" w:sz="0" w:space="0" w:color="auto"/>
        <w:left w:val="none" w:sz="0" w:space="0" w:color="auto"/>
        <w:bottom w:val="none" w:sz="0" w:space="0" w:color="auto"/>
        <w:right w:val="none" w:sz="0" w:space="0" w:color="auto"/>
      </w:divBdr>
    </w:div>
    <w:div w:id="849107729">
      <w:bodyDiv w:val="1"/>
      <w:marLeft w:val="0"/>
      <w:marRight w:val="0"/>
      <w:marTop w:val="0"/>
      <w:marBottom w:val="0"/>
      <w:divBdr>
        <w:top w:val="none" w:sz="0" w:space="0" w:color="auto"/>
        <w:left w:val="none" w:sz="0" w:space="0" w:color="auto"/>
        <w:bottom w:val="none" w:sz="0" w:space="0" w:color="auto"/>
        <w:right w:val="none" w:sz="0" w:space="0" w:color="auto"/>
      </w:divBdr>
    </w:div>
    <w:div w:id="849182609">
      <w:bodyDiv w:val="1"/>
      <w:marLeft w:val="0"/>
      <w:marRight w:val="0"/>
      <w:marTop w:val="0"/>
      <w:marBottom w:val="0"/>
      <w:divBdr>
        <w:top w:val="none" w:sz="0" w:space="0" w:color="auto"/>
        <w:left w:val="none" w:sz="0" w:space="0" w:color="auto"/>
        <w:bottom w:val="none" w:sz="0" w:space="0" w:color="auto"/>
        <w:right w:val="none" w:sz="0" w:space="0" w:color="auto"/>
      </w:divBdr>
    </w:div>
    <w:div w:id="849293611">
      <w:bodyDiv w:val="1"/>
      <w:marLeft w:val="0"/>
      <w:marRight w:val="0"/>
      <w:marTop w:val="0"/>
      <w:marBottom w:val="0"/>
      <w:divBdr>
        <w:top w:val="none" w:sz="0" w:space="0" w:color="auto"/>
        <w:left w:val="none" w:sz="0" w:space="0" w:color="auto"/>
        <w:bottom w:val="none" w:sz="0" w:space="0" w:color="auto"/>
        <w:right w:val="none" w:sz="0" w:space="0" w:color="auto"/>
      </w:divBdr>
    </w:div>
    <w:div w:id="849294849">
      <w:bodyDiv w:val="1"/>
      <w:marLeft w:val="0"/>
      <w:marRight w:val="0"/>
      <w:marTop w:val="0"/>
      <w:marBottom w:val="0"/>
      <w:divBdr>
        <w:top w:val="none" w:sz="0" w:space="0" w:color="auto"/>
        <w:left w:val="none" w:sz="0" w:space="0" w:color="auto"/>
        <w:bottom w:val="none" w:sz="0" w:space="0" w:color="auto"/>
        <w:right w:val="none" w:sz="0" w:space="0" w:color="auto"/>
      </w:divBdr>
    </w:div>
    <w:div w:id="849296936">
      <w:bodyDiv w:val="1"/>
      <w:marLeft w:val="0"/>
      <w:marRight w:val="0"/>
      <w:marTop w:val="0"/>
      <w:marBottom w:val="0"/>
      <w:divBdr>
        <w:top w:val="none" w:sz="0" w:space="0" w:color="auto"/>
        <w:left w:val="none" w:sz="0" w:space="0" w:color="auto"/>
        <w:bottom w:val="none" w:sz="0" w:space="0" w:color="auto"/>
        <w:right w:val="none" w:sz="0" w:space="0" w:color="auto"/>
      </w:divBdr>
    </w:div>
    <w:div w:id="849484614">
      <w:bodyDiv w:val="1"/>
      <w:marLeft w:val="0"/>
      <w:marRight w:val="0"/>
      <w:marTop w:val="0"/>
      <w:marBottom w:val="0"/>
      <w:divBdr>
        <w:top w:val="none" w:sz="0" w:space="0" w:color="auto"/>
        <w:left w:val="none" w:sz="0" w:space="0" w:color="auto"/>
        <w:bottom w:val="none" w:sz="0" w:space="0" w:color="auto"/>
        <w:right w:val="none" w:sz="0" w:space="0" w:color="auto"/>
      </w:divBdr>
    </w:div>
    <w:div w:id="849489166">
      <w:bodyDiv w:val="1"/>
      <w:marLeft w:val="0"/>
      <w:marRight w:val="0"/>
      <w:marTop w:val="0"/>
      <w:marBottom w:val="0"/>
      <w:divBdr>
        <w:top w:val="none" w:sz="0" w:space="0" w:color="auto"/>
        <w:left w:val="none" w:sz="0" w:space="0" w:color="auto"/>
        <w:bottom w:val="none" w:sz="0" w:space="0" w:color="auto"/>
        <w:right w:val="none" w:sz="0" w:space="0" w:color="auto"/>
      </w:divBdr>
    </w:div>
    <w:div w:id="849761751">
      <w:bodyDiv w:val="1"/>
      <w:marLeft w:val="0"/>
      <w:marRight w:val="0"/>
      <w:marTop w:val="0"/>
      <w:marBottom w:val="0"/>
      <w:divBdr>
        <w:top w:val="none" w:sz="0" w:space="0" w:color="auto"/>
        <w:left w:val="none" w:sz="0" w:space="0" w:color="auto"/>
        <w:bottom w:val="none" w:sz="0" w:space="0" w:color="auto"/>
        <w:right w:val="none" w:sz="0" w:space="0" w:color="auto"/>
      </w:divBdr>
    </w:div>
    <w:div w:id="849875190">
      <w:bodyDiv w:val="1"/>
      <w:marLeft w:val="0"/>
      <w:marRight w:val="0"/>
      <w:marTop w:val="0"/>
      <w:marBottom w:val="0"/>
      <w:divBdr>
        <w:top w:val="none" w:sz="0" w:space="0" w:color="auto"/>
        <w:left w:val="none" w:sz="0" w:space="0" w:color="auto"/>
        <w:bottom w:val="none" w:sz="0" w:space="0" w:color="auto"/>
        <w:right w:val="none" w:sz="0" w:space="0" w:color="auto"/>
      </w:divBdr>
    </w:div>
    <w:div w:id="849952349">
      <w:bodyDiv w:val="1"/>
      <w:marLeft w:val="0"/>
      <w:marRight w:val="0"/>
      <w:marTop w:val="0"/>
      <w:marBottom w:val="0"/>
      <w:divBdr>
        <w:top w:val="none" w:sz="0" w:space="0" w:color="auto"/>
        <w:left w:val="none" w:sz="0" w:space="0" w:color="auto"/>
        <w:bottom w:val="none" w:sz="0" w:space="0" w:color="auto"/>
        <w:right w:val="none" w:sz="0" w:space="0" w:color="auto"/>
      </w:divBdr>
    </w:div>
    <w:div w:id="849954359">
      <w:bodyDiv w:val="1"/>
      <w:marLeft w:val="0"/>
      <w:marRight w:val="0"/>
      <w:marTop w:val="0"/>
      <w:marBottom w:val="0"/>
      <w:divBdr>
        <w:top w:val="none" w:sz="0" w:space="0" w:color="auto"/>
        <w:left w:val="none" w:sz="0" w:space="0" w:color="auto"/>
        <w:bottom w:val="none" w:sz="0" w:space="0" w:color="auto"/>
        <w:right w:val="none" w:sz="0" w:space="0" w:color="auto"/>
      </w:divBdr>
    </w:div>
    <w:div w:id="850142930">
      <w:bodyDiv w:val="1"/>
      <w:marLeft w:val="0"/>
      <w:marRight w:val="0"/>
      <w:marTop w:val="0"/>
      <w:marBottom w:val="0"/>
      <w:divBdr>
        <w:top w:val="none" w:sz="0" w:space="0" w:color="auto"/>
        <w:left w:val="none" w:sz="0" w:space="0" w:color="auto"/>
        <w:bottom w:val="none" w:sz="0" w:space="0" w:color="auto"/>
        <w:right w:val="none" w:sz="0" w:space="0" w:color="auto"/>
      </w:divBdr>
    </w:div>
    <w:div w:id="850726454">
      <w:bodyDiv w:val="1"/>
      <w:marLeft w:val="0"/>
      <w:marRight w:val="0"/>
      <w:marTop w:val="0"/>
      <w:marBottom w:val="0"/>
      <w:divBdr>
        <w:top w:val="none" w:sz="0" w:space="0" w:color="auto"/>
        <w:left w:val="none" w:sz="0" w:space="0" w:color="auto"/>
        <w:bottom w:val="none" w:sz="0" w:space="0" w:color="auto"/>
        <w:right w:val="none" w:sz="0" w:space="0" w:color="auto"/>
      </w:divBdr>
    </w:div>
    <w:div w:id="850948531">
      <w:bodyDiv w:val="1"/>
      <w:marLeft w:val="0"/>
      <w:marRight w:val="0"/>
      <w:marTop w:val="0"/>
      <w:marBottom w:val="0"/>
      <w:divBdr>
        <w:top w:val="none" w:sz="0" w:space="0" w:color="auto"/>
        <w:left w:val="none" w:sz="0" w:space="0" w:color="auto"/>
        <w:bottom w:val="none" w:sz="0" w:space="0" w:color="auto"/>
        <w:right w:val="none" w:sz="0" w:space="0" w:color="auto"/>
      </w:divBdr>
    </w:div>
    <w:div w:id="851260232">
      <w:bodyDiv w:val="1"/>
      <w:marLeft w:val="0"/>
      <w:marRight w:val="0"/>
      <w:marTop w:val="0"/>
      <w:marBottom w:val="0"/>
      <w:divBdr>
        <w:top w:val="none" w:sz="0" w:space="0" w:color="auto"/>
        <w:left w:val="none" w:sz="0" w:space="0" w:color="auto"/>
        <w:bottom w:val="none" w:sz="0" w:space="0" w:color="auto"/>
        <w:right w:val="none" w:sz="0" w:space="0" w:color="auto"/>
      </w:divBdr>
    </w:div>
    <w:div w:id="851334736">
      <w:bodyDiv w:val="1"/>
      <w:marLeft w:val="0"/>
      <w:marRight w:val="0"/>
      <w:marTop w:val="0"/>
      <w:marBottom w:val="0"/>
      <w:divBdr>
        <w:top w:val="none" w:sz="0" w:space="0" w:color="auto"/>
        <w:left w:val="none" w:sz="0" w:space="0" w:color="auto"/>
        <w:bottom w:val="none" w:sz="0" w:space="0" w:color="auto"/>
        <w:right w:val="none" w:sz="0" w:space="0" w:color="auto"/>
      </w:divBdr>
    </w:div>
    <w:div w:id="851456179">
      <w:bodyDiv w:val="1"/>
      <w:marLeft w:val="0"/>
      <w:marRight w:val="0"/>
      <w:marTop w:val="0"/>
      <w:marBottom w:val="0"/>
      <w:divBdr>
        <w:top w:val="none" w:sz="0" w:space="0" w:color="auto"/>
        <w:left w:val="none" w:sz="0" w:space="0" w:color="auto"/>
        <w:bottom w:val="none" w:sz="0" w:space="0" w:color="auto"/>
        <w:right w:val="none" w:sz="0" w:space="0" w:color="auto"/>
      </w:divBdr>
    </w:div>
    <w:div w:id="851652824">
      <w:bodyDiv w:val="1"/>
      <w:marLeft w:val="0"/>
      <w:marRight w:val="0"/>
      <w:marTop w:val="0"/>
      <w:marBottom w:val="0"/>
      <w:divBdr>
        <w:top w:val="none" w:sz="0" w:space="0" w:color="auto"/>
        <w:left w:val="none" w:sz="0" w:space="0" w:color="auto"/>
        <w:bottom w:val="none" w:sz="0" w:space="0" w:color="auto"/>
        <w:right w:val="none" w:sz="0" w:space="0" w:color="auto"/>
      </w:divBdr>
    </w:div>
    <w:div w:id="851794840">
      <w:bodyDiv w:val="1"/>
      <w:marLeft w:val="0"/>
      <w:marRight w:val="0"/>
      <w:marTop w:val="0"/>
      <w:marBottom w:val="0"/>
      <w:divBdr>
        <w:top w:val="none" w:sz="0" w:space="0" w:color="auto"/>
        <w:left w:val="none" w:sz="0" w:space="0" w:color="auto"/>
        <w:bottom w:val="none" w:sz="0" w:space="0" w:color="auto"/>
        <w:right w:val="none" w:sz="0" w:space="0" w:color="auto"/>
      </w:divBdr>
    </w:div>
    <w:div w:id="851845053">
      <w:bodyDiv w:val="1"/>
      <w:marLeft w:val="0"/>
      <w:marRight w:val="0"/>
      <w:marTop w:val="0"/>
      <w:marBottom w:val="0"/>
      <w:divBdr>
        <w:top w:val="none" w:sz="0" w:space="0" w:color="auto"/>
        <w:left w:val="none" w:sz="0" w:space="0" w:color="auto"/>
        <w:bottom w:val="none" w:sz="0" w:space="0" w:color="auto"/>
        <w:right w:val="none" w:sz="0" w:space="0" w:color="auto"/>
      </w:divBdr>
    </w:div>
    <w:div w:id="851845621">
      <w:bodyDiv w:val="1"/>
      <w:marLeft w:val="0"/>
      <w:marRight w:val="0"/>
      <w:marTop w:val="0"/>
      <w:marBottom w:val="0"/>
      <w:divBdr>
        <w:top w:val="none" w:sz="0" w:space="0" w:color="auto"/>
        <w:left w:val="none" w:sz="0" w:space="0" w:color="auto"/>
        <w:bottom w:val="none" w:sz="0" w:space="0" w:color="auto"/>
        <w:right w:val="none" w:sz="0" w:space="0" w:color="auto"/>
      </w:divBdr>
    </w:div>
    <w:div w:id="851922131">
      <w:bodyDiv w:val="1"/>
      <w:marLeft w:val="0"/>
      <w:marRight w:val="0"/>
      <w:marTop w:val="0"/>
      <w:marBottom w:val="0"/>
      <w:divBdr>
        <w:top w:val="none" w:sz="0" w:space="0" w:color="auto"/>
        <w:left w:val="none" w:sz="0" w:space="0" w:color="auto"/>
        <w:bottom w:val="none" w:sz="0" w:space="0" w:color="auto"/>
        <w:right w:val="none" w:sz="0" w:space="0" w:color="auto"/>
      </w:divBdr>
    </w:div>
    <w:div w:id="852501513">
      <w:bodyDiv w:val="1"/>
      <w:marLeft w:val="0"/>
      <w:marRight w:val="0"/>
      <w:marTop w:val="0"/>
      <w:marBottom w:val="0"/>
      <w:divBdr>
        <w:top w:val="none" w:sz="0" w:space="0" w:color="auto"/>
        <w:left w:val="none" w:sz="0" w:space="0" w:color="auto"/>
        <w:bottom w:val="none" w:sz="0" w:space="0" w:color="auto"/>
        <w:right w:val="none" w:sz="0" w:space="0" w:color="auto"/>
      </w:divBdr>
    </w:div>
    <w:div w:id="852761699">
      <w:bodyDiv w:val="1"/>
      <w:marLeft w:val="0"/>
      <w:marRight w:val="0"/>
      <w:marTop w:val="0"/>
      <w:marBottom w:val="0"/>
      <w:divBdr>
        <w:top w:val="none" w:sz="0" w:space="0" w:color="auto"/>
        <w:left w:val="none" w:sz="0" w:space="0" w:color="auto"/>
        <w:bottom w:val="none" w:sz="0" w:space="0" w:color="auto"/>
        <w:right w:val="none" w:sz="0" w:space="0" w:color="auto"/>
      </w:divBdr>
    </w:div>
    <w:div w:id="852768394">
      <w:bodyDiv w:val="1"/>
      <w:marLeft w:val="0"/>
      <w:marRight w:val="0"/>
      <w:marTop w:val="0"/>
      <w:marBottom w:val="0"/>
      <w:divBdr>
        <w:top w:val="none" w:sz="0" w:space="0" w:color="auto"/>
        <w:left w:val="none" w:sz="0" w:space="0" w:color="auto"/>
        <w:bottom w:val="none" w:sz="0" w:space="0" w:color="auto"/>
        <w:right w:val="none" w:sz="0" w:space="0" w:color="auto"/>
      </w:divBdr>
    </w:div>
    <w:div w:id="852838901">
      <w:bodyDiv w:val="1"/>
      <w:marLeft w:val="0"/>
      <w:marRight w:val="0"/>
      <w:marTop w:val="0"/>
      <w:marBottom w:val="0"/>
      <w:divBdr>
        <w:top w:val="none" w:sz="0" w:space="0" w:color="auto"/>
        <w:left w:val="none" w:sz="0" w:space="0" w:color="auto"/>
        <w:bottom w:val="none" w:sz="0" w:space="0" w:color="auto"/>
        <w:right w:val="none" w:sz="0" w:space="0" w:color="auto"/>
      </w:divBdr>
    </w:div>
    <w:div w:id="852915432">
      <w:bodyDiv w:val="1"/>
      <w:marLeft w:val="0"/>
      <w:marRight w:val="0"/>
      <w:marTop w:val="0"/>
      <w:marBottom w:val="0"/>
      <w:divBdr>
        <w:top w:val="none" w:sz="0" w:space="0" w:color="auto"/>
        <w:left w:val="none" w:sz="0" w:space="0" w:color="auto"/>
        <w:bottom w:val="none" w:sz="0" w:space="0" w:color="auto"/>
        <w:right w:val="none" w:sz="0" w:space="0" w:color="auto"/>
      </w:divBdr>
    </w:div>
    <w:div w:id="852916372">
      <w:bodyDiv w:val="1"/>
      <w:marLeft w:val="0"/>
      <w:marRight w:val="0"/>
      <w:marTop w:val="0"/>
      <w:marBottom w:val="0"/>
      <w:divBdr>
        <w:top w:val="none" w:sz="0" w:space="0" w:color="auto"/>
        <w:left w:val="none" w:sz="0" w:space="0" w:color="auto"/>
        <w:bottom w:val="none" w:sz="0" w:space="0" w:color="auto"/>
        <w:right w:val="none" w:sz="0" w:space="0" w:color="auto"/>
      </w:divBdr>
    </w:div>
    <w:div w:id="853036823">
      <w:bodyDiv w:val="1"/>
      <w:marLeft w:val="0"/>
      <w:marRight w:val="0"/>
      <w:marTop w:val="0"/>
      <w:marBottom w:val="0"/>
      <w:divBdr>
        <w:top w:val="none" w:sz="0" w:space="0" w:color="auto"/>
        <w:left w:val="none" w:sz="0" w:space="0" w:color="auto"/>
        <w:bottom w:val="none" w:sz="0" w:space="0" w:color="auto"/>
        <w:right w:val="none" w:sz="0" w:space="0" w:color="auto"/>
      </w:divBdr>
    </w:div>
    <w:div w:id="853496132">
      <w:bodyDiv w:val="1"/>
      <w:marLeft w:val="0"/>
      <w:marRight w:val="0"/>
      <w:marTop w:val="0"/>
      <w:marBottom w:val="0"/>
      <w:divBdr>
        <w:top w:val="none" w:sz="0" w:space="0" w:color="auto"/>
        <w:left w:val="none" w:sz="0" w:space="0" w:color="auto"/>
        <w:bottom w:val="none" w:sz="0" w:space="0" w:color="auto"/>
        <w:right w:val="none" w:sz="0" w:space="0" w:color="auto"/>
      </w:divBdr>
    </w:div>
    <w:div w:id="853803858">
      <w:bodyDiv w:val="1"/>
      <w:marLeft w:val="0"/>
      <w:marRight w:val="0"/>
      <w:marTop w:val="0"/>
      <w:marBottom w:val="0"/>
      <w:divBdr>
        <w:top w:val="none" w:sz="0" w:space="0" w:color="auto"/>
        <w:left w:val="none" w:sz="0" w:space="0" w:color="auto"/>
        <w:bottom w:val="none" w:sz="0" w:space="0" w:color="auto"/>
        <w:right w:val="none" w:sz="0" w:space="0" w:color="auto"/>
      </w:divBdr>
    </w:div>
    <w:div w:id="853804267">
      <w:bodyDiv w:val="1"/>
      <w:marLeft w:val="0"/>
      <w:marRight w:val="0"/>
      <w:marTop w:val="0"/>
      <w:marBottom w:val="0"/>
      <w:divBdr>
        <w:top w:val="none" w:sz="0" w:space="0" w:color="auto"/>
        <w:left w:val="none" w:sz="0" w:space="0" w:color="auto"/>
        <w:bottom w:val="none" w:sz="0" w:space="0" w:color="auto"/>
        <w:right w:val="none" w:sz="0" w:space="0" w:color="auto"/>
      </w:divBdr>
    </w:div>
    <w:div w:id="853835703">
      <w:bodyDiv w:val="1"/>
      <w:marLeft w:val="0"/>
      <w:marRight w:val="0"/>
      <w:marTop w:val="0"/>
      <w:marBottom w:val="0"/>
      <w:divBdr>
        <w:top w:val="none" w:sz="0" w:space="0" w:color="auto"/>
        <w:left w:val="none" w:sz="0" w:space="0" w:color="auto"/>
        <w:bottom w:val="none" w:sz="0" w:space="0" w:color="auto"/>
        <w:right w:val="none" w:sz="0" w:space="0" w:color="auto"/>
      </w:divBdr>
    </w:div>
    <w:div w:id="853961008">
      <w:bodyDiv w:val="1"/>
      <w:marLeft w:val="0"/>
      <w:marRight w:val="0"/>
      <w:marTop w:val="0"/>
      <w:marBottom w:val="0"/>
      <w:divBdr>
        <w:top w:val="none" w:sz="0" w:space="0" w:color="auto"/>
        <w:left w:val="none" w:sz="0" w:space="0" w:color="auto"/>
        <w:bottom w:val="none" w:sz="0" w:space="0" w:color="auto"/>
        <w:right w:val="none" w:sz="0" w:space="0" w:color="auto"/>
      </w:divBdr>
    </w:div>
    <w:div w:id="854148993">
      <w:bodyDiv w:val="1"/>
      <w:marLeft w:val="0"/>
      <w:marRight w:val="0"/>
      <w:marTop w:val="0"/>
      <w:marBottom w:val="0"/>
      <w:divBdr>
        <w:top w:val="none" w:sz="0" w:space="0" w:color="auto"/>
        <w:left w:val="none" w:sz="0" w:space="0" w:color="auto"/>
        <w:bottom w:val="none" w:sz="0" w:space="0" w:color="auto"/>
        <w:right w:val="none" w:sz="0" w:space="0" w:color="auto"/>
      </w:divBdr>
    </w:div>
    <w:div w:id="854223563">
      <w:bodyDiv w:val="1"/>
      <w:marLeft w:val="0"/>
      <w:marRight w:val="0"/>
      <w:marTop w:val="0"/>
      <w:marBottom w:val="0"/>
      <w:divBdr>
        <w:top w:val="none" w:sz="0" w:space="0" w:color="auto"/>
        <w:left w:val="none" w:sz="0" w:space="0" w:color="auto"/>
        <w:bottom w:val="none" w:sz="0" w:space="0" w:color="auto"/>
        <w:right w:val="none" w:sz="0" w:space="0" w:color="auto"/>
      </w:divBdr>
    </w:div>
    <w:div w:id="854267971">
      <w:bodyDiv w:val="1"/>
      <w:marLeft w:val="0"/>
      <w:marRight w:val="0"/>
      <w:marTop w:val="0"/>
      <w:marBottom w:val="0"/>
      <w:divBdr>
        <w:top w:val="none" w:sz="0" w:space="0" w:color="auto"/>
        <w:left w:val="none" w:sz="0" w:space="0" w:color="auto"/>
        <w:bottom w:val="none" w:sz="0" w:space="0" w:color="auto"/>
        <w:right w:val="none" w:sz="0" w:space="0" w:color="auto"/>
      </w:divBdr>
    </w:div>
    <w:div w:id="854490843">
      <w:bodyDiv w:val="1"/>
      <w:marLeft w:val="0"/>
      <w:marRight w:val="0"/>
      <w:marTop w:val="0"/>
      <w:marBottom w:val="0"/>
      <w:divBdr>
        <w:top w:val="none" w:sz="0" w:space="0" w:color="auto"/>
        <w:left w:val="none" w:sz="0" w:space="0" w:color="auto"/>
        <w:bottom w:val="none" w:sz="0" w:space="0" w:color="auto"/>
        <w:right w:val="none" w:sz="0" w:space="0" w:color="auto"/>
      </w:divBdr>
    </w:div>
    <w:div w:id="854610876">
      <w:bodyDiv w:val="1"/>
      <w:marLeft w:val="0"/>
      <w:marRight w:val="0"/>
      <w:marTop w:val="0"/>
      <w:marBottom w:val="0"/>
      <w:divBdr>
        <w:top w:val="none" w:sz="0" w:space="0" w:color="auto"/>
        <w:left w:val="none" w:sz="0" w:space="0" w:color="auto"/>
        <w:bottom w:val="none" w:sz="0" w:space="0" w:color="auto"/>
        <w:right w:val="none" w:sz="0" w:space="0" w:color="auto"/>
      </w:divBdr>
    </w:div>
    <w:div w:id="854614737">
      <w:bodyDiv w:val="1"/>
      <w:marLeft w:val="0"/>
      <w:marRight w:val="0"/>
      <w:marTop w:val="0"/>
      <w:marBottom w:val="0"/>
      <w:divBdr>
        <w:top w:val="none" w:sz="0" w:space="0" w:color="auto"/>
        <w:left w:val="none" w:sz="0" w:space="0" w:color="auto"/>
        <w:bottom w:val="none" w:sz="0" w:space="0" w:color="auto"/>
        <w:right w:val="none" w:sz="0" w:space="0" w:color="auto"/>
      </w:divBdr>
    </w:div>
    <w:div w:id="854807446">
      <w:bodyDiv w:val="1"/>
      <w:marLeft w:val="0"/>
      <w:marRight w:val="0"/>
      <w:marTop w:val="0"/>
      <w:marBottom w:val="0"/>
      <w:divBdr>
        <w:top w:val="none" w:sz="0" w:space="0" w:color="auto"/>
        <w:left w:val="none" w:sz="0" w:space="0" w:color="auto"/>
        <w:bottom w:val="none" w:sz="0" w:space="0" w:color="auto"/>
        <w:right w:val="none" w:sz="0" w:space="0" w:color="auto"/>
      </w:divBdr>
    </w:div>
    <w:div w:id="855340737">
      <w:bodyDiv w:val="1"/>
      <w:marLeft w:val="0"/>
      <w:marRight w:val="0"/>
      <w:marTop w:val="0"/>
      <w:marBottom w:val="0"/>
      <w:divBdr>
        <w:top w:val="none" w:sz="0" w:space="0" w:color="auto"/>
        <w:left w:val="none" w:sz="0" w:space="0" w:color="auto"/>
        <w:bottom w:val="none" w:sz="0" w:space="0" w:color="auto"/>
        <w:right w:val="none" w:sz="0" w:space="0" w:color="auto"/>
      </w:divBdr>
    </w:div>
    <w:div w:id="855652454">
      <w:bodyDiv w:val="1"/>
      <w:marLeft w:val="0"/>
      <w:marRight w:val="0"/>
      <w:marTop w:val="0"/>
      <w:marBottom w:val="0"/>
      <w:divBdr>
        <w:top w:val="none" w:sz="0" w:space="0" w:color="auto"/>
        <w:left w:val="none" w:sz="0" w:space="0" w:color="auto"/>
        <w:bottom w:val="none" w:sz="0" w:space="0" w:color="auto"/>
        <w:right w:val="none" w:sz="0" w:space="0" w:color="auto"/>
      </w:divBdr>
    </w:div>
    <w:div w:id="855727458">
      <w:bodyDiv w:val="1"/>
      <w:marLeft w:val="0"/>
      <w:marRight w:val="0"/>
      <w:marTop w:val="0"/>
      <w:marBottom w:val="0"/>
      <w:divBdr>
        <w:top w:val="none" w:sz="0" w:space="0" w:color="auto"/>
        <w:left w:val="none" w:sz="0" w:space="0" w:color="auto"/>
        <w:bottom w:val="none" w:sz="0" w:space="0" w:color="auto"/>
        <w:right w:val="none" w:sz="0" w:space="0" w:color="auto"/>
      </w:divBdr>
    </w:div>
    <w:div w:id="855774885">
      <w:bodyDiv w:val="1"/>
      <w:marLeft w:val="0"/>
      <w:marRight w:val="0"/>
      <w:marTop w:val="0"/>
      <w:marBottom w:val="0"/>
      <w:divBdr>
        <w:top w:val="none" w:sz="0" w:space="0" w:color="auto"/>
        <w:left w:val="none" w:sz="0" w:space="0" w:color="auto"/>
        <w:bottom w:val="none" w:sz="0" w:space="0" w:color="auto"/>
        <w:right w:val="none" w:sz="0" w:space="0" w:color="auto"/>
      </w:divBdr>
    </w:div>
    <w:div w:id="856500443">
      <w:bodyDiv w:val="1"/>
      <w:marLeft w:val="0"/>
      <w:marRight w:val="0"/>
      <w:marTop w:val="0"/>
      <w:marBottom w:val="0"/>
      <w:divBdr>
        <w:top w:val="none" w:sz="0" w:space="0" w:color="auto"/>
        <w:left w:val="none" w:sz="0" w:space="0" w:color="auto"/>
        <w:bottom w:val="none" w:sz="0" w:space="0" w:color="auto"/>
        <w:right w:val="none" w:sz="0" w:space="0" w:color="auto"/>
      </w:divBdr>
    </w:div>
    <w:div w:id="856651417">
      <w:bodyDiv w:val="1"/>
      <w:marLeft w:val="0"/>
      <w:marRight w:val="0"/>
      <w:marTop w:val="0"/>
      <w:marBottom w:val="0"/>
      <w:divBdr>
        <w:top w:val="none" w:sz="0" w:space="0" w:color="auto"/>
        <w:left w:val="none" w:sz="0" w:space="0" w:color="auto"/>
        <w:bottom w:val="none" w:sz="0" w:space="0" w:color="auto"/>
        <w:right w:val="none" w:sz="0" w:space="0" w:color="auto"/>
      </w:divBdr>
    </w:div>
    <w:div w:id="856776043">
      <w:bodyDiv w:val="1"/>
      <w:marLeft w:val="0"/>
      <w:marRight w:val="0"/>
      <w:marTop w:val="0"/>
      <w:marBottom w:val="0"/>
      <w:divBdr>
        <w:top w:val="none" w:sz="0" w:space="0" w:color="auto"/>
        <w:left w:val="none" w:sz="0" w:space="0" w:color="auto"/>
        <w:bottom w:val="none" w:sz="0" w:space="0" w:color="auto"/>
        <w:right w:val="none" w:sz="0" w:space="0" w:color="auto"/>
      </w:divBdr>
    </w:div>
    <w:div w:id="856849141">
      <w:bodyDiv w:val="1"/>
      <w:marLeft w:val="0"/>
      <w:marRight w:val="0"/>
      <w:marTop w:val="0"/>
      <w:marBottom w:val="0"/>
      <w:divBdr>
        <w:top w:val="none" w:sz="0" w:space="0" w:color="auto"/>
        <w:left w:val="none" w:sz="0" w:space="0" w:color="auto"/>
        <w:bottom w:val="none" w:sz="0" w:space="0" w:color="auto"/>
        <w:right w:val="none" w:sz="0" w:space="0" w:color="auto"/>
      </w:divBdr>
    </w:div>
    <w:div w:id="857044528">
      <w:bodyDiv w:val="1"/>
      <w:marLeft w:val="0"/>
      <w:marRight w:val="0"/>
      <w:marTop w:val="0"/>
      <w:marBottom w:val="0"/>
      <w:divBdr>
        <w:top w:val="none" w:sz="0" w:space="0" w:color="auto"/>
        <w:left w:val="none" w:sz="0" w:space="0" w:color="auto"/>
        <w:bottom w:val="none" w:sz="0" w:space="0" w:color="auto"/>
        <w:right w:val="none" w:sz="0" w:space="0" w:color="auto"/>
      </w:divBdr>
    </w:div>
    <w:div w:id="857084435">
      <w:bodyDiv w:val="1"/>
      <w:marLeft w:val="0"/>
      <w:marRight w:val="0"/>
      <w:marTop w:val="0"/>
      <w:marBottom w:val="0"/>
      <w:divBdr>
        <w:top w:val="none" w:sz="0" w:space="0" w:color="auto"/>
        <w:left w:val="none" w:sz="0" w:space="0" w:color="auto"/>
        <w:bottom w:val="none" w:sz="0" w:space="0" w:color="auto"/>
        <w:right w:val="none" w:sz="0" w:space="0" w:color="auto"/>
      </w:divBdr>
    </w:div>
    <w:div w:id="857086437">
      <w:bodyDiv w:val="1"/>
      <w:marLeft w:val="0"/>
      <w:marRight w:val="0"/>
      <w:marTop w:val="0"/>
      <w:marBottom w:val="0"/>
      <w:divBdr>
        <w:top w:val="none" w:sz="0" w:space="0" w:color="auto"/>
        <w:left w:val="none" w:sz="0" w:space="0" w:color="auto"/>
        <w:bottom w:val="none" w:sz="0" w:space="0" w:color="auto"/>
        <w:right w:val="none" w:sz="0" w:space="0" w:color="auto"/>
      </w:divBdr>
    </w:div>
    <w:div w:id="857547352">
      <w:bodyDiv w:val="1"/>
      <w:marLeft w:val="0"/>
      <w:marRight w:val="0"/>
      <w:marTop w:val="0"/>
      <w:marBottom w:val="0"/>
      <w:divBdr>
        <w:top w:val="none" w:sz="0" w:space="0" w:color="auto"/>
        <w:left w:val="none" w:sz="0" w:space="0" w:color="auto"/>
        <w:bottom w:val="none" w:sz="0" w:space="0" w:color="auto"/>
        <w:right w:val="none" w:sz="0" w:space="0" w:color="auto"/>
      </w:divBdr>
    </w:div>
    <w:div w:id="857620313">
      <w:bodyDiv w:val="1"/>
      <w:marLeft w:val="0"/>
      <w:marRight w:val="0"/>
      <w:marTop w:val="0"/>
      <w:marBottom w:val="0"/>
      <w:divBdr>
        <w:top w:val="none" w:sz="0" w:space="0" w:color="auto"/>
        <w:left w:val="none" w:sz="0" w:space="0" w:color="auto"/>
        <w:bottom w:val="none" w:sz="0" w:space="0" w:color="auto"/>
        <w:right w:val="none" w:sz="0" w:space="0" w:color="auto"/>
      </w:divBdr>
    </w:div>
    <w:div w:id="857623111">
      <w:bodyDiv w:val="1"/>
      <w:marLeft w:val="0"/>
      <w:marRight w:val="0"/>
      <w:marTop w:val="0"/>
      <w:marBottom w:val="0"/>
      <w:divBdr>
        <w:top w:val="none" w:sz="0" w:space="0" w:color="auto"/>
        <w:left w:val="none" w:sz="0" w:space="0" w:color="auto"/>
        <w:bottom w:val="none" w:sz="0" w:space="0" w:color="auto"/>
        <w:right w:val="none" w:sz="0" w:space="0" w:color="auto"/>
      </w:divBdr>
    </w:div>
    <w:div w:id="857696051">
      <w:bodyDiv w:val="1"/>
      <w:marLeft w:val="0"/>
      <w:marRight w:val="0"/>
      <w:marTop w:val="0"/>
      <w:marBottom w:val="0"/>
      <w:divBdr>
        <w:top w:val="none" w:sz="0" w:space="0" w:color="auto"/>
        <w:left w:val="none" w:sz="0" w:space="0" w:color="auto"/>
        <w:bottom w:val="none" w:sz="0" w:space="0" w:color="auto"/>
        <w:right w:val="none" w:sz="0" w:space="0" w:color="auto"/>
      </w:divBdr>
    </w:div>
    <w:div w:id="857893395">
      <w:bodyDiv w:val="1"/>
      <w:marLeft w:val="0"/>
      <w:marRight w:val="0"/>
      <w:marTop w:val="0"/>
      <w:marBottom w:val="0"/>
      <w:divBdr>
        <w:top w:val="none" w:sz="0" w:space="0" w:color="auto"/>
        <w:left w:val="none" w:sz="0" w:space="0" w:color="auto"/>
        <w:bottom w:val="none" w:sz="0" w:space="0" w:color="auto"/>
        <w:right w:val="none" w:sz="0" w:space="0" w:color="auto"/>
      </w:divBdr>
    </w:div>
    <w:div w:id="858004640">
      <w:bodyDiv w:val="1"/>
      <w:marLeft w:val="0"/>
      <w:marRight w:val="0"/>
      <w:marTop w:val="0"/>
      <w:marBottom w:val="0"/>
      <w:divBdr>
        <w:top w:val="none" w:sz="0" w:space="0" w:color="auto"/>
        <w:left w:val="none" w:sz="0" w:space="0" w:color="auto"/>
        <w:bottom w:val="none" w:sz="0" w:space="0" w:color="auto"/>
        <w:right w:val="none" w:sz="0" w:space="0" w:color="auto"/>
      </w:divBdr>
    </w:div>
    <w:div w:id="858541576">
      <w:bodyDiv w:val="1"/>
      <w:marLeft w:val="0"/>
      <w:marRight w:val="0"/>
      <w:marTop w:val="0"/>
      <w:marBottom w:val="0"/>
      <w:divBdr>
        <w:top w:val="none" w:sz="0" w:space="0" w:color="auto"/>
        <w:left w:val="none" w:sz="0" w:space="0" w:color="auto"/>
        <w:bottom w:val="none" w:sz="0" w:space="0" w:color="auto"/>
        <w:right w:val="none" w:sz="0" w:space="0" w:color="auto"/>
      </w:divBdr>
    </w:div>
    <w:div w:id="858544761">
      <w:bodyDiv w:val="1"/>
      <w:marLeft w:val="0"/>
      <w:marRight w:val="0"/>
      <w:marTop w:val="0"/>
      <w:marBottom w:val="0"/>
      <w:divBdr>
        <w:top w:val="none" w:sz="0" w:space="0" w:color="auto"/>
        <w:left w:val="none" w:sz="0" w:space="0" w:color="auto"/>
        <w:bottom w:val="none" w:sz="0" w:space="0" w:color="auto"/>
        <w:right w:val="none" w:sz="0" w:space="0" w:color="auto"/>
      </w:divBdr>
    </w:div>
    <w:div w:id="858587709">
      <w:bodyDiv w:val="1"/>
      <w:marLeft w:val="0"/>
      <w:marRight w:val="0"/>
      <w:marTop w:val="0"/>
      <w:marBottom w:val="0"/>
      <w:divBdr>
        <w:top w:val="none" w:sz="0" w:space="0" w:color="auto"/>
        <w:left w:val="none" w:sz="0" w:space="0" w:color="auto"/>
        <w:bottom w:val="none" w:sz="0" w:space="0" w:color="auto"/>
        <w:right w:val="none" w:sz="0" w:space="0" w:color="auto"/>
      </w:divBdr>
    </w:div>
    <w:div w:id="858737894">
      <w:bodyDiv w:val="1"/>
      <w:marLeft w:val="0"/>
      <w:marRight w:val="0"/>
      <w:marTop w:val="0"/>
      <w:marBottom w:val="0"/>
      <w:divBdr>
        <w:top w:val="none" w:sz="0" w:space="0" w:color="auto"/>
        <w:left w:val="none" w:sz="0" w:space="0" w:color="auto"/>
        <w:bottom w:val="none" w:sz="0" w:space="0" w:color="auto"/>
        <w:right w:val="none" w:sz="0" w:space="0" w:color="auto"/>
      </w:divBdr>
    </w:div>
    <w:div w:id="858740708">
      <w:bodyDiv w:val="1"/>
      <w:marLeft w:val="0"/>
      <w:marRight w:val="0"/>
      <w:marTop w:val="0"/>
      <w:marBottom w:val="0"/>
      <w:divBdr>
        <w:top w:val="none" w:sz="0" w:space="0" w:color="auto"/>
        <w:left w:val="none" w:sz="0" w:space="0" w:color="auto"/>
        <w:bottom w:val="none" w:sz="0" w:space="0" w:color="auto"/>
        <w:right w:val="none" w:sz="0" w:space="0" w:color="auto"/>
      </w:divBdr>
    </w:div>
    <w:div w:id="858932712">
      <w:bodyDiv w:val="1"/>
      <w:marLeft w:val="0"/>
      <w:marRight w:val="0"/>
      <w:marTop w:val="0"/>
      <w:marBottom w:val="0"/>
      <w:divBdr>
        <w:top w:val="none" w:sz="0" w:space="0" w:color="auto"/>
        <w:left w:val="none" w:sz="0" w:space="0" w:color="auto"/>
        <w:bottom w:val="none" w:sz="0" w:space="0" w:color="auto"/>
        <w:right w:val="none" w:sz="0" w:space="0" w:color="auto"/>
      </w:divBdr>
    </w:div>
    <w:div w:id="859198178">
      <w:bodyDiv w:val="1"/>
      <w:marLeft w:val="0"/>
      <w:marRight w:val="0"/>
      <w:marTop w:val="0"/>
      <w:marBottom w:val="0"/>
      <w:divBdr>
        <w:top w:val="none" w:sz="0" w:space="0" w:color="auto"/>
        <w:left w:val="none" w:sz="0" w:space="0" w:color="auto"/>
        <w:bottom w:val="none" w:sz="0" w:space="0" w:color="auto"/>
        <w:right w:val="none" w:sz="0" w:space="0" w:color="auto"/>
      </w:divBdr>
    </w:div>
    <w:div w:id="859319764">
      <w:bodyDiv w:val="1"/>
      <w:marLeft w:val="0"/>
      <w:marRight w:val="0"/>
      <w:marTop w:val="0"/>
      <w:marBottom w:val="0"/>
      <w:divBdr>
        <w:top w:val="none" w:sz="0" w:space="0" w:color="auto"/>
        <w:left w:val="none" w:sz="0" w:space="0" w:color="auto"/>
        <w:bottom w:val="none" w:sz="0" w:space="0" w:color="auto"/>
        <w:right w:val="none" w:sz="0" w:space="0" w:color="auto"/>
      </w:divBdr>
    </w:div>
    <w:div w:id="859512718">
      <w:bodyDiv w:val="1"/>
      <w:marLeft w:val="0"/>
      <w:marRight w:val="0"/>
      <w:marTop w:val="0"/>
      <w:marBottom w:val="0"/>
      <w:divBdr>
        <w:top w:val="none" w:sz="0" w:space="0" w:color="auto"/>
        <w:left w:val="none" w:sz="0" w:space="0" w:color="auto"/>
        <w:bottom w:val="none" w:sz="0" w:space="0" w:color="auto"/>
        <w:right w:val="none" w:sz="0" w:space="0" w:color="auto"/>
      </w:divBdr>
    </w:div>
    <w:div w:id="859703992">
      <w:bodyDiv w:val="1"/>
      <w:marLeft w:val="0"/>
      <w:marRight w:val="0"/>
      <w:marTop w:val="0"/>
      <w:marBottom w:val="0"/>
      <w:divBdr>
        <w:top w:val="none" w:sz="0" w:space="0" w:color="auto"/>
        <w:left w:val="none" w:sz="0" w:space="0" w:color="auto"/>
        <w:bottom w:val="none" w:sz="0" w:space="0" w:color="auto"/>
        <w:right w:val="none" w:sz="0" w:space="0" w:color="auto"/>
      </w:divBdr>
    </w:div>
    <w:div w:id="859929066">
      <w:bodyDiv w:val="1"/>
      <w:marLeft w:val="0"/>
      <w:marRight w:val="0"/>
      <w:marTop w:val="0"/>
      <w:marBottom w:val="0"/>
      <w:divBdr>
        <w:top w:val="none" w:sz="0" w:space="0" w:color="auto"/>
        <w:left w:val="none" w:sz="0" w:space="0" w:color="auto"/>
        <w:bottom w:val="none" w:sz="0" w:space="0" w:color="auto"/>
        <w:right w:val="none" w:sz="0" w:space="0" w:color="auto"/>
      </w:divBdr>
    </w:div>
    <w:div w:id="860094593">
      <w:bodyDiv w:val="1"/>
      <w:marLeft w:val="0"/>
      <w:marRight w:val="0"/>
      <w:marTop w:val="0"/>
      <w:marBottom w:val="0"/>
      <w:divBdr>
        <w:top w:val="none" w:sz="0" w:space="0" w:color="auto"/>
        <w:left w:val="none" w:sz="0" w:space="0" w:color="auto"/>
        <w:bottom w:val="none" w:sz="0" w:space="0" w:color="auto"/>
        <w:right w:val="none" w:sz="0" w:space="0" w:color="auto"/>
      </w:divBdr>
    </w:div>
    <w:div w:id="860240898">
      <w:bodyDiv w:val="1"/>
      <w:marLeft w:val="0"/>
      <w:marRight w:val="0"/>
      <w:marTop w:val="0"/>
      <w:marBottom w:val="0"/>
      <w:divBdr>
        <w:top w:val="none" w:sz="0" w:space="0" w:color="auto"/>
        <w:left w:val="none" w:sz="0" w:space="0" w:color="auto"/>
        <w:bottom w:val="none" w:sz="0" w:space="0" w:color="auto"/>
        <w:right w:val="none" w:sz="0" w:space="0" w:color="auto"/>
      </w:divBdr>
    </w:div>
    <w:div w:id="860359097">
      <w:bodyDiv w:val="1"/>
      <w:marLeft w:val="0"/>
      <w:marRight w:val="0"/>
      <w:marTop w:val="0"/>
      <w:marBottom w:val="0"/>
      <w:divBdr>
        <w:top w:val="none" w:sz="0" w:space="0" w:color="auto"/>
        <w:left w:val="none" w:sz="0" w:space="0" w:color="auto"/>
        <w:bottom w:val="none" w:sz="0" w:space="0" w:color="auto"/>
        <w:right w:val="none" w:sz="0" w:space="0" w:color="auto"/>
      </w:divBdr>
    </w:div>
    <w:div w:id="860508565">
      <w:bodyDiv w:val="1"/>
      <w:marLeft w:val="0"/>
      <w:marRight w:val="0"/>
      <w:marTop w:val="0"/>
      <w:marBottom w:val="0"/>
      <w:divBdr>
        <w:top w:val="none" w:sz="0" w:space="0" w:color="auto"/>
        <w:left w:val="none" w:sz="0" w:space="0" w:color="auto"/>
        <w:bottom w:val="none" w:sz="0" w:space="0" w:color="auto"/>
        <w:right w:val="none" w:sz="0" w:space="0" w:color="auto"/>
      </w:divBdr>
    </w:div>
    <w:div w:id="860706602">
      <w:bodyDiv w:val="1"/>
      <w:marLeft w:val="0"/>
      <w:marRight w:val="0"/>
      <w:marTop w:val="0"/>
      <w:marBottom w:val="0"/>
      <w:divBdr>
        <w:top w:val="none" w:sz="0" w:space="0" w:color="auto"/>
        <w:left w:val="none" w:sz="0" w:space="0" w:color="auto"/>
        <w:bottom w:val="none" w:sz="0" w:space="0" w:color="auto"/>
        <w:right w:val="none" w:sz="0" w:space="0" w:color="auto"/>
      </w:divBdr>
    </w:div>
    <w:div w:id="860708338">
      <w:bodyDiv w:val="1"/>
      <w:marLeft w:val="0"/>
      <w:marRight w:val="0"/>
      <w:marTop w:val="0"/>
      <w:marBottom w:val="0"/>
      <w:divBdr>
        <w:top w:val="none" w:sz="0" w:space="0" w:color="auto"/>
        <w:left w:val="none" w:sz="0" w:space="0" w:color="auto"/>
        <w:bottom w:val="none" w:sz="0" w:space="0" w:color="auto"/>
        <w:right w:val="none" w:sz="0" w:space="0" w:color="auto"/>
      </w:divBdr>
    </w:div>
    <w:div w:id="860968990">
      <w:bodyDiv w:val="1"/>
      <w:marLeft w:val="0"/>
      <w:marRight w:val="0"/>
      <w:marTop w:val="0"/>
      <w:marBottom w:val="0"/>
      <w:divBdr>
        <w:top w:val="none" w:sz="0" w:space="0" w:color="auto"/>
        <w:left w:val="none" w:sz="0" w:space="0" w:color="auto"/>
        <w:bottom w:val="none" w:sz="0" w:space="0" w:color="auto"/>
        <w:right w:val="none" w:sz="0" w:space="0" w:color="auto"/>
      </w:divBdr>
    </w:div>
    <w:div w:id="860976322">
      <w:bodyDiv w:val="1"/>
      <w:marLeft w:val="0"/>
      <w:marRight w:val="0"/>
      <w:marTop w:val="0"/>
      <w:marBottom w:val="0"/>
      <w:divBdr>
        <w:top w:val="none" w:sz="0" w:space="0" w:color="auto"/>
        <w:left w:val="none" w:sz="0" w:space="0" w:color="auto"/>
        <w:bottom w:val="none" w:sz="0" w:space="0" w:color="auto"/>
        <w:right w:val="none" w:sz="0" w:space="0" w:color="auto"/>
      </w:divBdr>
    </w:div>
    <w:div w:id="861087503">
      <w:bodyDiv w:val="1"/>
      <w:marLeft w:val="0"/>
      <w:marRight w:val="0"/>
      <w:marTop w:val="0"/>
      <w:marBottom w:val="0"/>
      <w:divBdr>
        <w:top w:val="none" w:sz="0" w:space="0" w:color="auto"/>
        <w:left w:val="none" w:sz="0" w:space="0" w:color="auto"/>
        <w:bottom w:val="none" w:sz="0" w:space="0" w:color="auto"/>
        <w:right w:val="none" w:sz="0" w:space="0" w:color="auto"/>
      </w:divBdr>
    </w:div>
    <w:div w:id="861935154">
      <w:bodyDiv w:val="1"/>
      <w:marLeft w:val="0"/>
      <w:marRight w:val="0"/>
      <w:marTop w:val="0"/>
      <w:marBottom w:val="0"/>
      <w:divBdr>
        <w:top w:val="none" w:sz="0" w:space="0" w:color="auto"/>
        <w:left w:val="none" w:sz="0" w:space="0" w:color="auto"/>
        <w:bottom w:val="none" w:sz="0" w:space="0" w:color="auto"/>
        <w:right w:val="none" w:sz="0" w:space="0" w:color="auto"/>
      </w:divBdr>
    </w:div>
    <w:div w:id="862128576">
      <w:bodyDiv w:val="1"/>
      <w:marLeft w:val="0"/>
      <w:marRight w:val="0"/>
      <w:marTop w:val="0"/>
      <w:marBottom w:val="0"/>
      <w:divBdr>
        <w:top w:val="none" w:sz="0" w:space="0" w:color="auto"/>
        <w:left w:val="none" w:sz="0" w:space="0" w:color="auto"/>
        <w:bottom w:val="none" w:sz="0" w:space="0" w:color="auto"/>
        <w:right w:val="none" w:sz="0" w:space="0" w:color="auto"/>
      </w:divBdr>
    </w:div>
    <w:div w:id="862132111">
      <w:bodyDiv w:val="1"/>
      <w:marLeft w:val="0"/>
      <w:marRight w:val="0"/>
      <w:marTop w:val="0"/>
      <w:marBottom w:val="0"/>
      <w:divBdr>
        <w:top w:val="none" w:sz="0" w:space="0" w:color="auto"/>
        <w:left w:val="none" w:sz="0" w:space="0" w:color="auto"/>
        <w:bottom w:val="none" w:sz="0" w:space="0" w:color="auto"/>
        <w:right w:val="none" w:sz="0" w:space="0" w:color="auto"/>
      </w:divBdr>
    </w:div>
    <w:div w:id="862133059">
      <w:bodyDiv w:val="1"/>
      <w:marLeft w:val="0"/>
      <w:marRight w:val="0"/>
      <w:marTop w:val="0"/>
      <w:marBottom w:val="0"/>
      <w:divBdr>
        <w:top w:val="none" w:sz="0" w:space="0" w:color="auto"/>
        <w:left w:val="none" w:sz="0" w:space="0" w:color="auto"/>
        <w:bottom w:val="none" w:sz="0" w:space="0" w:color="auto"/>
        <w:right w:val="none" w:sz="0" w:space="0" w:color="auto"/>
      </w:divBdr>
    </w:div>
    <w:div w:id="862134564">
      <w:bodyDiv w:val="1"/>
      <w:marLeft w:val="0"/>
      <w:marRight w:val="0"/>
      <w:marTop w:val="0"/>
      <w:marBottom w:val="0"/>
      <w:divBdr>
        <w:top w:val="none" w:sz="0" w:space="0" w:color="auto"/>
        <w:left w:val="none" w:sz="0" w:space="0" w:color="auto"/>
        <w:bottom w:val="none" w:sz="0" w:space="0" w:color="auto"/>
        <w:right w:val="none" w:sz="0" w:space="0" w:color="auto"/>
      </w:divBdr>
    </w:div>
    <w:div w:id="862137674">
      <w:bodyDiv w:val="1"/>
      <w:marLeft w:val="0"/>
      <w:marRight w:val="0"/>
      <w:marTop w:val="0"/>
      <w:marBottom w:val="0"/>
      <w:divBdr>
        <w:top w:val="none" w:sz="0" w:space="0" w:color="auto"/>
        <w:left w:val="none" w:sz="0" w:space="0" w:color="auto"/>
        <w:bottom w:val="none" w:sz="0" w:space="0" w:color="auto"/>
        <w:right w:val="none" w:sz="0" w:space="0" w:color="auto"/>
      </w:divBdr>
    </w:div>
    <w:div w:id="862402884">
      <w:bodyDiv w:val="1"/>
      <w:marLeft w:val="0"/>
      <w:marRight w:val="0"/>
      <w:marTop w:val="0"/>
      <w:marBottom w:val="0"/>
      <w:divBdr>
        <w:top w:val="none" w:sz="0" w:space="0" w:color="auto"/>
        <w:left w:val="none" w:sz="0" w:space="0" w:color="auto"/>
        <w:bottom w:val="none" w:sz="0" w:space="0" w:color="auto"/>
        <w:right w:val="none" w:sz="0" w:space="0" w:color="auto"/>
      </w:divBdr>
    </w:div>
    <w:div w:id="862477346">
      <w:bodyDiv w:val="1"/>
      <w:marLeft w:val="0"/>
      <w:marRight w:val="0"/>
      <w:marTop w:val="0"/>
      <w:marBottom w:val="0"/>
      <w:divBdr>
        <w:top w:val="none" w:sz="0" w:space="0" w:color="auto"/>
        <w:left w:val="none" w:sz="0" w:space="0" w:color="auto"/>
        <w:bottom w:val="none" w:sz="0" w:space="0" w:color="auto"/>
        <w:right w:val="none" w:sz="0" w:space="0" w:color="auto"/>
      </w:divBdr>
    </w:div>
    <w:div w:id="862594803">
      <w:bodyDiv w:val="1"/>
      <w:marLeft w:val="0"/>
      <w:marRight w:val="0"/>
      <w:marTop w:val="0"/>
      <w:marBottom w:val="0"/>
      <w:divBdr>
        <w:top w:val="none" w:sz="0" w:space="0" w:color="auto"/>
        <w:left w:val="none" w:sz="0" w:space="0" w:color="auto"/>
        <w:bottom w:val="none" w:sz="0" w:space="0" w:color="auto"/>
        <w:right w:val="none" w:sz="0" w:space="0" w:color="auto"/>
      </w:divBdr>
    </w:div>
    <w:div w:id="862934364">
      <w:bodyDiv w:val="1"/>
      <w:marLeft w:val="0"/>
      <w:marRight w:val="0"/>
      <w:marTop w:val="0"/>
      <w:marBottom w:val="0"/>
      <w:divBdr>
        <w:top w:val="none" w:sz="0" w:space="0" w:color="auto"/>
        <w:left w:val="none" w:sz="0" w:space="0" w:color="auto"/>
        <w:bottom w:val="none" w:sz="0" w:space="0" w:color="auto"/>
        <w:right w:val="none" w:sz="0" w:space="0" w:color="auto"/>
      </w:divBdr>
    </w:div>
    <w:div w:id="863135703">
      <w:bodyDiv w:val="1"/>
      <w:marLeft w:val="0"/>
      <w:marRight w:val="0"/>
      <w:marTop w:val="0"/>
      <w:marBottom w:val="0"/>
      <w:divBdr>
        <w:top w:val="none" w:sz="0" w:space="0" w:color="auto"/>
        <w:left w:val="none" w:sz="0" w:space="0" w:color="auto"/>
        <w:bottom w:val="none" w:sz="0" w:space="0" w:color="auto"/>
        <w:right w:val="none" w:sz="0" w:space="0" w:color="auto"/>
      </w:divBdr>
    </w:div>
    <w:div w:id="863326499">
      <w:bodyDiv w:val="1"/>
      <w:marLeft w:val="0"/>
      <w:marRight w:val="0"/>
      <w:marTop w:val="0"/>
      <w:marBottom w:val="0"/>
      <w:divBdr>
        <w:top w:val="none" w:sz="0" w:space="0" w:color="auto"/>
        <w:left w:val="none" w:sz="0" w:space="0" w:color="auto"/>
        <w:bottom w:val="none" w:sz="0" w:space="0" w:color="auto"/>
        <w:right w:val="none" w:sz="0" w:space="0" w:color="auto"/>
      </w:divBdr>
    </w:div>
    <w:div w:id="863402143">
      <w:bodyDiv w:val="1"/>
      <w:marLeft w:val="0"/>
      <w:marRight w:val="0"/>
      <w:marTop w:val="0"/>
      <w:marBottom w:val="0"/>
      <w:divBdr>
        <w:top w:val="none" w:sz="0" w:space="0" w:color="auto"/>
        <w:left w:val="none" w:sz="0" w:space="0" w:color="auto"/>
        <w:bottom w:val="none" w:sz="0" w:space="0" w:color="auto"/>
        <w:right w:val="none" w:sz="0" w:space="0" w:color="auto"/>
      </w:divBdr>
    </w:div>
    <w:div w:id="863861232">
      <w:bodyDiv w:val="1"/>
      <w:marLeft w:val="0"/>
      <w:marRight w:val="0"/>
      <w:marTop w:val="0"/>
      <w:marBottom w:val="0"/>
      <w:divBdr>
        <w:top w:val="none" w:sz="0" w:space="0" w:color="auto"/>
        <w:left w:val="none" w:sz="0" w:space="0" w:color="auto"/>
        <w:bottom w:val="none" w:sz="0" w:space="0" w:color="auto"/>
        <w:right w:val="none" w:sz="0" w:space="0" w:color="auto"/>
      </w:divBdr>
    </w:div>
    <w:div w:id="864026842">
      <w:bodyDiv w:val="1"/>
      <w:marLeft w:val="0"/>
      <w:marRight w:val="0"/>
      <w:marTop w:val="0"/>
      <w:marBottom w:val="0"/>
      <w:divBdr>
        <w:top w:val="none" w:sz="0" w:space="0" w:color="auto"/>
        <w:left w:val="none" w:sz="0" w:space="0" w:color="auto"/>
        <w:bottom w:val="none" w:sz="0" w:space="0" w:color="auto"/>
        <w:right w:val="none" w:sz="0" w:space="0" w:color="auto"/>
      </w:divBdr>
    </w:div>
    <w:div w:id="864052899">
      <w:bodyDiv w:val="1"/>
      <w:marLeft w:val="0"/>
      <w:marRight w:val="0"/>
      <w:marTop w:val="0"/>
      <w:marBottom w:val="0"/>
      <w:divBdr>
        <w:top w:val="none" w:sz="0" w:space="0" w:color="auto"/>
        <w:left w:val="none" w:sz="0" w:space="0" w:color="auto"/>
        <w:bottom w:val="none" w:sz="0" w:space="0" w:color="auto"/>
        <w:right w:val="none" w:sz="0" w:space="0" w:color="auto"/>
      </w:divBdr>
    </w:div>
    <w:div w:id="864366554">
      <w:bodyDiv w:val="1"/>
      <w:marLeft w:val="0"/>
      <w:marRight w:val="0"/>
      <w:marTop w:val="0"/>
      <w:marBottom w:val="0"/>
      <w:divBdr>
        <w:top w:val="none" w:sz="0" w:space="0" w:color="auto"/>
        <w:left w:val="none" w:sz="0" w:space="0" w:color="auto"/>
        <w:bottom w:val="none" w:sz="0" w:space="0" w:color="auto"/>
        <w:right w:val="none" w:sz="0" w:space="0" w:color="auto"/>
      </w:divBdr>
    </w:div>
    <w:div w:id="864371957">
      <w:bodyDiv w:val="1"/>
      <w:marLeft w:val="0"/>
      <w:marRight w:val="0"/>
      <w:marTop w:val="0"/>
      <w:marBottom w:val="0"/>
      <w:divBdr>
        <w:top w:val="none" w:sz="0" w:space="0" w:color="auto"/>
        <w:left w:val="none" w:sz="0" w:space="0" w:color="auto"/>
        <w:bottom w:val="none" w:sz="0" w:space="0" w:color="auto"/>
        <w:right w:val="none" w:sz="0" w:space="0" w:color="auto"/>
      </w:divBdr>
    </w:div>
    <w:div w:id="864975195">
      <w:bodyDiv w:val="1"/>
      <w:marLeft w:val="0"/>
      <w:marRight w:val="0"/>
      <w:marTop w:val="0"/>
      <w:marBottom w:val="0"/>
      <w:divBdr>
        <w:top w:val="none" w:sz="0" w:space="0" w:color="auto"/>
        <w:left w:val="none" w:sz="0" w:space="0" w:color="auto"/>
        <w:bottom w:val="none" w:sz="0" w:space="0" w:color="auto"/>
        <w:right w:val="none" w:sz="0" w:space="0" w:color="auto"/>
      </w:divBdr>
    </w:div>
    <w:div w:id="865143191">
      <w:bodyDiv w:val="1"/>
      <w:marLeft w:val="0"/>
      <w:marRight w:val="0"/>
      <w:marTop w:val="0"/>
      <w:marBottom w:val="0"/>
      <w:divBdr>
        <w:top w:val="none" w:sz="0" w:space="0" w:color="auto"/>
        <w:left w:val="none" w:sz="0" w:space="0" w:color="auto"/>
        <w:bottom w:val="none" w:sz="0" w:space="0" w:color="auto"/>
        <w:right w:val="none" w:sz="0" w:space="0" w:color="auto"/>
      </w:divBdr>
    </w:div>
    <w:div w:id="865215383">
      <w:bodyDiv w:val="1"/>
      <w:marLeft w:val="0"/>
      <w:marRight w:val="0"/>
      <w:marTop w:val="0"/>
      <w:marBottom w:val="0"/>
      <w:divBdr>
        <w:top w:val="none" w:sz="0" w:space="0" w:color="auto"/>
        <w:left w:val="none" w:sz="0" w:space="0" w:color="auto"/>
        <w:bottom w:val="none" w:sz="0" w:space="0" w:color="auto"/>
        <w:right w:val="none" w:sz="0" w:space="0" w:color="auto"/>
      </w:divBdr>
    </w:div>
    <w:div w:id="865412357">
      <w:bodyDiv w:val="1"/>
      <w:marLeft w:val="0"/>
      <w:marRight w:val="0"/>
      <w:marTop w:val="0"/>
      <w:marBottom w:val="0"/>
      <w:divBdr>
        <w:top w:val="none" w:sz="0" w:space="0" w:color="auto"/>
        <w:left w:val="none" w:sz="0" w:space="0" w:color="auto"/>
        <w:bottom w:val="none" w:sz="0" w:space="0" w:color="auto"/>
        <w:right w:val="none" w:sz="0" w:space="0" w:color="auto"/>
      </w:divBdr>
    </w:div>
    <w:div w:id="865413358">
      <w:bodyDiv w:val="1"/>
      <w:marLeft w:val="0"/>
      <w:marRight w:val="0"/>
      <w:marTop w:val="0"/>
      <w:marBottom w:val="0"/>
      <w:divBdr>
        <w:top w:val="none" w:sz="0" w:space="0" w:color="auto"/>
        <w:left w:val="none" w:sz="0" w:space="0" w:color="auto"/>
        <w:bottom w:val="none" w:sz="0" w:space="0" w:color="auto"/>
        <w:right w:val="none" w:sz="0" w:space="0" w:color="auto"/>
      </w:divBdr>
    </w:div>
    <w:div w:id="865599828">
      <w:bodyDiv w:val="1"/>
      <w:marLeft w:val="0"/>
      <w:marRight w:val="0"/>
      <w:marTop w:val="0"/>
      <w:marBottom w:val="0"/>
      <w:divBdr>
        <w:top w:val="none" w:sz="0" w:space="0" w:color="auto"/>
        <w:left w:val="none" w:sz="0" w:space="0" w:color="auto"/>
        <w:bottom w:val="none" w:sz="0" w:space="0" w:color="auto"/>
        <w:right w:val="none" w:sz="0" w:space="0" w:color="auto"/>
      </w:divBdr>
    </w:div>
    <w:div w:id="865749346">
      <w:bodyDiv w:val="1"/>
      <w:marLeft w:val="0"/>
      <w:marRight w:val="0"/>
      <w:marTop w:val="0"/>
      <w:marBottom w:val="0"/>
      <w:divBdr>
        <w:top w:val="none" w:sz="0" w:space="0" w:color="auto"/>
        <w:left w:val="none" w:sz="0" w:space="0" w:color="auto"/>
        <w:bottom w:val="none" w:sz="0" w:space="0" w:color="auto"/>
        <w:right w:val="none" w:sz="0" w:space="0" w:color="auto"/>
      </w:divBdr>
    </w:div>
    <w:div w:id="866451724">
      <w:bodyDiv w:val="1"/>
      <w:marLeft w:val="0"/>
      <w:marRight w:val="0"/>
      <w:marTop w:val="0"/>
      <w:marBottom w:val="0"/>
      <w:divBdr>
        <w:top w:val="none" w:sz="0" w:space="0" w:color="auto"/>
        <w:left w:val="none" w:sz="0" w:space="0" w:color="auto"/>
        <w:bottom w:val="none" w:sz="0" w:space="0" w:color="auto"/>
        <w:right w:val="none" w:sz="0" w:space="0" w:color="auto"/>
      </w:divBdr>
    </w:div>
    <w:div w:id="866479036">
      <w:bodyDiv w:val="1"/>
      <w:marLeft w:val="0"/>
      <w:marRight w:val="0"/>
      <w:marTop w:val="0"/>
      <w:marBottom w:val="0"/>
      <w:divBdr>
        <w:top w:val="none" w:sz="0" w:space="0" w:color="auto"/>
        <w:left w:val="none" w:sz="0" w:space="0" w:color="auto"/>
        <w:bottom w:val="none" w:sz="0" w:space="0" w:color="auto"/>
        <w:right w:val="none" w:sz="0" w:space="0" w:color="auto"/>
      </w:divBdr>
    </w:div>
    <w:div w:id="866605768">
      <w:bodyDiv w:val="1"/>
      <w:marLeft w:val="0"/>
      <w:marRight w:val="0"/>
      <w:marTop w:val="0"/>
      <w:marBottom w:val="0"/>
      <w:divBdr>
        <w:top w:val="none" w:sz="0" w:space="0" w:color="auto"/>
        <w:left w:val="none" w:sz="0" w:space="0" w:color="auto"/>
        <w:bottom w:val="none" w:sz="0" w:space="0" w:color="auto"/>
        <w:right w:val="none" w:sz="0" w:space="0" w:color="auto"/>
      </w:divBdr>
    </w:div>
    <w:div w:id="867108762">
      <w:bodyDiv w:val="1"/>
      <w:marLeft w:val="0"/>
      <w:marRight w:val="0"/>
      <w:marTop w:val="0"/>
      <w:marBottom w:val="0"/>
      <w:divBdr>
        <w:top w:val="none" w:sz="0" w:space="0" w:color="auto"/>
        <w:left w:val="none" w:sz="0" w:space="0" w:color="auto"/>
        <w:bottom w:val="none" w:sz="0" w:space="0" w:color="auto"/>
        <w:right w:val="none" w:sz="0" w:space="0" w:color="auto"/>
      </w:divBdr>
    </w:div>
    <w:div w:id="867572593">
      <w:bodyDiv w:val="1"/>
      <w:marLeft w:val="0"/>
      <w:marRight w:val="0"/>
      <w:marTop w:val="0"/>
      <w:marBottom w:val="0"/>
      <w:divBdr>
        <w:top w:val="none" w:sz="0" w:space="0" w:color="auto"/>
        <w:left w:val="none" w:sz="0" w:space="0" w:color="auto"/>
        <w:bottom w:val="none" w:sz="0" w:space="0" w:color="auto"/>
        <w:right w:val="none" w:sz="0" w:space="0" w:color="auto"/>
      </w:divBdr>
    </w:div>
    <w:div w:id="867643289">
      <w:bodyDiv w:val="1"/>
      <w:marLeft w:val="0"/>
      <w:marRight w:val="0"/>
      <w:marTop w:val="0"/>
      <w:marBottom w:val="0"/>
      <w:divBdr>
        <w:top w:val="none" w:sz="0" w:space="0" w:color="auto"/>
        <w:left w:val="none" w:sz="0" w:space="0" w:color="auto"/>
        <w:bottom w:val="none" w:sz="0" w:space="0" w:color="auto"/>
        <w:right w:val="none" w:sz="0" w:space="0" w:color="auto"/>
      </w:divBdr>
    </w:div>
    <w:div w:id="867765904">
      <w:bodyDiv w:val="1"/>
      <w:marLeft w:val="0"/>
      <w:marRight w:val="0"/>
      <w:marTop w:val="0"/>
      <w:marBottom w:val="0"/>
      <w:divBdr>
        <w:top w:val="none" w:sz="0" w:space="0" w:color="auto"/>
        <w:left w:val="none" w:sz="0" w:space="0" w:color="auto"/>
        <w:bottom w:val="none" w:sz="0" w:space="0" w:color="auto"/>
        <w:right w:val="none" w:sz="0" w:space="0" w:color="auto"/>
      </w:divBdr>
    </w:div>
    <w:div w:id="867833655">
      <w:bodyDiv w:val="1"/>
      <w:marLeft w:val="0"/>
      <w:marRight w:val="0"/>
      <w:marTop w:val="0"/>
      <w:marBottom w:val="0"/>
      <w:divBdr>
        <w:top w:val="none" w:sz="0" w:space="0" w:color="auto"/>
        <w:left w:val="none" w:sz="0" w:space="0" w:color="auto"/>
        <w:bottom w:val="none" w:sz="0" w:space="0" w:color="auto"/>
        <w:right w:val="none" w:sz="0" w:space="0" w:color="auto"/>
      </w:divBdr>
    </w:div>
    <w:div w:id="868104571">
      <w:bodyDiv w:val="1"/>
      <w:marLeft w:val="0"/>
      <w:marRight w:val="0"/>
      <w:marTop w:val="0"/>
      <w:marBottom w:val="0"/>
      <w:divBdr>
        <w:top w:val="none" w:sz="0" w:space="0" w:color="auto"/>
        <w:left w:val="none" w:sz="0" w:space="0" w:color="auto"/>
        <w:bottom w:val="none" w:sz="0" w:space="0" w:color="auto"/>
        <w:right w:val="none" w:sz="0" w:space="0" w:color="auto"/>
      </w:divBdr>
    </w:div>
    <w:div w:id="868370640">
      <w:bodyDiv w:val="1"/>
      <w:marLeft w:val="0"/>
      <w:marRight w:val="0"/>
      <w:marTop w:val="0"/>
      <w:marBottom w:val="0"/>
      <w:divBdr>
        <w:top w:val="none" w:sz="0" w:space="0" w:color="auto"/>
        <w:left w:val="none" w:sz="0" w:space="0" w:color="auto"/>
        <w:bottom w:val="none" w:sz="0" w:space="0" w:color="auto"/>
        <w:right w:val="none" w:sz="0" w:space="0" w:color="auto"/>
      </w:divBdr>
    </w:div>
    <w:div w:id="868378214">
      <w:bodyDiv w:val="1"/>
      <w:marLeft w:val="0"/>
      <w:marRight w:val="0"/>
      <w:marTop w:val="0"/>
      <w:marBottom w:val="0"/>
      <w:divBdr>
        <w:top w:val="none" w:sz="0" w:space="0" w:color="auto"/>
        <w:left w:val="none" w:sz="0" w:space="0" w:color="auto"/>
        <w:bottom w:val="none" w:sz="0" w:space="0" w:color="auto"/>
        <w:right w:val="none" w:sz="0" w:space="0" w:color="auto"/>
      </w:divBdr>
    </w:div>
    <w:div w:id="869027565">
      <w:bodyDiv w:val="1"/>
      <w:marLeft w:val="0"/>
      <w:marRight w:val="0"/>
      <w:marTop w:val="0"/>
      <w:marBottom w:val="0"/>
      <w:divBdr>
        <w:top w:val="none" w:sz="0" w:space="0" w:color="auto"/>
        <w:left w:val="none" w:sz="0" w:space="0" w:color="auto"/>
        <w:bottom w:val="none" w:sz="0" w:space="0" w:color="auto"/>
        <w:right w:val="none" w:sz="0" w:space="0" w:color="auto"/>
      </w:divBdr>
    </w:div>
    <w:div w:id="869030689">
      <w:bodyDiv w:val="1"/>
      <w:marLeft w:val="0"/>
      <w:marRight w:val="0"/>
      <w:marTop w:val="0"/>
      <w:marBottom w:val="0"/>
      <w:divBdr>
        <w:top w:val="none" w:sz="0" w:space="0" w:color="auto"/>
        <w:left w:val="none" w:sz="0" w:space="0" w:color="auto"/>
        <w:bottom w:val="none" w:sz="0" w:space="0" w:color="auto"/>
        <w:right w:val="none" w:sz="0" w:space="0" w:color="auto"/>
      </w:divBdr>
    </w:div>
    <w:div w:id="869220595">
      <w:bodyDiv w:val="1"/>
      <w:marLeft w:val="0"/>
      <w:marRight w:val="0"/>
      <w:marTop w:val="0"/>
      <w:marBottom w:val="0"/>
      <w:divBdr>
        <w:top w:val="none" w:sz="0" w:space="0" w:color="auto"/>
        <w:left w:val="none" w:sz="0" w:space="0" w:color="auto"/>
        <w:bottom w:val="none" w:sz="0" w:space="0" w:color="auto"/>
        <w:right w:val="none" w:sz="0" w:space="0" w:color="auto"/>
      </w:divBdr>
    </w:div>
    <w:div w:id="869225228">
      <w:bodyDiv w:val="1"/>
      <w:marLeft w:val="0"/>
      <w:marRight w:val="0"/>
      <w:marTop w:val="0"/>
      <w:marBottom w:val="0"/>
      <w:divBdr>
        <w:top w:val="none" w:sz="0" w:space="0" w:color="auto"/>
        <w:left w:val="none" w:sz="0" w:space="0" w:color="auto"/>
        <w:bottom w:val="none" w:sz="0" w:space="0" w:color="auto"/>
        <w:right w:val="none" w:sz="0" w:space="0" w:color="auto"/>
      </w:divBdr>
    </w:div>
    <w:div w:id="869495239">
      <w:bodyDiv w:val="1"/>
      <w:marLeft w:val="0"/>
      <w:marRight w:val="0"/>
      <w:marTop w:val="0"/>
      <w:marBottom w:val="0"/>
      <w:divBdr>
        <w:top w:val="none" w:sz="0" w:space="0" w:color="auto"/>
        <w:left w:val="none" w:sz="0" w:space="0" w:color="auto"/>
        <w:bottom w:val="none" w:sz="0" w:space="0" w:color="auto"/>
        <w:right w:val="none" w:sz="0" w:space="0" w:color="auto"/>
      </w:divBdr>
    </w:div>
    <w:div w:id="869949442">
      <w:bodyDiv w:val="1"/>
      <w:marLeft w:val="0"/>
      <w:marRight w:val="0"/>
      <w:marTop w:val="0"/>
      <w:marBottom w:val="0"/>
      <w:divBdr>
        <w:top w:val="none" w:sz="0" w:space="0" w:color="auto"/>
        <w:left w:val="none" w:sz="0" w:space="0" w:color="auto"/>
        <w:bottom w:val="none" w:sz="0" w:space="0" w:color="auto"/>
        <w:right w:val="none" w:sz="0" w:space="0" w:color="auto"/>
      </w:divBdr>
    </w:div>
    <w:div w:id="869955569">
      <w:bodyDiv w:val="1"/>
      <w:marLeft w:val="0"/>
      <w:marRight w:val="0"/>
      <w:marTop w:val="0"/>
      <w:marBottom w:val="0"/>
      <w:divBdr>
        <w:top w:val="none" w:sz="0" w:space="0" w:color="auto"/>
        <w:left w:val="none" w:sz="0" w:space="0" w:color="auto"/>
        <w:bottom w:val="none" w:sz="0" w:space="0" w:color="auto"/>
        <w:right w:val="none" w:sz="0" w:space="0" w:color="auto"/>
      </w:divBdr>
    </w:div>
    <w:div w:id="870804103">
      <w:bodyDiv w:val="1"/>
      <w:marLeft w:val="0"/>
      <w:marRight w:val="0"/>
      <w:marTop w:val="0"/>
      <w:marBottom w:val="0"/>
      <w:divBdr>
        <w:top w:val="none" w:sz="0" w:space="0" w:color="auto"/>
        <w:left w:val="none" w:sz="0" w:space="0" w:color="auto"/>
        <w:bottom w:val="none" w:sz="0" w:space="0" w:color="auto"/>
        <w:right w:val="none" w:sz="0" w:space="0" w:color="auto"/>
      </w:divBdr>
    </w:div>
    <w:div w:id="871069489">
      <w:bodyDiv w:val="1"/>
      <w:marLeft w:val="0"/>
      <w:marRight w:val="0"/>
      <w:marTop w:val="0"/>
      <w:marBottom w:val="0"/>
      <w:divBdr>
        <w:top w:val="none" w:sz="0" w:space="0" w:color="auto"/>
        <w:left w:val="none" w:sz="0" w:space="0" w:color="auto"/>
        <w:bottom w:val="none" w:sz="0" w:space="0" w:color="auto"/>
        <w:right w:val="none" w:sz="0" w:space="0" w:color="auto"/>
      </w:divBdr>
    </w:div>
    <w:div w:id="871110886">
      <w:bodyDiv w:val="1"/>
      <w:marLeft w:val="0"/>
      <w:marRight w:val="0"/>
      <w:marTop w:val="0"/>
      <w:marBottom w:val="0"/>
      <w:divBdr>
        <w:top w:val="none" w:sz="0" w:space="0" w:color="auto"/>
        <w:left w:val="none" w:sz="0" w:space="0" w:color="auto"/>
        <w:bottom w:val="none" w:sz="0" w:space="0" w:color="auto"/>
        <w:right w:val="none" w:sz="0" w:space="0" w:color="auto"/>
      </w:divBdr>
    </w:div>
    <w:div w:id="871186077">
      <w:bodyDiv w:val="1"/>
      <w:marLeft w:val="0"/>
      <w:marRight w:val="0"/>
      <w:marTop w:val="0"/>
      <w:marBottom w:val="0"/>
      <w:divBdr>
        <w:top w:val="none" w:sz="0" w:space="0" w:color="auto"/>
        <w:left w:val="none" w:sz="0" w:space="0" w:color="auto"/>
        <w:bottom w:val="none" w:sz="0" w:space="0" w:color="auto"/>
        <w:right w:val="none" w:sz="0" w:space="0" w:color="auto"/>
      </w:divBdr>
    </w:div>
    <w:div w:id="871384500">
      <w:bodyDiv w:val="1"/>
      <w:marLeft w:val="0"/>
      <w:marRight w:val="0"/>
      <w:marTop w:val="0"/>
      <w:marBottom w:val="0"/>
      <w:divBdr>
        <w:top w:val="none" w:sz="0" w:space="0" w:color="auto"/>
        <w:left w:val="none" w:sz="0" w:space="0" w:color="auto"/>
        <w:bottom w:val="none" w:sz="0" w:space="0" w:color="auto"/>
        <w:right w:val="none" w:sz="0" w:space="0" w:color="auto"/>
      </w:divBdr>
    </w:div>
    <w:div w:id="871456907">
      <w:bodyDiv w:val="1"/>
      <w:marLeft w:val="0"/>
      <w:marRight w:val="0"/>
      <w:marTop w:val="0"/>
      <w:marBottom w:val="0"/>
      <w:divBdr>
        <w:top w:val="none" w:sz="0" w:space="0" w:color="auto"/>
        <w:left w:val="none" w:sz="0" w:space="0" w:color="auto"/>
        <w:bottom w:val="none" w:sz="0" w:space="0" w:color="auto"/>
        <w:right w:val="none" w:sz="0" w:space="0" w:color="auto"/>
      </w:divBdr>
    </w:div>
    <w:div w:id="871529238">
      <w:bodyDiv w:val="1"/>
      <w:marLeft w:val="0"/>
      <w:marRight w:val="0"/>
      <w:marTop w:val="0"/>
      <w:marBottom w:val="0"/>
      <w:divBdr>
        <w:top w:val="none" w:sz="0" w:space="0" w:color="auto"/>
        <w:left w:val="none" w:sz="0" w:space="0" w:color="auto"/>
        <w:bottom w:val="none" w:sz="0" w:space="0" w:color="auto"/>
        <w:right w:val="none" w:sz="0" w:space="0" w:color="auto"/>
      </w:divBdr>
    </w:div>
    <w:div w:id="871764437">
      <w:bodyDiv w:val="1"/>
      <w:marLeft w:val="0"/>
      <w:marRight w:val="0"/>
      <w:marTop w:val="0"/>
      <w:marBottom w:val="0"/>
      <w:divBdr>
        <w:top w:val="none" w:sz="0" w:space="0" w:color="auto"/>
        <w:left w:val="none" w:sz="0" w:space="0" w:color="auto"/>
        <w:bottom w:val="none" w:sz="0" w:space="0" w:color="auto"/>
        <w:right w:val="none" w:sz="0" w:space="0" w:color="auto"/>
      </w:divBdr>
    </w:div>
    <w:div w:id="871839784">
      <w:bodyDiv w:val="1"/>
      <w:marLeft w:val="0"/>
      <w:marRight w:val="0"/>
      <w:marTop w:val="0"/>
      <w:marBottom w:val="0"/>
      <w:divBdr>
        <w:top w:val="none" w:sz="0" w:space="0" w:color="auto"/>
        <w:left w:val="none" w:sz="0" w:space="0" w:color="auto"/>
        <w:bottom w:val="none" w:sz="0" w:space="0" w:color="auto"/>
        <w:right w:val="none" w:sz="0" w:space="0" w:color="auto"/>
      </w:divBdr>
    </w:div>
    <w:div w:id="871920025">
      <w:bodyDiv w:val="1"/>
      <w:marLeft w:val="0"/>
      <w:marRight w:val="0"/>
      <w:marTop w:val="0"/>
      <w:marBottom w:val="0"/>
      <w:divBdr>
        <w:top w:val="none" w:sz="0" w:space="0" w:color="auto"/>
        <w:left w:val="none" w:sz="0" w:space="0" w:color="auto"/>
        <w:bottom w:val="none" w:sz="0" w:space="0" w:color="auto"/>
        <w:right w:val="none" w:sz="0" w:space="0" w:color="auto"/>
      </w:divBdr>
    </w:div>
    <w:div w:id="871962833">
      <w:bodyDiv w:val="1"/>
      <w:marLeft w:val="0"/>
      <w:marRight w:val="0"/>
      <w:marTop w:val="0"/>
      <w:marBottom w:val="0"/>
      <w:divBdr>
        <w:top w:val="none" w:sz="0" w:space="0" w:color="auto"/>
        <w:left w:val="none" w:sz="0" w:space="0" w:color="auto"/>
        <w:bottom w:val="none" w:sz="0" w:space="0" w:color="auto"/>
        <w:right w:val="none" w:sz="0" w:space="0" w:color="auto"/>
      </w:divBdr>
    </w:div>
    <w:div w:id="872185297">
      <w:bodyDiv w:val="1"/>
      <w:marLeft w:val="0"/>
      <w:marRight w:val="0"/>
      <w:marTop w:val="0"/>
      <w:marBottom w:val="0"/>
      <w:divBdr>
        <w:top w:val="none" w:sz="0" w:space="0" w:color="auto"/>
        <w:left w:val="none" w:sz="0" w:space="0" w:color="auto"/>
        <w:bottom w:val="none" w:sz="0" w:space="0" w:color="auto"/>
        <w:right w:val="none" w:sz="0" w:space="0" w:color="auto"/>
      </w:divBdr>
    </w:div>
    <w:div w:id="872230650">
      <w:bodyDiv w:val="1"/>
      <w:marLeft w:val="0"/>
      <w:marRight w:val="0"/>
      <w:marTop w:val="0"/>
      <w:marBottom w:val="0"/>
      <w:divBdr>
        <w:top w:val="none" w:sz="0" w:space="0" w:color="auto"/>
        <w:left w:val="none" w:sz="0" w:space="0" w:color="auto"/>
        <w:bottom w:val="none" w:sz="0" w:space="0" w:color="auto"/>
        <w:right w:val="none" w:sz="0" w:space="0" w:color="auto"/>
      </w:divBdr>
    </w:div>
    <w:div w:id="872571946">
      <w:bodyDiv w:val="1"/>
      <w:marLeft w:val="0"/>
      <w:marRight w:val="0"/>
      <w:marTop w:val="0"/>
      <w:marBottom w:val="0"/>
      <w:divBdr>
        <w:top w:val="none" w:sz="0" w:space="0" w:color="auto"/>
        <w:left w:val="none" w:sz="0" w:space="0" w:color="auto"/>
        <w:bottom w:val="none" w:sz="0" w:space="0" w:color="auto"/>
        <w:right w:val="none" w:sz="0" w:space="0" w:color="auto"/>
      </w:divBdr>
    </w:div>
    <w:div w:id="872763699">
      <w:bodyDiv w:val="1"/>
      <w:marLeft w:val="0"/>
      <w:marRight w:val="0"/>
      <w:marTop w:val="0"/>
      <w:marBottom w:val="0"/>
      <w:divBdr>
        <w:top w:val="none" w:sz="0" w:space="0" w:color="auto"/>
        <w:left w:val="none" w:sz="0" w:space="0" w:color="auto"/>
        <w:bottom w:val="none" w:sz="0" w:space="0" w:color="auto"/>
        <w:right w:val="none" w:sz="0" w:space="0" w:color="auto"/>
      </w:divBdr>
    </w:div>
    <w:div w:id="872764925">
      <w:bodyDiv w:val="1"/>
      <w:marLeft w:val="0"/>
      <w:marRight w:val="0"/>
      <w:marTop w:val="0"/>
      <w:marBottom w:val="0"/>
      <w:divBdr>
        <w:top w:val="none" w:sz="0" w:space="0" w:color="auto"/>
        <w:left w:val="none" w:sz="0" w:space="0" w:color="auto"/>
        <w:bottom w:val="none" w:sz="0" w:space="0" w:color="auto"/>
        <w:right w:val="none" w:sz="0" w:space="0" w:color="auto"/>
      </w:divBdr>
    </w:div>
    <w:div w:id="873082977">
      <w:bodyDiv w:val="1"/>
      <w:marLeft w:val="0"/>
      <w:marRight w:val="0"/>
      <w:marTop w:val="0"/>
      <w:marBottom w:val="0"/>
      <w:divBdr>
        <w:top w:val="none" w:sz="0" w:space="0" w:color="auto"/>
        <w:left w:val="none" w:sz="0" w:space="0" w:color="auto"/>
        <w:bottom w:val="none" w:sz="0" w:space="0" w:color="auto"/>
        <w:right w:val="none" w:sz="0" w:space="0" w:color="auto"/>
      </w:divBdr>
    </w:div>
    <w:div w:id="873732715">
      <w:bodyDiv w:val="1"/>
      <w:marLeft w:val="0"/>
      <w:marRight w:val="0"/>
      <w:marTop w:val="0"/>
      <w:marBottom w:val="0"/>
      <w:divBdr>
        <w:top w:val="none" w:sz="0" w:space="0" w:color="auto"/>
        <w:left w:val="none" w:sz="0" w:space="0" w:color="auto"/>
        <w:bottom w:val="none" w:sz="0" w:space="0" w:color="auto"/>
        <w:right w:val="none" w:sz="0" w:space="0" w:color="auto"/>
      </w:divBdr>
    </w:div>
    <w:div w:id="873807839">
      <w:bodyDiv w:val="1"/>
      <w:marLeft w:val="0"/>
      <w:marRight w:val="0"/>
      <w:marTop w:val="0"/>
      <w:marBottom w:val="0"/>
      <w:divBdr>
        <w:top w:val="none" w:sz="0" w:space="0" w:color="auto"/>
        <w:left w:val="none" w:sz="0" w:space="0" w:color="auto"/>
        <w:bottom w:val="none" w:sz="0" w:space="0" w:color="auto"/>
        <w:right w:val="none" w:sz="0" w:space="0" w:color="auto"/>
      </w:divBdr>
    </w:div>
    <w:div w:id="873888956">
      <w:bodyDiv w:val="1"/>
      <w:marLeft w:val="0"/>
      <w:marRight w:val="0"/>
      <w:marTop w:val="0"/>
      <w:marBottom w:val="0"/>
      <w:divBdr>
        <w:top w:val="none" w:sz="0" w:space="0" w:color="auto"/>
        <w:left w:val="none" w:sz="0" w:space="0" w:color="auto"/>
        <w:bottom w:val="none" w:sz="0" w:space="0" w:color="auto"/>
        <w:right w:val="none" w:sz="0" w:space="0" w:color="auto"/>
      </w:divBdr>
    </w:div>
    <w:div w:id="874000457">
      <w:bodyDiv w:val="1"/>
      <w:marLeft w:val="0"/>
      <w:marRight w:val="0"/>
      <w:marTop w:val="0"/>
      <w:marBottom w:val="0"/>
      <w:divBdr>
        <w:top w:val="none" w:sz="0" w:space="0" w:color="auto"/>
        <w:left w:val="none" w:sz="0" w:space="0" w:color="auto"/>
        <w:bottom w:val="none" w:sz="0" w:space="0" w:color="auto"/>
        <w:right w:val="none" w:sz="0" w:space="0" w:color="auto"/>
      </w:divBdr>
    </w:div>
    <w:div w:id="874198913">
      <w:bodyDiv w:val="1"/>
      <w:marLeft w:val="0"/>
      <w:marRight w:val="0"/>
      <w:marTop w:val="0"/>
      <w:marBottom w:val="0"/>
      <w:divBdr>
        <w:top w:val="none" w:sz="0" w:space="0" w:color="auto"/>
        <w:left w:val="none" w:sz="0" w:space="0" w:color="auto"/>
        <w:bottom w:val="none" w:sz="0" w:space="0" w:color="auto"/>
        <w:right w:val="none" w:sz="0" w:space="0" w:color="auto"/>
      </w:divBdr>
    </w:div>
    <w:div w:id="874541984">
      <w:bodyDiv w:val="1"/>
      <w:marLeft w:val="0"/>
      <w:marRight w:val="0"/>
      <w:marTop w:val="0"/>
      <w:marBottom w:val="0"/>
      <w:divBdr>
        <w:top w:val="none" w:sz="0" w:space="0" w:color="auto"/>
        <w:left w:val="none" w:sz="0" w:space="0" w:color="auto"/>
        <w:bottom w:val="none" w:sz="0" w:space="0" w:color="auto"/>
        <w:right w:val="none" w:sz="0" w:space="0" w:color="auto"/>
      </w:divBdr>
    </w:div>
    <w:div w:id="874856429">
      <w:bodyDiv w:val="1"/>
      <w:marLeft w:val="0"/>
      <w:marRight w:val="0"/>
      <w:marTop w:val="0"/>
      <w:marBottom w:val="0"/>
      <w:divBdr>
        <w:top w:val="none" w:sz="0" w:space="0" w:color="auto"/>
        <w:left w:val="none" w:sz="0" w:space="0" w:color="auto"/>
        <w:bottom w:val="none" w:sz="0" w:space="0" w:color="auto"/>
        <w:right w:val="none" w:sz="0" w:space="0" w:color="auto"/>
      </w:divBdr>
    </w:div>
    <w:div w:id="875241913">
      <w:bodyDiv w:val="1"/>
      <w:marLeft w:val="0"/>
      <w:marRight w:val="0"/>
      <w:marTop w:val="0"/>
      <w:marBottom w:val="0"/>
      <w:divBdr>
        <w:top w:val="none" w:sz="0" w:space="0" w:color="auto"/>
        <w:left w:val="none" w:sz="0" w:space="0" w:color="auto"/>
        <w:bottom w:val="none" w:sz="0" w:space="0" w:color="auto"/>
        <w:right w:val="none" w:sz="0" w:space="0" w:color="auto"/>
      </w:divBdr>
    </w:div>
    <w:div w:id="875385571">
      <w:bodyDiv w:val="1"/>
      <w:marLeft w:val="0"/>
      <w:marRight w:val="0"/>
      <w:marTop w:val="0"/>
      <w:marBottom w:val="0"/>
      <w:divBdr>
        <w:top w:val="none" w:sz="0" w:space="0" w:color="auto"/>
        <w:left w:val="none" w:sz="0" w:space="0" w:color="auto"/>
        <w:bottom w:val="none" w:sz="0" w:space="0" w:color="auto"/>
        <w:right w:val="none" w:sz="0" w:space="0" w:color="auto"/>
      </w:divBdr>
    </w:div>
    <w:div w:id="875700264">
      <w:bodyDiv w:val="1"/>
      <w:marLeft w:val="0"/>
      <w:marRight w:val="0"/>
      <w:marTop w:val="0"/>
      <w:marBottom w:val="0"/>
      <w:divBdr>
        <w:top w:val="none" w:sz="0" w:space="0" w:color="auto"/>
        <w:left w:val="none" w:sz="0" w:space="0" w:color="auto"/>
        <w:bottom w:val="none" w:sz="0" w:space="0" w:color="auto"/>
        <w:right w:val="none" w:sz="0" w:space="0" w:color="auto"/>
      </w:divBdr>
    </w:div>
    <w:div w:id="875848437">
      <w:bodyDiv w:val="1"/>
      <w:marLeft w:val="0"/>
      <w:marRight w:val="0"/>
      <w:marTop w:val="0"/>
      <w:marBottom w:val="0"/>
      <w:divBdr>
        <w:top w:val="none" w:sz="0" w:space="0" w:color="auto"/>
        <w:left w:val="none" w:sz="0" w:space="0" w:color="auto"/>
        <w:bottom w:val="none" w:sz="0" w:space="0" w:color="auto"/>
        <w:right w:val="none" w:sz="0" w:space="0" w:color="auto"/>
      </w:divBdr>
    </w:div>
    <w:div w:id="876311754">
      <w:bodyDiv w:val="1"/>
      <w:marLeft w:val="0"/>
      <w:marRight w:val="0"/>
      <w:marTop w:val="0"/>
      <w:marBottom w:val="0"/>
      <w:divBdr>
        <w:top w:val="none" w:sz="0" w:space="0" w:color="auto"/>
        <w:left w:val="none" w:sz="0" w:space="0" w:color="auto"/>
        <w:bottom w:val="none" w:sz="0" w:space="0" w:color="auto"/>
        <w:right w:val="none" w:sz="0" w:space="0" w:color="auto"/>
      </w:divBdr>
    </w:div>
    <w:div w:id="876356013">
      <w:bodyDiv w:val="1"/>
      <w:marLeft w:val="0"/>
      <w:marRight w:val="0"/>
      <w:marTop w:val="0"/>
      <w:marBottom w:val="0"/>
      <w:divBdr>
        <w:top w:val="none" w:sz="0" w:space="0" w:color="auto"/>
        <w:left w:val="none" w:sz="0" w:space="0" w:color="auto"/>
        <w:bottom w:val="none" w:sz="0" w:space="0" w:color="auto"/>
        <w:right w:val="none" w:sz="0" w:space="0" w:color="auto"/>
      </w:divBdr>
    </w:div>
    <w:div w:id="876502664">
      <w:bodyDiv w:val="1"/>
      <w:marLeft w:val="0"/>
      <w:marRight w:val="0"/>
      <w:marTop w:val="0"/>
      <w:marBottom w:val="0"/>
      <w:divBdr>
        <w:top w:val="none" w:sz="0" w:space="0" w:color="auto"/>
        <w:left w:val="none" w:sz="0" w:space="0" w:color="auto"/>
        <w:bottom w:val="none" w:sz="0" w:space="0" w:color="auto"/>
        <w:right w:val="none" w:sz="0" w:space="0" w:color="auto"/>
      </w:divBdr>
    </w:div>
    <w:div w:id="876505048">
      <w:bodyDiv w:val="1"/>
      <w:marLeft w:val="0"/>
      <w:marRight w:val="0"/>
      <w:marTop w:val="0"/>
      <w:marBottom w:val="0"/>
      <w:divBdr>
        <w:top w:val="none" w:sz="0" w:space="0" w:color="auto"/>
        <w:left w:val="none" w:sz="0" w:space="0" w:color="auto"/>
        <w:bottom w:val="none" w:sz="0" w:space="0" w:color="auto"/>
        <w:right w:val="none" w:sz="0" w:space="0" w:color="auto"/>
      </w:divBdr>
    </w:div>
    <w:div w:id="876744960">
      <w:bodyDiv w:val="1"/>
      <w:marLeft w:val="0"/>
      <w:marRight w:val="0"/>
      <w:marTop w:val="0"/>
      <w:marBottom w:val="0"/>
      <w:divBdr>
        <w:top w:val="none" w:sz="0" w:space="0" w:color="auto"/>
        <w:left w:val="none" w:sz="0" w:space="0" w:color="auto"/>
        <w:bottom w:val="none" w:sz="0" w:space="0" w:color="auto"/>
        <w:right w:val="none" w:sz="0" w:space="0" w:color="auto"/>
      </w:divBdr>
    </w:div>
    <w:div w:id="877010068">
      <w:bodyDiv w:val="1"/>
      <w:marLeft w:val="0"/>
      <w:marRight w:val="0"/>
      <w:marTop w:val="0"/>
      <w:marBottom w:val="0"/>
      <w:divBdr>
        <w:top w:val="none" w:sz="0" w:space="0" w:color="auto"/>
        <w:left w:val="none" w:sz="0" w:space="0" w:color="auto"/>
        <w:bottom w:val="none" w:sz="0" w:space="0" w:color="auto"/>
        <w:right w:val="none" w:sz="0" w:space="0" w:color="auto"/>
      </w:divBdr>
    </w:div>
    <w:div w:id="877156947">
      <w:bodyDiv w:val="1"/>
      <w:marLeft w:val="0"/>
      <w:marRight w:val="0"/>
      <w:marTop w:val="0"/>
      <w:marBottom w:val="0"/>
      <w:divBdr>
        <w:top w:val="none" w:sz="0" w:space="0" w:color="auto"/>
        <w:left w:val="none" w:sz="0" w:space="0" w:color="auto"/>
        <w:bottom w:val="none" w:sz="0" w:space="0" w:color="auto"/>
        <w:right w:val="none" w:sz="0" w:space="0" w:color="auto"/>
      </w:divBdr>
    </w:div>
    <w:div w:id="877165581">
      <w:bodyDiv w:val="1"/>
      <w:marLeft w:val="0"/>
      <w:marRight w:val="0"/>
      <w:marTop w:val="0"/>
      <w:marBottom w:val="0"/>
      <w:divBdr>
        <w:top w:val="none" w:sz="0" w:space="0" w:color="auto"/>
        <w:left w:val="none" w:sz="0" w:space="0" w:color="auto"/>
        <w:bottom w:val="none" w:sz="0" w:space="0" w:color="auto"/>
        <w:right w:val="none" w:sz="0" w:space="0" w:color="auto"/>
      </w:divBdr>
    </w:div>
    <w:div w:id="877166012">
      <w:bodyDiv w:val="1"/>
      <w:marLeft w:val="0"/>
      <w:marRight w:val="0"/>
      <w:marTop w:val="0"/>
      <w:marBottom w:val="0"/>
      <w:divBdr>
        <w:top w:val="none" w:sz="0" w:space="0" w:color="auto"/>
        <w:left w:val="none" w:sz="0" w:space="0" w:color="auto"/>
        <w:bottom w:val="none" w:sz="0" w:space="0" w:color="auto"/>
        <w:right w:val="none" w:sz="0" w:space="0" w:color="auto"/>
      </w:divBdr>
    </w:div>
    <w:div w:id="877201324">
      <w:bodyDiv w:val="1"/>
      <w:marLeft w:val="0"/>
      <w:marRight w:val="0"/>
      <w:marTop w:val="0"/>
      <w:marBottom w:val="0"/>
      <w:divBdr>
        <w:top w:val="none" w:sz="0" w:space="0" w:color="auto"/>
        <w:left w:val="none" w:sz="0" w:space="0" w:color="auto"/>
        <w:bottom w:val="none" w:sz="0" w:space="0" w:color="auto"/>
        <w:right w:val="none" w:sz="0" w:space="0" w:color="auto"/>
      </w:divBdr>
    </w:div>
    <w:div w:id="877545151">
      <w:bodyDiv w:val="1"/>
      <w:marLeft w:val="0"/>
      <w:marRight w:val="0"/>
      <w:marTop w:val="0"/>
      <w:marBottom w:val="0"/>
      <w:divBdr>
        <w:top w:val="none" w:sz="0" w:space="0" w:color="auto"/>
        <w:left w:val="none" w:sz="0" w:space="0" w:color="auto"/>
        <w:bottom w:val="none" w:sz="0" w:space="0" w:color="auto"/>
        <w:right w:val="none" w:sz="0" w:space="0" w:color="auto"/>
      </w:divBdr>
    </w:div>
    <w:div w:id="877548795">
      <w:bodyDiv w:val="1"/>
      <w:marLeft w:val="0"/>
      <w:marRight w:val="0"/>
      <w:marTop w:val="0"/>
      <w:marBottom w:val="0"/>
      <w:divBdr>
        <w:top w:val="none" w:sz="0" w:space="0" w:color="auto"/>
        <w:left w:val="none" w:sz="0" w:space="0" w:color="auto"/>
        <w:bottom w:val="none" w:sz="0" w:space="0" w:color="auto"/>
        <w:right w:val="none" w:sz="0" w:space="0" w:color="auto"/>
      </w:divBdr>
    </w:div>
    <w:div w:id="877621388">
      <w:bodyDiv w:val="1"/>
      <w:marLeft w:val="0"/>
      <w:marRight w:val="0"/>
      <w:marTop w:val="0"/>
      <w:marBottom w:val="0"/>
      <w:divBdr>
        <w:top w:val="none" w:sz="0" w:space="0" w:color="auto"/>
        <w:left w:val="none" w:sz="0" w:space="0" w:color="auto"/>
        <w:bottom w:val="none" w:sz="0" w:space="0" w:color="auto"/>
        <w:right w:val="none" w:sz="0" w:space="0" w:color="auto"/>
      </w:divBdr>
    </w:div>
    <w:div w:id="877859031">
      <w:bodyDiv w:val="1"/>
      <w:marLeft w:val="0"/>
      <w:marRight w:val="0"/>
      <w:marTop w:val="0"/>
      <w:marBottom w:val="0"/>
      <w:divBdr>
        <w:top w:val="none" w:sz="0" w:space="0" w:color="auto"/>
        <w:left w:val="none" w:sz="0" w:space="0" w:color="auto"/>
        <w:bottom w:val="none" w:sz="0" w:space="0" w:color="auto"/>
        <w:right w:val="none" w:sz="0" w:space="0" w:color="auto"/>
      </w:divBdr>
    </w:div>
    <w:div w:id="878080744">
      <w:bodyDiv w:val="1"/>
      <w:marLeft w:val="0"/>
      <w:marRight w:val="0"/>
      <w:marTop w:val="0"/>
      <w:marBottom w:val="0"/>
      <w:divBdr>
        <w:top w:val="none" w:sz="0" w:space="0" w:color="auto"/>
        <w:left w:val="none" w:sz="0" w:space="0" w:color="auto"/>
        <w:bottom w:val="none" w:sz="0" w:space="0" w:color="auto"/>
        <w:right w:val="none" w:sz="0" w:space="0" w:color="auto"/>
      </w:divBdr>
    </w:div>
    <w:div w:id="878130932">
      <w:bodyDiv w:val="1"/>
      <w:marLeft w:val="0"/>
      <w:marRight w:val="0"/>
      <w:marTop w:val="0"/>
      <w:marBottom w:val="0"/>
      <w:divBdr>
        <w:top w:val="none" w:sz="0" w:space="0" w:color="auto"/>
        <w:left w:val="none" w:sz="0" w:space="0" w:color="auto"/>
        <w:bottom w:val="none" w:sz="0" w:space="0" w:color="auto"/>
        <w:right w:val="none" w:sz="0" w:space="0" w:color="auto"/>
      </w:divBdr>
    </w:div>
    <w:div w:id="878200875">
      <w:bodyDiv w:val="1"/>
      <w:marLeft w:val="0"/>
      <w:marRight w:val="0"/>
      <w:marTop w:val="0"/>
      <w:marBottom w:val="0"/>
      <w:divBdr>
        <w:top w:val="none" w:sz="0" w:space="0" w:color="auto"/>
        <w:left w:val="none" w:sz="0" w:space="0" w:color="auto"/>
        <w:bottom w:val="none" w:sz="0" w:space="0" w:color="auto"/>
        <w:right w:val="none" w:sz="0" w:space="0" w:color="auto"/>
      </w:divBdr>
    </w:div>
    <w:div w:id="878279431">
      <w:bodyDiv w:val="1"/>
      <w:marLeft w:val="0"/>
      <w:marRight w:val="0"/>
      <w:marTop w:val="0"/>
      <w:marBottom w:val="0"/>
      <w:divBdr>
        <w:top w:val="none" w:sz="0" w:space="0" w:color="auto"/>
        <w:left w:val="none" w:sz="0" w:space="0" w:color="auto"/>
        <w:bottom w:val="none" w:sz="0" w:space="0" w:color="auto"/>
        <w:right w:val="none" w:sz="0" w:space="0" w:color="auto"/>
      </w:divBdr>
    </w:div>
    <w:div w:id="878475853">
      <w:bodyDiv w:val="1"/>
      <w:marLeft w:val="0"/>
      <w:marRight w:val="0"/>
      <w:marTop w:val="0"/>
      <w:marBottom w:val="0"/>
      <w:divBdr>
        <w:top w:val="none" w:sz="0" w:space="0" w:color="auto"/>
        <w:left w:val="none" w:sz="0" w:space="0" w:color="auto"/>
        <w:bottom w:val="none" w:sz="0" w:space="0" w:color="auto"/>
        <w:right w:val="none" w:sz="0" w:space="0" w:color="auto"/>
      </w:divBdr>
    </w:div>
    <w:div w:id="878736705">
      <w:bodyDiv w:val="1"/>
      <w:marLeft w:val="0"/>
      <w:marRight w:val="0"/>
      <w:marTop w:val="0"/>
      <w:marBottom w:val="0"/>
      <w:divBdr>
        <w:top w:val="none" w:sz="0" w:space="0" w:color="auto"/>
        <w:left w:val="none" w:sz="0" w:space="0" w:color="auto"/>
        <w:bottom w:val="none" w:sz="0" w:space="0" w:color="auto"/>
        <w:right w:val="none" w:sz="0" w:space="0" w:color="auto"/>
      </w:divBdr>
    </w:div>
    <w:div w:id="879321112">
      <w:bodyDiv w:val="1"/>
      <w:marLeft w:val="0"/>
      <w:marRight w:val="0"/>
      <w:marTop w:val="0"/>
      <w:marBottom w:val="0"/>
      <w:divBdr>
        <w:top w:val="none" w:sz="0" w:space="0" w:color="auto"/>
        <w:left w:val="none" w:sz="0" w:space="0" w:color="auto"/>
        <w:bottom w:val="none" w:sz="0" w:space="0" w:color="auto"/>
        <w:right w:val="none" w:sz="0" w:space="0" w:color="auto"/>
      </w:divBdr>
    </w:div>
    <w:div w:id="879436727">
      <w:bodyDiv w:val="1"/>
      <w:marLeft w:val="0"/>
      <w:marRight w:val="0"/>
      <w:marTop w:val="0"/>
      <w:marBottom w:val="0"/>
      <w:divBdr>
        <w:top w:val="none" w:sz="0" w:space="0" w:color="auto"/>
        <w:left w:val="none" w:sz="0" w:space="0" w:color="auto"/>
        <w:bottom w:val="none" w:sz="0" w:space="0" w:color="auto"/>
        <w:right w:val="none" w:sz="0" w:space="0" w:color="auto"/>
      </w:divBdr>
    </w:div>
    <w:div w:id="879511060">
      <w:bodyDiv w:val="1"/>
      <w:marLeft w:val="0"/>
      <w:marRight w:val="0"/>
      <w:marTop w:val="0"/>
      <w:marBottom w:val="0"/>
      <w:divBdr>
        <w:top w:val="none" w:sz="0" w:space="0" w:color="auto"/>
        <w:left w:val="none" w:sz="0" w:space="0" w:color="auto"/>
        <w:bottom w:val="none" w:sz="0" w:space="0" w:color="auto"/>
        <w:right w:val="none" w:sz="0" w:space="0" w:color="auto"/>
      </w:divBdr>
    </w:div>
    <w:div w:id="879511974">
      <w:bodyDiv w:val="1"/>
      <w:marLeft w:val="0"/>
      <w:marRight w:val="0"/>
      <w:marTop w:val="0"/>
      <w:marBottom w:val="0"/>
      <w:divBdr>
        <w:top w:val="none" w:sz="0" w:space="0" w:color="auto"/>
        <w:left w:val="none" w:sz="0" w:space="0" w:color="auto"/>
        <w:bottom w:val="none" w:sz="0" w:space="0" w:color="auto"/>
        <w:right w:val="none" w:sz="0" w:space="0" w:color="auto"/>
      </w:divBdr>
    </w:div>
    <w:div w:id="879705965">
      <w:bodyDiv w:val="1"/>
      <w:marLeft w:val="0"/>
      <w:marRight w:val="0"/>
      <w:marTop w:val="0"/>
      <w:marBottom w:val="0"/>
      <w:divBdr>
        <w:top w:val="none" w:sz="0" w:space="0" w:color="auto"/>
        <w:left w:val="none" w:sz="0" w:space="0" w:color="auto"/>
        <w:bottom w:val="none" w:sz="0" w:space="0" w:color="auto"/>
        <w:right w:val="none" w:sz="0" w:space="0" w:color="auto"/>
      </w:divBdr>
    </w:div>
    <w:div w:id="879779908">
      <w:bodyDiv w:val="1"/>
      <w:marLeft w:val="0"/>
      <w:marRight w:val="0"/>
      <w:marTop w:val="0"/>
      <w:marBottom w:val="0"/>
      <w:divBdr>
        <w:top w:val="none" w:sz="0" w:space="0" w:color="auto"/>
        <w:left w:val="none" w:sz="0" w:space="0" w:color="auto"/>
        <w:bottom w:val="none" w:sz="0" w:space="0" w:color="auto"/>
        <w:right w:val="none" w:sz="0" w:space="0" w:color="auto"/>
      </w:divBdr>
    </w:div>
    <w:div w:id="879781513">
      <w:bodyDiv w:val="1"/>
      <w:marLeft w:val="0"/>
      <w:marRight w:val="0"/>
      <w:marTop w:val="0"/>
      <w:marBottom w:val="0"/>
      <w:divBdr>
        <w:top w:val="none" w:sz="0" w:space="0" w:color="auto"/>
        <w:left w:val="none" w:sz="0" w:space="0" w:color="auto"/>
        <w:bottom w:val="none" w:sz="0" w:space="0" w:color="auto"/>
        <w:right w:val="none" w:sz="0" w:space="0" w:color="auto"/>
      </w:divBdr>
    </w:div>
    <w:div w:id="879896238">
      <w:bodyDiv w:val="1"/>
      <w:marLeft w:val="0"/>
      <w:marRight w:val="0"/>
      <w:marTop w:val="0"/>
      <w:marBottom w:val="0"/>
      <w:divBdr>
        <w:top w:val="none" w:sz="0" w:space="0" w:color="auto"/>
        <w:left w:val="none" w:sz="0" w:space="0" w:color="auto"/>
        <w:bottom w:val="none" w:sz="0" w:space="0" w:color="auto"/>
        <w:right w:val="none" w:sz="0" w:space="0" w:color="auto"/>
      </w:divBdr>
    </w:div>
    <w:div w:id="879898614">
      <w:bodyDiv w:val="1"/>
      <w:marLeft w:val="0"/>
      <w:marRight w:val="0"/>
      <w:marTop w:val="0"/>
      <w:marBottom w:val="0"/>
      <w:divBdr>
        <w:top w:val="none" w:sz="0" w:space="0" w:color="auto"/>
        <w:left w:val="none" w:sz="0" w:space="0" w:color="auto"/>
        <w:bottom w:val="none" w:sz="0" w:space="0" w:color="auto"/>
        <w:right w:val="none" w:sz="0" w:space="0" w:color="auto"/>
      </w:divBdr>
    </w:div>
    <w:div w:id="880437723">
      <w:bodyDiv w:val="1"/>
      <w:marLeft w:val="0"/>
      <w:marRight w:val="0"/>
      <w:marTop w:val="0"/>
      <w:marBottom w:val="0"/>
      <w:divBdr>
        <w:top w:val="none" w:sz="0" w:space="0" w:color="auto"/>
        <w:left w:val="none" w:sz="0" w:space="0" w:color="auto"/>
        <w:bottom w:val="none" w:sz="0" w:space="0" w:color="auto"/>
        <w:right w:val="none" w:sz="0" w:space="0" w:color="auto"/>
      </w:divBdr>
    </w:div>
    <w:div w:id="880821236">
      <w:bodyDiv w:val="1"/>
      <w:marLeft w:val="0"/>
      <w:marRight w:val="0"/>
      <w:marTop w:val="0"/>
      <w:marBottom w:val="0"/>
      <w:divBdr>
        <w:top w:val="none" w:sz="0" w:space="0" w:color="auto"/>
        <w:left w:val="none" w:sz="0" w:space="0" w:color="auto"/>
        <w:bottom w:val="none" w:sz="0" w:space="0" w:color="auto"/>
        <w:right w:val="none" w:sz="0" w:space="0" w:color="auto"/>
      </w:divBdr>
    </w:div>
    <w:div w:id="881210825">
      <w:bodyDiv w:val="1"/>
      <w:marLeft w:val="0"/>
      <w:marRight w:val="0"/>
      <w:marTop w:val="0"/>
      <w:marBottom w:val="0"/>
      <w:divBdr>
        <w:top w:val="none" w:sz="0" w:space="0" w:color="auto"/>
        <w:left w:val="none" w:sz="0" w:space="0" w:color="auto"/>
        <w:bottom w:val="none" w:sz="0" w:space="0" w:color="auto"/>
        <w:right w:val="none" w:sz="0" w:space="0" w:color="auto"/>
      </w:divBdr>
    </w:div>
    <w:div w:id="881481831">
      <w:bodyDiv w:val="1"/>
      <w:marLeft w:val="0"/>
      <w:marRight w:val="0"/>
      <w:marTop w:val="0"/>
      <w:marBottom w:val="0"/>
      <w:divBdr>
        <w:top w:val="none" w:sz="0" w:space="0" w:color="auto"/>
        <w:left w:val="none" w:sz="0" w:space="0" w:color="auto"/>
        <w:bottom w:val="none" w:sz="0" w:space="0" w:color="auto"/>
        <w:right w:val="none" w:sz="0" w:space="0" w:color="auto"/>
      </w:divBdr>
    </w:div>
    <w:div w:id="881555983">
      <w:bodyDiv w:val="1"/>
      <w:marLeft w:val="0"/>
      <w:marRight w:val="0"/>
      <w:marTop w:val="0"/>
      <w:marBottom w:val="0"/>
      <w:divBdr>
        <w:top w:val="none" w:sz="0" w:space="0" w:color="auto"/>
        <w:left w:val="none" w:sz="0" w:space="0" w:color="auto"/>
        <w:bottom w:val="none" w:sz="0" w:space="0" w:color="auto"/>
        <w:right w:val="none" w:sz="0" w:space="0" w:color="auto"/>
      </w:divBdr>
    </w:div>
    <w:div w:id="881940674">
      <w:bodyDiv w:val="1"/>
      <w:marLeft w:val="0"/>
      <w:marRight w:val="0"/>
      <w:marTop w:val="0"/>
      <w:marBottom w:val="0"/>
      <w:divBdr>
        <w:top w:val="none" w:sz="0" w:space="0" w:color="auto"/>
        <w:left w:val="none" w:sz="0" w:space="0" w:color="auto"/>
        <w:bottom w:val="none" w:sz="0" w:space="0" w:color="auto"/>
        <w:right w:val="none" w:sz="0" w:space="0" w:color="auto"/>
      </w:divBdr>
    </w:div>
    <w:div w:id="881987068">
      <w:bodyDiv w:val="1"/>
      <w:marLeft w:val="0"/>
      <w:marRight w:val="0"/>
      <w:marTop w:val="0"/>
      <w:marBottom w:val="0"/>
      <w:divBdr>
        <w:top w:val="none" w:sz="0" w:space="0" w:color="auto"/>
        <w:left w:val="none" w:sz="0" w:space="0" w:color="auto"/>
        <w:bottom w:val="none" w:sz="0" w:space="0" w:color="auto"/>
        <w:right w:val="none" w:sz="0" w:space="0" w:color="auto"/>
      </w:divBdr>
    </w:div>
    <w:div w:id="882059427">
      <w:bodyDiv w:val="1"/>
      <w:marLeft w:val="0"/>
      <w:marRight w:val="0"/>
      <w:marTop w:val="0"/>
      <w:marBottom w:val="0"/>
      <w:divBdr>
        <w:top w:val="none" w:sz="0" w:space="0" w:color="auto"/>
        <w:left w:val="none" w:sz="0" w:space="0" w:color="auto"/>
        <w:bottom w:val="none" w:sz="0" w:space="0" w:color="auto"/>
        <w:right w:val="none" w:sz="0" w:space="0" w:color="auto"/>
      </w:divBdr>
    </w:div>
    <w:div w:id="882060156">
      <w:bodyDiv w:val="1"/>
      <w:marLeft w:val="0"/>
      <w:marRight w:val="0"/>
      <w:marTop w:val="0"/>
      <w:marBottom w:val="0"/>
      <w:divBdr>
        <w:top w:val="none" w:sz="0" w:space="0" w:color="auto"/>
        <w:left w:val="none" w:sz="0" w:space="0" w:color="auto"/>
        <w:bottom w:val="none" w:sz="0" w:space="0" w:color="auto"/>
        <w:right w:val="none" w:sz="0" w:space="0" w:color="auto"/>
      </w:divBdr>
    </w:div>
    <w:div w:id="882062430">
      <w:bodyDiv w:val="1"/>
      <w:marLeft w:val="0"/>
      <w:marRight w:val="0"/>
      <w:marTop w:val="0"/>
      <w:marBottom w:val="0"/>
      <w:divBdr>
        <w:top w:val="none" w:sz="0" w:space="0" w:color="auto"/>
        <w:left w:val="none" w:sz="0" w:space="0" w:color="auto"/>
        <w:bottom w:val="none" w:sz="0" w:space="0" w:color="auto"/>
        <w:right w:val="none" w:sz="0" w:space="0" w:color="auto"/>
      </w:divBdr>
    </w:div>
    <w:div w:id="882249562">
      <w:bodyDiv w:val="1"/>
      <w:marLeft w:val="0"/>
      <w:marRight w:val="0"/>
      <w:marTop w:val="0"/>
      <w:marBottom w:val="0"/>
      <w:divBdr>
        <w:top w:val="none" w:sz="0" w:space="0" w:color="auto"/>
        <w:left w:val="none" w:sz="0" w:space="0" w:color="auto"/>
        <w:bottom w:val="none" w:sz="0" w:space="0" w:color="auto"/>
        <w:right w:val="none" w:sz="0" w:space="0" w:color="auto"/>
      </w:divBdr>
    </w:div>
    <w:div w:id="882793299">
      <w:bodyDiv w:val="1"/>
      <w:marLeft w:val="0"/>
      <w:marRight w:val="0"/>
      <w:marTop w:val="0"/>
      <w:marBottom w:val="0"/>
      <w:divBdr>
        <w:top w:val="none" w:sz="0" w:space="0" w:color="auto"/>
        <w:left w:val="none" w:sz="0" w:space="0" w:color="auto"/>
        <w:bottom w:val="none" w:sz="0" w:space="0" w:color="auto"/>
        <w:right w:val="none" w:sz="0" w:space="0" w:color="auto"/>
      </w:divBdr>
    </w:div>
    <w:div w:id="882837176">
      <w:bodyDiv w:val="1"/>
      <w:marLeft w:val="0"/>
      <w:marRight w:val="0"/>
      <w:marTop w:val="0"/>
      <w:marBottom w:val="0"/>
      <w:divBdr>
        <w:top w:val="none" w:sz="0" w:space="0" w:color="auto"/>
        <w:left w:val="none" w:sz="0" w:space="0" w:color="auto"/>
        <w:bottom w:val="none" w:sz="0" w:space="0" w:color="auto"/>
        <w:right w:val="none" w:sz="0" w:space="0" w:color="auto"/>
      </w:divBdr>
    </w:div>
    <w:div w:id="882865556">
      <w:bodyDiv w:val="1"/>
      <w:marLeft w:val="0"/>
      <w:marRight w:val="0"/>
      <w:marTop w:val="0"/>
      <w:marBottom w:val="0"/>
      <w:divBdr>
        <w:top w:val="none" w:sz="0" w:space="0" w:color="auto"/>
        <w:left w:val="none" w:sz="0" w:space="0" w:color="auto"/>
        <w:bottom w:val="none" w:sz="0" w:space="0" w:color="auto"/>
        <w:right w:val="none" w:sz="0" w:space="0" w:color="auto"/>
      </w:divBdr>
    </w:div>
    <w:div w:id="883371161">
      <w:bodyDiv w:val="1"/>
      <w:marLeft w:val="0"/>
      <w:marRight w:val="0"/>
      <w:marTop w:val="0"/>
      <w:marBottom w:val="0"/>
      <w:divBdr>
        <w:top w:val="none" w:sz="0" w:space="0" w:color="auto"/>
        <w:left w:val="none" w:sz="0" w:space="0" w:color="auto"/>
        <w:bottom w:val="none" w:sz="0" w:space="0" w:color="auto"/>
        <w:right w:val="none" w:sz="0" w:space="0" w:color="auto"/>
      </w:divBdr>
    </w:div>
    <w:div w:id="883757237">
      <w:bodyDiv w:val="1"/>
      <w:marLeft w:val="0"/>
      <w:marRight w:val="0"/>
      <w:marTop w:val="0"/>
      <w:marBottom w:val="0"/>
      <w:divBdr>
        <w:top w:val="none" w:sz="0" w:space="0" w:color="auto"/>
        <w:left w:val="none" w:sz="0" w:space="0" w:color="auto"/>
        <w:bottom w:val="none" w:sz="0" w:space="0" w:color="auto"/>
        <w:right w:val="none" w:sz="0" w:space="0" w:color="auto"/>
      </w:divBdr>
    </w:div>
    <w:div w:id="883832299">
      <w:bodyDiv w:val="1"/>
      <w:marLeft w:val="0"/>
      <w:marRight w:val="0"/>
      <w:marTop w:val="0"/>
      <w:marBottom w:val="0"/>
      <w:divBdr>
        <w:top w:val="none" w:sz="0" w:space="0" w:color="auto"/>
        <w:left w:val="none" w:sz="0" w:space="0" w:color="auto"/>
        <w:bottom w:val="none" w:sz="0" w:space="0" w:color="auto"/>
        <w:right w:val="none" w:sz="0" w:space="0" w:color="auto"/>
      </w:divBdr>
    </w:div>
    <w:div w:id="883902987">
      <w:bodyDiv w:val="1"/>
      <w:marLeft w:val="0"/>
      <w:marRight w:val="0"/>
      <w:marTop w:val="0"/>
      <w:marBottom w:val="0"/>
      <w:divBdr>
        <w:top w:val="none" w:sz="0" w:space="0" w:color="auto"/>
        <w:left w:val="none" w:sz="0" w:space="0" w:color="auto"/>
        <w:bottom w:val="none" w:sz="0" w:space="0" w:color="auto"/>
        <w:right w:val="none" w:sz="0" w:space="0" w:color="auto"/>
      </w:divBdr>
    </w:div>
    <w:div w:id="883980264">
      <w:bodyDiv w:val="1"/>
      <w:marLeft w:val="0"/>
      <w:marRight w:val="0"/>
      <w:marTop w:val="0"/>
      <w:marBottom w:val="0"/>
      <w:divBdr>
        <w:top w:val="none" w:sz="0" w:space="0" w:color="auto"/>
        <w:left w:val="none" w:sz="0" w:space="0" w:color="auto"/>
        <w:bottom w:val="none" w:sz="0" w:space="0" w:color="auto"/>
        <w:right w:val="none" w:sz="0" w:space="0" w:color="auto"/>
      </w:divBdr>
    </w:div>
    <w:div w:id="884024947">
      <w:bodyDiv w:val="1"/>
      <w:marLeft w:val="0"/>
      <w:marRight w:val="0"/>
      <w:marTop w:val="0"/>
      <w:marBottom w:val="0"/>
      <w:divBdr>
        <w:top w:val="none" w:sz="0" w:space="0" w:color="auto"/>
        <w:left w:val="none" w:sz="0" w:space="0" w:color="auto"/>
        <w:bottom w:val="none" w:sz="0" w:space="0" w:color="auto"/>
        <w:right w:val="none" w:sz="0" w:space="0" w:color="auto"/>
      </w:divBdr>
    </w:div>
    <w:div w:id="884105685">
      <w:bodyDiv w:val="1"/>
      <w:marLeft w:val="0"/>
      <w:marRight w:val="0"/>
      <w:marTop w:val="0"/>
      <w:marBottom w:val="0"/>
      <w:divBdr>
        <w:top w:val="none" w:sz="0" w:space="0" w:color="auto"/>
        <w:left w:val="none" w:sz="0" w:space="0" w:color="auto"/>
        <w:bottom w:val="none" w:sz="0" w:space="0" w:color="auto"/>
        <w:right w:val="none" w:sz="0" w:space="0" w:color="auto"/>
      </w:divBdr>
    </w:div>
    <w:div w:id="884146497">
      <w:bodyDiv w:val="1"/>
      <w:marLeft w:val="0"/>
      <w:marRight w:val="0"/>
      <w:marTop w:val="0"/>
      <w:marBottom w:val="0"/>
      <w:divBdr>
        <w:top w:val="none" w:sz="0" w:space="0" w:color="auto"/>
        <w:left w:val="none" w:sz="0" w:space="0" w:color="auto"/>
        <w:bottom w:val="none" w:sz="0" w:space="0" w:color="auto"/>
        <w:right w:val="none" w:sz="0" w:space="0" w:color="auto"/>
      </w:divBdr>
    </w:div>
    <w:div w:id="884223118">
      <w:bodyDiv w:val="1"/>
      <w:marLeft w:val="0"/>
      <w:marRight w:val="0"/>
      <w:marTop w:val="0"/>
      <w:marBottom w:val="0"/>
      <w:divBdr>
        <w:top w:val="none" w:sz="0" w:space="0" w:color="auto"/>
        <w:left w:val="none" w:sz="0" w:space="0" w:color="auto"/>
        <w:bottom w:val="none" w:sz="0" w:space="0" w:color="auto"/>
        <w:right w:val="none" w:sz="0" w:space="0" w:color="auto"/>
      </w:divBdr>
    </w:div>
    <w:div w:id="884298833">
      <w:bodyDiv w:val="1"/>
      <w:marLeft w:val="0"/>
      <w:marRight w:val="0"/>
      <w:marTop w:val="0"/>
      <w:marBottom w:val="0"/>
      <w:divBdr>
        <w:top w:val="none" w:sz="0" w:space="0" w:color="auto"/>
        <w:left w:val="none" w:sz="0" w:space="0" w:color="auto"/>
        <w:bottom w:val="none" w:sz="0" w:space="0" w:color="auto"/>
        <w:right w:val="none" w:sz="0" w:space="0" w:color="auto"/>
      </w:divBdr>
    </w:div>
    <w:div w:id="884945075">
      <w:bodyDiv w:val="1"/>
      <w:marLeft w:val="0"/>
      <w:marRight w:val="0"/>
      <w:marTop w:val="0"/>
      <w:marBottom w:val="0"/>
      <w:divBdr>
        <w:top w:val="none" w:sz="0" w:space="0" w:color="auto"/>
        <w:left w:val="none" w:sz="0" w:space="0" w:color="auto"/>
        <w:bottom w:val="none" w:sz="0" w:space="0" w:color="auto"/>
        <w:right w:val="none" w:sz="0" w:space="0" w:color="auto"/>
      </w:divBdr>
    </w:div>
    <w:div w:id="885918975">
      <w:bodyDiv w:val="1"/>
      <w:marLeft w:val="0"/>
      <w:marRight w:val="0"/>
      <w:marTop w:val="0"/>
      <w:marBottom w:val="0"/>
      <w:divBdr>
        <w:top w:val="none" w:sz="0" w:space="0" w:color="auto"/>
        <w:left w:val="none" w:sz="0" w:space="0" w:color="auto"/>
        <w:bottom w:val="none" w:sz="0" w:space="0" w:color="auto"/>
        <w:right w:val="none" w:sz="0" w:space="0" w:color="auto"/>
      </w:divBdr>
    </w:div>
    <w:div w:id="886331457">
      <w:bodyDiv w:val="1"/>
      <w:marLeft w:val="0"/>
      <w:marRight w:val="0"/>
      <w:marTop w:val="0"/>
      <w:marBottom w:val="0"/>
      <w:divBdr>
        <w:top w:val="none" w:sz="0" w:space="0" w:color="auto"/>
        <w:left w:val="none" w:sz="0" w:space="0" w:color="auto"/>
        <w:bottom w:val="none" w:sz="0" w:space="0" w:color="auto"/>
        <w:right w:val="none" w:sz="0" w:space="0" w:color="auto"/>
      </w:divBdr>
    </w:div>
    <w:div w:id="886332750">
      <w:bodyDiv w:val="1"/>
      <w:marLeft w:val="0"/>
      <w:marRight w:val="0"/>
      <w:marTop w:val="0"/>
      <w:marBottom w:val="0"/>
      <w:divBdr>
        <w:top w:val="none" w:sz="0" w:space="0" w:color="auto"/>
        <w:left w:val="none" w:sz="0" w:space="0" w:color="auto"/>
        <w:bottom w:val="none" w:sz="0" w:space="0" w:color="auto"/>
        <w:right w:val="none" w:sz="0" w:space="0" w:color="auto"/>
      </w:divBdr>
    </w:div>
    <w:div w:id="886526772">
      <w:bodyDiv w:val="1"/>
      <w:marLeft w:val="0"/>
      <w:marRight w:val="0"/>
      <w:marTop w:val="0"/>
      <w:marBottom w:val="0"/>
      <w:divBdr>
        <w:top w:val="none" w:sz="0" w:space="0" w:color="auto"/>
        <w:left w:val="none" w:sz="0" w:space="0" w:color="auto"/>
        <w:bottom w:val="none" w:sz="0" w:space="0" w:color="auto"/>
        <w:right w:val="none" w:sz="0" w:space="0" w:color="auto"/>
      </w:divBdr>
    </w:div>
    <w:div w:id="886530269">
      <w:bodyDiv w:val="1"/>
      <w:marLeft w:val="0"/>
      <w:marRight w:val="0"/>
      <w:marTop w:val="0"/>
      <w:marBottom w:val="0"/>
      <w:divBdr>
        <w:top w:val="none" w:sz="0" w:space="0" w:color="auto"/>
        <w:left w:val="none" w:sz="0" w:space="0" w:color="auto"/>
        <w:bottom w:val="none" w:sz="0" w:space="0" w:color="auto"/>
        <w:right w:val="none" w:sz="0" w:space="0" w:color="auto"/>
      </w:divBdr>
    </w:div>
    <w:div w:id="886572152">
      <w:bodyDiv w:val="1"/>
      <w:marLeft w:val="0"/>
      <w:marRight w:val="0"/>
      <w:marTop w:val="0"/>
      <w:marBottom w:val="0"/>
      <w:divBdr>
        <w:top w:val="none" w:sz="0" w:space="0" w:color="auto"/>
        <w:left w:val="none" w:sz="0" w:space="0" w:color="auto"/>
        <w:bottom w:val="none" w:sz="0" w:space="0" w:color="auto"/>
        <w:right w:val="none" w:sz="0" w:space="0" w:color="auto"/>
      </w:divBdr>
    </w:div>
    <w:div w:id="886573512">
      <w:bodyDiv w:val="1"/>
      <w:marLeft w:val="0"/>
      <w:marRight w:val="0"/>
      <w:marTop w:val="0"/>
      <w:marBottom w:val="0"/>
      <w:divBdr>
        <w:top w:val="none" w:sz="0" w:space="0" w:color="auto"/>
        <w:left w:val="none" w:sz="0" w:space="0" w:color="auto"/>
        <w:bottom w:val="none" w:sz="0" w:space="0" w:color="auto"/>
        <w:right w:val="none" w:sz="0" w:space="0" w:color="auto"/>
      </w:divBdr>
    </w:div>
    <w:div w:id="886602933">
      <w:bodyDiv w:val="1"/>
      <w:marLeft w:val="0"/>
      <w:marRight w:val="0"/>
      <w:marTop w:val="0"/>
      <w:marBottom w:val="0"/>
      <w:divBdr>
        <w:top w:val="none" w:sz="0" w:space="0" w:color="auto"/>
        <w:left w:val="none" w:sz="0" w:space="0" w:color="auto"/>
        <w:bottom w:val="none" w:sz="0" w:space="0" w:color="auto"/>
        <w:right w:val="none" w:sz="0" w:space="0" w:color="auto"/>
      </w:divBdr>
    </w:div>
    <w:div w:id="886993379">
      <w:bodyDiv w:val="1"/>
      <w:marLeft w:val="0"/>
      <w:marRight w:val="0"/>
      <w:marTop w:val="0"/>
      <w:marBottom w:val="0"/>
      <w:divBdr>
        <w:top w:val="none" w:sz="0" w:space="0" w:color="auto"/>
        <w:left w:val="none" w:sz="0" w:space="0" w:color="auto"/>
        <w:bottom w:val="none" w:sz="0" w:space="0" w:color="auto"/>
        <w:right w:val="none" w:sz="0" w:space="0" w:color="auto"/>
      </w:divBdr>
    </w:div>
    <w:div w:id="887104055">
      <w:bodyDiv w:val="1"/>
      <w:marLeft w:val="0"/>
      <w:marRight w:val="0"/>
      <w:marTop w:val="0"/>
      <w:marBottom w:val="0"/>
      <w:divBdr>
        <w:top w:val="none" w:sz="0" w:space="0" w:color="auto"/>
        <w:left w:val="none" w:sz="0" w:space="0" w:color="auto"/>
        <w:bottom w:val="none" w:sz="0" w:space="0" w:color="auto"/>
        <w:right w:val="none" w:sz="0" w:space="0" w:color="auto"/>
      </w:divBdr>
    </w:div>
    <w:div w:id="887257113">
      <w:bodyDiv w:val="1"/>
      <w:marLeft w:val="0"/>
      <w:marRight w:val="0"/>
      <w:marTop w:val="0"/>
      <w:marBottom w:val="0"/>
      <w:divBdr>
        <w:top w:val="none" w:sz="0" w:space="0" w:color="auto"/>
        <w:left w:val="none" w:sz="0" w:space="0" w:color="auto"/>
        <w:bottom w:val="none" w:sz="0" w:space="0" w:color="auto"/>
        <w:right w:val="none" w:sz="0" w:space="0" w:color="auto"/>
      </w:divBdr>
    </w:div>
    <w:div w:id="887491567">
      <w:bodyDiv w:val="1"/>
      <w:marLeft w:val="0"/>
      <w:marRight w:val="0"/>
      <w:marTop w:val="0"/>
      <w:marBottom w:val="0"/>
      <w:divBdr>
        <w:top w:val="none" w:sz="0" w:space="0" w:color="auto"/>
        <w:left w:val="none" w:sz="0" w:space="0" w:color="auto"/>
        <w:bottom w:val="none" w:sz="0" w:space="0" w:color="auto"/>
        <w:right w:val="none" w:sz="0" w:space="0" w:color="auto"/>
      </w:divBdr>
    </w:div>
    <w:div w:id="888491834">
      <w:bodyDiv w:val="1"/>
      <w:marLeft w:val="0"/>
      <w:marRight w:val="0"/>
      <w:marTop w:val="0"/>
      <w:marBottom w:val="0"/>
      <w:divBdr>
        <w:top w:val="none" w:sz="0" w:space="0" w:color="auto"/>
        <w:left w:val="none" w:sz="0" w:space="0" w:color="auto"/>
        <w:bottom w:val="none" w:sz="0" w:space="0" w:color="auto"/>
        <w:right w:val="none" w:sz="0" w:space="0" w:color="auto"/>
      </w:divBdr>
    </w:div>
    <w:div w:id="888566788">
      <w:bodyDiv w:val="1"/>
      <w:marLeft w:val="0"/>
      <w:marRight w:val="0"/>
      <w:marTop w:val="0"/>
      <w:marBottom w:val="0"/>
      <w:divBdr>
        <w:top w:val="none" w:sz="0" w:space="0" w:color="auto"/>
        <w:left w:val="none" w:sz="0" w:space="0" w:color="auto"/>
        <w:bottom w:val="none" w:sz="0" w:space="0" w:color="auto"/>
        <w:right w:val="none" w:sz="0" w:space="0" w:color="auto"/>
      </w:divBdr>
    </w:div>
    <w:div w:id="888610462">
      <w:bodyDiv w:val="1"/>
      <w:marLeft w:val="0"/>
      <w:marRight w:val="0"/>
      <w:marTop w:val="0"/>
      <w:marBottom w:val="0"/>
      <w:divBdr>
        <w:top w:val="none" w:sz="0" w:space="0" w:color="auto"/>
        <w:left w:val="none" w:sz="0" w:space="0" w:color="auto"/>
        <w:bottom w:val="none" w:sz="0" w:space="0" w:color="auto"/>
        <w:right w:val="none" w:sz="0" w:space="0" w:color="auto"/>
      </w:divBdr>
    </w:div>
    <w:div w:id="889193817">
      <w:bodyDiv w:val="1"/>
      <w:marLeft w:val="0"/>
      <w:marRight w:val="0"/>
      <w:marTop w:val="0"/>
      <w:marBottom w:val="0"/>
      <w:divBdr>
        <w:top w:val="none" w:sz="0" w:space="0" w:color="auto"/>
        <w:left w:val="none" w:sz="0" w:space="0" w:color="auto"/>
        <w:bottom w:val="none" w:sz="0" w:space="0" w:color="auto"/>
        <w:right w:val="none" w:sz="0" w:space="0" w:color="auto"/>
      </w:divBdr>
    </w:div>
    <w:div w:id="889340827">
      <w:bodyDiv w:val="1"/>
      <w:marLeft w:val="0"/>
      <w:marRight w:val="0"/>
      <w:marTop w:val="0"/>
      <w:marBottom w:val="0"/>
      <w:divBdr>
        <w:top w:val="none" w:sz="0" w:space="0" w:color="auto"/>
        <w:left w:val="none" w:sz="0" w:space="0" w:color="auto"/>
        <w:bottom w:val="none" w:sz="0" w:space="0" w:color="auto"/>
        <w:right w:val="none" w:sz="0" w:space="0" w:color="auto"/>
      </w:divBdr>
    </w:div>
    <w:div w:id="889416325">
      <w:bodyDiv w:val="1"/>
      <w:marLeft w:val="0"/>
      <w:marRight w:val="0"/>
      <w:marTop w:val="0"/>
      <w:marBottom w:val="0"/>
      <w:divBdr>
        <w:top w:val="none" w:sz="0" w:space="0" w:color="auto"/>
        <w:left w:val="none" w:sz="0" w:space="0" w:color="auto"/>
        <w:bottom w:val="none" w:sz="0" w:space="0" w:color="auto"/>
        <w:right w:val="none" w:sz="0" w:space="0" w:color="auto"/>
      </w:divBdr>
    </w:div>
    <w:div w:id="889456350">
      <w:bodyDiv w:val="1"/>
      <w:marLeft w:val="0"/>
      <w:marRight w:val="0"/>
      <w:marTop w:val="0"/>
      <w:marBottom w:val="0"/>
      <w:divBdr>
        <w:top w:val="none" w:sz="0" w:space="0" w:color="auto"/>
        <w:left w:val="none" w:sz="0" w:space="0" w:color="auto"/>
        <w:bottom w:val="none" w:sz="0" w:space="0" w:color="auto"/>
        <w:right w:val="none" w:sz="0" w:space="0" w:color="auto"/>
      </w:divBdr>
    </w:div>
    <w:div w:id="889726743">
      <w:bodyDiv w:val="1"/>
      <w:marLeft w:val="0"/>
      <w:marRight w:val="0"/>
      <w:marTop w:val="0"/>
      <w:marBottom w:val="0"/>
      <w:divBdr>
        <w:top w:val="none" w:sz="0" w:space="0" w:color="auto"/>
        <w:left w:val="none" w:sz="0" w:space="0" w:color="auto"/>
        <w:bottom w:val="none" w:sz="0" w:space="0" w:color="auto"/>
        <w:right w:val="none" w:sz="0" w:space="0" w:color="auto"/>
      </w:divBdr>
    </w:div>
    <w:div w:id="890071867">
      <w:bodyDiv w:val="1"/>
      <w:marLeft w:val="0"/>
      <w:marRight w:val="0"/>
      <w:marTop w:val="0"/>
      <w:marBottom w:val="0"/>
      <w:divBdr>
        <w:top w:val="none" w:sz="0" w:space="0" w:color="auto"/>
        <w:left w:val="none" w:sz="0" w:space="0" w:color="auto"/>
        <w:bottom w:val="none" w:sz="0" w:space="0" w:color="auto"/>
        <w:right w:val="none" w:sz="0" w:space="0" w:color="auto"/>
      </w:divBdr>
    </w:div>
    <w:div w:id="890464109">
      <w:bodyDiv w:val="1"/>
      <w:marLeft w:val="0"/>
      <w:marRight w:val="0"/>
      <w:marTop w:val="0"/>
      <w:marBottom w:val="0"/>
      <w:divBdr>
        <w:top w:val="none" w:sz="0" w:space="0" w:color="auto"/>
        <w:left w:val="none" w:sz="0" w:space="0" w:color="auto"/>
        <w:bottom w:val="none" w:sz="0" w:space="0" w:color="auto"/>
        <w:right w:val="none" w:sz="0" w:space="0" w:color="auto"/>
      </w:divBdr>
    </w:div>
    <w:div w:id="890575020">
      <w:bodyDiv w:val="1"/>
      <w:marLeft w:val="0"/>
      <w:marRight w:val="0"/>
      <w:marTop w:val="0"/>
      <w:marBottom w:val="0"/>
      <w:divBdr>
        <w:top w:val="none" w:sz="0" w:space="0" w:color="auto"/>
        <w:left w:val="none" w:sz="0" w:space="0" w:color="auto"/>
        <w:bottom w:val="none" w:sz="0" w:space="0" w:color="auto"/>
        <w:right w:val="none" w:sz="0" w:space="0" w:color="auto"/>
      </w:divBdr>
    </w:div>
    <w:div w:id="890770098">
      <w:bodyDiv w:val="1"/>
      <w:marLeft w:val="0"/>
      <w:marRight w:val="0"/>
      <w:marTop w:val="0"/>
      <w:marBottom w:val="0"/>
      <w:divBdr>
        <w:top w:val="none" w:sz="0" w:space="0" w:color="auto"/>
        <w:left w:val="none" w:sz="0" w:space="0" w:color="auto"/>
        <w:bottom w:val="none" w:sz="0" w:space="0" w:color="auto"/>
        <w:right w:val="none" w:sz="0" w:space="0" w:color="auto"/>
      </w:divBdr>
    </w:div>
    <w:div w:id="890774274">
      <w:bodyDiv w:val="1"/>
      <w:marLeft w:val="0"/>
      <w:marRight w:val="0"/>
      <w:marTop w:val="0"/>
      <w:marBottom w:val="0"/>
      <w:divBdr>
        <w:top w:val="none" w:sz="0" w:space="0" w:color="auto"/>
        <w:left w:val="none" w:sz="0" w:space="0" w:color="auto"/>
        <w:bottom w:val="none" w:sz="0" w:space="0" w:color="auto"/>
        <w:right w:val="none" w:sz="0" w:space="0" w:color="auto"/>
      </w:divBdr>
    </w:div>
    <w:div w:id="891110879">
      <w:bodyDiv w:val="1"/>
      <w:marLeft w:val="0"/>
      <w:marRight w:val="0"/>
      <w:marTop w:val="0"/>
      <w:marBottom w:val="0"/>
      <w:divBdr>
        <w:top w:val="none" w:sz="0" w:space="0" w:color="auto"/>
        <w:left w:val="none" w:sz="0" w:space="0" w:color="auto"/>
        <w:bottom w:val="none" w:sz="0" w:space="0" w:color="auto"/>
        <w:right w:val="none" w:sz="0" w:space="0" w:color="auto"/>
      </w:divBdr>
    </w:div>
    <w:div w:id="891115590">
      <w:bodyDiv w:val="1"/>
      <w:marLeft w:val="0"/>
      <w:marRight w:val="0"/>
      <w:marTop w:val="0"/>
      <w:marBottom w:val="0"/>
      <w:divBdr>
        <w:top w:val="none" w:sz="0" w:space="0" w:color="auto"/>
        <w:left w:val="none" w:sz="0" w:space="0" w:color="auto"/>
        <w:bottom w:val="none" w:sz="0" w:space="0" w:color="auto"/>
        <w:right w:val="none" w:sz="0" w:space="0" w:color="auto"/>
      </w:divBdr>
    </w:div>
    <w:div w:id="891160119">
      <w:bodyDiv w:val="1"/>
      <w:marLeft w:val="0"/>
      <w:marRight w:val="0"/>
      <w:marTop w:val="0"/>
      <w:marBottom w:val="0"/>
      <w:divBdr>
        <w:top w:val="none" w:sz="0" w:space="0" w:color="auto"/>
        <w:left w:val="none" w:sz="0" w:space="0" w:color="auto"/>
        <w:bottom w:val="none" w:sz="0" w:space="0" w:color="auto"/>
        <w:right w:val="none" w:sz="0" w:space="0" w:color="auto"/>
      </w:divBdr>
    </w:div>
    <w:div w:id="891304355">
      <w:bodyDiv w:val="1"/>
      <w:marLeft w:val="0"/>
      <w:marRight w:val="0"/>
      <w:marTop w:val="0"/>
      <w:marBottom w:val="0"/>
      <w:divBdr>
        <w:top w:val="none" w:sz="0" w:space="0" w:color="auto"/>
        <w:left w:val="none" w:sz="0" w:space="0" w:color="auto"/>
        <w:bottom w:val="none" w:sz="0" w:space="0" w:color="auto"/>
        <w:right w:val="none" w:sz="0" w:space="0" w:color="auto"/>
      </w:divBdr>
    </w:div>
    <w:div w:id="891648121">
      <w:bodyDiv w:val="1"/>
      <w:marLeft w:val="0"/>
      <w:marRight w:val="0"/>
      <w:marTop w:val="0"/>
      <w:marBottom w:val="0"/>
      <w:divBdr>
        <w:top w:val="none" w:sz="0" w:space="0" w:color="auto"/>
        <w:left w:val="none" w:sz="0" w:space="0" w:color="auto"/>
        <w:bottom w:val="none" w:sz="0" w:space="0" w:color="auto"/>
        <w:right w:val="none" w:sz="0" w:space="0" w:color="auto"/>
      </w:divBdr>
    </w:div>
    <w:div w:id="891769015">
      <w:bodyDiv w:val="1"/>
      <w:marLeft w:val="0"/>
      <w:marRight w:val="0"/>
      <w:marTop w:val="0"/>
      <w:marBottom w:val="0"/>
      <w:divBdr>
        <w:top w:val="none" w:sz="0" w:space="0" w:color="auto"/>
        <w:left w:val="none" w:sz="0" w:space="0" w:color="auto"/>
        <w:bottom w:val="none" w:sz="0" w:space="0" w:color="auto"/>
        <w:right w:val="none" w:sz="0" w:space="0" w:color="auto"/>
      </w:divBdr>
    </w:div>
    <w:div w:id="891845429">
      <w:bodyDiv w:val="1"/>
      <w:marLeft w:val="0"/>
      <w:marRight w:val="0"/>
      <w:marTop w:val="0"/>
      <w:marBottom w:val="0"/>
      <w:divBdr>
        <w:top w:val="none" w:sz="0" w:space="0" w:color="auto"/>
        <w:left w:val="none" w:sz="0" w:space="0" w:color="auto"/>
        <w:bottom w:val="none" w:sz="0" w:space="0" w:color="auto"/>
        <w:right w:val="none" w:sz="0" w:space="0" w:color="auto"/>
      </w:divBdr>
    </w:div>
    <w:div w:id="892348936">
      <w:bodyDiv w:val="1"/>
      <w:marLeft w:val="0"/>
      <w:marRight w:val="0"/>
      <w:marTop w:val="0"/>
      <w:marBottom w:val="0"/>
      <w:divBdr>
        <w:top w:val="none" w:sz="0" w:space="0" w:color="auto"/>
        <w:left w:val="none" w:sz="0" w:space="0" w:color="auto"/>
        <w:bottom w:val="none" w:sz="0" w:space="0" w:color="auto"/>
        <w:right w:val="none" w:sz="0" w:space="0" w:color="auto"/>
      </w:divBdr>
    </w:div>
    <w:div w:id="892693300">
      <w:bodyDiv w:val="1"/>
      <w:marLeft w:val="0"/>
      <w:marRight w:val="0"/>
      <w:marTop w:val="0"/>
      <w:marBottom w:val="0"/>
      <w:divBdr>
        <w:top w:val="none" w:sz="0" w:space="0" w:color="auto"/>
        <w:left w:val="none" w:sz="0" w:space="0" w:color="auto"/>
        <w:bottom w:val="none" w:sz="0" w:space="0" w:color="auto"/>
        <w:right w:val="none" w:sz="0" w:space="0" w:color="auto"/>
      </w:divBdr>
    </w:div>
    <w:div w:id="893152906">
      <w:bodyDiv w:val="1"/>
      <w:marLeft w:val="0"/>
      <w:marRight w:val="0"/>
      <w:marTop w:val="0"/>
      <w:marBottom w:val="0"/>
      <w:divBdr>
        <w:top w:val="none" w:sz="0" w:space="0" w:color="auto"/>
        <w:left w:val="none" w:sz="0" w:space="0" w:color="auto"/>
        <w:bottom w:val="none" w:sz="0" w:space="0" w:color="auto"/>
        <w:right w:val="none" w:sz="0" w:space="0" w:color="auto"/>
      </w:divBdr>
    </w:div>
    <w:div w:id="893157295">
      <w:bodyDiv w:val="1"/>
      <w:marLeft w:val="0"/>
      <w:marRight w:val="0"/>
      <w:marTop w:val="0"/>
      <w:marBottom w:val="0"/>
      <w:divBdr>
        <w:top w:val="none" w:sz="0" w:space="0" w:color="auto"/>
        <w:left w:val="none" w:sz="0" w:space="0" w:color="auto"/>
        <w:bottom w:val="none" w:sz="0" w:space="0" w:color="auto"/>
        <w:right w:val="none" w:sz="0" w:space="0" w:color="auto"/>
      </w:divBdr>
    </w:div>
    <w:div w:id="893199907">
      <w:bodyDiv w:val="1"/>
      <w:marLeft w:val="0"/>
      <w:marRight w:val="0"/>
      <w:marTop w:val="0"/>
      <w:marBottom w:val="0"/>
      <w:divBdr>
        <w:top w:val="none" w:sz="0" w:space="0" w:color="auto"/>
        <w:left w:val="none" w:sz="0" w:space="0" w:color="auto"/>
        <w:bottom w:val="none" w:sz="0" w:space="0" w:color="auto"/>
        <w:right w:val="none" w:sz="0" w:space="0" w:color="auto"/>
      </w:divBdr>
    </w:div>
    <w:div w:id="893352674">
      <w:bodyDiv w:val="1"/>
      <w:marLeft w:val="0"/>
      <w:marRight w:val="0"/>
      <w:marTop w:val="0"/>
      <w:marBottom w:val="0"/>
      <w:divBdr>
        <w:top w:val="none" w:sz="0" w:space="0" w:color="auto"/>
        <w:left w:val="none" w:sz="0" w:space="0" w:color="auto"/>
        <w:bottom w:val="none" w:sz="0" w:space="0" w:color="auto"/>
        <w:right w:val="none" w:sz="0" w:space="0" w:color="auto"/>
      </w:divBdr>
    </w:div>
    <w:div w:id="893660369">
      <w:bodyDiv w:val="1"/>
      <w:marLeft w:val="0"/>
      <w:marRight w:val="0"/>
      <w:marTop w:val="0"/>
      <w:marBottom w:val="0"/>
      <w:divBdr>
        <w:top w:val="none" w:sz="0" w:space="0" w:color="auto"/>
        <w:left w:val="none" w:sz="0" w:space="0" w:color="auto"/>
        <w:bottom w:val="none" w:sz="0" w:space="0" w:color="auto"/>
        <w:right w:val="none" w:sz="0" w:space="0" w:color="auto"/>
      </w:divBdr>
    </w:div>
    <w:div w:id="893932036">
      <w:bodyDiv w:val="1"/>
      <w:marLeft w:val="0"/>
      <w:marRight w:val="0"/>
      <w:marTop w:val="0"/>
      <w:marBottom w:val="0"/>
      <w:divBdr>
        <w:top w:val="none" w:sz="0" w:space="0" w:color="auto"/>
        <w:left w:val="none" w:sz="0" w:space="0" w:color="auto"/>
        <w:bottom w:val="none" w:sz="0" w:space="0" w:color="auto"/>
        <w:right w:val="none" w:sz="0" w:space="0" w:color="auto"/>
      </w:divBdr>
    </w:div>
    <w:div w:id="893932533">
      <w:bodyDiv w:val="1"/>
      <w:marLeft w:val="0"/>
      <w:marRight w:val="0"/>
      <w:marTop w:val="0"/>
      <w:marBottom w:val="0"/>
      <w:divBdr>
        <w:top w:val="none" w:sz="0" w:space="0" w:color="auto"/>
        <w:left w:val="none" w:sz="0" w:space="0" w:color="auto"/>
        <w:bottom w:val="none" w:sz="0" w:space="0" w:color="auto"/>
        <w:right w:val="none" w:sz="0" w:space="0" w:color="auto"/>
      </w:divBdr>
    </w:div>
    <w:div w:id="894001920">
      <w:bodyDiv w:val="1"/>
      <w:marLeft w:val="0"/>
      <w:marRight w:val="0"/>
      <w:marTop w:val="0"/>
      <w:marBottom w:val="0"/>
      <w:divBdr>
        <w:top w:val="none" w:sz="0" w:space="0" w:color="auto"/>
        <w:left w:val="none" w:sz="0" w:space="0" w:color="auto"/>
        <w:bottom w:val="none" w:sz="0" w:space="0" w:color="auto"/>
        <w:right w:val="none" w:sz="0" w:space="0" w:color="auto"/>
      </w:divBdr>
    </w:div>
    <w:div w:id="894467322">
      <w:bodyDiv w:val="1"/>
      <w:marLeft w:val="0"/>
      <w:marRight w:val="0"/>
      <w:marTop w:val="0"/>
      <w:marBottom w:val="0"/>
      <w:divBdr>
        <w:top w:val="none" w:sz="0" w:space="0" w:color="auto"/>
        <w:left w:val="none" w:sz="0" w:space="0" w:color="auto"/>
        <w:bottom w:val="none" w:sz="0" w:space="0" w:color="auto"/>
        <w:right w:val="none" w:sz="0" w:space="0" w:color="auto"/>
      </w:divBdr>
    </w:div>
    <w:div w:id="894508647">
      <w:bodyDiv w:val="1"/>
      <w:marLeft w:val="0"/>
      <w:marRight w:val="0"/>
      <w:marTop w:val="0"/>
      <w:marBottom w:val="0"/>
      <w:divBdr>
        <w:top w:val="none" w:sz="0" w:space="0" w:color="auto"/>
        <w:left w:val="none" w:sz="0" w:space="0" w:color="auto"/>
        <w:bottom w:val="none" w:sz="0" w:space="0" w:color="auto"/>
        <w:right w:val="none" w:sz="0" w:space="0" w:color="auto"/>
      </w:divBdr>
    </w:div>
    <w:div w:id="894509702">
      <w:bodyDiv w:val="1"/>
      <w:marLeft w:val="0"/>
      <w:marRight w:val="0"/>
      <w:marTop w:val="0"/>
      <w:marBottom w:val="0"/>
      <w:divBdr>
        <w:top w:val="none" w:sz="0" w:space="0" w:color="auto"/>
        <w:left w:val="none" w:sz="0" w:space="0" w:color="auto"/>
        <w:bottom w:val="none" w:sz="0" w:space="0" w:color="auto"/>
        <w:right w:val="none" w:sz="0" w:space="0" w:color="auto"/>
      </w:divBdr>
    </w:div>
    <w:div w:id="895360600">
      <w:bodyDiv w:val="1"/>
      <w:marLeft w:val="0"/>
      <w:marRight w:val="0"/>
      <w:marTop w:val="0"/>
      <w:marBottom w:val="0"/>
      <w:divBdr>
        <w:top w:val="none" w:sz="0" w:space="0" w:color="auto"/>
        <w:left w:val="none" w:sz="0" w:space="0" w:color="auto"/>
        <w:bottom w:val="none" w:sz="0" w:space="0" w:color="auto"/>
        <w:right w:val="none" w:sz="0" w:space="0" w:color="auto"/>
      </w:divBdr>
    </w:div>
    <w:div w:id="895513269">
      <w:bodyDiv w:val="1"/>
      <w:marLeft w:val="0"/>
      <w:marRight w:val="0"/>
      <w:marTop w:val="0"/>
      <w:marBottom w:val="0"/>
      <w:divBdr>
        <w:top w:val="none" w:sz="0" w:space="0" w:color="auto"/>
        <w:left w:val="none" w:sz="0" w:space="0" w:color="auto"/>
        <w:bottom w:val="none" w:sz="0" w:space="0" w:color="auto"/>
        <w:right w:val="none" w:sz="0" w:space="0" w:color="auto"/>
      </w:divBdr>
    </w:div>
    <w:div w:id="895553101">
      <w:bodyDiv w:val="1"/>
      <w:marLeft w:val="0"/>
      <w:marRight w:val="0"/>
      <w:marTop w:val="0"/>
      <w:marBottom w:val="0"/>
      <w:divBdr>
        <w:top w:val="none" w:sz="0" w:space="0" w:color="auto"/>
        <w:left w:val="none" w:sz="0" w:space="0" w:color="auto"/>
        <w:bottom w:val="none" w:sz="0" w:space="0" w:color="auto"/>
        <w:right w:val="none" w:sz="0" w:space="0" w:color="auto"/>
      </w:divBdr>
    </w:div>
    <w:div w:id="895968398">
      <w:bodyDiv w:val="1"/>
      <w:marLeft w:val="0"/>
      <w:marRight w:val="0"/>
      <w:marTop w:val="0"/>
      <w:marBottom w:val="0"/>
      <w:divBdr>
        <w:top w:val="none" w:sz="0" w:space="0" w:color="auto"/>
        <w:left w:val="none" w:sz="0" w:space="0" w:color="auto"/>
        <w:bottom w:val="none" w:sz="0" w:space="0" w:color="auto"/>
        <w:right w:val="none" w:sz="0" w:space="0" w:color="auto"/>
      </w:divBdr>
    </w:div>
    <w:div w:id="896598371">
      <w:bodyDiv w:val="1"/>
      <w:marLeft w:val="0"/>
      <w:marRight w:val="0"/>
      <w:marTop w:val="0"/>
      <w:marBottom w:val="0"/>
      <w:divBdr>
        <w:top w:val="none" w:sz="0" w:space="0" w:color="auto"/>
        <w:left w:val="none" w:sz="0" w:space="0" w:color="auto"/>
        <w:bottom w:val="none" w:sz="0" w:space="0" w:color="auto"/>
        <w:right w:val="none" w:sz="0" w:space="0" w:color="auto"/>
      </w:divBdr>
    </w:div>
    <w:div w:id="896626176">
      <w:bodyDiv w:val="1"/>
      <w:marLeft w:val="0"/>
      <w:marRight w:val="0"/>
      <w:marTop w:val="0"/>
      <w:marBottom w:val="0"/>
      <w:divBdr>
        <w:top w:val="none" w:sz="0" w:space="0" w:color="auto"/>
        <w:left w:val="none" w:sz="0" w:space="0" w:color="auto"/>
        <w:bottom w:val="none" w:sz="0" w:space="0" w:color="auto"/>
        <w:right w:val="none" w:sz="0" w:space="0" w:color="auto"/>
      </w:divBdr>
    </w:div>
    <w:div w:id="896741788">
      <w:bodyDiv w:val="1"/>
      <w:marLeft w:val="0"/>
      <w:marRight w:val="0"/>
      <w:marTop w:val="0"/>
      <w:marBottom w:val="0"/>
      <w:divBdr>
        <w:top w:val="none" w:sz="0" w:space="0" w:color="auto"/>
        <w:left w:val="none" w:sz="0" w:space="0" w:color="auto"/>
        <w:bottom w:val="none" w:sz="0" w:space="0" w:color="auto"/>
        <w:right w:val="none" w:sz="0" w:space="0" w:color="auto"/>
      </w:divBdr>
    </w:div>
    <w:div w:id="896815089">
      <w:bodyDiv w:val="1"/>
      <w:marLeft w:val="0"/>
      <w:marRight w:val="0"/>
      <w:marTop w:val="0"/>
      <w:marBottom w:val="0"/>
      <w:divBdr>
        <w:top w:val="none" w:sz="0" w:space="0" w:color="auto"/>
        <w:left w:val="none" w:sz="0" w:space="0" w:color="auto"/>
        <w:bottom w:val="none" w:sz="0" w:space="0" w:color="auto"/>
        <w:right w:val="none" w:sz="0" w:space="0" w:color="auto"/>
      </w:divBdr>
    </w:div>
    <w:div w:id="896821079">
      <w:bodyDiv w:val="1"/>
      <w:marLeft w:val="0"/>
      <w:marRight w:val="0"/>
      <w:marTop w:val="0"/>
      <w:marBottom w:val="0"/>
      <w:divBdr>
        <w:top w:val="none" w:sz="0" w:space="0" w:color="auto"/>
        <w:left w:val="none" w:sz="0" w:space="0" w:color="auto"/>
        <w:bottom w:val="none" w:sz="0" w:space="0" w:color="auto"/>
        <w:right w:val="none" w:sz="0" w:space="0" w:color="auto"/>
      </w:divBdr>
    </w:div>
    <w:div w:id="898437648">
      <w:bodyDiv w:val="1"/>
      <w:marLeft w:val="0"/>
      <w:marRight w:val="0"/>
      <w:marTop w:val="0"/>
      <w:marBottom w:val="0"/>
      <w:divBdr>
        <w:top w:val="none" w:sz="0" w:space="0" w:color="auto"/>
        <w:left w:val="none" w:sz="0" w:space="0" w:color="auto"/>
        <w:bottom w:val="none" w:sz="0" w:space="0" w:color="auto"/>
        <w:right w:val="none" w:sz="0" w:space="0" w:color="auto"/>
      </w:divBdr>
    </w:div>
    <w:div w:id="898438678">
      <w:bodyDiv w:val="1"/>
      <w:marLeft w:val="0"/>
      <w:marRight w:val="0"/>
      <w:marTop w:val="0"/>
      <w:marBottom w:val="0"/>
      <w:divBdr>
        <w:top w:val="none" w:sz="0" w:space="0" w:color="auto"/>
        <w:left w:val="none" w:sz="0" w:space="0" w:color="auto"/>
        <w:bottom w:val="none" w:sz="0" w:space="0" w:color="auto"/>
        <w:right w:val="none" w:sz="0" w:space="0" w:color="auto"/>
      </w:divBdr>
    </w:div>
    <w:div w:id="898519184">
      <w:bodyDiv w:val="1"/>
      <w:marLeft w:val="0"/>
      <w:marRight w:val="0"/>
      <w:marTop w:val="0"/>
      <w:marBottom w:val="0"/>
      <w:divBdr>
        <w:top w:val="none" w:sz="0" w:space="0" w:color="auto"/>
        <w:left w:val="none" w:sz="0" w:space="0" w:color="auto"/>
        <w:bottom w:val="none" w:sz="0" w:space="0" w:color="auto"/>
        <w:right w:val="none" w:sz="0" w:space="0" w:color="auto"/>
      </w:divBdr>
    </w:div>
    <w:div w:id="898587258">
      <w:bodyDiv w:val="1"/>
      <w:marLeft w:val="0"/>
      <w:marRight w:val="0"/>
      <w:marTop w:val="0"/>
      <w:marBottom w:val="0"/>
      <w:divBdr>
        <w:top w:val="none" w:sz="0" w:space="0" w:color="auto"/>
        <w:left w:val="none" w:sz="0" w:space="0" w:color="auto"/>
        <w:bottom w:val="none" w:sz="0" w:space="0" w:color="auto"/>
        <w:right w:val="none" w:sz="0" w:space="0" w:color="auto"/>
      </w:divBdr>
    </w:div>
    <w:div w:id="899363957">
      <w:bodyDiv w:val="1"/>
      <w:marLeft w:val="0"/>
      <w:marRight w:val="0"/>
      <w:marTop w:val="0"/>
      <w:marBottom w:val="0"/>
      <w:divBdr>
        <w:top w:val="none" w:sz="0" w:space="0" w:color="auto"/>
        <w:left w:val="none" w:sz="0" w:space="0" w:color="auto"/>
        <w:bottom w:val="none" w:sz="0" w:space="0" w:color="auto"/>
        <w:right w:val="none" w:sz="0" w:space="0" w:color="auto"/>
      </w:divBdr>
    </w:div>
    <w:div w:id="899752921">
      <w:bodyDiv w:val="1"/>
      <w:marLeft w:val="0"/>
      <w:marRight w:val="0"/>
      <w:marTop w:val="0"/>
      <w:marBottom w:val="0"/>
      <w:divBdr>
        <w:top w:val="none" w:sz="0" w:space="0" w:color="auto"/>
        <w:left w:val="none" w:sz="0" w:space="0" w:color="auto"/>
        <w:bottom w:val="none" w:sz="0" w:space="0" w:color="auto"/>
        <w:right w:val="none" w:sz="0" w:space="0" w:color="auto"/>
      </w:divBdr>
    </w:div>
    <w:div w:id="899825438">
      <w:bodyDiv w:val="1"/>
      <w:marLeft w:val="0"/>
      <w:marRight w:val="0"/>
      <w:marTop w:val="0"/>
      <w:marBottom w:val="0"/>
      <w:divBdr>
        <w:top w:val="none" w:sz="0" w:space="0" w:color="auto"/>
        <w:left w:val="none" w:sz="0" w:space="0" w:color="auto"/>
        <w:bottom w:val="none" w:sz="0" w:space="0" w:color="auto"/>
        <w:right w:val="none" w:sz="0" w:space="0" w:color="auto"/>
      </w:divBdr>
    </w:div>
    <w:div w:id="899902371">
      <w:bodyDiv w:val="1"/>
      <w:marLeft w:val="0"/>
      <w:marRight w:val="0"/>
      <w:marTop w:val="0"/>
      <w:marBottom w:val="0"/>
      <w:divBdr>
        <w:top w:val="none" w:sz="0" w:space="0" w:color="auto"/>
        <w:left w:val="none" w:sz="0" w:space="0" w:color="auto"/>
        <w:bottom w:val="none" w:sz="0" w:space="0" w:color="auto"/>
        <w:right w:val="none" w:sz="0" w:space="0" w:color="auto"/>
      </w:divBdr>
    </w:div>
    <w:div w:id="900139485">
      <w:bodyDiv w:val="1"/>
      <w:marLeft w:val="0"/>
      <w:marRight w:val="0"/>
      <w:marTop w:val="0"/>
      <w:marBottom w:val="0"/>
      <w:divBdr>
        <w:top w:val="none" w:sz="0" w:space="0" w:color="auto"/>
        <w:left w:val="none" w:sz="0" w:space="0" w:color="auto"/>
        <w:bottom w:val="none" w:sz="0" w:space="0" w:color="auto"/>
        <w:right w:val="none" w:sz="0" w:space="0" w:color="auto"/>
      </w:divBdr>
    </w:div>
    <w:div w:id="900480157">
      <w:bodyDiv w:val="1"/>
      <w:marLeft w:val="0"/>
      <w:marRight w:val="0"/>
      <w:marTop w:val="0"/>
      <w:marBottom w:val="0"/>
      <w:divBdr>
        <w:top w:val="none" w:sz="0" w:space="0" w:color="auto"/>
        <w:left w:val="none" w:sz="0" w:space="0" w:color="auto"/>
        <w:bottom w:val="none" w:sz="0" w:space="0" w:color="auto"/>
        <w:right w:val="none" w:sz="0" w:space="0" w:color="auto"/>
      </w:divBdr>
    </w:div>
    <w:div w:id="900480420">
      <w:bodyDiv w:val="1"/>
      <w:marLeft w:val="0"/>
      <w:marRight w:val="0"/>
      <w:marTop w:val="0"/>
      <w:marBottom w:val="0"/>
      <w:divBdr>
        <w:top w:val="none" w:sz="0" w:space="0" w:color="auto"/>
        <w:left w:val="none" w:sz="0" w:space="0" w:color="auto"/>
        <w:bottom w:val="none" w:sz="0" w:space="0" w:color="auto"/>
        <w:right w:val="none" w:sz="0" w:space="0" w:color="auto"/>
      </w:divBdr>
    </w:div>
    <w:div w:id="900869262">
      <w:bodyDiv w:val="1"/>
      <w:marLeft w:val="0"/>
      <w:marRight w:val="0"/>
      <w:marTop w:val="0"/>
      <w:marBottom w:val="0"/>
      <w:divBdr>
        <w:top w:val="none" w:sz="0" w:space="0" w:color="auto"/>
        <w:left w:val="none" w:sz="0" w:space="0" w:color="auto"/>
        <w:bottom w:val="none" w:sz="0" w:space="0" w:color="auto"/>
        <w:right w:val="none" w:sz="0" w:space="0" w:color="auto"/>
      </w:divBdr>
    </w:div>
    <w:div w:id="900989140">
      <w:bodyDiv w:val="1"/>
      <w:marLeft w:val="0"/>
      <w:marRight w:val="0"/>
      <w:marTop w:val="0"/>
      <w:marBottom w:val="0"/>
      <w:divBdr>
        <w:top w:val="none" w:sz="0" w:space="0" w:color="auto"/>
        <w:left w:val="none" w:sz="0" w:space="0" w:color="auto"/>
        <w:bottom w:val="none" w:sz="0" w:space="0" w:color="auto"/>
        <w:right w:val="none" w:sz="0" w:space="0" w:color="auto"/>
      </w:divBdr>
    </w:div>
    <w:div w:id="901063213">
      <w:bodyDiv w:val="1"/>
      <w:marLeft w:val="0"/>
      <w:marRight w:val="0"/>
      <w:marTop w:val="0"/>
      <w:marBottom w:val="0"/>
      <w:divBdr>
        <w:top w:val="none" w:sz="0" w:space="0" w:color="auto"/>
        <w:left w:val="none" w:sz="0" w:space="0" w:color="auto"/>
        <w:bottom w:val="none" w:sz="0" w:space="0" w:color="auto"/>
        <w:right w:val="none" w:sz="0" w:space="0" w:color="auto"/>
      </w:divBdr>
    </w:div>
    <w:div w:id="901216216">
      <w:bodyDiv w:val="1"/>
      <w:marLeft w:val="0"/>
      <w:marRight w:val="0"/>
      <w:marTop w:val="0"/>
      <w:marBottom w:val="0"/>
      <w:divBdr>
        <w:top w:val="none" w:sz="0" w:space="0" w:color="auto"/>
        <w:left w:val="none" w:sz="0" w:space="0" w:color="auto"/>
        <w:bottom w:val="none" w:sz="0" w:space="0" w:color="auto"/>
        <w:right w:val="none" w:sz="0" w:space="0" w:color="auto"/>
      </w:divBdr>
    </w:div>
    <w:div w:id="901217242">
      <w:bodyDiv w:val="1"/>
      <w:marLeft w:val="0"/>
      <w:marRight w:val="0"/>
      <w:marTop w:val="0"/>
      <w:marBottom w:val="0"/>
      <w:divBdr>
        <w:top w:val="none" w:sz="0" w:space="0" w:color="auto"/>
        <w:left w:val="none" w:sz="0" w:space="0" w:color="auto"/>
        <w:bottom w:val="none" w:sz="0" w:space="0" w:color="auto"/>
        <w:right w:val="none" w:sz="0" w:space="0" w:color="auto"/>
      </w:divBdr>
    </w:div>
    <w:div w:id="901326843">
      <w:bodyDiv w:val="1"/>
      <w:marLeft w:val="0"/>
      <w:marRight w:val="0"/>
      <w:marTop w:val="0"/>
      <w:marBottom w:val="0"/>
      <w:divBdr>
        <w:top w:val="none" w:sz="0" w:space="0" w:color="auto"/>
        <w:left w:val="none" w:sz="0" w:space="0" w:color="auto"/>
        <w:bottom w:val="none" w:sz="0" w:space="0" w:color="auto"/>
        <w:right w:val="none" w:sz="0" w:space="0" w:color="auto"/>
      </w:divBdr>
    </w:div>
    <w:div w:id="901450163">
      <w:bodyDiv w:val="1"/>
      <w:marLeft w:val="0"/>
      <w:marRight w:val="0"/>
      <w:marTop w:val="0"/>
      <w:marBottom w:val="0"/>
      <w:divBdr>
        <w:top w:val="none" w:sz="0" w:space="0" w:color="auto"/>
        <w:left w:val="none" w:sz="0" w:space="0" w:color="auto"/>
        <w:bottom w:val="none" w:sz="0" w:space="0" w:color="auto"/>
        <w:right w:val="none" w:sz="0" w:space="0" w:color="auto"/>
      </w:divBdr>
    </w:div>
    <w:div w:id="901670381">
      <w:bodyDiv w:val="1"/>
      <w:marLeft w:val="0"/>
      <w:marRight w:val="0"/>
      <w:marTop w:val="0"/>
      <w:marBottom w:val="0"/>
      <w:divBdr>
        <w:top w:val="none" w:sz="0" w:space="0" w:color="auto"/>
        <w:left w:val="none" w:sz="0" w:space="0" w:color="auto"/>
        <w:bottom w:val="none" w:sz="0" w:space="0" w:color="auto"/>
        <w:right w:val="none" w:sz="0" w:space="0" w:color="auto"/>
      </w:divBdr>
    </w:div>
    <w:div w:id="902447569">
      <w:bodyDiv w:val="1"/>
      <w:marLeft w:val="0"/>
      <w:marRight w:val="0"/>
      <w:marTop w:val="0"/>
      <w:marBottom w:val="0"/>
      <w:divBdr>
        <w:top w:val="none" w:sz="0" w:space="0" w:color="auto"/>
        <w:left w:val="none" w:sz="0" w:space="0" w:color="auto"/>
        <w:bottom w:val="none" w:sz="0" w:space="0" w:color="auto"/>
        <w:right w:val="none" w:sz="0" w:space="0" w:color="auto"/>
      </w:divBdr>
    </w:div>
    <w:div w:id="902713321">
      <w:bodyDiv w:val="1"/>
      <w:marLeft w:val="0"/>
      <w:marRight w:val="0"/>
      <w:marTop w:val="0"/>
      <w:marBottom w:val="0"/>
      <w:divBdr>
        <w:top w:val="none" w:sz="0" w:space="0" w:color="auto"/>
        <w:left w:val="none" w:sz="0" w:space="0" w:color="auto"/>
        <w:bottom w:val="none" w:sz="0" w:space="0" w:color="auto"/>
        <w:right w:val="none" w:sz="0" w:space="0" w:color="auto"/>
      </w:divBdr>
    </w:div>
    <w:div w:id="902759033">
      <w:bodyDiv w:val="1"/>
      <w:marLeft w:val="0"/>
      <w:marRight w:val="0"/>
      <w:marTop w:val="0"/>
      <w:marBottom w:val="0"/>
      <w:divBdr>
        <w:top w:val="none" w:sz="0" w:space="0" w:color="auto"/>
        <w:left w:val="none" w:sz="0" w:space="0" w:color="auto"/>
        <w:bottom w:val="none" w:sz="0" w:space="0" w:color="auto"/>
        <w:right w:val="none" w:sz="0" w:space="0" w:color="auto"/>
      </w:divBdr>
    </w:div>
    <w:div w:id="902790766">
      <w:bodyDiv w:val="1"/>
      <w:marLeft w:val="0"/>
      <w:marRight w:val="0"/>
      <w:marTop w:val="0"/>
      <w:marBottom w:val="0"/>
      <w:divBdr>
        <w:top w:val="none" w:sz="0" w:space="0" w:color="auto"/>
        <w:left w:val="none" w:sz="0" w:space="0" w:color="auto"/>
        <w:bottom w:val="none" w:sz="0" w:space="0" w:color="auto"/>
        <w:right w:val="none" w:sz="0" w:space="0" w:color="auto"/>
      </w:divBdr>
    </w:div>
    <w:div w:id="903296415">
      <w:bodyDiv w:val="1"/>
      <w:marLeft w:val="0"/>
      <w:marRight w:val="0"/>
      <w:marTop w:val="0"/>
      <w:marBottom w:val="0"/>
      <w:divBdr>
        <w:top w:val="none" w:sz="0" w:space="0" w:color="auto"/>
        <w:left w:val="none" w:sz="0" w:space="0" w:color="auto"/>
        <w:bottom w:val="none" w:sz="0" w:space="0" w:color="auto"/>
        <w:right w:val="none" w:sz="0" w:space="0" w:color="auto"/>
      </w:divBdr>
    </w:div>
    <w:div w:id="903762935">
      <w:bodyDiv w:val="1"/>
      <w:marLeft w:val="0"/>
      <w:marRight w:val="0"/>
      <w:marTop w:val="0"/>
      <w:marBottom w:val="0"/>
      <w:divBdr>
        <w:top w:val="none" w:sz="0" w:space="0" w:color="auto"/>
        <w:left w:val="none" w:sz="0" w:space="0" w:color="auto"/>
        <w:bottom w:val="none" w:sz="0" w:space="0" w:color="auto"/>
        <w:right w:val="none" w:sz="0" w:space="0" w:color="auto"/>
      </w:divBdr>
    </w:div>
    <w:div w:id="903836841">
      <w:bodyDiv w:val="1"/>
      <w:marLeft w:val="0"/>
      <w:marRight w:val="0"/>
      <w:marTop w:val="0"/>
      <w:marBottom w:val="0"/>
      <w:divBdr>
        <w:top w:val="none" w:sz="0" w:space="0" w:color="auto"/>
        <w:left w:val="none" w:sz="0" w:space="0" w:color="auto"/>
        <w:bottom w:val="none" w:sz="0" w:space="0" w:color="auto"/>
        <w:right w:val="none" w:sz="0" w:space="0" w:color="auto"/>
      </w:divBdr>
    </w:div>
    <w:div w:id="904145161">
      <w:bodyDiv w:val="1"/>
      <w:marLeft w:val="0"/>
      <w:marRight w:val="0"/>
      <w:marTop w:val="0"/>
      <w:marBottom w:val="0"/>
      <w:divBdr>
        <w:top w:val="none" w:sz="0" w:space="0" w:color="auto"/>
        <w:left w:val="none" w:sz="0" w:space="0" w:color="auto"/>
        <w:bottom w:val="none" w:sz="0" w:space="0" w:color="auto"/>
        <w:right w:val="none" w:sz="0" w:space="0" w:color="auto"/>
      </w:divBdr>
    </w:div>
    <w:div w:id="904216864">
      <w:bodyDiv w:val="1"/>
      <w:marLeft w:val="0"/>
      <w:marRight w:val="0"/>
      <w:marTop w:val="0"/>
      <w:marBottom w:val="0"/>
      <w:divBdr>
        <w:top w:val="none" w:sz="0" w:space="0" w:color="auto"/>
        <w:left w:val="none" w:sz="0" w:space="0" w:color="auto"/>
        <w:bottom w:val="none" w:sz="0" w:space="0" w:color="auto"/>
        <w:right w:val="none" w:sz="0" w:space="0" w:color="auto"/>
      </w:divBdr>
    </w:div>
    <w:div w:id="904415020">
      <w:bodyDiv w:val="1"/>
      <w:marLeft w:val="0"/>
      <w:marRight w:val="0"/>
      <w:marTop w:val="0"/>
      <w:marBottom w:val="0"/>
      <w:divBdr>
        <w:top w:val="none" w:sz="0" w:space="0" w:color="auto"/>
        <w:left w:val="none" w:sz="0" w:space="0" w:color="auto"/>
        <w:bottom w:val="none" w:sz="0" w:space="0" w:color="auto"/>
        <w:right w:val="none" w:sz="0" w:space="0" w:color="auto"/>
      </w:divBdr>
    </w:div>
    <w:div w:id="904490403">
      <w:bodyDiv w:val="1"/>
      <w:marLeft w:val="0"/>
      <w:marRight w:val="0"/>
      <w:marTop w:val="0"/>
      <w:marBottom w:val="0"/>
      <w:divBdr>
        <w:top w:val="none" w:sz="0" w:space="0" w:color="auto"/>
        <w:left w:val="none" w:sz="0" w:space="0" w:color="auto"/>
        <w:bottom w:val="none" w:sz="0" w:space="0" w:color="auto"/>
        <w:right w:val="none" w:sz="0" w:space="0" w:color="auto"/>
      </w:divBdr>
    </w:div>
    <w:div w:id="904493081">
      <w:bodyDiv w:val="1"/>
      <w:marLeft w:val="0"/>
      <w:marRight w:val="0"/>
      <w:marTop w:val="0"/>
      <w:marBottom w:val="0"/>
      <w:divBdr>
        <w:top w:val="none" w:sz="0" w:space="0" w:color="auto"/>
        <w:left w:val="none" w:sz="0" w:space="0" w:color="auto"/>
        <w:bottom w:val="none" w:sz="0" w:space="0" w:color="auto"/>
        <w:right w:val="none" w:sz="0" w:space="0" w:color="auto"/>
      </w:divBdr>
    </w:div>
    <w:div w:id="904530173">
      <w:bodyDiv w:val="1"/>
      <w:marLeft w:val="0"/>
      <w:marRight w:val="0"/>
      <w:marTop w:val="0"/>
      <w:marBottom w:val="0"/>
      <w:divBdr>
        <w:top w:val="none" w:sz="0" w:space="0" w:color="auto"/>
        <w:left w:val="none" w:sz="0" w:space="0" w:color="auto"/>
        <w:bottom w:val="none" w:sz="0" w:space="0" w:color="auto"/>
        <w:right w:val="none" w:sz="0" w:space="0" w:color="auto"/>
      </w:divBdr>
    </w:div>
    <w:div w:id="904797939">
      <w:bodyDiv w:val="1"/>
      <w:marLeft w:val="0"/>
      <w:marRight w:val="0"/>
      <w:marTop w:val="0"/>
      <w:marBottom w:val="0"/>
      <w:divBdr>
        <w:top w:val="none" w:sz="0" w:space="0" w:color="auto"/>
        <w:left w:val="none" w:sz="0" w:space="0" w:color="auto"/>
        <w:bottom w:val="none" w:sz="0" w:space="0" w:color="auto"/>
        <w:right w:val="none" w:sz="0" w:space="0" w:color="auto"/>
      </w:divBdr>
    </w:div>
    <w:div w:id="904877779">
      <w:bodyDiv w:val="1"/>
      <w:marLeft w:val="0"/>
      <w:marRight w:val="0"/>
      <w:marTop w:val="0"/>
      <w:marBottom w:val="0"/>
      <w:divBdr>
        <w:top w:val="none" w:sz="0" w:space="0" w:color="auto"/>
        <w:left w:val="none" w:sz="0" w:space="0" w:color="auto"/>
        <w:bottom w:val="none" w:sz="0" w:space="0" w:color="auto"/>
        <w:right w:val="none" w:sz="0" w:space="0" w:color="auto"/>
      </w:divBdr>
    </w:div>
    <w:div w:id="905185953">
      <w:bodyDiv w:val="1"/>
      <w:marLeft w:val="0"/>
      <w:marRight w:val="0"/>
      <w:marTop w:val="0"/>
      <w:marBottom w:val="0"/>
      <w:divBdr>
        <w:top w:val="none" w:sz="0" w:space="0" w:color="auto"/>
        <w:left w:val="none" w:sz="0" w:space="0" w:color="auto"/>
        <w:bottom w:val="none" w:sz="0" w:space="0" w:color="auto"/>
        <w:right w:val="none" w:sz="0" w:space="0" w:color="auto"/>
      </w:divBdr>
    </w:div>
    <w:div w:id="905189200">
      <w:bodyDiv w:val="1"/>
      <w:marLeft w:val="0"/>
      <w:marRight w:val="0"/>
      <w:marTop w:val="0"/>
      <w:marBottom w:val="0"/>
      <w:divBdr>
        <w:top w:val="none" w:sz="0" w:space="0" w:color="auto"/>
        <w:left w:val="none" w:sz="0" w:space="0" w:color="auto"/>
        <w:bottom w:val="none" w:sz="0" w:space="0" w:color="auto"/>
        <w:right w:val="none" w:sz="0" w:space="0" w:color="auto"/>
      </w:divBdr>
    </w:div>
    <w:div w:id="905260172">
      <w:bodyDiv w:val="1"/>
      <w:marLeft w:val="0"/>
      <w:marRight w:val="0"/>
      <w:marTop w:val="0"/>
      <w:marBottom w:val="0"/>
      <w:divBdr>
        <w:top w:val="none" w:sz="0" w:space="0" w:color="auto"/>
        <w:left w:val="none" w:sz="0" w:space="0" w:color="auto"/>
        <w:bottom w:val="none" w:sz="0" w:space="0" w:color="auto"/>
        <w:right w:val="none" w:sz="0" w:space="0" w:color="auto"/>
      </w:divBdr>
    </w:div>
    <w:div w:id="905260244">
      <w:bodyDiv w:val="1"/>
      <w:marLeft w:val="0"/>
      <w:marRight w:val="0"/>
      <w:marTop w:val="0"/>
      <w:marBottom w:val="0"/>
      <w:divBdr>
        <w:top w:val="none" w:sz="0" w:space="0" w:color="auto"/>
        <w:left w:val="none" w:sz="0" w:space="0" w:color="auto"/>
        <w:bottom w:val="none" w:sz="0" w:space="0" w:color="auto"/>
        <w:right w:val="none" w:sz="0" w:space="0" w:color="auto"/>
      </w:divBdr>
    </w:div>
    <w:div w:id="905337684">
      <w:bodyDiv w:val="1"/>
      <w:marLeft w:val="0"/>
      <w:marRight w:val="0"/>
      <w:marTop w:val="0"/>
      <w:marBottom w:val="0"/>
      <w:divBdr>
        <w:top w:val="none" w:sz="0" w:space="0" w:color="auto"/>
        <w:left w:val="none" w:sz="0" w:space="0" w:color="auto"/>
        <w:bottom w:val="none" w:sz="0" w:space="0" w:color="auto"/>
        <w:right w:val="none" w:sz="0" w:space="0" w:color="auto"/>
      </w:divBdr>
    </w:div>
    <w:div w:id="905384537">
      <w:bodyDiv w:val="1"/>
      <w:marLeft w:val="0"/>
      <w:marRight w:val="0"/>
      <w:marTop w:val="0"/>
      <w:marBottom w:val="0"/>
      <w:divBdr>
        <w:top w:val="none" w:sz="0" w:space="0" w:color="auto"/>
        <w:left w:val="none" w:sz="0" w:space="0" w:color="auto"/>
        <w:bottom w:val="none" w:sz="0" w:space="0" w:color="auto"/>
        <w:right w:val="none" w:sz="0" w:space="0" w:color="auto"/>
      </w:divBdr>
    </w:div>
    <w:div w:id="906375720">
      <w:bodyDiv w:val="1"/>
      <w:marLeft w:val="0"/>
      <w:marRight w:val="0"/>
      <w:marTop w:val="0"/>
      <w:marBottom w:val="0"/>
      <w:divBdr>
        <w:top w:val="none" w:sz="0" w:space="0" w:color="auto"/>
        <w:left w:val="none" w:sz="0" w:space="0" w:color="auto"/>
        <w:bottom w:val="none" w:sz="0" w:space="0" w:color="auto"/>
        <w:right w:val="none" w:sz="0" w:space="0" w:color="auto"/>
      </w:divBdr>
    </w:div>
    <w:div w:id="906576563">
      <w:bodyDiv w:val="1"/>
      <w:marLeft w:val="0"/>
      <w:marRight w:val="0"/>
      <w:marTop w:val="0"/>
      <w:marBottom w:val="0"/>
      <w:divBdr>
        <w:top w:val="none" w:sz="0" w:space="0" w:color="auto"/>
        <w:left w:val="none" w:sz="0" w:space="0" w:color="auto"/>
        <w:bottom w:val="none" w:sz="0" w:space="0" w:color="auto"/>
        <w:right w:val="none" w:sz="0" w:space="0" w:color="auto"/>
      </w:divBdr>
    </w:div>
    <w:div w:id="906722100">
      <w:bodyDiv w:val="1"/>
      <w:marLeft w:val="0"/>
      <w:marRight w:val="0"/>
      <w:marTop w:val="0"/>
      <w:marBottom w:val="0"/>
      <w:divBdr>
        <w:top w:val="none" w:sz="0" w:space="0" w:color="auto"/>
        <w:left w:val="none" w:sz="0" w:space="0" w:color="auto"/>
        <w:bottom w:val="none" w:sz="0" w:space="0" w:color="auto"/>
        <w:right w:val="none" w:sz="0" w:space="0" w:color="auto"/>
      </w:divBdr>
    </w:div>
    <w:div w:id="906888587">
      <w:bodyDiv w:val="1"/>
      <w:marLeft w:val="0"/>
      <w:marRight w:val="0"/>
      <w:marTop w:val="0"/>
      <w:marBottom w:val="0"/>
      <w:divBdr>
        <w:top w:val="none" w:sz="0" w:space="0" w:color="auto"/>
        <w:left w:val="none" w:sz="0" w:space="0" w:color="auto"/>
        <w:bottom w:val="none" w:sz="0" w:space="0" w:color="auto"/>
        <w:right w:val="none" w:sz="0" w:space="0" w:color="auto"/>
      </w:divBdr>
    </w:div>
    <w:div w:id="907347480">
      <w:bodyDiv w:val="1"/>
      <w:marLeft w:val="0"/>
      <w:marRight w:val="0"/>
      <w:marTop w:val="0"/>
      <w:marBottom w:val="0"/>
      <w:divBdr>
        <w:top w:val="none" w:sz="0" w:space="0" w:color="auto"/>
        <w:left w:val="none" w:sz="0" w:space="0" w:color="auto"/>
        <w:bottom w:val="none" w:sz="0" w:space="0" w:color="auto"/>
        <w:right w:val="none" w:sz="0" w:space="0" w:color="auto"/>
      </w:divBdr>
    </w:div>
    <w:div w:id="907496543">
      <w:bodyDiv w:val="1"/>
      <w:marLeft w:val="0"/>
      <w:marRight w:val="0"/>
      <w:marTop w:val="0"/>
      <w:marBottom w:val="0"/>
      <w:divBdr>
        <w:top w:val="none" w:sz="0" w:space="0" w:color="auto"/>
        <w:left w:val="none" w:sz="0" w:space="0" w:color="auto"/>
        <w:bottom w:val="none" w:sz="0" w:space="0" w:color="auto"/>
        <w:right w:val="none" w:sz="0" w:space="0" w:color="auto"/>
      </w:divBdr>
    </w:div>
    <w:div w:id="907570637">
      <w:bodyDiv w:val="1"/>
      <w:marLeft w:val="0"/>
      <w:marRight w:val="0"/>
      <w:marTop w:val="0"/>
      <w:marBottom w:val="0"/>
      <w:divBdr>
        <w:top w:val="none" w:sz="0" w:space="0" w:color="auto"/>
        <w:left w:val="none" w:sz="0" w:space="0" w:color="auto"/>
        <w:bottom w:val="none" w:sz="0" w:space="0" w:color="auto"/>
        <w:right w:val="none" w:sz="0" w:space="0" w:color="auto"/>
      </w:divBdr>
    </w:div>
    <w:div w:id="907614648">
      <w:bodyDiv w:val="1"/>
      <w:marLeft w:val="0"/>
      <w:marRight w:val="0"/>
      <w:marTop w:val="0"/>
      <w:marBottom w:val="0"/>
      <w:divBdr>
        <w:top w:val="none" w:sz="0" w:space="0" w:color="auto"/>
        <w:left w:val="none" w:sz="0" w:space="0" w:color="auto"/>
        <w:bottom w:val="none" w:sz="0" w:space="0" w:color="auto"/>
        <w:right w:val="none" w:sz="0" w:space="0" w:color="auto"/>
      </w:divBdr>
    </w:div>
    <w:div w:id="907812899">
      <w:bodyDiv w:val="1"/>
      <w:marLeft w:val="0"/>
      <w:marRight w:val="0"/>
      <w:marTop w:val="0"/>
      <w:marBottom w:val="0"/>
      <w:divBdr>
        <w:top w:val="none" w:sz="0" w:space="0" w:color="auto"/>
        <w:left w:val="none" w:sz="0" w:space="0" w:color="auto"/>
        <w:bottom w:val="none" w:sz="0" w:space="0" w:color="auto"/>
        <w:right w:val="none" w:sz="0" w:space="0" w:color="auto"/>
      </w:divBdr>
    </w:div>
    <w:div w:id="907882841">
      <w:bodyDiv w:val="1"/>
      <w:marLeft w:val="0"/>
      <w:marRight w:val="0"/>
      <w:marTop w:val="0"/>
      <w:marBottom w:val="0"/>
      <w:divBdr>
        <w:top w:val="none" w:sz="0" w:space="0" w:color="auto"/>
        <w:left w:val="none" w:sz="0" w:space="0" w:color="auto"/>
        <w:bottom w:val="none" w:sz="0" w:space="0" w:color="auto"/>
        <w:right w:val="none" w:sz="0" w:space="0" w:color="auto"/>
      </w:divBdr>
    </w:div>
    <w:div w:id="908347612">
      <w:bodyDiv w:val="1"/>
      <w:marLeft w:val="0"/>
      <w:marRight w:val="0"/>
      <w:marTop w:val="0"/>
      <w:marBottom w:val="0"/>
      <w:divBdr>
        <w:top w:val="none" w:sz="0" w:space="0" w:color="auto"/>
        <w:left w:val="none" w:sz="0" w:space="0" w:color="auto"/>
        <w:bottom w:val="none" w:sz="0" w:space="0" w:color="auto"/>
        <w:right w:val="none" w:sz="0" w:space="0" w:color="auto"/>
      </w:divBdr>
    </w:div>
    <w:div w:id="908535825">
      <w:bodyDiv w:val="1"/>
      <w:marLeft w:val="0"/>
      <w:marRight w:val="0"/>
      <w:marTop w:val="0"/>
      <w:marBottom w:val="0"/>
      <w:divBdr>
        <w:top w:val="none" w:sz="0" w:space="0" w:color="auto"/>
        <w:left w:val="none" w:sz="0" w:space="0" w:color="auto"/>
        <w:bottom w:val="none" w:sz="0" w:space="0" w:color="auto"/>
        <w:right w:val="none" w:sz="0" w:space="0" w:color="auto"/>
      </w:divBdr>
    </w:div>
    <w:div w:id="908537261">
      <w:bodyDiv w:val="1"/>
      <w:marLeft w:val="0"/>
      <w:marRight w:val="0"/>
      <w:marTop w:val="0"/>
      <w:marBottom w:val="0"/>
      <w:divBdr>
        <w:top w:val="none" w:sz="0" w:space="0" w:color="auto"/>
        <w:left w:val="none" w:sz="0" w:space="0" w:color="auto"/>
        <w:bottom w:val="none" w:sz="0" w:space="0" w:color="auto"/>
        <w:right w:val="none" w:sz="0" w:space="0" w:color="auto"/>
      </w:divBdr>
    </w:div>
    <w:div w:id="908539688">
      <w:bodyDiv w:val="1"/>
      <w:marLeft w:val="0"/>
      <w:marRight w:val="0"/>
      <w:marTop w:val="0"/>
      <w:marBottom w:val="0"/>
      <w:divBdr>
        <w:top w:val="none" w:sz="0" w:space="0" w:color="auto"/>
        <w:left w:val="none" w:sz="0" w:space="0" w:color="auto"/>
        <w:bottom w:val="none" w:sz="0" w:space="0" w:color="auto"/>
        <w:right w:val="none" w:sz="0" w:space="0" w:color="auto"/>
      </w:divBdr>
    </w:div>
    <w:div w:id="908661229">
      <w:bodyDiv w:val="1"/>
      <w:marLeft w:val="0"/>
      <w:marRight w:val="0"/>
      <w:marTop w:val="0"/>
      <w:marBottom w:val="0"/>
      <w:divBdr>
        <w:top w:val="none" w:sz="0" w:space="0" w:color="auto"/>
        <w:left w:val="none" w:sz="0" w:space="0" w:color="auto"/>
        <w:bottom w:val="none" w:sz="0" w:space="0" w:color="auto"/>
        <w:right w:val="none" w:sz="0" w:space="0" w:color="auto"/>
      </w:divBdr>
    </w:div>
    <w:div w:id="908923899">
      <w:bodyDiv w:val="1"/>
      <w:marLeft w:val="0"/>
      <w:marRight w:val="0"/>
      <w:marTop w:val="0"/>
      <w:marBottom w:val="0"/>
      <w:divBdr>
        <w:top w:val="none" w:sz="0" w:space="0" w:color="auto"/>
        <w:left w:val="none" w:sz="0" w:space="0" w:color="auto"/>
        <w:bottom w:val="none" w:sz="0" w:space="0" w:color="auto"/>
        <w:right w:val="none" w:sz="0" w:space="0" w:color="auto"/>
      </w:divBdr>
    </w:div>
    <w:div w:id="909075592">
      <w:bodyDiv w:val="1"/>
      <w:marLeft w:val="0"/>
      <w:marRight w:val="0"/>
      <w:marTop w:val="0"/>
      <w:marBottom w:val="0"/>
      <w:divBdr>
        <w:top w:val="none" w:sz="0" w:space="0" w:color="auto"/>
        <w:left w:val="none" w:sz="0" w:space="0" w:color="auto"/>
        <w:bottom w:val="none" w:sz="0" w:space="0" w:color="auto"/>
        <w:right w:val="none" w:sz="0" w:space="0" w:color="auto"/>
      </w:divBdr>
    </w:div>
    <w:div w:id="909120388">
      <w:bodyDiv w:val="1"/>
      <w:marLeft w:val="0"/>
      <w:marRight w:val="0"/>
      <w:marTop w:val="0"/>
      <w:marBottom w:val="0"/>
      <w:divBdr>
        <w:top w:val="none" w:sz="0" w:space="0" w:color="auto"/>
        <w:left w:val="none" w:sz="0" w:space="0" w:color="auto"/>
        <w:bottom w:val="none" w:sz="0" w:space="0" w:color="auto"/>
        <w:right w:val="none" w:sz="0" w:space="0" w:color="auto"/>
      </w:divBdr>
    </w:div>
    <w:div w:id="909267934">
      <w:bodyDiv w:val="1"/>
      <w:marLeft w:val="0"/>
      <w:marRight w:val="0"/>
      <w:marTop w:val="0"/>
      <w:marBottom w:val="0"/>
      <w:divBdr>
        <w:top w:val="none" w:sz="0" w:space="0" w:color="auto"/>
        <w:left w:val="none" w:sz="0" w:space="0" w:color="auto"/>
        <w:bottom w:val="none" w:sz="0" w:space="0" w:color="auto"/>
        <w:right w:val="none" w:sz="0" w:space="0" w:color="auto"/>
      </w:divBdr>
    </w:div>
    <w:div w:id="909383240">
      <w:bodyDiv w:val="1"/>
      <w:marLeft w:val="0"/>
      <w:marRight w:val="0"/>
      <w:marTop w:val="0"/>
      <w:marBottom w:val="0"/>
      <w:divBdr>
        <w:top w:val="none" w:sz="0" w:space="0" w:color="auto"/>
        <w:left w:val="none" w:sz="0" w:space="0" w:color="auto"/>
        <w:bottom w:val="none" w:sz="0" w:space="0" w:color="auto"/>
        <w:right w:val="none" w:sz="0" w:space="0" w:color="auto"/>
      </w:divBdr>
    </w:div>
    <w:div w:id="909462718">
      <w:bodyDiv w:val="1"/>
      <w:marLeft w:val="0"/>
      <w:marRight w:val="0"/>
      <w:marTop w:val="0"/>
      <w:marBottom w:val="0"/>
      <w:divBdr>
        <w:top w:val="none" w:sz="0" w:space="0" w:color="auto"/>
        <w:left w:val="none" w:sz="0" w:space="0" w:color="auto"/>
        <w:bottom w:val="none" w:sz="0" w:space="0" w:color="auto"/>
        <w:right w:val="none" w:sz="0" w:space="0" w:color="auto"/>
      </w:divBdr>
    </w:div>
    <w:div w:id="909658580">
      <w:bodyDiv w:val="1"/>
      <w:marLeft w:val="0"/>
      <w:marRight w:val="0"/>
      <w:marTop w:val="0"/>
      <w:marBottom w:val="0"/>
      <w:divBdr>
        <w:top w:val="none" w:sz="0" w:space="0" w:color="auto"/>
        <w:left w:val="none" w:sz="0" w:space="0" w:color="auto"/>
        <w:bottom w:val="none" w:sz="0" w:space="0" w:color="auto"/>
        <w:right w:val="none" w:sz="0" w:space="0" w:color="auto"/>
      </w:divBdr>
    </w:div>
    <w:div w:id="909777273">
      <w:bodyDiv w:val="1"/>
      <w:marLeft w:val="0"/>
      <w:marRight w:val="0"/>
      <w:marTop w:val="0"/>
      <w:marBottom w:val="0"/>
      <w:divBdr>
        <w:top w:val="none" w:sz="0" w:space="0" w:color="auto"/>
        <w:left w:val="none" w:sz="0" w:space="0" w:color="auto"/>
        <w:bottom w:val="none" w:sz="0" w:space="0" w:color="auto"/>
        <w:right w:val="none" w:sz="0" w:space="0" w:color="auto"/>
      </w:divBdr>
    </w:div>
    <w:div w:id="909927224">
      <w:bodyDiv w:val="1"/>
      <w:marLeft w:val="0"/>
      <w:marRight w:val="0"/>
      <w:marTop w:val="0"/>
      <w:marBottom w:val="0"/>
      <w:divBdr>
        <w:top w:val="none" w:sz="0" w:space="0" w:color="auto"/>
        <w:left w:val="none" w:sz="0" w:space="0" w:color="auto"/>
        <w:bottom w:val="none" w:sz="0" w:space="0" w:color="auto"/>
        <w:right w:val="none" w:sz="0" w:space="0" w:color="auto"/>
      </w:divBdr>
    </w:div>
    <w:div w:id="909997749">
      <w:bodyDiv w:val="1"/>
      <w:marLeft w:val="0"/>
      <w:marRight w:val="0"/>
      <w:marTop w:val="0"/>
      <w:marBottom w:val="0"/>
      <w:divBdr>
        <w:top w:val="none" w:sz="0" w:space="0" w:color="auto"/>
        <w:left w:val="none" w:sz="0" w:space="0" w:color="auto"/>
        <w:bottom w:val="none" w:sz="0" w:space="0" w:color="auto"/>
        <w:right w:val="none" w:sz="0" w:space="0" w:color="auto"/>
      </w:divBdr>
    </w:div>
    <w:div w:id="910306791">
      <w:bodyDiv w:val="1"/>
      <w:marLeft w:val="0"/>
      <w:marRight w:val="0"/>
      <w:marTop w:val="0"/>
      <w:marBottom w:val="0"/>
      <w:divBdr>
        <w:top w:val="none" w:sz="0" w:space="0" w:color="auto"/>
        <w:left w:val="none" w:sz="0" w:space="0" w:color="auto"/>
        <w:bottom w:val="none" w:sz="0" w:space="0" w:color="auto"/>
        <w:right w:val="none" w:sz="0" w:space="0" w:color="auto"/>
      </w:divBdr>
    </w:div>
    <w:div w:id="910623937">
      <w:bodyDiv w:val="1"/>
      <w:marLeft w:val="0"/>
      <w:marRight w:val="0"/>
      <w:marTop w:val="0"/>
      <w:marBottom w:val="0"/>
      <w:divBdr>
        <w:top w:val="none" w:sz="0" w:space="0" w:color="auto"/>
        <w:left w:val="none" w:sz="0" w:space="0" w:color="auto"/>
        <w:bottom w:val="none" w:sz="0" w:space="0" w:color="auto"/>
        <w:right w:val="none" w:sz="0" w:space="0" w:color="auto"/>
      </w:divBdr>
    </w:div>
    <w:div w:id="910964173">
      <w:bodyDiv w:val="1"/>
      <w:marLeft w:val="0"/>
      <w:marRight w:val="0"/>
      <w:marTop w:val="0"/>
      <w:marBottom w:val="0"/>
      <w:divBdr>
        <w:top w:val="none" w:sz="0" w:space="0" w:color="auto"/>
        <w:left w:val="none" w:sz="0" w:space="0" w:color="auto"/>
        <w:bottom w:val="none" w:sz="0" w:space="0" w:color="auto"/>
        <w:right w:val="none" w:sz="0" w:space="0" w:color="auto"/>
      </w:divBdr>
    </w:div>
    <w:div w:id="911089558">
      <w:bodyDiv w:val="1"/>
      <w:marLeft w:val="0"/>
      <w:marRight w:val="0"/>
      <w:marTop w:val="0"/>
      <w:marBottom w:val="0"/>
      <w:divBdr>
        <w:top w:val="none" w:sz="0" w:space="0" w:color="auto"/>
        <w:left w:val="none" w:sz="0" w:space="0" w:color="auto"/>
        <w:bottom w:val="none" w:sz="0" w:space="0" w:color="auto"/>
        <w:right w:val="none" w:sz="0" w:space="0" w:color="auto"/>
      </w:divBdr>
    </w:div>
    <w:div w:id="911428371">
      <w:bodyDiv w:val="1"/>
      <w:marLeft w:val="0"/>
      <w:marRight w:val="0"/>
      <w:marTop w:val="0"/>
      <w:marBottom w:val="0"/>
      <w:divBdr>
        <w:top w:val="none" w:sz="0" w:space="0" w:color="auto"/>
        <w:left w:val="none" w:sz="0" w:space="0" w:color="auto"/>
        <w:bottom w:val="none" w:sz="0" w:space="0" w:color="auto"/>
        <w:right w:val="none" w:sz="0" w:space="0" w:color="auto"/>
      </w:divBdr>
    </w:div>
    <w:div w:id="911475275">
      <w:bodyDiv w:val="1"/>
      <w:marLeft w:val="0"/>
      <w:marRight w:val="0"/>
      <w:marTop w:val="0"/>
      <w:marBottom w:val="0"/>
      <w:divBdr>
        <w:top w:val="none" w:sz="0" w:space="0" w:color="auto"/>
        <w:left w:val="none" w:sz="0" w:space="0" w:color="auto"/>
        <w:bottom w:val="none" w:sz="0" w:space="0" w:color="auto"/>
        <w:right w:val="none" w:sz="0" w:space="0" w:color="auto"/>
      </w:divBdr>
    </w:div>
    <w:div w:id="911963047">
      <w:bodyDiv w:val="1"/>
      <w:marLeft w:val="0"/>
      <w:marRight w:val="0"/>
      <w:marTop w:val="0"/>
      <w:marBottom w:val="0"/>
      <w:divBdr>
        <w:top w:val="none" w:sz="0" w:space="0" w:color="auto"/>
        <w:left w:val="none" w:sz="0" w:space="0" w:color="auto"/>
        <w:bottom w:val="none" w:sz="0" w:space="0" w:color="auto"/>
        <w:right w:val="none" w:sz="0" w:space="0" w:color="auto"/>
      </w:divBdr>
    </w:div>
    <w:div w:id="912009737">
      <w:bodyDiv w:val="1"/>
      <w:marLeft w:val="0"/>
      <w:marRight w:val="0"/>
      <w:marTop w:val="0"/>
      <w:marBottom w:val="0"/>
      <w:divBdr>
        <w:top w:val="none" w:sz="0" w:space="0" w:color="auto"/>
        <w:left w:val="none" w:sz="0" w:space="0" w:color="auto"/>
        <w:bottom w:val="none" w:sz="0" w:space="0" w:color="auto"/>
        <w:right w:val="none" w:sz="0" w:space="0" w:color="auto"/>
      </w:divBdr>
    </w:div>
    <w:div w:id="912086142">
      <w:bodyDiv w:val="1"/>
      <w:marLeft w:val="0"/>
      <w:marRight w:val="0"/>
      <w:marTop w:val="0"/>
      <w:marBottom w:val="0"/>
      <w:divBdr>
        <w:top w:val="none" w:sz="0" w:space="0" w:color="auto"/>
        <w:left w:val="none" w:sz="0" w:space="0" w:color="auto"/>
        <w:bottom w:val="none" w:sz="0" w:space="0" w:color="auto"/>
        <w:right w:val="none" w:sz="0" w:space="0" w:color="auto"/>
      </w:divBdr>
    </w:div>
    <w:div w:id="912199937">
      <w:bodyDiv w:val="1"/>
      <w:marLeft w:val="0"/>
      <w:marRight w:val="0"/>
      <w:marTop w:val="0"/>
      <w:marBottom w:val="0"/>
      <w:divBdr>
        <w:top w:val="none" w:sz="0" w:space="0" w:color="auto"/>
        <w:left w:val="none" w:sz="0" w:space="0" w:color="auto"/>
        <w:bottom w:val="none" w:sz="0" w:space="0" w:color="auto"/>
        <w:right w:val="none" w:sz="0" w:space="0" w:color="auto"/>
      </w:divBdr>
    </w:div>
    <w:div w:id="912424845">
      <w:bodyDiv w:val="1"/>
      <w:marLeft w:val="0"/>
      <w:marRight w:val="0"/>
      <w:marTop w:val="0"/>
      <w:marBottom w:val="0"/>
      <w:divBdr>
        <w:top w:val="none" w:sz="0" w:space="0" w:color="auto"/>
        <w:left w:val="none" w:sz="0" w:space="0" w:color="auto"/>
        <w:bottom w:val="none" w:sz="0" w:space="0" w:color="auto"/>
        <w:right w:val="none" w:sz="0" w:space="0" w:color="auto"/>
      </w:divBdr>
    </w:div>
    <w:div w:id="912472720">
      <w:bodyDiv w:val="1"/>
      <w:marLeft w:val="0"/>
      <w:marRight w:val="0"/>
      <w:marTop w:val="0"/>
      <w:marBottom w:val="0"/>
      <w:divBdr>
        <w:top w:val="none" w:sz="0" w:space="0" w:color="auto"/>
        <w:left w:val="none" w:sz="0" w:space="0" w:color="auto"/>
        <w:bottom w:val="none" w:sz="0" w:space="0" w:color="auto"/>
        <w:right w:val="none" w:sz="0" w:space="0" w:color="auto"/>
      </w:divBdr>
    </w:div>
    <w:div w:id="912547764">
      <w:bodyDiv w:val="1"/>
      <w:marLeft w:val="0"/>
      <w:marRight w:val="0"/>
      <w:marTop w:val="0"/>
      <w:marBottom w:val="0"/>
      <w:divBdr>
        <w:top w:val="none" w:sz="0" w:space="0" w:color="auto"/>
        <w:left w:val="none" w:sz="0" w:space="0" w:color="auto"/>
        <w:bottom w:val="none" w:sz="0" w:space="0" w:color="auto"/>
        <w:right w:val="none" w:sz="0" w:space="0" w:color="auto"/>
      </w:divBdr>
    </w:div>
    <w:div w:id="912616999">
      <w:bodyDiv w:val="1"/>
      <w:marLeft w:val="0"/>
      <w:marRight w:val="0"/>
      <w:marTop w:val="0"/>
      <w:marBottom w:val="0"/>
      <w:divBdr>
        <w:top w:val="none" w:sz="0" w:space="0" w:color="auto"/>
        <w:left w:val="none" w:sz="0" w:space="0" w:color="auto"/>
        <w:bottom w:val="none" w:sz="0" w:space="0" w:color="auto"/>
        <w:right w:val="none" w:sz="0" w:space="0" w:color="auto"/>
      </w:divBdr>
    </w:div>
    <w:div w:id="912810382">
      <w:bodyDiv w:val="1"/>
      <w:marLeft w:val="0"/>
      <w:marRight w:val="0"/>
      <w:marTop w:val="0"/>
      <w:marBottom w:val="0"/>
      <w:divBdr>
        <w:top w:val="none" w:sz="0" w:space="0" w:color="auto"/>
        <w:left w:val="none" w:sz="0" w:space="0" w:color="auto"/>
        <w:bottom w:val="none" w:sz="0" w:space="0" w:color="auto"/>
        <w:right w:val="none" w:sz="0" w:space="0" w:color="auto"/>
      </w:divBdr>
    </w:div>
    <w:div w:id="912814700">
      <w:bodyDiv w:val="1"/>
      <w:marLeft w:val="0"/>
      <w:marRight w:val="0"/>
      <w:marTop w:val="0"/>
      <w:marBottom w:val="0"/>
      <w:divBdr>
        <w:top w:val="none" w:sz="0" w:space="0" w:color="auto"/>
        <w:left w:val="none" w:sz="0" w:space="0" w:color="auto"/>
        <w:bottom w:val="none" w:sz="0" w:space="0" w:color="auto"/>
        <w:right w:val="none" w:sz="0" w:space="0" w:color="auto"/>
      </w:divBdr>
    </w:div>
    <w:div w:id="912928805">
      <w:bodyDiv w:val="1"/>
      <w:marLeft w:val="0"/>
      <w:marRight w:val="0"/>
      <w:marTop w:val="0"/>
      <w:marBottom w:val="0"/>
      <w:divBdr>
        <w:top w:val="none" w:sz="0" w:space="0" w:color="auto"/>
        <w:left w:val="none" w:sz="0" w:space="0" w:color="auto"/>
        <w:bottom w:val="none" w:sz="0" w:space="0" w:color="auto"/>
        <w:right w:val="none" w:sz="0" w:space="0" w:color="auto"/>
      </w:divBdr>
    </w:div>
    <w:div w:id="912935841">
      <w:bodyDiv w:val="1"/>
      <w:marLeft w:val="0"/>
      <w:marRight w:val="0"/>
      <w:marTop w:val="0"/>
      <w:marBottom w:val="0"/>
      <w:divBdr>
        <w:top w:val="none" w:sz="0" w:space="0" w:color="auto"/>
        <w:left w:val="none" w:sz="0" w:space="0" w:color="auto"/>
        <w:bottom w:val="none" w:sz="0" w:space="0" w:color="auto"/>
        <w:right w:val="none" w:sz="0" w:space="0" w:color="auto"/>
      </w:divBdr>
    </w:div>
    <w:div w:id="912937053">
      <w:bodyDiv w:val="1"/>
      <w:marLeft w:val="0"/>
      <w:marRight w:val="0"/>
      <w:marTop w:val="0"/>
      <w:marBottom w:val="0"/>
      <w:divBdr>
        <w:top w:val="none" w:sz="0" w:space="0" w:color="auto"/>
        <w:left w:val="none" w:sz="0" w:space="0" w:color="auto"/>
        <w:bottom w:val="none" w:sz="0" w:space="0" w:color="auto"/>
        <w:right w:val="none" w:sz="0" w:space="0" w:color="auto"/>
      </w:divBdr>
    </w:div>
    <w:div w:id="913051802">
      <w:bodyDiv w:val="1"/>
      <w:marLeft w:val="0"/>
      <w:marRight w:val="0"/>
      <w:marTop w:val="0"/>
      <w:marBottom w:val="0"/>
      <w:divBdr>
        <w:top w:val="none" w:sz="0" w:space="0" w:color="auto"/>
        <w:left w:val="none" w:sz="0" w:space="0" w:color="auto"/>
        <w:bottom w:val="none" w:sz="0" w:space="0" w:color="auto"/>
        <w:right w:val="none" w:sz="0" w:space="0" w:color="auto"/>
      </w:divBdr>
    </w:div>
    <w:div w:id="913129741">
      <w:bodyDiv w:val="1"/>
      <w:marLeft w:val="0"/>
      <w:marRight w:val="0"/>
      <w:marTop w:val="0"/>
      <w:marBottom w:val="0"/>
      <w:divBdr>
        <w:top w:val="none" w:sz="0" w:space="0" w:color="auto"/>
        <w:left w:val="none" w:sz="0" w:space="0" w:color="auto"/>
        <w:bottom w:val="none" w:sz="0" w:space="0" w:color="auto"/>
        <w:right w:val="none" w:sz="0" w:space="0" w:color="auto"/>
      </w:divBdr>
    </w:div>
    <w:div w:id="913317527">
      <w:bodyDiv w:val="1"/>
      <w:marLeft w:val="0"/>
      <w:marRight w:val="0"/>
      <w:marTop w:val="0"/>
      <w:marBottom w:val="0"/>
      <w:divBdr>
        <w:top w:val="none" w:sz="0" w:space="0" w:color="auto"/>
        <w:left w:val="none" w:sz="0" w:space="0" w:color="auto"/>
        <w:bottom w:val="none" w:sz="0" w:space="0" w:color="auto"/>
        <w:right w:val="none" w:sz="0" w:space="0" w:color="auto"/>
      </w:divBdr>
    </w:div>
    <w:div w:id="913318053">
      <w:bodyDiv w:val="1"/>
      <w:marLeft w:val="0"/>
      <w:marRight w:val="0"/>
      <w:marTop w:val="0"/>
      <w:marBottom w:val="0"/>
      <w:divBdr>
        <w:top w:val="none" w:sz="0" w:space="0" w:color="auto"/>
        <w:left w:val="none" w:sz="0" w:space="0" w:color="auto"/>
        <w:bottom w:val="none" w:sz="0" w:space="0" w:color="auto"/>
        <w:right w:val="none" w:sz="0" w:space="0" w:color="auto"/>
      </w:divBdr>
    </w:div>
    <w:div w:id="913441709">
      <w:bodyDiv w:val="1"/>
      <w:marLeft w:val="0"/>
      <w:marRight w:val="0"/>
      <w:marTop w:val="0"/>
      <w:marBottom w:val="0"/>
      <w:divBdr>
        <w:top w:val="none" w:sz="0" w:space="0" w:color="auto"/>
        <w:left w:val="none" w:sz="0" w:space="0" w:color="auto"/>
        <w:bottom w:val="none" w:sz="0" w:space="0" w:color="auto"/>
        <w:right w:val="none" w:sz="0" w:space="0" w:color="auto"/>
      </w:divBdr>
    </w:div>
    <w:div w:id="913586455">
      <w:bodyDiv w:val="1"/>
      <w:marLeft w:val="0"/>
      <w:marRight w:val="0"/>
      <w:marTop w:val="0"/>
      <w:marBottom w:val="0"/>
      <w:divBdr>
        <w:top w:val="none" w:sz="0" w:space="0" w:color="auto"/>
        <w:left w:val="none" w:sz="0" w:space="0" w:color="auto"/>
        <w:bottom w:val="none" w:sz="0" w:space="0" w:color="auto"/>
        <w:right w:val="none" w:sz="0" w:space="0" w:color="auto"/>
      </w:divBdr>
    </w:div>
    <w:div w:id="913592649">
      <w:bodyDiv w:val="1"/>
      <w:marLeft w:val="0"/>
      <w:marRight w:val="0"/>
      <w:marTop w:val="0"/>
      <w:marBottom w:val="0"/>
      <w:divBdr>
        <w:top w:val="none" w:sz="0" w:space="0" w:color="auto"/>
        <w:left w:val="none" w:sz="0" w:space="0" w:color="auto"/>
        <w:bottom w:val="none" w:sz="0" w:space="0" w:color="auto"/>
        <w:right w:val="none" w:sz="0" w:space="0" w:color="auto"/>
      </w:divBdr>
    </w:div>
    <w:div w:id="913709764">
      <w:bodyDiv w:val="1"/>
      <w:marLeft w:val="0"/>
      <w:marRight w:val="0"/>
      <w:marTop w:val="0"/>
      <w:marBottom w:val="0"/>
      <w:divBdr>
        <w:top w:val="none" w:sz="0" w:space="0" w:color="auto"/>
        <w:left w:val="none" w:sz="0" w:space="0" w:color="auto"/>
        <w:bottom w:val="none" w:sz="0" w:space="0" w:color="auto"/>
        <w:right w:val="none" w:sz="0" w:space="0" w:color="auto"/>
      </w:divBdr>
    </w:div>
    <w:div w:id="913776318">
      <w:bodyDiv w:val="1"/>
      <w:marLeft w:val="0"/>
      <w:marRight w:val="0"/>
      <w:marTop w:val="0"/>
      <w:marBottom w:val="0"/>
      <w:divBdr>
        <w:top w:val="none" w:sz="0" w:space="0" w:color="auto"/>
        <w:left w:val="none" w:sz="0" w:space="0" w:color="auto"/>
        <w:bottom w:val="none" w:sz="0" w:space="0" w:color="auto"/>
        <w:right w:val="none" w:sz="0" w:space="0" w:color="auto"/>
      </w:divBdr>
    </w:div>
    <w:div w:id="913781395">
      <w:bodyDiv w:val="1"/>
      <w:marLeft w:val="0"/>
      <w:marRight w:val="0"/>
      <w:marTop w:val="0"/>
      <w:marBottom w:val="0"/>
      <w:divBdr>
        <w:top w:val="none" w:sz="0" w:space="0" w:color="auto"/>
        <w:left w:val="none" w:sz="0" w:space="0" w:color="auto"/>
        <w:bottom w:val="none" w:sz="0" w:space="0" w:color="auto"/>
        <w:right w:val="none" w:sz="0" w:space="0" w:color="auto"/>
      </w:divBdr>
    </w:div>
    <w:div w:id="913902200">
      <w:bodyDiv w:val="1"/>
      <w:marLeft w:val="0"/>
      <w:marRight w:val="0"/>
      <w:marTop w:val="0"/>
      <w:marBottom w:val="0"/>
      <w:divBdr>
        <w:top w:val="none" w:sz="0" w:space="0" w:color="auto"/>
        <w:left w:val="none" w:sz="0" w:space="0" w:color="auto"/>
        <w:bottom w:val="none" w:sz="0" w:space="0" w:color="auto"/>
        <w:right w:val="none" w:sz="0" w:space="0" w:color="auto"/>
      </w:divBdr>
    </w:div>
    <w:div w:id="913971005">
      <w:bodyDiv w:val="1"/>
      <w:marLeft w:val="0"/>
      <w:marRight w:val="0"/>
      <w:marTop w:val="0"/>
      <w:marBottom w:val="0"/>
      <w:divBdr>
        <w:top w:val="none" w:sz="0" w:space="0" w:color="auto"/>
        <w:left w:val="none" w:sz="0" w:space="0" w:color="auto"/>
        <w:bottom w:val="none" w:sz="0" w:space="0" w:color="auto"/>
        <w:right w:val="none" w:sz="0" w:space="0" w:color="auto"/>
      </w:divBdr>
    </w:div>
    <w:div w:id="913972573">
      <w:bodyDiv w:val="1"/>
      <w:marLeft w:val="0"/>
      <w:marRight w:val="0"/>
      <w:marTop w:val="0"/>
      <w:marBottom w:val="0"/>
      <w:divBdr>
        <w:top w:val="none" w:sz="0" w:space="0" w:color="auto"/>
        <w:left w:val="none" w:sz="0" w:space="0" w:color="auto"/>
        <w:bottom w:val="none" w:sz="0" w:space="0" w:color="auto"/>
        <w:right w:val="none" w:sz="0" w:space="0" w:color="auto"/>
      </w:divBdr>
    </w:div>
    <w:div w:id="914169179">
      <w:bodyDiv w:val="1"/>
      <w:marLeft w:val="0"/>
      <w:marRight w:val="0"/>
      <w:marTop w:val="0"/>
      <w:marBottom w:val="0"/>
      <w:divBdr>
        <w:top w:val="none" w:sz="0" w:space="0" w:color="auto"/>
        <w:left w:val="none" w:sz="0" w:space="0" w:color="auto"/>
        <w:bottom w:val="none" w:sz="0" w:space="0" w:color="auto"/>
        <w:right w:val="none" w:sz="0" w:space="0" w:color="auto"/>
      </w:divBdr>
    </w:div>
    <w:div w:id="914169874">
      <w:bodyDiv w:val="1"/>
      <w:marLeft w:val="0"/>
      <w:marRight w:val="0"/>
      <w:marTop w:val="0"/>
      <w:marBottom w:val="0"/>
      <w:divBdr>
        <w:top w:val="none" w:sz="0" w:space="0" w:color="auto"/>
        <w:left w:val="none" w:sz="0" w:space="0" w:color="auto"/>
        <w:bottom w:val="none" w:sz="0" w:space="0" w:color="auto"/>
        <w:right w:val="none" w:sz="0" w:space="0" w:color="auto"/>
      </w:divBdr>
    </w:div>
    <w:div w:id="914432812">
      <w:bodyDiv w:val="1"/>
      <w:marLeft w:val="0"/>
      <w:marRight w:val="0"/>
      <w:marTop w:val="0"/>
      <w:marBottom w:val="0"/>
      <w:divBdr>
        <w:top w:val="none" w:sz="0" w:space="0" w:color="auto"/>
        <w:left w:val="none" w:sz="0" w:space="0" w:color="auto"/>
        <w:bottom w:val="none" w:sz="0" w:space="0" w:color="auto"/>
        <w:right w:val="none" w:sz="0" w:space="0" w:color="auto"/>
      </w:divBdr>
    </w:div>
    <w:div w:id="914513337">
      <w:bodyDiv w:val="1"/>
      <w:marLeft w:val="0"/>
      <w:marRight w:val="0"/>
      <w:marTop w:val="0"/>
      <w:marBottom w:val="0"/>
      <w:divBdr>
        <w:top w:val="none" w:sz="0" w:space="0" w:color="auto"/>
        <w:left w:val="none" w:sz="0" w:space="0" w:color="auto"/>
        <w:bottom w:val="none" w:sz="0" w:space="0" w:color="auto"/>
        <w:right w:val="none" w:sz="0" w:space="0" w:color="auto"/>
      </w:divBdr>
    </w:div>
    <w:div w:id="915166256">
      <w:bodyDiv w:val="1"/>
      <w:marLeft w:val="0"/>
      <w:marRight w:val="0"/>
      <w:marTop w:val="0"/>
      <w:marBottom w:val="0"/>
      <w:divBdr>
        <w:top w:val="none" w:sz="0" w:space="0" w:color="auto"/>
        <w:left w:val="none" w:sz="0" w:space="0" w:color="auto"/>
        <w:bottom w:val="none" w:sz="0" w:space="0" w:color="auto"/>
        <w:right w:val="none" w:sz="0" w:space="0" w:color="auto"/>
      </w:divBdr>
    </w:div>
    <w:div w:id="915439076">
      <w:bodyDiv w:val="1"/>
      <w:marLeft w:val="0"/>
      <w:marRight w:val="0"/>
      <w:marTop w:val="0"/>
      <w:marBottom w:val="0"/>
      <w:divBdr>
        <w:top w:val="none" w:sz="0" w:space="0" w:color="auto"/>
        <w:left w:val="none" w:sz="0" w:space="0" w:color="auto"/>
        <w:bottom w:val="none" w:sz="0" w:space="0" w:color="auto"/>
        <w:right w:val="none" w:sz="0" w:space="0" w:color="auto"/>
      </w:divBdr>
    </w:div>
    <w:div w:id="915552675">
      <w:bodyDiv w:val="1"/>
      <w:marLeft w:val="0"/>
      <w:marRight w:val="0"/>
      <w:marTop w:val="0"/>
      <w:marBottom w:val="0"/>
      <w:divBdr>
        <w:top w:val="none" w:sz="0" w:space="0" w:color="auto"/>
        <w:left w:val="none" w:sz="0" w:space="0" w:color="auto"/>
        <w:bottom w:val="none" w:sz="0" w:space="0" w:color="auto"/>
        <w:right w:val="none" w:sz="0" w:space="0" w:color="auto"/>
      </w:divBdr>
    </w:div>
    <w:div w:id="915553087">
      <w:bodyDiv w:val="1"/>
      <w:marLeft w:val="0"/>
      <w:marRight w:val="0"/>
      <w:marTop w:val="0"/>
      <w:marBottom w:val="0"/>
      <w:divBdr>
        <w:top w:val="none" w:sz="0" w:space="0" w:color="auto"/>
        <w:left w:val="none" w:sz="0" w:space="0" w:color="auto"/>
        <w:bottom w:val="none" w:sz="0" w:space="0" w:color="auto"/>
        <w:right w:val="none" w:sz="0" w:space="0" w:color="auto"/>
      </w:divBdr>
    </w:div>
    <w:div w:id="915554398">
      <w:bodyDiv w:val="1"/>
      <w:marLeft w:val="0"/>
      <w:marRight w:val="0"/>
      <w:marTop w:val="0"/>
      <w:marBottom w:val="0"/>
      <w:divBdr>
        <w:top w:val="none" w:sz="0" w:space="0" w:color="auto"/>
        <w:left w:val="none" w:sz="0" w:space="0" w:color="auto"/>
        <w:bottom w:val="none" w:sz="0" w:space="0" w:color="auto"/>
        <w:right w:val="none" w:sz="0" w:space="0" w:color="auto"/>
      </w:divBdr>
    </w:div>
    <w:div w:id="915670545">
      <w:bodyDiv w:val="1"/>
      <w:marLeft w:val="0"/>
      <w:marRight w:val="0"/>
      <w:marTop w:val="0"/>
      <w:marBottom w:val="0"/>
      <w:divBdr>
        <w:top w:val="none" w:sz="0" w:space="0" w:color="auto"/>
        <w:left w:val="none" w:sz="0" w:space="0" w:color="auto"/>
        <w:bottom w:val="none" w:sz="0" w:space="0" w:color="auto"/>
        <w:right w:val="none" w:sz="0" w:space="0" w:color="auto"/>
      </w:divBdr>
    </w:div>
    <w:div w:id="915674814">
      <w:bodyDiv w:val="1"/>
      <w:marLeft w:val="0"/>
      <w:marRight w:val="0"/>
      <w:marTop w:val="0"/>
      <w:marBottom w:val="0"/>
      <w:divBdr>
        <w:top w:val="none" w:sz="0" w:space="0" w:color="auto"/>
        <w:left w:val="none" w:sz="0" w:space="0" w:color="auto"/>
        <w:bottom w:val="none" w:sz="0" w:space="0" w:color="auto"/>
        <w:right w:val="none" w:sz="0" w:space="0" w:color="auto"/>
      </w:divBdr>
    </w:div>
    <w:div w:id="915748300">
      <w:bodyDiv w:val="1"/>
      <w:marLeft w:val="0"/>
      <w:marRight w:val="0"/>
      <w:marTop w:val="0"/>
      <w:marBottom w:val="0"/>
      <w:divBdr>
        <w:top w:val="none" w:sz="0" w:space="0" w:color="auto"/>
        <w:left w:val="none" w:sz="0" w:space="0" w:color="auto"/>
        <w:bottom w:val="none" w:sz="0" w:space="0" w:color="auto"/>
        <w:right w:val="none" w:sz="0" w:space="0" w:color="auto"/>
      </w:divBdr>
    </w:div>
    <w:div w:id="915822253">
      <w:bodyDiv w:val="1"/>
      <w:marLeft w:val="0"/>
      <w:marRight w:val="0"/>
      <w:marTop w:val="0"/>
      <w:marBottom w:val="0"/>
      <w:divBdr>
        <w:top w:val="none" w:sz="0" w:space="0" w:color="auto"/>
        <w:left w:val="none" w:sz="0" w:space="0" w:color="auto"/>
        <w:bottom w:val="none" w:sz="0" w:space="0" w:color="auto"/>
        <w:right w:val="none" w:sz="0" w:space="0" w:color="auto"/>
      </w:divBdr>
    </w:div>
    <w:div w:id="916329034">
      <w:bodyDiv w:val="1"/>
      <w:marLeft w:val="0"/>
      <w:marRight w:val="0"/>
      <w:marTop w:val="0"/>
      <w:marBottom w:val="0"/>
      <w:divBdr>
        <w:top w:val="none" w:sz="0" w:space="0" w:color="auto"/>
        <w:left w:val="none" w:sz="0" w:space="0" w:color="auto"/>
        <w:bottom w:val="none" w:sz="0" w:space="0" w:color="auto"/>
        <w:right w:val="none" w:sz="0" w:space="0" w:color="auto"/>
      </w:divBdr>
    </w:div>
    <w:div w:id="916474635">
      <w:bodyDiv w:val="1"/>
      <w:marLeft w:val="0"/>
      <w:marRight w:val="0"/>
      <w:marTop w:val="0"/>
      <w:marBottom w:val="0"/>
      <w:divBdr>
        <w:top w:val="none" w:sz="0" w:space="0" w:color="auto"/>
        <w:left w:val="none" w:sz="0" w:space="0" w:color="auto"/>
        <w:bottom w:val="none" w:sz="0" w:space="0" w:color="auto"/>
        <w:right w:val="none" w:sz="0" w:space="0" w:color="auto"/>
      </w:divBdr>
    </w:div>
    <w:div w:id="916520999">
      <w:bodyDiv w:val="1"/>
      <w:marLeft w:val="0"/>
      <w:marRight w:val="0"/>
      <w:marTop w:val="0"/>
      <w:marBottom w:val="0"/>
      <w:divBdr>
        <w:top w:val="none" w:sz="0" w:space="0" w:color="auto"/>
        <w:left w:val="none" w:sz="0" w:space="0" w:color="auto"/>
        <w:bottom w:val="none" w:sz="0" w:space="0" w:color="auto"/>
        <w:right w:val="none" w:sz="0" w:space="0" w:color="auto"/>
      </w:divBdr>
    </w:div>
    <w:div w:id="916598741">
      <w:bodyDiv w:val="1"/>
      <w:marLeft w:val="0"/>
      <w:marRight w:val="0"/>
      <w:marTop w:val="0"/>
      <w:marBottom w:val="0"/>
      <w:divBdr>
        <w:top w:val="none" w:sz="0" w:space="0" w:color="auto"/>
        <w:left w:val="none" w:sz="0" w:space="0" w:color="auto"/>
        <w:bottom w:val="none" w:sz="0" w:space="0" w:color="auto"/>
        <w:right w:val="none" w:sz="0" w:space="0" w:color="auto"/>
      </w:divBdr>
    </w:div>
    <w:div w:id="916982606">
      <w:bodyDiv w:val="1"/>
      <w:marLeft w:val="0"/>
      <w:marRight w:val="0"/>
      <w:marTop w:val="0"/>
      <w:marBottom w:val="0"/>
      <w:divBdr>
        <w:top w:val="none" w:sz="0" w:space="0" w:color="auto"/>
        <w:left w:val="none" w:sz="0" w:space="0" w:color="auto"/>
        <w:bottom w:val="none" w:sz="0" w:space="0" w:color="auto"/>
        <w:right w:val="none" w:sz="0" w:space="0" w:color="auto"/>
      </w:divBdr>
    </w:div>
    <w:div w:id="917010867">
      <w:bodyDiv w:val="1"/>
      <w:marLeft w:val="0"/>
      <w:marRight w:val="0"/>
      <w:marTop w:val="0"/>
      <w:marBottom w:val="0"/>
      <w:divBdr>
        <w:top w:val="none" w:sz="0" w:space="0" w:color="auto"/>
        <w:left w:val="none" w:sz="0" w:space="0" w:color="auto"/>
        <w:bottom w:val="none" w:sz="0" w:space="0" w:color="auto"/>
        <w:right w:val="none" w:sz="0" w:space="0" w:color="auto"/>
      </w:divBdr>
    </w:div>
    <w:div w:id="917056220">
      <w:bodyDiv w:val="1"/>
      <w:marLeft w:val="0"/>
      <w:marRight w:val="0"/>
      <w:marTop w:val="0"/>
      <w:marBottom w:val="0"/>
      <w:divBdr>
        <w:top w:val="none" w:sz="0" w:space="0" w:color="auto"/>
        <w:left w:val="none" w:sz="0" w:space="0" w:color="auto"/>
        <w:bottom w:val="none" w:sz="0" w:space="0" w:color="auto"/>
        <w:right w:val="none" w:sz="0" w:space="0" w:color="auto"/>
      </w:divBdr>
    </w:div>
    <w:div w:id="917056836">
      <w:bodyDiv w:val="1"/>
      <w:marLeft w:val="0"/>
      <w:marRight w:val="0"/>
      <w:marTop w:val="0"/>
      <w:marBottom w:val="0"/>
      <w:divBdr>
        <w:top w:val="none" w:sz="0" w:space="0" w:color="auto"/>
        <w:left w:val="none" w:sz="0" w:space="0" w:color="auto"/>
        <w:bottom w:val="none" w:sz="0" w:space="0" w:color="auto"/>
        <w:right w:val="none" w:sz="0" w:space="0" w:color="auto"/>
      </w:divBdr>
    </w:div>
    <w:div w:id="917133165">
      <w:bodyDiv w:val="1"/>
      <w:marLeft w:val="0"/>
      <w:marRight w:val="0"/>
      <w:marTop w:val="0"/>
      <w:marBottom w:val="0"/>
      <w:divBdr>
        <w:top w:val="none" w:sz="0" w:space="0" w:color="auto"/>
        <w:left w:val="none" w:sz="0" w:space="0" w:color="auto"/>
        <w:bottom w:val="none" w:sz="0" w:space="0" w:color="auto"/>
        <w:right w:val="none" w:sz="0" w:space="0" w:color="auto"/>
      </w:divBdr>
    </w:div>
    <w:div w:id="917203466">
      <w:bodyDiv w:val="1"/>
      <w:marLeft w:val="0"/>
      <w:marRight w:val="0"/>
      <w:marTop w:val="0"/>
      <w:marBottom w:val="0"/>
      <w:divBdr>
        <w:top w:val="none" w:sz="0" w:space="0" w:color="auto"/>
        <w:left w:val="none" w:sz="0" w:space="0" w:color="auto"/>
        <w:bottom w:val="none" w:sz="0" w:space="0" w:color="auto"/>
        <w:right w:val="none" w:sz="0" w:space="0" w:color="auto"/>
      </w:divBdr>
    </w:div>
    <w:div w:id="917253161">
      <w:bodyDiv w:val="1"/>
      <w:marLeft w:val="0"/>
      <w:marRight w:val="0"/>
      <w:marTop w:val="0"/>
      <w:marBottom w:val="0"/>
      <w:divBdr>
        <w:top w:val="none" w:sz="0" w:space="0" w:color="auto"/>
        <w:left w:val="none" w:sz="0" w:space="0" w:color="auto"/>
        <w:bottom w:val="none" w:sz="0" w:space="0" w:color="auto"/>
        <w:right w:val="none" w:sz="0" w:space="0" w:color="auto"/>
      </w:divBdr>
    </w:div>
    <w:div w:id="917405130">
      <w:bodyDiv w:val="1"/>
      <w:marLeft w:val="0"/>
      <w:marRight w:val="0"/>
      <w:marTop w:val="0"/>
      <w:marBottom w:val="0"/>
      <w:divBdr>
        <w:top w:val="none" w:sz="0" w:space="0" w:color="auto"/>
        <w:left w:val="none" w:sz="0" w:space="0" w:color="auto"/>
        <w:bottom w:val="none" w:sz="0" w:space="0" w:color="auto"/>
        <w:right w:val="none" w:sz="0" w:space="0" w:color="auto"/>
      </w:divBdr>
    </w:div>
    <w:div w:id="917518365">
      <w:bodyDiv w:val="1"/>
      <w:marLeft w:val="0"/>
      <w:marRight w:val="0"/>
      <w:marTop w:val="0"/>
      <w:marBottom w:val="0"/>
      <w:divBdr>
        <w:top w:val="none" w:sz="0" w:space="0" w:color="auto"/>
        <w:left w:val="none" w:sz="0" w:space="0" w:color="auto"/>
        <w:bottom w:val="none" w:sz="0" w:space="0" w:color="auto"/>
        <w:right w:val="none" w:sz="0" w:space="0" w:color="auto"/>
      </w:divBdr>
    </w:div>
    <w:div w:id="917904599">
      <w:bodyDiv w:val="1"/>
      <w:marLeft w:val="0"/>
      <w:marRight w:val="0"/>
      <w:marTop w:val="0"/>
      <w:marBottom w:val="0"/>
      <w:divBdr>
        <w:top w:val="none" w:sz="0" w:space="0" w:color="auto"/>
        <w:left w:val="none" w:sz="0" w:space="0" w:color="auto"/>
        <w:bottom w:val="none" w:sz="0" w:space="0" w:color="auto"/>
        <w:right w:val="none" w:sz="0" w:space="0" w:color="auto"/>
      </w:divBdr>
    </w:div>
    <w:div w:id="917908631">
      <w:bodyDiv w:val="1"/>
      <w:marLeft w:val="0"/>
      <w:marRight w:val="0"/>
      <w:marTop w:val="0"/>
      <w:marBottom w:val="0"/>
      <w:divBdr>
        <w:top w:val="none" w:sz="0" w:space="0" w:color="auto"/>
        <w:left w:val="none" w:sz="0" w:space="0" w:color="auto"/>
        <w:bottom w:val="none" w:sz="0" w:space="0" w:color="auto"/>
        <w:right w:val="none" w:sz="0" w:space="0" w:color="auto"/>
      </w:divBdr>
    </w:div>
    <w:div w:id="917980015">
      <w:bodyDiv w:val="1"/>
      <w:marLeft w:val="0"/>
      <w:marRight w:val="0"/>
      <w:marTop w:val="0"/>
      <w:marBottom w:val="0"/>
      <w:divBdr>
        <w:top w:val="none" w:sz="0" w:space="0" w:color="auto"/>
        <w:left w:val="none" w:sz="0" w:space="0" w:color="auto"/>
        <w:bottom w:val="none" w:sz="0" w:space="0" w:color="auto"/>
        <w:right w:val="none" w:sz="0" w:space="0" w:color="auto"/>
      </w:divBdr>
    </w:div>
    <w:div w:id="918369009">
      <w:bodyDiv w:val="1"/>
      <w:marLeft w:val="0"/>
      <w:marRight w:val="0"/>
      <w:marTop w:val="0"/>
      <w:marBottom w:val="0"/>
      <w:divBdr>
        <w:top w:val="none" w:sz="0" w:space="0" w:color="auto"/>
        <w:left w:val="none" w:sz="0" w:space="0" w:color="auto"/>
        <w:bottom w:val="none" w:sz="0" w:space="0" w:color="auto"/>
        <w:right w:val="none" w:sz="0" w:space="0" w:color="auto"/>
      </w:divBdr>
    </w:div>
    <w:div w:id="918556720">
      <w:bodyDiv w:val="1"/>
      <w:marLeft w:val="0"/>
      <w:marRight w:val="0"/>
      <w:marTop w:val="0"/>
      <w:marBottom w:val="0"/>
      <w:divBdr>
        <w:top w:val="none" w:sz="0" w:space="0" w:color="auto"/>
        <w:left w:val="none" w:sz="0" w:space="0" w:color="auto"/>
        <w:bottom w:val="none" w:sz="0" w:space="0" w:color="auto"/>
        <w:right w:val="none" w:sz="0" w:space="0" w:color="auto"/>
      </w:divBdr>
    </w:div>
    <w:div w:id="918711209">
      <w:bodyDiv w:val="1"/>
      <w:marLeft w:val="0"/>
      <w:marRight w:val="0"/>
      <w:marTop w:val="0"/>
      <w:marBottom w:val="0"/>
      <w:divBdr>
        <w:top w:val="none" w:sz="0" w:space="0" w:color="auto"/>
        <w:left w:val="none" w:sz="0" w:space="0" w:color="auto"/>
        <w:bottom w:val="none" w:sz="0" w:space="0" w:color="auto"/>
        <w:right w:val="none" w:sz="0" w:space="0" w:color="auto"/>
      </w:divBdr>
    </w:div>
    <w:div w:id="918903901">
      <w:bodyDiv w:val="1"/>
      <w:marLeft w:val="0"/>
      <w:marRight w:val="0"/>
      <w:marTop w:val="0"/>
      <w:marBottom w:val="0"/>
      <w:divBdr>
        <w:top w:val="none" w:sz="0" w:space="0" w:color="auto"/>
        <w:left w:val="none" w:sz="0" w:space="0" w:color="auto"/>
        <w:bottom w:val="none" w:sz="0" w:space="0" w:color="auto"/>
        <w:right w:val="none" w:sz="0" w:space="0" w:color="auto"/>
      </w:divBdr>
    </w:div>
    <w:div w:id="918950089">
      <w:bodyDiv w:val="1"/>
      <w:marLeft w:val="0"/>
      <w:marRight w:val="0"/>
      <w:marTop w:val="0"/>
      <w:marBottom w:val="0"/>
      <w:divBdr>
        <w:top w:val="none" w:sz="0" w:space="0" w:color="auto"/>
        <w:left w:val="none" w:sz="0" w:space="0" w:color="auto"/>
        <w:bottom w:val="none" w:sz="0" w:space="0" w:color="auto"/>
        <w:right w:val="none" w:sz="0" w:space="0" w:color="auto"/>
      </w:divBdr>
    </w:div>
    <w:div w:id="919026694">
      <w:bodyDiv w:val="1"/>
      <w:marLeft w:val="0"/>
      <w:marRight w:val="0"/>
      <w:marTop w:val="0"/>
      <w:marBottom w:val="0"/>
      <w:divBdr>
        <w:top w:val="none" w:sz="0" w:space="0" w:color="auto"/>
        <w:left w:val="none" w:sz="0" w:space="0" w:color="auto"/>
        <w:bottom w:val="none" w:sz="0" w:space="0" w:color="auto"/>
        <w:right w:val="none" w:sz="0" w:space="0" w:color="auto"/>
      </w:divBdr>
    </w:div>
    <w:div w:id="919288134">
      <w:bodyDiv w:val="1"/>
      <w:marLeft w:val="0"/>
      <w:marRight w:val="0"/>
      <w:marTop w:val="0"/>
      <w:marBottom w:val="0"/>
      <w:divBdr>
        <w:top w:val="none" w:sz="0" w:space="0" w:color="auto"/>
        <w:left w:val="none" w:sz="0" w:space="0" w:color="auto"/>
        <w:bottom w:val="none" w:sz="0" w:space="0" w:color="auto"/>
        <w:right w:val="none" w:sz="0" w:space="0" w:color="auto"/>
      </w:divBdr>
    </w:div>
    <w:div w:id="919607164">
      <w:bodyDiv w:val="1"/>
      <w:marLeft w:val="0"/>
      <w:marRight w:val="0"/>
      <w:marTop w:val="0"/>
      <w:marBottom w:val="0"/>
      <w:divBdr>
        <w:top w:val="none" w:sz="0" w:space="0" w:color="auto"/>
        <w:left w:val="none" w:sz="0" w:space="0" w:color="auto"/>
        <w:bottom w:val="none" w:sz="0" w:space="0" w:color="auto"/>
        <w:right w:val="none" w:sz="0" w:space="0" w:color="auto"/>
      </w:divBdr>
    </w:div>
    <w:div w:id="919675924">
      <w:bodyDiv w:val="1"/>
      <w:marLeft w:val="0"/>
      <w:marRight w:val="0"/>
      <w:marTop w:val="0"/>
      <w:marBottom w:val="0"/>
      <w:divBdr>
        <w:top w:val="none" w:sz="0" w:space="0" w:color="auto"/>
        <w:left w:val="none" w:sz="0" w:space="0" w:color="auto"/>
        <w:bottom w:val="none" w:sz="0" w:space="0" w:color="auto"/>
        <w:right w:val="none" w:sz="0" w:space="0" w:color="auto"/>
      </w:divBdr>
    </w:div>
    <w:div w:id="920218444">
      <w:bodyDiv w:val="1"/>
      <w:marLeft w:val="0"/>
      <w:marRight w:val="0"/>
      <w:marTop w:val="0"/>
      <w:marBottom w:val="0"/>
      <w:divBdr>
        <w:top w:val="none" w:sz="0" w:space="0" w:color="auto"/>
        <w:left w:val="none" w:sz="0" w:space="0" w:color="auto"/>
        <w:bottom w:val="none" w:sz="0" w:space="0" w:color="auto"/>
        <w:right w:val="none" w:sz="0" w:space="0" w:color="auto"/>
      </w:divBdr>
    </w:div>
    <w:div w:id="920330651">
      <w:bodyDiv w:val="1"/>
      <w:marLeft w:val="0"/>
      <w:marRight w:val="0"/>
      <w:marTop w:val="0"/>
      <w:marBottom w:val="0"/>
      <w:divBdr>
        <w:top w:val="none" w:sz="0" w:space="0" w:color="auto"/>
        <w:left w:val="none" w:sz="0" w:space="0" w:color="auto"/>
        <w:bottom w:val="none" w:sz="0" w:space="0" w:color="auto"/>
        <w:right w:val="none" w:sz="0" w:space="0" w:color="auto"/>
      </w:divBdr>
    </w:div>
    <w:div w:id="920336063">
      <w:bodyDiv w:val="1"/>
      <w:marLeft w:val="0"/>
      <w:marRight w:val="0"/>
      <w:marTop w:val="0"/>
      <w:marBottom w:val="0"/>
      <w:divBdr>
        <w:top w:val="none" w:sz="0" w:space="0" w:color="auto"/>
        <w:left w:val="none" w:sz="0" w:space="0" w:color="auto"/>
        <w:bottom w:val="none" w:sz="0" w:space="0" w:color="auto"/>
        <w:right w:val="none" w:sz="0" w:space="0" w:color="auto"/>
      </w:divBdr>
    </w:div>
    <w:div w:id="920598726">
      <w:bodyDiv w:val="1"/>
      <w:marLeft w:val="0"/>
      <w:marRight w:val="0"/>
      <w:marTop w:val="0"/>
      <w:marBottom w:val="0"/>
      <w:divBdr>
        <w:top w:val="none" w:sz="0" w:space="0" w:color="auto"/>
        <w:left w:val="none" w:sz="0" w:space="0" w:color="auto"/>
        <w:bottom w:val="none" w:sz="0" w:space="0" w:color="auto"/>
        <w:right w:val="none" w:sz="0" w:space="0" w:color="auto"/>
      </w:divBdr>
    </w:div>
    <w:div w:id="920677344">
      <w:bodyDiv w:val="1"/>
      <w:marLeft w:val="0"/>
      <w:marRight w:val="0"/>
      <w:marTop w:val="0"/>
      <w:marBottom w:val="0"/>
      <w:divBdr>
        <w:top w:val="none" w:sz="0" w:space="0" w:color="auto"/>
        <w:left w:val="none" w:sz="0" w:space="0" w:color="auto"/>
        <w:bottom w:val="none" w:sz="0" w:space="0" w:color="auto"/>
        <w:right w:val="none" w:sz="0" w:space="0" w:color="auto"/>
      </w:divBdr>
    </w:div>
    <w:div w:id="920792402">
      <w:bodyDiv w:val="1"/>
      <w:marLeft w:val="0"/>
      <w:marRight w:val="0"/>
      <w:marTop w:val="0"/>
      <w:marBottom w:val="0"/>
      <w:divBdr>
        <w:top w:val="none" w:sz="0" w:space="0" w:color="auto"/>
        <w:left w:val="none" w:sz="0" w:space="0" w:color="auto"/>
        <w:bottom w:val="none" w:sz="0" w:space="0" w:color="auto"/>
        <w:right w:val="none" w:sz="0" w:space="0" w:color="auto"/>
      </w:divBdr>
    </w:div>
    <w:div w:id="920799574">
      <w:bodyDiv w:val="1"/>
      <w:marLeft w:val="0"/>
      <w:marRight w:val="0"/>
      <w:marTop w:val="0"/>
      <w:marBottom w:val="0"/>
      <w:divBdr>
        <w:top w:val="none" w:sz="0" w:space="0" w:color="auto"/>
        <w:left w:val="none" w:sz="0" w:space="0" w:color="auto"/>
        <w:bottom w:val="none" w:sz="0" w:space="0" w:color="auto"/>
        <w:right w:val="none" w:sz="0" w:space="0" w:color="auto"/>
      </w:divBdr>
    </w:div>
    <w:div w:id="921766667">
      <w:bodyDiv w:val="1"/>
      <w:marLeft w:val="0"/>
      <w:marRight w:val="0"/>
      <w:marTop w:val="0"/>
      <w:marBottom w:val="0"/>
      <w:divBdr>
        <w:top w:val="none" w:sz="0" w:space="0" w:color="auto"/>
        <w:left w:val="none" w:sz="0" w:space="0" w:color="auto"/>
        <w:bottom w:val="none" w:sz="0" w:space="0" w:color="auto"/>
        <w:right w:val="none" w:sz="0" w:space="0" w:color="auto"/>
      </w:divBdr>
    </w:div>
    <w:div w:id="921790874">
      <w:bodyDiv w:val="1"/>
      <w:marLeft w:val="0"/>
      <w:marRight w:val="0"/>
      <w:marTop w:val="0"/>
      <w:marBottom w:val="0"/>
      <w:divBdr>
        <w:top w:val="none" w:sz="0" w:space="0" w:color="auto"/>
        <w:left w:val="none" w:sz="0" w:space="0" w:color="auto"/>
        <w:bottom w:val="none" w:sz="0" w:space="0" w:color="auto"/>
        <w:right w:val="none" w:sz="0" w:space="0" w:color="auto"/>
      </w:divBdr>
    </w:div>
    <w:div w:id="921839990">
      <w:bodyDiv w:val="1"/>
      <w:marLeft w:val="0"/>
      <w:marRight w:val="0"/>
      <w:marTop w:val="0"/>
      <w:marBottom w:val="0"/>
      <w:divBdr>
        <w:top w:val="none" w:sz="0" w:space="0" w:color="auto"/>
        <w:left w:val="none" w:sz="0" w:space="0" w:color="auto"/>
        <w:bottom w:val="none" w:sz="0" w:space="0" w:color="auto"/>
        <w:right w:val="none" w:sz="0" w:space="0" w:color="auto"/>
      </w:divBdr>
    </w:div>
    <w:div w:id="922028644">
      <w:bodyDiv w:val="1"/>
      <w:marLeft w:val="0"/>
      <w:marRight w:val="0"/>
      <w:marTop w:val="0"/>
      <w:marBottom w:val="0"/>
      <w:divBdr>
        <w:top w:val="none" w:sz="0" w:space="0" w:color="auto"/>
        <w:left w:val="none" w:sz="0" w:space="0" w:color="auto"/>
        <w:bottom w:val="none" w:sz="0" w:space="0" w:color="auto"/>
        <w:right w:val="none" w:sz="0" w:space="0" w:color="auto"/>
      </w:divBdr>
    </w:div>
    <w:div w:id="922294864">
      <w:bodyDiv w:val="1"/>
      <w:marLeft w:val="0"/>
      <w:marRight w:val="0"/>
      <w:marTop w:val="0"/>
      <w:marBottom w:val="0"/>
      <w:divBdr>
        <w:top w:val="none" w:sz="0" w:space="0" w:color="auto"/>
        <w:left w:val="none" w:sz="0" w:space="0" w:color="auto"/>
        <w:bottom w:val="none" w:sz="0" w:space="0" w:color="auto"/>
        <w:right w:val="none" w:sz="0" w:space="0" w:color="auto"/>
      </w:divBdr>
    </w:div>
    <w:div w:id="922374536">
      <w:bodyDiv w:val="1"/>
      <w:marLeft w:val="0"/>
      <w:marRight w:val="0"/>
      <w:marTop w:val="0"/>
      <w:marBottom w:val="0"/>
      <w:divBdr>
        <w:top w:val="none" w:sz="0" w:space="0" w:color="auto"/>
        <w:left w:val="none" w:sz="0" w:space="0" w:color="auto"/>
        <w:bottom w:val="none" w:sz="0" w:space="0" w:color="auto"/>
        <w:right w:val="none" w:sz="0" w:space="0" w:color="auto"/>
      </w:divBdr>
    </w:div>
    <w:div w:id="922572895">
      <w:bodyDiv w:val="1"/>
      <w:marLeft w:val="0"/>
      <w:marRight w:val="0"/>
      <w:marTop w:val="0"/>
      <w:marBottom w:val="0"/>
      <w:divBdr>
        <w:top w:val="none" w:sz="0" w:space="0" w:color="auto"/>
        <w:left w:val="none" w:sz="0" w:space="0" w:color="auto"/>
        <w:bottom w:val="none" w:sz="0" w:space="0" w:color="auto"/>
        <w:right w:val="none" w:sz="0" w:space="0" w:color="auto"/>
      </w:divBdr>
    </w:div>
    <w:div w:id="922684206">
      <w:bodyDiv w:val="1"/>
      <w:marLeft w:val="0"/>
      <w:marRight w:val="0"/>
      <w:marTop w:val="0"/>
      <w:marBottom w:val="0"/>
      <w:divBdr>
        <w:top w:val="none" w:sz="0" w:space="0" w:color="auto"/>
        <w:left w:val="none" w:sz="0" w:space="0" w:color="auto"/>
        <w:bottom w:val="none" w:sz="0" w:space="0" w:color="auto"/>
        <w:right w:val="none" w:sz="0" w:space="0" w:color="auto"/>
      </w:divBdr>
    </w:div>
    <w:div w:id="922762315">
      <w:bodyDiv w:val="1"/>
      <w:marLeft w:val="0"/>
      <w:marRight w:val="0"/>
      <w:marTop w:val="0"/>
      <w:marBottom w:val="0"/>
      <w:divBdr>
        <w:top w:val="none" w:sz="0" w:space="0" w:color="auto"/>
        <w:left w:val="none" w:sz="0" w:space="0" w:color="auto"/>
        <w:bottom w:val="none" w:sz="0" w:space="0" w:color="auto"/>
        <w:right w:val="none" w:sz="0" w:space="0" w:color="auto"/>
      </w:divBdr>
    </w:div>
    <w:div w:id="923100910">
      <w:bodyDiv w:val="1"/>
      <w:marLeft w:val="0"/>
      <w:marRight w:val="0"/>
      <w:marTop w:val="0"/>
      <w:marBottom w:val="0"/>
      <w:divBdr>
        <w:top w:val="none" w:sz="0" w:space="0" w:color="auto"/>
        <w:left w:val="none" w:sz="0" w:space="0" w:color="auto"/>
        <w:bottom w:val="none" w:sz="0" w:space="0" w:color="auto"/>
        <w:right w:val="none" w:sz="0" w:space="0" w:color="auto"/>
      </w:divBdr>
    </w:div>
    <w:div w:id="923415866">
      <w:bodyDiv w:val="1"/>
      <w:marLeft w:val="0"/>
      <w:marRight w:val="0"/>
      <w:marTop w:val="0"/>
      <w:marBottom w:val="0"/>
      <w:divBdr>
        <w:top w:val="none" w:sz="0" w:space="0" w:color="auto"/>
        <w:left w:val="none" w:sz="0" w:space="0" w:color="auto"/>
        <w:bottom w:val="none" w:sz="0" w:space="0" w:color="auto"/>
        <w:right w:val="none" w:sz="0" w:space="0" w:color="auto"/>
      </w:divBdr>
    </w:div>
    <w:div w:id="923415991">
      <w:bodyDiv w:val="1"/>
      <w:marLeft w:val="0"/>
      <w:marRight w:val="0"/>
      <w:marTop w:val="0"/>
      <w:marBottom w:val="0"/>
      <w:divBdr>
        <w:top w:val="none" w:sz="0" w:space="0" w:color="auto"/>
        <w:left w:val="none" w:sz="0" w:space="0" w:color="auto"/>
        <w:bottom w:val="none" w:sz="0" w:space="0" w:color="auto"/>
        <w:right w:val="none" w:sz="0" w:space="0" w:color="auto"/>
      </w:divBdr>
    </w:div>
    <w:div w:id="923758618">
      <w:bodyDiv w:val="1"/>
      <w:marLeft w:val="0"/>
      <w:marRight w:val="0"/>
      <w:marTop w:val="0"/>
      <w:marBottom w:val="0"/>
      <w:divBdr>
        <w:top w:val="none" w:sz="0" w:space="0" w:color="auto"/>
        <w:left w:val="none" w:sz="0" w:space="0" w:color="auto"/>
        <w:bottom w:val="none" w:sz="0" w:space="0" w:color="auto"/>
        <w:right w:val="none" w:sz="0" w:space="0" w:color="auto"/>
      </w:divBdr>
    </w:div>
    <w:div w:id="923801985">
      <w:bodyDiv w:val="1"/>
      <w:marLeft w:val="0"/>
      <w:marRight w:val="0"/>
      <w:marTop w:val="0"/>
      <w:marBottom w:val="0"/>
      <w:divBdr>
        <w:top w:val="none" w:sz="0" w:space="0" w:color="auto"/>
        <w:left w:val="none" w:sz="0" w:space="0" w:color="auto"/>
        <w:bottom w:val="none" w:sz="0" w:space="0" w:color="auto"/>
        <w:right w:val="none" w:sz="0" w:space="0" w:color="auto"/>
      </w:divBdr>
    </w:div>
    <w:div w:id="923997139">
      <w:bodyDiv w:val="1"/>
      <w:marLeft w:val="0"/>
      <w:marRight w:val="0"/>
      <w:marTop w:val="0"/>
      <w:marBottom w:val="0"/>
      <w:divBdr>
        <w:top w:val="none" w:sz="0" w:space="0" w:color="auto"/>
        <w:left w:val="none" w:sz="0" w:space="0" w:color="auto"/>
        <w:bottom w:val="none" w:sz="0" w:space="0" w:color="auto"/>
        <w:right w:val="none" w:sz="0" w:space="0" w:color="auto"/>
      </w:divBdr>
    </w:div>
    <w:div w:id="924072368">
      <w:bodyDiv w:val="1"/>
      <w:marLeft w:val="0"/>
      <w:marRight w:val="0"/>
      <w:marTop w:val="0"/>
      <w:marBottom w:val="0"/>
      <w:divBdr>
        <w:top w:val="none" w:sz="0" w:space="0" w:color="auto"/>
        <w:left w:val="none" w:sz="0" w:space="0" w:color="auto"/>
        <w:bottom w:val="none" w:sz="0" w:space="0" w:color="auto"/>
        <w:right w:val="none" w:sz="0" w:space="0" w:color="auto"/>
      </w:divBdr>
    </w:div>
    <w:div w:id="924649572">
      <w:bodyDiv w:val="1"/>
      <w:marLeft w:val="0"/>
      <w:marRight w:val="0"/>
      <w:marTop w:val="0"/>
      <w:marBottom w:val="0"/>
      <w:divBdr>
        <w:top w:val="none" w:sz="0" w:space="0" w:color="auto"/>
        <w:left w:val="none" w:sz="0" w:space="0" w:color="auto"/>
        <w:bottom w:val="none" w:sz="0" w:space="0" w:color="auto"/>
        <w:right w:val="none" w:sz="0" w:space="0" w:color="auto"/>
      </w:divBdr>
    </w:div>
    <w:div w:id="924651485">
      <w:bodyDiv w:val="1"/>
      <w:marLeft w:val="0"/>
      <w:marRight w:val="0"/>
      <w:marTop w:val="0"/>
      <w:marBottom w:val="0"/>
      <w:divBdr>
        <w:top w:val="none" w:sz="0" w:space="0" w:color="auto"/>
        <w:left w:val="none" w:sz="0" w:space="0" w:color="auto"/>
        <w:bottom w:val="none" w:sz="0" w:space="0" w:color="auto"/>
        <w:right w:val="none" w:sz="0" w:space="0" w:color="auto"/>
      </w:divBdr>
    </w:div>
    <w:div w:id="924874147">
      <w:bodyDiv w:val="1"/>
      <w:marLeft w:val="0"/>
      <w:marRight w:val="0"/>
      <w:marTop w:val="0"/>
      <w:marBottom w:val="0"/>
      <w:divBdr>
        <w:top w:val="none" w:sz="0" w:space="0" w:color="auto"/>
        <w:left w:val="none" w:sz="0" w:space="0" w:color="auto"/>
        <w:bottom w:val="none" w:sz="0" w:space="0" w:color="auto"/>
        <w:right w:val="none" w:sz="0" w:space="0" w:color="auto"/>
      </w:divBdr>
    </w:div>
    <w:div w:id="924998114">
      <w:bodyDiv w:val="1"/>
      <w:marLeft w:val="0"/>
      <w:marRight w:val="0"/>
      <w:marTop w:val="0"/>
      <w:marBottom w:val="0"/>
      <w:divBdr>
        <w:top w:val="none" w:sz="0" w:space="0" w:color="auto"/>
        <w:left w:val="none" w:sz="0" w:space="0" w:color="auto"/>
        <w:bottom w:val="none" w:sz="0" w:space="0" w:color="auto"/>
        <w:right w:val="none" w:sz="0" w:space="0" w:color="auto"/>
      </w:divBdr>
    </w:div>
    <w:div w:id="925111591">
      <w:bodyDiv w:val="1"/>
      <w:marLeft w:val="0"/>
      <w:marRight w:val="0"/>
      <w:marTop w:val="0"/>
      <w:marBottom w:val="0"/>
      <w:divBdr>
        <w:top w:val="none" w:sz="0" w:space="0" w:color="auto"/>
        <w:left w:val="none" w:sz="0" w:space="0" w:color="auto"/>
        <w:bottom w:val="none" w:sz="0" w:space="0" w:color="auto"/>
        <w:right w:val="none" w:sz="0" w:space="0" w:color="auto"/>
      </w:divBdr>
    </w:div>
    <w:div w:id="925118180">
      <w:bodyDiv w:val="1"/>
      <w:marLeft w:val="0"/>
      <w:marRight w:val="0"/>
      <w:marTop w:val="0"/>
      <w:marBottom w:val="0"/>
      <w:divBdr>
        <w:top w:val="none" w:sz="0" w:space="0" w:color="auto"/>
        <w:left w:val="none" w:sz="0" w:space="0" w:color="auto"/>
        <w:bottom w:val="none" w:sz="0" w:space="0" w:color="auto"/>
        <w:right w:val="none" w:sz="0" w:space="0" w:color="auto"/>
      </w:divBdr>
    </w:div>
    <w:div w:id="925306399">
      <w:bodyDiv w:val="1"/>
      <w:marLeft w:val="0"/>
      <w:marRight w:val="0"/>
      <w:marTop w:val="0"/>
      <w:marBottom w:val="0"/>
      <w:divBdr>
        <w:top w:val="none" w:sz="0" w:space="0" w:color="auto"/>
        <w:left w:val="none" w:sz="0" w:space="0" w:color="auto"/>
        <w:bottom w:val="none" w:sz="0" w:space="0" w:color="auto"/>
        <w:right w:val="none" w:sz="0" w:space="0" w:color="auto"/>
      </w:divBdr>
    </w:div>
    <w:div w:id="925454196">
      <w:bodyDiv w:val="1"/>
      <w:marLeft w:val="0"/>
      <w:marRight w:val="0"/>
      <w:marTop w:val="0"/>
      <w:marBottom w:val="0"/>
      <w:divBdr>
        <w:top w:val="none" w:sz="0" w:space="0" w:color="auto"/>
        <w:left w:val="none" w:sz="0" w:space="0" w:color="auto"/>
        <w:bottom w:val="none" w:sz="0" w:space="0" w:color="auto"/>
        <w:right w:val="none" w:sz="0" w:space="0" w:color="auto"/>
      </w:divBdr>
    </w:div>
    <w:div w:id="925461083">
      <w:bodyDiv w:val="1"/>
      <w:marLeft w:val="0"/>
      <w:marRight w:val="0"/>
      <w:marTop w:val="0"/>
      <w:marBottom w:val="0"/>
      <w:divBdr>
        <w:top w:val="none" w:sz="0" w:space="0" w:color="auto"/>
        <w:left w:val="none" w:sz="0" w:space="0" w:color="auto"/>
        <w:bottom w:val="none" w:sz="0" w:space="0" w:color="auto"/>
        <w:right w:val="none" w:sz="0" w:space="0" w:color="auto"/>
      </w:divBdr>
    </w:div>
    <w:div w:id="925461986">
      <w:bodyDiv w:val="1"/>
      <w:marLeft w:val="0"/>
      <w:marRight w:val="0"/>
      <w:marTop w:val="0"/>
      <w:marBottom w:val="0"/>
      <w:divBdr>
        <w:top w:val="none" w:sz="0" w:space="0" w:color="auto"/>
        <w:left w:val="none" w:sz="0" w:space="0" w:color="auto"/>
        <w:bottom w:val="none" w:sz="0" w:space="0" w:color="auto"/>
        <w:right w:val="none" w:sz="0" w:space="0" w:color="auto"/>
      </w:divBdr>
    </w:div>
    <w:div w:id="925576875">
      <w:bodyDiv w:val="1"/>
      <w:marLeft w:val="0"/>
      <w:marRight w:val="0"/>
      <w:marTop w:val="0"/>
      <w:marBottom w:val="0"/>
      <w:divBdr>
        <w:top w:val="none" w:sz="0" w:space="0" w:color="auto"/>
        <w:left w:val="none" w:sz="0" w:space="0" w:color="auto"/>
        <w:bottom w:val="none" w:sz="0" w:space="0" w:color="auto"/>
        <w:right w:val="none" w:sz="0" w:space="0" w:color="auto"/>
      </w:divBdr>
    </w:div>
    <w:div w:id="925580750">
      <w:bodyDiv w:val="1"/>
      <w:marLeft w:val="0"/>
      <w:marRight w:val="0"/>
      <w:marTop w:val="0"/>
      <w:marBottom w:val="0"/>
      <w:divBdr>
        <w:top w:val="none" w:sz="0" w:space="0" w:color="auto"/>
        <w:left w:val="none" w:sz="0" w:space="0" w:color="auto"/>
        <w:bottom w:val="none" w:sz="0" w:space="0" w:color="auto"/>
        <w:right w:val="none" w:sz="0" w:space="0" w:color="auto"/>
      </w:divBdr>
    </w:div>
    <w:div w:id="925769019">
      <w:bodyDiv w:val="1"/>
      <w:marLeft w:val="0"/>
      <w:marRight w:val="0"/>
      <w:marTop w:val="0"/>
      <w:marBottom w:val="0"/>
      <w:divBdr>
        <w:top w:val="none" w:sz="0" w:space="0" w:color="auto"/>
        <w:left w:val="none" w:sz="0" w:space="0" w:color="auto"/>
        <w:bottom w:val="none" w:sz="0" w:space="0" w:color="auto"/>
        <w:right w:val="none" w:sz="0" w:space="0" w:color="auto"/>
      </w:divBdr>
    </w:div>
    <w:div w:id="926302865">
      <w:bodyDiv w:val="1"/>
      <w:marLeft w:val="0"/>
      <w:marRight w:val="0"/>
      <w:marTop w:val="0"/>
      <w:marBottom w:val="0"/>
      <w:divBdr>
        <w:top w:val="none" w:sz="0" w:space="0" w:color="auto"/>
        <w:left w:val="none" w:sz="0" w:space="0" w:color="auto"/>
        <w:bottom w:val="none" w:sz="0" w:space="0" w:color="auto"/>
        <w:right w:val="none" w:sz="0" w:space="0" w:color="auto"/>
      </w:divBdr>
    </w:div>
    <w:div w:id="926429379">
      <w:bodyDiv w:val="1"/>
      <w:marLeft w:val="0"/>
      <w:marRight w:val="0"/>
      <w:marTop w:val="0"/>
      <w:marBottom w:val="0"/>
      <w:divBdr>
        <w:top w:val="none" w:sz="0" w:space="0" w:color="auto"/>
        <w:left w:val="none" w:sz="0" w:space="0" w:color="auto"/>
        <w:bottom w:val="none" w:sz="0" w:space="0" w:color="auto"/>
        <w:right w:val="none" w:sz="0" w:space="0" w:color="auto"/>
      </w:divBdr>
    </w:div>
    <w:div w:id="926496912">
      <w:bodyDiv w:val="1"/>
      <w:marLeft w:val="0"/>
      <w:marRight w:val="0"/>
      <w:marTop w:val="0"/>
      <w:marBottom w:val="0"/>
      <w:divBdr>
        <w:top w:val="none" w:sz="0" w:space="0" w:color="auto"/>
        <w:left w:val="none" w:sz="0" w:space="0" w:color="auto"/>
        <w:bottom w:val="none" w:sz="0" w:space="0" w:color="auto"/>
        <w:right w:val="none" w:sz="0" w:space="0" w:color="auto"/>
      </w:divBdr>
    </w:div>
    <w:div w:id="926575657">
      <w:bodyDiv w:val="1"/>
      <w:marLeft w:val="0"/>
      <w:marRight w:val="0"/>
      <w:marTop w:val="0"/>
      <w:marBottom w:val="0"/>
      <w:divBdr>
        <w:top w:val="none" w:sz="0" w:space="0" w:color="auto"/>
        <w:left w:val="none" w:sz="0" w:space="0" w:color="auto"/>
        <w:bottom w:val="none" w:sz="0" w:space="0" w:color="auto"/>
        <w:right w:val="none" w:sz="0" w:space="0" w:color="auto"/>
      </w:divBdr>
    </w:div>
    <w:div w:id="926576466">
      <w:bodyDiv w:val="1"/>
      <w:marLeft w:val="0"/>
      <w:marRight w:val="0"/>
      <w:marTop w:val="0"/>
      <w:marBottom w:val="0"/>
      <w:divBdr>
        <w:top w:val="none" w:sz="0" w:space="0" w:color="auto"/>
        <w:left w:val="none" w:sz="0" w:space="0" w:color="auto"/>
        <w:bottom w:val="none" w:sz="0" w:space="0" w:color="auto"/>
        <w:right w:val="none" w:sz="0" w:space="0" w:color="auto"/>
      </w:divBdr>
    </w:div>
    <w:div w:id="926614769">
      <w:bodyDiv w:val="1"/>
      <w:marLeft w:val="0"/>
      <w:marRight w:val="0"/>
      <w:marTop w:val="0"/>
      <w:marBottom w:val="0"/>
      <w:divBdr>
        <w:top w:val="none" w:sz="0" w:space="0" w:color="auto"/>
        <w:left w:val="none" w:sz="0" w:space="0" w:color="auto"/>
        <w:bottom w:val="none" w:sz="0" w:space="0" w:color="auto"/>
        <w:right w:val="none" w:sz="0" w:space="0" w:color="auto"/>
      </w:divBdr>
    </w:div>
    <w:div w:id="927235099">
      <w:bodyDiv w:val="1"/>
      <w:marLeft w:val="0"/>
      <w:marRight w:val="0"/>
      <w:marTop w:val="0"/>
      <w:marBottom w:val="0"/>
      <w:divBdr>
        <w:top w:val="none" w:sz="0" w:space="0" w:color="auto"/>
        <w:left w:val="none" w:sz="0" w:space="0" w:color="auto"/>
        <w:bottom w:val="none" w:sz="0" w:space="0" w:color="auto"/>
        <w:right w:val="none" w:sz="0" w:space="0" w:color="auto"/>
      </w:divBdr>
    </w:div>
    <w:div w:id="927352982">
      <w:bodyDiv w:val="1"/>
      <w:marLeft w:val="0"/>
      <w:marRight w:val="0"/>
      <w:marTop w:val="0"/>
      <w:marBottom w:val="0"/>
      <w:divBdr>
        <w:top w:val="none" w:sz="0" w:space="0" w:color="auto"/>
        <w:left w:val="none" w:sz="0" w:space="0" w:color="auto"/>
        <w:bottom w:val="none" w:sz="0" w:space="0" w:color="auto"/>
        <w:right w:val="none" w:sz="0" w:space="0" w:color="auto"/>
      </w:divBdr>
    </w:div>
    <w:div w:id="927811492">
      <w:bodyDiv w:val="1"/>
      <w:marLeft w:val="0"/>
      <w:marRight w:val="0"/>
      <w:marTop w:val="0"/>
      <w:marBottom w:val="0"/>
      <w:divBdr>
        <w:top w:val="none" w:sz="0" w:space="0" w:color="auto"/>
        <w:left w:val="none" w:sz="0" w:space="0" w:color="auto"/>
        <w:bottom w:val="none" w:sz="0" w:space="0" w:color="auto"/>
        <w:right w:val="none" w:sz="0" w:space="0" w:color="auto"/>
      </w:divBdr>
    </w:div>
    <w:div w:id="927884260">
      <w:bodyDiv w:val="1"/>
      <w:marLeft w:val="0"/>
      <w:marRight w:val="0"/>
      <w:marTop w:val="0"/>
      <w:marBottom w:val="0"/>
      <w:divBdr>
        <w:top w:val="none" w:sz="0" w:space="0" w:color="auto"/>
        <w:left w:val="none" w:sz="0" w:space="0" w:color="auto"/>
        <w:bottom w:val="none" w:sz="0" w:space="0" w:color="auto"/>
        <w:right w:val="none" w:sz="0" w:space="0" w:color="auto"/>
      </w:divBdr>
    </w:div>
    <w:div w:id="927884804">
      <w:bodyDiv w:val="1"/>
      <w:marLeft w:val="0"/>
      <w:marRight w:val="0"/>
      <w:marTop w:val="0"/>
      <w:marBottom w:val="0"/>
      <w:divBdr>
        <w:top w:val="none" w:sz="0" w:space="0" w:color="auto"/>
        <w:left w:val="none" w:sz="0" w:space="0" w:color="auto"/>
        <w:bottom w:val="none" w:sz="0" w:space="0" w:color="auto"/>
        <w:right w:val="none" w:sz="0" w:space="0" w:color="auto"/>
      </w:divBdr>
    </w:div>
    <w:div w:id="927886369">
      <w:bodyDiv w:val="1"/>
      <w:marLeft w:val="0"/>
      <w:marRight w:val="0"/>
      <w:marTop w:val="0"/>
      <w:marBottom w:val="0"/>
      <w:divBdr>
        <w:top w:val="none" w:sz="0" w:space="0" w:color="auto"/>
        <w:left w:val="none" w:sz="0" w:space="0" w:color="auto"/>
        <w:bottom w:val="none" w:sz="0" w:space="0" w:color="auto"/>
        <w:right w:val="none" w:sz="0" w:space="0" w:color="auto"/>
      </w:divBdr>
    </w:div>
    <w:div w:id="928122683">
      <w:bodyDiv w:val="1"/>
      <w:marLeft w:val="0"/>
      <w:marRight w:val="0"/>
      <w:marTop w:val="0"/>
      <w:marBottom w:val="0"/>
      <w:divBdr>
        <w:top w:val="none" w:sz="0" w:space="0" w:color="auto"/>
        <w:left w:val="none" w:sz="0" w:space="0" w:color="auto"/>
        <w:bottom w:val="none" w:sz="0" w:space="0" w:color="auto"/>
        <w:right w:val="none" w:sz="0" w:space="0" w:color="auto"/>
      </w:divBdr>
    </w:div>
    <w:div w:id="928193973">
      <w:bodyDiv w:val="1"/>
      <w:marLeft w:val="0"/>
      <w:marRight w:val="0"/>
      <w:marTop w:val="0"/>
      <w:marBottom w:val="0"/>
      <w:divBdr>
        <w:top w:val="none" w:sz="0" w:space="0" w:color="auto"/>
        <w:left w:val="none" w:sz="0" w:space="0" w:color="auto"/>
        <w:bottom w:val="none" w:sz="0" w:space="0" w:color="auto"/>
        <w:right w:val="none" w:sz="0" w:space="0" w:color="auto"/>
      </w:divBdr>
    </w:div>
    <w:div w:id="928395309">
      <w:bodyDiv w:val="1"/>
      <w:marLeft w:val="0"/>
      <w:marRight w:val="0"/>
      <w:marTop w:val="0"/>
      <w:marBottom w:val="0"/>
      <w:divBdr>
        <w:top w:val="none" w:sz="0" w:space="0" w:color="auto"/>
        <w:left w:val="none" w:sz="0" w:space="0" w:color="auto"/>
        <w:bottom w:val="none" w:sz="0" w:space="0" w:color="auto"/>
        <w:right w:val="none" w:sz="0" w:space="0" w:color="auto"/>
      </w:divBdr>
    </w:div>
    <w:div w:id="928463957">
      <w:bodyDiv w:val="1"/>
      <w:marLeft w:val="0"/>
      <w:marRight w:val="0"/>
      <w:marTop w:val="0"/>
      <w:marBottom w:val="0"/>
      <w:divBdr>
        <w:top w:val="none" w:sz="0" w:space="0" w:color="auto"/>
        <w:left w:val="none" w:sz="0" w:space="0" w:color="auto"/>
        <w:bottom w:val="none" w:sz="0" w:space="0" w:color="auto"/>
        <w:right w:val="none" w:sz="0" w:space="0" w:color="auto"/>
      </w:divBdr>
    </w:div>
    <w:div w:id="928974130">
      <w:bodyDiv w:val="1"/>
      <w:marLeft w:val="0"/>
      <w:marRight w:val="0"/>
      <w:marTop w:val="0"/>
      <w:marBottom w:val="0"/>
      <w:divBdr>
        <w:top w:val="none" w:sz="0" w:space="0" w:color="auto"/>
        <w:left w:val="none" w:sz="0" w:space="0" w:color="auto"/>
        <w:bottom w:val="none" w:sz="0" w:space="0" w:color="auto"/>
        <w:right w:val="none" w:sz="0" w:space="0" w:color="auto"/>
      </w:divBdr>
    </w:div>
    <w:div w:id="928974767">
      <w:bodyDiv w:val="1"/>
      <w:marLeft w:val="0"/>
      <w:marRight w:val="0"/>
      <w:marTop w:val="0"/>
      <w:marBottom w:val="0"/>
      <w:divBdr>
        <w:top w:val="none" w:sz="0" w:space="0" w:color="auto"/>
        <w:left w:val="none" w:sz="0" w:space="0" w:color="auto"/>
        <w:bottom w:val="none" w:sz="0" w:space="0" w:color="auto"/>
        <w:right w:val="none" w:sz="0" w:space="0" w:color="auto"/>
      </w:divBdr>
    </w:div>
    <w:div w:id="929044318">
      <w:bodyDiv w:val="1"/>
      <w:marLeft w:val="0"/>
      <w:marRight w:val="0"/>
      <w:marTop w:val="0"/>
      <w:marBottom w:val="0"/>
      <w:divBdr>
        <w:top w:val="none" w:sz="0" w:space="0" w:color="auto"/>
        <w:left w:val="none" w:sz="0" w:space="0" w:color="auto"/>
        <w:bottom w:val="none" w:sz="0" w:space="0" w:color="auto"/>
        <w:right w:val="none" w:sz="0" w:space="0" w:color="auto"/>
      </w:divBdr>
    </w:div>
    <w:div w:id="929310491">
      <w:bodyDiv w:val="1"/>
      <w:marLeft w:val="0"/>
      <w:marRight w:val="0"/>
      <w:marTop w:val="0"/>
      <w:marBottom w:val="0"/>
      <w:divBdr>
        <w:top w:val="none" w:sz="0" w:space="0" w:color="auto"/>
        <w:left w:val="none" w:sz="0" w:space="0" w:color="auto"/>
        <w:bottom w:val="none" w:sz="0" w:space="0" w:color="auto"/>
        <w:right w:val="none" w:sz="0" w:space="0" w:color="auto"/>
      </w:divBdr>
    </w:div>
    <w:div w:id="929392955">
      <w:bodyDiv w:val="1"/>
      <w:marLeft w:val="0"/>
      <w:marRight w:val="0"/>
      <w:marTop w:val="0"/>
      <w:marBottom w:val="0"/>
      <w:divBdr>
        <w:top w:val="none" w:sz="0" w:space="0" w:color="auto"/>
        <w:left w:val="none" w:sz="0" w:space="0" w:color="auto"/>
        <w:bottom w:val="none" w:sz="0" w:space="0" w:color="auto"/>
        <w:right w:val="none" w:sz="0" w:space="0" w:color="auto"/>
      </w:divBdr>
    </w:div>
    <w:div w:id="929432700">
      <w:bodyDiv w:val="1"/>
      <w:marLeft w:val="0"/>
      <w:marRight w:val="0"/>
      <w:marTop w:val="0"/>
      <w:marBottom w:val="0"/>
      <w:divBdr>
        <w:top w:val="none" w:sz="0" w:space="0" w:color="auto"/>
        <w:left w:val="none" w:sz="0" w:space="0" w:color="auto"/>
        <w:bottom w:val="none" w:sz="0" w:space="0" w:color="auto"/>
        <w:right w:val="none" w:sz="0" w:space="0" w:color="auto"/>
      </w:divBdr>
    </w:div>
    <w:div w:id="930429876">
      <w:bodyDiv w:val="1"/>
      <w:marLeft w:val="0"/>
      <w:marRight w:val="0"/>
      <w:marTop w:val="0"/>
      <w:marBottom w:val="0"/>
      <w:divBdr>
        <w:top w:val="none" w:sz="0" w:space="0" w:color="auto"/>
        <w:left w:val="none" w:sz="0" w:space="0" w:color="auto"/>
        <w:bottom w:val="none" w:sz="0" w:space="0" w:color="auto"/>
        <w:right w:val="none" w:sz="0" w:space="0" w:color="auto"/>
      </w:divBdr>
    </w:div>
    <w:div w:id="930621981">
      <w:bodyDiv w:val="1"/>
      <w:marLeft w:val="0"/>
      <w:marRight w:val="0"/>
      <w:marTop w:val="0"/>
      <w:marBottom w:val="0"/>
      <w:divBdr>
        <w:top w:val="none" w:sz="0" w:space="0" w:color="auto"/>
        <w:left w:val="none" w:sz="0" w:space="0" w:color="auto"/>
        <w:bottom w:val="none" w:sz="0" w:space="0" w:color="auto"/>
        <w:right w:val="none" w:sz="0" w:space="0" w:color="auto"/>
      </w:divBdr>
    </w:div>
    <w:div w:id="930624780">
      <w:bodyDiv w:val="1"/>
      <w:marLeft w:val="0"/>
      <w:marRight w:val="0"/>
      <w:marTop w:val="0"/>
      <w:marBottom w:val="0"/>
      <w:divBdr>
        <w:top w:val="none" w:sz="0" w:space="0" w:color="auto"/>
        <w:left w:val="none" w:sz="0" w:space="0" w:color="auto"/>
        <w:bottom w:val="none" w:sz="0" w:space="0" w:color="auto"/>
        <w:right w:val="none" w:sz="0" w:space="0" w:color="auto"/>
      </w:divBdr>
    </w:div>
    <w:div w:id="930818144">
      <w:bodyDiv w:val="1"/>
      <w:marLeft w:val="0"/>
      <w:marRight w:val="0"/>
      <w:marTop w:val="0"/>
      <w:marBottom w:val="0"/>
      <w:divBdr>
        <w:top w:val="none" w:sz="0" w:space="0" w:color="auto"/>
        <w:left w:val="none" w:sz="0" w:space="0" w:color="auto"/>
        <w:bottom w:val="none" w:sz="0" w:space="0" w:color="auto"/>
        <w:right w:val="none" w:sz="0" w:space="0" w:color="auto"/>
      </w:divBdr>
    </w:div>
    <w:div w:id="930940473">
      <w:bodyDiv w:val="1"/>
      <w:marLeft w:val="0"/>
      <w:marRight w:val="0"/>
      <w:marTop w:val="0"/>
      <w:marBottom w:val="0"/>
      <w:divBdr>
        <w:top w:val="none" w:sz="0" w:space="0" w:color="auto"/>
        <w:left w:val="none" w:sz="0" w:space="0" w:color="auto"/>
        <w:bottom w:val="none" w:sz="0" w:space="0" w:color="auto"/>
        <w:right w:val="none" w:sz="0" w:space="0" w:color="auto"/>
      </w:divBdr>
    </w:div>
    <w:div w:id="931233389">
      <w:bodyDiv w:val="1"/>
      <w:marLeft w:val="0"/>
      <w:marRight w:val="0"/>
      <w:marTop w:val="0"/>
      <w:marBottom w:val="0"/>
      <w:divBdr>
        <w:top w:val="none" w:sz="0" w:space="0" w:color="auto"/>
        <w:left w:val="none" w:sz="0" w:space="0" w:color="auto"/>
        <w:bottom w:val="none" w:sz="0" w:space="0" w:color="auto"/>
        <w:right w:val="none" w:sz="0" w:space="0" w:color="auto"/>
      </w:divBdr>
    </w:div>
    <w:div w:id="931428654">
      <w:bodyDiv w:val="1"/>
      <w:marLeft w:val="0"/>
      <w:marRight w:val="0"/>
      <w:marTop w:val="0"/>
      <w:marBottom w:val="0"/>
      <w:divBdr>
        <w:top w:val="none" w:sz="0" w:space="0" w:color="auto"/>
        <w:left w:val="none" w:sz="0" w:space="0" w:color="auto"/>
        <w:bottom w:val="none" w:sz="0" w:space="0" w:color="auto"/>
        <w:right w:val="none" w:sz="0" w:space="0" w:color="auto"/>
      </w:divBdr>
    </w:div>
    <w:div w:id="931816795">
      <w:bodyDiv w:val="1"/>
      <w:marLeft w:val="0"/>
      <w:marRight w:val="0"/>
      <w:marTop w:val="0"/>
      <w:marBottom w:val="0"/>
      <w:divBdr>
        <w:top w:val="none" w:sz="0" w:space="0" w:color="auto"/>
        <w:left w:val="none" w:sz="0" w:space="0" w:color="auto"/>
        <w:bottom w:val="none" w:sz="0" w:space="0" w:color="auto"/>
        <w:right w:val="none" w:sz="0" w:space="0" w:color="auto"/>
      </w:divBdr>
    </w:div>
    <w:div w:id="932317379">
      <w:bodyDiv w:val="1"/>
      <w:marLeft w:val="0"/>
      <w:marRight w:val="0"/>
      <w:marTop w:val="0"/>
      <w:marBottom w:val="0"/>
      <w:divBdr>
        <w:top w:val="none" w:sz="0" w:space="0" w:color="auto"/>
        <w:left w:val="none" w:sz="0" w:space="0" w:color="auto"/>
        <w:bottom w:val="none" w:sz="0" w:space="0" w:color="auto"/>
        <w:right w:val="none" w:sz="0" w:space="0" w:color="auto"/>
      </w:divBdr>
    </w:div>
    <w:div w:id="932398218">
      <w:bodyDiv w:val="1"/>
      <w:marLeft w:val="0"/>
      <w:marRight w:val="0"/>
      <w:marTop w:val="0"/>
      <w:marBottom w:val="0"/>
      <w:divBdr>
        <w:top w:val="none" w:sz="0" w:space="0" w:color="auto"/>
        <w:left w:val="none" w:sz="0" w:space="0" w:color="auto"/>
        <w:bottom w:val="none" w:sz="0" w:space="0" w:color="auto"/>
        <w:right w:val="none" w:sz="0" w:space="0" w:color="auto"/>
      </w:divBdr>
    </w:div>
    <w:div w:id="932400123">
      <w:bodyDiv w:val="1"/>
      <w:marLeft w:val="0"/>
      <w:marRight w:val="0"/>
      <w:marTop w:val="0"/>
      <w:marBottom w:val="0"/>
      <w:divBdr>
        <w:top w:val="none" w:sz="0" w:space="0" w:color="auto"/>
        <w:left w:val="none" w:sz="0" w:space="0" w:color="auto"/>
        <w:bottom w:val="none" w:sz="0" w:space="0" w:color="auto"/>
        <w:right w:val="none" w:sz="0" w:space="0" w:color="auto"/>
      </w:divBdr>
    </w:div>
    <w:div w:id="932475717">
      <w:bodyDiv w:val="1"/>
      <w:marLeft w:val="0"/>
      <w:marRight w:val="0"/>
      <w:marTop w:val="0"/>
      <w:marBottom w:val="0"/>
      <w:divBdr>
        <w:top w:val="none" w:sz="0" w:space="0" w:color="auto"/>
        <w:left w:val="none" w:sz="0" w:space="0" w:color="auto"/>
        <w:bottom w:val="none" w:sz="0" w:space="0" w:color="auto"/>
        <w:right w:val="none" w:sz="0" w:space="0" w:color="auto"/>
      </w:divBdr>
    </w:div>
    <w:div w:id="932593074">
      <w:bodyDiv w:val="1"/>
      <w:marLeft w:val="0"/>
      <w:marRight w:val="0"/>
      <w:marTop w:val="0"/>
      <w:marBottom w:val="0"/>
      <w:divBdr>
        <w:top w:val="none" w:sz="0" w:space="0" w:color="auto"/>
        <w:left w:val="none" w:sz="0" w:space="0" w:color="auto"/>
        <w:bottom w:val="none" w:sz="0" w:space="0" w:color="auto"/>
        <w:right w:val="none" w:sz="0" w:space="0" w:color="auto"/>
      </w:divBdr>
    </w:div>
    <w:div w:id="932860839">
      <w:bodyDiv w:val="1"/>
      <w:marLeft w:val="0"/>
      <w:marRight w:val="0"/>
      <w:marTop w:val="0"/>
      <w:marBottom w:val="0"/>
      <w:divBdr>
        <w:top w:val="none" w:sz="0" w:space="0" w:color="auto"/>
        <w:left w:val="none" w:sz="0" w:space="0" w:color="auto"/>
        <w:bottom w:val="none" w:sz="0" w:space="0" w:color="auto"/>
        <w:right w:val="none" w:sz="0" w:space="0" w:color="auto"/>
      </w:divBdr>
    </w:div>
    <w:div w:id="933124733">
      <w:bodyDiv w:val="1"/>
      <w:marLeft w:val="0"/>
      <w:marRight w:val="0"/>
      <w:marTop w:val="0"/>
      <w:marBottom w:val="0"/>
      <w:divBdr>
        <w:top w:val="none" w:sz="0" w:space="0" w:color="auto"/>
        <w:left w:val="none" w:sz="0" w:space="0" w:color="auto"/>
        <w:bottom w:val="none" w:sz="0" w:space="0" w:color="auto"/>
        <w:right w:val="none" w:sz="0" w:space="0" w:color="auto"/>
      </w:divBdr>
    </w:div>
    <w:div w:id="933199211">
      <w:bodyDiv w:val="1"/>
      <w:marLeft w:val="0"/>
      <w:marRight w:val="0"/>
      <w:marTop w:val="0"/>
      <w:marBottom w:val="0"/>
      <w:divBdr>
        <w:top w:val="none" w:sz="0" w:space="0" w:color="auto"/>
        <w:left w:val="none" w:sz="0" w:space="0" w:color="auto"/>
        <w:bottom w:val="none" w:sz="0" w:space="0" w:color="auto"/>
        <w:right w:val="none" w:sz="0" w:space="0" w:color="auto"/>
      </w:divBdr>
    </w:div>
    <w:div w:id="933320737">
      <w:bodyDiv w:val="1"/>
      <w:marLeft w:val="0"/>
      <w:marRight w:val="0"/>
      <w:marTop w:val="0"/>
      <w:marBottom w:val="0"/>
      <w:divBdr>
        <w:top w:val="none" w:sz="0" w:space="0" w:color="auto"/>
        <w:left w:val="none" w:sz="0" w:space="0" w:color="auto"/>
        <w:bottom w:val="none" w:sz="0" w:space="0" w:color="auto"/>
        <w:right w:val="none" w:sz="0" w:space="0" w:color="auto"/>
      </w:divBdr>
    </w:div>
    <w:div w:id="933519240">
      <w:bodyDiv w:val="1"/>
      <w:marLeft w:val="0"/>
      <w:marRight w:val="0"/>
      <w:marTop w:val="0"/>
      <w:marBottom w:val="0"/>
      <w:divBdr>
        <w:top w:val="none" w:sz="0" w:space="0" w:color="auto"/>
        <w:left w:val="none" w:sz="0" w:space="0" w:color="auto"/>
        <w:bottom w:val="none" w:sz="0" w:space="0" w:color="auto"/>
        <w:right w:val="none" w:sz="0" w:space="0" w:color="auto"/>
      </w:divBdr>
    </w:div>
    <w:div w:id="933707714">
      <w:bodyDiv w:val="1"/>
      <w:marLeft w:val="0"/>
      <w:marRight w:val="0"/>
      <w:marTop w:val="0"/>
      <w:marBottom w:val="0"/>
      <w:divBdr>
        <w:top w:val="none" w:sz="0" w:space="0" w:color="auto"/>
        <w:left w:val="none" w:sz="0" w:space="0" w:color="auto"/>
        <w:bottom w:val="none" w:sz="0" w:space="0" w:color="auto"/>
        <w:right w:val="none" w:sz="0" w:space="0" w:color="auto"/>
      </w:divBdr>
    </w:div>
    <w:div w:id="933707747">
      <w:bodyDiv w:val="1"/>
      <w:marLeft w:val="0"/>
      <w:marRight w:val="0"/>
      <w:marTop w:val="0"/>
      <w:marBottom w:val="0"/>
      <w:divBdr>
        <w:top w:val="none" w:sz="0" w:space="0" w:color="auto"/>
        <w:left w:val="none" w:sz="0" w:space="0" w:color="auto"/>
        <w:bottom w:val="none" w:sz="0" w:space="0" w:color="auto"/>
        <w:right w:val="none" w:sz="0" w:space="0" w:color="auto"/>
      </w:divBdr>
    </w:div>
    <w:div w:id="933897291">
      <w:bodyDiv w:val="1"/>
      <w:marLeft w:val="0"/>
      <w:marRight w:val="0"/>
      <w:marTop w:val="0"/>
      <w:marBottom w:val="0"/>
      <w:divBdr>
        <w:top w:val="none" w:sz="0" w:space="0" w:color="auto"/>
        <w:left w:val="none" w:sz="0" w:space="0" w:color="auto"/>
        <w:bottom w:val="none" w:sz="0" w:space="0" w:color="auto"/>
        <w:right w:val="none" w:sz="0" w:space="0" w:color="auto"/>
      </w:divBdr>
    </w:div>
    <w:div w:id="933980115">
      <w:bodyDiv w:val="1"/>
      <w:marLeft w:val="0"/>
      <w:marRight w:val="0"/>
      <w:marTop w:val="0"/>
      <w:marBottom w:val="0"/>
      <w:divBdr>
        <w:top w:val="none" w:sz="0" w:space="0" w:color="auto"/>
        <w:left w:val="none" w:sz="0" w:space="0" w:color="auto"/>
        <w:bottom w:val="none" w:sz="0" w:space="0" w:color="auto"/>
        <w:right w:val="none" w:sz="0" w:space="0" w:color="auto"/>
      </w:divBdr>
    </w:div>
    <w:div w:id="934245667">
      <w:bodyDiv w:val="1"/>
      <w:marLeft w:val="0"/>
      <w:marRight w:val="0"/>
      <w:marTop w:val="0"/>
      <w:marBottom w:val="0"/>
      <w:divBdr>
        <w:top w:val="none" w:sz="0" w:space="0" w:color="auto"/>
        <w:left w:val="none" w:sz="0" w:space="0" w:color="auto"/>
        <w:bottom w:val="none" w:sz="0" w:space="0" w:color="auto"/>
        <w:right w:val="none" w:sz="0" w:space="0" w:color="auto"/>
      </w:divBdr>
    </w:div>
    <w:div w:id="934288980">
      <w:bodyDiv w:val="1"/>
      <w:marLeft w:val="0"/>
      <w:marRight w:val="0"/>
      <w:marTop w:val="0"/>
      <w:marBottom w:val="0"/>
      <w:divBdr>
        <w:top w:val="none" w:sz="0" w:space="0" w:color="auto"/>
        <w:left w:val="none" w:sz="0" w:space="0" w:color="auto"/>
        <w:bottom w:val="none" w:sz="0" w:space="0" w:color="auto"/>
        <w:right w:val="none" w:sz="0" w:space="0" w:color="auto"/>
      </w:divBdr>
    </w:div>
    <w:div w:id="934552070">
      <w:bodyDiv w:val="1"/>
      <w:marLeft w:val="0"/>
      <w:marRight w:val="0"/>
      <w:marTop w:val="0"/>
      <w:marBottom w:val="0"/>
      <w:divBdr>
        <w:top w:val="none" w:sz="0" w:space="0" w:color="auto"/>
        <w:left w:val="none" w:sz="0" w:space="0" w:color="auto"/>
        <w:bottom w:val="none" w:sz="0" w:space="0" w:color="auto"/>
        <w:right w:val="none" w:sz="0" w:space="0" w:color="auto"/>
      </w:divBdr>
    </w:div>
    <w:div w:id="934822571">
      <w:bodyDiv w:val="1"/>
      <w:marLeft w:val="0"/>
      <w:marRight w:val="0"/>
      <w:marTop w:val="0"/>
      <w:marBottom w:val="0"/>
      <w:divBdr>
        <w:top w:val="none" w:sz="0" w:space="0" w:color="auto"/>
        <w:left w:val="none" w:sz="0" w:space="0" w:color="auto"/>
        <w:bottom w:val="none" w:sz="0" w:space="0" w:color="auto"/>
        <w:right w:val="none" w:sz="0" w:space="0" w:color="auto"/>
      </w:divBdr>
    </w:div>
    <w:div w:id="935017912">
      <w:bodyDiv w:val="1"/>
      <w:marLeft w:val="0"/>
      <w:marRight w:val="0"/>
      <w:marTop w:val="0"/>
      <w:marBottom w:val="0"/>
      <w:divBdr>
        <w:top w:val="none" w:sz="0" w:space="0" w:color="auto"/>
        <w:left w:val="none" w:sz="0" w:space="0" w:color="auto"/>
        <w:bottom w:val="none" w:sz="0" w:space="0" w:color="auto"/>
        <w:right w:val="none" w:sz="0" w:space="0" w:color="auto"/>
      </w:divBdr>
    </w:div>
    <w:div w:id="935551711">
      <w:bodyDiv w:val="1"/>
      <w:marLeft w:val="0"/>
      <w:marRight w:val="0"/>
      <w:marTop w:val="0"/>
      <w:marBottom w:val="0"/>
      <w:divBdr>
        <w:top w:val="none" w:sz="0" w:space="0" w:color="auto"/>
        <w:left w:val="none" w:sz="0" w:space="0" w:color="auto"/>
        <w:bottom w:val="none" w:sz="0" w:space="0" w:color="auto"/>
        <w:right w:val="none" w:sz="0" w:space="0" w:color="auto"/>
      </w:divBdr>
    </w:div>
    <w:div w:id="935753838">
      <w:bodyDiv w:val="1"/>
      <w:marLeft w:val="0"/>
      <w:marRight w:val="0"/>
      <w:marTop w:val="0"/>
      <w:marBottom w:val="0"/>
      <w:divBdr>
        <w:top w:val="none" w:sz="0" w:space="0" w:color="auto"/>
        <w:left w:val="none" w:sz="0" w:space="0" w:color="auto"/>
        <w:bottom w:val="none" w:sz="0" w:space="0" w:color="auto"/>
        <w:right w:val="none" w:sz="0" w:space="0" w:color="auto"/>
      </w:divBdr>
    </w:div>
    <w:div w:id="935871517">
      <w:bodyDiv w:val="1"/>
      <w:marLeft w:val="0"/>
      <w:marRight w:val="0"/>
      <w:marTop w:val="0"/>
      <w:marBottom w:val="0"/>
      <w:divBdr>
        <w:top w:val="none" w:sz="0" w:space="0" w:color="auto"/>
        <w:left w:val="none" w:sz="0" w:space="0" w:color="auto"/>
        <w:bottom w:val="none" w:sz="0" w:space="0" w:color="auto"/>
        <w:right w:val="none" w:sz="0" w:space="0" w:color="auto"/>
      </w:divBdr>
    </w:div>
    <w:div w:id="936136274">
      <w:bodyDiv w:val="1"/>
      <w:marLeft w:val="0"/>
      <w:marRight w:val="0"/>
      <w:marTop w:val="0"/>
      <w:marBottom w:val="0"/>
      <w:divBdr>
        <w:top w:val="none" w:sz="0" w:space="0" w:color="auto"/>
        <w:left w:val="none" w:sz="0" w:space="0" w:color="auto"/>
        <w:bottom w:val="none" w:sz="0" w:space="0" w:color="auto"/>
        <w:right w:val="none" w:sz="0" w:space="0" w:color="auto"/>
      </w:divBdr>
    </w:div>
    <w:div w:id="936139049">
      <w:bodyDiv w:val="1"/>
      <w:marLeft w:val="0"/>
      <w:marRight w:val="0"/>
      <w:marTop w:val="0"/>
      <w:marBottom w:val="0"/>
      <w:divBdr>
        <w:top w:val="none" w:sz="0" w:space="0" w:color="auto"/>
        <w:left w:val="none" w:sz="0" w:space="0" w:color="auto"/>
        <w:bottom w:val="none" w:sz="0" w:space="0" w:color="auto"/>
        <w:right w:val="none" w:sz="0" w:space="0" w:color="auto"/>
      </w:divBdr>
    </w:div>
    <w:div w:id="936208422">
      <w:bodyDiv w:val="1"/>
      <w:marLeft w:val="0"/>
      <w:marRight w:val="0"/>
      <w:marTop w:val="0"/>
      <w:marBottom w:val="0"/>
      <w:divBdr>
        <w:top w:val="none" w:sz="0" w:space="0" w:color="auto"/>
        <w:left w:val="none" w:sz="0" w:space="0" w:color="auto"/>
        <w:bottom w:val="none" w:sz="0" w:space="0" w:color="auto"/>
        <w:right w:val="none" w:sz="0" w:space="0" w:color="auto"/>
      </w:divBdr>
    </w:div>
    <w:div w:id="936210628">
      <w:bodyDiv w:val="1"/>
      <w:marLeft w:val="0"/>
      <w:marRight w:val="0"/>
      <w:marTop w:val="0"/>
      <w:marBottom w:val="0"/>
      <w:divBdr>
        <w:top w:val="none" w:sz="0" w:space="0" w:color="auto"/>
        <w:left w:val="none" w:sz="0" w:space="0" w:color="auto"/>
        <w:bottom w:val="none" w:sz="0" w:space="0" w:color="auto"/>
        <w:right w:val="none" w:sz="0" w:space="0" w:color="auto"/>
      </w:divBdr>
    </w:div>
    <w:div w:id="936333321">
      <w:bodyDiv w:val="1"/>
      <w:marLeft w:val="0"/>
      <w:marRight w:val="0"/>
      <w:marTop w:val="0"/>
      <w:marBottom w:val="0"/>
      <w:divBdr>
        <w:top w:val="none" w:sz="0" w:space="0" w:color="auto"/>
        <w:left w:val="none" w:sz="0" w:space="0" w:color="auto"/>
        <w:bottom w:val="none" w:sz="0" w:space="0" w:color="auto"/>
        <w:right w:val="none" w:sz="0" w:space="0" w:color="auto"/>
      </w:divBdr>
    </w:div>
    <w:div w:id="936714343">
      <w:bodyDiv w:val="1"/>
      <w:marLeft w:val="0"/>
      <w:marRight w:val="0"/>
      <w:marTop w:val="0"/>
      <w:marBottom w:val="0"/>
      <w:divBdr>
        <w:top w:val="none" w:sz="0" w:space="0" w:color="auto"/>
        <w:left w:val="none" w:sz="0" w:space="0" w:color="auto"/>
        <w:bottom w:val="none" w:sz="0" w:space="0" w:color="auto"/>
        <w:right w:val="none" w:sz="0" w:space="0" w:color="auto"/>
      </w:divBdr>
    </w:div>
    <w:div w:id="936790433">
      <w:bodyDiv w:val="1"/>
      <w:marLeft w:val="0"/>
      <w:marRight w:val="0"/>
      <w:marTop w:val="0"/>
      <w:marBottom w:val="0"/>
      <w:divBdr>
        <w:top w:val="none" w:sz="0" w:space="0" w:color="auto"/>
        <w:left w:val="none" w:sz="0" w:space="0" w:color="auto"/>
        <w:bottom w:val="none" w:sz="0" w:space="0" w:color="auto"/>
        <w:right w:val="none" w:sz="0" w:space="0" w:color="auto"/>
      </w:divBdr>
    </w:div>
    <w:div w:id="936867537">
      <w:bodyDiv w:val="1"/>
      <w:marLeft w:val="0"/>
      <w:marRight w:val="0"/>
      <w:marTop w:val="0"/>
      <w:marBottom w:val="0"/>
      <w:divBdr>
        <w:top w:val="none" w:sz="0" w:space="0" w:color="auto"/>
        <w:left w:val="none" w:sz="0" w:space="0" w:color="auto"/>
        <w:bottom w:val="none" w:sz="0" w:space="0" w:color="auto"/>
        <w:right w:val="none" w:sz="0" w:space="0" w:color="auto"/>
      </w:divBdr>
    </w:div>
    <w:div w:id="936910136">
      <w:bodyDiv w:val="1"/>
      <w:marLeft w:val="0"/>
      <w:marRight w:val="0"/>
      <w:marTop w:val="0"/>
      <w:marBottom w:val="0"/>
      <w:divBdr>
        <w:top w:val="none" w:sz="0" w:space="0" w:color="auto"/>
        <w:left w:val="none" w:sz="0" w:space="0" w:color="auto"/>
        <w:bottom w:val="none" w:sz="0" w:space="0" w:color="auto"/>
        <w:right w:val="none" w:sz="0" w:space="0" w:color="auto"/>
      </w:divBdr>
    </w:div>
    <w:div w:id="937369140">
      <w:bodyDiv w:val="1"/>
      <w:marLeft w:val="0"/>
      <w:marRight w:val="0"/>
      <w:marTop w:val="0"/>
      <w:marBottom w:val="0"/>
      <w:divBdr>
        <w:top w:val="none" w:sz="0" w:space="0" w:color="auto"/>
        <w:left w:val="none" w:sz="0" w:space="0" w:color="auto"/>
        <w:bottom w:val="none" w:sz="0" w:space="0" w:color="auto"/>
        <w:right w:val="none" w:sz="0" w:space="0" w:color="auto"/>
      </w:divBdr>
    </w:div>
    <w:div w:id="937903852">
      <w:bodyDiv w:val="1"/>
      <w:marLeft w:val="0"/>
      <w:marRight w:val="0"/>
      <w:marTop w:val="0"/>
      <w:marBottom w:val="0"/>
      <w:divBdr>
        <w:top w:val="none" w:sz="0" w:space="0" w:color="auto"/>
        <w:left w:val="none" w:sz="0" w:space="0" w:color="auto"/>
        <w:bottom w:val="none" w:sz="0" w:space="0" w:color="auto"/>
        <w:right w:val="none" w:sz="0" w:space="0" w:color="auto"/>
      </w:divBdr>
    </w:div>
    <w:div w:id="937905348">
      <w:bodyDiv w:val="1"/>
      <w:marLeft w:val="0"/>
      <w:marRight w:val="0"/>
      <w:marTop w:val="0"/>
      <w:marBottom w:val="0"/>
      <w:divBdr>
        <w:top w:val="none" w:sz="0" w:space="0" w:color="auto"/>
        <w:left w:val="none" w:sz="0" w:space="0" w:color="auto"/>
        <w:bottom w:val="none" w:sz="0" w:space="0" w:color="auto"/>
        <w:right w:val="none" w:sz="0" w:space="0" w:color="auto"/>
      </w:divBdr>
    </w:div>
    <w:div w:id="937908273">
      <w:bodyDiv w:val="1"/>
      <w:marLeft w:val="0"/>
      <w:marRight w:val="0"/>
      <w:marTop w:val="0"/>
      <w:marBottom w:val="0"/>
      <w:divBdr>
        <w:top w:val="none" w:sz="0" w:space="0" w:color="auto"/>
        <w:left w:val="none" w:sz="0" w:space="0" w:color="auto"/>
        <w:bottom w:val="none" w:sz="0" w:space="0" w:color="auto"/>
        <w:right w:val="none" w:sz="0" w:space="0" w:color="auto"/>
      </w:divBdr>
    </w:div>
    <w:div w:id="937910403">
      <w:bodyDiv w:val="1"/>
      <w:marLeft w:val="0"/>
      <w:marRight w:val="0"/>
      <w:marTop w:val="0"/>
      <w:marBottom w:val="0"/>
      <w:divBdr>
        <w:top w:val="none" w:sz="0" w:space="0" w:color="auto"/>
        <w:left w:val="none" w:sz="0" w:space="0" w:color="auto"/>
        <w:bottom w:val="none" w:sz="0" w:space="0" w:color="auto"/>
        <w:right w:val="none" w:sz="0" w:space="0" w:color="auto"/>
      </w:divBdr>
    </w:div>
    <w:div w:id="937979562">
      <w:bodyDiv w:val="1"/>
      <w:marLeft w:val="0"/>
      <w:marRight w:val="0"/>
      <w:marTop w:val="0"/>
      <w:marBottom w:val="0"/>
      <w:divBdr>
        <w:top w:val="none" w:sz="0" w:space="0" w:color="auto"/>
        <w:left w:val="none" w:sz="0" w:space="0" w:color="auto"/>
        <w:bottom w:val="none" w:sz="0" w:space="0" w:color="auto"/>
        <w:right w:val="none" w:sz="0" w:space="0" w:color="auto"/>
      </w:divBdr>
    </w:div>
    <w:div w:id="938215709">
      <w:bodyDiv w:val="1"/>
      <w:marLeft w:val="0"/>
      <w:marRight w:val="0"/>
      <w:marTop w:val="0"/>
      <w:marBottom w:val="0"/>
      <w:divBdr>
        <w:top w:val="none" w:sz="0" w:space="0" w:color="auto"/>
        <w:left w:val="none" w:sz="0" w:space="0" w:color="auto"/>
        <w:bottom w:val="none" w:sz="0" w:space="0" w:color="auto"/>
        <w:right w:val="none" w:sz="0" w:space="0" w:color="auto"/>
      </w:divBdr>
    </w:div>
    <w:div w:id="938416340">
      <w:bodyDiv w:val="1"/>
      <w:marLeft w:val="0"/>
      <w:marRight w:val="0"/>
      <w:marTop w:val="0"/>
      <w:marBottom w:val="0"/>
      <w:divBdr>
        <w:top w:val="none" w:sz="0" w:space="0" w:color="auto"/>
        <w:left w:val="none" w:sz="0" w:space="0" w:color="auto"/>
        <w:bottom w:val="none" w:sz="0" w:space="0" w:color="auto"/>
        <w:right w:val="none" w:sz="0" w:space="0" w:color="auto"/>
      </w:divBdr>
    </w:div>
    <w:div w:id="938566761">
      <w:bodyDiv w:val="1"/>
      <w:marLeft w:val="0"/>
      <w:marRight w:val="0"/>
      <w:marTop w:val="0"/>
      <w:marBottom w:val="0"/>
      <w:divBdr>
        <w:top w:val="none" w:sz="0" w:space="0" w:color="auto"/>
        <w:left w:val="none" w:sz="0" w:space="0" w:color="auto"/>
        <w:bottom w:val="none" w:sz="0" w:space="0" w:color="auto"/>
        <w:right w:val="none" w:sz="0" w:space="0" w:color="auto"/>
      </w:divBdr>
    </w:div>
    <w:div w:id="938752667">
      <w:bodyDiv w:val="1"/>
      <w:marLeft w:val="0"/>
      <w:marRight w:val="0"/>
      <w:marTop w:val="0"/>
      <w:marBottom w:val="0"/>
      <w:divBdr>
        <w:top w:val="none" w:sz="0" w:space="0" w:color="auto"/>
        <w:left w:val="none" w:sz="0" w:space="0" w:color="auto"/>
        <w:bottom w:val="none" w:sz="0" w:space="0" w:color="auto"/>
        <w:right w:val="none" w:sz="0" w:space="0" w:color="auto"/>
      </w:divBdr>
    </w:div>
    <w:div w:id="938946205">
      <w:bodyDiv w:val="1"/>
      <w:marLeft w:val="0"/>
      <w:marRight w:val="0"/>
      <w:marTop w:val="0"/>
      <w:marBottom w:val="0"/>
      <w:divBdr>
        <w:top w:val="none" w:sz="0" w:space="0" w:color="auto"/>
        <w:left w:val="none" w:sz="0" w:space="0" w:color="auto"/>
        <w:bottom w:val="none" w:sz="0" w:space="0" w:color="auto"/>
        <w:right w:val="none" w:sz="0" w:space="0" w:color="auto"/>
      </w:divBdr>
    </w:div>
    <w:div w:id="939215390">
      <w:bodyDiv w:val="1"/>
      <w:marLeft w:val="0"/>
      <w:marRight w:val="0"/>
      <w:marTop w:val="0"/>
      <w:marBottom w:val="0"/>
      <w:divBdr>
        <w:top w:val="none" w:sz="0" w:space="0" w:color="auto"/>
        <w:left w:val="none" w:sz="0" w:space="0" w:color="auto"/>
        <w:bottom w:val="none" w:sz="0" w:space="0" w:color="auto"/>
        <w:right w:val="none" w:sz="0" w:space="0" w:color="auto"/>
      </w:divBdr>
    </w:div>
    <w:div w:id="939332765">
      <w:bodyDiv w:val="1"/>
      <w:marLeft w:val="0"/>
      <w:marRight w:val="0"/>
      <w:marTop w:val="0"/>
      <w:marBottom w:val="0"/>
      <w:divBdr>
        <w:top w:val="none" w:sz="0" w:space="0" w:color="auto"/>
        <w:left w:val="none" w:sz="0" w:space="0" w:color="auto"/>
        <w:bottom w:val="none" w:sz="0" w:space="0" w:color="auto"/>
        <w:right w:val="none" w:sz="0" w:space="0" w:color="auto"/>
      </w:divBdr>
    </w:div>
    <w:div w:id="940259391">
      <w:bodyDiv w:val="1"/>
      <w:marLeft w:val="0"/>
      <w:marRight w:val="0"/>
      <w:marTop w:val="0"/>
      <w:marBottom w:val="0"/>
      <w:divBdr>
        <w:top w:val="none" w:sz="0" w:space="0" w:color="auto"/>
        <w:left w:val="none" w:sz="0" w:space="0" w:color="auto"/>
        <w:bottom w:val="none" w:sz="0" w:space="0" w:color="auto"/>
        <w:right w:val="none" w:sz="0" w:space="0" w:color="auto"/>
      </w:divBdr>
    </w:div>
    <w:div w:id="940725486">
      <w:bodyDiv w:val="1"/>
      <w:marLeft w:val="0"/>
      <w:marRight w:val="0"/>
      <w:marTop w:val="0"/>
      <w:marBottom w:val="0"/>
      <w:divBdr>
        <w:top w:val="none" w:sz="0" w:space="0" w:color="auto"/>
        <w:left w:val="none" w:sz="0" w:space="0" w:color="auto"/>
        <w:bottom w:val="none" w:sz="0" w:space="0" w:color="auto"/>
        <w:right w:val="none" w:sz="0" w:space="0" w:color="auto"/>
      </w:divBdr>
    </w:div>
    <w:div w:id="941061920">
      <w:bodyDiv w:val="1"/>
      <w:marLeft w:val="0"/>
      <w:marRight w:val="0"/>
      <w:marTop w:val="0"/>
      <w:marBottom w:val="0"/>
      <w:divBdr>
        <w:top w:val="none" w:sz="0" w:space="0" w:color="auto"/>
        <w:left w:val="none" w:sz="0" w:space="0" w:color="auto"/>
        <w:bottom w:val="none" w:sz="0" w:space="0" w:color="auto"/>
        <w:right w:val="none" w:sz="0" w:space="0" w:color="auto"/>
      </w:divBdr>
    </w:div>
    <w:div w:id="941182938">
      <w:bodyDiv w:val="1"/>
      <w:marLeft w:val="0"/>
      <w:marRight w:val="0"/>
      <w:marTop w:val="0"/>
      <w:marBottom w:val="0"/>
      <w:divBdr>
        <w:top w:val="none" w:sz="0" w:space="0" w:color="auto"/>
        <w:left w:val="none" w:sz="0" w:space="0" w:color="auto"/>
        <w:bottom w:val="none" w:sz="0" w:space="0" w:color="auto"/>
        <w:right w:val="none" w:sz="0" w:space="0" w:color="auto"/>
      </w:divBdr>
    </w:div>
    <w:div w:id="941185243">
      <w:bodyDiv w:val="1"/>
      <w:marLeft w:val="0"/>
      <w:marRight w:val="0"/>
      <w:marTop w:val="0"/>
      <w:marBottom w:val="0"/>
      <w:divBdr>
        <w:top w:val="none" w:sz="0" w:space="0" w:color="auto"/>
        <w:left w:val="none" w:sz="0" w:space="0" w:color="auto"/>
        <w:bottom w:val="none" w:sz="0" w:space="0" w:color="auto"/>
        <w:right w:val="none" w:sz="0" w:space="0" w:color="auto"/>
      </w:divBdr>
    </w:div>
    <w:div w:id="941188606">
      <w:bodyDiv w:val="1"/>
      <w:marLeft w:val="0"/>
      <w:marRight w:val="0"/>
      <w:marTop w:val="0"/>
      <w:marBottom w:val="0"/>
      <w:divBdr>
        <w:top w:val="none" w:sz="0" w:space="0" w:color="auto"/>
        <w:left w:val="none" w:sz="0" w:space="0" w:color="auto"/>
        <w:bottom w:val="none" w:sz="0" w:space="0" w:color="auto"/>
        <w:right w:val="none" w:sz="0" w:space="0" w:color="auto"/>
      </w:divBdr>
    </w:div>
    <w:div w:id="941689009">
      <w:bodyDiv w:val="1"/>
      <w:marLeft w:val="0"/>
      <w:marRight w:val="0"/>
      <w:marTop w:val="0"/>
      <w:marBottom w:val="0"/>
      <w:divBdr>
        <w:top w:val="none" w:sz="0" w:space="0" w:color="auto"/>
        <w:left w:val="none" w:sz="0" w:space="0" w:color="auto"/>
        <w:bottom w:val="none" w:sz="0" w:space="0" w:color="auto"/>
        <w:right w:val="none" w:sz="0" w:space="0" w:color="auto"/>
      </w:divBdr>
    </w:div>
    <w:div w:id="941769000">
      <w:bodyDiv w:val="1"/>
      <w:marLeft w:val="0"/>
      <w:marRight w:val="0"/>
      <w:marTop w:val="0"/>
      <w:marBottom w:val="0"/>
      <w:divBdr>
        <w:top w:val="none" w:sz="0" w:space="0" w:color="auto"/>
        <w:left w:val="none" w:sz="0" w:space="0" w:color="auto"/>
        <w:bottom w:val="none" w:sz="0" w:space="0" w:color="auto"/>
        <w:right w:val="none" w:sz="0" w:space="0" w:color="auto"/>
      </w:divBdr>
    </w:div>
    <w:div w:id="942224162">
      <w:bodyDiv w:val="1"/>
      <w:marLeft w:val="0"/>
      <w:marRight w:val="0"/>
      <w:marTop w:val="0"/>
      <w:marBottom w:val="0"/>
      <w:divBdr>
        <w:top w:val="none" w:sz="0" w:space="0" w:color="auto"/>
        <w:left w:val="none" w:sz="0" w:space="0" w:color="auto"/>
        <w:bottom w:val="none" w:sz="0" w:space="0" w:color="auto"/>
        <w:right w:val="none" w:sz="0" w:space="0" w:color="auto"/>
      </w:divBdr>
    </w:div>
    <w:div w:id="942420890">
      <w:bodyDiv w:val="1"/>
      <w:marLeft w:val="0"/>
      <w:marRight w:val="0"/>
      <w:marTop w:val="0"/>
      <w:marBottom w:val="0"/>
      <w:divBdr>
        <w:top w:val="none" w:sz="0" w:space="0" w:color="auto"/>
        <w:left w:val="none" w:sz="0" w:space="0" w:color="auto"/>
        <w:bottom w:val="none" w:sz="0" w:space="0" w:color="auto"/>
        <w:right w:val="none" w:sz="0" w:space="0" w:color="auto"/>
      </w:divBdr>
    </w:div>
    <w:div w:id="942690047">
      <w:bodyDiv w:val="1"/>
      <w:marLeft w:val="0"/>
      <w:marRight w:val="0"/>
      <w:marTop w:val="0"/>
      <w:marBottom w:val="0"/>
      <w:divBdr>
        <w:top w:val="none" w:sz="0" w:space="0" w:color="auto"/>
        <w:left w:val="none" w:sz="0" w:space="0" w:color="auto"/>
        <w:bottom w:val="none" w:sz="0" w:space="0" w:color="auto"/>
        <w:right w:val="none" w:sz="0" w:space="0" w:color="auto"/>
      </w:divBdr>
    </w:div>
    <w:div w:id="942801445">
      <w:bodyDiv w:val="1"/>
      <w:marLeft w:val="0"/>
      <w:marRight w:val="0"/>
      <w:marTop w:val="0"/>
      <w:marBottom w:val="0"/>
      <w:divBdr>
        <w:top w:val="none" w:sz="0" w:space="0" w:color="auto"/>
        <w:left w:val="none" w:sz="0" w:space="0" w:color="auto"/>
        <w:bottom w:val="none" w:sz="0" w:space="0" w:color="auto"/>
        <w:right w:val="none" w:sz="0" w:space="0" w:color="auto"/>
      </w:divBdr>
    </w:div>
    <w:div w:id="942808147">
      <w:bodyDiv w:val="1"/>
      <w:marLeft w:val="0"/>
      <w:marRight w:val="0"/>
      <w:marTop w:val="0"/>
      <w:marBottom w:val="0"/>
      <w:divBdr>
        <w:top w:val="none" w:sz="0" w:space="0" w:color="auto"/>
        <w:left w:val="none" w:sz="0" w:space="0" w:color="auto"/>
        <w:bottom w:val="none" w:sz="0" w:space="0" w:color="auto"/>
        <w:right w:val="none" w:sz="0" w:space="0" w:color="auto"/>
      </w:divBdr>
    </w:div>
    <w:div w:id="943148706">
      <w:bodyDiv w:val="1"/>
      <w:marLeft w:val="0"/>
      <w:marRight w:val="0"/>
      <w:marTop w:val="0"/>
      <w:marBottom w:val="0"/>
      <w:divBdr>
        <w:top w:val="none" w:sz="0" w:space="0" w:color="auto"/>
        <w:left w:val="none" w:sz="0" w:space="0" w:color="auto"/>
        <w:bottom w:val="none" w:sz="0" w:space="0" w:color="auto"/>
        <w:right w:val="none" w:sz="0" w:space="0" w:color="auto"/>
      </w:divBdr>
    </w:div>
    <w:div w:id="943539590">
      <w:bodyDiv w:val="1"/>
      <w:marLeft w:val="0"/>
      <w:marRight w:val="0"/>
      <w:marTop w:val="0"/>
      <w:marBottom w:val="0"/>
      <w:divBdr>
        <w:top w:val="none" w:sz="0" w:space="0" w:color="auto"/>
        <w:left w:val="none" w:sz="0" w:space="0" w:color="auto"/>
        <w:bottom w:val="none" w:sz="0" w:space="0" w:color="auto"/>
        <w:right w:val="none" w:sz="0" w:space="0" w:color="auto"/>
      </w:divBdr>
    </w:div>
    <w:div w:id="943611608">
      <w:bodyDiv w:val="1"/>
      <w:marLeft w:val="0"/>
      <w:marRight w:val="0"/>
      <w:marTop w:val="0"/>
      <w:marBottom w:val="0"/>
      <w:divBdr>
        <w:top w:val="none" w:sz="0" w:space="0" w:color="auto"/>
        <w:left w:val="none" w:sz="0" w:space="0" w:color="auto"/>
        <w:bottom w:val="none" w:sz="0" w:space="0" w:color="auto"/>
        <w:right w:val="none" w:sz="0" w:space="0" w:color="auto"/>
      </w:divBdr>
    </w:div>
    <w:div w:id="943731111">
      <w:bodyDiv w:val="1"/>
      <w:marLeft w:val="0"/>
      <w:marRight w:val="0"/>
      <w:marTop w:val="0"/>
      <w:marBottom w:val="0"/>
      <w:divBdr>
        <w:top w:val="none" w:sz="0" w:space="0" w:color="auto"/>
        <w:left w:val="none" w:sz="0" w:space="0" w:color="auto"/>
        <w:bottom w:val="none" w:sz="0" w:space="0" w:color="auto"/>
        <w:right w:val="none" w:sz="0" w:space="0" w:color="auto"/>
      </w:divBdr>
    </w:div>
    <w:div w:id="943803539">
      <w:bodyDiv w:val="1"/>
      <w:marLeft w:val="0"/>
      <w:marRight w:val="0"/>
      <w:marTop w:val="0"/>
      <w:marBottom w:val="0"/>
      <w:divBdr>
        <w:top w:val="none" w:sz="0" w:space="0" w:color="auto"/>
        <w:left w:val="none" w:sz="0" w:space="0" w:color="auto"/>
        <w:bottom w:val="none" w:sz="0" w:space="0" w:color="auto"/>
        <w:right w:val="none" w:sz="0" w:space="0" w:color="auto"/>
      </w:divBdr>
    </w:div>
    <w:div w:id="943996743">
      <w:bodyDiv w:val="1"/>
      <w:marLeft w:val="0"/>
      <w:marRight w:val="0"/>
      <w:marTop w:val="0"/>
      <w:marBottom w:val="0"/>
      <w:divBdr>
        <w:top w:val="none" w:sz="0" w:space="0" w:color="auto"/>
        <w:left w:val="none" w:sz="0" w:space="0" w:color="auto"/>
        <w:bottom w:val="none" w:sz="0" w:space="0" w:color="auto"/>
        <w:right w:val="none" w:sz="0" w:space="0" w:color="auto"/>
      </w:divBdr>
    </w:div>
    <w:div w:id="944069661">
      <w:bodyDiv w:val="1"/>
      <w:marLeft w:val="0"/>
      <w:marRight w:val="0"/>
      <w:marTop w:val="0"/>
      <w:marBottom w:val="0"/>
      <w:divBdr>
        <w:top w:val="none" w:sz="0" w:space="0" w:color="auto"/>
        <w:left w:val="none" w:sz="0" w:space="0" w:color="auto"/>
        <w:bottom w:val="none" w:sz="0" w:space="0" w:color="auto"/>
        <w:right w:val="none" w:sz="0" w:space="0" w:color="auto"/>
      </w:divBdr>
    </w:div>
    <w:div w:id="944070069">
      <w:bodyDiv w:val="1"/>
      <w:marLeft w:val="0"/>
      <w:marRight w:val="0"/>
      <w:marTop w:val="0"/>
      <w:marBottom w:val="0"/>
      <w:divBdr>
        <w:top w:val="none" w:sz="0" w:space="0" w:color="auto"/>
        <w:left w:val="none" w:sz="0" w:space="0" w:color="auto"/>
        <w:bottom w:val="none" w:sz="0" w:space="0" w:color="auto"/>
        <w:right w:val="none" w:sz="0" w:space="0" w:color="auto"/>
      </w:divBdr>
    </w:div>
    <w:div w:id="944077314">
      <w:bodyDiv w:val="1"/>
      <w:marLeft w:val="0"/>
      <w:marRight w:val="0"/>
      <w:marTop w:val="0"/>
      <w:marBottom w:val="0"/>
      <w:divBdr>
        <w:top w:val="none" w:sz="0" w:space="0" w:color="auto"/>
        <w:left w:val="none" w:sz="0" w:space="0" w:color="auto"/>
        <w:bottom w:val="none" w:sz="0" w:space="0" w:color="auto"/>
        <w:right w:val="none" w:sz="0" w:space="0" w:color="auto"/>
      </w:divBdr>
    </w:div>
    <w:div w:id="944313314">
      <w:bodyDiv w:val="1"/>
      <w:marLeft w:val="0"/>
      <w:marRight w:val="0"/>
      <w:marTop w:val="0"/>
      <w:marBottom w:val="0"/>
      <w:divBdr>
        <w:top w:val="none" w:sz="0" w:space="0" w:color="auto"/>
        <w:left w:val="none" w:sz="0" w:space="0" w:color="auto"/>
        <w:bottom w:val="none" w:sz="0" w:space="0" w:color="auto"/>
        <w:right w:val="none" w:sz="0" w:space="0" w:color="auto"/>
      </w:divBdr>
    </w:div>
    <w:div w:id="944575501">
      <w:bodyDiv w:val="1"/>
      <w:marLeft w:val="0"/>
      <w:marRight w:val="0"/>
      <w:marTop w:val="0"/>
      <w:marBottom w:val="0"/>
      <w:divBdr>
        <w:top w:val="none" w:sz="0" w:space="0" w:color="auto"/>
        <w:left w:val="none" w:sz="0" w:space="0" w:color="auto"/>
        <w:bottom w:val="none" w:sz="0" w:space="0" w:color="auto"/>
        <w:right w:val="none" w:sz="0" w:space="0" w:color="auto"/>
      </w:divBdr>
    </w:div>
    <w:div w:id="944920304">
      <w:bodyDiv w:val="1"/>
      <w:marLeft w:val="0"/>
      <w:marRight w:val="0"/>
      <w:marTop w:val="0"/>
      <w:marBottom w:val="0"/>
      <w:divBdr>
        <w:top w:val="none" w:sz="0" w:space="0" w:color="auto"/>
        <w:left w:val="none" w:sz="0" w:space="0" w:color="auto"/>
        <w:bottom w:val="none" w:sz="0" w:space="0" w:color="auto"/>
        <w:right w:val="none" w:sz="0" w:space="0" w:color="auto"/>
      </w:divBdr>
    </w:div>
    <w:div w:id="944963851">
      <w:bodyDiv w:val="1"/>
      <w:marLeft w:val="0"/>
      <w:marRight w:val="0"/>
      <w:marTop w:val="0"/>
      <w:marBottom w:val="0"/>
      <w:divBdr>
        <w:top w:val="none" w:sz="0" w:space="0" w:color="auto"/>
        <w:left w:val="none" w:sz="0" w:space="0" w:color="auto"/>
        <w:bottom w:val="none" w:sz="0" w:space="0" w:color="auto"/>
        <w:right w:val="none" w:sz="0" w:space="0" w:color="auto"/>
      </w:divBdr>
    </w:div>
    <w:div w:id="944969931">
      <w:bodyDiv w:val="1"/>
      <w:marLeft w:val="0"/>
      <w:marRight w:val="0"/>
      <w:marTop w:val="0"/>
      <w:marBottom w:val="0"/>
      <w:divBdr>
        <w:top w:val="none" w:sz="0" w:space="0" w:color="auto"/>
        <w:left w:val="none" w:sz="0" w:space="0" w:color="auto"/>
        <w:bottom w:val="none" w:sz="0" w:space="0" w:color="auto"/>
        <w:right w:val="none" w:sz="0" w:space="0" w:color="auto"/>
      </w:divBdr>
    </w:div>
    <w:div w:id="945385457">
      <w:bodyDiv w:val="1"/>
      <w:marLeft w:val="0"/>
      <w:marRight w:val="0"/>
      <w:marTop w:val="0"/>
      <w:marBottom w:val="0"/>
      <w:divBdr>
        <w:top w:val="none" w:sz="0" w:space="0" w:color="auto"/>
        <w:left w:val="none" w:sz="0" w:space="0" w:color="auto"/>
        <w:bottom w:val="none" w:sz="0" w:space="0" w:color="auto"/>
        <w:right w:val="none" w:sz="0" w:space="0" w:color="auto"/>
      </w:divBdr>
    </w:div>
    <w:div w:id="945693727">
      <w:bodyDiv w:val="1"/>
      <w:marLeft w:val="0"/>
      <w:marRight w:val="0"/>
      <w:marTop w:val="0"/>
      <w:marBottom w:val="0"/>
      <w:divBdr>
        <w:top w:val="none" w:sz="0" w:space="0" w:color="auto"/>
        <w:left w:val="none" w:sz="0" w:space="0" w:color="auto"/>
        <w:bottom w:val="none" w:sz="0" w:space="0" w:color="auto"/>
        <w:right w:val="none" w:sz="0" w:space="0" w:color="auto"/>
      </w:divBdr>
    </w:div>
    <w:div w:id="945696194">
      <w:bodyDiv w:val="1"/>
      <w:marLeft w:val="0"/>
      <w:marRight w:val="0"/>
      <w:marTop w:val="0"/>
      <w:marBottom w:val="0"/>
      <w:divBdr>
        <w:top w:val="none" w:sz="0" w:space="0" w:color="auto"/>
        <w:left w:val="none" w:sz="0" w:space="0" w:color="auto"/>
        <w:bottom w:val="none" w:sz="0" w:space="0" w:color="auto"/>
        <w:right w:val="none" w:sz="0" w:space="0" w:color="auto"/>
      </w:divBdr>
    </w:div>
    <w:div w:id="945698218">
      <w:bodyDiv w:val="1"/>
      <w:marLeft w:val="0"/>
      <w:marRight w:val="0"/>
      <w:marTop w:val="0"/>
      <w:marBottom w:val="0"/>
      <w:divBdr>
        <w:top w:val="none" w:sz="0" w:space="0" w:color="auto"/>
        <w:left w:val="none" w:sz="0" w:space="0" w:color="auto"/>
        <w:bottom w:val="none" w:sz="0" w:space="0" w:color="auto"/>
        <w:right w:val="none" w:sz="0" w:space="0" w:color="auto"/>
      </w:divBdr>
    </w:div>
    <w:div w:id="945843930">
      <w:bodyDiv w:val="1"/>
      <w:marLeft w:val="0"/>
      <w:marRight w:val="0"/>
      <w:marTop w:val="0"/>
      <w:marBottom w:val="0"/>
      <w:divBdr>
        <w:top w:val="none" w:sz="0" w:space="0" w:color="auto"/>
        <w:left w:val="none" w:sz="0" w:space="0" w:color="auto"/>
        <w:bottom w:val="none" w:sz="0" w:space="0" w:color="auto"/>
        <w:right w:val="none" w:sz="0" w:space="0" w:color="auto"/>
      </w:divBdr>
    </w:div>
    <w:div w:id="946156846">
      <w:bodyDiv w:val="1"/>
      <w:marLeft w:val="0"/>
      <w:marRight w:val="0"/>
      <w:marTop w:val="0"/>
      <w:marBottom w:val="0"/>
      <w:divBdr>
        <w:top w:val="none" w:sz="0" w:space="0" w:color="auto"/>
        <w:left w:val="none" w:sz="0" w:space="0" w:color="auto"/>
        <w:bottom w:val="none" w:sz="0" w:space="0" w:color="auto"/>
        <w:right w:val="none" w:sz="0" w:space="0" w:color="auto"/>
      </w:divBdr>
    </w:div>
    <w:div w:id="946306309">
      <w:bodyDiv w:val="1"/>
      <w:marLeft w:val="0"/>
      <w:marRight w:val="0"/>
      <w:marTop w:val="0"/>
      <w:marBottom w:val="0"/>
      <w:divBdr>
        <w:top w:val="none" w:sz="0" w:space="0" w:color="auto"/>
        <w:left w:val="none" w:sz="0" w:space="0" w:color="auto"/>
        <w:bottom w:val="none" w:sz="0" w:space="0" w:color="auto"/>
        <w:right w:val="none" w:sz="0" w:space="0" w:color="auto"/>
      </w:divBdr>
    </w:div>
    <w:div w:id="946349277">
      <w:bodyDiv w:val="1"/>
      <w:marLeft w:val="0"/>
      <w:marRight w:val="0"/>
      <w:marTop w:val="0"/>
      <w:marBottom w:val="0"/>
      <w:divBdr>
        <w:top w:val="none" w:sz="0" w:space="0" w:color="auto"/>
        <w:left w:val="none" w:sz="0" w:space="0" w:color="auto"/>
        <w:bottom w:val="none" w:sz="0" w:space="0" w:color="auto"/>
        <w:right w:val="none" w:sz="0" w:space="0" w:color="auto"/>
      </w:divBdr>
    </w:div>
    <w:div w:id="946428841">
      <w:bodyDiv w:val="1"/>
      <w:marLeft w:val="0"/>
      <w:marRight w:val="0"/>
      <w:marTop w:val="0"/>
      <w:marBottom w:val="0"/>
      <w:divBdr>
        <w:top w:val="none" w:sz="0" w:space="0" w:color="auto"/>
        <w:left w:val="none" w:sz="0" w:space="0" w:color="auto"/>
        <w:bottom w:val="none" w:sz="0" w:space="0" w:color="auto"/>
        <w:right w:val="none" w:sz="0" w:space="0" w:color="auto"/>
      </w:divBdr>
    </w:div>
    <w:div w:id="946544570">
      <w:bodyDiv w:val="1"/>
      <w:marLeft w:val="0"/>
      <w:marRight w:val="0"/>
      <w:marTop w:val="0"/>
      <w:marBottom w:val="0"/>
      <w:divBdr>
        <w:top w:val="none" w:sz="0" w:space="0" w:color="auto"/>
        <w:left w:val="none" w:sz="0" w:space="0" w:color="auto"/>
        <w:bottom w:val="none" w:sz="0" w:space="0" w:color="auto"/>
        <w:right w:val="none" w:sz="0" w:space="0" w:color="auto"/>
      </w:divBdr>
    </w:div>
    <w:div w:id="946740733">
      <w:bodyDiv w:val="1"/>
      <w:marLeft w:val="0"/>
      <w:marRight w:val="0"/>
      <w:marTop w:val="0"/>
      <w:marBottom w:val="0"/>
      <w:divBdr>
        <w:top w:val="none" w:sz="0" w:space="0" w:color="auto"/>
        <w:left w:val="none" w:sz="0" w:space="0" w:color="auto"/>
        <w:bottom w:val="none" w:sz="0" w:space="0" w:color="auto"/>
        <w:right w:val="none" w:sz="0" w:space="0" w:color="auto"/>
      </w:divBdr>
    </w:div>
    <w:div w:id="946935847">
      <w:bodyDiv w:val="1"/>
      <w:marLeft w:val="0"/>
      <w:marRight w:val="0"/>
      <w:marTop w:val="0"/>
      <w:marBottom w:val="0"/>
      <w:divBdr>
        <w:top w:val="none" w:sz="0" w:space="0" w:color="auto"/>
        <w:left w:val="none" w:sz="0" w:space="0" w:color="auto"/>
        <w:bottom w:val="none" w:sz="0" w:space="0" w:color="auto"/>
        <w:right w:val="none" w:sz="0" w:space="0" w:color="auto"/>
      </w:divBdr>
    </w:div>
    <w:div w:id="947005408">
      <w:bodyDiv w:val="1"/>
      <w:marLeft w:val="0"/>
      <w:marRight w:val="0"/>
      <w:marTop w:val="0"/>
      <w:marBottom w:val="0"/>
      <w:divBdr>
        <w:top w:val="none" w:sz="0" w:space="0" w:color="auto"/>
        <w:left w:val="none" w:sz="0" w:space="0" w:color="auto"/>
        <w:bottom w:val="none" w:sz="0" w:space="0" w:color="auto"/>
        <w:right w:val="none" w:sz="0" w:space="0" w:color="auto"/>
      </w:divBdr>
    </w:div>
    <w:div w:id="947158238">
      <w:bodyDiv w:val="1"/>
      <w:marLeft w:val="0"/>
      <w:marRight w:val="0"/>
      <w:marTop w:val="0"/>
      <w:marBottom w:val="0"/>
      <w:divBdr>
        <w:top w:val="none" w:sz="0" w:space="0" w:color="auto"/>
        <w:left w:val="none" w:sz="0" w:space="0" w:color="auto"/>
        <w:bottom w:val="none" w:sz="0" w:space="0" w:color="auto"/>
        <w:right w:val="none" w:sz="0" w:space="0" w:color="auto"/>
      </w:divBdr>
    </w:div>
    <w:div w:id="947271315">
      <w:bodyDiv w:val="1"/>
      <w:marLeft w:val="0"/>
      <w:marRight w:val="0"/>
      <w:marTop w:val="0"/>
      <w:marBottom w:val="0"/>
      <w:divBdr>
        <w:top w:val="none" w:sz="0" w:space="0" w:color="auto"/>
        <w:left w:val="none" w:sz="0" w:space="0" w:color="auto"/>
        <w:bottom w:val="none" w:sz="0" w:space="0" w:color="auto"/>
        <w:right w:val="none" w:sz="0" w:space="0" w:color="auto"/>
      </w:divBdr>
    </w:div>
    <w:div w:id="947346504">
      <w:bodyDiv w:val="1"/>
      <w:marLeft w:val="0"/>
      <w:marRight w:val="0"/>
      <w:marTop w:val="0"/>
      <w:marBottom w:val="0"/>
      <w:divBdr>
        <w:top w:val="none" w:sz="0" w:space="0" w:color="auto"/>
        <w:left w:val="none" w:sz="0" w:space="0" w:color="auto"/>
        <w:bottom w:val="none" w:sz="0" w:space="0" w:color="auto"/>
        <w:right w:val="none" w:sz="0" w:space="0" w:color="auto"/>
      </w:divBdr>
    </w:div>
    <w:div w:id="947541322">
      <w:bodyDiv w:val="1"/>
      <w:marLeft w:val="0"/>
      <w:marRight w:val="0"/>
      <w:marTop w:val="0"/>
      <w:marBottom w:val="0"/>
      <w:divBdr>
        <w:top w:val="none" w:sz="0" w:space="0" w:color="auto"/>
        <w:left w:val="none" w:sz="0" w:space="0" w:color="auto"/>
        <w:bottom w:val="none" w:sz="0" w:space="0" w:color="auto"/>
        <w:right w:val="none" w:sz="0" w:space="0" w:color="auto"/>
      </w:divBdr>
    </w:div>
    <w:div w:id="947811699">
      <w:bodyDiv w:val="1"/>
      <w:marLeft w:val="0"/>
      <w:marRight w:val="0"/>
      <w:marTop w:val="0"/>
      <w:marBottom w:val="0"/>
      <w:divBdr>
        <w:top w:val="none" w:sz="0" w:space="0" w:color="auto"/>
        <w:left w:val="none" w:sz="0" w:space="0" w:color="auto"/>
        <w:bottom w:val="none" w:sz="0" w:space="0" w:color="auto"/>
        <w:right w:val="none" w:sz="0" w:space="0" w:color="auto"/>
      </w:divBdr>
    </w:div>
    <w:div w:id="947850479">
      <w:bodyDiv w:val="1"/>
      <w:marLeft w:val="0"/>
      <w:marRight w:val="0"/>
      <w:marTop w:val="0"/>
      <w:marBottom w:val="0"/>
      <w:divBdr>
        <w:top w:val="none" w:sz="0" w:space="0" w:color="auto"/>
        <w:left w:val="none" w:sz="0" w:space="0" w:color="auto"/>
        <w:bottom w:val="none" w:sz="0" w:space="0" w:color="auto"/>
        <w:right w:val="none" w:sz="0" w:space="0" w:color="auto"/>
      </w:divBdr>
    </w:div>
    <w:div w:id="948200603">
      <w:bodyDiv w:val="1"/>
      <w:marLeft w:val="0"/>
      <w:marRight w:val="0"/>
      <w:marTop w:val="0"/>
      <w:marBottom w:val="0"/>
      <w:divBdr>
        <w:top w:val="none" w:sz="0" w:space="0" w:color="auto"/>
        <w:left w:val="none" w:sz="0" w:space="0" w:color="auto"/>
        <w:bottom w:val="none" w:sz="0" w:space="0" w:color="auto"/>
        <w:right w:val="none" w:sz="0" w:space="0" w:color="auto"/>
      </w:divBdr>
    </w:div>
    <w:div w:id="948245249">
      <w:bodyDiv w:val="1"/>
      <w:marLeft w:val="0"/>
      <w:marRight w:val="0"/>
      <w:marTop w:val="0"/>
      <w:marBottom w:val="0"/>
      <w:divBdr>
        <w:top w:val="none" w:sz="0" w:space="0" w:color="auto"/>
        <w:left w:val="none" w:sz="0" w:space="0" w:color="auto"/>
        <w:bottom w:val="none" w:sz="0" w:space="0" w:color="auto"/>
        <w:right w:val="none" w:sz="0" w:space="0" w:color="auto"/>
      </w:divBdr>
    </w:div>
    <w:div w:id="948440001">
      <w:bodyDiv w:val="1"/>
      <w:marLeft w:val="0"/>
      <w:marRight w:val="0"/>
      <w:marTop w:val="0"/>
      <w:marBottom w:val="0"/>
      <w:divBdr>
        <w:top w:val="none" w:sz="0" w:space="0" w:color="auto"/>
        <w:left w:val="none" w:sz="0" w:space="0" w:color="auto"/>
        <w:bottom w:val="none" w:sz="0" w:space="0" w:color="auto"/>
        <w:right w:val="none" w:sz="0" w:space="0" w:color="auto"/>
      </w:divBdr>
    </w:div>
    <w:div w:id="949318923">
      <w:bodyDiv w:val="1"/>
      <w:marLeft w:val="0"/>
      <w:marRight w:val="0"/>
      <w:marTop w:val="0"/>
      <w:marBottom w:val="0"/>
      <w:divBdr>
        <w:top w:val="none" w:sz="0" w:space="0" w:color="auto"/>
        <w:left w:val="none" w:sz="0" w:space="0" w:color="auto"/>
        <w:bottom w:val="none" w:sz="0" w:space="0" w:color="auto"/>
        <w:right w:val="none" w:sz="0" w:space="0" w:color="auto"/>
      </w:divBdr>
    </w:div>
    <w:div w:id="949360081">
      <w:bodyDiv w:val="1"/>
      <w:marLeft w:val="0"/>
      <w:marRight w:val="0"/>
      <w:marTop w:val="0"/>
      <w:marBottom w:val="0"/>
      <w:divBdr>
        <w:top w:val="none" w:sz="0" w:space="0" w:color="auto"/>
        <w:left w:val="none" w:sz="0" w:space="0" w:color="auto"/>
        <w:bottom w:val="none" w:sz="0" w:space="0" w:color="auto"/>
        <w:right w:val="none" w:sz="0" w:space="0" w:color="auto"/>
      </w:divBdr>
    </w:div>
    <w:div w:id="949555974">
      <w:bodyDiv w:val="1"/>
      <w:marLeft w:val="0"/>
      <w:marRight w:val="0"/>
      <w:marTop w:val="0"/>
      <w:marBottom w:val="0"/>
      <w:divBdr>
        <w:top w:val="none" w:sz="0" w:space="0" w:color="auto"/>
        <w:left w:val="none" w:sz="0" w:space="0" w:color="auto"/>
        <w:bottom w:val="none" w:sz="0" w:space="0" w:color="auto"/>
        <w:right w:val="none" w:sz="0" w:space="0" w:color="auto"/>
      </w:divBdr>
    </w:div>
    <w:div w:id="950164251">
      <w:bodyDiv w:val="1"/>
      <w:marLeft w:val="0"/>
      <w:marRight w:val="0"/>
      <w:marTop w:val="0"/>
      <w:marBottom w:val="0"/>
      <w:divBdr>
        <w:top w:val="none" w:sz="0" w:space="0" w:color="auto"/>
        <w:left w:val="none" w:sz="0" w:space="0" w:color="auto"/>
        <w:bottom w:val="none" w:sz="0" w:space="0" w:color="auto"/>
        <w:right w:val="none" w:sz="0" w:space="0" w:color="auto"/>
      </w:divBdr>
    </w:div>
    <w:div w:id="950167580">
      <w:bodyDiv w:val="1"/>
      <w:marLeft w:val="0"/>
      <w:marRight w:val="0"/>
      <w:marTop w:val="0"/>
      <w:marBottom w:val="0"/>
      <w:divBdr>
        <w:top w:val="none" w:sz="0" w:space="0" w:color="auto"/>
        <w:left w:val="none" w:sz="0" w:space="0" w:color="auto"/>
        <w:bottom w:val="none" w:sz="0" w:space="0" w:color="auto"/>
        <w:right w:val="none" w:sz="0" w:space="0" w:color="auto"/>
      </w:divBdr>
    </w:div>
    <w:div w:id="950209921">
      <w:bodyDiv w:val="1"/>
      <w:marLeft w:val="0"/>
      <w:marRight w:val="0"/>
      <w:marTop w:val="0"/>
      <w:marBottom w:val="0"/>
      <w:divBdr>
        <w:top w:val="none" w:sz="0" w:space="0" w:color="auto"/>
        <w:left w:val="none" w:sz="0" w:space="0" w:color="auto"/>
        <w:bottom w:val="none" w:sz="0" w:space="0" w:color="auto"/>
        <w:right w:val="none" w:sz="0" w:space="0" w:color="auto"/>
      </w:divBdr>
    </w:div>
    <w:div w:id="950476164">
      <w:bodyDiv w:val="1"/>
      <w:marLeft w:val="0"/>
      <w:marRight w:val="0"/>
      <w:marTop w:val="0"/>
      <w:marBottom w:val="0"/>
      <w:divBdr>
        <w:top w:val="none" w:sz="0" w:space="0" w:color="auto"/>
        <w:left w:val="none" w:sz="0" w:space="0" w:color="auto"/>
        <w:bottom w:val="none" w:sz="0" w:space="0" w:color="auto"/>
        <w:right w:val="none" w:sz="0" w:space="0" w:color="auto"/>
      </w:divBdr>
    </w:div>
    <w:div w:id="950673054">
      <w:bodyDiv w:val="1"/>
      <w:marLeft w:val="0"/>
      <w:marRight w:val="0"/>
      <w:marTop w:val="0"/>
      <w:marBottom w:val="0"/>
      <w:divBdr>
        <w:top w:val="none" w:sz="0" w:space="0" w:color="auto"/>
        <w:left w:val="none" w:sz="0" w:space="0" w:color="auto"/>
        <w:bottom w:val="none" w:sz="0" w:space="0" w:color="auto"/>
        <w:right w:val="none" w:sz="0" w:space="0" w:color="auto"/>
      </w:divBdr>
    </w:div>
    <w:div w:id="950815951">
      <w:bodyDiv w:val="1"/>
      <w:marLeft w:val="0"/>
      <w:marRight w:val="0"/>
      <w:marTop w:val="0"/>
      <w:marBottom w:val="0"/>
      <w:divBdr>
        <w:top w:val="none" w:sz="0" w:space="0" w:color="auto"/>
        <w:left w:val="none" w:sz="0" w:space="0" w:color="auto"/>
        <w:bottom w:val="none" w:sz="0" w:space="0" w:color="auto"/>
        <w:right w:val="none" w:sz="0" w:space="0" w:color="auto"/>
      </w:divBdr>
    </w:div>
    <w:div w:id="951088208">
      <w:bodyDiv w:val="1"/>
      <w:marLeft w:val="0"/>
      <w:marRight w:val="0"/>
      <w:marTop w:val="0"/>
      <w:marBottom w:val="0"/>
      <w:divBdr>
        <w:top w:val="none" w:sz="0" w:space="0" w:color="auto"/>
        <w:left w:val="none" w:sz="0" w:space="0" w:color="auto"/>
        <w:bottom w:val="none" w:sz="0" w:space="0" w:color="auto"/>
        <w:right w:val="none" w:sz="0" w:space="0" w:color="auto"/>
      </w:divBdr>
    </w:div>
    <w:div w:id="951204202">
      <w:bodyDiv w:val="1"/>
      <w:marLeft w:val="0"/>
      <w:marRight w:val="0"/>
      <w:marTop w:val="0"/>
      <w:marBottom w:val="0"/>
      <w:divBdr>
        <w:top w:val="none" w:sz="0" w:space="0" w:color="auto"/>
        <w:left w:val="none" w:sz="0" w:space="0" w:color="auto"/>
        <w:bottom w:val="none" w:sz="0" w:space="0" w:color="auto"/>
        <w:right w:val="none" w:sz="0" w:space="0" w:color="auto"/>
      </w:divBdr>
    </w:div>
    <w:div w:id="951521647">
      <w:bodyDiv w:val="1"/>
      <w:marLeft w:val="0"/>
      <w:marRight w:val="0"/>
      <w:marTop w:val="0"/>
      <w:marBottom w:val="0"/>
      <w:divBdr>
        <w:top w:val="none" w:sz="0" w:space="0" w:color="auto"/>
        <w:left w:val="none" w:sz="0" w:space="0" w:color="auto"/>
        <w:bottom w:val="none" w:sz="0" w:space="0" w:color="auto"/>
        <w:right w:val="none" w:sz="0" w:space="0" w:color="auto"/>
      </w:divBdr>
    </w:div>
    <w:div w:id="951741959">
      <w:bodyDiv w:val="1"/>
      <w:marLeft w:val="0"/>
      <w:marRight w:val="0"/>
      <w:marTop w:val="0"/>
      <w:marBottom w:val="0"/>
      <w:divBdr>
        <w:top w:val="none" w:sz="0" w:space="0" w:color="auto"/>
        <w:left w:val="none" w:sz="0" w:space="0" w:color="auto"/>
        <w:bottom w:val="none" w:sz="0" w:space="0" w:color="auto"/>
        <w:right w:val="none" w:sz="0" w:space="0" w:color="auto"/>
      </w:divBdr>
    </w:div>
    <w:div w:id="951977967">
      <w:bodyDiv w:val="1"/>
      <w:marLeft w:val="0"/>
      <w:marRight w:val="0"/>
      <w:marTop w:val="0"/>
      <w:marBottom w:val="0"/>
      <w:divBdr>
        <w:top w:val="none" w:sz="0" w:space="0" w:color="auto"/>
        <w:left w:val="none" w:sz="0" w:space="0" w:color="auto"/>
        <w:bottom w:val="none" w:sz="0" w:space="0" w:color="auto"/>
        <w:right w:val="none" w:sz="0" w:space="0" w:color="auto"/>
      </w:divBdr>
    </w:div>
    <w:div w:id="952050964">
      <w:bodyDiv w:val="1"/>
      <w:marLeft w:val="0"/>
      <w:marRight w:val="0"/>
      <w:marTop w:val="0"/>
      <w:marBottom w:val="0"/>
      <w:divBdr>
        <w:top w:val="none" w:sz="0" w:space="0" w:color="auto"/>
        <w:left w:val="none" w:sz="0" w:space="0" w:color="auto"/>
        <w:bottom w:val="none" w:sz="0" w:space="0" w:color="auto"/>
        <w:right w:val="none" w:sz="0" w:space="0" w:color="auto"/>
      </w:divBdr>
    </w:div>
    <w:div w:id="952054934">
      <w:bodyDiv w:val="1"/>
      <w:marLeft w:val="0"/>
      <w:marRight w:val="0"/>
      <w:marTop w:val="0"/>
      <w:marBottom w:val="0"/>
      <w:divBdr>
        <w:top w:val="none" w:sz="0" w:space="0" w:color="auto"/>
        <w:left w:val="none" w:sz="0" w:space="0" w:color="auto"/>
        <w:bottom w:val="none" w:sz="0" w:space="0" w:color="auto"/>
        <w:right w:val="none" w:sz="0" w:space="0" w:color="auto"/>
      </w:divBdr>
    </w:div>
    <w:div w:id="952173429">
      <w:bodyDiv w:val="1"/>
      <w:marLeft w:val="0"/>
      <w:marRight w:val="0"/>
      <w:marTop w:val="0"/>
      <w:marBottom w:val="0"/>
      <w:divBdr>
        <w:top w:val="none" w:sz="0" w:space="0" w:color="auto"/>
        <w:left w:val="none" w:sz="0" w:space="0" w:color="auto"/>
        <w:bottom w:val="none" w:sz="0" w:space="0" w:color="auto"/>
        <w:right w:val="none" w:sz="0" w:space="0" w:color="auto"/>
      </w:divBdr>
    </w:div>
    <w:div w:id="952253063">
      <w:bodyDiv w:val="1"/>
      <w:marLeft w:val="0"/>
      <w:marRight w:val="0"/>
      <w:marTop w:val="0"/>
      <w:marBottom w:val="0"/>
      <w:divBdr>
        <w:top w:val="none" w:sz="0" w:space="0" w:color="auto"/>
        <w:left w:val="none" w:sz="0" w:space="0" w:color="auto"/>
        <w:bottom w:val="none" w:sz="0" w:space="0" w:color="auto"/>
        <w:right w:val="none" w:sz="0" w:space="0" w:color="auto"/>
      </w:divBdr>
    </w:div>
    <w:div w:id="952319868">
      <w:bodyDiv w:val="1"/>
      <w:marLeft w:val="0"/>
      <w:marRight w:val="0"/>
      <w:marTop w:val="0"/>
      <w:marBottom w:val="0"/>
      <w:divBdr>
        <w:top w:val="none" w:sz="0" w:space="0" w:color="auto"/>
        <w:left w:val="none" w:sz="0" w:space="0" w:color="auto"/>
        <w:bottom w:val="none" w:sz="0" w:space="0" w:color="auto"/>
        <w:right w:val="none" w:sz="0" w:space="0" w:color="auto"/>
      </w:divBdr>
    </w:div>
    <w:div w:id="952638071">
      <w:bodyDiv w:val="1"/>
      <w:marLeft w:val="0"/>
      <w:marRight w:val="0"/>
      <w:marTop w:val="0"/>
      <w:marBottom w:val="0"/>
      <w:divBdr>
        <w:top w:val="none" w:sz="0" w:space="0" w:color="auto"/>
        <w:left w:val="none" w:sz="0" w:space="0" w:color="auto"/>
        <w:bottom w:val="none" w:sz="0" w:space="0" w:color="auto"/>
        <w:right w:val="none" w:sz="0" w:space="0" w:color="auto"/>
      </w:divBdr>
    </w:div>
    <w:div w:id="953289234">
      <w:bodyDiv w:val="1"/>
      <w:marLeft w:val="0"/>
      <w:marRight w:val="0"/>
      <w:marTop w:val="0"/>
      <w:marBottom w:val="0"/>
      <w:divBdr>
        <w:top w:val="none" w:sz="0" w:space="0" w:color="auto"/>
        <w:left w:val="none" w:sz="0" w:space="0" w:color="auto"/>
        <w:bottom w:val="none" w:sz="0" w:space="0" w:color="auto"/>
        <w:right w:val="none" w:sz="0" w:space="0" w:color="auto"/>
      </w:divBdr>
    </w:div>
    <w:div w:id="953636871">
      <w:bodyDiv w:val="1"/>
      <w:marLeft w:val="0"/>
      <w:marRight w:val="0"/>
      <w:marTop w:val="0"/>
      <w:marBottom w:val="0"/>
      <w:divBdr>
        <w:top w:val="none" w:sz="0" w:space="0" w:color="auto"/>
        <w:left w:val="none" w:sz="0" w:space="0" w:color="auto"/>
        <w:bottom w:val="none" w:sz="0" w:space="0" w:color="auto"/>
        <w:right w:val="none" w:sz="0" w:space="0" w:color="auto"/>
      </w:divBdr>
    </w:div>
    <w:div w:id="953753792">
      <w:bodyDiv w:val="1"/>
      <w:marLeft w:val="0"/>
      <w:marRight w:val="0"/>
      <w:marTop w:val="0"/>
      <w:marBottom w:val="0"/>
      <w:divBdr>
        <w:top w:val="none" w:sz="0" w:space="0" w:color="auto"/>
        <w:left w:val="none" w:sz="0" w:space="0" w:color="auto"/>
        <w:bottom w:val="none" w:sz="0" w:space="0" w:color="auto"/>
        <w:right w:val="none" w:sz="0" w:space="0" w:color="auto"/>
      </w:divBdr>
    </w:div>
    <w:div w:id="953907719">
      <w:bodyDiv w:val="1"/>
      <w:marLeft w:val="0"/>
      <w:marRight w:val="0"/>
      <w:marTop w:val="0"/>
      <w:marBottom w:val="0"/>
      <w:divBdr>
        <w:top w:val="none" w:sz="0" w:space="0" w:color="auto"/>
        <w:left w:val="none" w:sz="0" w:space="0" w:color="auto"/>
        <w:bottom w:val="none" w:sz="0" w:space="0" w:color="auto"/>
        <w:right w:val="none" w:sz="0" w:space="0" w:color="auto"/>
      </w:divBdr>
    </w:div>
    <w:div w:id="954093245">
      <w:bodyDiv w:val="1"/>
      <w:marLeft w:val="0"/>
      <w:marRight w:val="0"/>
      <w:marTop w:val="0"/>
      <w:marBottom w:val="0"/>
      <w:divBdr>
        <w:top w:val="none" w:sz="0" w:space="0" w:color="auto"/>
        <w:left w:val="none" w:sz="0" w:space="0" w:color="auto"/>
        <w:bottom w:val="none" w:sz="0" w:space="0" w:color="auto"/>
        <w:right w:val="none" w:sz="0" w:space="0" w:color="auto"/>
      </w:divBdr>
    </w:div>
    <w:div w:id="954168275">
      <w:bodyDiv w:val="1"/>
      <w:marLeft w:val="0"/>
      <w:marRight w:val="0"/>
      <w:marTop w:val="0"/>
      <w:marBottom w:val="0"/>
      <w:divBdr>
        <w:top w:val="none" w:sz="0" w:space="0" w:color="auto"/>
        <w:left w:val="none" w:sz="0" w:space="0" w:color="auto"/>
        <w:bottom w:val="none" w:sz="0" w:space="0" w:color="auto"/>
        <w:right w:val="none" w:sz="0" w:space="0" w:color="auto"/>
      </w:divBdr>
    </w:div>
    <w:div w:id="954212253">
      <w:bodyDiv w:val="1"/>
      <w:marLeft w:val="0"/>
      <w:marRight w:val="0"/>
      <w:marTop w:val="0"/>
      <w:marBottom w:val="0"/>
      <w:divBdr>
        <w:top w:val="none" w:sz="0" w:space="0" w:color="auto"/>
        <w:left w:val="none" w:sz="0" w:space="0" w:color="auto"/>
        <w:bottom w:val="none" w:sz="0" w:space="0" w:color="auto"/>
        <w:right w:val="none" w:sz="0" w:space="0" w:color="auto"/>
      </w:divBdr>
    </w:div>
    <w:div w:id="954217996">
      <w:bodyDiv w:val="1"/>
      <w:marLeft w:val="0"/>
      <w:marRight w:val="0"/>
      <w:marTop w:val="0"/>
      <w:marBottom w:val="0"/>
      <w:divBdr>
        <w:top w:val="none" w:sz="0" w:space="0" w:color="auto"/>
        <w:left w:val="none" w:sz="0" w:space="0" w:color="auto"/>
        <w:bottom w:val="none" w:sz="0" w:space="0" w:color="auto"/>
        <w:right w:val="none" w:sz="0" w:space="0" w:color="auto"/>
      </w:divBdr>
    </w:div>
    <w:div w:id="954409224">
      <w:bodyDiv w:val="1"/>
      <w:marLeft w:val="0"/>
      <w:marRight w:val="0"/>
      <w:marTop w:val="0"/>
      <w:marBottom w:val="0"/>
      <w:divBdr>
        <w:top w:val="none" w:sz="0" w:space="0" w:color="auto"/>
        <w:left w:val="none" w:sz="0" w:space="0" w:color="auto"/>
        <w:bottom w:val="none" w:sz="0" w:space="0" w:color="auto"/>
        <w:right w:val="none" w:sz="0" w:space="0" w:color="auto"/>
      </w:divBdr>
    </w:div>
    <w:div w:id="954675024">
      <w:bodyDiv w:val="1"/>
      <w:marLeft w:val="0"/>
      <w:marRight w:val="0"/>
      <w:marTop w:val="0"/>
      <w:marBottom w:val="0"/>
      <w:divBdr>
        <w:top w:val="none" w:sz="0" w:space="0" w:color="auto"/>
        <w:left w:val="none" w:sz="0" w:space="0" w:color="auto"/>
        <w:bottom w:val="none" w:sz="0" w:space="0" w:color="auto"/>
        <w:right w:val="none" w:sz="0" w:space="0" w:color="auto"/>
      </w:divBdr>
    </w:div>
    <w:div w:id="954869025">
      <w:bodyDiv w:val="1"/>
      <w:marLeft w:val="0"/>
      <w:marRight w:val="0"/>
      <w:marTop w:val="0"/>
      <w:marBottom w:val="0"/>
      <w:divBdr>
        <w:top w:val="none" w:sz="0" w:space="0" w:color="auto"/>
        <w:left w:val="none" w:sz="0" w:space="0" w:color="auto"/>
        <w:bottom w:val="none" w:sz="0" w:space="0" w:color="auto"/>
        <w:right w:val="none" w:sz="0" w:space="0" w:color="auto"/>
      </w:divBdr>
    </w:div>
    <w:div w:id="955137764">
      <w:bodyDiv w:val="1"/>
      <w:marLeft w:val="0"/>
      <w:marRight w:val="0"/>
      <w:marTop w:val="0"/>
      <w:marBottom w:val="0"/>
      <w:divBdr>
        <w:top w:val="none" w:sz="0" w:space="0" w:color="auto"/>
        <w:left w:val="none" w:sz="0" w:space="0" w:color="auto"/>
        <w:bottom w:val="none" w:sz="0" w:space="0" w:color="auto"/>
        <w:right w:val="none" w:sz="0" w:space="0" w:color="auto"/>
      </w:divBdr>
    </w:div>
    <w:div w:id="955646986">
      <w:bodyDiv w:val="1"/>
      <w:marLeft w:val="0"/>
      <w:marRight w:val="0"/>
      <w:marTop w:val="0"/>
      <w:marBottom w:val="0"/>
      <w:divBdr>
        <w:top w:val="none" w:sz="0" w:space="0" w:color="auto"/>
        <w:left w:val="none" w:sz="0" w:space="0" w:color="auto"/>
        <w:bottom w:val="none" w:sz="0" w:space="0" w:color="auto"/>
        <w:right w:val="none" w:sz="0" w:space="0" w:color="auto"/>
      </w:divBdr>
    </w:div>
    <w:div w:id="956064392">
      <w:bodyDiv w:val="1"/>
      <w:marLeft w:val="0"/>
      <w:marRight w:val="0"/>
      <w:marTop w:val="0"/>
      <w:marBottom w:val="0"/>
      <w:divBdr>
        <w:top w:val="none" w:sz="0" w:space="0" w:color="auto"/>
        <w:left w:val="none" w:sz="0" w:space="0" w:color="auto"/>
        <w:bottom w:val="none" w:sz="0" w:space="0" w:color="auto"/>
        <w:right w:val="none" w:sz="0" w:space="0" w:color="auto"/>
      </w:divBdr>
    </w:div>
    <w:div w:id="956327277">
      <w:bodyDiv w:val="1"/>
      <w:marLeft w:val="0"/>
      <w:marRight w:val="0"/>
      <w:marTop w:val="0"/>
      <w:marBottom w:val="0"/>
      <w:divBdr>
        <w:top w:val="none" w:sz="0" w:space="0" w:color="auto"/>
        <w:left w:val="none" w:sz="0" w:space="0" w:color="auto"/>
        <w:bottom w:val="none" w:sz="0" w:space="0" w:color="auto"/>
        <w:right w:val="none" w:sz="0" w:space="0" w:color="auto"/>
      </w:divBdr>
    </w:div>
    <w:div w:id="956451778">
      <w:bodyDiv w:val="1"/>
      <w:marLeft w:val="0"/>
      <w:marRight w:val="0"/>
      <w:marTop w:val="0"/>
      <w:marBottom w:val="0"/>
      <w:divBdr>
        <w:top w:val="none" w:sz="0" w:space="0" w:color="auto"/>
        <w:left w:val="none" w:sz="0" w:space="0" w:color="auto"/>
        <w:bottom w:val="none" w:sz="0" w:space="0" w:color="auto"/>
        <w:right w:val="none" w:sz="0" w:space="0" w:color="auto"/>
      </w:divBdr>
    </w:div>
    <w:div w:id="956640591">
      <w:bodyDiv w:val="1"/>
      <w:marLeft w:val="0"/>
      <w:marRight w:val="0"/>
      <w:marTop w:val="0"/>
      <w:marBottom w:val="0"/>
      <w:divBdr>
        <w:top w:val="none" w:sz="0" w:space="0" w:color="auto"/>
        <w:left w:val="none" w:sz="0" w:space="0" w:color="auto"/>
        <w:bottom w:val="none" w:sz="0" w:space="0" w:color="auto"/>
        <w:right w:val="none" w:sz="0" w:space="0" w:color="auto"/>
      </w:divBdr>
    </w:div>
    <w:div w:id="956717423">
      <w:bodyDiv w:val="1"/>
      <w:marLeft w:val="0"/>
      <w:marRight w:val="0"/>
      <w:marTop w:val="0"/>
      <w:marBottom w:val="0"/>
      <w:divBdr>
        <w:top w:val="none" w:sz="0" w:space="0" w:color="auto"/>
        <w:left w:val="none" w:sz="0" w:space="0" w:color="auto"/>
        <w:bottom w:val="none" w:sz="0" w:space="0" w:color="auto"/>
        <w:right w:val="none" w:sz="0" w:space="0" w:color="auto"/>
      </w:divBdr>
    </w:div>
    <w:div w:id="956717439">
      <w:bodyDiv w:val="1"/>
      <w:marLeft w:val="0"/>
      <w:marRight w:val="0"/>
      <w:marTop w:val="0"/>
      <w:marBottom w:val="0"/>
      <w:divBdr>
        <w:top w:val="none" w:sz="0" w:space="0" w:color="auto"/>
        <w:left w:val="none" w:sz="0" w:space="0" w:color="auto"/>
        <w:bottom w:val="none" w:sz="0" w:space="0" w:color="auto"/>
        <w:right w:val="none" w:sz="0" w:space="0" w:color="auto"/>
      </w:divBdr>
    </w:div>
    <w:div w:id="956719460">
      <w:bodyDiv w:val="1"/>
      <w:marLeft w:val="0"/>
      <w:marRight w:val="0"/>
      <w:marTop w:val="0"/>
      <w:marBottom w:val="0"/>
      <w:divBdr>
        <w:top w:val="none" w:sz="0" w:space="0" w:color="auto"/>
        <w:left w:val="none" w:sz="0" w:space="0" w:color="auto"/>
        <w:bottom w:val="none" w:sz="0" w:space="0" w:color="auto"/>
        <w:right w:val="none" w:sz="0" w:space="0" w:color="auto"/>
      </w:divBdr>
    </w:div>
    <w:div w:id="956760638">
      <w:bodyDiv w:val="1"/>
      <w:marLeft w:val="0"/>
      <w:marRight w:val="0"/>
      <w:marTop w:val="0"/>
      <w:marBottom w:val="0"/>
      <w:divBdr>
        <w:top w:val="none" w:sz="0" w:space="0" w:color="auto"/>
        <w:left w:val="none" w:sz="0" w:space="0" w:color="auto"/>
        <w:bottom w:val="none" w:sz="0" w:space="0" w:color="auto"/>
        <w:right w:val="none" w:sz="0" w:space="0" w:color="auto"/>
      </w:divBdr>
    </w:div>
    <w:div w:id="957109188">
      <w:bodyDiv w:val="1"/>
      <w:marLeft w:val="0"/>
      <w:marRight w:val="0"/>
      <w:marTop w:val="0"/>
      <w:marBottom w:val="0"/>
      <w:divBdr>
        <w:top w:val="none" w:sz="0" w:space="0" w:color="auto"/>
        <w:left w:val="none" w:sz="0" w:space="0" w:color="auto"/>
        <w:bottom w:val="none" w:sz="0" w:space="0" w:color="auto"/>
        <w:right w:val="none" w:sz="0" w:space="0" w:color="auto"/>
      </w:divBdr>
    </w:div>
    <w:div w:id="957373446">
      <w:bodyDiv w:val="1"/>
      <w:marLeft w:val="0"/>
      <w:marRight w:val="0"/>
      <w:marTop w:val="0"/>
      <w:marBottom w:val="0"/>
      <w:divBdr>
        <w:top w:val="none" w:sz="0" w:space="0" w:color="auto"/>
        <w:left w:val="none" w:sz="0" w:space="0" w:color="auto"/>
        <w:bottom w:val="none" w:sz="0" w:space="0" w:color="auto"/>
        <w:right w:val="none" w:sz="0" w:space="0" w:color="auto"/>
      </w:divBdr>
    </w:div>
    <w:div w:id="957416191">
      <w:bodyDiv w:val="1"/>
      <w:marLeft w:val="0"/>
      <w:marRight w:val="0"/>
      <w:marTop w:val="0"/>
      <w:marBottom w:val="0"/>
      <w:divBdr>
        <w:top w:val="none" w:sz="0" w:space="0" w:color="auto"/>
        <w:left w:val="none" w:sz="0" w:space="0" w:color="auto"/>
        <w:bottom w:val="none" w:sz="0" w:space="0" w:color="auto"/>
        <w:right w:val="none" w:sz="0" w:space="0" w:color="auto"/>
      </w:divBdr>
    </w:div>
    <w:div w:id="957643408">
      <w:bodyDiv w:val="1"/>
      <w:marLeft w:val="0"/>
      <w:marRight w:val="0"/>
      <w:marTop w:val="0"/>
      <w:marBottom w:val="0"/>
      <w:divBdr>
        <w:top w:val="none" w:sz="0" w:space="0" w:color="auto"/>
        <w:left w:val="none" w:sz="0" w:space="0" w:color="auto"/>
        <w:bottom w:val="none" w:sz="0" w:space="0" w:color="auto"/>
        <w:right w:val="none" w:sz="0" w:space="0" w:color="auto"/>
      </w:divBdr>
    </w:div>
    <w:div w:id="957687262">
      <w:bodyDiv w:val="1"/>
      <w:marLeft w:val="0"/>
      <w:marRight w:val="0"/>
      <w:marTop w:val="0"/>
      <w:marBottom w:val="0"/>
      <w:divBdr>
        <w:top w:val="none" w:sz="0" w:space="0" w:color="auto"/>
        <w:left w:val="none" w:sz="0" w:space="0" w:color="auto"/>
        <w:bottom w:val="none" w:sz="0" w:space="0" w:color="auto"/>
        <w:right w:val="none" w:sz="0" w:space="0" w:color="auto"/>
      </w:divBdr>
    </w:div>
    <w:div w:id="957688478">
      <w:bodyDiv w:val="1"/>
      <w:marLeft w:val="0"/>
      <w:marRight w:val="0"/>
      <w:marTop w:val="0"/>
      <w:marBottom w:val="0"/>
      <w:divBdr>
        <w:top w:val="none" w:sz="0" w:space="0" w:color="auto"/>
        <w:left w:val="none" w:sz="0" w:space="0" w:color="auto"/>
        <w:bottom w:val="none" w:sz="0" w:space="0" w:color="auto"/>
        <w:right w:val="none" w:sz="0" w:space="0" w:color="auto"/>
      </w:divBdr>
    </w:div>
    <w:div w:id="957755031">
      <w:bodyDiv w:val="1"/>
      <w:marLeft w:val="0"/>
      <w:marRight w:val="0"/>
      <w:marTop w:val="0"/>
      <w:marBottom w:val="0"/>
      <w:divBdr>
        <w:top w:val="none" w:sz="0" w:space="0" w:color="auto"/>
        <w:left w:val="none" w:sz="0" w:space="0" w:color="auto"/>
        <w:bottom w:val="none" w:sz="0" w:space="0" w:color="auto"/>
        <w:right w:val="none" w:sz="0" w:space="0" w:color="auto"/>
      </w:divBdr>
    </w:div>
    <w:div w:id="957950764">
      <w:bodyDiv w:val="1"/>
      <w:marLeft w:val="0"/>
      <w:marRight w:val="0"/>
      <w:marTop w:val="0"/>
      <w:marBottom w:val="0"/>
      <w:divBdr>
        <w:top w:val="none" w:sz="0" w:space="0" w:color="auto"/>
        <w:left w:val="none" w:sz="0" w:space="0" w:color="auto"/>
        <w:bottom w:val="none" w:sz="0" w:space="0" w:color="auto"/>
        <w:right w:val="none" w:sz="0" w:space="0" w:color="auto"/>
      </w:divBdr>
    </w:div>
    <w:div w:id="958145296">
      <w:bodyDiv w:val="1"/>
      <w:marLeft w:val="0"/>
      <w:marRight w:val="0"/>
      <w:marTop w:val="0"/>
      <w:marBottom w:val="0"/>
      <w:divBdr>
        <w:top w:val="none" w:sz="0" w:space="0" w:color="auto"/>
        <w:left w:val="none" w:sz="0" w:space="0" w:color="auto"/>
        <w:bottom w:val="none" w:sz="0" w:space="0" w:color="auto"/>
        <w:right w:val="none" w:sz="0" w:space="0" w:color="auto"/>
      </w:divBdr>
    </w:div>
    <w:div w:id="958411891">
      <w:bodyDiv w:val="1"/>
      <w:marLeft w:val="0"/>
      <w:marRight w:val="0"/>
      <w:marTop w:val="0"/>
      <w:marBottom w:val="0"/>
      <w:divBdr>
        <w:top w:val="none" w:sz="0" w:space="0" w:color="auto"/>
        <w:left w:val="none" w:sz="0" w:space="0" w:color="auto"/>
        <w:bottom w:val="none" w:sz="0" w:space="0" w:color="auto"/>
        <w:right w:val="none" w:sz="0" w:space="0" w:color="auto"/>
      </w:divBdr>
    </w:div>
    <w:div w:id="958419204">
      <w:bodyDiv w:val="1"/>
      <w:marLeft w:val="0"/>
      <w:marRight w:val="0"/>
      <w:marTop w:val="0"/>
      <w:marBottom w:val="0"/>
      <w:divBdr>
        <w:top w:val="none" w:sz="0" w:space="0" w:color="auto"/>
        <w:left w:val="none" w:sz="0" w:space="0" w:color="auto"/>
        <w:bottom w:val="none" w:sz="0" w:space="0" w:color="auto"/>
        <w:right w:val="none" w:sz="0" w:space="0" w:color="auto"/>
      </w:divBdr>
    </w:div>
    <w:div w:id="958753964">
      <w:bodyDiv w:val="1"/>
      <w:marLeft w:val="0"/>
      <w:marRight w:val="0"/>
      <w:marTop w:val="0"/>
      <w:marBottom w:val="0"/>
      <w:divBdr>
        <w:top w:val="none" w:sz="0" w:space="0" w:color="auto"/>
        <w:left w:val="none" w:sz="0" w:space="0" w:color="auto"/>
        <w:bottom w:val="none" w:sz="0" w:space="0" w:color="auto"/>
        <w:right w:val="none" w:sz="0" w:space="0" w:color="auto"/>
      </w:divBdr>
    </w:div>
    <w:div w:id="958877887">
      <w:bodyDiv w:val="1"/>
      <w:marLeft w:val="0"/>
      <w:marRight w:val="0"/>
      <w:marTop w:val="0"/>
      <w:marBottom w:val="0"/>
      <w:divBdr>
        <w:top w:val="none" w:sz="0" w:space="0" w:color="auto"/>
        <w:left w:val="none" w:sz="0" w:space="0" w:color="auto"/>
        <w:bottom w:val="none" w:sz="0" w:space="0" w:color="auto"/>
        <w:right w:val="none" w:sz="0" w:space="0" w:color="auto"/>
      </w:divBdr>
    </w:div>
    <w:div w:id="959146068">
      <w:bodyDiv w:val="1"/>
      <w:marLeft w:val="0"/>
      <w:marRight w:val="0"/>
      <w:marTop w:val="0"/>
      <w:marBottom w:val="0"/>
      <w:divBdr>
        <w:top w:val="none" w:sz="0" w:space="0" w:color="auto"/>
        <w:left w:val="none" w:sz="0" w:space="0" w:color="auto"/>
        <w:bottom w:val="none" w:sz="0" w:space="0" w:color="auto"/>
        <w:right w:val="none" w:sz="0" w:space="0" w:color="auto"/>
      </w:divBdr>
    </w:div>
    <w:div w:id="959260721">
      <w:bodyDiv w:val="1"/>
      <w:marLeft w:val="0"/>
      <w:marRight w:val="0"/>
      <w:marTop w:val="0"/>
      <w:marBottom w:val="0"/>
      <w:divBdr>
        <w:top w:val="none" w:sz="0" w:space="0" w:color="auto"/>
        <w:left w:val="none" w:sz="0" w:space="0" w:color="auto"/>
        <w:bottom w:val="none" w:sz="0" w:space="0" w:color="auto"/>
        <w:right w:val="none" w:sz="0" w:space="0" w:color="auto"/>
      </w:divBdr>
    </w:div>
    <w:div w:id="960185561">
      <w:bodyDiv w:val="1"/>
      <w:marLeft w:val="0"/>
      <w:marRight w:val="0"/>
      <w:marTop w:val="0"/>
      <w:marBottom w:val="0"/>
      <w:divBdr>
        <w:top w:val="none" w:sz="0" w:space="0" w:color="auto"/>
        <w:left w:val="none" w:sz="0" w:space="0" w:color="auto"/>
        <w:bottom w:val="none" w:sz="0" w:space="0" w:color="auto"/>
        <w:right w:val="none" w:sz="0" w:space="0" w:color="auto"/>
      </w:divBdr>
    </w:div>
    <w:div w:id="960190587">
      <w:bodyDiv w:val="1"/>
      <w:marLeft w:val="0"/>
      <w:marRight w:val="0"/>
      <w:marTop w:val="0"/>
      <w:marBottom w:val="0"/>
      <w:divBdr>
        <w:top w:val="none" w:sz="0" w:space="0" w:color="auto"/>
        <w:left w:val="none" w:sz="0" w:space="0" w:color="auto"/>
        <w:bottom w:val="none" w:sz="0" w:space="0" w:color="auto"/>
        <w:right w:val="none" w:sz="0" w:space="0" w:color="auto"/>
      </w:divBdr>
    </w:div>
    <w:div w:id="960456809">
      <w:bodyDiv w:val="1"/>
      <w:marLeft w:val="0"/>
      <w:marRight w:val="0"/>
      <w:marTop w:val="0"/>
      <w:marBottom w:val="0"/>
      <w:divBdr>
        <w:top w:val="none" w:sz="0" w:space="0" w:color="auto"/>
        <w:left w:val="none" w:sz="0" w:space="0" w:color="auto"/>
        <w:bottom w:val="none" w:sz="0" w:space="0" w:color="auto"/>
        <w:right w:val="none" w:sz="0" w:space="0" w:color="auto"/>
      </w:divBdr>
    </w:div>
    <w:div w:id="960720800">
      <w:bodyDiv w:val="1"/>
      <w:marLeft w:val="0"/>
      <w:marRight w:val="0"/>
      <w:marTop w:val="0"/>
      <w:marBottom w:val="0"/>
      <w:divBdr>
        <w:top w:val="none" w:sz="0" w:space="0" w:color="auto"/>
        <w:left w:val="none" w:sz="0" w:space="0" w:color="auto"/>
        <w:bottom w:val="none" w:sz="0" w:space="0" w:color="auto"/>
        <w:right w:val="none" w:sz="0" w:space="0" w:color="auto"/>
      </w:divBdr>
    </w:div>
    <w:div w:id="960838108">
      <w:bodyDiv w:val="1"/>
      <w:marLeft w:val="0"/>
      <w:marRight w:val="0"/>
      <w:marTop w:val="0"/>
      <w:marBottom w:val="0"/>
      <w:divBdr>
        <w:top w:val="none" w:sz="0" w:space="0" w:color="auto"/>
        <w:left w:val="none" w:sz="0" w:space="0" w:color="auto"/>
        <w:bottom w:val="none" w:sz="0" w:space="0" w:color="auto"/>
        <w:right w:val="none" w:sz="0" w:space="0" w:color="auto"/>
      </w:divBdr>
    </w:div>
    <w:div w:id="960959042">
      <w:bodyDiv w:val="1"/>
      <w:marLeft w:val="0"/>
      <w:marRight w:val="0"/>
      <w:marTop w:val="0"/>
      <w:marBottom w:val="0"/>
      <w:divBdr>
        <w:top w:val="none" w:sz="0" w:space="0" w:color="auto"/>
        <w:left w:val="none" w:sz="0" w:space="0" w:color="auto"/>
        <w:bottom w:val="none" w:sz="0" w:space="0" w:color="auto"/>
        <w:right w:val="none" w:sz="0" w:space="0" w:color="auto"/>
      </w:divBdr>
    </w:div>
    <w:div w:id="961225538">
      <w:bodyDiv w:val="1"/>
      <w:marLeft w:val="0"/>
      <w:marRight w:val="0"/>
      <w:marTop w:val="0"/>
      <w:marBottom w:val="0"/>
      <w:divBdr>
        <w:top w:val="none" w:sz="0" w:space="0" w:color="auto"/>
        <w:left w:val="none" w:sz="0" w:space="0" w:color="auto"/>
        <w:bottom w:val="none" w:sz="0" w:space="0" w:color="auto"/>
        <w:right w:val="none" w:sz="0" w:space="0" w:color="auto"/>
      </w:divBdr>
    </w:div>
    <w:div w:id="961350435">
      <w:bodyDiv w:val="1"/>
      <w:marLeft w:val="0"/>
      <w:marRight w:val="0"/>
      <w:marTop w:val="0"/>
      <w:marBottom w:val="0"/>
      <w:divBdr>
        <w:top w:val="none" w:sz="0" w:space="0" w:color="auto"/>
        <w:left w:val="none" w:sz="0" w:space="0" w:color="auto"/>
        <w:bottom w:val="none" w:sz="0" w:space="0" w:color="auto"/>
        <w:right w:val="none" w:sz="0" w:space="0" w:color="auto"/>
      </w:divBdr>
    </w:div>
    <w:div w:id="961375982">
      <w:bodyDiv w:val="1"/>
      <w:marLeft w:val="0"/>
      <w:marRight w:val="0"/>
      <w:marTop w:val="0"/>
      <w:marBottom w:val="0"/>
      <w:divBdr>
        <w:top w:val="none" w:sz="0" w:space="0" w:color="auto"/>
        <w:left w:val="none" w:sz="0" w:space="0" w:color="auto"/>
        <w:bottom w:val="none" w:sz="0" w:space="0" w:color="auto"/>
        <w:right w:val="none" w:sz="0" w:space="0" w:color="auto"/>
      </w:divBdr>
    </w:div>
    <w:div w:id="961617481">
      <w:bodyDiv w:val="1"/>
      <w:marLeft w:val="0"/>
      <w:marRight w:val="0"/>
      <w:marTop w:val="0"/>
      <w:marBottom w:val="0"/>
      <w:divBdr>
        <w:top w:val="none" w:sz="0" w:space="0" w:color="auto"/>
        <w:left w:val="none" w:sz="0" w:space="0" w:color="auto"/>
        <w:bottom w:val="none" w:sz="0" w:space="0" w:color="auto"/>
        <w:right w:val="none" w:sz="0" w:space="0" w:color="auto"/>
      </w:divBdr>
    </w:div>
    <w:div w:id="961764704">
      <w:bodyDiv w:val="1"/>
      <w:marLeft w:val="0"/>
      <w:marRight w:val="0"/>
      <w:marTop w:val="0"/>
      <w:marBottom w:val="0"/>
      <w:divBdr>
        <w:top w:val="none" w:sz="0" w:space="0" w:color="auto"/>
        <w:left w:val="none" w:sz="0" w:space="0" w:color="auto"/>
        <w:bottom w:val="none" w:sz="0" w:space="0" w:color="auto"/>
        <w:right w:val="none" w:sz="0" w:space="0" w:color="auto"/>
      </w:divBdr>
    </w:div>
    <w:div w:id="961812750">
      <w:bodyDiv w:val="1"/>
      <w:marLeft w:val="0"/>
      <w:marRight w:val="0"/>
      <w:marTop w:val="0"/>
      <w:marBottom w:val="0"/>
      <w:divBdr>
        <w:top w:val="none" w:sz="0" w:space="0" w:color="auto"/>
        <w:left w:val="none" w:sz="0" w:space="0" w:color="auto"/>
        <w:bottom w:val="none" w:sz="0" w:space="0" w:color="auto"/>
        <w:right w:val="none" w:sz="0" w:space="0" w:color="auto"/>
      </w:divBdr>
    </w:div>
    <w:div w:id="961957326">
      <w:bodyDiv w:val="1"/>
      <w:marLeft w:val="0"/>
      <w:marRight w:val="0"/>
      <w:marTop w:val="0"/>
      <w:marBottom w:val="0"/>
      <w:divBdr>
        <w:top w:val="none" w:sz="0" w:space="0" w:color="auto"/>
        <w:left w:val="none" w:sz="0" w:space="0" w:color="auto"/>
        <w:bottom w:val="none" w:sz="0" w:space="0" w:color="auto"/>
        <w:right w:val="none" w:sz="0" w:space="0" w:color="auto"/>
      </w:divBdr>
    </w:div>
    <w:div w:id="962419954">
      <w:bodyDiv w:val="1"/>
      <w:marLeft w:val="0"/>
      <w:marRight w:val="0"/>
      <w:marTop w:val="0"/>
      <w:marBottom w:val="0"/>
      <w:divBdr>
        <w:top w:val="none" w:sz="0" w:space="0" w:color="auto"/>
        <w:left w:val="none" w:sz="0" w:space="0" w:color="auto"/>
        <w:bottom w:val="none" w:sz="0" w:space="0" w:color="auto"/>
        <w:right w:val="none" w:sz="0" w:space="0" w:color="auto"/>
      </w:divBdr>
    </w:div>
    <w:div w:id="962538643">
      <w:bodyDiv w:val="1"/>
      <w:marLeft w:val="0"/>
      <w:marRight w:val="0"/>
      <w:marTop w:val="0"/>
      <w:marBottom w:val="0"/>
      <w:divBdr>
        <w:top w:val="none" w:sz="0" w:space="0" w:color="auto"/>
        <w:left w:val="none" w:sz="0" w:space="0" w:color="auto"/>
        <w:bottom w:val="none" w:sz="0" w:space="0" w:color="auto"/>
        <w:right w:val="none" w:sz="0" w:space="0" w:color="auto"/>
      </w:divBdr>
    </w:div>
    <w:div w:id="963003071">
      <w:bodyDiv w:val="1"/>
      <w:marLeft w:val="0"/>
      <w:marRight w:val="0"/>
      <w:marTop w:val="0"/>
      <w:marBottom w:val="0"/>
      <w:divBdr>
        <w:top w:val="none" w:sz="0" w:space="0" w:color="auto"/>
        <w:left w:val="none" w:sz="0" w:space="0" w:color="auto"/>
        <w:bottom w:val="none" w:sz="0" w:space="0" w:color="auto"/>
        <w:right w:val="none" w:sz="0" w:space="0" w:color="auto"/>
      </w:divBdr>
    </w:div>
    <w:div w:id="963004007">
      <w:bodyDiv w:val="1"/>
      <w:marLeft w:val="0"/>
      <w:marRight w:val="0"/>
      <w:marTop w:val="0"/>
      <w:marBottom w:val="0"/>
      <w:divBdr>
        <w:top w:val="none" w:sz="0" w:space="0" w:color="auto"/>
        <w:left w:val="none" w:sz="0" w:space="0" w:color="auto"/>
        <w:bottom w:val="none" w:sz="0" w:space="0" w:color="auto"/>
        <w:right w:val="none" w:sz="0" w:space="0" w:color="auto"/>
      </w:divBdr>
    </w:div>
    <w:div w:id="963198718">
      <w:bodyDiv w:val="1"/>
      <w:marLeft w:val="0"/>
      <w:marRight w:val="0"/>
      <w:marTop w:val="0"/>
      <w:marBottom w:val="0"/>
      <w:divBdr>
        <w:top w:val="none" w:sz="0" w:space="0" w:color="auto"/>
        <w:left w:val="none" w:sz="0" w:space="0" w:color="auto"/>
        <w:bottom w:val="none" w:sz="0" w:space="0" w:color="auto"/>
        <w:right w:val="none" w:sz="0" w:space="0" w:color="auto"/>
      </w:divBdr>
    </w:div>
    <w:div w:id="963314103">
      <w:bodyDiv w:val="1"/>
      <w:marLeft w:val="0"/>
      <w:marRight w:val="0"/>
      <w:marTop w:val="0"/>
      <w:marBottom w:val="0"/>
      <w:divBdr>
        <w:top w:val="none" w:sz="0" w:space="0" w:color="auto"/>
        <w:left w:val="none" w:sz="0" w:space="0" w:color="auto"/>
        <w:bottom w:val="none" w:sz="0" w:space="0" w:color="auto"/>
        <w:right w:val="none" w:sz="0" w:space="0" w:color="auto"/>
      </w:divBdr>
    </w:div>
    <w:div w:id="963390539">
      <w:bodyDiv w:val="1"/>
      <w:marLeft w:val="0"/>
      <w:marRight w:val="0"/>
      <w:marTop w:val="0"/>
      <w:marBottom w:val="0"/>
      <w:divBdr>
        <w:top w:val="none" w:sz="0" w:space="0" w:color="auto"/>
        <w:left w:val="none" w:sz="0" w:space="0" w:color="auto"/>
        <w:bottom w:val="none" w:sz="0" w:space="0" w:color="auto"/>
        <w:right w:val="none" w:sz="0" w:space="0" w:color="auto"/>
      </w:divBdr>
    </w:div>
    <w:div w:id="963534188">
      <w:bodyDiv w:val="1"/>
      <w:marLeft w:val="0"/>
      <w:marRight w:val="0"/>
      <w:marTop w:val="0"/>
      <w:marBottom w:val="0"/>
      <w:divBdr>
        <w:top w:val="none" w:sz="0" w:space="0" w:color="auto"/>
        <w:left w:val="none" w:sz="0" w:space="0" w:color="auto"/>
        <w:bottom w:val="none" w:sz="0" w:space="0" w:color="auto"/>
        <w:right w:val="none" w:sz="0" w:space="0" w:color="auto"/>
      </w:divBdr>
    </w:div>
    <w:div w:id="963534233">
      <w:bodyDiv w:val="1"/>
      <w:marLeft w:val="0"/>
      <w:marRight w:val="0"/>
      <w:marTop w:val="0"/>
      <w:marBottom w:val="0"/>
      <w:divBdr>
        <w:top w:val="none" w:sz="0" w:space="0" w:color="auto"/>
        <w:left w:val="none" w:sz="0" w:space="0" w:color="auto"/>
        <w:bottom w:val="none" w:sz="0" w:space="0" w:color="auto"/>
        <w:right w:val="none" w:sz="0" w:space="0" w:color="auto"/>
      </w:divBdr>
    </w:div>
    <w:div w:id="963653301">
      <w:bodyDiv w:val="1"/>
      <w:marLeft w:val="0"/>
      <w:marRight w:val="0"/>
      <w:marTop w:val="0"/>
      <w:marBottom w:val="0"/>
      <w:divBdr>
        <w:top w:val="none" w:sz="0" w:space="0" w:color="auto"/>
        <w:left w:val="none" w:sz="0" w:space="0" w:color="auto"/>
        <w:bottom w:val="none" w:sz="0" w:space="0" w:color="auto"/>
        <w:right w:val="none" w:sz="0" w:space="0" w:color="auto"/>
      </w:divBdr>
    </w:div>
    <w:div w:id="964233467">
      <w:bodyDiv w:val="1"/>
      <w:marLeft w:val="0"/>
      <w:marRight w:val="0"/>
      <w:marTop w:val="0"/>
      <w:marBottom w:val="0"/>
      <w:divBdr>
        <w:top w:val="none" w:sz="0" w:space="0" w:color="auto"/>
        <w:left w:val="none" w:sz="0" w:space="0" w:color="auto"/>
        <w:bottom w:val="none" w:sz="0" w:space="0" w:color="auto"/>
        <w:right w:val="none" w:sz="0" w:space="0" w:color="auto"/>
      </w:divBdr>
    </w:div>
    <w:div w:id="964314376">
      <w:bodyDiv w:val="1"/>
      <w:marLeft w:val="0"/>
      <w:marRight w:val="0"/>
      <w:marTop w:val="0"/>
      <w:marBottom w:val="0"/>
      <w:divBdr>
        <w:top w:val="none" w:sz="0" w:space="0" w:color="auto"/>
        <w:left w:val="none" w:sz="0" w:space="0" w:color="auto"/>
        <w:bottom w:val="none" w:sz="0" w:space="0" w:color="auto"/>
        <w:right w:val="none" w:sz="0" w:space="0" w:color="auto"/>
      </w:divBdr>
    </w:div>
    <w:div w:id="964389301">
      <w:bodyDiv w:val="1"/>
      <w:marLeft w:val="0"/>
      <w:marRight w:val="0"/>
      <w:marTop w:val="0"/>
      <w:marBottom w:val="0"/>
      <w:divBdr>
        <w:top w:val="none" w:sz="0" w:space="0" w:color="auto"/>
        <w:left w:val="none" w:sz="0" w:space="0" w:color="auto"/>
        <w:bottom w:val="none" w:sz="0" w:space="0" w:color="auto"/>
        <w:right w:val="none" w:sz="0" w:space="0" w:color="auto"/>
      </w:divBdr>
    </w:div>
    <w:div w:id="964392276">
      <w:bodyDiv w:val="1"/>
      <w:marLeft w:val="0"/>
      <w:marRight w:val="0"/>
      <w:marTop w:val="0"/>
      <w:marBottom w:val="0"/>
      <w:divBdr>
        <w:top w:val="none" w:sz="0" w:space="0" w:color="auto"/>
        <w:left w:val="none" w:sz="0" w:space="0" w:color="auto"/>
        <w:bottom w:val="none" w:sz="0" w:space="0" w:color="auto"/>
        <w:right w:val="none" w:sz="0" w:space="0" w:color="auto"/>
      </w:divBdr>
    </w:div>
    <w:div w:id="964507325">
      <w:bodyDiv w:val="1"/>
      <w:marLeft w:val="0"/>
      <w:marRight w:val="0"/>
      <w:marTop w:val="0"/>
      <w:marBottom w:val="0"/>
      <w:divBdr>
        <w:top w:val="none" w:sz="0" w:space="0" w:color="auto"/>
        <w:left w:val="none" w:sz="0" w:space="0" w:color="auto"/>
        <w:bottom w:val="none" w:sz="0" w:space="0" w:color="auto"/>
        <w:right w:val="none" w:sz="0" w:space="0" w:color="auto"/>
      </w:divBdr>
    </w:div>
    <w:div w:id="964969845">
      <w:bodyDiv w:val="1"/>
      <w:marLeft w:val="0"/>
      <w:marRight w:val="0"/>
      <w:marTop w:val="0"/>
      <w:marBottom w:val="0"/>
      <w:divBdr>
        <w:top w:val="none" w:sz="0" w:space="0" w:color="auto"/>
        <w:left w:val="none" w:sz="0" w:space="0" w:color="auto"/>
        <w:bottom w:val="none" w:sz="0" w:space="0" w:color="auto"/>
        <w:right w:val="none" w:sz="0" w:space="0" w:color="auto"/>
      </w:divBdr>
    </w:div>
    <w:div w:id="965047473">
      <w:bodyDiv w:val="1"/>
      <w:marLeft w:val="0"/>
      <w:marRight w:val="0"/>
      <w:marTop w:val="0"/>
      <w:marBottom w:val="0"/>
      <w:divBdr>
        <w:top w:val="none" w:sz="0" w:space="0" w:color="auto"/>
        <w:left w:val="none" w:sz="0" w:space="0" w:color="auto"/>
        <w:bottom w:val="none" w:sz="0" w:space="0" w:color="auto"/>
        <w:right w:val="none" w:sz="0" w:space="0" w:color="auto"/>
      </w:divBdr>
    </w:div>
    <w:div w:id="965163396">
      <w:bodyDiv w:val="1"/>
      <w:marLeft w:val="0"/>
      <w:marRight w:val="0"/>
      <w:marTop w:val="0"/>
      <w:marBottom w:val="0"/>
      <w:divBdr>
        <w:top w:val="none" w:sz="0" w:space="0" w:color="auto"/>
        <w:left w:val="none" w:sz="0" w:space="0" w:color="auto"/>
        <w:bottom w:val="none" w:sz="0" w:space="0" w:color="auto"/>
        <w:right w:val="none" w:sz="0" w:space="0" w:color="auto"/>
      </w:divBdr>
    </w:div>
    <w:div w:id="965546466">
      <w:bodyDiv w:val="1"/>
      <w:marLeft w:val="0"/>
      <w:marRight w:val="0"/>
      <w:marTop w:val="0"/>
      <w:marBottom w:val="0"/>
      <w:divBdr>
        <w:top w:val="none" w:sz="0" w:space="0" w:color="auto"/>
        <w:left w:val="none" w:sz="0" w:space="0" w:color="auto"/>
        <w:bottom w:val="none" w:sz="0" w:space="0" w:color="auto"/>
        <w:right w:val="none" w:sz="0" w:space="0" w:color="auto"/>
      </w:divBdr>
    </w:div>
    <w:div w:id="965771180">
      <w:bodyDiv w:val="1"/>
      <w:marLeft w:val="0"/>
      <w:marRight w:val="0"/>
      <w:marTop w:val="0"/>
      <w:marBottom w:val="0"/>
      <w:divBdr>
        <w:top w:val="none" w:sz="0" w:space="0" w:color="auto"/>
        <w:left w:val="none" w:sz="0" w:space="0" w:color="auto"/>
        <w:bottom w:val="none" w:sz="0" w:space="0" w:color="auto"/>
        <w:right w:val="none" w:sz="0" w:space="0" w:color="auto"/>
      </w:divBdr>
    </w:div>
    <w:div w:id="965895193">
      <w:bodyDiv w:val="1"/>
      <w:marLeft w:val="0"/>
      <w:marRight w:val="0"/>
      <w:marTop w:val="0"/>
      <w:marBottom w:val="0"/>
      <w:divBdr>
        <w:top w:val="none" w:sz="0" w:space="0" w:color="auto"/>
        <w:left w:val="none" w:sz="0" w:space="0" w:color="auto"/>
        <w:bottom w:val="none" w:sz="0" w:space="0" w:color="auto"/>
        <w:right w:val="none" w:sz="0" w:space="0" w:color="auto"/>
      </w:divBdr>
    </w:div>
    <w:div w:id="966009670">
      <w:bodyDiv w:val="1"/>
      <w:marLeft w:val="0"/>
      <w:marRight w:val="0"/>
      <w:marTop w:val="0"/>
      <w:marBottom w:val="0"/>
      <w:divBdr>
        <w:top w:val="none" w:sz="0" w:space="0" w:color="auto"/>
        <w:left w:val="none" w:sz="0" w:space="0" w:color="auto"/>
        <w:bottom w:val="none" w:sz="0" w:space="0" w:color="auto"/>
        <w:right w:val="none" w:sz="0" w:space="0" w:color="auto"/>
      </w:divBdr>
    </w:div>
    <w:div w:id="966161368">
      <w:bodyDiv w:val="1"/>
      <w:marLeft w:val="0"/>
      <w:marRight w:val="0"/>
      <w:marTop w:val="0"/>
      <w:marBottom w:val="0"/>
      <w:divBdr>
        <w:top w:val="none" w:sz="0" w:space="0" w:color="auto"/>
        <w:left w:val="none" w:sz="0" w:space="0" w:color="auto"/>
        <w:bottom w:val="none" w:sz="0" w:space="0" w:color="auto"/>
        <w:right w:val="none" w:sz="0" w:space="0" w:color="auto"/>
      </w:divBdr>
    </w:div>
    <w:div w:id="966162452">
      <w:bodyDiv w:val="1"/>
      <w:marLeft w:val="0"/>
      <w:marRight w:val="0"/>
      <w:marTop w:val="0"/>
      <w:marBottom w:val="0"/>
      <w:divBdr>
        <w:top w:val="none" w:sz="0" w:space="0" w:color="auto"/>
        <w:left w:val="none" w:sz="0" w:space="0" w:color="auto"/>
        <w:bottom w:val="none" w:sz="0" w:space="0" w:color="auto"/>
        <w:right w:val="none" w:sz="0" w:space="0" w:color="auto"/>
      </w:divBdr>
    </w:div>
    <w:div w:id="966349085">
      <w:bodyDiv w:val="1"/>
      <w:marLeft w:val="0"/>
      <w:marRight w:val="0"/>
      <w:marTop w:val="0"/>
      <w:marBottom w:val="0"/>
      <w:divBdr>
        <w:top w:val="none" w:sz="0" w:space="0" w:color="auto"/>
        <w:left w:val="none" w:sz="0" w:space="0" w:color="auto"/>
        <w:bottom w:val="none" w:sz="0" w:space="0" w:color="auto"/>
        <w:right w:val="none" w:sz="0" w:space="0" w:color="auto"/>
      </w:divBdr>
    </w:div>
    <w:div w:id="966394067">
      <w:bodyDiv w:val="1"/>
      <w:marLeft w:val="0"/>
      <w:marRight w:val="0"/>
      <w:marTop w:val="0"/>
      <w:marBottom w:val="0"/>
      <w:divBdr>
        <w:top w:val="none" w:sz="0" w:space="0" w:color="auto"/>
        <w:left w:val="none" w:sz="0" w:space="0" w:color="auto"/>
        <w:bottom w:val="none" w:sz="0" w:space="0" w:color="auto"/>
        <w:right w:val="none" w:sz="0" w:space="0" w:color="auto"/>
      </w:divBdr>
    </w:div>
    <w:div w:id="966474872">
      <w:bodyDiv w:val="1"/>
      <w:marLeft w:val="0"/>
      <w:marRight w:val="0"/>
      <w:marTop w:val="0"/>
      <w:marBottom w:val="0"/>
      <w:divBdr>
        <w:top w:val="none" w:sz="0" w:space="0" w:color="auto"/>
        <w:left w:val="none" w:sz="0" w:space="0" w:color="auto"/>
        <w:bottom w:val="none" w:sz="0" w:space="0" w:color="auto"/>
        <w:right w:val="none" w:sz="0" w:space="0" w:color="auto"/>
      </w:divBdr>
    </w:div>
    <w:div w:id="966544216">
      <w:bodyDiv w:val="1"/>
      <w:marLeft w:val="0"/>
      <w:marRight w:val="0"/>
      <w:marTop w:val="0"/>
      <w:marBottom w:val="0"/>
      <w:divBdr>
        <w:top w:val="none" w:sz="0" w:space="0" w:color="auto"/>
        <w:left w:val="none" w:sz="0" w:space="0" w:color="auto"/>
        <w:bottom w:val="none" w:sz="0" w:space="0" w:color="auto"/>
        <w:right w:val="none" w:sz="0" w:space="0" w:color="auto"/>
      </w:divBdr>
    </w:div>
    <w:div w:id="966622831">
      <w:bodyDiv w:val="1"/>
      <w:marLeft w:val="0"/>
      <w:marRight w:val="0"/>
      <w:marTop w:val="0"/>
      <w:marBottom w:val="0"/>
      <w:divBdr>
        <w:top w:val="none" w:sz="0" w:space="0" w:color="auto"/>
        <w:left w:val="none" w:sz="0" w:space="0" w:color="auto"/>
        <w:bottom w:val="none" w:sz="0" w:space="0" w:color="auto"/>
        <w:right w:val="none" w:sz="0" w:space="0" w:color="auto"/>
      </w:divBdr>
    </w:div>
    <w:div w:id="966662397">
      <w:bodyDiv w:val="1"/>
      <w:marLeft w:val="0"/>
      <w:marRight w:val="0"/>
      <w:marTop w:val="0"/>
      <w:marBottom w:val="0"/>
      <w:divBdr>
        <w:top w:val="none" w:sz="0" w:space="0" w:color="auto"/>
        <w:left w:val="none" w:sz="0" w:space="0" w:color="auto"/>
        <w:bottom w:val="none" w:sz="0" w:space="0" w:color="auto"/>
        <w:right w:val="none" w:sz="0" w:space="0" w:color="auto"/>
      </w:divBdr>
    </w:div>
    <w:div w:id="966664538">
      <w:bodyDiv w:val="1"/>
      <w:marLeft w:val="0"/>
      <w:marRight w:val="0"/>
      <w:marTop w:val="0"/>
      <w:marBottom w:val="0"/>
      <w:divBdr>
        <w:top w:val="none" w:sz="0" w:space="0" w:color="auto"/>
        <w:left w:val="none" w:sz="0" w:space="0" w:color="auto"/>
        <w:bottom w:val="none" w:sz="0" w:space="0" w:color="auto"/>
        <w:right w:val="none" w:sz="0" w:space="0" w:color="auto"/>
      </w:divBdr>
    </w:div>
    <w:div w:id="966738195">
      <w:bodyDiv w:val="1"/>
      <w:marLeft w:val="0"/>
      <w:marRight w:val="0"/>
      <w:marTop w:val="0"/>
      <w:marBottom w:val="0"/>
      <w:divBdr>
        <w:top w:val="none" w:sz="0" w:space="0" w:color="auto"/>
        <w:left w:val="none" w:sz="0" w:space="0" w:color="auto"/>
        <w:bottom w:val="none" w:sz="0" w:space="0" w:color="auto"/>
        <w:right w:val="none" w:sz="0" w:space="0" w:color="auto"/>
      </w:divBdr>
    </w:div>
    <w:div w:id="966738309">
      <w:bodyDiv w:val="1"/>
      <w:marLeft w:val="0"/>
      <w:marRight w:val="0"/>
      <w:marTop w:val="0"/>
      <w:marBottom w:val="0"/>
      <w:divBdr>
        <w:top w:val="none" w:sz="0" w:space="0" w:color="auto"/>
        <w:left w:val="none" w:sz="0" w:space="0" w:color="auto"/>
        <w:bottom w:val="none" w:sz="0" w:space="0" w:color="auto"/>
        <w:right w:val="none" w:sz="0" w:space="0" w:color="auto"/>
      </w:divBdr>
    </w:div>
    <w:div w:id="966811537">
      <w:bodyDiv w:val="1"/>
      <w:marLeft w:val="0"/>
      <w:marRight w:val="0"/>
      <w:marTop w:val="0"/>
      <w:marBottom w:val="0"/>
      <w:divBdr>
        <w:top w:val="none" w:sz="0" w:space="0" w:color="auto"/>
        <w:left w:val="none" w:sz="0" w:space="0" w:color="auto"/>
        <w:bottom w:val="none" w:sz="0" w:space="0" w:color="auto"/>
        <w:right w:val="none" w:sz="0" w:space="0" w:color="auto"/>
      </w:divBdr>
    </w:div>
    <w:div w:id="967123179">
      <w:bodyDiv w:val="1"/>
      <w:marLeft w:val="0"/>
      <w:marRight w:val="0"/>
      <w:marTop w:val="0"/>
      <w:marBottom w:val="0"/>
      <w:divBdr>
        <w:top w:val="none" w:sz="0" w:space="0" w:color="auto"/>
        <w:left w:val="none" w:sz="0" w:space="0" w:color="auto"/>
        <w:bottom w:val="none" w:sz="0" w:space="0" w:color="auto"/>
        <w:right w:val="none" w:sz="0" w:space="0" w:color="auto"/>
      </w:divBdr>
    </w:div>
    <w:div w:id="967468232">
      <w:bodyDiv w:val="1"/>
      <w:marLeft w:val="0"/>
      <w:marRight w:val="0"/>
      <w:marTop w:val="0"/>
      <w:marBottom w:val="0"/>
      <w:divBdr>
        <w:top w:val="none" w:sz="0" w:space="0" w:color="auto"/>
        <w:left w:val="none" w:sz="0" w:space="0" w:color="auto"/>
        <w:bottom w:val="none" w:sz="0" w:space="0" w:color="auto"/>
        <w:right w:val="none" w:sz="0" w:space="0" w:color="auto"/>
      </w:divBdr>
    </w:div>
    <w:div w:id="967586993">
      <w:bodyDiv w:val="1"/>
      <w:marLeft w:val="0"/>
      <w:marRight w:val="0"/>
      <w:marTop w:val="0"/>
      <w:marBottom w:val="0"/>
      <w:divBdr>
        <w:top w:val="none" w:sz="0" w:space="0" w:color="auto"/>
        <w:left w:val="none" w:sz="0" w:space="0" w:color="auto"/>
        <w:bottom w:val="none" w:sz="0" w:space="0" w:color="auto"/>
        <w:right w:val="none" w:sz="0" w:space="0" w:color="auto"/>
      </w:divBdr>
    </w:div>
    <w:div w:id="967705470">
      <w:bodyDiv w:val="1"/>
      <w:marLeft w:val="0"/>
      <w:marRight w:val="0"/>
      <w:marTop w:val="0"/>
      <w:marBottom w:val="0"/>
      <w:divBdr>
        <w:top w:val="none" w:sz="0" w:space="0" w:color="auto"/>
        <w:left w:val="none" w:sz="0" w:space="0" w:color="auto"/>
        <w:bottom w:val="none" w:sz="0" w:space="0" w:color="auto"/>
        <w:right w:val="none" w:sz="0" w:space="0" w:color="auto"/>
      </w:divBdr>
    </w:div>
    <w:div w:id="967785638">
      <w:bodyDiv w:val="1"/>
      <w:marLeft w:val="0"/>
      <w:marRight w:val="0"/>
      <w:marTop w:val="0"/>
      <w:marBottom w:val="0"/>
      <w:divBdr>
        <w:top w:val="none" w:sz="0" w:space="0" w:color="auto"/>
        <w:left w:val="none" w:sz="0" w:space="0" w:color="auto"/>
        <w:bottom w:val="none" w:sz="0" w:space="0" w:color="auto"/>
        <w:right w:val="none" w:sz="0" w:space="0" w:color="auto"/>
      </w:divBdr>
    </w:div>
    <w:div w:id="967931373">
      <w:bodyDiv w:val="1"/>
      <w:marLeft w:val="0"/>
      <w:marRight w:val="0"/>
      <w:marTop w:val="0"/>
      <w:marBottom w:val="0"/>
      <w:divBdr>
        <w:top w:val="none" w:sz="0" w:space="0" w:color="auto"/>
        <w:left w:val="none" w:sz="0" w:space="0" w:color="auto"/>
        <w:bottom w:val="none" w:sz="0" w:space="0" w:color="auto"/>
        <w:right w:val="none" w:sz="0" w:space="0" w:color="auto"/>
      </w:divBdr>
    </w:div>
    <w:div w:id="968049853">
      <w:bodyDiv w:val="1"/>
      <w:marLeft w:val="0"/>
      <w:marRight w:val="0"/>
      <w:marTop w:val="0"/>
      <w:marBottom w:val="0"/>
      <w:divBdr>
        <w:top w:val="none" w:sz="0" w:space="0" w:color="auto"/>
        <w:left w:val="none" w:sz="0" w:space="0" w:color="auto"/>
        <w:bottom w:val="none" w:sz="0" w:space="0" w:color="auto"/>
        <w:right w:val="none" w:sz="0" w:space="0" w:color="auto"/>
      </w:divBdr>
    </w:div>
    <w:div w:id="968053508">
      <w:bodyDiv w:val="1"/>
      <w:marLeft w:val="0"/>
      <w:marRight w:val="0"/>
      <w:marTop w:val="0"/>
      <w:marBottom w:val="0"/>
      <w:divBdr>
        <w:top w:val="none" w:sz="0" w:space="0" w:color="auto"/>
        <w:left w:val="none" w:sz="0" w:space="0" w:color="auto"/>
        <w:bottom w:val="none" w:sz="0" w:space="0" w:color="auto"/>
        <w:right w:val="none" w:sz="0" w:space="0" w:color="auto"/>
      </w:divBdr>
    </w:div>
    <w:div w:id="968974968">
      <w:bodyDiv w:val="1"/>
      <w:marLeft w:val="0"/>
      <w:marRight w:val="0"/>
      <w:marTop w:val="0"/>
      <w:marBottom w:val="0"/>
      <w:divBdr>
        <w:top w:val="none" w:sz="0" w:space="0" w:color="auto"/>
        <w:left w:val="none" w:sz="0" w:space="0" w:color="auto"/>
        <w:bottom w:val="none" w:sz="0" w:space="0" w:color="auto"/>
        <w:right w:val="none" w:sz="0" w:space="0" w:color="auto"/>
      </w:divBdr>
    </w:div>
    <w:div w:id="968978870">
      <w:bodyDiv w:val="1"/>
      <w:marLeft w:val="0"/>
      <w:marRight w:val="0"/>
      <w:marTop w:val="0"/>
      <w:marBottom w:val="0"/>
      <w:divBdr>
        <w:top w:val="none" w:sz="0" w:space="0" w:color="auto"/>
        <w:left w:val="none" w:sz="0" w:space="0" w:color="auto"/>
        <w:bottom w:val="none" w:sz="0" w:space="0" w:color="auto"/>
        <w:right w:val="none" w:sz="0" w:space="0" w:color="auto"/>
      </w:divBdr>
    </w:div>
    <w:div w:id="969281401">
      <w:bodyDiv w:val="1"/>
      <w:marLeft w:val="0"/>
      <w:marRight w:val="0"/>
      <w:marTop w:val="0"/>
      <w:marBottom w:val="0"/>
      <w:divBdr>
        <w:top w:val="none" w:sz="0" w:space="0" w:color="auto"/>
        <w:left w:val="none" w:sz="0" w:space="0" w:color="auto"/>
        <w:bottom w:val="none" w:sz="0" w:space="0" w:color="auto"/>
        <w:right w:val="none" w:sz="0" w:space="0" w:color="auto"/>
      </w:divBdr>
    </w:div>
    <w:div w:id="969436467">
      <w:bodyDiv w:val="1"/>
      <w:marLeft w:val="0"/>
      <w:marRight w:val="0"/>
      <w:marTop w:val="0"/>
      <w:marBottom w:val="0"/>
      <w:divBdr>
        <w:top w:val="none" w:sz="0" w:space="0" w:color="auto"/>
        <w:left w:val="none" w:sz="0" w:space="0" w:color="auto"/>
        <w:bottom w:val="none" w:sz="0" w:space="0" w:color="auto"/>
        <w:right w:val="none" w:sz="0" w:space="0" w:color="auto"/>
      </w:divBdr>
    </w:div>
    <w:div w:id="969437169">
      <w:bodyDiv w:val="1"/>
      <w:marLeft w:val="0"/>
      <w:marRight w:val="0"/>
      <w:marTop w:val="0"/>
      <w:marBottom w:val="0"/>
      <w:divBdr>
        <w:top w:val="none" w:sz="0" w:space="0" w:color="auto"/>
        <w:left w:val="none" w:sz="0" w:space="0" w:color="auto"/>
        <w:bottom w:val="none" w:sz="0" w:space="0" w:color="auto"/>
        <w:right w:val="none" w:sz="0" w:space="0" w:color="auto"/>
      </w:divBdr>
    </w:div>
    <w:div w:id="969481997">
      <w:bodyDiv w:val="1"/>
      <w:marLeft w:val="0"/>
      <w:marRight w:val="0"/>
      <w:marTop w:val="0"/>
      <w:marBottom w:val="0"/>
      <w:divBdr>
        <w:top w:val="none" w:sz="0" w:space="0" w:color="auto"/>
        <w:left w:val="none" w:sz="0" w:space="0" w:color="auto"/>
        <w:bottom w:val="none" w:sz="0" w:space="0" w:color="auto"/>
        <w:right w:val="none" w:sz="0" w:space="0" w:color="auto"/>
      </w:divBdr>
    </w:div>
    <w:div w:id="969818841">
      <w:bodyDiv w:val="1"/>
      <w:marLeft w:val="0"/>
      <w:marRight w:val="0"/>
      <w:marTop w:val="0"/>
      <w:marBottom w:val="0"/>
      <w:divBdr>
        <w:top w:val="none" w:sz="0" w:space="0" w:color="auto"/>
        <w:left w:val="none" w:sz="0" w:space="0" w:color="auto"/>
        <w:bottom w:val="none" w:sz="0" w:space="0" w:color="auto"/>
        <w:right w:val="none" w:sz="0" w:space="0" w:color="auto"/>
      </w:divBdr>
    </w:div>
    <w:div w:id="969826898">
      <w:bodyDiv w:val="1"/>
      <w:marLeft w:val="0"/>
      <w:marRight w:val="0"/>
      <w:marTop w:val="0"/>
      <w:marBottom w:val="0"/>
      <w:divBdr>
        <w:top w:val="none" w:sz="0" w:space="0" w:color="auto"/>
        <w:left w:val="none" w:sz="0" w:space="0" w:color="auto"/>
        <w:bottom w:val="none" w:sz="0" w:space="0" w:color="auto"/>
        <w:right w:val="none" w:sz="0" w:space="0" w:color="auto"/>
      </w:divBdr>
    </w:div>
    <w:div w:id="969940239">
      <w:bodyDiv w:val="1"/>
      <w:marLeft w:val="0"/>
      <w:marRight w:val="0"/>
      <w:marTop w:val="0"/>
      <w:marBottom w:val="0"/>
      <w:divBdr>
        <w:top w:val="none" w:sz="0" w:space="0" w:color="auto"/>
        <w:left w:val="none" w:sz="0" w:space="0" w:color="auto"/>
        <w:bottom w:val="none" w:sz="0" w:space="0" w:color="auto"/>
        <w:right w:val="none" w:sz="0" w:space="0" w:color="auto"/>
      </w:divBdr>
    </w:div>
    <w:div w:id="970331425">
      <w:bodyDiv w:val="1"/>
      <w:marLeft w:val="0"/>
      <w:marRight w:val="0"/>
      <w:marTop w:val="0"/>
      <w:marBottom w:val="0"/>
      <w:divBdr>
        <w:top w:val="none" w:sz="0" w:space="0" w:color="auto"/>
        <w:left w:val="none" w:sz="0" w:space="0" w:color="auto"/>
        <w:bottom w:val="none" w:sz="0" w:space="0" w:color="auto"/>
        <w:right w:val="none" w:sz="0" w:space="0" w:color="auto"/>
      </w:divBdr>
    </w:div>
    <w:div w:id="970406618">
      <w:bodyDiv w:val="1"/>
      <w:marLeft w:val="0"/>
      <w:marRight w:val="0"/>
      <w:marTop w:val="0"/>
      <w:marBottom w:val="0"/>
      <w:divBdr>
        <w:top w:val="none" w:sz="0" w:space="0" w:color="auto"/>
        <w:left w:val="none" w:sz="0" w:space="0" w:color="auto"/>
        <w:bottom w:val="none" w:sz="0" w:space="0" w:color="auto"/>
        <w:right w:val="none" w:sz="0" w:space="0" w:color="auto"/>
      </w:divBdr>
    </w:div>
    <w:div w:id="970476209">
      <w:bodyDiv w:val="1"/>
      <w:marLeft w:val="0"/>
      <w:marRight w:val="0"/>
      <w:marTop w:val="0"/>
      <w:marBottom w:val="0"/>
      <w:divBdr>
        <w:top w:val="none" w:sz="0" w:space="0" w:color="auto"/>
        <w:left w:val="none" w:sz="0" w:space="0" w:color="auto"/>
        <w:bottom w:val="none" w:sz="0" w:space="0" w:color="auto"/>
        <w:right w:val="none" w:sz="0" w:space="0" w:color="auto"/>
      </w:divBdr>
    </w:div>
    <w:div w:id="970550362">
      <w:bodyDiv w:val="1"/>
      <w:marLeft w:val="0"/>
      <w:marRight w:val="0"/>
      <w:marTop w:val="0"/>
      <w:marBottom w:val="0"/>
      <w:divBdr>
        <w:top w:val="none" w:sz="0" w:space="0" w:color="auto"/>
        <w:left w:val="none" w:sz="0" w:space="0" w:color="auto"/>
        <w:bottom w:val="none" w:sz="0" w:space="0" w:color="auto"/>
        <w:right w:val="none" w:sz="0" w:space="0" w:color="auto"/>
      </w:divBdr>
    </w:div>
    <w:div w:id="971013833">
      <w:bodyDiv w:val="1"/>
      <w:marLeft w:val="0"/>
      <w:marRight w:val="0"/>
      <w:marTop w:val="0"/>
      <w:marBottom w:val="0"/>
      <w:divBdr>
        <w:top w:val="none" w:sz="0" w:space="0" w:color="auto"/>
        <w:left w:val="none" w:sz="0" w:space="0" w:color="auto"/>
        <w:bottom w:val="none" w:sz="0" w:space="0" w:color="auto"/>
        <w:right w:val="none" w:sz="0" w:space="0" w:color="auto"/>
      </w:divBdr>
    </w:div>
    <w:div w:id="971255471">
      <w:bodyDiv w:val="1"/>
      <w:marLeft w:val="0"/>
      <w:marRight w:val="0"/>
      <w:marTop w:val="0"/>
      <w:marBottom w:val="0"/>
      <w:divBdr>
        <w:top w:val="none" w:sz="0" w:space="0" w:color="auto"/>
        <w:left w:val="none" w:sz="0" w:space="0" w:color="auto"/>
        <w:bottom w:val="none" w:sz="0" w:space="0" w:color="auto"/>
        <w:right w:val="none" w:sz="0" w:space="0" w:color="auto"/>
      </w:divBdr>
    </w:div>
    <w:div w:id="972297866">
      <w:bodyDiv w:val="1"/>
      <w:marLeft w:val="0"/>
      <w:marRight w:val="0"/>
      <w:marTop w:val="0"/>
      <w:marBottom w:val="0"/>
      <w:divBdr>
        <w:top w:val="none" w:sz="0" w:space="0" w:color="auto"/>
        <w:left w:val="none" w:sz="0" w:space="0" w:color="auto"/>
        <w:bottom w:val="none" w:sz="0" w:space="0" w:color="auto"/>
        <w:right w:val="none" w:sz="0" w:space="0" w:color="auto"/>
      </w:divBdr>
    </w:div>
    <w:div w:id="972830043">
      <w:bodyDiv w:val="1"/>
      <w:marLeft w:val="0"/>
      <w:marRight w:val="0"/>
      <w:marTop w:val="0"/>
      <w:marBottom w:val="0"/>
      <w:divBdr>
        <w:top w:val="none" w:sz="0" w:space="0" w:color="auto"/>
        <w:left w:val="none" w:sz="0" w:space="0" w:color="auto"/>
        <w:bottom w:val="none" w:sz="0" w:space="0" w:color="auto"/>
        <w:right w:val="none" w:sz="0" w:space="0" w:color="auto"/>
      </w:divBdr>
    </w:div>
    <w:div w:id="972834481">
      <w:bodyDiv w:val="1"/>
      <w:marLeft w:val="0"/>
      <w:marRight w:val="0"/>
      <w:marTop w:val="0"/>
      <w:marBottom w:val="0"/>
      <w:divBdr>
        <w:top w:val="none" w:sz="0" w:space="0" w:color="auto"/>
        <w:left w:val="none" w:sz="0" w:space="0" w:color="auto"/>
        <w:bottom w:val="none" w:sz="0" w:space="0" w:color="auto"/>
        <w:right w:val="none" w:sz="0" w:space="0" w:color="auto"/>
      </w:divBdr>
    </w:div>
    <w:div w:id="973099930">
      <w:bodyDiv w:val="1"/>
      <w:marLeft w:val="0"/>
      <w:marRight w:val="0"/>
      <w:marTop w:val="0"/>
      <w:marBottom w:val="0"/>
      <w:divBdr>
        <w:top w:val="none" w:sz="0" w:space="0" w:color="auto"/>
        <w:left w:val="none" w:sz="0" w:space="0" w:color="auto"/>
        <w:bottom w:val="none" w:sz="0" w:space="0" w:color="auto"/>
        <w:right w:val="none" w:sz="0" w:space="0" w:color="auto"/>
      </w:divBdr>
    </w:div>
    <w:div w:id="973213357">
      <w:bodyDiv w:val="1"/>
      <w:marLeft w:val="0"/>
      <w:marRight w:val="0"/>
      <w:marTop w:val="0"/>
      <w:marBottom w:val="0"/>
      <w:divBdr>
        <w:top w:val="none" w:sz="0" w:space="0" w:color="auto"/>
        <w:left w:val="none" w:sz="0" w:space="0" w:color="auto"/>
        <w:bottom w:val="none" w:sz="0" w:space="0" w:color="auto"/>
        <w:right w:val="none" w:sz="0" w:space="0" w:color="auto"/>
      </w:divBdr>
    </w:div>
    <w:div w:id="973365882">
      <w:bodyDiv w:val="1"/>
      <w:marLeft w:val="0"/>
      <w:marRight w:val="0"/>
      <w:marTop w:val="0"/>
      <w:marBottom w:val="0"/>
      <w:divBdr>
        <w:top w:val="none" w:sz="0" w:space="0" w:color="auto"/>
        <w:left w:val="none" w:sz="0" w:space="0" w:color="auto"/>
        <w:bottom w:val="none" w:sz="0" w:space="0" w:color="auto"/>
        <w:right w:val="none" w:sz="0" w:space="0" w:color="auto"/>
      </w:divBdr>
    </w:div>
    <w:div w:id="973412289">
      <w:bodyDiv w:val="1"/>
      <w:marLeft w:val="0"/>
      <w:marRight w:val="0"/>
      <w:marTop w:val="0"/>
      <w:marBottom w:val="0"/>
      <w:divBdr>
        <w:top w:val="none" w:sz="0" w:space="0" w:color="auto"/>
        <w:left w:val="none" w:sz="0" w:space="0" w:color="auto"/>
        <w:bottom w:val="none" w:sz="0" w:space="0" w:color="auto"/>
        <w:right w:val="none" w:sz="0" w:space="0" w:color="auto"/>
      </w:divBdr>
    </w:div>
    <w:div w:id="973415228">
      <w:bodyDiv w:val="1"/>
      <w:marLeft w:val="0"/>
      <w:marRight w:val="0"/>
      <w:marTop w:val="0"/>
      <w:marBottom w:val="0"/>
      <w:divBdr>
        <w:top w:val="none" w:sz="0" w:space="0" w:color="auto"/>
        <w:left w:val="none" w:sz="0" w:space="0" w:color="auto"/>
        <w:bottom w:val="none" w:sz="0" w:space="0" w:color="auto"/>
        <w:right w:val="none" w:sz="0" w:space="0" w:color="auto"/>
      </w:divBdr>
    </w:div>
    <w:div w:id="973831978">
      <w:bodyDiv w:val="1"/>
      <w:marLeft w:val="0"/>
      <w:marRight w:val="0"/>
      <w:marTop w:val="0"/>
      <w:marBottom w:val="0"/>
      <w:divBdr>
        <w:top w:val="none" w:sz="0" w:space="0" w:color="auto"/>
        <w:left w:val="none" w:sz="0" w:space="0" w:color="auto"/>
        <w:bottom w:val="none" w:sz="0" w:space="0" w:color="auto"/>
        <w:right w:val="none" w:sz="0" w:space="0" w:color="auto"/>
      </w:divBdr>
    </w:div>
    <w:div w:id="974141040">
      <w:bodyDiv w:val="1"/>
      <w:marLeft w:val="0"/>
      <w:marRight w:val="0"/>
      <w:marTop w:val="0"/>
      <w:marBottom w:val="0"/>
      <w:divBdr>
        <w:top w:val="none" w:sz="0" w:space="0" w:color="auto"/>
        <w:left w:val="none" w:sz="0" w:space="0" w:color="auto"/>
        <w:bottom w:val="none" w:sz="0" w:space="0" w:color="auto"/>
        <w:right w:val="none" w:sz="0" w:space="0" w:color="auto"/>
      </w:divBdr>
    </w:div>
    <w:div w:id="974142484">
      <w:bodyDiv w:val="1"/>
      <w:marLeft w:val="0"/>
      <w:marRight w:val="0"/>
      <w:marTop w:val="0"/>
      <w:marBottom w:val="0"/>
      <w:divBdr>
        <w:top w:val="none" w:sz="0" w:space="0" w:color="auto"/>
        <w:left w:val="none" w:sz="0" w:space="0" w:color="auto"/>
        <w:bottom w:val="none" w:sz="0" w:space="0" w:color="auto"/>
        <w:right w:val="none" w:sz="0" w:space="0" w:color="auto"/>
      </w:divBdr>
    </w:div>
    <w:div w:id="974336519">
      <w:bodyDiv w:val="1"/>
      <w:marLeft w:val="0"/>
      <w:marRight w:val="0"/>
      <w:marTop w:val="0"/>
      <w:marBottom w:val="0"/>
      <w:divBdr>
        <w:top w:val="none" w:sz="0" w:space="0" w:color="auto"/>
        <w:left w:val="none" w:sz="0" w:space="0" w:color="auto"/>
        <w:bottom w:val="none" w:sz="0" w:space="0" w:color="auto"/>
        <w:right w:val="none" w:sz="0" w:space="0" w:color="auto"/>
      </w:divBdr>
    </w:div>
    <w:div w:id="974524122">
      <w:bodyDiv w:val="1"/>
      <w:marLeft w:val="0"/>
      <w:marRight w:val="0"/>
      <w:marTop w:val="0"/>
      <w:marBottom w:val="0"/>
      <w:divBdr>
        <w:top w:val="none" w:sz="0" w:space="0" w:color="auto"/>
        <w:left w:val="none" w:sz="0" w:space="0" w:color="auto"/>
        <w:bottom w:val="none" w:sz="0" w:space="0" w:color="auto"/>
        <w:right w:val="none" w:sz="0" w:space="0" w:color="auto"/>
      </w:divBdr>
    </w:div>
    <w:div w:id="974796527">
      <w:bodyDiv w:val="1"/>
      <w:marLeft w:val="0"/>
      <w:marRight w:val="0"/>
      <w:marTop w:val="0"/>
      <w:marBottom w:val="0"/>
      <w:divBdr>
        <w:top w:val="none" w:sz="0" w:space="0" w:color="auto"/>
        <w:left w:val="none" w:sz="0" w:space="0" w:color="auto"/>
        <w:bottom w:val="none" w:sz="0" w:space="0" w:color="auto"/>
        <w:right w:val="none" w:sz="0" w:space="0" w:color="auto"/>
      </w:divBdr>
    </w:div>
    <w:div w:id="975987479">
      <w:bodyDiv w:val="1"/>
      <w:marLeft w:val="0"/>
      <w:marRight w:val="0"/>
      <w:marTop w:val="0"/>
      <w:marBottom w:val="0"/>
      <w:divBdr>
        <w:top w:val="none" w:sz="0" w:space="0" w:color="auto"/>
        <w:left w:val="none" w:sz="0" w:space="0" w:color="auto"/>
        <w:bottom w:val="none" w:sz="0" w:space="0" w:color="auto"/>
        <w:right w:val="none" w:sz="0" w:space="0" w:color="auto"/>
      </w:divBdr>
    </w:div>
    <w:div w:id="976302605">
      <w:bodyDiv w:val="1"/>
      <w:marLeft w:val="0"/>
      <w:marRight w:val="0"/>
      <w:marTop w:val="0"/>
      <w:marBottom w:val="0"/>
      <w:divBdr>
        <w:top w:val="none" w:sz="0" w:space="0" w:color="auto"/>
        <w:left w:val="none" w:sz="0" w:space="0" w:color="auto"/>
        <w:bottom w:val="none" w:sz="0" w:space="0" w:color="auto"/>
        <w:right w:val="none" w:sz="0" w:space="0" w:color="auto"/>
      </w:divBdr>
    </w:div>
    <w:div w:id="976304104">
      <w:bodyDiv w:val="1"/>
      <w:marLeft w:val="0"/>
      <w:marRight w:val="0"/>
      <w:marTop w:val="0"/>
      <w:marBottom w:val="0"/>
      <w:divBdr>
        <w:top w:val="none" w:sz="0" w:space="0" w:color="auto"/>
        <w:left w:val="none" w:sz="0" w:space="0" w:color="auto"/>
        <w:bottom w:val="none" w:sz="0" w:space="0" w:color="auto"/>
        <w:right w:val="none" w:sz="0" w:space="0" w:color="auto"/>
      </w:divBdr>
    </w:div>
    <w:div w:id="976448457">
      <w:bodyDiv w:val="1"/>
      <w:marLeft w:val="0"/>
      <w:marRight w:val="0"/>
      <w:marTop w:val="0"/>
      <w:marBottom w:val="0"/>
      <w:divBdr>
        <w:top w:val="none" w:sz="0" w:space="0" w:color="auto"/>
        <w:left w:val="none" w:sz="0" w:space="0" w:color="auto"/>
        <w:bottom w:val="none" w:sz="0" w:space="0" w:color="auto"/>
        <w:right w:val="none" w:sz="0" w:space="0" w:color="auto"/>
      </w:divBdr>
    </w:div>
    <w:div w:id="976449374">
      <w:bodyDiv w:val="1"/>
      <w:marLeft w:val="0"/>
      <w:marRight w:val="0"/>
      <w:marTop w:val="0"/>
      <w:marBottom w:val="0"/>
      <w:divBdr>
        <w:top w:val="none" w:sz="0" w:space="0" w:color="auto"/>
        <w:left w:val="none" w:sz="0" w:space="0" w:color="auto"/>
        <w:bottom w:val="none" w:sz="0" w:space="0" w:color="auto"/>
        <w:right w:val="none" w:sz="0" w:space="0" w:color="auto"/>
      </w:divBdr>
    </w:div>
    <w:div w:id="976449614">
      <w:bodyDiv w:val="1"/>
      <w:marLeft w:val="0"/>
      <w:marRight w:val="0"/>
      <w:marTop w:val="0"/>
      <w:marBottom w:val="0"/>
      <w:divBdr>
        <w:top w:val="none" w:sz="0" w:space="0" w:color="auto"/>
        <w:left w:val="none" w:sz="0" w:space="0" w:color="auto"/>
        <w:bottom w:val="none" w:sz="0" w:space="0" w:color="auto"/>
        <w:right w:val="none" w:sz="0" w:space="0" w:color="auto"/>
      </w:divBdr>
    </w:div>
    <w:div w:id="976689622">
      <w:bodyDiv w:val="1"/>
      <w:marLeft w:val="0"/>
      <w:marRight w:val="0"/>
      <w:marTop w:val="0"/>
      <w:marBottom w:val="0"/>
      <w:divBdr>
        <w:top w:val="none" w:sz="0" w:space="0" w:color="auto"/>
        <w:left w:val="none" w:sz="0" w:space="0" w:color="auto"/>
        <w:bottom w:val="none" w:sz="0" w:space="0" w:color="auto"/>
        <w:right w:val="none" w:sz="0" w:space="0" w:color="auto"/>
      </w:divBdr>
    </w:div>
    <w:div w:id="977035242">
      <w:bodyDiv w:val="1"/>
      <w:marLeft w:val="0"/>
      <w:marRight w:val="0"/>
      <w:marTop w:val="0"/>
      <w:marBottom w:val="0"/>
      <w:divBdr>
        <w:top w:val="none" w:sz="0" w:space="0" w:color="auto"/>
        <w:left w:val="none" w:sz="0" w:space="0" w:color="auto"/>
        <w:bottom w:val="none" w:sz="0" w:space="0" w:color="auto"/>
        <w:right w:val="none" w:sz="0" w:space="0" w:color="auto"/>
      </w:divBdr>
    </w:div>
    <w:div w:id="977297941">
      <w:bodyDiv w:val="1"/>
      <w:marLeft w:val="0"/>
      <w:marRight w:val="0"/>
      <w:marTop w:val="0"/>
      <w:marBottom w:val="0"/>
      <w:divBdr>
        <w:top w:val="none" w:sz="0" w:space="0" w:color="auto"/>
        <w:left w:val="none" w:sz="0" w:space="0" w:color="auto"/>
        <w:bottom w:val="none" w:sz="0" w:space="0" w:color="auto"/>
        <w:right w:val="none" w:sz="0" w:space="0" w:color="auto"/>
      </w:divBdr>
    </w:div>
    <w:div w:id="977422113">
      <w:bodyDiv w:val="1"/>
      <w:marLeft w:val="0"/>
      <w:marRight w:val="0"/>
      <w:marTop w:val="0"/>
      <w:marBottom w:val="0"/>
      <w:divBdr>
        <w:top w:val="none" w:sz="0" w:space="0" w:color="auto"/>
        <w:left w:val="none" w:sz="0" w:space="0" w:color="auto"/>
        <w:bottom w:val="none" w:sz="0" w:space="0" w:color="auto"/>
        <w:right w:val="none" w:sz="0" w:space="0" w:color="auto"/>
      </w:divBdr>
    </w:div>
    <w:div w:id="977733112">
      <w:bodyDiv w:val="1"/>
      <w:marLeft w:val="0"/>
      <w:marRight w:val="0"/>
      <w:marTop w:val="0"/>
      <w:marBottom w:val="0"/>
      <w:divBdr>
        <w:top w:val="none" w:sz="0" w:space="0" w:color="auto"/>
        <w:left w:val="none" w:sz="0" w:space="0" w:color="auto"/>
        <w:bottom w:val="none" w:sz="0" w:space="0" w:color="auto"/>
        <w:right w:val="none" w:sz="0" w:space="0" w:color="auto"/>
      </w:divBdr>
    </w:div>
    <w:div w:id="977761694">
      <w:bodyDiv w:val="1"/>
      <w:marLeft w:val="0"/>
      <w:marRight w:val="0"/>
      <w:marTop w:val="0"/>
      <w:marBottom w:val="0"/>
      <w:divBdr>
        <w:top w:val="none" w:sz="0" w:space="0" w:color="auto"/>
        <w:left w:val="none" w:sz="0" w:space="0" w:color="auto"/>
        <w:bottom w:val="none" w:sz="0" w:space="0" w:color="auto"/>
        <w:right w:val="none" w:sz="0" w:space="0" w:color="auto"/>
      </w:divBdr>
    </w:div>
    <w:div w:id="977875674">
      <w:bodyDiv w:val="1"/>
      <w:marLeft w:val="0"/>
      <w:marRight w:val="0"/>
      <w:marTop w:val="0"/>
      <w:marBottom w:val="0"/>
      <w:divBdr>
        <w:top w:val="none" w:sz="0" w:space="0" w:color="auto"/>
        <w:left w:val="none" w:sz="0" w:space="0" w:color="auto"/>
        <w:bottom w:val="none" w:sz="0" w:space="0" w:color="auto"/>
        <w:right w:val="none" w:sz="0" w:space="0" w:color="auto"/>
      </w:divBdr>
    </w:div>
    <w:div w:id="978071409">
      <w:bodyDiv w:val="1"/>
      <w:marLeft w:val="0"/>
      <w:marRight w:val="0"/>
      <w:marTop w:val="0"/>
      <w:marBottom w:val="0"/>
      <w:divBdr>
        <w:top w:val="none" w:sz="0" w:space="0" w:color="auto"/>
        <w:left w:val="none" w:sz="0" w:space="0" w:color="auto"/>
        <w:bottom w:val="none" w:sz="0" w:space="0" w:color="auto"/>
        <w:right w:val="none" w:sz="0" w:space="0" w:color="auto"/>
      </w:divBdr>
    </w:div>
    <w:div w:id="978194545">
      <w:bodyDiv w:val="1"/>
      <w:marLeft w:val="0"/>
      <w:marRight w:val="0"/>
      <w:marTop w:val="0"/>
      <w:marBottom w:val="0"/>
      <w:divBdr>
        <w:top w:val="none" w:sz="0" w:space="0" w:color="auto"/>
        <w:left w:val="none" w:sz="0" w:space="0" w:color="auto"/>
        <w:bottom w:val="none" w:sz="0" w:space="0" w:color="auto"/>
        <w:right w:val="none" w:sz="0" w:space="0" w:color="auto"/>
      </w:divBdr>
    </w:div>
    <w:div w:id="978341845">
      <w:bodyDiv w:val="1"/>
      <w:marLeft w:val="0"/>
      <w:marRight w:val="0"/>
      <w:marTop w:val="0"/>
      <w:marBottom w:val="0"/>
      <w:divBdr>
        <w:top w:val="none" w:sz="0" w:space="0" w:color="auto"/>
        <w:left w:val="none" w:sz="0" w:space="0" w:color="auto"/>
        <w:bottom w:val="none" w:sz="0" w:space="0" w:color="auto"/>
        <w:right w:val="none" w:sz="0" w:space="0" w:color="auto"/>
      </w:divBdr>
    </w:div>
    <w:div w:id="978463822">
      <w:bodyDiv w:val="1"/>
      <w:marLeft w:val="0"/>
      <w:marRight w:val="0"/>
      <w:marTop w:val="0"/>
      <w:marBottom w:val="0"/>
      <w:divBdr>
        <w:top w:val="none" w:sz="0" w:space="0" w:color="auto"/>
        <w:left w:val="none" w:sz="0" w:space="0" w:color="auto"/>
        <w:bottom w:val="none" w:sz="0" w:space="0" w:color="auto"/>
        <w:right w:val="none" w:sz="0" w:space="0" w:color="auto"/>
      </w:divBdr>
    </w:div>
    <w:div w:id="978725473">
      <w:bodyDiv w:val="1"/>
      <w:marLeft w:val="0"/>
      <w:marRight w:val="0"/>
      <w:marTop w:val="0"/>
      <w:marBottom w:val="0"/>
      <w:divBdr>
        <w:top w:val="none" w:sz="0" w:space="0" w:color="auto"/>
        <w:left w:val="none" w:sz="0" w:space="0" w:color="auto"/>
        <w:bottom w:val="none" w:sz="0" w:space="0" w:color="auto"/>
        <w:right w:val="none" w:sz="0" w:space="0" w:color="auto"/>
      </w:divBdr>
    </w:div>
    <w:div w:id="978919621">
      <w:bodyDiv w:val="1"/>
      <w:marLeft w:val="0"/>
      <w:marRight w:val="0"/>
      <w:marTop w:val="0"/>
      <w:marBottom w:val="0"/>
      <w:divBdr>
        <w:top w:val="none" w:sz="0" w:space="0" w:color="auto"/>
        <w:left w:val="none" w:sz="0" w:space="0" w:color="auto"/>
        <w:bottom w:val="none" w:sz="0" w:space="0" w:color="auto"/>
        <w:right w:val="none" w:sz="0" w:space="0" w:color="auto"/>
      </w:divBdr>
    </w:div>
    <w:div w:id="979070549">
      <w:bodyDiv w:val="1"/>
      <w:marLeft w:val="0"/>
      <w:marRight w:val="0"/>
      <w:marTop w:val="0"/>
      <w:marBottom w:val="0"/>
      <w:divBdr>
        <w:top w:val="none" w:sz="0" w:space="0" w:color="auto"/>
        <w:left w:val="none" w:sz="0" w:space="0" w:color="auto"/>
        <w:bottom w:val="none" w:sz="0" w:space="0" w:color="auto"/>
        <w:right w:val="none" w:sz="0" w:space="0" w:color="auto"/>
      </w:divBdr>
    </w:div>
    <w:div w:id="979190239">
      <w:bodyDiv w:val="1"/>
      <w:marLeft w:val="0"/>
      <w:marRight w:val="0"/>
      <w:marTop w:val="0"/>
      <w:marBottom w:val="0"/>
      <w:divBdr>
        <w:top w:val="none" w:sz="0" w:space="0" w:color="auto"/>
        <w:left w:val="none" w:sz="0" w:space="0" w:color="auto"/>
        <w:bottom w:val="none" w:sz="0" w:space="0" w:color="auto"/>
        <w:right w:val="none" w:sz="0" w:space="0" w:color="auto"/>
      </w:divBdr>
    </w:div>
    <w:div w:id="979304722">
      <w:bodyDiv w:val="1"/>
      <w:marLeft w:val="0"/>
      <w:marRight w:val="0"/>
      <w:marTop w:val="0"/>
      <w:marBottom w:val="0"/>
      <w:divBdr>
        <w:top w:val="none" w:sz="0" w:space="0" w:color="auto"/>
        <w:left w:val="none" w:sz="0" w:space="0" w:color="auto"/>
        <w:bottom w:val="none" w:sz="0" w:space="0" w:color="auto"/>
        <w:right w:val="none" w:sz="0" w:space="0" w:color="auto"/>
      </w:divBdr>
    </w:div>
    <w:div w:id="979572224">
      <w:bodyDiv w:val="1"/>
      <w:marLeft w:val="0"/>
      <w:marRight w:val="0"/>
      <w:marTop w:val="0"/>
      <w:marBottom w:val="0"/>
      <w:divBdr>
        <w:top w:val="none" w:sz="0" w:space="0" w:color="auto"/>
        <w:left w:val="none" w:sz="0" w:space="0" w:color="auto"/>
        <w:bottom w:val="none" w:sz="0" w:space="0" w:color="auto"/>
        <w:right w:val="none" w:sz="0" w:space="0" w:color="auto"/>
      </w:divBdr>
    </w:div>
    <w:div w:id="979650375">
      <w:bodyDiv w:val="1"/>
      <w:marLeft w:val="0"/>
      <w:marRight w:val="0"/>
      <w:marTop w:val="0"/>
      <w:marBottom w:val="0"/>
      <w:divBdr>
        <w:top w:val="none" w:sz="0" w:space="0" w:color="auto"/>
        <w:left w:val="none" w:sz="0" w:space="0" w:color="auto"/>
        <w:bottom w:val="none" w:sz="0" w:space="0" w:color="auto"/>
        <w:right w:val="none" w:sz="0" w:space="0" w:color="auto"/>
      </w:divBdr>
    </w:div>
    <w:div w:id="979844083">
      <w:bodyDiv w:val="1"/>
      <w:marLeft w:val="0"/>
      <w:marRight w:val="0"/>
      <w:marTop w:val="0"/>
      <w:marBottom w:val="0"/>
      <w:divBdr>
        <w:top w:val="none" w:sz="0" w:space="0" w:color="auto"/>
        <w:left w:val="none" w:sz="0" w:space="0" w:color="auto"/>
        <w:bottom w:val="none" w:sz="0" w:space="0" w:color="auto"/>
        <w:right w:val="none" w:sz="0" w:space="0" w:color="auto"/>
      </w:divBdr>
    </w:div>
    <w:div w:id="979848907">
      <w:bodyDiv w:val="1"/>
      <w:marLeft w:val="0"/>
      <w:marRight w:val="0"/>
      <w:marTop w:val="0"/>
      <w:marBottom w:val="0"/>
      <w:divBdr>
        <w:top w:val="none" w:sz="0" w:space="0" w:color="auto"/>
        <w:left w:val="none" w:sz="0" w:space="0" w:color="auto"/>
        <w:bottom w:val="none" w:sz="0" w:space="0" w:color="auto"/>
        <w:right w:val="none" w:sz="0" w:space="0" w:color="auto"/>
      </w:divBdr>
    </w:div>
    <w:div w:id="979923443">
      <w:bodyDiv w:val="1"/>
      <w:marLeft w:val="0"/>
      <w:marRight w:val="0"/>
      <w:marTop w:val="0"/>
      <w:marBottom w:val="0"/>
      <w:divBdr>
        <w:top w:val="none" w:sz="0" w:space="0" w:color="auto"/>
        <w:left w:val="none" w:sz="0" w:space="0" w:color="auto"/>
        <w:bottom w:val="none" w:sz="0" w:space="0" w:color="auto"/>
        <w:right w:val="none" w:sz="0" w:space="0" w:color="auto"/>
      </w:divBdr>
    </w:div>
    <w:div w:id="980043355">
      <w:bodyDiv w:val="1"/>
      <w:marLeft w:val="0"/>
      <w:marRight w:val="0"/>
      <w:marTop w:val="0"/>
      <w:marBottom w:val="0"/>
      <w:divBdr>
        <w:top w:val="none" w:sz="0" w:space="0" w:color="auto"/>
        <w:left w:val="none" w:sz="0" w:space="0" w:color="auto"/>
        <w:bottom w:val="none" w:sz="0" w:space="0" w:color="auto"/>
        <w:right w:val="none" w:sz="0" w:space="0" w:color="auto"/>
      </w:divBdr>
    </w:div>
    <w:div w:id="980156534">
      <w:bodyDiv w:val="1"/>
      <w:marLeft w:val="0"/>
      <w:marRight w:val="0"/>
      <w:marTop w:val="0"/>
      <w:marBottom w:val="0"/>
      <w:divBdr>
        <w:top w:val="none" w:sz="0" w:space="0" w:color="auto"/>
        <w:left w:val="none" w:sz="0" w:space="0" w:color="auto"/>
        <w:bottom w:val="none" w:sz="0" w:space="0" w:color="auto"/>
        <w:right w:val="none" w:sz="0" w:space="0" w:color="auto"/>
      </w:divBdr>
    </w:div>
    <w:div w:id="980186255">
      <w:bodyDiv w:val="1"/>
      <w:marLeft w:val="0"/>
      <w:marRight w:val="0"/>
      <w:marTop w:val="0"/>
      <w:marBottom w:val="0"/>
      <w:divBdr>
        <w:top w:val="none" w:sz="0" w:space="0" w:color="auto"/>
        <w:left w:val="none" w:sz="0" w:space="0" w:color="auto"/>
        <w:bottom w:val="none" w:sz="0" w:space="0" w:color="auto"/>
        <w:right w:val="none" w:sz="0" w:space="0" w:color="auto"/>
      </w:divBdr>
    </w:div>
    <w:div w:id="980188273">
      <w:bodyDiv w:val="1"/>
      <w:marLeft w:val="0"/>
      <w:marRight w:val="0"/>
      <w:marTop w:val="0"/>
      <w:marBottom w:val="0"/>
      <w:divBdr>
        <w:top w:val="none" w:sz="0" w:space="0" w:color="auto"/>
        <w:left w:val="none" w:sz="0" w:space="0" w:color="auto"/>
        <w:bottom w:val="none" w:sz="0" w:space="0" w:color="auto"/>
        <w:right w:val="none" w:sz="0" w:space="0" w:color="auto"/>
      </w:divBdr>
    </w:div>
    <w:div w:id="980227141">
      <w:bodyDiv w:val="1"/>
      <w:marLeft w:val="0"/>
      <w:marRight w:val="0"/>
      <w:marTop w:val="0"/>
      <w:marBottom w:val="0"/>
      <w:divBdr>
        <w:top w:val="none" w:sz="0" w:space="0" w:color="auto"/>
        <w:left w:val="none" w:sz="0" w:space="0" w:color="auto"/>
        <w:bottom w:val="none" w:sz="0" w:space="0" w:color="auto"/>
        <w:right w:val="none" w:sz="0" w:space="0" w:color="auto"/>
      </w:divBdr>
    </w:div>
    <w:div w:id="980842549">
      <w:bodyDiv w:val="1"/>
      <w:marLeft w:val="0"/>
      <w:marRight w:val="0"/>
      <w:marTop w:val="0"/>
      <w:marBottom w:val="0"/>
      <w:divBdr>
        <w:top w:val="none" w:sz="0" w:space="0" w:color="auto"/>
        <w:left w:val="none" w:sz="0" w:space="0" w:color="auto"/>
        <w:bottom w:val="none" w:sz="0" w:space="0" w:color="auto"/>
        <w:right w:val="none" w:sz="0" w:space="0" w:color="auto"/>
      </w:divBdr>
    </w:div>
    <w:div w:id="981232040">
      <w:bodyDiv w:val="1"/>
      <w:marLeft w:val="0"/>
      <w:marRight w:val="0"/>
      <w:marTop w:val="0"/>
      <w:marBottom w:val="0"/>
      <w:divBdr>
        <w:top w:val="none" w:sz="0" w:space="0" w:color="auto"/>
        <w:left w:val="none" w:sz="0" w:space="0" w:color="auto"/>
        <w:bottom w:val="none" w:sz="0" w:space="0" w:color="auto"/>
        <w:right w:val="none" w:sz="0" w:space="0" w:color="auto"/>
      </w:divBdr>
    </w:div>
    <w:div w:id="981348937">
      <w:bodyDiv w:val="1"/>
      <w:marLeft w:val="0"/>
      <w:marRight w:val="0"/>
      <w:marTop w:val="0"/>
      <w:marBottom w:val="0"/>
      <w:divBdr>
        <w:top w:val="none" w:sz="0" w:space="0" w:color="auto"/>
        <w:left w:val="none" w:sz="0" w:space="0" w:color="auto"/>
        <w:bottom w:val="none" w:sz="0" w:space="0" w:color="auto"/>
        <w:right w:val="none" w:sz="0" w:space="0" w:color="auto"/>
      </w:divBdr>
    </w:div>
    <w:div w:id="981353997">
      <w:bodyDiv w:val="1"/>
      <w:marLeft w:val="0"/>
      <w:marRight w:val="0"/>
      <w:marTop w:val="0"/>
      <w:marBottom w:val="0"/>
      <w:divBdr>
        <w:top w:val="none" w:sz="0" w:space="0" w:color="auto"/>
        <w:left w:val="none" w:sz="0" w:space="0" w:color="auto"/>
        <w:bottom w:val="none" w:sz="0" w:space="0" w:color="auto"/>
        <w:right w:val="none" w:sz="0" w:space="0" w:color="auto"/>
      </w:divBdr>
    </w:div>
    <w:div w:id="981540661">
      <w:bodyDiv w:val="1"/>
      <w:marLeft w:val="0"/>
      <w:marRight w:val="0"/>
      <w:marTop w:val="0"/>
      <w:marBottom w:val="0"/>
      <w:divBdr>
        <w:top w:val="none" w:sz="0" w:space="0" w:color="auto"/>
        <w:left w:val="none" w:sz="0" w:space="0" w:color="auto"/>
        <w:bottom w:val="none" w:sz="0" w:space="0" w:color="auto"/>
        <w:right w:val="none" w:sz="0" w:space="0" w:color="auto"/>
      </w:divBdr>
    </w:div>
    <w:div w:id="981622278">
      <w:bodyDiv w:val="1"/>
      <w:marLeft w:val="0"/>
      <w:marRight w:val="0"/>
      <w:marTop w:val="0"/>
      <w:marBottom w:val="0"/>
      <w:divBdr>
        <w:top w:val="none" w:sz="0" w:space="0" w:color="auto"/>
        <w:left w:val="none" w:sz="0" w:space="0" w:color="auto"/>
        <w:bottom w:val="none" w:sz="0" w:space="0" w:color="auto"/>
        <w:right w:val="none" w:sz="0" w:space="0" w:color="auto"/>
      </w:divBdr>
    </w:div>
    <w:div w:id="981929284">
      <w:bodyDiv w:val="1"/>
      <w:marLeft w:val="0"/>
      <w:marRight w:val="0"/>
      <w:marTop w:val="0"/>
      <w:marBottom w:val="0"/>
      <w:divBdr>
        <w:top w:val="none" w:sz="0" w:space="0" w:color="auto"/>
        <w:left w:val="none" w:sz="0" w:space="0" w:color="auto"/>
        <w:bottom w:val="none" w:sz="0" w:space="0" w:color="auto"/>
        <w:right w:val="none" w:sz="0" w:space="0" w:color="auto"/>
      </w:divBdr>
    </w:div>
    <w:div w:id="982393014">
      <w:bodyDiv w:val="1"/>
      <w:marLeft w:val="0"/>
      <w:marRight w:val="0"/>
      <w:marTop w:val="0"/>
      <w:marBottom w:val="0"/>
      <w:divBdr>
        <w:top w:val="none" w:sz="0" w:space="0" w:color="auto"/>
        <w:left w:val="none" w:sz="0" w:space="0" w:color="auto"/>
        <w:bottom w:val="none" w:sz="0" w:space="0" w:color="auto"/>
        <w:right w:val="none" w:sz="0" w:space="0" w:color="auto"/>
      </w:divBdr>
    </w:div>
    <w:div w:id="982734640">
      <w:bodyDiv w:val="1"/>
      <w:marLeft w:val="0"/>
      <w:marRight w:val="0"/>
      <w:marTop w:val="0"/>
      <w:marBottom w:val="0"/>
      <w:divBdr>
        <w:top w:val="none" w:sz="0" w:space="0" w:color="auto"/>
        <w:left w:val="none" w:sz="0" w:space="0" w:color="auto"/>
        <w:bottom w:val="none" w:sz="0" w:space="0" w:color="auto"/>
        <w:right w:val="none" w:sz="0" w:space="0" w:color="auto"/>
      </w:divBdr>
    </w:div>
    <w:div w:id="982736668">
      <w:bodyDiv w:val="1"/>
      <w:marLeft w:val="0"/>
      <w:marRight w:val="0"/>
      <w:marTop w:val="0"/>
      <w:marBottom w:val="0"/>
      <w:divBdr>
        <w:top w:val="none" w:sz="0" w:space="0" w:color="auto"/>
        <w:left w:val="none" w:sz="0" w:space="0" w:color="auto"/>
        <w:bottom w:val="none" w:sz="0" w:space="0" w:color="auto"/>
        <w:right w:val="none" w:sz="0" w:space="0" w:color="auto"/>
      </w:divBdr>
    </w:div>
    <w:div w:id="983047475">
      <w:bodyDiv w:val="1"/>
      <w:marLeft w:val="0"/>
      <w:marRight w:val="0"/>
      <w:marTop w:val="0"/>
      <w:marBottom w:val="0"/>
      <w:divBdr>
        <w:top w:val="none" w:sz="0" w:space="0" w:color="auto"/>
        <w:left w:val="none" w:sz="0" w:space="0" w:color="auto"/>
        <w:bottom w:val="none" w:sz="0" w:space="0" w:color="auto"/>
        <w:right w:val="none" w:sz="0" w:space="0" w:color="auto"/>
      </w:divBdr>
    </w:div>
    <w:div w:id="983434729">
      <w:bodyDiv w:val="1"/>
      <w:marLeft w:val="0"/>
      <w:marRight w:val="0"/>
      <w:marTop w:val="0"/>
      <w:marBottom w:val="0"/>
      <w:divBdr>
        <w:top w:val="none" w:sz="0" w:space="0" w:color="auto"/>
        <w:left w:val="none" w:sz="0" w:space="0" w:color="auto"/>
        <w:bottom w:val="none" w:sz="0" w:space="0" w:color="auto"/>
        <w:right w:val="none" w:sz="0" w:space="0" w:color="auto"/>
      </w:divBdr>
    </w:div>
    <w:div w:id="983509801">
      <w:bodyDiv w:val="1"/>
      <w:marLeft w:val="0"/>
      <w:marRight w:val="0"/>
      <w:marTop w:val="0"/>
      <w:marBottom w:val="0"/>
      <w:divBdr>
        <w:top w:val="none" w:sz="0" w:space="0" w:color="auto"/>
        <w:left w:val="none" w:sz="0" w:space="0" w:color="auto"/>
        <w:bottom w:val="none" w:sz="0" w:space="0" w:color="auto"/>
        <w:right w:val="none" w:sz="0" w:space="0" w:color="auto"/>
      </w:divBdr>
    </w:div>
    <w:div w:id="983969155">
      <w:bodyDiv w:val="1"/>
      <w:marLeft w:val="0"/>
      <w:marRight w:val="0"/>
      <w:marTop w:val="0"/>
      <w:marBottom w:val="0"/>
      <w:divBdr>
        <w:top w:val="none" w:sz="0" w:space="0" w:color="auto"/>
        <w:left w:val="none" w:sz="0" w:space="0" w:color="auto"/>
        <w:bottom w:val="none" w:sz="0" w:space="0" w:color="auto"/>
        <w:right w:val="none" w:sz="0" w:space="0" w:color="auto"/>
      </w:divBdr>
    </w:div>
    <w:div w:id="984046466">
      <w:bodyDiv w:val="1"/>
      <w:marLeft w:val="0"/>
      <w:marRight w:val="0"/>
      <w:marTop w:val="0"/>
      <w:marBottom w:val="0"/>
      <w:divBdr>
        <w:top w:val="none" w:sz="0" w:space="0" w:color="auto"/>
        <w:left w:val="none" w:sz="0" w:space="0" w:color="auto"/>
        <w:bottom w:val="none" w:sz="0" w:space="0" w:color="auto"/>
        <w:right w:val="none" w:sz="0" w:space="0" w:color="auto"/>
      </w:divBdr>
    </w:div>
    <w:div w:id="984047943">
      <w:bodyDiv w:val="1"/>
      <w:marLeft w:val="0"/>
      <w:marRight w:val="0"/>
      <w:marTop w:val="0"/>
      <w:marBottom w:val="0"/>
      <w:divBdr>
        <w:top w:val="none" w:sz="0" w:space="0" w:color="auto"/>
        <w:left w:val="none" w:sz="0" w:space="0" w:color="auto"/>
        <w:bottom w:val="none" w:sz="0" w:space="0" w:color="auto"/>
        <w:right w:val="none" w:sz="0" w:space="0" w:color="auto"/>
      </w:divBdr>
    </w:div>
    <w:div w:id="984236961">
      <w:bodyDiv w:val="1"/>
      <w:marLeft w:val="0"/>
      <w:marRight w:val="0"/>
      <w:marTop w:val="0"/>
      <w:marBottom w:val="0"/>
      <w:divBdr>
        <w:top w:val="none" w:sz="0" w:space="0" w:color="auto"/>
        <w:left w:val="none" w:sz="0" w:space="0" w:color="auto"/>
        <w:bottom w:val="none" w:sz="0" w:space="0" w:color="auto"/>
        <w:right w:val="none" w:sz="0" w:space="0" w:color="auto"/>
      </w:divBdr>
    </w:div>
    <w:div w:id="984509638">
      <w:bodyDiv w:val="1"/>
      <w:marLeft w:val="0"/>
      <w:marRight w:val="0"/>
      <w:marTop w:val="0"/>
      <w:marBottom w:val="0"/>
      <w:divBdr>
        <w:top w:val="none" w:sz="0" w:space="0" w:color="auto"/>
        <w:left w:val="none" w:sz="0" w:space="0" w:color="auto"/>
        <w:bottom w:val="none" w:sz="0" w:space="0" w:color="auto"/>
        <w:right w:val="none" w:sz="0" w:space="0" w:color="auto"/>
      </w:divBdr>
    </w:div>
    <w:div w:id="984510423">
      <w:bodyDiv w:val="1"/>
      <w:marLeft w:val="0"/>
      <w:marRight w:val="0"/>
      <w:marTop w:val="0"/>
      <w:marBottom w:val="0"/>
      <w:divBdr>
        <w:top w:val="none" w:sz="0" w:space="0" w:color="auto"/>
        <w:left w:val="none" w:sz="0" w:space="0" w:color="auto"/>
        <w:bottom w:val="none" w:sz="0" w:space="0" w:color="auto"/>
        <w:right w:val="none" w:sz="0" w:space="0" w:color="auto"/>
      </w:divBdr>
    </w:div>
    <w:div w:id="984815437">
      <w:bodyDiv w:val="1"/>
      <w:marLeft w:val="0"/>
      <w:marRight w:val="0"/>
      <w:marTop w:val="0"/>
      <w:marBottom w:val="0"/>
      <w:divBdr>
        <w:top w:val="none" w:sz="0" w:space="0" w:color="auto"/>
        <w:left w:val="none" w:sz="0" w:space="0" w:color="auto"/>
        <w:bottom w:val="none" w:sz="0" w:space="0" w:color="auto"/>
        <w:right w:val="none" w:sz="0" w:space="0" w:color="auto"/>
      </w:divBdr>
    </w:div>
    <w:div w:id="985012003">
      <w:bodyDiv w:val="1"/>
      <w:marLeft w:val="0"/>
      <w:marRight w:val="0"/>
      <w:marTop w:val="0"/>
      <w:marBottom w:val="0"/>
      <w:divBdr>
        <w:top w:val="none" w:sz="0" w:space="0" w:color="auto"/>
        <w:left w:val="none" w:sz="0" w:space="0" w:color="auto"/>
        <w:bottom w:val="none" w:sz="0" w:space="0" w:color="auto"/>
        <w:right w:val="none" w:sz="0" w:space="0" w:color="auto"/>
      </w:divBdr>
    </w:div>
    <w:div w:id="985090252">
      <w:bodyDiv w:val="1"/>
      <w:marLeft w:val="0"/>
      <w:marRight w:val="0"/>
      <w:marTop w:val="0"/>
      <w:marBottom w:val="0"/>
      <w:divBdr>
        <w:top w:val="none" w:sz="0" w:space="0" w:color="auto"/>
        <w:left w:val="none" w:sz="0" w:space="0" w:color="auto"/>
        <w:bottom w:val="none" w:sz="0" w:space="0" w:color="auto"/>
        <w:right w:val="none" w:sz="0" w:space="0" w:color="auto"/>
      </w:divBdr>
    </w:div>
    <w:div w:id="985091567">
      <w:bodyDiv w:val="1"/>
      <w:marLeft w:val="0"/>
      <w:marRight w:val="0"/>
      <w:marTop w:val="0"/>
      <w:marBottom w:val="0"/>
      <w:divBdr>
        <w:top w:val="none" w:sz="0" w:space="0" w:color="auto"/>
        <w:left w:val="none" w:sz="0" w:space="0" w:color="auto"/>
        <w:bottom w:val="none" w:sz="0" w:space="0" w:color="auto"/>
        <w:right w:val="none" w:sz="0" w:space="0" w:color="auto"/>
      </w:divBdr>
    </w:div>
    <w:div w:id="985276382">
      <w:bodyDiv w:val="1"/>
      <w:marLeft w:val="0"/>
      <w:marRight w:val="0"/>
      <w:marTop w:val="0"/>
      <w:marBottom w:val="0"/>
      <w:divBdr>
        <w:top w:val="none" w:sz="0" w:space="0" w:color="auto"/>
        <w:left w:val="none" w:sz="0" w:space="0" w:color="auto"/>
        <w:bottom w:val="none" w:sz="0" w:space="0" w:color="auto"/>
        <w:right w:val="none" w:sz="0" w:space="0" w:color="auto"/>
      </w:divBdr>
    </w:div>
    <w:div w:id="985281026">
      <w:bodyDiv w:val="1"/>
      <w:marLeft w:val="0"/>
      <w:marRight w:val="0"/>
      <w:marTop w:val="0"/>
      <w:marBottom w:val="0"/>
      <w:divBdr>
        <w:top w:val="none" w:sz="0" w:space="0" w:color="auto"/>
        <w:left w:val="none" w:sz="0" w:space="0" w:color="auto"/>
        <w:bottom w:val="none" w:sz="0" w:space="0" w:color="auto"/>
        <w:right w:val="none" w:sz="0" w:space="0" w:color="auto"/>
      </w:divBdr>
    </w:div>
    <w:div w:id="985471679">
      <w:bodyDiv w:val="1"/>
      <w:marLeft w:val="0"/>
      <w:marRight w:val="0"/>
      <w:marTop w:val="0"/>
      <w:marBottom w:val="0"/>
      <w:divBdr>
        <w:top w:val="none" w:sz="0" w:space="0" w:color="auto"/>
        <w:left w:val="none" w:sz="0" w:space="0" w:color="auto"/>
        <w:bottom w:val="none" w:sz="0" w:space="0" w:color="auto"/>
        <w:right w:val="none" w:sz="0" w:space="0" w:color="auto"/>
      </w:divBdr>
    </w:div>
    <w:div w:id="985476310">
      <w:bodyDiv w:val="1"/>
      <w:marLeft w:val="0"/>
      <w:marRight w:val="0"/>
      <w:marTop w:val="0"/>
      <w:marBottom w:val="0"/>
      <w:divBdr>
        <w:top w:val="none" w:sz="0" w:space="0" w:color="auto"/>
        <w:left w:val="none" w:sz="0" w:space="0" w:color="auto"/>
        <w:bottom w:val="none" w:sz="0" w:space="0" w:color="auto"/>
        <w:right w:val="none" w:sz="0" w:space="0" w:color="auto"/>
      </w:divBdr>
    </w:div>
    <w:div w:id="985552977">
      <w:bodyDiv w:val="1"/>
      <w:marLeft w:val="0"/>
      <w:marRight w:val="0"/>
      <w:marTop w:val="0"/>
      <w:marBottom w:val="0"/>
      <w:divBdr>
        <w:top w:val="none" w:sz="0" w:space="0" w:color="auto"/>
        <w:left w:val="none" w:sz="0" w:space="0" w:color="auto"/>
        <w:bottom w:val="none" w:sz="0" w:space="0" w:color="auto"/>
        <w:right w:val="none" w:sz="0" w:space="0" w:color="auto"/>
      </w:divBdr>
    </w:div>
    <w:div w:id="985743519">
      <w:bodyDiv w:val="1"/>
      <w:marLeft w:val="0"/>
      <w:marRight w:val="0"/>
      <w:marTop w:val="0"/>
      <w:marBottom w:val="0"/>
      <w:divBdr>
        <w:top w:val="none" w:sz="0" w:space="0" w:color="auto"/>
        <w:left w:val="none" w:sz="0" w:space="0" w:color="auto"/>
        <w:bottom w:val="none" w:sz="0" w:space="0" w:color="auto"/>
        <w:right w:val="none" w:sz="0" w:space="0" w:color="auto"/>
      </w:divBdr>
    </w:div>
    <w:div w:id="985747592">
      <w:bodyDiv w:val="1"/>
      <w:marLeft w:val="0"/>
      <w:marRight w:val="0"/>
      <w:marTop w:val="0"/>
      <w:marBottom w:val="0"/>
      <w:divBdr>
        <w:top w:val="none" w:sz="0" w:space="0" w:color="auto"/>
        <w:left w:val="none" w:sz="0" w:space="0" w:color="auto"/>
        <w:bottom w:val="none" w:sz="0" w:space="0" w:color="auto"/>
        <w:right w:val="none" w:sz="0" w:space="0" w:color="auto"/>
      </w:divBdr>
    </w:div>
    <w:div w:id="986009724">
      <w:bodyDiv w:val="1"/>
      <w:marLeft w:val="0"/>
      <w:marRight w:val="0"/>
      <w:marTop w:val="0"/>
      <w:marBottom w:val="0"/>
      <w:divBdr>
        <w:top w:val="none" w:sz="0" w:space="0" w:color="auto"/>
        <w:left w:val="none" w:sz="0" w:space="0" w:color="auto"/>
        <w:bottom w:val="none" w:sz="0" w:space="0" w:color="auto"/>
        <w:right w:val="none" w:sz="0" w:space="0" w:color="auto"/>
      </w:divBdr>
    </w:div>
    <w:div w:id="986203907">
      <w:bodyDiv w:val="1"/>
      <w:marLeft w:val="0"/>
      <w:marRight w:val="0"/>
      <w:marTop w:val="0"/>
      <w:marBottom w:val="0"/>
      <w:divBdr>
        <w:top w:val="none" w:sz="0" w:space="0" w:color="auto"/>
        <w:left w:val="none" w:sz="0" w:space="0" w:color="auto"/>
        <w:bottom w:val="none" w:sz="0" w:space="0" w:color="auto"/>
        <w:right w:val="none" w:sz="0" w:space="0" w:color="auto"/>
      </w:divBdr>
    </w:div>
    <w:div w:id="986208174">
      <w:bodyDiv w:val="1"/>
      <w:marLeft w:val="0"/>
      <w:marRight w:val="0"/>
      <w:marTop w:val="0"/>
      <w:marBottom w:val="0"/>
      <w:divBdr>
        <w:top w:val="none" w:sz="0" w:space="0" w:color="auto"/>
        <w:left w:val="none" w:sz="0" w:space="0" w:color="auto"/>
        <w:bottom w:val="none" w:sz="0" w:space="0" w:color="auto"/>
        <w:right w:val="none" w:sz="0" w:space="0" w:color="auto"/>
      </w:divBdr>
    </w:div>
    <w:div w:id="986281134">
      <w:bodyDiv w:val="1"/>
      <w:marLeft w:val="0"/>
      <w:marRight w:val="0"/>
      <w:marTop w:val="0"/>
      <w:marBottom w:val="0"/>
      <w:divBdr>
        <w:top w:val="none" w:sz="0" w:space="0" w:color="auto"/>
        <w:left w:val="none" w:sz="0" w:space="0" w:color="auto"/>
        <w:bottom w:val="none" w:sz="0" w:space="0" w:color="auto"/>
        <w:right w:val="none" w:sz="0" w:space="0" w:color="auto"/>
      </w:divBdr>
    </w:div>
    <w:div w:id="986400817">
      <w:bodyDiv w:val="1"/>
      <w:marLeft w:val="0"/>
      <w:marRight w:val="0"/>
      <w:marTop w:val="0"/>
      <w:marBottom w:val="0"/>
      <w:divBdr>
        <w:top w:val="none" w:sz="0" w:space="0" w:color="auto"/>
        <w:left w:val="none" w:sz="0" w:space="0" w:color="auto"/>
        <w:bottom w:val="none" w:sz="0" w:space="0" w:color="auto"/>
        <w:right w:val="none" w:sz="0" w:space="0" w:color="auto"/>
      </w:divBdr>
    </w:div>
    <w:div w:id="986402296">
      <w:bodyDiv w:val="1"/>
      <w:marLeft w:val="0"/>
      <w:marRight w:val="0"/>
      <w:marTop w:val="0"/>
      <w:marBottom w:val="0"/>
      <w:divBdr>
        <w:top w:val="none" w:sz="0" w:space="0" w:color="auto"/>
        <w:left w:val="none" w:sz="0" w:space="0" w:color="auto"/>
        <w:bottom w:val="none" w:sz="0" w:space="0" w:color="auto"/>
        <w:right w:val="none" w:sz="0" w:space="0" w:color="auto"/>
      </w:divBdr>
    </w:div>
    <w:div w:id="986593600">
      <w:bodyDiv w:val="1"/>
      <w:marLeft w:val="0"/>
      <w:marRight w:val="0"/>
      <w:marTop w:val="0"/>
      <w:marBottom w:val="0"/>
      <w:divBdr>
        <w:top w:val="none" w:sz="0" w:space="0" w:color="auto"/>
        <w:left w:val="none" w:sz="0" w:space="0" w:color="auto"/>
        <w:bottom w:val="none" w:sz="0" w:space="0" w:color="auto"/>
        <w:right w:val="none" w:sz="0" w:space="0" w:color="auto"/>
      </w:divBdr>
    </w:div>
    <w:div w:id="986662891">
      <w:bodyDiv w:val="1"/>
      <w:marLeft w:val="0"/>
      <w:marRight w:val="0"/>
      <w:marTop w:val="0"/>
      <w:marBottom w:val="0"/>
      <w:divBdr>
        <w:top w:val="none" w:sz="0" w:space="0" w:color="auto"/>
        <w:left w:val="none" w:sz="0" w:space="0" w:color="auto"/>
        <w:bottom w:val="none" w:sz="0" w:space="0" w:color="auto"/>
        <w:right w:val="none" w:sz="0" w:space="0" w:color="auto"/>
      </w:divBdr>
    </w:div>
    <w:div w:id="986785050">
      <w:bodyDiv w:val="1"/>
      <w:marLeft w:val="0"/>
      <w:marRight w:val="0"/>
      <w:marTop w:val="0"/>
      <w:marBottom w:val="0"/>
      <w:divBdr>
        <w:top w:val="none" w:sz="0" w:space="0" w:color="auto"/>
        <w:left w:val="none" w:sz="0" w:space="0" w:color="auto"/>
        <w:bottom w:val="none" w:sz="0" w:space="0" w:color="auto"/>
        <w:right w:val="none" w:sz="0" w:space="0" w:color="auto"/>
      </w:divBdr>
    </w:div>
    <w:div w:id="986939046">
      <w:bodyDiv w:val="1"/>
      <w:marLeft w:val="0"/>
      <w:marRight w:val="0"/>
      <w:marTop w:val="0"/>
      <w:marBottom w:val="0"/>
      <w:divBdr>
        <w:top w:val="none" w:sz="0" w:space="0" w:color="auto"/>
        <w:left w:val="none" w:sz="0" w:space="0" w:color="auto"/>
        <w:bottom w:val="none" w:sz="0" w:space="0" w:color="auto"/>
        <w:right w:val="none" w:sz="0" w:space="0" w:color="auto"/>
      </w:divBdr>
    </w:div>
    <w:div w:id="986975440">
      <w:bodyDiv w:val="1"/>
      <w:marLeft w:val="0"/>
      <w:marRight w:val="0"/>
      <w:marTop w:val="0"/>
      <w:marBottom w:val="0"/>
      <w:divBdr>
        <w:top w:val="none" w:sz="0" w:space="0" w:color="auto"/>
        <w:left w:val="none" w:sz="0" w:space="0" w:color="auto"/>
        <w:bottom w:val="none" w:sz="0" w:space="0" w:color="auto"/>
        <w:right w:val="none" w:sz="0" w:space="0" w:color="auto"/>
      </w:divBdr>
    </w:div>
    <w:div w:id="987133070">
      <w:bodyDiv w:val="1"/>
      <w:marLeft w:val="0"/>
      <w:marRight w:val="0"/>
      <w:marTop w:val="0"/>
      <w:marBottom w:val="0"/>
      <w:divBdr>
        <w:top w:val="none" w:sz="0" w:space="0" w:color="auto"/>
        <w:left w:val="none" w:sz="0" w:space="0" w:color="auto"/>
        <w:bottom w:val="none" w:sz="0" w:space="0" w:color="auto"/>
        <w:right w:val="none" w:sz="0" w:space="0" w:color="auto"/>
      </w:divBdr>
    </w:div>
    <w:div w:id="987367055">
      <w:bodyDiv w:val="1"/>
      <w:marLeft w:val="0"/>
      <w:marRight w:val="0"/>
      <w:marTop w:val="0"/>
      <w:marBottom w:val="0"/>
      <w:divBdr>
        <w:top w:val="none" w:sz="0" w:space="0" w:color="auto"/>
        <w:left w:val="none" w:sz="0" w:space="0" w:color="auto"/>
        <w:bottom w:val="none" w:sz="0" w:space="0" w:color="auto"/>
        <w:right w:val="none" w:sz="0" w:space="0" w:color="auto"/>
      </w:divBdr>
    </w:div>
    <w:div w:id="987442392">
      <w:bodyDiv w:val="1"/>
      <w:marLeft w:val="0"/>
      <w:marRight w:val="0"/>
      <w:marTop w:val="0"/>
      <w:marBottom w:val="0"/>
      <w:divBdr>
        <w:top w:val="none" w:sz="0" w:space="0" w:color="auto"/>
        <w:left w:val="none" w:sz="0" w:space="0" w:color="auto"/>
        <w:bottom w:val="none" w:sz="0" w:space="0" w:color="auto"/>
        <w:right w:val="none" w:sz="0" w:space="0" w:color="auto"/>
      </w:divBdr>
    </w:div>
    <w:div w:id="987589234">
      <w:bodyDiv w:val="1"/>
      <w:marLeft w:val="0"/>
      <w:marRight w:val="0"/>
      <w:marTop w:val="0"/>
      <w:marBottom w:val="0"/>
      <w:divBdr>
        <w:top w:val="none" w:sz="0" w:space="0" w:color="auto"/>
        <w:left w:val="none" w:sz="0" w:space="0" w:color="auto"/>
        <w:bottom w:val="none" w:sz="0" w:space="0" w:color="auto"/>
        <w:right w:val="none" w:sz="0" w:space="0" w:color="auto"/>
      </w:divBdr>
    </w:div>
    <w:div w:id="987779275">
      <w:bodyDiv w:val="1"/>
      <w:marLeft w:val="0"/>
      <w:marRight w:val="0"/>
      <w:marTop w:val="0"/>
      <w:marBottom w:val="0"/>
      <w:divBdr>
        <w:top w:val="none" w:sz="0" w:space="0" w:color="auto"/>
        <w:left w:val="none" w:sz="0" w:space="0" w:color="auto"/>
        <w:bottom w:val="none" w:sz="0" w:space="0" w:color="auto"/>
        <w:right w:val="none" w:sz="0" w:space="0" w:color="auto"/>
      </w:divBdr>
    </w:div>
    <w:div w:id="987831076">
      <w:bodyDiv w:val="1"/>
      <w:marLeft w:val="0"/>
      <w:marRight w:val="0"/>
      <w:marTop w:val="0"/>
      <w:marBottom w:val="0"/>
      <w:divBdr>
        <w:top w:val="none" w:sz="0" w:space="0" w:color="auto"/>
        <w:left w:val="none" w:sz="0" w:space="0" w:color="auto"/>
        <w:bottom w:val="none" w:sz="0" w:space="0" w:color="auto"/>
        <w:right w:val="none" w:sz="0" w:space="0" w:color="auto"/>
      </w:divBdr>
    </w:div>
    <w:div w:id="988091238">
      <w:bodyDiv w:val="1"/>
      <w:marLeft w:val="0"/>
      <w:marRight w:val="0"/>
      <w:marTop w:val="0"/>
      <w:marBottom w:val="0"/>
      <w:divBdr>
        <w:top w:val="none" w:sz="0" w:space="0" w:color="auto"/>
        <w:left w:val="none" w:sz="0" w:space="0" w:color="auto"/>
        <w:bottom w:val="none" w:sz="0" w:space="0" w:color="auto"/>
        <w:right w:val="none" w:sz="0" w:space="0" w:color="auto"/>
      </w:divBdr>
    </w:div>
    <w:div w:id="988248643">
      <w:bodyDiv w:val="1"/>
      <w:marLeft w:val="0"/>
      <w:marRight w:val="0"/>
      <w:marTop w:val="0"/>
      <w:marBottom w:val="0"/>
      <w:divBdr>
        <w:top w:val="none" w:sz="0" w:space="0" w:color="auto"/>
        <w:left w:val="none" w:sz="0" w:space="0" w:color="auto"/>
        <w:bottom w:val="none" w:sz="0" w:space="0" w:color="auto"/>
        <w:right w:val="none" w:sz="0" w:space="0" w:color="auto"/>
      </w:divBdr>
    </w:div>
    <w:div w:id="988482750">
      <w:bodyDiv w:val="1"/>
      <w:marLeft w:val="0"/>
      <w:marRight w:val="0"/>
      <w:marTop w:val="0"/>
      <w:marBottom w:val="0"/>
      <w:divBdr>
        <w:top w:val="none" w:sz="0" w:space="0" w:color="auto"/>
        <w:left w:val="none" w:sz="0" w:space="0" w:color="auto"/>
        <w:bottom w:val="none" w:sz="0" w:space="0" w:color="auto"/>
        <w:right w:val="none" w:sz="0" w:space="0" w:color="auto"/>
      </w:divBdr>
    </w:div>
    <w:div w:id="988512153">
      <w:bodyDiv w:val="1"/>
      <w:marLeft w:val="0"/>
      <w:marRight w:val="0"/>
      <w:marTop w:val="0"/>
      <w:marBottom w:val="0"/>
      <w:divBdr>
        <w:top w:val="none" w:sz="0" w:space="0" w:color="auto"/>
        <w:left w:val="none" w:sz="0" w:space="0" w:color="auto"/>
        <w:bottom w:val="none" w:sz="0" w:space="0" w:color="auto"/>
        <w:right w:val="none" w:sz="0" w:space="0" w:color="auto"/>
      </w:divBdr>
    </w:div>
    <w:div w:id="988633835">
      <w:bodyDiv w:val="1"/>
      <w:marLeft w:val="0"/>
      <w:marRight w:val="0"/>
      <w:marTop w:val="0"/>
      <w:marBottom w:val="0"/>
      <w:divBdr>
        <w:top w:val="none" w:sz="0" w:space="0" w:color="auto"/>
        <w:left w:val="none" w:sz="0" w:space="0" w:color="auto"/>
        <w:bottom w:val="none" w:sz="0" w:space="0" w:color="auto"/>
        <w:right w:val="none" w:sz="0" w:space="0" w:color="auto"/>
      </w:divBdr>
    </w:div>
    <w:div w:id="989018829">
      <w:bodyDiv w:val="1"/>
      <w:marLeft w:val="0"/>
      <w:marRight w:val="0"/>
      <w:marTop w:val="0"/>
      <w:marBottom w:val="0"/>
      <w:divBdr>
        <w:top w:val="none" w:sz="0" w:space="0" w:color="auto"/>
        <w:left w:val="none" w:sz="0" w:space="0" w:color="auto"/>
        <w:bottom w:val="none" w:sz="0" w:space="0" w:color="auto"/>
        <w:right w:val="none" w:sz="0" w:space="0" w:color="auto"/>
      </w:divBdr>
    </w:div>
    <w:div w:id="989483846">
      <w:bodyDiv w:val="1"/>
      <w:marLeft w:val="0"/>
      <w:marRight w:val="0"/>
      <w:marTop w:val="0"/>
      <w:marBottom w:val="0"/>
      <w:divBdr>
        <w:top w:val="none" w:sz="0" w:space="0" w:color="auto"/>
        <w:left w:val="none" w:sz="0" w:space="0" w:color="auto"/>
        <w:bottom w:val="none" w:sz="0" w:space="0" w:color="auto"/>
        <w:right w:val="none" w:sz="0" w:space="0" w:color="auto"/>
      </w:divBdr>
    </w:div>
    <w:div w:id="989555712">
      <w:bodyDiv w:val="1"/>
      <w:marLeft w:val="0"/>
      <w:marRight w:val="0"/>
      <w:marTop w:val="0"/>
      <w:marBottom w:val="0"/>
      <w:divBdr>
        <w:top w:val="none" w:sz="0" w:space="0" w:color="auto"/>
        <w:left w:val="none" w:sz="0" w:space="0" w:color="auto"/>
        <w:bottom w:val="none" w:sz="0" w:space="0" w:color="auto"/>
        <w:right w:val="none" w:sz="0" w:space="0" w:color="auto"/>
      </w:divBdr>
    </w:div>
    <w:div w:id="990057411">
      <w:bodyDiv w:val="1"/>
      <w:marLeft w:val="0"/>
      <w:marRight w:val="0"/>
      <w:marTop w:val="0"/>
      <w:marBottom w:val="0"/>
      <w:divBdr>
        <w:top w:val="none" w:sz="0" w:space="0" w:color="auto"/>
        <w:left w:val="none" w:sz="0" w:space="0" w:color="auto"/>
        <w:bottom w:val="none" w:sz="0" w:space="0" w:color="auto"/>
        <w:right w:val="none" w:sz="0" w:space="0" w:color="auto"/>
      </w:divBdr>
    </w:div>
    <w:div w:id="990211453">
      <w:bodyDiv w:val="1"/>
      <w:marLeft w:val="0"/>
      <w:marRight w:val="0"/>
      <w:marTop w:val="0"/>
      <w:marBottom w:val="0"/>
      <w:divBdr>
        <w:top w:val="none" w:sz="0" w:space="0" w:color="auto"/>
        <w:left w:val="none" w:sz="0" w:space="0" w:color="auto"/>
        <w:bottom w:val="none" w:sz="0" w:space="0" w:color="auto"/>
        <w:right w:val="none" w:sz="0" w:space="0" w:color="auto"/>
      </w:divBdr>
    </w:div>
    <w:div w:id="990250978">
      <w:bodyDiv w:val="1"/>
      <w:marLeft w:val="0"/>
      <w:marRight w:val="0"/>
      <w:marTop w:val="0"/>
      <w:marBottom w:val="0"/>
      <w:divBdr>
        <w:top w:val="none" w:sz="0" w:space="0" w:color="auto"/>
        <w:left w:val="none" w:sz="0" w:space="0" w:color="auto"/>
        <w:bottom w:val="none" w:sz="0" w:space="0" w:color="auto"/>
        <w:right w:val="none" w:sz="0" w:space="0" w:color="auto"/>
      </w:divBdr>
    </w:div>
    <w:div w:id="990596854">
      <w:bodyDiv w:val="1"/>
      <w:marLeft w:val="0"/>
      <w:marRight w:val="0"/>
      <w:marTop w:val="0"/>
      <w:marBottom w:val="0"/>
      <w:divBdr>
        <w:top w:val="none" w:sz="0" w:space="0" w:color="auto"/>
        <w:left w:val="none" w:sz="0" w:space="0" w:color="auto"/>
        <w:bottom w:val="none" w:sz="0" w:space="0" w:color="auto"/>
        <w:right w:val="none" w:sz="0" w:space="0" w:color="auto"/>
      </w:divBdr>
    </w:div>
    <w:div w:id="990672853">
      <w:bodyDiv w:val="1"/>
      <w:marLeft w:val="0"/>
      <w:marRight w:val="0"/>
      <w:marTop w:val="0"/>
      <w:marBottom w:val="0"/>
      <w:divBdr>
        <w:top w:val="none" w:sz="0" w:space="0" w:color="auto"/>
        <w:left w:val="none" w:sz="0" w:space="0" w:color="auto"/>
        <w:bottom w:val="none" w:sz="0" w:space="0" w:color="auto"/>
        <w:right w:val="none" w:sz="0" w:space="0" w:color="auto"/>
      </w:divBdr>
    </w:div>
    <w:div w:id="990907765">
      <w:bodyDiv w:val="1"/>
      <w:marLeft w:val="0"/>
      <w:marRight w:val="0"/>
      <w:marTop w:val="0"/>
      <w:marBottom w:val="0"/>
      <w:divBdr>
        <w:top w:val="none" w:sz="0" w:space="0" w:color="auto"/>
        <w:left w:val="none" w:sz="0" w:space="0" w:color="auto"/>
        <w:bottom w:val="none" w:sz="0" w:space="0" w:color="auto"/>
        <w:right w:val="none" w:sz="0" w:space="0" w:color="auto"/>
      </w:divBdr>
    </w:div>
    <w:div w:id="991374312">
      <w:bodyDiv w:val="1"/>
      <w:marLeft w:val="0"/>
      <w:marRight w:val="0"/>
      <w:marTop w:val="0"/>
      <w:marBottom w:val="0"/>
      <w:divBdr>
        <w:top w:val="none" w:sz="0" w:space="0" w:color="auto"/>
        <w:left w:val="none" w:sz="0" w:space="0" w:color="auto"/>
        <w:bottom w:val="none" w:sz="0" w:space="0" w:color="auto"/>
        <w:right w:val="none" w:sz="0" w:space="0" w:color="auto"/>
      </w:divBdr>
    </w:div>
    <w:div w:id="991566472">
      <w:bodyDiv w:val="1"/>
      <w:marLeft w:val="0"/>
      <w:marRight w:val="0"/>
      <w:marTop w:val="0"/>
      <w:marBottom w:val="0"/>
      <w:divBdr>
        <w:top w:val="none" w:sz="0" w:space="0" w:color="auto"/>
        <w:left w:val="none" w:sz="0" w:space="0" w:color="auto"/>
        <w:bottom w:val="none" w:sz="0" w:space="0" w:color="auto"/>
        <w:right w:val="none" w:sz="0" w:space="0" w:color="auto"/>
      </w:divBdr>
    </w:div>
    <w:div w:id="992101330">
      <w:bodyDiv w:val="1"/>
      <w:marLeft w:val="0"/>
      <w:marRight w:val="0"/>
      <w:marTop w:val="0"/>
      <w:marBottom w:val="0"/>
      <w:divBdr>
        <w:top w:val="none" w:sz="0" w:space="0" w:color="auto"/>
        <w:left w:val="none" w:sz="0" w:space="0" w:color="auto"/>
        <w:bottom w:val="none" w:sz="0" w:space="0" w:color="auto"/>
        <w:right w:val="none" w:sz="0" w:space="0" w:color="auto"/>
      </w:divBdr>
    </w:div>
    <w:div w:id="992174023">
      <w:bodyDiv w:val="1"/>
      <w:marLeft w:val="0"/>
      <w:marRight w:val="0"/>
      <w:marTop w:val="0"/>
      <w:marBottom w:val="0"/>
      <w:divBdr>
        <w:top w:val="none" w:sz="0" w:space="0" w:color="auto"/>
        <w:left w:val="none" w:sz="0" w:space="0" w:color="auto"/>
        <w:bottom w:val="none" w:sz="0" w:space="0" w:color="auto"/>
        <w:right w:val="none" w:sz="0" w:space="0" w:color="auto"/>
      </w:divBdr>
    </w:div>
    <w:div w:id="992220813">
      <w:bodyDiv w:val="1"/>
      <w:marLeft w:val="0"/>
      <w:marRight w:val="0"/>
      <w:marTop w:val="0"/>
      <w:marBottom w:val="0"/>
      <w:divBdr>
        <w:top w:val="none" w:sz="0" w:space="0" w:color="auto"/>
        <w:left w:val="none" w:sz="0" w:space="0" w:color="auto"/>
        <w:bottom w:val="none" w:sz="0" w:space="0" w:color="auto"/>
        <w:right w:val="none" w:sz="0" w:space="0" w:color="auto"/>
      </w:divBdr>
    </w:div>
    <w:div w:id="992368198">
      <w:bodyDiv w:val="1"/>
      <w:marLeft w:val="0"/>
      <w:marRight w:val="0"/>
      <w:marTop w:val="0"/>
      <w:marBottom w:val="0"/>
      <w:divBdr>
        <w:top w:val="none" w:sz="0" w:space="0" w:color="auto"/>
        <w:left w:val="none" w:sz="0" w:space="0" w:color="auto"/>
        <w:bottom w:val="none" w:sz="0" w:space="0" w:color="auto"/>
        <w:right w:val="none" w:sz="0" w:space="0" w:color="auto"/>
      </w:divBdr>
    </w:div>
    <w:div w:id="992487983">
      <w:bodyDiv w:val="1"/>
      <w:marLeft w:val="0"/>
      <w:marRight w:val="0"/>
      <w:marTop w:val="0"/>
      <w:marBottom w:val="0"/>
      <w:divBdr>
        <w:top w:val="none" w:sz="0" w:space="0" w:color="auto"/>
        <w:left w:val="none" w:sz="0" w:space="0" w:color="auto"/>
        <w:bottom w:val="none" w:sz="0" w:space="0" w:color="auto"/>
        <w:right w:val="none" w:sz="0" w:space="0" w:color="auto"/>
      </w:divBdr>
    </w:div>
    <w:div w:id="992566109">
      <w:bodyDiv w:val="1"/>
      <w:marLeft w:val="0"/>
      <w:marRight w:val="0"/>
      <w:marTop w:val="0"/>
      <w:marBottom w:val="0"/>
      <w:divBdr>
        <w:top w:val="none" w:sz="0" w:space="0" w:color="auto"/>
        <w:left w:val="none" w:sz="0" w:space="0" w:color="auto"/>
        <w:bottom w:val="none" w:sz="0" w:space="0" w:color="auto"/>
        <w:right w:val="none" w:sz="0" w:space="0" w:color="auto"/>
      </w:divBdr>
    </w:div>
    <w:div w:id="994187150">
      <w:bodyDiv w:val="1"/>
      <w:marLeft w:val="0"/>
      <w:marRight w:val="0"/>
      <w:marTop w:val="0"/>
      <w:marBottom w:val="0"/>
      <w:divBdr>
        <w:top w:val="none" w:sz="0" w:space="0" w:color="auto"/>
        <w:left w:val="none" w:sz="0" w:space="0" w:color="auto"/>
        <w:bottom w:val="none" w:sz="0" w:space="0" w:color="auto"/>
        <w:right w:val="none" w:sz="0" w:space="0" w:color="auto"/>
      </w:divBdr>
    </w:div>
    <w:div w:id="994378589">
      <w:bodyDiv w:val="1"/>
      <w:marLeft w:val="0"/>
      <w:marRight w:val="0"/>
      <w:marTop w:val="0"/>
      <w:marBottom w:val="0"/>
      <w:divBdr>
        <w:top w:val="none" w:sz="0" w:space="0" w:color="auto"/>
        <w:left w:val="none" w:sz="0" w:space="0" w:color="auto"/>
        <w:bottom w:val="none" w:sz="0" w:space="0" w:color="auto"/>
        <w:right w:val="none" w:sz="0" w:space="0" w:color="auto"/>
      </w:divBdr>
    </w:div>
    <w:div w:id="994409640">
      <w:bodyDiv w:val="1"/>
      <w:marLeft w:val="0"/>
      <w:marRight w:val="0"/>
      <w:marTop w:val="0"/>
      <w:marBottom w:val="0"/>
      <w:divBdr>
        <w:top w:val="none" w:sz="0" w:space="0" w:color="auto"/>
        <w:left w:val="none" w:sz="0" w:space="0" w:color="auto"/>
        <w:bottom w:val="none" w:sz="0" w:space="0" w:color="auto"/>
        <w:right w:val="none" w:sz="0" w:space="0" w:color="auto"/>
      </w:divBdr>
    </w:div>
    <w:div w:id="994727038">
      <w:bodyDiv w:val="1"/>
      <w:marLeft w:val="0"/>
      <w:marRight w:val="0"/>
      <w:marTop w:val="0"/>
      <w:marBottom w:val="0"/>
      <w:divBdr>
        <w:top w:val="none" w:sz="0" w:space="0" w:color="auto"/>
        <w:left w:val="none" w:sz="0" w:space="0" w:color="auto"/>
        <w:bottom w:val="none" w:sz="0" w:space="0" w:color="auto"/>
        <w:right w:val="none" w:sz="0" w:space="0" w:color="auto"/>
      </w:divBdr>
    </w:div>
    <w:div w:id="994845182">
      <w:bodyDiv w:val="1"/>
      <w:marLeft w:val="0"/>
      <w:marRight w:val="0"/>
      <w:marTop w:val="0"/>
      <w:marBottom w:val="0"/>
      <w:divBdr>
        <w:top w:val="none" w:sz="0" w:space="0" w:color="auto"/>
        <w:left w:val="none" w:sz="0" w:space="0" w:color="auto"/>
        <w:bottom w:val="none" w:sz="0" w:space="0" w:color="auto"/>
        <w:right w:val="none" w:sz="0" w:space="0" w:color="auto"/>
      </w:divBdr>
    </w:div>
    <w:div w:id="994911702">
      <w:bodyDiv w:val="1"/>
      <w:marLeft w:val="0"/>
      <w:marRight w:val="0"/>
      <w:marTop w:val="0"/>
      <w:marBottom w:val="0"/>
      <w:divBdr>
        <w:top w:val="none" w:sz="0" w:space="0" w:color="auto"/>
        <w:left w:val="none" w:sz="0" w:space="0" w:color="auto"/>
        <w:bottom w:val="none" w:sz="0" w:space="0" w:color="auto"/>
        <w:right w:val="none" w:sz="0" w:space="0" w:color="auto"/>
      </w:divBdr>
    </w:div>
    <w:div w:id="994987974">
      <w:bodyDiv w:val="1"/>
      <w:marLeft w:val="0"/>
      <w:marRight w:val="0"/>
      <w:marTop w:val="0"/>
      <w:marBottom w:val="0"/>
      <w:divBdr>
        <w:top w:val="none" w:sz="0" w:space="0" w:color="auto"/>
        <w:left w:val="none" w:sz="0" w:space="0" w:color="auto"/>
        <w:bottom w:val="none" w:sz="0" w:space="0" w:color="auto"/>
        <w:right w:val="none" w:sz="0" w:space="0" w:color="auto"/>
      </w:divBdr>
    </w:div>
    <w:div w:id="994988100">
      <w:bodyDiv w:val="1"/>
      <w:marLeft w:val="0"/>
      <w:marRight w:val="0"/>
      <w:marTop w:val="0"/>
      <w:marBottom w:val="0"/>
      <w:divBdr>
        <w:top w:val="none" w:sz="0" w:space="0" w:color="auto"/>
        <w:left w:val="none" w:sz="0" w:space="0" w:color="auto"/>
        <w:bottom w:val="none" w:sz="0" w:space="0" w:color="auto"/>
        <w:right w:val="none" w:sz="0" w:space="0" w:color="auto"/>
      </w:divBdr>
    </w:div>
    <w:div w:id="995035290">
      <w:bodyDiv w:val="1"/>
      <w:marLeft w:val="0"/>
      <w:marRight w:val="0"/>
      <w:marTop w:val="0"/>
      <w:marBottom w:val="0"/>
      <w:divBdr>
        <w:top w:val="none" w:sz="0" w:space="0" w:color="auto"/>
        <w:left w:val="none" w:sz="0" w:space="0" w:color="auto"/>
        <w:bottom w:val="none" w:sz="0" w:space="0" w:color="auto"/>
        <w:right w:val="none" w:sz="0" w:space="0" w:color="auto"/>
      </w:divBdr>
    </w:div>
    <w:div w:id="995260229">
      <w:bodyDiv w:val="1"/>
      <w:marLeft w:val="0"/>
      <w:marRight w:val="0"/>
      <w:marTop w:val="0"/>
      <w:marBottom w:val="0"/>
      <w:divBdr>
        <w:top w:val="none" w:sz="0" w:space="0" w:color="auto"/>
        <w:left w:val="none" w:sz="0" w:space="0" w:color="auto"/>
        <w:bottom w:val="none" w:sz="0" w:space="0" w:color="auto"/>
        <w:right w:val="none" w:sz="0" w:space="0" w:color="auto"/>
      </w:divBdr>
    </w:div>
    <w:div w:id="995646505">
      <w:bodyDiv w:val="1"/>
      <w:marLeft w:val="0"/>
      <w:marRight w:val="0"/>
      <w:marTop w:val="0"/>
      <w:marBottom w:val="0"/>
      <w:divBdr>
        <w:top w:val="none" w:sz="0" w:space="0" w:color="auto"/>
        <w:left w:val="none" w:sz="0" w:space="0" w:color="auto"/>
        <w:bottom w:val="none" w:sz="0" w:space="0" w:color="auto"/>
        <w:right w:val="none" w:sz="0" w:space="0" w:color="auto"/>
      </w:divBdr>
    </w:div>
    <w:div w:id="995647568">
      <w:bodyDiv w:val="1"/>
      <w:marLeft w:val="0"/>
      <w:marRight w:val="0"/>
      <w:marTop w:val="0"/>
      <w:marBottom w:val="0"/>
      <w:divBdr>
        <w:top w:val="none" w:sz="0" w:space="0" w:color="auto"/>
        <w:left w:val="none" w:sz="0" w:space="0" w:color="auto"/>
        <w:bottom w:val="none" w:sz="0" w:space="0" w:color="auto"/>
        <w:right w:val="none" w:sz="0" w:space="0" w:color="auto"/>
      </w:divBdr>
    </w:div>
    <w:div w:id="995954699">
      <w:bodyDiv w:val="1"/>
      <w:marLeft w:val="0"/>
      <w:marRight w:val="0"/>
      <w:marTop w:val="0"/>
      <w:marBottom w:val="0"/>
      <w:divBdr>
        <w:top w:val="none" w:sz="0" w:space="0" w:color="auto"/>
        <w:left w:val="none" w:sz="0" w:space="0" w:color="auto"/>
        <w:bottom w:val="none" w:sz="0" w:space="0" w:color="auto"/>
        <w:right w:val="none" w:sz="0" w:space="0" w:color="auto"/>
      </w:divBdr>
    </w:div>
    <w:div w:id="996152587">
      <w:bodyDiv w:val="1"/>
      <w:marLeft w:val="0"/>
      <w:marRight w:val="0"/>
      <w:marTop w:val="0"/>
      <w:marBottom w:val="0"/>
      <w:divBdr>
        <w:top w:val="none" w:sz="0" w:space="0" w:color="auto"/>
        <w:left w:val="none" w:sz="0" w:space="0" w:color="auto"/>
        <w:bottom w:val="none" w:sz="0" w:space="0" w:color="auto"/>
        <w:right w:val="none" w:sz="0" w:space="0" w:color="auto"/>
      </w:divBdr>
    </w:div>
    <w:div w:id="996420352">
      <w:bodyDiv w:val="1"/>
      <w:marLeft w:val="0"/>
      <w:marRight w:val="0"/>
      <w:marTop w:val="0"/>
      <w:marBottom w:val="0"/>
      <w:divBdr>
        <w:top w:val="none" w:sz="0" w:space="0" w:color="auto"/>
        <w:left w:val="none" w:sz="0" w:space="0" w:color="auto"/>
        <w:bottom w:val="none" w:sz="0" w:space="0" w:color="auto"/>
        <w:right w:val="none" w:sz="0" w:space="0" w:color="auto"/>
      </w:divBdr>
    </w:div>
    <w:div w:id="996421953">
      <w:bodyDiv w:val="1"/>
      <w:marLeft w:val="0"/>
      <w:marRight w:val="0"/>
      <w:marTop w:val="0"/>
      <w:marBottom w:val="0"/>
      <w:divBdr>
        <w:top w:val="none" w:sz="0" w:space="0" w:color="auto"/>
        <w:left w:val="none" w:sz="0" w:space="0" w:color="auto"/>
        <w:bottom w:val="none" w:sz="0" w:space="0" w:color="auto"/>
        <w:right w:val="none" w:sz="0" w:space="0" w:color="auto"/>
      </w:divBdr>
    </w:div>
    <w:div w:id="996617045">
      <w:bodyDiv w:val="1"/>
      <w:marLeft w:val="0"/>
      <w:marRight w:val="0"/>
      <w:marTop w:val="0"/>
      <w:marBottom w:val="0"/>
      <w:divBdr>
        <w:top w:val="none" w:sz="0" w:space="0" w:color="auto"/>
        <w:left w:val="none" w:sz="0" w:space="0" w:color="auto"/>
        <w:bottom w:val="none" w:sz="0" w:space="0" w:color="auto"/>
        <w:right w:val="none" w:sz="0" w:space="0" w:color="auto"/>
      </w:divBdr>
    </w:div>
    <w:div w:id="996804523">
      <w:bodyDiv w:val="1"/>
      <w:marLeft w:val="0"/>
      <w:marRight w:val="0"/>
      <w:marTop w:val="0"/>
      <w:marBottom w:val="0"/>
      <w:divBdr>
        <w:top w:val="none" w:sz="0" w:space="0" w:color="auto"/>
        <w:left w:val="none" w:sz="0" w:space="0" w:color="auto"/>
        <w:bottom w:val="none" w:sz="0" w:space="0" w:color="auto"/>
        <w:right w:val="none" w:sz="0" w:space="0" w:color="auto"/>
      </w:divBdr>
    </w:div>
    <w:div w:id="996809421">
      <w:bodyDiv w:val="1"/>
      <w:marLeft w:val="0"/>
      <w:marRight w:val="0"/>
      <w:marTop w:val="0"/>
      <w:marBottom w:val="0"/>
      <w:divBdr>
        <w:top w:val="none" w:sz="0" w:space="0" w:color="auto"/>
        <w:left w:val="none" w:sz="0" w:space="0" w:color="auto"/>
        <w:bottom w:val="none" w:sz="0" w:space="0" w:color="auto"/>
        <w:right w:val="none" w:sz="0" w:space="0" w:color="auto"/>
      </w:divBdr>
    </w:div>
    <w:div w:id="996879179">
      <w:bodyDiv w:val="1"/>
      <w:marLeft w:val="0"/>
      <w:marRight w:val="0"/>
      <w:marTop w:val="0"/>
      <w:marBottom w:val="0"/>
      <w:divBdr>
        <w:top w:val="none" w:sz="0" w:space="0" w:color="auto"/>
        <w:left w:val="none" w:sz="0" w:space="0" w:color="auto"/>
        <w:bottom w:val="none" w:sz="0" w:space="0" w:color="auto"/>
        <w:right w:val="none" w:sz="0" w:space="0" w:color="auto"/>
      </w:divBdr>
    </w:div>
    <w:div w:id="997080000">
      <w:bodyDiv w:val="1"/>
      <w:marLeft w:val="0"/>
      <w:marRight w:val="0"/>
      <w:marTop w:val="0"/>
      <w:marBottom w:val="0"/>
      <w:divBdr>
        <w:top w:val="none" w:sz="0" w:space="0" w:color="auto"/>
        <w:left w:val="none" w:sz="0" w:space="0" w:color="auto"/>
        <w:bottom w:val="none" w:sz="0" w:space="0" w:color="auto"/>
        <w:right w:val="none" w:sz="0" w:space="0" w:color="auto"/>
      </w:divBdr>
    </w:div>
    <w:div w:id="997147698">
      <w:bodyDiv w:val="1"/>
      <w:marLeft w:val="0"/>
      <w:marRight w:val="0"/>
      <w:marTop w:val="0"/>
      <w:marBottom w:val="0"/>
      <w:divBdr>
        <w:top w:val="none" w:sz="0" w:space="0" w:color="auto"/>
        <w:left w:val="none" w:sz="0" w:space="0" w:color="auto"/>
        <w:bottom w:val="none" w:sz="0" w:space="0" w:color="auto"/>
        <w:right w:val="none" w:sz="0" w:space="0" w:color="auto"/>
      </w:divBdr>
    </w:div>
    <w:div w:id="997225153">
      <w:bodyDiv w:val="1"/>
      <w:marLeft w:val="0"/>
      <w:marRight w:val="0"/>
      <w:marTop w:val="0"/>
      <w:marBottom w:val="0"/>
      <w:divBdr>
        <w:top w:val="none" w:sz="0" w:space="0" w:color="auto"/>
        <w:left w:val="none" w:sz="0" w:space="0" w:color="auto"/>
        <w:bottom w:val="none" w:sz="0" w:space="0" w:color="auto"/>
        <w:right w:val="none" w:sz="0" w:space="0" w:color="auto"/>
      </w:divBdr>
    </w:div>
    <w:div w:id="997538146">
      <w:bodyDiv w:val="1"/>
      <w:marLeft w:val="0"/>
      <w:marRight w:val="0"/>
      <w:marTop w:val="0"/>
      <w:marBottom w:val="0"/>
      <w:divBdr>
        <w:top w:val="none" w:sz="0" w:space="0" w:color="auto"/>
        <w:left w:val="none" w:sz="0" w:space="0" w:color="auto"/>
        <w:bottom w:val="none" w:sz="0" w:space="0" w:color="auto"/>
        <w:right w:val="none" w:sz="0" w:space="0" w:color="auto"/>
      </w:divBdr>
    </w:div>
    <w:div w:id="997731020">
      <w:bodyDiv w:val="1"/>
      <w:marLeft w:val="0"/>
      <w:marRight w:val="0"/>
      <w:marTop w:val="0"/>
      <w:marBottom w:val="0"/>
      <w:divBdr>
        <w:top w:val="none" w:sz="0" w:space="0" w:color="auto"/>
        <w:left w:val="none" w:sz="0" w:space="0" w:color="auto"/>
        <w:bottom w:val="none" w:sz="0" w:space="0" w:color="auto"/>
        <w:right w:val="none" w:sz="0" w:space="0" w:color="auto"/>
      </w:divBdr>
    </w:div>
    <w:div w:id="997806492">
      <w:bodyDiv w:val="1"/>
      <w:marLeft w:val="0"/>
      <w:marRight w:val="0"/>
      <w:marTop w:val="0"/>
      <w:marBottom w:val="0"/>
      <w:divBdr>
        <w:top w:val="none" w:sz="0" w:space="0" w:color="auto"/>
        <w:left w:val="none" w:sz="0" w:space="0" w:color="auto"/>
        <w:bottom w:val="none" w:sz="0" w:space="0" w:color="auto"/>
        <w:right w:val="none" w:sz="0" w:space="0" w:color="auto"/>
      </w:divBdr>
    </w:div>
    <w:div w:id="998340045">
      <w:bodyDiv w:val="1"/>
      <w:marLeft w:val="0"/>
      <w:marRight w:val="0"/>
      <w:marTop w:val="0"/>
      <w:marBottom w:val="0"/>
      <w:divBdr>
        <w:top w:val="none" w:sz="0" w:space="0" w:color="auto"/>
        <w:left w:val="none" w:sz="0" w:space="0" w:color="auto"/>
        <w:bottom w:val="none" w:sz="0" w:space="0" w:color="auto"/>
        <w:right w:val="none" w:sz="0" w:space="0" w:color="auto"/>
      </w:divBdr>
    </w:div>
    <w:div w:id="998341078">
      <w:bodyDiv w:val="1"/>
      <w:marLeft w:val="0"/>
      <w:marRight w:val="0"/>
      <w:marTop w:val="0"/>
      <w:marBottom w:val="0"/>
      <w:divBdr>
        <w:top w:val="none" w:sz="0" w:space="0" w:color="auto"/>
        <w:left w:val="none" w:sz="0" w:space="0" w:color="auto"/>
        <w:bottom w:val="none" w:sz="0" w:space="0" w:color="auto"/>
        <w:right w:val="none" w:sz="0" w:space="0" w:color="auto"/>
      </w:divBdr>
    </w:div>
    <w:div w:id="998581228">
      <w:bodyDiv w:val="1"/>
      <w:marLeft w:val="0"/>
      <w:marRight w:val="0"/>
      <w:marTop w:val="0"/>
      <w:marBottom w:val="0"/>
      <w:divBdr>
        <w:top w:val="none" w:sz="0" w:space="0" w:color="auto"/>
        <w:left w:val="none" w:sz="0" w:space="0" w:color="auto"/>
        <w:bottom w:val="none" w:sz="0" w:space="0" w:color="auto"/>
        <w:right w:val="none" w:sz="0" w:space="0" w:color="auto"/>
      </w:divBdr>
    </w:div>
    <w:div w:id="998920758">
      <w:bodyDiv w:val="1"/>
      <w:marLeft w:val="0"/>
      <w:marRight w:val="0"/>
      <w:marTop w:val="0"/>
      <w:marBottom w:val="0"/>
      <w:divBdr>
        <w:top w:val="none" w:sz="0" w:space="0" w:color="auto"/>
        <w:left w:val="none" w:sz="0" w:space="0" w:color="auto"/>
        <w:bottom w:val="none" w:sz="0" w:space="0" w:color="auto"/>
        <w:right w:val="none" w:sz="0" w:space="0" w:color="auto"/>
      </w:divBdr>
    </w:div>
    <w:div w:id="999044563">
      <w:bodyDiv w:val="1"/>
      <w:marLeft w:val="0"/>
      <w:marRight w:val="0"/>
      <w:marTop w:val="0"/>
      <w:marBottom w:val="0"/>
      <w:divBdr>
        <w:top w:val="none" w:sz="0" w:space="0" w:color="auto"/>
        <w:left w:val="none" w:sz="0" w:space="0" w:color="auto"/>
        <w:bottom w:val="none" w:sz="0" w:space="0" w:color="auto"/>
        <w:right w:val="none" w:sz="0" w:space="0" w:color="auto"/>
      </w:divBdr>
    </w:div>
    <w:div w:id="999583280">
      <w:bodyDiv w:val="1"/>
      <w:marLeft w:val="0"/>
      <w:marRight w:val="0"/>
      <w:marTop w:val="0"/>
      <w:marBottom w:val="0"/>
      <w:divBdr>
        <w:top w:val="none" w:sz="0" w:space="0" w:color="auto"/>
        <w:left w:val="none" w:sz="0" w:space="0" w:color="auto"/>
        <w:bottom w:val="none" w:sz="0" w:space="0" w:color="auto"/>
        <w:right w:val="none" w:sz="0" w:space="0" w:color="auto"/>
      </w:divBdr>
    </w:div>
    <w:div w:id="999768620">
      <w:bodyDiv w:val="1"/>
      <w:marLeft w:val="0"/>
      <w:marRight w:val="0"/>
      <w:marTop w:val="0"/>
      <w:marBottom w:val="0"/>
      <w:divBdr>
        <w:top w:val="none" w:sz="0" w:space="0" w:color="auto"/>
        <w:left w:val="none" w:sz="0" w:space="0" w:color="auto"/>
        <w:bottom w:val="none" w:sz="0" w:space="0" w:color="auto"/>
        <w:right w:val="none" w:sz="0" w:space="0" w:color="auto"/>
      </w:divBdr>
    </w:div>
    <w:div w:id="999890968">
      <w:bodyDiv w:val="1"/>
      <w:marLeft w:val="0"/>
      <w:marRight w:val="0"/>
      <w:marTop w:val="0"/>
      <w:marBottom w:val="0"/>
      <w:divBdr>
        <w:top w:val="none" w:sz="0" w:space="0" w:color="auto"/>
        <w:left w:val="none" w:sz="0" w:space="0" w:color="auto"/>
        <w:bottom w:val="none" w:sz="0" w:space="0" w:color="auto"/>
        <w:right w:val="none" w:sz="0" w:space="0" w:color="auto"/>
      </w:divBdr>
    </w:div>
    <w:div w:id="999891653">
      <w:bodyDiv w:val="1"/>
      <w:marLeft w:val="0"/>
      <w:marRight w:val="0"/>
      <w:marTop w:val="0"/>
      <w:marBottom w:val="0"/>
      <w:divBdr>
        <w:top w:val="none" w:sz="0" w:space="0" w:color="auto"/>
        <w:left w:val="none" w:sz="0" w:space="0" w:color="auto"/>
        <w:bottom w:val="none" w:sz="0" w:space="0" w:color="auto"/>
        <w:right w:val="none" w:sz="0" w:space="0" w:color="auto"/>
      </w:divBdr>
    </w:div>
    <w:div w:id="999960957">
      <w:bodyDiv w:val="1"/>
      <w:marLeft w:val="0"/>
      <w:marRight w:val="0"/>
      <w:marTop w:val="0"/>
      <w:marBottom w:val="0"/>
      <w:divBdr>
        <w:top w:val="none" w:sz="0" w:space="0" w:color="auto"/>
        <w:left w:val="none" w:sz="0" w:space="0" w:color="auto"/>
        <w:bottom w:val="none" w:sz="0" w:space="0" w:color="auto"/>
        <w:right w:val="none" w:sz="0" w:space="0" w:color="auto"/>
      </w:divBdr>
    </w:div>
    <w:div w:id="1000277178">
      <w:bodyDiv w:val="1"/>
      <w:marLeft w:val="0"/>
      <w:marRight w:val="0"/>
      <w:marTop w:val="0"/>
      <w:marBottom w:val="0"/>
      <w:divBdr>
        <w:top w:val="none" w:sz="0" w:space="0" w:color="auto"/>
        <w:left w:val="none" w:sz="0" w:space="0" w:color="auto"/>
        <w:bottom w:val="none" w:sz="0" w:space="0" w:color="auto"/>
        <w:right w:val="none" w:sz="0" w:space="0" w:color="auto"/>
      </w:divBdr>
    </w:div>
    <w:div w:id="1000621366">
      <w:bodyDiv w:val="1"/>
      <w:marLeft w:val="0"/>
      <w:marRight w:val="0"/>
      <w:marTop w:val="0"/>
      <w:marBottom w:val="0"/>
      <w:divBdr>
        <w:top w:val="none" w:sz="0" w:space="0" w:color="auto"/>
        <w:left w:val="none" w:sz="0" w:space="0" w:color="auto"/>
        <w:bottom w:val="none" w:sz="0" w:space="0" w:color="auto"/>
        <w:right w:val="none" w:sz="0" w:space="0" w:color="auto"/>
      </w:divBdr>
    </w:div>
    <w:div w:id="1000737655">
      <w:bodyDiv w:val="1"/>
      <w:marLeft w:val="0"/>
      <w:marRight w:val="0"/>
      <w:marTop w:val="0"/>
      <w:marBottom w:val="0"/>
      <w:divBdr>
        <w:top w:val="none" w:sz="0" w:space="0" w:color="auto"/>
        <w:left w:val="none" w:sz="0" w:space="0" w:color="auto"/>
        <w:bottom w:val="none" w:sz="0" w:space="0" w:color="auto"/>
        <w:right w:val="none" w:sz="0" w:space="0" w:color="auto"/>
      </w:divBdr>
    </w:div>
    <w:div w:id="1000893475">
      <w:bodyDiv w:val="1"/>
      <w:marLeft w:val="0"/>
      <w:marRight w:val="0"/>
      <w:marTop w:val="0"/>
      <w:marBottom w:val="0"/>
      <w:divBdr>
        <w:top w:val="none" w:sz="0" w:space="0" w:color="auto"/>
        <w:left w:val="none" w:sz="0" w:space="0" w:color="auto"/>
        <w:bottom w:val="none" w:sz="0" w:space="0" w:color="auto"/>
        <w:right w:val="none" w:sz="0" w:space="0" w:color="auto"/>
      </w:divBdr>
    </w:div>
    <w:div w:id="1001083681">
      <w:bodyDiv w:val="1"/>
      <w:marLeft w:val="0"/>
      <w:marRight w:val="0"/>
      <w:marTop w:val="0"/>
      <w:marBottom w:val="0"/>
      <w:divBdr>
        <w:top w:val="none" w:sz="0" w:space="0" w:color="auto"/>
        <w:left w:val="none" w:sz="0" w:space="0" w:color="auto"/>
        <w:bottom w:val="none" w:sz="0" w:space="0" w:color="auto"/>
        <w:right w:val="none" w:sz="0" w:space="0" w:color="auto"/>
      </w:divBdr>
    </w:div>
    <w:div w:id="1001197858">
      <w:bodyDiv w:val="1"/>
      <w:marLeft w:val="0"/>
      <w:marRight w:val="0"/>
      <w:marTop w:val="0"/>
      <w:marBottom w:val="0"/>
      <w:divBdr>
        <w:top w:val="none" w:sz="0" w:space="0" w:color="auto"/>
        <w:left w:val="none" w:sz="0" w:space="0" w:color="auto"/>
        <w:bottom w:val="none" w:sz="0" w:space="0" w:color="auto"/>
        <w:right w:val="none" w:sz="0" w:space="0" w:color="auto"/>
      </w:divBdr>
    </w:div>
    <w:div w:id="1001469647">
      <w:bodyDiv w:val="1"/>
      <w:marLeft w:val="0"/>
      <w:marRight w:val="0"/>
      <w:marTop w:val="0"/>
      <w:marBottom w:val="0"/>
      <w:divBdr>
        <w:top w:val="none" w:sz="0" w:space="0" w:color="auto"/>
        <w:left w:val="none" w:sz="0" w:space="0" w:color="auto"/>
        <w:bottom w:val="none" w:sz="0" w:space="0" w:color="auto"/>
        <w:right w:val="none" w:sz="0" w:space="0" w:color="auto"/>
      </w:divBdr>
    </w:div>
    <w:div w:id="1001471595">
      <w:bodyDiv w:val="1"/>
      <w:marLeft w:val="0"/>
      <w:marRight w:val="0"/>
      <w:marTop w:val="0"/>
      <w:marBottom w:val="0"/>
      <w:divBdr>
        <w:top w:val="none" w:sz="0" w:space="0" w:color="auto"/>
        <w:left w:val="none" w:sz="0" w:space="0" w:color="auto"/>
        <w:bottom w:val="none" w:sz="0" w:space="0" w:color="auto"/>
        <w:right w:val="none" w:sz="0" w:space="0" w:color="auto"/>
      </w:divBdr>
    </w:div>
    <w:div w:id="1001540717">
      <w:bodyDiv w:val="1"/>
      <w:marLeft w:val="0"/>
      <w:marRight w:val="0"/>
      <w:marTop w:val="0"/>
      <w:marBottom w:val="0"/>
      <w:divBdr>
        <w:top w:val="none" w:sz="0" w:space="0" w:color="auto"/>
        <w:left w:val="none" w:sz="0" w:space="0" w:color="auto"/>
        <w:bottom w:val="none" w:sz="0" w:space="0" w:color="auto"/>
        <w:right w:val="none" w:sz="0" w:space="0" w:color="auto"/>
      </w:divBdr>
    </w:div>
    <w:div w:id="1001811556">
      <w:bodyDiv w:val="1"/>
      <w:marLeft w:val="0"/>
      <w:marRight w:val="0"/>
      <w:marTop w:val="0"/>
      <w:marBottom w:val="0"/>
      <w:divBdr>
        <w:top w:val="none" w:sz="0" w:space="0" w:color="auto"/>
        <w:left w:val="none" w:sz="0" w:space="0" w:color="auto"/>
        <w:bottom w:val="none" w:sz="0" w:space="0" w:color="auto"/>
        <w:right w:val="none" w:sz="0" w:space="0" w:color="auto"/>
      </w:divBdr>
    </w:div>
    <w:div w:id="1002003386">
      <w:bodyDiv w:val="1"/>
      <w:marLeft w:val="0"/>
      <w:marRight w:val="0"/>
      <w:marTop w:val="0"/>
      <w:marBottom w:val="0"/>
      <w:divBdr>
        <w:top w:val="none" w:sz="0" w:space="0" w:color="auto"/>
        <w:left w:val="none" w:sz="0" w:space="0" w:color="auto"/>
        <w:bottom w:val="none" w:sz="0" w:space="0" w:color="auto"/>
        <w:right w:val="none" w:sz="0" w:space="0" w:color="auto"/>
      </w:divBdr>
    </w:div>
    <w:div w:id="1002008998">
      <w:bodyDiv w:val="1"/>
      <w:marLeft w:val="0"/>
      <w:marRight w:val="0"/>
      <w:marTop w:val="0"/>
      <w:marBottom w:val="0"/>
      <w:divBdr>
        <w:top w:val="none" w:sz="0" w:space="0" w:color="auto"/>
        <w:left w:val="none" w:sz="0" w:space="0" w:color="auto"/>
        <w:bottom w:val="none" w:sz="0" w:space="0" w:color="auto"/>
        <w:right w:val="none" w:sz="0" w:space="0" w:color="auto"/>
      </w:divBdr>
    </w:div>
    <w:div w:id="1002587063">
      <w:bodyDiv w:val="1"/>
      <w:marLeft w:val="0"/>
      <w:marRight w:val="0"/>
      <w:marTop w:val="0"/>
      <w:marBottom w:val="0"/>
      <w:divBdr>
        <w:top w:val="none" w:sz="0" w:space="0" w:color="auto"/>
        <w:left w:val="none" w:sz="0" w:space="0" w:color="auto"/>
        <w:bottom w:val="none" w:sz="0" w:space="0" w:color="auto"/>
        <w:right w:val="none" w:sz="0" w:space="0" w:color="auto"/>
      </w:divBdr>
    </w:div>
    <w:div w:id="1002658164">
      <w:bodyDiv w:val="1"/>
      <w:marLeft w:val="0"/>
      <w:marRight w:val="0"/>
      <w:marTop w:val="0"/>
      <w:marBottom w:val="0"/>
      <w:divBdr>
        <w:top w:val="none" w:sz="0" w:space="0" w:color="auto"/>
        <w:left w:val="none" w:sz="0" w:space="0" w:color="auto"/>
        <w:bottom w:val="none" w:sz="0" w:space="0" w:color="auto"/>
        <w:right w:val="none" w:sz="0" w:space="0" w:color="auto"/>
      </w:divBdr>
    </w:div>
    <w:div w:id="1002853610">
      <w:bodyDiv w:val="1"/>
      <w:marLeft w:val="0"/>
      <w:marRight w:val="0"/>
      <w:marTop w:val="0"/>
      <w:marBottom w:val="0"/>
      <w:divBdr>
        <w:top w:val="none" w:sz="0" w:space="0" w:color="auto"/>
        <w:left w:val="none" w:sz="0" w:space="0" w:color="auto"/>
        <w:bottom w:val="none" w:sz="0" w:space="0" w:color="auto"/>
        <w:right w:val="none" w:sz="0" w:space="0" w:color="auto"/>
      </w:divBdr>
    </w:div>
    <w:div w:id="1003049970">
      <w:bodyDiv w:val="1"/>
      <w:marLeft w:val="0"/>
      <w:marRight w:val="0"/>
      <w:marTop w:val="0"/>
      <w:marBottom w:val="0"/>
      <w:divBdr>
        <w:top w:val="none" w:sz="0" w:space="0" w:color="auto"/>
        <w:left w:val="none" w:sz="0" w:space="0" w:color="auto"/>
        <w:bottom w:val="none" w:sz="0" w:space="0" w:color="auto"/>
        <w:right w:val="none" w:sz="0" w:space="0" w:color="auto"/>
      </w:divBdr>
    </w:div>
    <w:div w:id="1003238859">
      <w:bodyDiv w:val="1"/>
      <w:marLeft w:val="0"/>
      <w:marRight w:val="0"/>
      <w:marTop w:val="0"/>
      <w:marBottom w:val="0"/>
      <w:divBdr>
        <w:top w:val="none" w:sz="0" w:space="0" w:color="auto"/>
        <w:left w:val="none" w:sz="0" w:space="0" w:color="auto"/>
        <w:bottom w:val="none" w:sz="0" w:space="0" w:color="auto"/>
        <w:right w:val="none" w:sz="0" w:space="0" w:color="auto"/>
      </w:divBdr>
    </w:div>
    <w:div w:id="1003317666">
      <w:bodyDiv w:val="1"/>
      <w:marLeft w:val="0"/>
      <w:marRight w:val="0"/>
      <w:marTop w:val="0"/>
      <w:marBottom w:val="0"/>
      <w:divBdr>
        <w:top w:val="none" w:sz="0" w:space="0" w:color="auto"/>
        <w:left w:val="none" w:sz="0" w:space="0" w:color="auto"/>
        <w:bottom w:val="none" w:sz="0" w:space="0" w:color="auto"/>
        <w:right w:val="none" w:sz="0" w:space="0" w:color="auto"/>
      </w:divBdr>
    </w:div>
    <w:div w:id="1004013992">
      <w:bodyDiv w:val="1"/>
      <w:marLeft w:val="0"/>
      <w:marRight w:val="0"/>
      <w:marTop w:val="0"/>
      <w:marBottom w:val="0"/>
      <w:divBdr>
        <w:top w:val="none" w:sz="0" w:space="0" w:color="auto"/>
        <w:left w:val="none" w:sz="0" w:space="0" w:color="auto"/>
        <w:bottom w:val="none" w:sz="0" w:space="0" w:color="auto"/>
        <w:right w:val="none" w:sz="0" w:space="0" w:color="auto"/>
      </w:divBdr>
    </w:div>
    <w:div w:id="1004019456">
      <w:bodyDiv w:val="1"/>
      <w:marLeft w:val="0"/>
      <w:marRight w:val="0"/>
      <w:marTop w:val="0"/>
      <w:marBottom w:val="0"/>
      <w:divBdr>
        <w:top w:val="none" w:sz="0" w:space="0" w:color="auto"/>
        <w:left w:val="none" w:sz="0" w:space="0" w:color="auto"/>
        <w:bottom w:val="none" w:sz="0" w:space="0" w:color="auto"/>
        <w:right w:val="none" w:sz="0" w:space="0" w:color="auto"/>
      </w:divBdr>
    </w:div>
    <w:div w:id="1004168793">
      <w:bodyDiv w:val="1"/>
      <w:marLeft w:val="0"/>
      <w:marRight w:val="0"/>
      <w:marTop w:val="0"/>
      <w:marBottom w:val="0"/>
      <w:divBdr>
        <w:top w:val="none" w:sz="0" w:space="0" w:color="auto"/>
        <w:left w:val="none" w:sz="0" w:space="0" w:color="auto"/>
        <w:bottom w:val="none" w:sz="0" w:space="0" w:color="auto"/>
        <w:right w:val="none" w:sz="0" w:space="0" w:color="auto"/>
      </w:divBdr>
    </w:div>
    <w:div w:id="1004356433">
      <w:bodyDiv w:val="1"/>
      <w:marLeft w:val="0"/>
      <w:marRight w:val="0"/>
      <w:marTop w:val="0"/>
      <w:marBottom w:val="0"/>
      <w:divBdr>
        <w:top w:val="none" w:sz="0" w:space="0" w:color="auto"/>
        <w:left w:val="none" w:sz="0" w:space="0" w:color="auto"/>
        <w:bottom w:val="none" w:sz="0" w:space="0" w:color="auto"/>
        <w:right w:val="none" w:sz="0" w:space="0" w:color="auto"/>
      </w:divBdr>
    </w:div>
    <w:div w:id="1004473985">
      <w:bodyDiv w:val="1"/>
      <w:marLeft w:val="0"/>
      <w:marRight w:val="0"/>
      <w:marTop w:val="0"/>
      <w:marBottom w:val="0"/>
      <w:divBdr>
        <w:top w:val="none" w:sz="0" w:space="0" w:color="auto"/>
        <w:left w:val="none" w:sz="0" w:space="0" w:color="auto"/>
        <w:bottom w:val="none" w:sz="0" w:space="0" w:color="auto"/>
        <w:right w:val="none" w:sz="0" w:space="0" w:color="auto"/>
      </w:divBdr>
    </w:div>
    <w:div w:id="1004698781">
      <w:bodyDiv w:val="1"/>
      <w:marLeft w:val="0"/>
      <w:marRight w:val="0"/>
      <w:marTop w:val="0"/>
      <w:marBottom w:val="0"/>
      <w:divBdr>
        <w:top w:val="none" w:sz="0" w:space="0" w:color="auto"/>
        <w:left w:val="none" w:sz="0" w:space="0" w:color="auto"/>
        <w:bottom w:val="none" w:sz="0" w:space="0" w:color="auto"/>
        <w:right w:val="none" w:sz="0" w:space="0" w:color="auto"/>
      </w:divBdr>
    </w:div>
    <w:div w:id="1004823240">
      <w:bodyDiv w:val="1"/>
      <w:marLeft w:val="0"/>
      <w:marRight w:val="0"/>
      <w:marTop w:val="0"/>
      <w:marBottom w:val="0"/>
      <w:divBdr>
        <w:top w:val="none" w:sz="0" w:space="0" w:color="auto"/>
        <w:left w:val="none" w:sz="0" w:space="0" w:color="auto"/>
        <w:bottom w:val="none" w:sz="0" w:space="0" w:color="auto"/>
        <w:right w:val="none" w:sz="0" w:space="0" w:color="auto"/>
      </w:divBdr>
    </w:div>
    <w:div w:id="1004891652">
      <w:bodyDiv w:val="1"/>
      <w:marLeft w:val="0"/>
      <w:marRight w:val="0"/>
      <w:marTop w:val="0"/>
      <w:marBottom w:val="0"/>
      <w:divBdr>
        <w:top w:val="none" w:sz="0" w:space="0" w:color="auto"/>
        <w:left w:val="none" w:sz="0" w:space="0" w:color="auto"/>
        <w:bottom w:val="none" w:sz="0" w:space="0" w:color="auto"/>
        <w:right w:val="none" w:sz="0" w:space="0" w:color="auto"/>
      </w:divBdr>
    </w:div>
    <w:div w:id="1004939689">
      <w:bodyDiv w:val="1"/>
      <w:marLeft w:val="0"/>
      <w:marRight w:val="0"/>
      <w:marTop w:val="0"/>
      <w:marBottom w:val="0"/>
      <w:divBdr>
        <w:top w:val="none" w:sz="0" w:space="0" w:color="auto"/>
        <w:left w:val="none" w:sz="0" w:space="0" w:color="auto"/>
        <w:bottom w:val="none" w:sz="0" w:space="0" w:color="auto"/>
        <w:right w:val="none" w:sz="0" w:space="0" w:color="auto"/>
      </w:divBdr>
    </w:div>
    <w:div w:id="1005280672">
      <w:bodyDiv w:val="1"/>
      <w:marLeft w:val="0"/>
      <w:marRight w:val="0"/>
      <w:marTop w:val="0"/>
      <w:marBottom w:val="0"/>
      <w:divBdr>
        <w:top w:val="none" w:sz="0" w:space="0" w:color="auto"/>
        <w:left w:val="none" w:sz="0" w:space="0" w:color="auto"/>
        <w:bottom w:val="none" w:sz="0" w:space="0" w:color="auto"/>
        <w:right w:val="none" w:sz="0" w:space="0" w:color="auto"/>
      </w:divBdr>
    </w:div>
    <w:div w:id="1005329796">
      <w:bodyDiv w:val="1"/>
      <w:marLeft w:val="0"/>
      <w:marRight w:val="0"/>
      <w:marTop w:val="0"/>
      <w:marBottom w:val="0"/>
      <w:divBdr>
        <w:top w:val="none" w:sz="0" w:space="0" w:color="auto"/>
        <w:left w:val="none" w:sz="0" w:space="0" w:color="auto"/>
        <w:bottom w:val="none" w:sz="0" w:space="0" w:color="auto"/>
        <w:right w:val="none" w:sz="0" w:space="0" w:color="auto"/>
      </w:divBdr>
    </w:div>
    <w:div w:id="1005547363">
      <w:bodyDiv w:val="1"/>
      <w:marLeft w:val="0"/>
      <w:marRight w:val="0"/>
      <w:marTop w:val="0"/>
      <w:marBottom w:val="0"/>
      <w:divBdr>
        <w:top w:val="none" w:sz="0" w:space="0" w:color="auto"/>
        <w:left w:val="none" w:sz="0" w:space="0" w:color="auto"/>
        <w:bottom w:val="none" w:sz="0" w:space="0" w:color="auto"/>
        <w:right w:val="none" w:sz="0" w:space="0" w:color="auto"/>
      </w:divBdr>
    </w:div>
    <w:div w:id="1005548177">
      <w:bodyDiv w:val="1"/>
      <w:marLeft w:val="0"/>
      <w:marRight w:val="0"/>
      <w:marTop w:val="0"/>
      <w:marBottom w:val="0"/>
      <w:divBdr>
        <w:top w:val="none" w:sz="0" w:space="0" w:color="auto"/>
        <w:left w:val="none" w:sz="0" w:space="0" w:color="auto"/>
        <w:bottom w:val="none" w:sz="0" w:space="0" w:color="auto"/>
        <w:right w:val="none" w:sz="0" w:space="0" w:color="auto"/>
      </w:divBdr>
    </w:div>
    <w:div w:id="1005549392">
      <w:bodyDiv w:val="1"/>
      <w:marLeft w:val="0"/>
      <w:marRight w:val="0"/>
      <w:marTop w:val="0"/>
      <w:marBottom w:val="0"/>
      <w:divBdr>
        <w:top w:val="none" w:sz="0" w:space="0" w:color="auto"/>
        <w:left w:val="none" w:sz="0" w:space="0" w:color="auto"/>
        <w:bottom w:val="none" w:sz="0" w:space="0" w:color="auto"/>
        <w:right w:val="none" w:sz="0" w:space="0" w:color="auto"/>
      </w:divBdr>
    </w:div>
    <w:div w:id="1005671360">
      <w:bodyDiv w:val="1"/>
      <w:marLeft w:val="0"/>
      <w:marRight w:val="0"/>
      <w:marTop w:val="0"/>
      <w:marBottom w:val="0"/>
      <w:divBdr>
        <w:top w:val="none" w:sz="0" w:space="0" w:color="auto"/>
        <w:left w:val="none" w:sz="0" w:space="0" w:color="auto"/>
        <w:bottom w:val="none" w:sz="0" w:space="0" w:color="auto"/>
        <w:right w:val="none" w:sz="0" w:space="0" w:color="auto"/>
      </w:divBdr>
    </w:div>
    <w:div w:id="1005746099">
      <w:bodyDiv w:val="1"/>
      <w:marLeft w:val="0"/>
      <w:marRight w:val="0"/>
      <w:marTop w:val="0"/>
      <w:marBottom w:val="0"/>
      <w:divBdr>
        <w:top w:val="none" w:sz="0" w:space="0" w:color="auto"/>
        <w:left w:val="none" w:sz="0" w:space="0" w:color="auto"/>
        <w:bottom w:val="none" w:sz="0" w:space="0" w:color="auto"/>
        <w:right w:val="none" w:sz="0" w:space="0" w:color="auto"/>
      </w:divBdr>
    </w:div>
    <w:div w:id="1005864583">
      <w:bodyDiv w:val="1"/>
      <w:marLeft w:val="0"/>
      <w:marRight w:val="0"/>
      <w:marTop w:val="0"/>
      <w:marBottom w:val="0"/>
      <w:divBdr>
        <w:top w:val="none" w:sz="0" w:space="0" w:color="auto"/>
        <w:left w:val="none" w:sz="0" w:space="0" w:color="auto"/>
        <w:bottom w:val="none" w:sz="0" w:space="0" w:color="auto"/>
        <w:right w:val="none" w:sz="0" w:space="0" w:color="auto"/>
      </w:divBdr>
    </w:div>
    <w:div w:id="1005939127">
      <w:bodyDiv w:val="1"/>
      <w:marLeft w:val="0"/>
      <w:marRight w:val="0"/>
      <w:marTop w:val="0"/>
      <w:marBottom w:val="0"/>
      <w:divBdr>
        <w:top w:val="none" w:sz="0" w:space="0" w:color="auto"/>
        <w:left w:val="none" w:sz="0" w:space="0" w:color="auto"/>
        <w:bottom w:val="none" w:sz="0" w:space="0" w:color="auto"/>
        <w:right w:val="none" w:sz="0" w:space="0" w:color="auto"/>
      </w:divBdr>
    </w:div>
    <w:div w:id="1005982433">
      <w:bodyDiv w:val="1"/>
      <w:marLeft w:val="0"/>
      <w:marRight w:val="0"/>
      <w:marTop w:val="0"/>
      <w:marBottom w:val="0"/>
      <w:divBdr>
        <w:top w:val="none" w:sz="0" w:space="0" w:color="auto"/>
        <w:left w:val="none" w:sz="0" w:space="0" w:color="auto"/>
        <w:bottom w:val="none" w:sz="0" w:space="0" w:color="auto"/>
        <w:right w:val="none" w:sz="0" w:space="0" w:color="auto"/>
      </w:divBdr>
    </w:div>
    <w:div w:id="1006133906">
      <w:bodyDiv w:val="1"/>
      <w:marLeft w:val="0"/>
      <w:marRight w:val="0"/>
      <w:marTop w:val="0"/>
      <w:marBottom w:val="0"/>
      <w:divBdr>
        <w:top w:val="none" w:sz="0" w:space="0" w:color="auto"/>
        <w:left w:val="none" w:sz="0" w:space="0" w:color="auto"/>
        <w:bottom w:val="none" w:sz="0" w:space="0" w:color="auto"/>
        <w:right w:val="none" w:sz="0" w:space="0" w:color="auto"/>
      </w:divBdr>
    </w:div>
    <w:div w:id="1006664197">
      <w:bodyDiv w:val="1"/>
      <w:marLeft w:val="0"/>
      <w:marRight w:val="0"/>
      <w:marTop w:val="0"/>
      <w:marBottom w:val="0"/>
      <w:divBdr>
        <w:top w:val="none" w:sz="0" w:space="0" w:color="auto"/>
        <w:left w:val="none" w:sz="0" w:space="0" w:color="auto"/>
        <w:bottom w:val="none" w:sz="0" w:space="0" w:color="auto"/>
        <w:right w:val="none" w:sz="0" w:space="0" w:color="auto"/>
      </w:divBdr>
    </w:div>
    <w:div w:id="1007094932">
      <w:bodyDiv w:val="1"/>
      <w:marLeft w:val="0"/>
      <w:marRight w:val="0"/>
      <w:marTop w:val="0"/>
      <w:marBottom w:val="0"/>
      <w:divBdr>
        <w:top w:val="none" w:sz="0" w:space="0" w:color="auto"/>
        <w:left w:val="none" w:sz="0" w:space="0" w:color="auto"/>
        <w:bottom w:val="none" w:sz="0" w:space="0" w:color="auto"/>
        <w:right w:val="none" w:sz="0" w:space="0" w:color="auto"/>
      </w:divBdr>
    </w:div>
    <w:div w:id="1007101664">
      <w:bodyDiv w:val="1"/>
      <w:marLeft w:val="0"/>
      <w:marRight w:val="0"/>
      <w:marTop w:val="0"/>
      <w:marBottom w:val="0"/>
      <w:divBdr>
        <w:top w:val="none" w:sz="0" w:space="0" w:color="auto"/>
        <w:left w:val="none" w:sz="0" w:space="0" w:color="auto"/>
        <w:bottom w:val="none" w:sz="0" w:space="0" w:color="auto"/>
        <w:right w:val="none" w:sz="0" w:space="0" w:color="auto"/>
      </w:divBdr>
    </w:div>
    <w:div w:id="1007252553">
      <w:bodyDiv w:val="1"/>
      <w:marLeft w:val="0"/>
      <w:marRight w:val="0"/>
      <w:marTop w:val="0"/>
      <w:marBottom w:val="0"/>
      <w:divBdr>
        <w:top w:val="none" w:sz="0" w:space="0" w:color="auto"/>
        <w:left w:val="none" w:sz="0" w:space="0" w:color="auto"/>
        <w:bottom w:val="none" w:sz="0" w:space="0" w:color="auto"/>
        <w:right w:val="none" w:sz="0" w:space="0" w:color="auto"/>
      </w:divBdr>
    </w:div>
    <w:div w:id="1007710335">
      <w:bodyDiv w:val="1"/>
      <w:marLeft w:val="0"/>
      <w:marRight w:val="0"/>
      <w:marTop w:val="0"/>
      <w:marBottom w:val="0"/>
      <w:divBdr>
        <w:top w:val="none" w:sz="0" w:space="0" w:color="auto"/>
        <w:left w:val="none" w:sz="0" w:space="0" w:color="auto"/>
        <w:bottom w:val="none" w:sz="0" w:space="0" w:color="auto"/>
        <w:right w:val="none" w:sz="0" w:space="0" w:color="auto"/>
      </w:divBdr>
    </w:div>
    <w:div w:id="1007756186">
      <w:bodyDiv w:val="1"/>
      <w:marLeft w:val="0"/>
      <w:marRight w:val="0"/>
      <w:marTop w:val="0"/>
      <w:marBottom w:val="0"/>
      <w:divBdr>
        <w:top w:val="none" w:sz="0" w:space="0" w:color="auto"/>
        <w:left w:val="none" w:sz="0" w:space="0" w:color="auto"/>
        <w:bottom w:val="none" w:sz="0" w:space="0" w:color="auto"/>
        <w:right w:val="none" w:sz="0" w:space="0" w:color="auto"/>
      </w:divBdr>
    </w:div>
    <w:div w:id="1007756215">
      <w:bodyDiv w:val="1"/>
      <w:marLeft w:val="0"/>
      <w:marRight w:val="0"/>
      <w:marTop w:val="0"/>
      <w:marBottom w:val="0"/>
      <w:divBdr>
        <w:top w:val="none" w:sz="0" w:space="0" w:color="auto"/>
        <w:left w:val="none" w:sz="0" w:space="0" w:color="auto"/>
        <w:bottom w:val="none" w:sz="0" w:space="0" w:color="auto"/>
        <w:right w:val="none" w:sz="0" w:space="0" w:color="auto"/>
      </w:divBdr>
    </w:div>
    <w:div w:id="1007943877">
      <w:bodyDiv w:val="1"/>
      <w:marLeft w:val="0"/>
      <w:marRight w:val="0"/>
      <w:marTop w:val="0"/>
      <w:marBottom w:val="0"/>
      <w:divBdr>
        <w:top w:val="none" w:sz="0" w:space="0" w:color="auto"/>
        <w:left w:val="none" w:sz="0" w:space="0" w:color="auto"/>
        <w:bottom w:val="none" w:sz="0" w:space="0" w:color="auto"/>
        <w:right w:val="none" w:sz="0" w:space="0" w:color="auto"/>
      </w:divBdr>
    </w:div>
    <w:div w:id="1007945218">
      <w:bodyDiv w:val="1"/>
      <w:marLeft w:val="0"/>
      <w:marRight w:val="0"/>
      <w:marTop w:val="0"/>
      <w:marBottom w:val="0"/>
      <w:divBdr>
        <w:top w:val="none" w:sz="0" w:space="0" w:color="auto"/>
        <w:left w:val="none" w:sz="0" w:space="0" w:color="auto"/>
        <w:bottom w:val="none" w:sz="0" w:space="0" w:color="auto"/>
        <w:right w:val="none" w:sz="0" w:space="0" w:color="auto"/>
      </w:divBdr>
    </w:div>
    <w:div w:id="1008021968">
      <w:bodyDiv w:val="1"/>
      <w:marLeft w:val="0"/>
      <w:marRight w:val="0"/>
      <w:marTop w:val="0"/>
      <w:marBottom w:val="0"/>
      <w:divBdr>
        <w:top w:val="none" w:sz="0" w:space="0" w:color="auto"/>
        <w:left w:val="none" w:sz="0" w:space="0" w:color="auto"/>
        <w:bottom w:val="none" w:sz="0" w:space="0" w:color="auto"/>
        <w:right w:val="none" w:sz="0" w:space="0" w:color="auto"/>
      </w:divBdr>
    </w:div>
    <w:div w:id="1008288781">
      <w:bodyDiv w:val="1"/>
      <w:marLeft w:val="0"/>
      <w:marRight w:val="0"/>
      <w:marTop w:val="0"/>
      <w:marBottom w:val="0"/>
      <w:divBdr>
        <w:top w:val="none" w:sz="0" w:space="0" w:color="auto"/>
        <w:left w:val="none" w:sz="0" w:space="0" w:color="auto"/>
        <w:bottom w:val="none" w:sz="0" w:space="0" w:color="auto"/>
        <w:right w:val="none" w:sz="0" w:space="0" w:color="auto"/>
      </w:divBdr>
    </w:div>
    <w:div w:id="1008486631">
      <w:bodyDiv w:val="1"/>
      <w:marLeft w:val="0"/>
      <w:marRight w:val="0"/>
      <w:marTop w:val="0"/>
      <w:marBottom w:val="0"/>
      <w:divBdr>
        <w:top w:val="none" w:sz="0" w:space="0" w:color="auto"/>
        <w:left w:val="none" w:sz="0" w:space="0" w:color="auto"/>
        <w:bottom w:val="none" w:sz="0" w:space="0" w:color="auto"/>
        <w:right w:val="none" w:sz="0" w:space="0" w:color="auto"/>
      </w:divBdr>
    </w:div>
    <w:div w:id="1008825792">
      <w:bodyDiv w:val="1"/>
      <w:marLeft w:val="0"/>
      <w:marRight w:val="0"/>
      <w:marTop w:val="0"/>
      <w:marBottom w:val="0"/>
      <w:divBdr>
        <w:top w:val="none" w:sz="0" w:space="0" w:color="auto"/>
        <w:left w:val="none" w:sz="0" w:space="0" w:color="auto"/>
        <w:bottom w:val="none" w:sz="0" w:space="0" w:color="auto"/>
        <w:right w:val="none" w:sz="0" w:space="0" w:color="auto"/>
      </w:divBdr>
    </w:div>
    <w:div w:id="1008827341">
      <w:bodyDiv w:val="1"/>
      <w:marLeft w:val="0"/>
      <w:marRight w:val="0"/>
      <w:marTop w:val="0"/>
      <w:marBottom w:val="0"/>
      <w:divBdr>
        <w:top w:val="none" w:sz="0" w:space="0" w:color="auto"/>
        <w:left w:val="none" w:sz="0" w:space="0" w:color="auto"/>
        <w:bottom w:val="none" w:sz="0" w:space="0" w:color="auto"/>
        <w:right w:val="none" w:sz="0" w:space="0" w:color="auto"/>
      </w:divBdr>
    </w:div>
    <w:div w:id="1009068288">
      <w:bodyDiv w:val="1"/>
      <w:marLeft w:val="0"/>
      <w:marRight w:val="0"/>
      <w:marTop w:val="0"/>
      <w:marBottom w:val="0"/>
      <w:divBdr>
        <w:top w:val="none" w:sz="0" w:space="0" w:color="auto"/>
        <w:left w:val="none" w:sz="0" w:space="0" w:color="auto"/>
        <w:bottom w:val="none" w:sz="0" w:space="0" w:color="auto"/>
        <w:right w:val="none" w:sz="0" w:space="0" w:color="auto"/>
      </w:divBdr>
    </w:div>
    <w:div w:id="1009134867">
      <w:bodyDiv w:val="1"/>
      <w:marLeft w:val="0"/>
      <w:marRight w:val="0"/>
      <w:marTop w:val="0"/>
      <w:marBottom w:val="0"/>
      <w:divBdr>
        <w:top w:val="none" w:sz="0" w:space="0" w:color="auto"/>
        <w:left w:val="none" w:sz="0" w:space="0" w:color="auto"/>
        <w:bottom w:val="none" w:sz="0" w:space="0" w:color="auto"/>
        <w:right w:val="none" w:sz="0" w:space="0" w:color="auto"/>
      </w:divBdr>
    </w:div>
    <w:div w:id="1009143432">
      <w:bodyDiv w:val="1"/>
      <w:marLeft w:val="0"/>
      <w:marRight w:val="0"/>
      <w:marTop w:val="0"/>
      <w:marBottom w:val="0"/>
      <w:divBdr>
        <w:top w:val="none" w:sz="0" w:space="0" w:color="auto"/>
        <w:left w:val="none" w:sz="0" w:space="0" w:color="auto"/>
        <w:bottom w:val="none" w:sz="0" w:space="0" w:color="auto"/>
        <w:right w:val="none" w:sz="0" w:space="0" w:color="auto"/>
      </w:divBdr>
    </w:div>
    <w:div w:id="1009987997">
      <w:bodyDiv w:val="1"/>
      <w:marLeft w:val="0"/>
      <w:marRight w:val="0"/>
      <w:marTop w:val="0"/>
      <w:marBottom w:val="0"/>
      <w:divBdr>
        <w:top w:val="none" w:sz="0" w:space="0" w:color="auto"/>
        <w:left w:val="none" w:sz="0" w:space="0" w:color="auto"/>
        <w:bottom w:val="none" w:sz="0" w:space="0" w:color="auto"/>
        <w:right w:val="none" w:sz="0" w:space="0" w:color="auto"/>
      </w:divBdr>
    </w:div>
    <w:div w:id="1010109315">
      <w:bodyDiv w:val="1"/>
      <w:marLeft w:val="0"/>
      <w:marRight w:val="0"/>
      <w:marTop w:val="0"/>
      <w:marBottom w:val="0"/>
      <w:divBdr>
        <w:top w:val="none" w:sz="0" w:space="0" w:color="auto"/>
        <w:left w:val="none" w:sz="0" w:space="0" w:color="auto"/>
        <w:bottom w:val="none" w:sz="0" w:space="0" w:color="auto"/>
        <w:right w:val="none" w:sz="0" w:space="0" w:color="auto"/>
      </w:divBdr>
    </w:div>
    <w:div w:id="1010525087">
      <w:bodyDiv w:val="1"/>
      <w:marLeft w:val="0"/>
      <w:marRight w:val="0"/>
      <w:marTop w:val="0"/>
      <w:marBottom w:val="0"/>
      <w:divBdr>
        <w:top w:val="none" w:sz="0" w:space="0" w:color="auto"/>
        <w:left w:val="none" w:sz="0" w:space="0" w:color="auto"/>
        <w:bottom w:val="none" w:sz="0" w:space="0" w:color="auto"/>
        <w:right w:val="none" w:sz="0" w:space="0" w:color="auto"/>
      </w:divBdr>
    </w:div>
    <w:div w:id="1010647172">
      <w:bodyDiv w:val="1"/>
      <w:marLeft w:val="0"/>
      <w:marRight w:val="0"/>
      <w:marTop w:val="0"/>
      <w:marBottom w:val="0"/>
      <w:divBdr>
        <w:top w:val="none" w:sz="0" w:space="0" w:color="auto"/>
        <w:left w:val="none" w:sz="0" w:space="0" w:color="auto"/>
        <w:bottom w:val="none" w:sz="0" w:space="0" w:color="auto"/>
        <w:right w:val="none" w:sz="0" w:space="0" w:color="auto"/>
      </w:divBdr>
    </w:div>
    <w:div w:id="1010763657">
      <w:bodyDiv w:val="1"/>
      <w:marLeft w:val="0"/>
      <w:marRight w:val="0"/>
      <w:marTop w:val="0"/>
      <w:marBottom w:val="0"/>
      <w:divBdr>
        <w:top w:val="none" w:sz="0" w:space="0" w:color="auto"/>
        <w:left w:val="none" w:sz="0" w:space="0" w:color="auto"/>
        <w:bottom w:val="none" w:sz="0" w:space="0" w:color="auto"/>
        <w:right w:val="none" w:sz="0" w:space="0" w:color="auto"/>
      </w:divBdr>
    </w:div>
    <w:div w:id="1010763959">
      <w:bodyDiv w:val="1"/>
      <w:marLeft w:val="0"/>
      <w:marRight w:val="0"/>
      <w:marTop w:val="0"/>
      <w:marBottom w:val="0"/>
      <w:divBdr>
        <w:top w:val="none" w:sz="0" w:space="0" w:color="auto"/>
        <w:left w:val="none" w:sz="0" w:space="0" w:color="auto"/>
        <w:bottom w:val="none" w:sz="0" w:space="0" w:color="auto"/>
        <w:right w:val="none" w:sz="0" w:space="0" w:color="auto"/>
      </w:divBdr>
    </w:div>
    <w:div w:id="1010790881">
      <w:bodyDiv w:val="1"/>
      <w:marLeft w:val="0"/>
      <w:marRight w:val="0"/>
      <w:marTop w:val="0"/>
      <w:marBottom w:val="0"/>
      <w:divBdr>
        <w:top w:val="none" w:sz="0" w:space="0" w:color="auto"/>
        <w:left w:val="none" w:sz="0" w:space="0" w:color="auto"/>
        <w:bottom w:val="none" w:sz="0" w:space="0" w:color="auto"/>
        <w:right w:val="none" w:sz="0" w:space="0" w:color="auto"/>
      </w:divBdr>
    </w:div>
    <w:div w:id="1011180010">
      <w:bodyDiv w:val="1"/>
      <w:marLeft w:val="0"/>
      <w:marRight w:val="0"/>
      <w:marTop w:val="0"/>
      <w:marBottom w:val="0"/>
      <w:divBdr>
        <w:top w:val="none" w:sz="0" w:space="0" w:color="auto"/>
        <w:left w:val="none" w:sz="0" w:space="0" w:color="auto"/>
        <w:bottom w:val="none" w:sz="0" w:space="0" w:color="auto"/>
        <w:right w:val="none" w:sz="0" w:space="0" w:color="auto"/>
      </w:divBdr>
    </w:div>
    <w:div w:id="1011297795">
      <w:bodyDiv w:val="1"/>
      <w:marLeft w:val="0"/>
      <w:marRight w:val="0"/>
      <w:marTop w:val="0"/>
      <w:marBottom w:val="0"/>
      <w:divBdr>
        <w:top w:val="none" w:sz="0" w:space="0" w:color="auto"/>
        <w:left w:val="none" w:sz="0" w:space="0" w:color="auto"/>
        <w:bottom w:val="none" w:sz="0" w:space="0" w:color="auto"/>
        <w:right w:val="none" w:sz="0" w:space="0" w:color="auto"/>
      </w:divBdr>
    </w:div>
    <w:div w:id="1011375260">
      <w:bodyDiv w:val="1"/>
      <w:marLeft w:val="0"/>
      <w:marRight w:val="0"/>
      <w:marTop w:val="0"/>
      <w:marBottom w:val="0"/>
      <w:divBdr>
        <w:top w:val="none" w:sz="0" w:space="0" w:color="auto"/>
        <w:left w:val="none" w:sz="0" w:space="0" w:color="auto"/>
        <w:bottom w:val="none" w:sz="0" w:space="0" w:color="auto"/>
        <w:right w:val="none" w:sz="0" w:space="0" w:color="auto"/>
      </w:divBdr>
    </w:div>
    <w:div w:id="1012075491">
      <w:bodyDiv w:val="1"/>
      <w:marLeft w:val="0"/>
      <w:marRight w:val="0"/>
      <w:marTop w:val="0"/>
      <w:marBottom w:val="0"/>
      <w:divBdr>
        <w:top w:val="none" w:sz="0" w:space="0" w:color="auto"/>
        <w:left w:val="none" w:sz="0" w:space="0" w:color="auto"/>
        <w:bottom w:val="none" w:sz="0" w:space="0" w:color="auto"/>
        <w:right w:val="none" w:sz="0" w:space="0" w:color="auto"/>
      </w:divBdr>
    </w:div>
    <w:div w:id="1012218251">
      <w:bodyDiv w:val="1"/>
      <w:marLeft w:val="0"/>
      <w:marRight w:val="0"/>
      <w:marTop w:val="0"/>
      <w:marBottom w:val="0"/>
      <w:divBdr>
        <w:top w:val="none" w:sz="0" w:space="0" w:color="auto"/>
        <w:left w:val="none" w:sz="0" w:space="0" w:color="auto"/>
        <w:bottom w:val="none" w:sz="0" w:space="0" w:color="auto"/>
        <w:right w:val="none" w:sz="0" w:space="0" w:color="auto"/>
      </w:divBdr>
    </w:div>
    <w:div w:id="1012220186">
      <w:bodyDiv w:val="1"/>
      <w:marLeft w:val="0"/>
      <w:marRight w:val="0"/>
      <w:marTop w:val="0"/>
      <w:marBottom w:val="0"/>
      <w:divBdr>
        <w:top w:val="none" w:sz="0" w:space="0" w:color="auto"/>
        <w:left w:val="none" w:sz="0" w:space="0" w:color="auto"/>
        <w:bottom w:val="none" w:sz="0" w:space="0" w:color="auto"/>
        <w:right w:val="none" w:sz="0" w:space="0" w:color="auto"/>
      </w:divBdr>
    </w:div>
    <w:div w:id="1012490795">
      <w:bodyDiv w:val="1"/>
      <w:marLeft w:val="0"/>
      <w:marRight w:val="0"/>
      <w:marTop w:val="0"/>
      <w:marBottom w:val="0"/>
      <w:divBdr>
        <w:top w:val="none" w:sz="0" w:space="0" w:color="auto"/>
        <w:left w:val="none" w:sz="0" w:space="0" w:color="auto"/>
        <w:bottom w:val="none" w:sz="0" w:space="0" w:color="auto"/>
        <w:right w:val="none" w:sz="0" w:space="0" w:color="auto"/>
      </w:divBdr>
    </w:div>
    <w:div w:id="1012686469">
      <w:bodyDiv w:val="1"/>
      <w:marLeft w:val="0"/>
      <w:marRight w:val="0"/>
      <w:marTop w:val="0"/>
      <w:marBottom w:val="0"/>
      <w:divBdr>
        <w:top w:val="none" w:sz="0" w:space="0" w:color="auto"/>
        <w:left w:val="none" w:sz="0" w:space="0" w:color="auto"/>
        <w:bottom w:val="none" w:sz="0" w:space="0" w:color="auto"/>
        <w:right w:val="none" w:sz="0" w:space="0" w:color="auto"/>
      </w:divBdr>
    </w:div>
    <w:div w:id="1012757087">
      <w:bodyDiv w:val="1"/>
      <w:marLeft w:val="0"/>
      <w:marRight w:val="0"/>
      <w:marTop w:val="0"/>
      <w:marBottom w:val="0"/>
      <w:divBdr>
        <w:top w:val="none" w:sz="0" w:space="0" w:color="auto"/>
        <w:left w:val="none" w:sz="0" w:space="0" w:color="auto"/>
        <w:bottom w:val="none" w:sz="0" w:space="0" w:color="auto"/>
        <w:right w:val="none" w:sz="0" w:space="0" w:color="auto"/>
      </w:divBdr>
    </w:div>
    <w:div w:id="1012799013">
      <w:bodyDiv w:val="1"/>
      <w:marLeft w:val="0"/>
      <w:marRight w:val="0"/>
      <w:marTop w:val="0"/>
      <w:marBottom w:val="0"/>
      <w:divBdr>
        <w:top w:val="none" w:sz="0" w:space="0" w:color="auto"/>
        <w:left w:val="none" w:sz="0" w:space="0" w:color="auto"/>
        <w:bottom w:val="none" w:sz="0" w:space="0" w:color="auto"/>
        <w:right w:val="none" w:sz="0" w:space="0" w:color="auto"/>
      </w:divBdr>
    </w:div>
    <w:div w:id="1012999374">
      <w:bodyDiv w:val="1"/>
      <w:marLeft w:val="0"/>
      <w:marRight w:val="0"/>
      <w:marTop w:val="0"/>
      <w:marBottom w:val="0"/>
      <w:divBdr>
        <w:top w:val="none" w:sz="0" w:space="0" w:color="auto"/>
        <w:left w:val="none" w:sz="0" w:space="0" w:color="auto"/>
        <w:bottom w:val="none" w:sz="0" w:space="0" w:color="auto"/>
        <w:right w:val="none" w:sz="0" w:space="0" w:color="auto"/>
      </w:divBdr>
    </w:div>
    <w:div w:id="1013066209">
      <w:bodyDiv w:val="1"/>
      <w:marLeft w:val="0"/>
      <w:marRight w:val="0"/>
      <w:marTop w:val="0"/>
      <w:marBottom w:val="0"/>
      <w:divBdr>
        <w:top w:val="none" w:sz="0" w:space="0" w:color="auto"/>
        <w:left w:val="none" w:sz="0" w:space="0" w:color="auto"/>
        <w:bottom w:val="none" w:sz="0" w:space="0" w:color="auto"/>
        <w:right w:val="none" w:sz="0" w:space="0" w:color="auto"/>
      </w:divBdr>
    </w:div>
    <w:div w:id="1013144266">
      <w:bodyDiv w:val="1"/>
      <w:marLeft w:val="0"/>
      <w:marRight w:val="0"/>
      <w:marTop w:val="0"/>
      <w:marBottom w:val="0"/>
      <w:divBdr>
        <w:top w:val="none" w:sz="0" w:space="0" w:color="auto"/>
        <w:left w:val="none" w:sz="0" w:space="0" w:color="auto"/>
        <w:bottom w:val="none" w:sz="0" w:space="0" w:color="auto"/>
        <w:right w:val="none" w:sz="0" w:space="0" w:color="auto"/>
      </w:divBdr>
    </w:div>
    <w:div w:id="1013262560">
      <w:bodyDiv w:val="1"/>
      <w:marLeft w:val="0"/>
      <w:marRight w:val="0"/>
      <w:marTop w:val="0"/>
      <w:marBottom w:val="0"/>
      <w:divBdr>
        <w:top w:val="none" w:sz="0" w:space="0" w:color="auto"/>
        <w:left w:val="none" w:sz="0" w:space="0" w:color="auto"/>
        <w:bottom w:val="none" w:sz="0" w:space="0" w:color="auto"/>
        <w:right w:val="none" w:sz="0" w:space="0" w:color="auto"/>
      </w:divBdr>
    </w:div>
    <w:div w:id="1013461464">
      <w:bodyDiv w:val="1"/>
      <w:marLeft w:val="0"/>
      <w:marRight w:val="0"/>
      <w:marTop w:val="0"/>
      <w:marBottom w:val="0"/>
      <w:divBdr>
        <w:top w:val="none" w:sz="0" w:space="0" w:color="auto"/>
        <w:left w:val="none" w:sz="0" w:space="0" w:color="auto"/>
        <w:bottom w:val="none" w:sz="0" w:space="0" w:color="auto"/>
        <w:right w:val="none" w:sz="0" w:space="0" w:color="auto"/>
      </w:divBdr>
    </w:div>
    <w:div w:id="1013533516">
      <w:bodyDiv w:val="1"/>
      <w:marLeft w:val="0"/>
      <w:marRight w:val="0"/>
      <w:marTop w:val="0"/>
      <w:marBottom w:val="0"/>
      <w:divBdr>
        <w:top w:val="none" w:sz="0" w:space="0" w:color="auto"/>
        <w:left w:val="none" w:sz="0" w:space="0" w:color="auto"/>
        <w:bottom w:val="none" w:sz="0" w:space="0" w:color="auto"/>
        <w:right w:val="none" w:sz="0" w:space="0" w:color="auto"/>
      </w:divBdr>
    </w:div>
    <w:div w:id="1013536271">
      <w:bodyDiv w:val="1"/>
      <w:marLeft w:val="0"/>
      <w:marRight w:val="0"/>
      <w:marTop w:val="0"/>
      <w:marBottom w:val="0"/>
      <w:divBdr>
        <w:top w:val="none" w:sz="0" w:space="0" w:color="auto"/>
        <w:left w:val="none" w:sz="0" w:space="0" w:color="auto"/>
        <w:bottom w:val="none" w:sz="0" w:space="0" w:color="auto"/>
        <w:right w:val="none" w:sz="0" w:space="0" w:color="auto"/>
      </w:divBdr>
    </w:div>
    <w:div w:id="1013609173">
      <w:bodyDiv w:val="1"/>
      <w:marLeft w:val="0"/>
      <w:marRight w:val="0"/>
      <w:marTop w:val="0"/>
      <w:marBottom w:val="0"/>
      <w:divBdr>
        <w:top w:val="none" w:sz="0" w:space="0" w:color="auto"/>
        <w:left w:val="none" w:sz="0" w:space="0" w:color="auto"/>
        <w:bottom w:val="none" w:sz="0" w:space="0" w:color="auto"/>
        <w:right w:val="none" w:sz="0" w:space="0" w:color="auto"/>
      </w:divBdr>
    </w:div>
    <w:div w:id="1013844058">
      <w:bodyDiv w:val="1"/>
      <w:marLeft w:val="0"/>
      <w:marRight w:val="0"/>
      <w:marTop w:val="0"/>
      <w:marBottom w:val="0"/>
      <w:divBdr>
        <w:top w:val="none" w:sz="0" w:space="0" w:color="auto"/>
        <w:left w:val="none" w:sz="0" w:space="0" w:color="auto"/>
        <w:bottom w:val="none" w:sz="0" w:space="0" w:color="auto"/>
        <w:right w:val="none" w:sz="0" w:space="0" w:color="auto"/>
      </w:divBdr>
    </w:div>
    <w:div w:id="1014497738">
      <w:bodyDiv w:val="1"/>
      <w:marLeft w:val="0"/>
      <w:marRight w:val="0"/>
      <w:marTop w:val="0"/>
      <w:marBottom w:val="0"/>
      <w:divBdr>
        <w:top w:val="none" w:sz="0" w:space="0" w:color="auto"/>
        <w:left w:val="none" w:sz="0" w:space="0" w:color="auto"/>
        <w:bottom w:val="none" w:sz="0" w:space="0" w:color="auto"/>
        <w:right w:val="none" w:sz="0" w:space="0" w:color="auto"/>
      </w:divBdr>
    </w:div>
    <w:div w:id="1014576352">
      <w:bodyDiv w:val="1"/>
      <w:marLeft w:val="0"/>
      <w:marRight w:val="0"/>
      <w:marTop w:val="0"/>
      <w:marBottom w:val="0"/>
      <w:divBdr>
        <w:top w:val="none" w:sz="0" w:space="0" w:color="auto"/>
        <w:left w:val="none" w:sz="0" w:space="0" w:color="auto"/>
        <w:bottom w:val="none" w:sz="0" w:space="0" w:color="auto"/>
        <w:right w:val="none" w:sz="0" w:space="0" w:color="auto"/>
      </w:divBdr>
    </w:div>
    <w:div w:id="1014772877">
      <w:bodyDiv w:val="1"/>
      <w:marLeft w:val="0"/>
      <w:marRight w:val="0"/>
      <w:marTop w:val="0"/>
      <w:marBottom w:val="0"/>
      <w:divBdr>
        <w:top w:val="none" w:sz="0" w:space="0" w:color="auto"/>
        <w:left w:val="none" w:sz="0" w:space="0" w:color="auto"/>
        <w:bottom w:val="none" w:sz="0" w:space="0" w:color="auto"/>
        <w:right w:val="none" w:sz="0" w:space="0" w:color="auto"/>
      </w:divBdr>
    </w:div>
    <w:div w:id="1014847880">
      <w:bodyDiv w:val="1"/>
      <w:marLeft w:val="0"/>
      <w:marRight w:val="0"/>
      <w:marTop w:val="0"/>
      <w:marBottom w:val="0"/>
      <w:divBdr>
        <w:top w:val="none" w:sz="0" w:space="0" w:color="auto"/>
        <w:left w:val="none" w:sz="0" w:space="0" w:color="auto"/>
        <w:bottom w:val="none" w:sz="0" w:space="0" w:color="auto"/>
        <w:right w:val="none" w:sz="0" w:space="0" w:color="auto"/>
      </w:divBdr>
    </w:div>
    <w:div w:id="1015034811">
      <w:bodyDiv w:val="1"/>
      <w:marLeft w:val="0"/>
      <w:marRight w:val="0"/>
      <w:marTop w:val="0"/>
      <w:marBottom w:val="0"/>
      <w:divBdr>
        <w:top w:val="none" w:sz="0" w:space="0" w:color="auto"/>
        <w:left w:val="none" w:sz="0" w:space="0" w:color="auto"/>
        <w:bottom w:val="none" w:sz="0" w:space="0" w:color="auto"/>
        <w:right w:val="none" w:sz="0" w:space="0" w:color="auto"/>
      </w:divBdr>
    </w:div>
    <w:div w:id="1015185011">
      <w:bodyDiv w:val="1"/>
      <w:marLeft w:val="0"/>
      <w:marRight w:val="0"/>
      <w:marTop w:val="0"/>
      <w:marBottom w:val="0"/>
      <w:divBdr>
        <w:top w:val="none" w:sz="0" w:space="0" w:color="auto"/>
        <w:left w:val="none" w:sz="0" w:space="0" w:color="auto"/>
        <w:bottom w:val="none" w:sz="0" w:space="0" w:color="auto"/>
        <w:right w:val="none" w:sz="0" w:space="0" w:color="auto"/>
      </w:divBdr>
    </w:div>
    <w:div w:id="1015227150">
      <w:bodyDiv w:val="1"/>
      <w:marLeft w:val="0"/>
      <w:marRight w:val="0"/>
      <w:marTop w:val="0"/>
      <w:marBottom w:val="0"/>
      <w:divBdr>
        <w:top w:val="none" w:sz="0" w:space="0" w:color="auto"/>
        <w:left w:val="none" w:sz="0" w:space="0" w:color="auto"/>
        <w:bottom w:val="none" w:sz="0" w:space="0" w:color="auto"/>
        <w:right w:val="none" w:sz="0" w:space="0" w:color="auto"/>
      </w:divBdr>
    </w:div>
    <w:div w:id="1015307981">
      <w:bodyDiv w:val="1"/>
      <w:marLeft w:val="0"/>
      <w:marRight w:val="0"/>
      <w:marTop w:val="0"/>
      <w:marBottom w:val="0"/>
      <w:divBdr>
        <w:top w:val="none" w:sz="0" w:space="0" w:color="auto"/>
        <w:left w:val="none" w:sz="0" w:space="0" w:color="auto"/>
        <w:bottom w:val="none" w:sz="0" w:space="0" w:color="auto"/>
        <w:right w:val="none" w:sz="0" w:space="0" w:color="auto"/>
      </w:divBdr>
    </w:div>
    <w:div w:id="1015379779">
      <w:bodyDiv w:val="1"/>
      <w:marLeft w:val="0"/>
      <w:marRight w:val="0"/>
      <w:marTop w:val="0"/>
      <w:marBottom w:val="0"/>
      <w:divBdr>
        <w:top w:val="none" w:sz="0" w:space="0" w:color="auto"/>
        <w:left w:val="none" w:sz="0" w:space="0" w:color="auto"/>
        <w:bottom w:val="none" w:sz="0" w:space="0" w:color="auto"/>
        <w:right w:val="none" w:sz="0" w:space="0" w:color="auto"/>
      </w:divBdr>
    </w:div>
    <w:div w:id="1015693330">
      <w:bodyDiv w:val="1"/>
      <w:marLeft w:val="0"/>
      <w:marRight w:val="0"/>
      <w:marTop w:val="0"/>
      <w:marBottom w:val="0"/>
      <w:divBdr>
        <w:top w:val="none" w:sz="0" w:space="0" w:color="auto"/>
        <w:left w:val="none" w:sz="0" w:space="0" w:color="auto"/>
        <w:bottom w:val="none" w:sz="0" w:space="0" w:color="auto"/>
        <w:right w:val="none" w:sz="0" w:space="0" w:color="auto"/>
      </w:divBdr>
    </w:div>
    <w:div w:id="1015962959">
      <w:bodyDiv w:val="1"/>
      <w:marLeft w:val="0"/>
      <w:marRight w:val="0"/>
      <w:marTop w:val="0"/>
      <w:marBottom w:val="0"/>
      <w:divBdr>
        <w:top w:val="none" w:sz="0" w:space="0" w:color="auto"/>
        <w:left w:val="none" w:sz="0" w:space="0" w:color="auto"/>
        <w:bottom w:val="none" w:sz="0" w:space="0" w:color="auto"/>
        <w:right w:val="none" w:sz="0" w:space="0" w:color="auto"/>
      </w:divBdr>
    </w:div>
    <w:div w:id="1016081982">
      <w:bodyDiv w:val="1"/>
      <w:marLeft w:val="0"/>
      <w:marRight w:val="0"/>
      <w:marTop w:val="0"/>
      <w:marBottom w:val="0"/>
      <w:divBdr>
        <w:top w:val="none" w:sz="0" w:space="0" w:color="auto"/>
        <w:left w:val="none" w:sz="0" w:space="0" w:color="auto"/>
        <w:bottom w:val="none" w:sz="0" w:space="0" w:color="auto"/>
        <w:right w:val="none" w:sz="0" w:space="0" w:color="auto"/>
      </w:divBdr>
    </w:div>
    <w:div w:id="1016152411">
      <w:bodyDiv w:val="1"/>
      <w:marLeft w:val="0"/>
      <w:marRight w:val="0"/>
      <w:marTop w:val="0"/>
      <w:marBottom w:val="0"/>
      <w:divBdr>
        <w:top w:val="none" w:sz="0" w:space="0" w:color="auto"/>
        <w:left w:val="none" w:sz="0" w:space="0" w:color="auto"/>
        <w:bottom w:val="none" w:sz="0" w:space="0" w:color="auto"/>
        <w:right w:val="none" w:sz="0" w:space="0" w:color="auto"/>
      </w:divBdr>
    </w:div>
    <w:div w:id="1016271676">
      <w:bodyDiv w:val="1"/>
      <w:marLeft w:val="0"/>
      <w:marRight w:val="0"/>
      <w:marTop w:val="0"/>
      <w:marBottom w:val="0"/>
      <w:divBdr>
        <w:top w:val="none" w:sz="0" w:space="0" w:color="auto"/>
        <w:left w:val="none" w:sz="0" w:space="0" w:color="auto"/>
        <w:bottom w:val="none" w:sz="0" w:space="0" w:color="auto"/>
        <w:right w:val="none" w:sz="0" w:space="0" w:color="auto"/>
      </w:divBdr>
    </w:div>
    <w:div w:id="1016424081">
      <w:bodyDiv w:val="1"/>
      <w:marLeft w:val="0"/>
      <w:marRight w:val="0"/>
      <w:marTop w:val="0"/>
      <w:marBottom w:val="0"/>
      <w:divBdr>
        <w:top w:val="none" w:sz="0" w:space="0" w:color="auto"/>
        <w:left w:val="none" w:sz="0" w:space="0" w:color="auto"/>
        <w:bottom w:val="none" w:sz="0" w:space="0" w:color="auto"/>
        <w:right w:val="none" w:sz="0" w:space="0" w:color="auto"/>
      </w:divBdr>
    </w:div>
    <w:div w:id="1016424908">
      <w:bodyDiv w:val="1"/>
      <w:marLeft w:val="0"/>
      <w:marRight w:val="0"/>
      <w:marTop w:val="0"/>
      <w:marBottom w:val="0"/>
      <w:divBdr>
        <w:top w:val="none" w:sz="0" w:space="0" w:color="auto"/>
        <w:left w:val="none" w:sz="0" w:space="0" w:color="auto"/>
        <w:bottom w:val="none" w:sz="0" w:space="0" w:color="auto"/>
        <w:right w:val="none" w:sz="0" w:space="0" w:color="auto"/>
      </w:divBdr>
    </w:div>
    <w:div w:id="1016734038">
      <w:bodyDiv w:val="1"/>
      <w:marLeft w:val="0"/>
      <w:marRight w:val="0"/>
      <w:marTop w:val="0"/>
      <w:marBottom w:val="0"/>
      <w:divBdr>
        <w:top w:val="none" w:sz="0" w:space="0" w:color="auto"/>
        <w:left w:val="none" w:sz="0" w:space="0" w:color="auto"/>
        <w:bottom w:val="none" w:sz="0" w:space="0" w:color="auto"/>
        <w:right w:val="none" w:sz="0" w:space="0" w:color="auto"/>
      </w:divBdr>
    </w:div>
    <w:div w:id="1016887156">
      <w:bodyDiv w:val="1"/>
      <w:marLeft w:val="0"/>
      <w:marRight w:val="0"/>
      <w:marTop w:val="0"/>
      <w:marBottom w:val="0"/>
      <w:divBdr>
        <w:top w:val="none" w:sz="0" w:space="0" w:color="auto"/>
        <w:left w:val="none" w:sz="0" w:space="0" w:color="auto"/>
        <w:bottom w:val="none" w:sz="0" w:space="0" w:color="auto"/>
        <w:right w:val="none" w:sz="0" w:space="0" w:color="auto"/>
      </w:divBdr>
    </w:div>
    <w:div w:id="1017005116">
      <w:bodyDiv w:val="1"/>
      <w:marLeft w:val="0"/>
      <w:marRight w:val="0"/>
      <w:marTop w:val="0"/>
      <w:marBottom w:val="0"/>
      <w:divBdr>
        <w:top w:val="none" w:sz="0" w:space="0" w:color="auto"/>
        <w:left w:val="none" w:sz="0" w:space="0" w:color="auto"/>
        <w:bottom w:val="none" w:sz="0" w:space="0" w:color="auto"/>
        <w:right w:val="none" w:sz="0" w:space="0" w:color="auto"/>
      </w:divBdr>
    </w:div>
    <w:div w:id="1017388207">
      <w:bodyDiv w:val="1"/>
      <w:marLeft w:val="0"/>
      <w:marRight w:val="0"/>
      <w:marTop w:val="0"/>
      <w:marBottom w:val="0"/>
      <w:divBdr>
        <w:top w:val="none" w:sz="0" w:space="0" w:color="auto"/>
        <w:left w:val="none" w:sz="0" w:space="0" w:color="auto"/>
        <w:bottom w:val="none" w:sz="0" w:space="0" w:color="auto"/>
        <w:right w:val="none" w:sz="0" w:space="0" w:color="auto"/>
      </w:divBdr>
    </w:div>
    <w:div w:id="1017539451">
      <w:bodyDiv w:val="1"/>
      <w:marLeft w:val="0"/>
      <w:marRight w:val="0"/>
      <w:marTop w:val="0"/>
      <w:marBottom w:val="0"/>
      <w:divBdr>
        <w:top w:val="none" w:sz="0" w:space="0" w:color="auto"/>
        <w:left w:val="none" w:sz="0" w:space="0" w:color="auto"/>
        <w:bottom w:val="none" w:sz="0" w:space="0" w:color="auto"/>
        <w:right w:val="none" w:sz="0" w:space="0" w:color="auto"/>
      </w:divBdr>
    </w:div>
    <w:div w:id="1017582441">
      <w:bodyDiv w:val="1"/>
      <w:marLeft w:val="0"/>
      <w:marRight w:val="0"/>
      <w:marTop w:val="0"/>
      <w:marBottom w:val="0"/>
      <w:divBdr>
        <w:top w:val="none" w:sz="0" w:space="0" w:color="auto"/>
        <w:left w:val="none" w:sz="0" w:space="0" w:color="auto"/>
        <w:bottom w:val="none" w:sz="0" w:space="0" w:color="auto"/>
        <w:right w:val="none" w:sz="0" w:space="0" w:color="auto"/>
      </w:divBdr>
    </w:div>
    <w:div w:id="1017928461">
      <w:bodyDiv w:val="1"/>
      <w:marLeft w:val="0"/>
      <w:marRight w:val="0"/>
      <w:marTop w:val="0"/>
      <w:marBottom w:val="0"/>
      <w:divBdr>
        <w:top w:val="none" w:sz="0" w:space="0" w:color="auto"/>
        <w:left w:val="none" w:sz="0" w:space="0" w:color="auto"/>
        <w:bottom w:val="none" w:sz="0" w:space="0" w:color="auto"/>
        <w:right w:val="none" w:sz="0" w:space="0" w:color="auto"/>
      </w:divBdr>
    </w:div>
    <w:div w:id="1018196013">
      <w:bodyDiv w:val="1"/>
      <w:marLeft w:val="0"/>
      <w:marRight w:val="0"/>
      <w:marTop w:val="0"/>
      <w:marBottom w:val="0"/>
      <w:divBdr>
        <w:top w:val="none" w:sz="0" w:space="0" w:color="auto"/>
        <w:left w:val="none" w:sz="0" w:space="0" w:color="auto"/>
        <w:bottom w:val="none" w:sz="0" w:space="0" w:color="auto"/>
        <w:right w:val="none" w:sz="0" w:space="0" w:color="auto"/>
      </w:divBdr>
    </w:div>
    <w:div w:id="1018459036">
      <w:bodyDiv w:val="1"/>
      <w:marLeft w:val="0"/>
      <w:marRight w:val="0"/>
      <w:marTop w:val="0"/>
      <w:marBottom w:val="0"/>
      <w:divBdr>
        <w:top w:val="none" w:sz="0" w:space="0" w:color="auto"/>
        <w:left w:val="none" w:sz="0" w:space="0" w:color="auto"/>
        <w:bottom w:val="none" w:sz="0" w:space="0" w:color="auto"/>
        <w:right w:val="none" w:sz="0" w:space="0" w:color="auto"/>
      </w:divBdr>
    </w:div>
    <w:div w:id="1018628468">
      <w:bodyDiv w:val="1"/>
      <w:marLeft w:val="0"/>
      <w:marRight w:val="0"/>
      <w:marTop w:val="0"/>
      <w:marBottom w:val="0"/>
      <w:divBdr>
        <w:top w:val="none" w:sz="0" w:space="0" w:color="auto"/>
        <w:left w:val="none" w:sz="0" w:space="0" w:color="auto"/>
        <w:bottom w:val="none" w:sz="0" w:space="0" w:color="auto"/>
        <w:right w:val="none" w:sz="0" w:space="0" w:color="auto"/>
      </w:divBdr>
    </w:div>
    <w:div w:id="1018851448">
      <w:bodyDiv w:val="1"/>
      <w:marLeft w:val="0"/>
      <w:marRight w:val="0"/>
      <w:marTop w:val="0"/>
      <w:marBottom w:val="0"/>
      <w:divBdr>
        <w:top w:val="none" w:sz="0" w:space="0" w:color="auto"/>
        <w:left w:val="none" w:sz="0" w:space="0" w:color="auto"/>
        <w:bottom w:val="none" w:sz="0" w:space="0" w:color="auto"/>
        <w:right w:val="none" w:sz="0" w:space="0" w:color="auto"/>
      </w:divBdr>
    </w:div>
    <w:div w:id="1018895876">
      <w:bodyDiv w:val="1"/>
      <w:marLeft w:val="0"/>
      <w:marRight w:val="0"/>
      <w:marTop w:val="0"/>
      <w:marBottom w:val="0"/>
      <w:divBdr>
        <w:top w:val="none" w:sz="0" w:space="0" w:color="auto"/>
        <w:left w:val="none" w:sz="0" w:space="0" w:color="auto"/>
        <w:bottom w:val="none" w:sz="0" w:space="0" w:color="auto"/>
        <w:right w:val="none" w:sz="0" w:space="0" w:color="auto"/>
      </w:divBdr>
    </w:div>
    <w:div w:id="1019504311">
      <w:bodyDiv w:val="1"/>
      <w:marLeft w:val="0"/>
      <w:marRight w:val="0"/>
      <w:marTop w:val="0"/>
      <w:marBottom w:val="0"/>
      <w:divBdr>
        <w:top w:val="none" w:sz="0" w:space="0" w:color="auto"/>
        <w:left w:val="none" w:sz="0" w:space="0" w:color="auto"/>
        <w:bottom w:val="none" w:sz="0" w:space="0" w:color="auto"/>
        <w:right w:val="none" w:sz="0" w:space="0" w:color="auto"/>
      </w:divBdr>
    </w:div>
    <w:div w:id="1019510063">
      <w:bodyDiv w:val="1"/>
      <w:marLeft w:val="0"/>
      <w:marRight w:val="0"/>
      <w:marTop w:val="0"/>
      <w:marBottom w:val="0"/>
      <w:divBdr>
        <w:top w:val="none" w:sz="0" w:space="0" w:color="auto"/>
        <w:left w:val="none" w:sz="0" w:space="0" w:color="auto"/>
        <w:bottom w:val="none" w:sz="0" w:space="0" w:color="auto"/>
        <w:right w:val="none" w:sz="0" w:space="0" w:color="auto"/>
      </w:divBdr>
    </w:div>
    <w:div w:id="1019548367">
      <w:bodyDiv w:val="1"/>
      <w:marLeft w:val="0"/>
      <w:marRight w:val="0"/>
      <w:marTop w:val="0"/>
      <w:marBottom w:val="0"/>
      <w:divBdr>
        <w:top w:val="none" w:sz="0" w:space="0" w:color="auto"/>
        <w:left w:val="none" w:sz="0" w:space="0" w:color="auto"/>
        <w:bottom w:val="none" w:sz="0" w:space="0" w:color="auto"/>
        <w:right w:val="none" w:sz="0" w:space="0" w:color="auto"/>
      </w:divBdr>
    </w:div>
    <w:div w:id="1019624869">
      <w:bodyDiv w:val="1"/>
      <w:marLeft w:val="0"/>
      <w:marRight w:val="0"/>
      <w:marTop w:val="0"/>
      <w:marBottom w:val="0"/>
      <w:divBdr>
        <w:top w:val="none" w:sz="0" w:space="0" w:color="auto"/>
        <w:left w:val="none" w:sz="0" w:space="0" w:color="auto"/>
        <w:bottom w:val="none" w:sz="0" w:space="0" w:color="auto"/>
        <w:right w:val="none" w:sz="0" w:space="0" w:color="auto"/>
      </w:divBdr>
    </w:div>
    <w:div w:id="1019700426">
      <w:bodyDiv w:val="1"/>
      <w:marLeft w:val="0"/>
      <w:marRight w:val="0"/>
      <w:marTop w:val="0"/>
      <w:marBottom w:val="0"/>
      <w:divBdr>
        <w:top w:val="none" w:sz="0" w:space="0" w:color="auto"/>
        <w:left w:val="none" w:sz="0" w:space="0" w:color="auto"/>
        <w:bottom w:val="none" w:sz="0" w:space="0" w:color="auto"/>
        <w:right w:val="none" w:sz="0" w:space="0" w:color="auto"/>
      </w:divBdr>
    </w:div>
    <w:div w:id="1020011866">
      <w:bodyDiv w:val="1"/>
      <w:marLeft w:val="0"/>
      <w:marRight w:val="0"/>
      <w:marTop w:val="0"/>
      <w:marBottom w:val="0"/>
      <w:divBdr>
        <w:top w:val="none" w:sz="0" w:space="0" w:color="auto"/>
        <w:left w:val="none" w:sz="0" w:space="0" w:color="auto"/>
        <w:bottom w:val="none" w:sz="0" w:space="0" w:color="auto"/>
        <w:right w:val="none" w:sz="0" w:space="0" w:color="auto"/>
      </w:divBdr>
    </w:div>
    <w:div w:id="1020081726">
      <w:bodyDiv w:val="1"/>
      <w:marLeft w:val="0"/>
      <w:marRight w:val="0"/>
      <w:marTop w:val="0"/>
      <w:marBottom w:val="0"/>
      <w:divBdr>
        <w:top w:val="none" w:sz="0" w:space="0" w:color="auto"/>
        <w:left w:val="none" w:sz="0" w:space="0" w:color="auto"/>
        <w:bottom w:val="none" w:sz="0" w:space="0" w:color="auto"/>
        <w:right w:val="none" w:sz="0" w:space="0" w:color="auto"/>
      </w:divBdr>
    </w:div>
    <w:div w:id="1020397299">
      <w:bodyDiv w:val="1"/>
      <w:marLeft w:val="0"/>
      <w:marRight w:val="0"/>
      <w:marTop w:val="0"/>
      <w:marBottom w:val="0"/>
      <w:divBdr>
        <w:top w:val="none" w:sz="0" w:space="0" w:color="auto"/>
        <w:left w:val="none" w:sz="0" w:space="0" w:color="auto"/>
        <w:bottom w:val="none" w:sz="0" w:space="0" w:color="auto"/>
        <w:right w:val="none" w:sz="0" w:space="0" w:color="auto"/>
      </w:divBdr>
    </w:div>
    <w:div w:id="1020426714">
      <w:bodyDiv w:val="1"/>
      <w:marLeft w:val="0"/>
      <w:marRight w:val="0"/>
      <w:marTop w:val="0"/>
      <w:marBottom w:val="0"/>
      <w:divBdr>
        <w:top w:val="none" w:sz="0" w:space="0" w:color="auto"/>
        <w:left w:val="none" w:sz="0" w:space="0" w:color="auto"/>
        <w:bottom w:val="none" w:sz="0" w:space="0" w:color="auto"/>
        <w:right w:val="none" w:sz="0" w:space="0" w:color="auto"/>
      </w:divBdr>
    </w:div>
    <w:div w:id="1020427094">
      <w:bodyDiv w:val="1"/>
      <w:marLeft w:val="0"/>
      <w:marRight w:val="0"/>
      <w:marTop w:val="0"/>
      <w:marBottom w:val="0"/>
      <w:divBdr>
        <w:top w:val="none" w:sz="0" w:space="0" w:color="auto"/>
        <w:left w:val="none" w:sz="0" w:space="0" w:color="auto"/>
        <w:bottom w:val="none" w:sz="0" w:space="0" w:color="auto"/>
        <w:right w:val="none" w:sz="0" w:space="0" w:color="auto"/>
      </w:divBdr>
    </w:div>
    <w:div w:id="1021007579">
      <w:bodyDiv w:val="1"/>
      <w:marLeft w:val="0"/>
      <w:marRight w:val="0"/>
      <w:marTop w:val="0"/>
      <w:marBottom w:val="0"/>
      <w:divBdr>
        <w:top w:val="none" w:sz="0" w:space="0" w:color="auto"/>
        <w:left w:val="none" w:sz="0" w:space="0" w:color="auto"/>
        <w:bottom w:val="none" w:sz="0" w:space="0" w:color="auto"/>
        <w:right w:val="none" w:sz="0" w:space="0" w:color="auto"/>
      </w:divBdr>
    </w:div>
    <w:div w:id="1021126100">
      <w:bodyDiv w:val="1"/>
      <w:marLeft w:val="0"/>
      <w:marRight w:val="0"/>
      <w:marTop w:val="0"/>
      <w:marBottom w:val="0"/>
      <w:divBdr>
        <w:top w:val="none" w:sz="0" w:space="0" w:color="auto"/>
        <w:left w:val="none" w:sz="0" w:space="0" w:color="auto"/>
        <w:bottom w:val="none" w:sz="0" w:space="0" w:color="auto"/>
        <w:right w:val="none" w:sz="0" w:space="0" w:color="auto"/>
      </w:divBdr>
    </w:div>
    <w:div w:id="1021199440">
      <w:bodyDiv w:val="1"/>
      <w:marLeft w:val="0"/>
      <w:marRight w:val="0"/>
      <w:marTop w:val="0"/>
      <w:marBottom w:val="0"/>
      <w:divBdr>
        <w:top w:val="none" w:sz="0" w:space="0" w:color="auto"/>
        <w:left w:val="none" w:sz="0" w:space="0" w:color="auto"/>
        <w:bottom w:val="none" w:sz="0" w:space="0" w:color="auto"/>
        <w:right w:val="none" w:sz="0" w:space="0" w:color="auto"/>
      </w:divBdr>
    </w:div>
    <w:div w:id="1021204218">
      <w:bodyDiv w:val="1"/>
      <w:marLeft w:val="0"/>
      <w:marRight w:val="0"/>
      <w:marTop w:val="0"/>
      <w:marBottom w:val="0"/>
      <w:divBdr>
        <w:top w:val="none" w:sz="0" w:space="0" w:color="auto"/>
        <w:left w:val="none" w:sz="0" w:space="0" w:color="auto"/>
        <w:bottom w:val="none" w:sz="0" w:space="0" w:color="auto"/>
        <w:right w:val="none" w:sz="0" w:space="0" w:color="auto"/>
      </w:divBdr>
    </w:div>
    <w:div w:id="1021319666">
      <w:bodyDiv w:val="1"/>
      <w:marLeft w:val="0"/>
      <w:marRight w:val="0"/>
      <w:marTop w:val="0"/>
      <w:marBottom w:val="0"/>
      <w:divBdr>
        <w:top w:val="none" w:sz="0" w:space="0" w:color="auto"/>
        <w:left w:val="none" w:sz="0" w:space="0" w:color="auto"/>
        <w:bottom w:val="none" w:sz="0" w:space="0" w:color="auto"/>
        <w:right w:val="none" w:sz="0" w:space="0" w:color="auto"/>
      </w:divBdr>
    </w:div>
    <w:div w:id="1021475375">
      <w:bodyDiv w:val="1"/>
      <w:marLeft w:val="0"/>
      <w:marRight w:val="0"/>
      <w:marTop w:val="0"/>
      <w:marBottom w:val="0"/>
      <w:divBdr>
        <w:top w:val="none" w:sz="0" w:space="0" w:color="auto"/>
        <w:left w:val="none" w:sz="0" w:space="0" w:color="auto"/>
        <w:bottom w:val="none" w:sz="0" w:space="0" w:color="auto"/>
        <w:right w:val="none" w:sz="0" w:space="0" w:color="auto"/>
      </w:divBdr>
    </w:div>
    <w:div w:id="1021510428">
      <w:bodyDiv w:val="1"/>
      <w:marLeft w:val="0"/>
      <w:marRight w:val="0"/>
      <w:marTop w:val="0"/>
      <w:marBottom w:val="0"/>
      <w:divBdr>
        <w:top w:val="none" w:sz="0" w:space="0" w:color="auto"/>
        <w:left w:val="none" w:sz="0" w:space="0" w:color="auto"/>
        <w:bottom w:val="none" w:sz="0" w:space="0" w:color="auto"/>
        <w:right w:val="none" w:sz="0" w:space="0" w:color="auto"/>
      </w:divBdr>
    </w:div>
    <w:div w:id="1021736189">
      <w:bodyDiv w:val="1"/>
      <w:marLeft w:val="0"/>
      <w:marRight w:val="0"/>
      <w:marTop w:val="0"/>
      <w:marBottom w:val="0"/>
      <w:divBdr>
        <w:top w:val="none" w:sz="0" w:space="0" w:color="auto"/>
        <w:left w:val="none" w:sz="0" w:space="0" w:color="auto"/>
        <w:bottom w:val="none" w:sz="0" w:space="0" w:color="auto"/>
        <w:right w:val="none" w:sz="0" w:space="0" w:color="auto"/>
      </w:divBdr>
    </w:div>
    <w:div w:id="1022979820">
      <w:bodyDiv w:val="1"/>
      <w:marLeft w:val="0"/>
      <w:marRight w:val="0"/>
      <w:marTop w:val="0"/>
      <w:marBottom w:val="0"/>
      <w:divBdr>
        <w:top w:val="none" w:sz="0" w:space="0" w:color="auto"/>
        <w:left w:val="none" w:sz="0" w:space="0" w:color="auto"/>
        <w:bottom w:val="none" w:sz="0" w:space="0" w:color="auto"/>
        <w:right w:val="none" w:sz="0" w:space="0" w:color="auto"/>
      </w:divBdr>
    </w:div>
    <w:div w:id="1023088611">
      <w:bodyDiv w:val="1"/>
      <w:marLeft w:val="0"/>
      <w:marRight w:val="0"/>
      <w:marTop w:val="0"/>
      <w:marBottom w:val="0"/>
      <w:divBdr>
        <w:top w:val="none" w:sz="0" w:space="0" w:color="auto"/>
        <w:left w:val="none" w:sz="0" w:space="0" w:color="auto"/>
        <w:bottom w:val="none" w:sz="0" w:space="0" w:color="auto"/>
        <w:right w:val="none" w:sz="0" w:space="0" w:color="auto"/>
      </w:divBdr>
    </w:div>
    <w:div w:id="1023092189">
      <w:bodyDiv w:val="1"/>
      <w:marLeft w:val="0"/>
      <w:marRight w:val="0"/>
      <w:marTop w:val="0"/>
      <w:marBottom w:val="0"/>
      <w:divBdr>
        <w:top w:val="none" w:sz="0" w:space="0" w:color="auto"/>
        <w:left w:val="none" w:sz="0" w:space="0" w:color="auto"/>
        <w:bottom w:val="none" w:sz="0" w:space="0" w:color="auto"/>
        <w:right w:val="none" w:sz="0" w:space="0" w:color="auto"/>
      </w:divBdr>
    </w:div>
    <w:div w:id="1023165737">
      <w:bodyDiv w:val="1"/>
      <w:marLeft w:val="0"/>
      <w:marRight w:val="0"/>
      <w:marTop w:val="0"/>
      <w:marBottom w:val="0"/>
      <w:divBdr>
        <w:top w:val="none" w:sz="0" w:space="0" w:color="auto"/>
        <w:left w:val="none" w:sz="0" w:space="0" w:color="auto"/>
        <w:bottom w:val="none" w:sz="0" w:space="0" w:color="auto"/>
        <w:right w:val="none" w:sz="0" w:space="0" w:color="auto"/>
      </w:divBdr>
    </w:div>
    <w:div w:id="1023172931">
      <w:bodyDiv w:val="1"/>
      <w:marLeft w:val="0"/>
      <w:marRight w:val="0"/>
      <w:marTop w:val="0"/>
      <w:marBottom w:val="0"/>
      <w:divBdr>
        <w:top w:val="none" w:sz="0" w:space="0" w:color="auto"/>
        <w:left w:val="none" w:sz="0" w:space="0" w:color="auto"/>
        <w:bottom w:val="none" w:sz="0" w:space="0" w:color="auto"/>
        <w:right w:val="none" w:sz="0" w:space="0" w:color="auto"/>
      </w:divBdr>
    </w:div>
    <w:div w:id="1023287153">
      <w:bodyDiv w:val="1"/>
      <w:marLeft w:val="0"/>
      <w:marRight w:val="0"/>
      <w:marTop w:val="0"/>
      <w:marBottom w:val="0"/>
      <w:divBdr>
        <w:top w:val="none" w:sz="0" w:space="0" w:color="auto"/>
        <w:left w:val="none" w:sz="0" w:space="0" w:color="auto"/>
        <w:bottom w:val="none" w:sz="0" w:space="0" w:color="auto"/>
        <w:right w:val="none" w:sz="0" w:space="0" w:color="auto"/>
      </w:divBdr>
    </w:div>
    <w:div w:id="1023364213">
      <w:bodyDiv w:val="1"/>
      <w:marLeft w:val="0"/>
      <w:marRight w:val="0"/>
      <w:marTop w:val="0"/>
      <w:marBottom w:val="0"/>
      <w:divBdr>
        <w:top w:val="none" w:sz="0" w:space="0" w:color="auto"/>
        <w:left w:val="none" w:sz="0" w:space="0" w:color="auto"/>
        <w:bottom w:val="none" w:sz="0" w:space="0" w:color="auto"/>
        <w:right w:val="none" w:sz="0" w:space="0" w:color="auto"/>
      </w:divBdr>
    </w:div>
    <w:div w:id="1023825585">
      <w:bodyDiv w:val="1"/>
      <w:marLeft w:val="0"/>
      <w:marRight w:val="0"/>
      <w:marTop w:val="0"/>
      <w:marBottom w:val="0"/>
      <w:divBdr>
        <w:top w:val="none" w:sz="0" w:space="0" w:color="auto"/>
        <w:left w:val="none" w:sz="0" w:space="0" w:color="auto"/>
        <w:bottom w:val="none" w:sz="0" w:space="0" w:color="auto"/>
        <w:right w:val="none" w:sz="0" w:space="0" w:color="auto"/>
      </w:divBdr>
    </w:div>
    <w:div w:id="1024089419">
      <w:bodyDiv w:val="1"/>
      <w:marLeft w:val="0"/>
      <w:marRight w:val="0"/>
      <w:marTop w:val="0"/>
      <w:marBottom w:val="0"/>
      <w:divBdr>
        <w:top w:val="none" w:sz="0" w:space="0" w:color="auto"/>
        <w:left w:val="none" w:sz="0" w:space="0" w:color="auto"/>
        <w:bottom w:val="none" w:sz="0" w:space="0" w:color="auto"/>
        <w:right w:val="none" w:sz="0" w:space="0" w:color="auto"/>
      </w:divBdr>
    </w:div>
    <w:div w:id="1024134254">
      <w:bodyDiv w:val="1"/>
      <w:marLeft w:val="0"/>
      <w:marRight w:val="0"/>
      <w:marTop w:val="0"/>
      <w:marBottom w:val="0"/>
      <w:divBdr>
        <w:top w:val="none" w:sz="0" w:space="0" w:color="auto"/>
        <w:left w:val="none" w:sz="0" w:space="0" w:color="auto"/>
        <w:bottom w:val="none" w:sz="0" w:space="0" w:color="auto"/>
        <w:right w:val="none" w:sz="0" w:space="0" w:color="auto"/>
      </w:divBdr>
    </w:div>
    <w:div w:id="1024137900">
      <w:bodyDiv w:val="1"/>
      <w:marLeft w:val="0"/>
      <w:marRight w:val="0"/>
      <w:marTop w:val="0"/>
      <w:marBottom w:val="0"/>
      <w:divBdr>
        <w:top w:val="none" w:sz="0" w:space="0" w:color="auto"/>
        <w:left w:val="none" w:sz="0" w:space="0" w:color="auto"/>
        <w:bottom w:val="none" w:sz="0" w:space="0" w:color="auto"/>
        <w:right w:val="none" w:sz="0" w:space="0" w:color="auto"/>
      </w:divBdr>
    </w:div>
    <w:div w:id="1024290542">
      <w:bodyDiv w:val="1"/>
      <w:marLeft w:val="0"/>
      <w:marRight w:val="0"/>
      <w:marTop w:val="0"/>
      <w:marBottom w:val="0"/>
      <w:divBdr>
        <w:top w:val="none" w:sz="0" w:space="0" w:color="auto"/>
        <w:left w:val="none" w:sz="0" w:space="0" w:color="auto"/>
        <w:bottom w:val="none" w:sz="0" w:space="0" w:color="auto"/>
        <w:right w:val="none" w:sz="0" w:space="0" w:color="auto"/>
      </w:divBdr>
    </w:div>
    <w:div w:id="1024359782">
      <w:bodyDiv w:val="1"/>
      <w:marLeft w:val="0"/>
      <w:marRight w:val="0"/>
      <w:marTop w:val="0"/>
      <w:marBottom w:val="0"/>
      <w:divBdr>
        <w:top w:val="none" w:sz="0" w:space="0" w:color="auto"/>
        <w:left w:val="none" w:sz="0" w:space="0" w:color="auto"/>
        <w:bottom w:val="none" w:sz="0" w:space="0" w:color="auto"/>
        <w:right w:val="none" w:sz="0" w:space="0" w:color="auto"/>
      </w:divBdr>
    </w:div>
    <w:div w:id="1024596282">
      <w:bodyDiv w:val="1"/>
      <w:marLeft w:val="0"/>
      <w:marRight w:val="0"/>
      <w:marTop w:val="0"/>
      <w:marBottom w:val="0"/>
      <w:divBdr>
        <w:top w:val="none" w:sz="0" w:space="0" w:color="auto"/>
        <w:left w:val="none" w:sz="0" w:space="0" w:color="auto"/>
        <w:bottom w:val="none" w:sz="0" w:space="0" w:color="auto"/>
        <w:right w:val="none" w:sz="0" w:space="0" w:color="auto"/>
      </w:divBdr>
    </w:div>
    <w:div w:id="1024599501">
      <w:bodyDiv w:val="1"/>
      <w:marLeft w:val="0"/>
      <w:marRight w:val="0"/>
      <w:marTop w:val="0"/>
      <w:marBottom w:val="0"/>
      <w:divBdr>
        <w:top w:val="none" w:sz="0" w:space="0" w:color="auto"/>
        <w:left w:val="none" w:sz="0" w:space="0" w:color="auto"/>
        <w:bottom w:val="none" w:sz="0" w:space="0" w:color="auto"/>
        <w:right w:val="none" w:sz="0" w:space="0" w:color="auto"/>
      </w:divBdr>
    </w:div>
    <w:div w:id="1024791386">
      <w:bodyDiv w:val="1"/>
      <w:marLeft w:val="0"/>
      <w:marRight w:val="0"/>
      <w:marTop w:val="0"/>
      <w:marBottom w:val="0"/>
      <w:divBdr>
        <w:top w:val="none" w:sz="0" w:space="0" w:color="auto"/>
        <w:left w:val="none" w:sz="0" w:space="0" w:color="auto"/>
        <w:bottom w:val="none" w:sz="0" w:space="0" w:color="auto"/>
        <w:right w:val="none" w:sz="0" w:space="0" w:color="auto"/>
      </w:divBdr>
    </w:div>
    <w:div w:id="1026294398">
      <w:bodyDiv w:val="1"/>
      <w:marLeft w:val="0"/>
      <w:marRight w:val="0"/>
      <w:marTop w:val="0"/>
      <w:marBottom w:val="0"/>
      <w:divBdr>
        <w:top w:val="none" w:sz="0" w:space="0" w:color="auto"/>
        <w:left w:val="none" w:sz="0" w:space="0" w:color="auto"/>
        <w:bottom w:val="none" w:sz="0" w:space="0" w:color="auto"/>
        <w:right w:val="none" w:sz="0" w:space="0" w:color="auto"/>
      </w:divBdr>
    </w:div>
    <w:div w:id="1026326273">
      <w:bodyDiv w:val="1"/>
      <w:marLeft w:val="0"/>
      <w:marRight w:val="0"/>
      <w:marTop w:val="0"/>
      <w:marBottom w:val="0"/>
      <w:divBdr>
        <w:top w:val="none" w:sz="0" w:space="0" w:color="auto"/>
        <w:left w:val="none" w:sz="0" w:space="0" w:color="auto"/>
        <w:bottom w:val="none" w:sz="0" w:space="0" w:color="auto"/>
        <w:right w:val="none" w:sz="0" w:space="0" w:color="auto"/>
      </w:divBdr>
    </w:div>
    <w:div w:id="1026640333">
      <w:bodyDiv w:val="1"/>
      <w:marLeft w:val="0"/>
      <w:marRight w:val="0"/>
      <w:marTop w:val="0"/>
      <w:marBottom w:val="0"/>
      <w:divBdr>
        <w:top w:val="none" w:sz="0" w:space="0" w:color="auto"/>
        <w:left w:val="none" w:sz="0" w:space="0" w:color="auto"/>
        <w:bottom w:val="none" w:sz="0" w:space="0" w:color="auto"/>
        <w:right w:val="none" w:sz="0" w:space="0" w:color="auto"/>
      </w:divBdr>
    </w:div>
    <w:div w:id="1026906502">
      <w:bodyDiv w:val="1"/>
      <w:marLeft w:val="0"/>
      <w:marRight w:val="0"/>
      <w:marTop w:val="0"/>
      <w:marBottom w:val="0"/>
      <w:divBdr>
        <w:top w:val="none" w:sz="0" w:space="0" w:color="auto"/>
        <w:left w:val="none" w:sz="0" w:space="0" w:color="auto"/>
        <w:bottom w:val="none" w:sz="0" w:space="0" w:color="auto"/>
        <w:right w:val="none" w:sz="0" w:space="0" w:color="auto"/>
      </w:divBdr>
    </w:div>
    <w:div w:id="1027024717">
      <w:bodyDiv w:val="1"/>
      <w:marLeft w:val="0"/>
      <w:marRight w:val="0"/>
      <w:marTop w:val="0"/>
      <w:marBottom w:val="0"/>
      <w:divBdr>
        <w:top w:val="none" w:sz="0" w:space="0" w:color="auto"/>
        <w:left w:val="none" w:sz="0" w:space="0" w:color="auto"/>
        <w:bottom w:val="none" w:sz="0" w:space="0" w:color="auto"/>
        <w:right w:val="none" w:sz="0" w:space="0" w:color="auto"/>
      </w:divBdr>
    </w:div>
    <w:div w:id="1027294493">
      <w:bodyDiv w:val="1"/>
      <w:marLeft w:val="0"/>
      <w:marRight w:val="0"/>
      <w:marTop w:val="0"/>
      <w:marBottom w:val="0"/>
      <w:divBdr>
        <w:top w:val="none" w:sz="0" w:space="0" w:color="auto"/>
        <w:left w:val="none" w:sz="0" w:space="0" w:color="auto"/>
        <w:bottom w:val="none" w:sz="0" w:space="0" w:color="auto"/>
        <w:right w:val="none" w:sz="0" w:space="0" w:color="auto"/>
      </w:divBdr>
    </w:div>
    <w:div w:id="1027560235">
      <w:bodyDiv w:val="1"/>
      <w:marLeft w:val="0"/>
      <w:marRight w:val="0"/>
      <w:marTop w:val="0"/>
      <w:marBottom w:val="0"/>
      <w:divBdr>
        <w:top w:val="none" w:sz="0" w:space="0" w:color="auto"/>
        <w:left w:val="none" w:sz="0" w:space="0" w:color="auto"/>
        <w:bottom w:val="none" w:sz="0" w:space="0" w:color="auto"/>
        <w:right w:val="none" w:sz="0" w:space="0" w:color="auto"/>
      </w:divBdr>
    </w:div>
    <w:div w:id="1027754578">
      <w:bodyDiv w:val="1"/>
      <w:marLeft w:val="0"/>
      <w:marRight w:val="0"/>
      <w:marTop w:val="0"/>
      <w:marBottom w:val="0"/>
      <w:divBdr>
        <w:top w:val="none" w:sz="0" w:space="0" w:color="auto"/>
        <w:left w:val="none" w:sz="0" w:space="0" w:color="auto"/>
        <w:bottom w:val="none" w:sz="0" w:space="0" w:color="auto"/>
        <w:right w:val="none" w:sz="0" w:space="0" w:color="auto"/>
      </w:divBdr>
    </w:div>
    <w:div w:id="1027946187">
      <w:bodyDiv w:val="1"/>
      <w:marLeft w:val="0"/>
      <w:marRight w:val="0"/>
      <w:marTop w:val="0"/>
      <w:marBottom w:val="0"/>
      <w:divBdr>
        <w:top w:val="none" w:sz="0" w:space="0" w:color="auto"/>
        <w:left w:val="none" w:sz="0" w:space="0" w:color="auto"/>
        <w:bottom w:val="none" w:sz="0" w:space="0" w:color="auto"/>
        <w:right w:val="none" w:sz="0" w:space="0" w:color="auto"/>
      </w:divBdr>
    </w:div>
    <w:div w:id="1028022497">
      <w:bodyDiv w:val="1"/>
      <w:marLeft w:val="0"/>
      <w:marRight w:val="0"/>
      <w:marTop w:val="0"/>
      <w:marBottom w:val="0"/>
      <w:divBdr>
        <w:top w:val="none" w:sz="0" w:space="0" w:color="auto"/>
        <w:left w:val="none" w:sz="0" w:space="0" w:color="auto"/>
        <w:bottom w:val="none" w:sz="0" w:space="0" w:color="auto"/>
        <w:right w:val="none" w:sz="0" w:space="0" w:color="auto"/>
      </w:divBdr>
    </w:div>
    <w:div w:id="1028411471">
      <w:bodyDiv w:val="1"/>
      <w:marLeft w:val="0"/>
      <w:marRight w:val="0"/>
      <w:marTop w:val="0"/>
      <w:marBottom w:val="0"/>
      <w:divBdr>
        <w:top w:val="none" w:sz="0" w:space="0" w:color="auto"/>
        <w:left w:val="none" w:sz="0" w:space="0" w:color="auto"/>
        <w:bottom w:val="none" w:sz="0" w:space="0" w:color="auto"/>
        <w:right w:val="none" w:sz="0" w:space="0" w:color="auto"/>
      </w:divBdr>
    </w:div>
    <w:div w:id="1028601582">
      <w:bodyDiv w:val="1"/>
      <w:marLeft w:val="0"/>
      <w:marRight w:val="0"/>
      <w:marTop w:val="0"/>
      <w:marBottom w:val="0"/>
      <w:divBdr>
        <w:top w:val="none" w:sz="0" w:space="0" w:color="auto"/>
        <w:left w:val="none" w:sz="0" w:space="0" w:color="auto"/>
        <w:bottom w:val="none" w:sz="0" w:space="0" w:color="auto"/>
        <w:right w:val="none" w:sz="0" w:space="0" w:color="auto"/>
      </w:divBdr>
    </w:div>
    <w:div w:id="1028720456">
      <w:bodyDiv w:val="1"/>
      <w:marLeft w:val="0"/>
      <w:marRight w:val="0"/>
      <w:marTop w:val="0"/>
      <w:marBottom w:val="0"/>
      <w:divBdr>
        <w:top w:val="none" w:sz="0" w:space="0" w:color="auto"/>
        <w:left w:val="none" w:sz="0" w:space="0" w:color="auto"/>
        <w:bottom w:val="none" w:sz="0" w:space="0" w:color="auto"/>
        <w:right w:val="none" w:sz="0" w:space="0" w:color="auto"/>
      </w:divBdr>
    </w:div>
    <w:div w:id="1028722940">
      <w:bodyDiv w:val="1"/>
      <w:marLeft w:val="0"/>
      <w:marRight w:val="0"/>
      <w:marTop w:val="0"/>
      <w:marBottom w:val="0"/>
      <w:divBdr>
        <w:top w:val="none" w:sz="0" w:space="0" w:color="auto"/>
        <w:left w:val="none" w:sz="0" w:space="0" w:color="auto"/>
        <w:bottom w:val="none" w:sz="0" w:space="0" w:color="auto"/>
        <w:right w:val="none" w:sz="0" w:space="0" w:color="auto"/>
      </w:divBdr>
    </w:div>
    <w:div w:id="1028917515">
      <w:bodyDiv w:val="1"/>
      <w:marLeft w:val="0"/>
      <w:marRight w:val="0"/>
      <w:marTop w:val="0"/>
      <w:marBottom w:val="0"/>
      <w:divBdr>
        <w:top w:val="none" w:sz="0" w:space="0" w:color="auto"/>
        <w:left w:val="none" w:sz="0" w:space="0" w:color="auto"/>
        <w:bottom w:val="none" w:sz="0" w:space="0" w:color="auto"/>
        <w:right w:val="none" w:sz="0" w:space="0" w:color="auto"/>
      </w:divBdr>
    </w:div>
    <w:div w:id="1029138820">
      <w:bodyDiv w:val="1"/>
      <w:marLeft w:val="0"/>
      <w:marRight w:val="0"/>
      <w:marTop w:val="0"/>
      <w:marBottom w:val="0"/>
      <w:divBdr>
        <w:top w:val="none" w:sz="0" w:space="0" w:color="auto"/>
        <w:left w:val="none" w:sz="0" w:space="0" w:color="auto"/>
        <w:bottom w:val="none" w:sz="0" w:space="0" w:color="auto"/>
        <w:right w:val="none" w:sz="0" w:space="0" w:color="auto"/>
      </w:divBdr>
    </w:div>
    <w:div w:id="1029525874">
      <w:bodyDiv w:val="1"/>
      <w:marLeft w:val="0"/>
      <w:marRight w:val="0"/>
      <w:marTop w:val="0"/>
      <w:marBottom w:val="0"/>
      <w:divBdr>
        <w:top w:val="none" w:sz="0" w:space="0" w:color="auto"/>
        <w:left w:val="none" w:sz="0" w:space="0" w:color="auto"/>
        <w:bottom w:val="none" w:sz="0" w:space="0" w:color="auto"/>
        <w:right w:val="none" w:sz="0" w:space="0" w:color="auto"/>
      </w:divBdr>
    </w:div>
    <w:div w:id="1029602797">
      <w:bodyDiv w:val="1"/>
      <w:marLeft w:val="0"/>
      <w:marRight w:val="0"/>
      <w:marTop w:val="0"/>
      <w:marBottom w:val="0"/>
      <w:divBdr>
        <w:top w:val="none" w:sz="0" w:space="0" w:color="auto"/>
        <w:left w:val="none" w:sz="0" w:space="0" w:color="auto"/>
        <w:bottom w:val="none" w:sz="0" w:space="0" w:color="auto"/>
        <w:right w:val="none" w:sz="0" w:space="0" w:color="auto"/>
      </w:divBdr>
    </w:div>
    <w:div w:id="1029720930">
      <w:bodyDiv w:val="1"/>
      <w:marLeft w:val="0"/>
      <w:marRight w:val="0"/>
      <w:marTop w:val="0"/>
      <w:marBottom w:val="0"/>
      <w:divBdr>
        <w:top w:val="none" w:sz="0" w:space="0" w:color="auto"/>
        <w:left w:val="none" w:sz="0" w:space="0" w:color="auto"/>
        <w:bottom w:val="none" w:sz="0" w:space="0" w:color="auto"/>
        <w:right w:val="none" w:sz="0" w:space="0" w:color="auto"/>
      </w:divBdr>
    </w:div>
    <w:div w:id="1030255849">
      <w:bodyDiv w:val="1"/>
      <w:marLeft w:val="0"/>
      <w:marRight w:val="0"/>
      <w:marTop w:val="0"/>
      <w:marBottom w:val="0"/>
      <w:divBdr>
        <w:top w:val="none" w:sz="0" w:space="0" w:color="auto"/>
        <w:left w:val="none" w:sz="0" w:space="0" w:color="auto"/>
        <w:bottom w:val="none" w:sz="0" w:space="0" w:color="auto"/>
        <w:right w:val="none" w:sz="0" w:space="0" w:color="auto"/>
      </w:divBdr>
    </w:div>
    <w:div w:id="1030644876">
      <w:bodyDiv w:val="1"/>
      <w:marLeft w:val="0"/>
      <w:marRight w:val="0"/>
      <w:marTop w:val="0"/>
      <w:marBottom w:val="0"/>
      <w:divBdr>
        <w:top w:val="none" w:sz="0" w:space="0" w:color="auto"/>
        <w:left w:val="none" w:sz="0" w:space="0" w:color="auto"/>
        <w:bottom w:val="none" w:sz="0" w:space="0" w:color="auto"/>
        <w:right w:val="none" w:sz="0" w:space="0" w:color="auto"/>
      </w:divBdr>
    </w:div>
    <w:div w:id="1030691330">
      <w:bodyDiv w:val="1"/>
      <w:marLeft w:val="0"/>
      <w:marRight w:val="0"/>
      <w:marTop w:val="0"/>
      <w:marBottom w:val="0"/>
      <w:divBdr>
        <w:top w:val="none" w:sz="0" w:space="0" w:color="auto"/>
        <w:left w:val="none" w:sz="0" w:space="0" w:color="auto"/>
        <w:bottom w:val="none" w:sz="0" w:space="0" w:color="auto"/>
        <w:right w:val="none" w:sz="0" w:space="0" w:color="auto"/>
      </w:divBdr>
    </w:div>
    <w:div w:id="1030692304">
      <w:bodyDiv w:val="1"/>
      <w:marLeft w:val="0"/>
      <w:marRight w:val="0"/>
      <w:marTop w:val="0"/>
      <w:marBottom w:val="0"/>
      <w:divBdr>
        <w:top w:val="none" w:sz="0" w:space="0" w:color="auto"/>
        <w:left w:val="none" w:sz="0" w:space="0" w:color="auto"/>
        <w:bottom w:val="none" w:sz="0" w:space="0" w:color="auto"/>
        <w:right w:val="none" w:sz="0" w:space="0" w:color="auto"/>
      </w:divBdr>
    </w:div>
    <w:div w:id="1031413830">
      <w:bodyDiv w:val="1"/>
      <w:marLeft w:val="0"/>
      <w:marRight w:val="0"/>
      <w:marTop w:val="0"/>
      <w:marBottom w:val="0"/>
      <w:divBdr>
        <w:top w:val="none" w:sz="0" w:space="0" w:color="auto"/>
        <w:left w:val="none" w:sz="0" w:space="0" w:color="auto"/>
        <w:bottom w:val="none" w:sz="0" w:space="0" w:color="auto"/>
        <w:right w:val="none" w:sz="0" w:space="0" w:color="auto"/>
      </w:divBdr>
    </w:div>
    <w:div w:id="1031565757">
      <w:bodyDiv w:val="1"/>
      <w:marLeft w:val="0"/>
      <w:marRight w:val="0"/>
      <w:marTop w:val="0"/>
      <w:marBottom w:val="0"/>
      <w:divBdr>
        <w:top w:val="none" w:sz="0" w:space="0" w:color="auto"/>
        <w:left w:val="none" w:sz="0" w:space="0" w:color="auto"/>
        <w:bottom w:val="none" w:sz="0" w:space="0" w:color="auto"/>
        <w:right w:val="none" w:sz="0" w:space="0" w:color="auto"/>
      </w:divBdr>
    </w:div>
    <w:div w:id="1031616447">
      <w:bodyDiv w:val="1"/>
      <w:marLeft w:val="0"/>
      <w:marRight w:val="0"/>
      <w:marTop w:val="0"/>
      <w:marBottom w:val="0"/>
      <w:divBdr>
        <w:top w:val="none" w:sz="0" w:space="0" w:color="auto"/>
        <w:left w:val="none" w:sz="0" w:space="0" w:color="auto"/>
        <w:bottom w:val="none" w:sz="0" w:space="0" w:color="auto"/>
        <w:right w:val="none" w:sz="0" w:space="0" w:color="auto"/>
      </w:divBdr>
    </w:div>
    <w:div w:id="1031763737">
      <w:bodyDiv w:val="1"/>
      <w:marLeft w:val="0"/>
      <w:marRight w:val="0"/>
      <w:marTop w:val="0"/>
      <w:marBottom w:val="0"/>
      <w:divBdr>
        <w:top w:val="none" w:sz="0" w:space="0" w:color="auto"/>
        <w:left w:val="none" w:sz="0" w:space="0" w:color="auto"/>
        <w:bottom w:val="none" w:sz="0" w:space="0" w:color="auto"/>
        <w:right w:val="none" w:sz="0" w:space="0" w:color="auto"/>
      </w:divBdr>
    </w:div>
    <w:div w:id="1031883798">
      <w:bodyDiv w:val="1"/>
      <w:marLeft w:val="0"/>
      <w:marRight w:val="0"/>
      <w:marTop w:val="0"/>
      <w:marBottom w:val="0"/>
      <w:divBdr>
        <w:top w:val="none" w:sz="0" w:space="0" w:color="auto"/>
        <w:left w:val="none" w:sz="0" w:space="0" w:color="auto"/>
        <w:bottom w:val="none" w:sz="0" w:space="0" w:color="auto"/>
        <w:right w:val="none" w:sz="0" w:space="0" w:color="auto"/>
      </w:divBdr>
    </w:div>
    <w:div w:id="1032458933">
      <w:bodyDiv w:val="1"/>
      <w:marLeft w:val="0"/>
      <w:marRight w:val="0"/>
      <w:marTop w:val="0"/>
      <w:marBottom w:val="0"/>
      <w:divBdr>
        <w:top w:val="none" w:sz="0" w:space="0" w:color="auto"/>
        <w:left w:val="none" w:sz="0" w:space="0" w:color="auto"/>
        <w:bottom w:val="none" w:sz="0" w:space="0" w:color="auto"/>
        <w:right w:val="none" w:sz="0" w:space="0" w:color="auto"/>
      </w:divBdr>
    </w:div>
    <w:div w:id="1032536773">
      <w:bodyDiv w:val="1"/>
      <w:marLeft w:val="0"/>
      <w:marRight w:val="0"/>
      <w:marTop w:val="0"/>
      <w:marBottom w:val="0"/>
      <w:divBdr>
        <w:top w:val="none" w:sz="0" w:space="0" w:color="auto"/>
        <w:left w:val="none" w:sz="0" w:space="0" w:color="auto"/>
        <w:bottom w:val="none" w:sz="0" w:space="0" w:color="auto"/>
        <w:right w:val="none" w:sz="0" w:space="0" w:color="auto"/>
      </w:divBdr>
    </w:div>
    <w:div w:id="1032537369">
      <w:bodyDiv w:val="1"/>
      <w:marLeft w:val="0"/>
      <w:marRight w:val="0"/>
      <w:marTop w:val="0"/>
      <w:marBottom w:val="0"/>
      <w:divBdr>
        <w:top w:val="none" w:sz="0" w:space="0" w:color="auto"/>
        <w:left w:val="none" w:sz="0" w:space="0" w:color="auto"/>
        <w:bottom w:val="none" w:sz="0" w:space="0" w:color="auto"/>
        <w:right w:val="none" w:sz="0" w:space="0" w:color="auto"/>
      </w:divBdr>
    </w:div>
    <w:div w:id="1032655613">
      <w:bodyDiv w:val="1"/>
      <w:marLeft w:val="0"/>
      <w:marRight w:val="0"/>
      <w:marTop w:val="0"/>
      <w:marBottom w:val="0"/>
      <w:divBdr>
        <w:top w:val="none" w:sz="0" w:space="0" w:color="auto"/>
        <w:left w:val="none" w:sz="0" w:space="0" w:color="auto"/>
        <w:bottom w:val="none" w:sz="0" w:space="0" w:color="auto"/>
        <w:right w:val="none" w:sz="0" w:space="0" w:color="auto"/>
      </w:divBdr>
    </w:div>
    <w:div w:id="1032727758">
      <w:bodyDiv w:val="1"/>
      <w:marLeft w:val="0"/>
      <w:marRight w:val="0"/>
      <w:marTop w:val="0"/>
      <w:marBottom w:val="0"/>
      <w:divBdr>
        <w:top w:val="none" w:sz="0" w:space="0" w:color="auto"/>
        <w:left w:val="none" w:sz="0" w:space="0" w:color="auto"/>
        <w:bottom w:val="none" w:sz="0" w:space="0" w:color="auto"/>
        <w:right w:val="none" w:sz="0" w:space="0" w:color="auto"/>
      </w:divBdr>
    </w:div>
    <w:div w:id="1032919385">
      <w:bodyDiv w:val="1"/>
      <w:marLeft w:val="0"/>
      <w:marRight w:val="0"/>
      <w:marTop w:val="0"/>
      <w:marBottom w:val="0"/>
      <w:divBdr>
        <w:top w:val="none" w:sz="0" w:space="0" w:color="auto"/>
        <w:left w:val="none" w:sz="0" w:space="0" w:color="auto"/>
        <w:bottom w:val="none" w:sz="0" w:space="0" w:color="auto"/>
        <w:right w:val="none" w:sz="0" w:space="0" w:color="auto"/>
      </w:divBdr>
    </w:div>
    <w:div w:id="1033076514">
      <w:bodyDiv w:val="1"/>
      <w:marLeft w:val="0"/>
      <w:marRight w:val="0"/>
      <w:marTop w:val="0"/>
      <w:marBottom w:val="0"/>
      <w:divBdr>
        <w:top w:val="none" w:sz="0" w:space="0" w:color="auto"/>
        <w:left w:val="none" w:sz="0" w:space="0" w:color="auto"/>
        <w:bottom w:val="none" w:sz="0" w:space="0" w:color="auto"/>
        <w:right w:val="none" w:sz="0" w:space="0" w:color="auto"/>
      </w:divBdr>
    </w:div>
    <w:div w:id="1033112564">
      <w:bodyDiv w:val="1"/>
      <w:marLeft w:val="0"/>
      <w:marRight w:val="0"/>
      <w:marTop w:val="0"/>
      <w:marBottom w:val="0"/>
      <w:divBdr>
        <w:top w:val="none" w:sz="0" w:space="0" w:color="auto"/>
        <w:left w:val="none" w:sz="0" w:space="0" w:color="auto"/>
        <w:bottom w:val="none" w:sz="0" w:space="0" w:color="auto"/>
        <w:right w:val="none" w:sz="0" w:space="0" w:color="auto"/>
      </w:divBdr>
    </w:div>
    <w:div w:id="1033463601">
      <w:bodyDiv w:val="1"/>
      <w:marLeft w:val="0"/>
      <w:marRight w:val="0"/>
      <w:marTop w:val="0"/>
      <w:marBottom w:val="0"/>
      <w:divBdr>
        <w:top w:val="none" w:sz="0" w:space="0" w:color="auto"/>
        <w:left w:val="none" w:sz="0" w:space="0" w:color="auto"/>
        <w:bottom w:val="none" w:sz="0" w:space="0" w:color="auto"/>
        <w:right w:val="none" w:sz="0" w:space="0" w:color="auto"/>
      </w:divBdr>
    </w:div>
    <w:div w:id="1033849100">
      <w:bodyDiv w:val="1"/>
      <w:marLeft w:val="0"/>
      <w:marRight w:val="0"/>
      <w:marTop w:val="0"/>
      <w:marBottom w:val="0"/>
      <w:divBdr>
        <w:top w:val="none" w:sz="0" w:space="0" w:color="auto"/>
        <w:left w:val="none" w:sz="0" w:space="0" w:color="auto"/>
        <w:bottom w:val="none" w:sz="0" w:space="0" w:color="auto"/>
        <w:right w:val="none" w:sz="0" w:space="0" w:color="auto"/>
      </w:divBdr>
    </w:div>
    <w:div w:id="1033916676">
      <w:bodyDiv w:val="1"/>
      <w:marLeft w:val="0"/>
      <w:marRight w:val="0"/>
      <w:marTop w:val="0"/>
      <w:marBottom w:val="0"/>
      <w:divBdr>
        <w:top w:val="none" w:sz="0" w:space="0" w:color="auto"/>
        <w:left w:val="none" w:sz="0" w:space="0" w:color="auto"/>
        <w:bottom w:val="none" w:sz="0" w:space="0" w:color="auto"/>
        <w:right w:val="none" w:sz="0" w:space="0" w:color="auto"/>
      </w:divBdr>
    </w:div>
    <w:div w:id="1034232646">
      <w:bodyDiv w:val="1"/>
      <w:marLeft w:val="0"/>
      <w:marRight w:val="0"/>
      <w:marTop w:val="0"/>
      <w:marBottom w:val="0"/>
      <w:divBdr>
        <w:top w:val="none" w:sz="0" w:space="0" w:color="auto"/>
        <w:left w:val="none" w:sz="0" w:space="0" w:color="auto"/>
        <w:bottom w:val="none" w:sz="0" w:space="0" w:color="auto"/>
        <w:right w:val="none" w:sz="0" w:space="0" w:color="auto"/>
      </w:divBdr>
    </w:div>
    <w:div w:id="1034386181">
      <w:bodyDiv w:val="1"/>
      <w:marLeft w:val="0"/>
      <w:marRight w:val="0"/>
      <w:marTop w:val="0"/>
      <w:marBottom w:val="0"/>
      <w:divBdr>
        <w:top w:val="none" w:sz="0" w:space="0" w:color="auto"/>
        <w:left w:val="none" w:sz="0" w:space="0" w:color="auto"/>
        <w:bottom w:val="none" w:sz="0" w:space="0" w:color="auto"/>
        <w:right w:val="none" w:sz="0" w:space="0" w:color="auto"/>
      </w:divBdr>
    </w:div>
    <w:div w:id="1034503052">
      <w:bodyDiv w:val="1"/>
      <w:marLeft w:val="0"/>
      <w:marRight w:val="0"/>
      <w:marTop w:val="0"/>
      <w:marBottom w:val="0"/>
      <w:divBdr>
        <w:top w:val="none" w:sz="0" w:space="0" w:color="auto"/>
        <w:left w:val="none" w:sz="0" w:space="0" w:color="auto"/>
        <w:bottom w:val="none" w:sz="0" w:space="0" w:color="auto"/>
        <w:right w:val="none" w:sz="0" w:space="0" w:color="auto"/>
      </w:divBdr>
    </w:div>
    <w:div w:id="1035156716">
      <w:bodyDiv w:val="1"/>
      <w:marLeft w:val="0"/>
      <w:marRight w:val="0"/>
      <w:marTop w:val="0"/>
      <w:marBottom w:val="0"/>
      <w:divBdr>
        <w:top w:val="none" w:sz="0" w:space="0" w:color="auto"/>
        <w:left w:val="none" w:sz="0" w:space="0" w:color="auto"/>
        <w:bottom w:val="none" w:sz="0" w:space="0" w:color="auto"/>
        <w:right w:val="none" w:sz="0" w:space="0" w:color="auto"/>
      </w:divBdr>
    </w:div>
    <w:div w:id="1035273243">
      <w:bodyDiv w:val="1"/>
      <w:marLeft w:val="0"/>
      <w:marRight w:val="0"/>
      <w:marTop w:val="0"/>
      <w:marBottom w:val="0"/>
      <w:divBdr>
        <w:top w:val="none" w:sz="0" w:space="0" w:color="auto"/>
        <w:left w:val="none" w:sz="0" w:space="0" w:color="auto"/>
        <w:bottom w:val="none" w:sz="0" w:space="0" w:color="auto"/>
        <w:right w:val="none" w:sz="0" w:space="0" w:color="auto"/>
      </w:divBdr>
    </w:div>
    <w:div w:id="1035303343">
      <w:bodyDiv w:val="1"/>
      <w:marLeft w:val="0"/>
      <w:marRight w:val="0"/>
      <w:marTop w:val="0"/>
      <w:marBottom w:val="0"/>
      <w:divBdr>
        <w:top w:val="none" w:sz="0" w:space="0" w:color="auto"/>
        <w:left w:val="none" w:sz="0" w:space="0" w:color="auto"/>
        <w:bottom w:val="none" w:sz="0" w:space="0" w:color="auto"/>
        <w:right w:val="none" w:sz="0" w:space="0" w:color="auto"/>
      </w:divBdr>
    </w:div>
    <w:div w:id="1036393974">
      <w:bodyDiv w:val="1"/>
      <w:marLeft w:val="0"/>
      <w:marRight w:val="0"/>
      <w:marTop w:val="0"/>
      <w:marBottom w:val="0"/>
      <w:divBdr>
        <w:top w:val="none" w:sz="0" w:space="0" w:color="auto"/>
        <w:left w:val="none" w:sz="0" w:space="0" w:color="auto"/>
        <w:bottom w:val="none" w:sz="0" w:space="0" w:color="auto"/>
        <w:right w:val="none" w:sz="0" w:space="0" w:color="auto"/>
      </w:divBdr>
    </w:div>
    <w:div w:id="1036472088">
      <w:bodyDiv w:val="1"/>
      <w:marLeft w:val="0"/>
      <w:marRight w:val="0"/>
      <w:marTop w:val="0"/>
      <w:marBottom w:val="0"/>
      <w:divBdr>
        <w:top w:val="none" w:sz="0" w:space="0" w:color="auto"/>
        <w:left w:val="none" w:sz="0" w:space="0" w:color="auto"/>
        <w:bottom w:val="none" w:sz="0" w:space="0" w:color="auto"/>
        <w:right w:val="none" w:sz="0" w:space="0" w:color="auto"/>
      </w:divBdr>
    </w:div>
    <w:div w:id="1036541681">
      <w:bodyDiv w:val="1"/>
      <w:marLeft w:val="0"/>
      <w:marRight w:val="0"/>
      <w:marTop w:val="0"/>
      <w:marBottom w:val="0"/>
      <w:divBdr>
        <w:top w:val="none" w:sz="0" w:space="0" w:color="auto"/>
        <w:left w:val="none" w:sz="0" w:space="0" w:color="auto"/>
        <w:bottom w:val="none" w:sz="0" w:space="0" w:color="auto"/>
        <w:right w:val="none" w:sz="0" w:space="0" w:color="auto"/>
      </w:divBdr>
    </w:div>
    <w:div w:id="1036587360">
      <w:bodyDiv w:val="1"/>
      <w:marLeft w:val="0"/>
      <w:marRight w:val="0"/>
      <w:marTop w:val="0"/>
      <w:marBottom w:val="0"/>
      <w:divBdr>
        <w:top w:val="none" w:sz="0" w:space="0" w:color="auto"/>
        <w:left w:val="none" w:sz="0" w:space="0" w:color="auto"/>
        <w:bottom w:val="none" w:sz="0" w:space="0" w:color="auto"/>
        <w:right w:val="none" w:sz="0" w:space="0" w:color="auto"/>
      </w:divBdr>
    </w:div>
    <w:div w:id="1037126727">
      <w:bodyDiv w:val="1"/>
      <w:marLeft w:val="0"/>
      <w:marRight w:val="0"/>
      <w:marTop w:val="0"/>
      <w:marBottom w:val="0"/>
      <w:divBdr>
        <w:top w:val="none" w:sz="0" w:space="0" w:color="auto"/>
        <w:left w:val="none" w:sz="0" w:space="0" w:color="auto"/>
        <w:bottom w:val="none" w:sz="0" w:space="0" w:color="auto"/>
        <w:right w:val="none" w:sz="0" w:space="0" w:color="auto"/>
      </w:divBdr>
    </w:div>
    <w:div w:id="1037437555">
      <w:bodyDiv w:val="1"/>
      <w:marLeft w:val="0"/>
      <w:marRight w:val="0"/>
      <w:marTop w:val="0"/>
      <w:marBottom w:val="0"/>
      <w:divBdr>
        <w:top w:val="none" w:sz="0" w:space="0" w:color="auto"/>
        <w:left w:val="none" w:sz="0" w:space="0" w:color="auto"/>
        <w:bottom w:val="none" w:sz="0" w:space="0" w:color="auto"/>
        <w:right w:val="none" w:sz="0" w:space="0" w:color="auto"/>
      </w:divBdr>
    </w:div>
    <w:div w:id="1037466452">
      <w:bodyDiv w:val="1"/>
      <w:marLeft w:val="0"/>
      <w:marRight w:val="0"/>
      <w:marTop w:val="0"/>
      <w:marBottom w:val="0"/>
      <w:divBdr>
        <w:top w:val="none" w:sz="0" w:space="0" w:color="auto"/>
        <w:left w:val="none" w:sz="0" w:space="0" w:color="auto"/>
        <w:bottom w:val="none" w:sz="0" w:space="0" w:color="auto"/>
        <w:right w:val="none" w:sz="0" w:space="0" w:color="auto"/>
      </w:divBdr>
    </w:div>
    <w:div w:id="1037661846">
      <w:bodyDiv w:val="1"/>
      <w:marLeft w:val="0"/>
      <w:marRight w:val="0"/>
      <w:marTop w:val="0"/>
      <w:marBottom w:val="0"/>
      <w:divBdr>
        <w:top w:val="none" w:sz="0" w:space="0" w:color="auto"/>
        <w:left w:val="none" w:sz="0" w:space="0" w:color="auto"/>
        <w:bottom w:val="none" w:sz="0" w:space="0" w:color="auto"/>
        <w:right w:val="none" w:sz="0" w:space="0" w:color="auto"/>
      </w:divBdr>
    </w:div>
    <w:div w:id="1037776955">
      <w:bodyDiv w:val="1"/>
      <w:marLeft w:val="0"/>
      <w:marRight w:val="0"/>
      <w:marTop w:val="0"/>
      <w:marBottom w:val="0"/>
      <w:divBdr>
        <w:top w:val="none" w:sz="0" w:space="0" w:color="auto"/>
        <w:left w:val="none" w:sz="0" w:space="0" w:color="auto"/>
        <w:bottom w:val="none" w:sz="0" w:space="0" w:color="auto"/>
        <w:right w:val="none" w:sz="0" w:space="0" w:color="auto"/>
      </w:divBdr>
    </w:div>
    <w:div w:id="1037853499">
      <w:bodyDiv w:val="1"/>
      <w:marLeft w:val="0"/>
      <w:marRight w:val="0"/>
      <w:marTop w:val="0"/>
      <w:marBottom w:val="0"/>
      <w:divBdr>
        <w:top w:val="none" w:sz="0" w:space="0" w:color="auto"/>
        <w:left w:val="none" w:sz="0" w:space="0" w:color="auto"/>
        <w:bottom w:val="none" w:sz="0" w:space="0" w:color="auto"/>
        <w:right w:val="none" w:sz="0" w:space="0" w:color="auto"/>
      </w:divBdr>
    </w:div>
    <w:div w:id="1038045863">
      <w:bodyDiv w:val="1"/>
      <w:marLeft w:val="0"/>
      <w:marRight w:val="0"/>
      <w:marTop w:val="0"/>
      <w:marBottom w:val="0"/>
      <w:divBdr>
        <w:top w:val="none" w:sz="0" w:space="0" w:color="auto"/>
        <w:left w:val="none" w:sz="0" w:space="0" w:color="auto"/>
        <w:bottom w:val="none" w:sz="0" w:space="0" w:color="auto"/>
        <w:right w:val="none" w:sz="0" w:space="0" w:color="auto"/>
      </w:divBdr>
    </w:div>
    <w:div w:id="1038121328">
      <w:bodyDiv w:val="1"/>
      <w:marLeft w:val="0"/>
      <w:marRight w:val="0"/>
      <w:marTop w:val="0"/>
      <w:marBottom w:val="0"/>
      <w:divBdr>
        <w:top w:val="none" w:sz="0" w:space="0" w:color="auto"/>
        <w:left w:val="none" w:sz="0" w:space="0" w:color="auto"/>
        <w:bottom w:val="none" w:sz="0" w:space="0" w:color="auto"/>
        <w:right w:val="none" w:sz="0" w:space="0" w:color="auto"/>
      </w:divBdr>
    </w:div>
    <w:div w:id="1038166096">
      <w:bodyDiv w:val="1"/>
      <w:marLeft w:val="0"/>
      <w:marRight w:val="0"/>
      <w:marTop w:val="0"/>
      <w:marBottom w:val="0"/>
      <w:divBdr>
        <w:top w:val="none" w:sz="0" w:space="0" w:color="auto"/>
        <w:left w:val="none" w:sz="0" w:space="0" w:color="auto"/>
        <w:bottom w:val="none" w:sz="0" w:space="0" w:color="auto"/>
        <w:right w:val="none" w:sz="0" w:space="0" w:color="auto"/>
      </w:divBdr>
    </w:div>
    <w:div w:id="1038168697">
      <w:bodyDiv w:val="1"/>
      <w:marLeft w:val="0"/>
      <w:marRight w:val="0"/>
      <w:marTop w:val="0"/>
      <w:marBottom w:val="0"/>
      <w:divBdr>
        <w:top w:val="none" w:sz="0" w:space="0" w:color="auto"/>
        <w:left w:val="none" w:sz="0" w:space="0" w:color="auto"/>
        <w:bottom w:val="none" w:sz="0" w:space="0" w:color="auto"/>
        <w:right w:val="none" w:sz="0" w:space="0" w:color="auto"/>
      </w:divBdr>
    </w:div>
    <w:div w:id="1038355122">
      <w:bodyDiv w:val="1"/>
      <w:marLeft w:val="0"/>
      <w:marRight w:val="0"/>
      <w:marTop w:val="0"/>
      <w:marBottom w:val="0"/>
      <w:divBdr>
        <w:top w:val="none" w:sz="0" w:space="0" w:color="auto"/>
        <w:left w:val="none" w:sz="0" w:space="0" w:color="auto"/>
        <w:bottom w:val="none" w:sz="0" w:space="0" w:color="auto"/>
        <w:right w:val="none" w:sz="0" w:space="0" w:color="auto"/>
      </w:divBdr>
    </w:div>
    <w:div w:id="1038437414">
      <w:bodyDiv w:val="1"/>
      <w:marLeft w:val="0"/>
      <w:marRight w:val="0"/>
      <w:marTop w:val="0"/>
      <w:marBottom w:val="0"/>
      <w:divBdr>
        <w:top w:val="none" w:sz="0" w:space="0" w:color="auto"/>
        <w:left w:val="none" w:sz="0" w:space="0" w:color="auto"/>
        <w:bottom w:val="none" w:sz="0" w:space="0" w:color="auto"/>
        <w:right w:val="none" w:sz="0" w:space="0" w:color="auto"/>
      </w:divBdr>
    </w:div>
    <w:div w:id="1038508705">
      <w:bodyDiv w:val="1"/>
      <w:marLeft w:val="0"/>
      <w:marRight w:val="0"/>
      <w:marTop w:val="0"/>
      <w:marBottom w:val="0"/>
      <w:divBdr>
        <w:top w:val="none" w:sz="0" w:space="0" w:color="auto"/>
        <w:left w:val="none" w:sz="0" w:space="0" w:color="auto"/>
        <w:bottom w:val="none" w:sz="0" w:space="0" w:color="auto"/>
        <w:right w:val="none" w:sz="0" w:space="0" w:color="auto"/>
      </w:divBdr>
    </w:div>
    <w:div w:id="1038579946">
      <w:bodyDiv w:val="1"/>
      <w:marLeft w:val="0"/>
      <w:marRight w:val="0"/>
      <w:marTop w:val="0"/>
      <w:marBottom w:val="0"/>
      <w:divBdr>
        <w:top w:val="none" w:sz="0" w:space="0" w:color="auto"/>
        <w:left w:val="none" w:sz="0" w:space="0" w:color="auto"/>
        <w:bottom w:val="none" w:sz="0" w:space="0" w:color="auto"/>
        <w:right w:val="none" w:sz="0" w:space="0" w:color="auto"/>
      </w:divBdr>
    </w:div>
    <w:div w:id="1038623452">
      <w:bodyDiv w:val="1"/>
      <w:marLeft w:val="0"/>
      <w:marRight w:val="0"/>
      <w:marTop w:val="0"/>
      <w:marBottom w:val="0"/>
      <w:divBdr>
        <w:top w:val="none" w:sz="0" w:space="0" w:color="auto"/>
        <w:left w:val="none" w:sz="0" w:space="0" w:color="auto"/>
        <w:bottom w:val="none" w:sz="0" w:space="0" w:color="auto"/>
        <w:right w:val="none" w:sz="0" w:space="0" w:color="auto"/>
      </w:divBdr>
    </w:div>
    <w:div w:id="1038699098">
      <w:bodyDiv w:val="1"/>
      <w:marLeft w:val="0"/>
      <w:marRight w:val="0"/>
      <w:marTop w:val="0"/>
      <w:marBottom w:val="0"/>
      <w:divBdr>
        <w:top w:val="none" w:sz="0" w:space="0" w:color="auto"/>
        <w:left w:val="none" w:sz="0" w:space="0" w:color="auto"/>
        <w:bottom w:val="none" w:sz="0" w:space="0" w:color="auto"/>
        <w:right w:val="none" w:sz="0" w:space="0" w:color="auto"/>
      </w:divBdr>
    </w:div>
    <w:div w:id="1038819537">
      <w:bodyDiv w:val="1"/>
      <w:marLeft w:val="0"/>
      <w:marRight w:val="0"/>
      <w:marTop w:val="0"/>
      <w:marBottom w:val="0"/>
      <w:divBdr>
        <w:top w:val="none" w:sz="0" w:space="0" w:color="auto"/>
        <w:left w:val="none" w:sz="0" w:space="0" w:color="auto"/>
        <w:bottom w:val="none" w:sz="0" w:space="0" w:color="auto"/>
        <w:right w:val="none" w:sz="0" w:space="0" w:color="auto"/>
      </w:divBdr>
    </w:div>
    <w:div w:id="1039164209">
      <w:bodyDiv w:val="1"/>
      <w:marLeft w:val="0"/>
      <w:marRight w:val="0"/>
      <w:marTop w:val="0"/>
      <w:marBottom w:val="0"/>
      <w:divBdr>
        <w:top w:val="none" w:sz="0" w:space="0" w:color="auto"/>
        <w:left w:val="none" w:sz="0" w:space="0" w:color="auto"/>
        <w:bottom w:val="none" w:sz="0" w:space="0" w:color="auto"/>
        <w:right w:val="none" w:sz="0" w:space="0" w:color="auto"/>
      </w:divBdr>
    </w:div>
    <w:div w:id="1039286182">
      <w:bodyDiv w:val="1"/>
      <w:marLeft w:val="0"/>
      <w:marRight w:val="0"/>
      <w:marTop w:val="0"/>
      <w:marBottom w:val="0"/>
      <w:divBdr>
        <w:top w:val="none" w:sz="0" w:space="0" w:color="auto"/>
        <w:left w:val="none" w:sz="0" w:space="0" w:color="auto"/>
        <w:bottom w:val="none" w:sz="0" w:space="0" w:color="auto"/>
        <w:right w:val="none" w:sz="0" w:space="0" w:color="auto"/>
      </w:divBdr>
    </w:div>
    <w:div w:id="1039432211">
      <w:bodyDiv w:val="1"/>
      <w:marLeft w:val="0"/>
      <w:marRight w:val="0"/>
      <w:marTop w:val="0"/>
      <w:marBottom w:val="0"/>
      <w:divBdr>
        <w:top w:val="none" w:sz="0" w:space="0" w:color="auto"/>
        <w:left w:val="none" w:sz="0" w:space="0" w:color="auto"/>
        <w:bottom w:val="none" w:sz="0" w:space="0" w:color="auto"/>
        <w:right w:val="none" w:sz="0" w:space="0" w:color="auto"/>
      </w:divBdr>
    </w:div>
    <w:div w:id="1039672369">
      <w:bodyDiv w:val="1"/>
      <w:marLeft w:val="0"/>
      <w:marRight w:val="0"/>
      <w:marTop w:val="0"/>
      <w:marBottom w:val="0"/>
      <w:divBdr>
        <w:top w:val="none" w:sz="0" w:space="0" w:color="auto"/>
        <w:left w:val="none" w:sz="0" w:space="0" w:color="auto"/>
        <w:bottom w:val="none" w:sz="0" w:space="0" w:color="auto"/>
        <w:right w:val="none" w:sz="0" w:space="0" w:color="auto"/>
      </w:divBdr>
    </w:div>
    <w:div w:id="1039934208">
      <w:bodyDiv w:val="1"/>
      <w:marLeft w:val="0"/>
      <w:marRight w:val="0"/>
      <w:marTop w:val="0"/>
      <w:marBottom w:val="0"/>
      <w:divBdr>
        <w:top w:val="none" w:sz="0" w:space="0" w:color="auto"/>
        <w:left w:val="none" w:sz="0" w:space="0" w:color="auto"/>
        <w:bottom w:val="none" w:sz="0" w:space="0" w:color="auto"/>
        <w:right w:val="none" w:sz="0" w:space="0" w:color="auto"/>
      </w:divBdr>
    </w:div>
    <w:div w:id="1039937892">
      <w:bodyDiv w:val="1"/>
      <w:marLeft w:val="0"/>
      <w:marRight w:val="0"/>
      <w:marTop w:val="0"/>
      <w:marBottom w:val="0"/>
      <w:divBdr>
        <w:top w:val="none" w:sz="0" w:space="0" w:color="auto"/>
        <w:left w:val="none" w:sz="0" w:space="0" w:color="auto"/>
        <w:bottom w:val="none" w:sz="0" w:space="0" w:color="auto"/>
        <w:right w:val="none" w:sz="0" w:space="0" w:color="auto"/>
      </w:divBdr>
    </w:div>
    <w:div w:id="1040058641">
      <w:bodyDiv w:val="1"/>
      <w:marLeft w:val="0"/>
      <w:marRight w:val="0"/>
      <w:marTop w:val="0"/>
      <w:marBottom w:val="0"/>
      <w:divBdr>
        <w:top w:val="none" w:sz="0" w:space="0" w:color="auto"/>
        <w:left w:val="none" w:sz="0" w:space="0" w:color="auto"/>
        <w:bottom w:val="none" w:sz="0" w:space="0" w:color="auto"/>
        <w:right w:val="none" w:sz="0" w:space="0" w:color="auto"/>
      </w:divBdr>
    </w:div>
    <w:div w:id="1040127746">
      <w:bodyDiv w:val="1"/>
      <w:marLeft w:val="0"/>
      <w:marRight w:val="0"/>
      <w:marTop w:val="0"/>
      <w:marBottom w:val="0"/>
      <w:divBdr>
        <w:top w:val="none" w:sz="0" w:space="0" w:color="auto"/>
        <w:left w:val="none" w:sz="0" w:space="0" w:color="auto"/>
        <w:bottom w:val="none" w:sz="0" w:space="0" w:color="auto"/>
        <w:right w:val="none" w:sz="0" w:space="0" w:color="auto"/>
      </w:divBdr>
    </w:div>
    <w:div w:id="1040399038">
      <w:bodyDiv w:val="1"/>
      <w:marLeft w:val="0"/>
      <w:marRight w:val="0"/>
      <w:marTop w:val="0"/>
      <w:marBottom w:val="0"/>
      <w:divBdr>
        <w:top w:val="none" w:sz="0" w:space="0" w:color="auto"/>
        <w:left w:val="none" w:sz="0" w:space="0" w:color="auto"/>
        <w:bottom w:val="none" w:sz="0" w:space="0" w:color="auto"/>
        <w:right w:val="none" w:sz="0" w:space="0" w:color="auto"/>
      </w:divBdr>
    </w:div>
    <w:div w:id="1040403055">
      <w:bodyDiv w:val="1"/>
      <w:marLeft w:val="0"/>
      <w:marRight w:val="0"/>
      <w:marTop w:val="0"/>
      <w:marBottom w:val="0"/>
      <w:divBdr>
        <w:top w:val="none" w:sz="0" w:space="0" w:color="auto"/>
        <w:left w:val="none" w:sz="0" w:space="0" w:color="auto"/>
        <w:bottom w:val="none" w:sz="0" w:space="0" w:color="auto"/>
        <w:right w:val="none" w:sz="0" w:space="0" w:color="auto"/>
      </w:divBdr>
    </w:div>
    <w:div w:id="1040476768">
      <w:bodyDiv w:val="1"/>
      <w:marLeft w:val="0"/>
      <w:marRight w:val="0"/>
      <w:marTop w:val="0"/>
      <w:marBottom w:val="0"/>
      <w:divBdr>
        <w:top w:val="none" w:sz="0" w:space="0" w:color="auto"/>
        <w:left w:val="none" w:sz="0" w:space="0" w:color="auto"/>
        <w:bottom w:val="none" w:sz="0" w:space="0" w:color="auto"/>
        <w:right w:val="none" w:sz="0" w:space="0" w:color="auto"/>
      </w:divBdr>
    </w:div>
    <w:div w:id="1040518356">
      <w:bodyDiv w:val="1"/>
      <w:marLeft w:val="0"/>
      <w:marRight w:val="0"/>
      <w:marTop w:val="0"/>
      <w:marBottom w:val="0"/>
      <w:divBdr>
        <w:top w:val="none" w:sz="0" w:space="0" w:color="auto"/>
        <w:left w:val="none" w:sz="0" w:space="0" w:color="auto"/>
        <w:bottom w:val="none" w:sz="0" w:space="0" w:color="auto"/>
        <w:right w:val="none" w:sz="0" w:space="0" w:color="auto"/>
      </w:divBdr>
    </w:div>
    <w:div w:id="1040664931">
      <w:bodyDiv w:val="1"/>
      <w:marLeft w:val="0"/>
      <w:marRight w:val="0"/>
      <w:marTop w:val="0"/>
      <w:marBottom w:val="0"/>
      <w:divBdr>
        <w:top w:val="none" w:sz="0" w:space="0" w:color="auto"/>
        <w:left w:val="none" w:sz="0" w:space="0" w:color="auto"/>
        <w:bottom w:val="none" w:sz="0" w:space="0" w:color="auto"/>
        <w:right w:val="none" w:sz="0" w:space="0" w:color="auto"/>
      </w:divBdr>
    </w:div>
    <w:div w:id="1040787715">
      <w:bodyDiv w:val="1"/>
      <w:marLeft w:val="0"/>
      <w:marRight w:val="0"/>
      <w:marTop w:val="0"/>
      <w:marBottom w:val="0"/>
      <w:divBdr>
        <w:top w:val="none" w:sz="0" w:space="0" w:color="auto"/>
        <w:left w:val="none" w:sz="0" w:space="0" w:color="auto"/>
        <w:bottom w:val="none" w:sz="0" w:space="0" w:color="auto"/>
        <w:right w:val="none" w:sz="0" w:space="0" w:color="auto"/>
      </w:divBdr>
    </w:div>
    <w:div w:id="1040860533">
      <w:bodyDiv w:val="1"/>
      <w:marLeft w:val="0"/>
      <w:marRight w:val="0"/>
      <w:marTop w:val="0"/>
      <w:marBottom w:val="0"/>
      <w:divBdr>
        <w:top w:val="none" w:sz="0" w:space="0" w:color="auto"/>
        <w:left w:val="none" w:sz="0" w:space="0" w:color="auto"/>
        <w:bottom w:val="none" w:sz="0" w:space="0" w:color="auto"/>
        <w:right w:val="none" w:sz="0" w:space="0" w:color="auto"/>
      </w:divBdr>
    </w:div>
    <w:div w:id="1040976250">
      <w:bodyDiv w:val="1"/>
      <w:marLeft w:val="0"/>
      <w:marRight w:val="0"/>
      <w:marTop w:val="0"/>
      <w:marBottom w:val="0"/>
      <w:divBdr>
        <w:top w:val="none" w:sz="0" w:space="0" w:color="auto"/>
        <w:left w:val="none" w:sz="0" w:space="0" w:color="auto"/>
        <w:bottom w:val="none" w:sz="0" w:space="0" w:color="auto"/>
        <w:right w:val="none" w:sz="0" w:space="0" w:color="auto"/>
      </w:divBdr>
    </w:div>
    <w:div w:id="1041440767">
      <w:bodyDiv w:val="1"/>
      <w:marLeft w:val="0"/>
      <w:marRight w:val="0"/>
      <w:marTop w:val="0"/>
      <w:marBottom w:val="0"/>
      <w:divBdr>
        <w:top w:val="none" w:sz="0" w:space="0" w:color="auto"/>
        <w:left w:val="none" w:sz="0" w:space="0" w:color="auto"/>
        <w:bottom w:val="none" w:sz="0" w:space="0" w:color="auto"/>
        <w:right w:val="none" w:sz="0" w:space="0" w:color="auto"/>
      </w:divBdr>
    </w:div>
    <w:div w:id="1041595551">
      <w:bodyDiv w:val="1"/>
      <w:marLeft w:val="0"/>
      <w:marRight w:val="0"/>
      <w:marTop w:val="0"/>
      <w:marBottom w:val="0"/>
      <w:divBdr>
        <w:top w:val="none" w:sz="0" w:space="0" w:color="auto"/>
        <w:left w:val="none" w:sz="0" w:space="0" w:color="auto"/>
        <w:bottom w:val="none" w:sz="0" w:space="0" w:color="auto"/>
        <w:right w:val="none" w:sz="0" w:space="0" w:color="auto"/>
      </w:divBdr>
    </w:div>
    <w:div w:id="1042170782">
      <w:bodyDiv w:val="1"/>
      <w:marLeft w:val="0"/>
      <w:marRight w:val="0"/>
      <w:marTop w:val="0"/>
      <w:marBottom w:val="0"/>
      <w:divBdr>
        <w:top w:val="none" w:sz="0" w:space="0" w:color="auto"/>
        <w:left w:val="none" w:sz="0" w:space="0" w:color="auto"/>
        <w:bottom w:val="none" w:sz="0" w:space="0" w:color="auto"/>
        <w:right w:val="none" w:sz="0" w:space="0" w:color="auto"/>
      </w:divBdr>
    </w:div>
    <w:div w:id="1042245533">
      <w:bodyDiv w:val="1"/>
      <w:marLeft w:val="0"/>
      <w:marRight w:val="0"/>
      <w:marTop w:val="0"/>
      <w:marBottom w:val="0"/>
      <w:divBdr>
        <w:top w:val="none" w:sz="0" w:space="0" w:color="auto"/>
        <w:left w:val="none" w:sz="0" w:space="0" w:color="auto"/>
        <w:bottom w:val="none" w:sz="0" w:space="0" w:color="auto"/>
        <w:right w:val="none" w:sz="0" w:space="0" w:color="auto"/>
      </w:divBdr>
    </w:div>
    <w:div w:id="1042556942">
      <w:bodyDiv w:val="1"/>
      <w:marLeft w:val="0"/>
      <w:marRight w:val="0"/>
      <w:marTop w:val="0"/>
      <w:marBottom w:val="0"/>
      <w:divBdr>
        <w:top w:val="none" w:sz="0" w:space="0" w:color="auto"/>
        <w:left w:val="none" w:sz="0" w:space="0" w:color="auto"/>
        <w:bottom w:val="none" w:sz="0" w:space="0" w:color="auto"/>
        <w:right w:val="none" w:sz="0" w:space="0" w:color="auto"/>
      </w:divBdr>
    </w:div>
    <w:div w:id="1042704853">
      <w:bodyDiv w:val="1"/>
      <w:marLeft w:val="0"/>
      <w:marRight w:val="0"/>
      <w:marTop w:val="0"/>
      <w:marBottom w:val="0"/>
      <w:divBdr>
        <w:top w:val="none" w:sz="0" w:space="0" w:color="auto"/>
        <w:left w:val="none" w:sz="0" w:space="0" w:color="auto"/>
        <w:bottom w:val="none" w:sz="0" w:space="0" w:color="auto"/>
        <w:right w:val="none" w:sz="0" w:space="0" w:color="auto"/>
      </w:divBdr>
    </w:div>
    <w:div w:id="1042906411">
      <w:bodyDiv w:val="1"/>
      <w:marLeft w:val="0"/>
      <w:marRight w:val="0"/>
      <w:marTop w:val="0"/>
      <w:marBottom w:val="0"/>
      <w:divBdr>
        <w:top w:val="none" w:sz="0" w:space="0" w:color="auto"/>
        <w:left w:val="none" w:sz="0" w:space="0" w:color="auto"/>
        <w:bottom w:val="none" w:sz="0" w:space="0" w:color="auto"/>
        <w:right w:val="none" w:sz="0" w:space="0" w:color="auto"/>
      </w:divBdr>
    </w:div>
    <w:div w:id="1043015561">
      <w:bodyDiv w:val="1"/>
      <w:marLeft w:val="0"/>
      <w:marRight w:val="0"/>
      <w:marTop w:val="0"/>
      <w:marBottom w:val="0"/>
      <w:divBdr>
        <w:top w:val="none" w:sz="0" w:space="0" w:color="auto"/>
        <w:left w:val="none" w:sz="0" w:space="0" w:color="auto"/>
        <w:bottom w:val="none" w:sz="0" w:space="0" w:color="auto"/>
        <w:right w:val="none" w:sz="0" w:space="0" w:color="auto"/>
      </w:divBdr>
    </w:div>
    <w:div w:id="1043333448">
      <w:bodyDiv w:val="1"/>
      <w:marLeft w:val="0"/>
      <w:marRight w:val="0"/>
      <w:marTop w:val="0"/>
      <w:marBottom w:val="0"/>
      <w:divBdr>
        <w:top w:val="none" w:sz="0" w:space="0" w:color="auto"/>
        <w:left w:val="none" w:sz="0" w:space="0" w:color="auto"/>
        <w:bottom w:val="none" w:sz="0" w:space="0" w:color="auto"/>
        <w:right w:val="none" w:sz="0" w:space="0" w:color="auto"/>
      </w:divBdr>
    </w:div>
    <w:div w:id="1043553067">
      <w:bodyDiv w:val="1"/>
      <w:marLeft w:val="0"/>
      <w:marRight w:val="0"/>
      <w:marTop w:val="0"/>
      <w:marBottom w:val="0"/>
      <w:divBdr>
        <w:top w:val="none" w:sz="0" w:space="0" w:color="auto"/>
        <w:left w:val="none" w:sz="0" w:space="0" w:color="auto"/>
        <w:bottom w:val="none" w:sz="0" w:space="0" w:color="auto"/>
        <w:right w:val="none" w:sz="0" w:space="0" w:color="auto"/>
      </w:divBdr>
    </w:div>
    <w:div w:id="1043555267">
      <w:bodyDiv w:val="1"/>
      <w:marLeft w:val="0"/>
      <w:marRight w:val="0"/>
      <w:marTop w:val="0"/>
      <w:marBottom w:val="0"/>
      <w:divBdr>
        <w:top w:val="none" w:sz="0" w:space="0" w:color="auto"/>
        <w:left w:val="none" w:sz="0" w:space="0" w:color="auto"/>
        <w:bottom w:val="none" w:sz="0" w:space="0" w:color="auto"/>
        <w:right w:val="none" w:sz="0" w:space="0" w:color="auto"/>
      </w:divBdr>
    </w:div>
    <w:div w:id="1043675411">
      <w:bodyDiv w:val="1"/>
      <w:marLeft w:val="0"/>
      <w:marRight w:val="0"/>
      <w:marTop w:val="0"/>
      <w:marBottom w:val="0"/>
      <w:divBdr>
        <w:top w:val="none" w:sz="0" w:space="0" w:color="auto"/>
        <w:left w:val="none" w:sz="0" w:space="0" w:color="auto"/>
        <w:bottom w:val="none" w:sz="0" w:space="0" w:color="auto"/>
        <w:right w:val="none" w:sz="0" w:space="0" w:color="auto"/>
      </w:divBdr>
    </w:div>
    <w:div w:id="1044065142">
      <w:bodyDiv w:val="1"/>
      <w:marLeft w:val="0"/>
      <w:marRight w:val="0"/>
      <w:marTop w:val="0"/>
      <w:marBottom w:val="0"/>
      <w:divBdr>
        <w:top w:val="none" w:sz="0" w:space="0" w:color="auto"/>
        <w:left w:val="none" w:sz="0" w:space="0" w:color="auto"/>
        <w:bottom w:val="none" w:sz="0" w:space="0" w:color="auto"/>
        <w:right w:val="none" w:sz="0" w:space="0" w:color="auto"/>
      </w:divBdr>
    </w:div>
    <w:div w:id="1044141764">
      <w:bodyDiv w:val="1"/>
      <w:marLeft w:val="0"/>
      <w:marRight w:val="0"/>
      <w:marTop w:val="0"/>
      <w:marBottom w:val="0"/>
      <w:divBdr>
        <w:top w:val="none" w:sz="0" w:space="0" w:color="auto"/>
        <w:left w:val="none" w:sz="0" w:space="0" w:color="auto"/>
        <w:bottom w:val="none" w:sz="0" w:space="0" w:color="auto"/>
        <w:right w:val="none" w:sz="0" w:space="0" w:color="auto"/>
      </w:divBdr>
    </w:div>
    <w:div w:id="1044479449">
      <w:bodyDiv w:val="1"/>
      <w:marLeft w:val="0"/>
      <w:marRight w:val="0"/>
      <w:marTop w:val="0"/>
      <w:marBottom w:val="0"/>
      <w:divBdr>
        <w:top w:val="none" w:sz="0" w:space="0" w:color="auto"/>
        <w:left w:val="none" w:sz="0" w:space="0" w:color="auto"/>
        <w:bottom w:val="none" w:sz="0" w:space="0" w:color="auto"/>
        <w:right w:val="none" w:sz="0" w:space="0" w:color="auto"/>
      </w:divBdr>
    </w:div>
    <w:div w:id="1044675374">
      <w:bodyDiv w:val="1"/>
      <w:marLeft w:val="0"/>
      <w:marRight w:val="0"/>
      <w:marTop w:val="0"/>
      <w:marBottom w:val="0"/>
      <w:divBdr>
        <w:top w:val="none" w:sz="0" w:space="0" w:color="auto"/>
        <w:left w:val="none" w:sz="0" w:space="0" w:color="auto"/>
        <w:bottom w:val="none" w:sz="0" w:space="0" w:color="auto"/>
        <w:right w:val="none" w:sz="0" w:space="0" w:color="auto"/>
      </w:divBdr>
    </w:div>
    <w:div w:id="1044796209">
      <w:bodyDiv w:val="1"/>
      <w:marLeft w:val="0"/>
      <w:marRight w:val="0"/>
      <w:marTop w:val="0"/>
      <w:marBottom w:val="0"/>
      <w:divBdr>
        <w:top w:val="none" w:sz="0" w:space="0" w:color="auto"/>
        <w:left w:val="none" w:sz="0" w:space="0" w:color="auto"/>
        <w:bottom w:val="none" w:sz="0" w:space="0" w:color="auto"/>
        <w:right w:val="none" w:sz="0" w:space="0" w:color="auto"/>
      </w:divBdr>
    </w:div>
    <w:div w:id="1045328353">
      <w:bodyDiv w:val="1"/>
      <w:marLeft w:val="0"/>
      <w:marRight w:val="0"/>
      <w:marTop w:val="0"/>
      <w:marBottom w:val="0"/>
      <w:divBdr>
        <w:top w:val="none" w:sz="0" w:space="0" w:color="auto"/>
        <w:left w:val="none" w:sz="0" w:space="0" w:color="auto"/>
        <w:bottom w:val="none" w:sz="0" w:space="0" w:color="auto"/>
        <w:right w:val="none" w:sz="0" w:space="0" w:color="auto"/>
      </w:divBdr>
    </w:div>
    <w:div w:id="1045375724">
      <w:bodyDiv w:val="1"/>
      <w:marLeft w:val="0"/>
      <w:marRight w:val="0"/>
      <w:marTop w:val="0"/>
      <w:marBottom w:val="0"/>
      <w:divBdr>
        <w:top w:val="none" w:sz="0" w:space="0" w:color="auto"/>
        <w:left w:val="none" w:sz="0" w:space="0" w:color="auto"/>
        <w:bottom w:val="none" w:sz="0" w:space="0" w:color="auto"/>
        <w:right w:val="none" w:sz="0" w:space="0" w:color="auto"/>
      </w:divBdr>
    </w:div>
    <w:div w:id="1045449003">
      <w:bodyDiv w:val="1"/>
      <w:marLeft w:val="0"/>
      <w:marRight w:val="0"/>
      <w:marTop w:val="0"/>
      <w:marBottom w:val="0"/>
      <w:divBdr>
        <w:top w:val="none" w:sz="0" w:space="0" w:color="auto"/>
        <w:left w:val="none" w:sz="0" w:space="0" w:color="auto"/>
        <w:bottom w:val="none" w:sz="0" w:space="0" w:color="auto"/>
        <w:right w:val="none" w:sz="0" w:space="0" w:color="auto"/>
      </w:divBdr>
    </w:div>
    <w:div w:id="1045524168">
      <w:bodyDiv w:val="1"/>
      <w:marLeft w:val="0"/>
      <w:marRight w:val="0"/>
      <w:marTop w:val="0"/>
      <w:marBottom w:val="0"/>
      <w:divBdr>
        <w:top w:val="none" w:sz="0" w:space="0" w:color="auto"/>
        <w:left w:val="none" w:sz="0" w:space="0" w:color="auto"/>
        <w:bottom w:val="none" w:sz="0" w:space="0" w:color="auto"/>
        <w:right w:val="none" w:sz="0" w:space="0" w:color="auto"/>
      </w:divBdr>
    </w:div>
    <w:div w:id="1045526850">
      <w:bodyDiv w:val="1"/>
      <w:marLeft w:val="0"/>
      <w:marRight w:val="0"/>
      <w:marTop w:val="0"/>
      <w:marBottom w:val="0"/>
      <w:divBdr>
        <w:top w:val="none" w:sz="0" w:space="0" w:color="auto"/>
        <w:left w:val="none" w:sz="0" w:space="0" w:color="auto"/>
        <w:bottom w:val="none" w:sz="0" w:space="0" w:color="auto"/>
        <w:right w:val="none" w:sz="0" w:space="0" w:color="auto"/>
      </w:divBdr>
    </w:div>
    <w:div w:id="1045641695">
      <w:bodyDiv w:val="1"/>
      <w:marLeft w:val="0"/>
      <w:marRight w:val="0"/>
      <w:marTop w:val="0"/>
      <w:marBottom w:val="0"/>
      <w:divBdr>
        <w:top w:val="none" w:sz="0" w:space="0" w:color="auto"/>
        <w:left w:val="none" w:sz="0" w:space="0" w:color="auto"/>
        <w:bottom w:val="none" w:sz="0" w:space="0" w:color="auto"/>
        <w:right w:val="none" w:sz="0" w:space="0" w:color="auto"/>
      </w:divBdr>
    </w:div>
    <w:div w:id="1045762379">
      <w:bodyDiv w:val="1"/>
      <w:marLeft w:val="0"/>
      <w:marRight w:val="0"/>
      <w:marTop w:val="0"/>
      <w:marBottom w:val="0"/>
      <w:divBdr>
        <w:top w:val="none" w:sz="0" w:space="0" w:color="auto"/>
        <w:left w:val="none" w:sz="0" w:space="0" w:color="auto"/>
        <w:bottom w:val="none" w:sz="0" w:space="0" w:color="auto"/>
        <w:right w:val="none" w:sz="0" w:space="0" w:color="auto"/>
      </w:divBdr>
    </w:div>
    <w:div w:id="1046029012">
      <w:bodyDiv w:val="1"/>
      <w:marLeft w:val="0"/>
      <w:marRight w:val="0"/>
      <w:marTop w:val="0"/>
      <w:marBottom w:val="0"/>
      <w:divBdr>
        <w:top w:val="none" w:sz="0" w:space="0" w:color="auto"/>
        <w:left w:val="none" w:sz="0" w:space="0" w:color="auto"/>
        <w:bottom w:val="none" w:sz="0" w:space="0" w:color="auto"/>
        <w:right w:val="none" w:sz="0" w:space="0" w:color="auto"/>
      </w:divBdr>
    </w:div>
    <w:div w:id="1046100414">
      <w:bodyDiv w:val="1"/>
      <w:marLeft w:val="0"/>
      <w:marRight w:val="0"/>
      <w:marTop w:val="0"/>
      <w:marBottom w:val="0"/>
      <w:divBdr>
        <w:top w:val="none" w:sz="0" w:space="0" w:color="auto"/>
        <w:left w:val="none" w:sz="0" w:space="0" w:color="auto"/>
        <w:bottom w:val="none" w:sz="0" w:space="0" w:color="auto"/>
        <w:right w:val="none" w:sz="0" w:space="0" w:color="auto"/>
      </w:divBdr>
    </w:div>
    <w:div w:id="1046224279">
      <w:bodyDiv w:val="1"/>
      <w:marLeft w:val="0"/>
      <w:marRight w:val="0"/>
      <w:marTop w:val="0"/>
      <w:marBottom w:val="0"/>
      <w:divBdr>
        <w:top w:val="none" w:sz="0" w:space="0" w:color="auto"/>
        <w:left w:val="none" w:sz="0" w:space="0" w:color="auto"/>
        <w:bottom w:val="none" w:sz="0" w:space="0" w:color="auto"/>
        <w:right w:val="none" w:sz="0" w:space="0" w:color="auto"/>
      </w:divBdr>
    </w:div>
    <w:div w:id="1046375990">
      <w:bodyDiv w:val="1"/>
      <w:marLeft w:val="0"/>
      <w:marRight w:val="0"/>
      <w:marTop w:val="0"/>
      <w:marBottom w:val="0"/>
      <w:divBdr>
        <w:top w:val="none" w:sz="0" w:space="0" w:color="auto"/>
        <w:left w:val="none" w:sz="0" w:space="0" w:color="auto"/>
        <w:bottom w:val="none" w:sz="0" w:space="0" w:color="auto"/>
        <w:right w:val="none" w:sz="0" w:space="0" w:color="auto"/>
      </w:divBdr>
    </w:div>
    <w:div w:id="1046489436">
      <w:bodyDiv w:val="1"/>
      <w:marLeft w:val="0"/>
      <w:marRight w:val="0"/>
      <w:marTop w:val="0"/>
      <w:marBottom w:val="0"/>
      <w:divBdr>
        <w:top w:val="none" w:sz="0" w:space="0" w:color="auto"/>
        <w:left w:val="none" w:sz="0" w:space="0" w:color="auto"/>
        <w:bottom w:val="none" w:sz="0" w:space="0" w:color="auto"/>
        <w:right w:val="none" w:sz="0" w:space="0" w:color="auto"/>
      </w:divBdr>
    </w:div>
    <w:div w:id="1046640793">
      <w:bodyDiv w:val="1"/>
      <w:marLeft w:val="0"/>
      <w:marRight w:val="0"/>
      <w:marTop w:val="0"/>
      <w:marBottom w:val="0"/>
      <w:divBdr>
        <w:top w:val="none" w:sz="0" w:space="0" w:color="auto"/>
        <w:left w:val="none" w:sz="0" w:space="0" w:color="auto"/>
        <w:bottom w:val="none" w:sz="0" w:space="0" w:color="auto"/>
        <w:right w:val="none" w:sz="0" w:space="0" w:color="auto"/>
      </w:divBdr>
    </w:div>
    <w:div w:id="1046950338">
      <w:bodyDiv w:val="1"/>
      <w:marLeft w:val="0"/>
      <w:marRight w:val="0"/>
      <w:marTop w:val="0"/>
      <w:marBottom w:val="0"/>
      <w:divBdr>
        <w:top w:val="none" w:sz="0" w:space="0" w:color="auto"/>
        <w:left w:val="none" w:sz="0" w:space="0" w:color="auto"/>
        <w:bottom w:val="none" w:sz="0" w:space="0" w:color="auto"/>
        <w:right w:val="none" w:sz="0" w:space="0" w:color="auto"/>
      </w:divBdr>
    </w:div>
    <w:div w:id="1046952279">
      <w:bodyDiv w:val="1"/>
      <w:marLeft w:val="0"/>
      <w:marRight w:val="0"/>
      <w:marTop w:val="0"/>
      <w:marBottom w:val="0"/>
      <w:divBdr>
        <w:top w:val="none" w:sz="0" w:space="0" w:color="auto"/>
        <w:left w:val="none" w:sz="0" w:space="0" w:color="auto"/>
        <w:bottom w:val="none" w:sz="0" w:space="0" w:color="auto"/>
        <w:right w:val="none" w:sz="0" w:space="0" w:color="auto"/>
      </w:divBdr>
    </w:div>
    <w:div w:id="1047223799">
      <w:bodyDiv w:val="1"/>
      <w:marLeft w:val="0"/>
      <w:marRight w:val="0"/>
      <w:marTop w:val="0"/>
      <w:marBottom w:val="0"/>
      <w:divBdr>
        <w:top w:val="none" w:sz="0" w:space="0" w:color="auto"/>
        <w:left w:val="none" w:sz="0" w:space="0" w:color="auto"/>
        <w:bottom w:val="none" w:sz="0" w:space="0" w:color="auto"/>
        <w:right w:val="none" w:sz="0" w:space="0" w:color="auto"/>
      </w:divBdr>
    </w:div>
    <w:div w:id="1047606770">
      <w:bodyDiv w:val="1"/>
      <w:marLeft w:val="0"/>
      <w:marRight w:val="0"/>
      <w:marTop w:val="0"/>
      <w:marBottom w:val="0"/>
      <w:divBdr>
        <w:top w:val="none" w:sz="0" w:space="0" w:color="auto"/>
        <w:left w:val="none" w:sz="0" w:space="0" w:color="auto"/>
        <w:bottom w:val="none" w:sz="0" w:space="0" w:color="auto"/>
        <w:right w:val="none" w:sz="0" w:space="0" w:color="auto"/>
      </w:divBdr>
    </w:div>
    <w:div w:id="1047681496">
      <w:bodyDiv w:val="1"/>
      <w:marLeft w:val="0"/>
      <w:marRight w:val="0"/>
      <w:marTop w:val="0"/>
      <w:marBottom w:val="0"/>
      <w:divBdr>
        <w:top w:val="none" w:sz="0" w:space="0" w:color="auto"/>
        <w:left w:val="none" w:sz="0" w:space="0" w:color="auto"/>
        <w:bottom w:val="none" w:sz="0" w:space="0" w:color="auto"/>
        <w:right w:val="none" w:sz="0" w:space="0" w:color="auto"/>
      </w:divBdr>
    </w:div>
    <w:div w:id="1047948952">
      <w:bodyDiv w:val="1"/>
      <w:marLeft w:val="0"/>
      <w:marRight w:val="0"/>
      <w:marTop w:val="0"/>
      <w:marBottom w:val="0"/>
      <w:divBdr>
        <w:top w:val="none" w:sz="0" w:space="0" w:color="auto"/>
        <w:left w:val="none" w:sz="0" w:space="0" w:color="auto"/>
        <w:bottom w:val="none" w:sz="0" w:space="0" w:color="auto"/>
        <w:right w:val="none" w:sz="0" w:space="0" w:color="auto"/>
      </w:divBdr>
    </w:div>
    <w:div w:id="1048071599">
      <w:bodyDiv w:val="1"/>
      <w:marLeft w:val="0"/>
      <w:marRight w:val="0"/>
      <w:marTop w:val="0"/>
      <w:marBottom w:val="0"/>
      <w:divBdr>
        <w:top w:val="none" w:sz="0" w:space="0" w:color="auto"/>
        <w:left w:val="none" w:sz="0" w:space="0" w:color="auto"/>
        <w:bottom w:val="none" w:sz="0" w:space="0" w:color="auto"/>
        <w:right w:val="none" w:sz="0" w:space="0" w:color="auto"/>
      </w:divBdr>
    </w:div>
    <w:div w:id="1048141183">
      <w:bodyDiv w:val="1"/>
      <w:marLeft w:val="0"/>
      <w:marRight w:val="0"/>
      <w:marTop w:val="0"/>
      <w:marBottom w:val="0"/>
      <w:divBdr>
        <w:top w:val="none" w:sz="0" w:space="0" w:color="auto"/>
        <w:left w:val="none" w:sz="0" w:space="0" w:color="auto"/>
        <w:bottom w:val="none" w:sz="0" w:space="0" w:color="auto"/>
        <w:right w:val="none" w:sz="0" w:space="0" w:color="auto"/>
      </w:divBdr>
    </w:div>
    <w:div w:id="1048146378">
      <w:bodyDiv w:val="1"/>
      <w:marLeft w:val="0"/>
      <w:marRight w:val="0"/>
      <w:marTop w:val="0"/>
      <w:marBottom w:val="0"/>
      <w:divBdr>
        <w:top w:val="none" w:sz="0" w:space="0" w:color="auto"/>
        <w:left w:val="none" w:sz="0" w:space="0" w:color="auto"/>
        <w:bottom w:val="none" w:sz="0" w:space="0" w:color="auto"/>
        <w:right w:val="none" w:sz="0" w:space="0" w:color="auto"/>
      </w:divBdr>
    </w:div>
    <w:div w:id="1048259777">
      <w:bodyDiv w:val="1"/>
      <w:marLeft w:val="0"/>
      <w:marRight w:val="0"/>
      <w:marTop w:val="0"/>
      <w:marBottom w:val="0"/>
      <w:divBdr>
        <w:top w:val="none" w:sz="0" w:space="0" w:color="auto"/>
        <w:left w:val="none" w:sz="0" w:space="0" w:color="auto"/>
        <w:bottom w:val="none" w:sz="0" w:space="0" w:color="auto"/>
        <w:right w:val="none" w:sz="0" w:space="0" w:color="auto"/>
      </w:divBdr>
    </w:div>
    <w:div w:id="1048915606">
      <w:bodyDiv w:val="1"/>
      <w:marLeft w:val="0"/>
      <w:marRight w:val="0"/>
      <w:marTop w:val="0"/>
      <w:marBottom w:val="0"/>
      <w:divBdr>
        <w:top w:val="none" w:sz="0" w:space="0" w:color="auto"/>
        <w:left w:val="none" w:sz="0" w:space="0" w:color="auto"/>
        <w:bottom w:val="none" w:sz="0" w:space="0" w:color="auto"/>
        <w:right w:val="none" w:sz="0" w:space="0" w:color="auto"/>
      </w:divBdr>
    </w:div>
    <w:div w:id="1048919121">
      <w:bodyDiv w:val="1"/>
      <w:marLeft w:val="0"/>
      <w:marRight w:val="0"/>
      <w:marTop w:val="0"/>
      <w:marBottom w:val="0"/>
      <w:divBdr>
        <w:top w:val="none" w:sz="0" w:space="0" w:color="auto"/>
        <w:left w:val="none" w:sz="0" w:space="0" w:color="auto"/>
        <w:bottom w:val="none" w:sz="0" w:space="0" w:color="auto"/>
        <w:right w:val="none" w:sz="0" w:space="0" w:color="auto"/>
      </w:divBdr>
    </w:div>
    <w:div w:id="1048991051">
      <w:bodyDiv w:val="1"/>
      <w:marLeft w:val="0"/>
      <w:marRight w:val="0"/>
      <w:marTop w:val="0"/>
      <w:marBottom w:val="0"/>
      <w:divBdr>
        <w:top w:val="none" w:sz="0" w:space="0" w:color="auto"/>
        <w:left w:val="none" w:sz="0" w:space="0" w:color="auto"/>
        <w:bottom w:val="none" w:sz="0" w:space="0" w:color="auto"/>
        <w:right w:val="none" w:sz="0" w:space="0" w:color="auto"/>
      </w:divBdr>
    </w:div>
    <w:div w:id="1049183499">
      <w:bodyDiv w:val="1"/>
      <w:marLeft w:val="0"/>
      <w:marRight w:val="0"/>
      <w:marTop w:val="0"/>
      <w:marBottom w:val="0"/>
      <w:divBdr>
        <w:top w:val="none" w:sz="0" w:space="0" w:color="auto"/>
        <w:left w:val="none" w:sz="0" w:space="0" w:color="auto"/>
        <w:bottom w:val="none" w:sz="0" w:space="0" w:color="auto"/>
        <w:right w:val="none" w:sz="0" w:space="0" w:color="auto"/>
      </w:divBdr>
    </w:div>
    <w:div w:id="1049183560">
      <w:bodyDiv w:val="1"/>
      <w:marLeft w:val="0"/>
      <w:marRight w:val="0"/>
      <w:marTop w:val="0"/>
      <w:marBottom w:val="0"/>
      <w:divBdr>
        <w:top w:val="none" w:sz="0" w:space="0" w:color="auto"/>
        <w:left w:val="none" w:sz="0" w:space="0" w:color="auto"/>
        <w:bottom w:val="none" w:sz="0" w:space="0" w:color="auto"/>
        <w:right w:val="none" w:sz="0" w:space="0" w:color="auto"/>
      </w:divBdr>
    </w:div>
    <w:div w:id="1049256502">
      <w:bodyDiv w:val="1"/>
      <w:marLeft w:val="0"/>
      <w:marRight w:val="0"/>
      <w:marTop w:val="0"/>
      <w:marBottom w:val="0"/>
      <w:divBdr>
        <w:top w:val="none" w:sz="0" w:space="0" w:color="auto"/>
        <w:left w:val="none" w:sz="0" w:space="0" w:color="auto"/>
        <w:bottom w:val="none" w:sz="0" w:space="0" w:color="auto"/>
        <w:right w:val="none" w:sz="0" w:space="0" w:color="auto"/>
      </w:divBdr>
    </w:div>
    <w:div w:id="1049262716">
      <w:bodyDiv w:val="1"/>
      <w:marLeft w:val="0"/>
      <w:marRight w:val="0"/>
      <w:marTop w:val="0"/>
      <w:marBottom w:val="0"/>
      <w:divBdr>
        <w:top w:val="none" w:sz="0" w:space="0" w:color="auto"/>
        <w:left w:val="none" w:sz="0" w:space="0" w:color="auto"/>
        <w:bottom w:val="none" w:sz="0" w:space="0" w:color="auto"/>
        <w:right w:val="none" w:sz="0" w:space="0" w:color="auto"/>
      </w:divBdr>
    </w:div>
    <w:div w:id="1049456963">
      <w:bodyDiv w:val="1"/>
      <w:marLeft w:val="0"/>
      <w:marRight w:val="0"/>
      <w:marTop w:val="0"/>
      <w:marBottom w:val="0"/>
      <w:divBdr>
        <w:top w:val="none" w:sz="0" w:space="0" w:color="auto"/>
        <w:left w:val="none" w:sz="0" w:space="0" w:color="auto"/>
        <w:bottom w:val="none" w:sz="0" w:space="0" w:color="auto"/>
        <w:right w:val="none" w:sz="0" w:space="0" w:color="auto"/>
      </w:divBdr>
    </w:div>
    <w:div w:id="1049768334">
      <w:bodyDiv w:val="1"/>
      <w:marLeft w:val="0"/>
      <w:marRight w:val="0"/>
      <w:marTop w:val="0"/>
      <w:marBottom w:val="0"/>
      <w:divBdr>
        <w:top w:val="none" w:sz="0" w:space="0" w:color="auto"/>
        <w:left w:val="none" w:sz="0" w:space="0" w:color="auto"/>
        <w:bottom w:val="none" w:sz="0" w:space="0" w:color="auto"/>
        <w:right w:val="none" w:sz="0" w:space="0" w:color="auto"/>
      </w:divBdr>
    </w:div>
    <w:div w:id="1049837689">
      <w:bodyDiv w:val="1"/>
      <w:marLeft w:val="0"/>
      <w:marRight w:val="0"/>
      <w:marTop w:val="0"/>
      <w:marBottom w:val="0"/>
      <w:divBdr>
        <w:top w:val="none" w:sz="0" w:space="0" w:color="auto"/>
        <w:left w:val="none" w:sz="0" w:space="0" w:color="auto"/>
        <w:bottom w:val="none" w:sz="0" w:space="0" w:color="auto"/>
        <w:right w:val="none" w:sz="0" w:space="0" w:color="auto"/>
      </w:divBdr>
    </w:div>
    <w:div w:id="1050108464">
      <w:bodyDiv w:val="1"/>
      <w:marLeft w:val="0"/>
      <w:marRight w:val="0"/>
      <w:marTop w:val="0"/>
      <w:marBottom w:val="0"/>
      <w:divBdr>
        <w:top w:val="none" w:sz="0" w:space="0" w:color="auto"/>
        <w:left w:val="none" w:sz="0" w:space="0" w:color="auto"/>
        <w:bottom w:val="none" w:sz="0" w:space="0" w:color="auto"/>
        <w:right w:val="none" w:sz="0" w:space="0" w:color="auto"/>
      </w:divBdr>
    </w:div>
    <w:div w:id="1050230090">
      <w:bodyDiv w:val="1"/>
      <w:marLeft w:val="0"/>
      <w:marRight w:val="0"/>
      <w:marTop w:val="0"/>
      <w:marBottom w:val="0"/>
      <w:divBdr>
        <w:top w:val="none" w:sz="0" w:space="0" w:color="auto"/>
        <w:left w:val="none" w:sz="0" w:space="0" w:color="auto"/>
        <w:bottom w:val="none" w:sz="0" w:space="0" w:color="auto"/>
        <w:right w:val="none" w:sz="0" w:space="0" w:color="auto"/>
      </w:divBdr>
    </w:div>
    <w:div w:id="1050307037">
      <w:bodyDiv w:val="1"/>
      <w:marLeft w:val="0"/>
      <w:marRight w:val="0"/>
      <w:marTop w:val="0"/>
      <w:marBottom w:val="0"/>
      <w:divBdr>
        <w:top w:val="none" w:sz="0" w:space="0" w:color="auto"/>
        <w:left w:val="none" w:sz="0" w:space="0" w:color="auto"/>
        <w:bottom w:val="none" w:sz="0" w:space="0" w:color="auto"/>
        <w:right w:val="none" w:sz="0" w:space="0" w:color="auto"/>
      </w:divBdr>
    </w:div>
    <w:div w:id="1050760708">
      <w:bodyDiv w:val="1"/>
      <w:marLeft w:val="0"/>
      <w:marRight w:val="0"/>
      <w:marTop w:val="0"/>
      <w:marBottom w:val="0"/>
      <w:divBdr>
        <w:top w:val="none" w:sz="0" w:space="0" w:color="auto"/>
        <w:left w:val="none" w:sz="0" w:space="0" w:color="auto"/>
        <w:bottom w:val="none" w:sz="0" w:space="0" w:color="auto"/>
        <w:right w:val="none" w:sz="0" w:space="0" w:color="auto"/>
      </w:divBdr>
    </w:div>
    <w:div w:id="1050811731">
      <w:bodyDiv w:val="1"/>
      <w:marLeft w:val="0"/>
      <w:marRight w:val="0"/>
      <w:marTop w:val="0"/>
      <w:marBottom w:val="0"/>
      <w:divBdr>
        <w:top w:val="none" w:sz="0" w:space="0" w:color="auto"/>
        <w:left w:val="none" w:sz="0" w:space="0" w:color="auto"/>
        <w:bottom w:val="none" w:sz="0" w:space="0" w:color="auto"/>
        <w:right w:val="none" w:sz="0" w:space="0" w:color="auto"/>
      </w:divBdr>
    </w:div>
    <w:div w:id="1050882232">
      <w:bodyDiv w:val="1"/>
      <w:marLeft w:val="0"/>
      <w:marRight w:val="0"/>
      <w:marTop w:val="0"/>
      <w:marBottom w:val="0"/>
      <w:divBdr>
        <w:top w:val="none" w:sz="0" w:space="0" w:color="auto"/>
        <w:left w:val="none" w:sz="0" w:space="0" w:color="auto"/>
        <w:bottom w:val="none" w:sz="0" w:space="0" w:color="auto"/>
        <w:right w:val="none" w:sz="0" w:space="0" w:color="auto"/>
      </w:divBdr>
    </w:div>
    <w:div w:id="1050960425">
      <w:bodyDiv w:val="1"/>
      <w:marLeft w:val="0"/>
      <w:marRight w:val="0"/>
      <w:marTop w:val="0"/>
      <w:marBottom w:val="0"/>
      <w:divBdr>
        <w:top w:val="none" w:sz="0" w:space="0" w:color="auto"/>
        <w:left w:val="none" w:sz="0" w:space="0" w:color="auto"/>
        <w:bottom w:val="none" w:sz="0" w:space="0" w:color="auto"/>
        <w:right w:val="none" w:sz="0" w:space="0" w:color="auto"/>
      </w:divBdr>
    </w:div>
    <w:div w:id="1051197567">
      <w:bodyDiv w:val="1"/>
      <w:marLeft w:val="0"/>
      <w:marRight w:val="0"/>
      <w:marTop w:val="0"/>
      <w:marBottom w:val="0"/>
      <w:divBdr>
        <w:top w:val="none" w:sz="0" w:space="0" w:color="auto"/>
        <w:left w:val="none" w:sz="0" w:space="0" w:color="auto"/>
        <w:bottom w:val="none" w:sz="0" w:space="0" w:color="auto"/>
        <w:right w:val="none" w:sz="0" w:space="0" w:color="auto"/>
      </w:divBdr>
    </w:div>
    <w:div w:id="1051271198">
      <w:bodyDiv w:val="1"/>
      <w:marLeft w:val="0"/>
      <w:marRight w:val="0"/>
      <w:marTop w:val="0"/>
      <w:marBottom w:val="0"/>
      <w:divBdr>
        <w:top w:val="none" w:sz="0" w:space="0" w:color="auto"/>
        <w:left w:val="none" w:sz="0" w:space="0" w:color="auto"/>
        <w:bottom w:val="none" w:sz="0" w:space="0" w:color="auto"/>
        <w:right w:val="none" w:sz="0" w:space="0" w:color="auto"/>
      </w:divBdr>
    </w:div>
    <w:div w:id="1051341813">
      <w:bodyDiv w:val="1"/>
      <w:marLeft w:val="0"/>
      <w:marRight w:val="0"/>
      <w:marTop w:val="0"/>
      <w:marBottom w:val="0"/>
      <w:divBdr>
        <w:top w:val="none" w:sz="0" w:space="0" w:color="auto"/>
        <w:left w:val="none" w:sz="0" w:space="0" w:color="auto"/>
        <w:bottom w:val="none" w:sz="0" w:space="0" w:color="auto"/>
        <w:right w:val="none" w:sz="0" w:space="0" w:color="auto"/>
      </w:divBdr>
    </w:div>
    <w:div w:id="1051536265">
      <w:bodyDiv w:val="1"/>
      <w:marLeft w:val="0"/>
      <w:marRight w:val="0"/>
      <w:marTop w:val="0"/>
      <w:marBottom w:val="0"/>
      <w:divBdr>
        <w:top w:val="none" w:sz="0" w:space="0" w:color="auto"/>
        <w:left w:val="none" w:sz="0" w:space="0" w:color="auto"/>
        <w:bottom w:val="none" w:sz="0" w:space="0" w:color="auto"/>
        <w:right w:val="none" w:sz="0" w:space="0" w:color="auto"/>
      </w:divBdr>
    </w:div>
    <w:div w:id="1052271891">
      <w:bodyDiv w:val="1"/>
      <w:marLeft w:val="0"/>
      <w:marRight w:val="0"/>
      <w:marTop w:val="0"/>
      <w:marBottom w:val="0"/>
      <w:divBdr>
        <w:top w:val="none" w:sz="0" w:space="0" w:color="auto"/>
        <w:left w:val="none" w:sz="0" w:space="0" w:color="auto"/>
        <w:bottom w:val="none" w:sz="0" w:space="0" w:color="auto"/>
        <w:right w:val="none" w:sz="0" w:space="0" w:color="auto"/>
      </w:divBdr>
    </w:div>
    <w:div w:id="1052344080">
      <w:bodyDiv w:val="1"/>
      <w:marLeft w:val="0"/>
      <w:marRight w:val="0"/>
      <w:marTop w:val="0"/>
      <w:marBottom w:val="0"/>
      <w:divBdr>
        <w:top w:val="none" w:sz="0" w:space="0" w:color="auto"/>
        <w:left w:val="none" w:sz="0" w:space="0" w:color="auto"/>
        <w:bottom w:val="none" w:sz="0" w:space="0" w:color="auto"/>
        <w:right w:val="none" w:sz="0" w:space="0" w:color="auto"/>
      </w:divBdr>
    </w:div>
    <w:div w:id="1052850622">
      <w:bodyDiv w:val="1"/>
      <w:marLeft w:val="0"/>
      <w:marRight w:val="0"/>
      <w:marTop w:val="0"/>
      <w:marBottom w:val="0"/>
      <w:divBdr>
        <w:top w:val="none" w:sz="0" w:space="0" w:color="auto"/>
        <w:left w:val="none" w:sz="0" w:space="0" w:color="auto"/>
        <w:bottom w:val="none" w:sz="0" w:space="0" w:color="auto"/>
        <w:right w:val="none" w:sz="0" w:space="0" w:color="auto"/>
      </w:divBdr>
    </w:div>
    <w:div w:id="1052995681">
      <w:bodyDiv w:val="1"/>
      <w:marLeft w:val="0"/>
      <w:marRight w:val="0"/>
      <w:marTop w:val="0"/>
      <w:marBottom w:val="0"/>
      <w:divBdr>
        <w:top w:val="none" w:sz="0" w:space="0" w:color="auto"/>
        <w:left w:val="none" w:sz="0" w:space="0" w:color="auto"/>
        <w:bottom w:val="none" w:sz="0" w:space="0" w:color="auto"/>
        <w:right w:val="none" w:sz="0" w:space="0" w:color="auto"/>
      </w:divBdr>
    </w:div>
    <w:div w:id="1052997207">
      <w:bodyDiv w:val="1"/>
      <w:marLeft w:val="0"/>
      <w:marRight w:val="0"/>
      <w:marTop w:val="0"/>
      <w:marBottom w:val="0"/>
      <w:divBdr>
        <w:top w:val="none" w:sz="0" w:space="0" w:color="auto"/>
        <w:left w:val="none" w:sz="0" w:space="0" w:color="auto"/>
        <w:bottom w:val="none" w:sz="0" w:space="0" w:color="auto"/>
        <w:right w:val="none" w:sz="0" w:space="0" w:color="auto"/>
      </w:divBdr>
    </w:div>
    <w:div w:id="1053306215">
      <w:bodyDiv w:val="1"/>
      <w:marLeft w:val="0"/>
      <w:marRight w:val="0"/>
      <w:marTop w:val="0"/>
      <w:marBottom w:val="0"/>
      <w:divBdr>
        <w:top w:val="none" w:sz="0" w:space="0" w:color="auto"/>
        <w:left w:val="none" w:sz="0" w:space="0" w:color="auto"/>
        <w:bottom w:val="none" w:sz="0" w:space="0" w:color="auto"/>
        <w:right w:val="none" w:sz="0" w:space="0" w:color="auto"/>
      </w:divBdr>
    </w:div>
    <w:div w:id="1053387470">
      <w:bodyDiv w:val="1"/>
      <w:marLeft w:val="0"/>
      <w:marRight w:val="0"/>
      <w:marTop w:val="0"/>
      <w:marBottom w:val="0"/>
      <w:divBdr>
        <w:top w:val="none" w:sz="0" w:space="0" w:color="auto"/>
        <w:left w:val="none" w:sz="0" w:space="0" w:color="auto"/>
        <w:bottom w:val="none" w:sz="0" w:space="0" w:color="auto"/>
        <w:right w:val="none" w:sz="0" w:space="0" w:color="auto"/>
      </w:divBdr>
    </w:div>
    <w:div w:id="1053431206">
      <w:bodyDiv w:val="1"/>
      <w:marLeft w:val="0"/>
      <w:marRight w:val="0"/>
      <w:marTop w:val="0"/>
      <w:marBottom w:val="0"/>
      <w:divBdr>
        <w:top w:val="none" w:sz="0" w:space="0" w:color="auto"/>
        <w:left w:val="none" w:sz="0" w:space="0" w:color="auto"/>
        <w:bottom w:val="none" w:sz="0" w:space="0" w:color="auto"/>
        <w:right w:val="none" w:sz="0" w:space="0" w:color="auto"/>
      </w:divBdr>
    </w:div>
    <w:div w:id="1053500045">
      <w:bodyDiv w:val="1"/>
      <w:marLeft w:val="0"/>
      <w:marRight w:val="0"/>
      <w:marTop w:val="0"/>
      <w:marBottom w:val="0"/>
      <w:divBdr>
        <w:top w:val="none" w:sz="0" w:space="0" w:color="auto"/>
        <w:left w:val="none" w:sz="0" w:space="0" w:color="auto"/>
        <w:bottom w:val="none" w:sz="0" w:space="0" w:color="auto"/>
        <w:right w:val="none" w:sz="0" w:space="0" w:color="auto"/>
      </w:divBdr>
    </w:div>
    <w:div w:id="1053582733">
      <w:bodyDiv w:val="1"/>
      <w:marLeft w:val="0"/>
      <w:marRight w:val="0"/>
      <w:marTop w:val="0"/>
      <w:marBottom w:val="0"/>
      <w:divBdr>
        <w:top w:val="none" w:sz="0" w:space="0" w:color="auto"/>
        <w:left w:val="none" w:sz="0" w:space="0" w:color="auto"/>
        <w:bottom w:val="none" w:sz="0" w:space="0" w:color="auto"/>
        <w:right w:val="none" w:sz="0" w:space="0" w:color="auto"/>
      </w:divBdr>
    </w:div>
    <w:div w:id="1054038100">
      <w:bodyDiv w:val="1"/>
      <w:marLeft w:val="0"/>
      <w:marRight w:val="0"/>
      <w:marTop w:val="0"/>
      <w:marBottom w:val="0"/>
      <w:divBdr>
        <w:top w:val="none" w:sz="0" w:space="0" w:color="auto"/>
        <w:left w:val="none" w:sz="0" w:space="0" w:color="auto"/>
        <w:bottom w:val="none" w:sz="0" w:space="0" w:color="auto"/>
        <w:right w:val="none" w:sz="0" w:space="0" w:color="auto"/>
      </w:divBdr>
    </w:div>
    <w:div w:id="1054038450">
      <w:bodyDiv w:val="1"/>
      <w:marLeft w:val="0"/>
      <w:marRight w:val="0"/>
      <w:marTop w:val="0"/>
      <w:marBottom w:val="0"/>
      <w:divBdr>
        <w:top w:val="none" w:sz="0" w:space="0" w:color="auto"/>
        <w:left w:val="none" w:sz="0" w:space="0" w:color="auto"/>
        <w:bottom w:val="none" w:sz="0" w:space="0" w:color="auto"/>
        <w:right w:val="none" w:sz="0" w:space="0" w:color="auto"/>
      </w:divBdr>
    </w:div>
    <w:div w:id="1054112397">
      <w:bodyDiv w:val="1"/>
      <w:marLeft w:val="0"/>
      <w:marRight w:val="0"/>
      <w:marTop w:val="0"/>
      <w:marBottom w:val="0"/>
      <w:divBdr>
        <w:top w:val="none" w:sz="0" w:space="0" w:color="auto"/>
        <w:left w:val="none" w:sz="0" w:space="0" w:color="auto"/>
        <w:bottom w:val="none" w:sz="0" w:space="0" w:color="auto"/>
        <w:right w:val="none" w:sz="0" w:space="0" w:color="auto"/>
      </w:divBdr>
    </w:div>
    <w:div w:id="1054352032">
      <w:bodyDiv w:val="1"/>
      <w:marLeft w:val="0"/>
      <w:marRight w:val="0"/>
      <w:marTop w:val="0"/>
      <w:marBottom w:val="0"/>
      <w:divBdr>
        <w:top w:val="none" w:sz="0" w:space="0" w:color="auto"/>
        <w:left w:val="none" w:sz="0" w:space="0" w:color="auto"/>
        <w:bottom w:val="none" w:sz="0" w:space="0" w:color="auto"/>
        <w:right w:val="none" w:sz="0" w:space="0" w:color="auto"/>
      </w:divBdr>
    </w:div>
    <w:div w:id="1054425184">
      <w:bodyDiv w:val="1"/>
      <w:marLeft w:val="0"/>
      <w:marRight w:val="0"/>
      <w:marTop w:val="0"/>
      <w:marBottom w:val="0"/>
      <w:divBdr>
        <w:top w:val="none" w:sz="0" w:space="0" w:color="auto"/>
        <w:left w:val="none" w:sz="0" w:space="0" w:color="auto"/>
        <w:bottom w:val="none" w:sz="0" w:space="0" w:color="auto"/>
        <w:right w:val="none" w:sz="0" w:space="0" w:color="auto"/>
      </w:divBdr>
    </w:div>
    <w:div w:id="1054427081">
      <w:bodyDiv w:val="1"/>
      <w:marLeft w:val="0"/>
      <w:marRight w:val="0"/>
      <w:marTop w:val="0"/>
      <w:marBottom w:val="0"/>
      <w:divBdr>
        <w:top w:val="none" w:sz="0" w:space="0" w:color="auto"/>
        <w:left w:val="none" w:sz="0" w:space="0" w:color="auto"/>
        <w:bottom w:val="none" w:sz="0" w:space="0" w:color="auto"/>
        <w:right w:val="none" w:sz="0" w:space="0" w:color="auto"/>
      </w:divBdr>
    </w:div>
    <w:div w:id="1054474712">
      <w:bodyDiv w:val="1"/>
      <w:marLeft w:val="0"/>
      <w:marRight w:val="0"/>
      <w:marTop w:val="0"/>
      <w:marBottom w:val="0"/>
      <w:divBdr>
        <w:top w:val="none" w:sz="0" w:space="0" w:color="auto"/>
        <w:left w:val="none" w:sz="0" w:space="0" w:color="auto"/>
        <w:bottom w:val="none" w:sz="0" w:space="0" w:color="auto"/>
        <w:right w:val="none" w:sz="0" w:space="0" w:color="auto"/>
      </w:divBdr>
    </w:div>
    <w:div w:id="1054625503">
      <w:bodyDiv w:val="1"/>
      <w:marLeft w:val="0"/>
      <w:marRight w:val="0"/>
      <w:marTop w:val="0"/>
      <w:marBottom w:val="0"/>
      <w:divBdr>
        <w:top w:val="none" w:sz="0" w:space="0" w:color="auto"/>
        <w:left w:val="none" w:sz="0" w:space="0" w:color="auto"/>
        <w:bottom w:val="none" w:sz="0" w:space="0" w:color="auto"/>
        <w:right w:val="none" w:sz="0" w:space="0" w:color="auto"/>
      </w:divBdr>
    </w:div>
    <w:div w:id="1054695062">
      <w:bodyDiv w:val="1"/>
      <w:marLeft w:val="0"/>
      <w:marRight w:val="0"/>
      <w:marTop w:val="0"/>
      <w:marBottom w:val="0"/>
      <w:divBdr>
        <w:top w:val="none" w:sz="0" w:space="0" w:color="auto"/>
        <w:left w:val="none" w:sz="0" w:space="0" w:color="auto"/>
        <w:bottom w:val="none" w:sz="0" w:space="0" w:color="auto"/>
        <w:right w:val="none" w:sz="0" w:space="0" w:color="auto"/>
      </w:divBdr>
    </w:div>
    <w:div w:id="1054888975">
      <w:bodyDiv w:val="1"/>
      <w:marLeft w:val="0"/>
      <w:marRight w:val="0"/>
      <w:marTop w:val="0"/>
      <w:marBottom w:val="0"/>
      <w:divBdr>
        <w:top w:val="none" w:sz="0" w:space="0" w:color="auto"/>
        <w:left w:val="none" w:sz="0" w:space="0" w:color="auto"/>
        <w:bottom w:val="none" w:sz="0" w:space="0" w:color="auto"/>
        <w:right w:val="none" w:sz="0" w:space="0" w:color="auto"/>
      </w:divBdr>
    </w:div>
    <w:div w:id="1055003414">
      <w:bodyDiv w:val="1"/>
      <w:marLeft w:val="0"/>
      <w:marRight w:val="0"/>
      <w:marTop w:val="0"/>
      <w:marBottom w:val="0"/>
      <w:divBdr>
        <w:top w:val="none" w:sz="0" w:space="0" w:color="auto"/>
        <w:left w:val="none" w:sz="0" w:space="0" w:color="auto"/>
        <w:bottom w:val="none" w:sz="0" w:space="0" w:color="auto"/>
        <w:right w:val="none" w:sz="0" w:space="0" w:color="auto"/>
      </w:divBdr>
    </w:div>
    <w:div w:id="1055079709">
      <w:bodyDiv w:val="1"/>
      <w:marLeft w:val="0"/>
      <w:marRight w:val="0"/>
      <w:marTop w:val="0"/>
      <w:marBottom w:val="0"/>
      <w:divBdr>
        <w:top w:val="none" w:sz="0" w:space="0" w:color="auto"/>
        <w:left w:val="none" w:sz="0" w:space="0" w:color="auto"/>
        <w:bottom w:val="none" w:sz="0" w:space="0" w:color="auto"/>
        <w:right w:val="none" w:sz="0" w:space="0" w:color="auto"/>
      </w:divBdr>
    </w:div>
    <w:div w:id="1055354807">
      <w:bodyDiv w:val="1"/>
      <w:marLeft w:val="0"/>
      <w:marRight w:val="0"/>
      <w:marTop w:val="0"/>
      <w:marBottom w:val="0"/>
      <w:divBdr>
        <w:top w:val="none" w:sz="0" w:space="0" w:color="auto"/>
        <w:left w:val="none" w:sz="0" w:space="0" w:color="auto"/>
        <w:bottom w:val="none" w:sz="0" w:space="0" w:color="auto"/>
        <w:right w:val="none" w:sz="0" w:space="0" w:color="auto"/>
      </w:divBdr>
    </w:div>
    <w:div w:id="1055589070">
      <w:bodyDiv w:val="1"/>
      <w:marLeft w:val="0"/>
      <w:marRight w:val="0"/>
      <w:marTop w:val="0"/>
      <w:marBottom w:val="0"/>
      <w:divBdr>
        <w:top w:val="none" w:sz="0" w:space="0" w:color="auto"/>
        <w:left w:val="none" w:sz="0" w:space="0" w:color="auto"/>
        <w:bottom w:val="none" w:sz="0" w:space="0" w:color="auto"/>
        <w:right w:val="none" w:sz="0" w:space="0" w:color="auto"/>
      </w:divBdr>
    </w:div>
    <w:div w:id="1055854872">
      <w:bodyDiv w:val="1"/>
      <w:marLeft w:val="0"/>
      <w:marRight w:val="0"/>
      <w:marTop w:val="0"/>
      <w:marBottom w:val="0"/>
      <w:divBdr>
        <w:top w:val="none" w:sz="0" w:space="0" w:color="auto"/>
        <w:left w:val="none" w:sz="0" w:space="0" w:color="auto"/>
        <w:bottom w:val="none" w:sz="0" w:space="0" w:color="auto"/>
        <w:right w:val="none" w:sz="0" w:space="0" w:color="auto"/>
      </w:divBdr>
    </w:div>
    <w:div w:id="1055860579">
      <w:bodyDiv w:val="1"/>
      <w:marLeft w:val="0"/>
      <w:marRight w:val="0"/>
      <w:marTop w:val="0"/>
      <w:marBottom w:val="0"/>
      <w:divBdr>
        <w:top w:val="none" w:sz="0" w:space="0" w:color="auto"/>
        <w:left w:val="none" w:sz="0" w:space="0" w:color="auto"/>
        <w:bottom w:val="none" w:sz="0" w:space="0" w:color="auto"/>
        <w:right w:val="none" w:sz="0" w:space="0" w:color="auto"/>
      </w:divBdr>
    </w:div>
    <w:div w:id="1056782227">
      <w:bodyDiv w:val="1"/>
      <w:marLeft w:val="0"/>
      <w:marRight w:val="0"/>
      <w:marTop w:val="0"/>
      <w:marBottom w:val="0"/>
      <w:divBdr>
        <w:top w:val="none" w:sz="0" w:space="0" w:color="auto"/>
        <w:left w:val="none" w:sz="0" w:space="0" w:color="auto"/>
        <w:bottom w:val="none" w:sz="0" w:space="0" w:color="auto"/>
        <w:right w:val="none" w:sz="0" w:space="0" w:color="auto"/>
      </w:divBdr>
    </w:div>
    <w:div w:id="1056974239">
      <w:bodyDiv w:val="1"/>
      <w:marLeft w:val="0"/>
      <w:marRight w:val="0"/>
      <w:marTop w:val="0"/>
      <w:marBottom w:val="0"/>
      <w:divBdr>
        <w:top w:val="none" w:sz="0" w:space="0" w:color="auto"/>
        <w:left w:val="none" w:sz="0" w:space="0" w:color="auto"/>
        <w:bottom w:val="none" w:sz="0" w:space="0" w:color="auto"/>
        <w:right w:val="none" w:sz="0" w:space="0" w:color="auto"/>
      </w:divBdr>
    </w:div>
    <w:div w:id="1057242213">
      <w:bodyDiv w:val="1"/>
      <w:marLeft w:val="0"/>
      <w:marRight w:val="0"/>
      <w:marTop w:val="0"/>
      <w:marBottom w:val="0"/>
      <w:divBdr>
        <w:top w:val="none" w:sz="0" w:space="0" w:color="auto"/>
        <w:left w:val="none" w:sz="0" w:space="0" w:color="auto"/>
        <w:bottom w:val="none" w:sz="0" w:space="0" w:color="auto"/>
        <w:right w:val="none" w:sz="0" w:space="0" w:color="auto"/>
      </w:divBdr>
    </w:div>
    <w:div w:id="1057436002">
      <w:bodyDiv w:val="1"/>
      <w:marLeft w:val="0"/>
      <w:marRight w:val="0"/>
      <w:marTop w:val="0"/>
      <w:marBottom w:val="0"/>
      <w:divBdr>
        <w:top w:val="none" w:sz="0" w:space="0" w:color="auto"/>
        <w:left w:val="none" w:sz="0" w:space="0" w:color="auto"/>
        <w:bottom w:val="none" w:sz="0" w:space="0" w:color="auto"/>
        <w:right w:val="none" w:sz="0" w:space="0" w:color="auto"/>
      </w:divBdr>
    </w:div>
    <w:div w:id="1057506721">
      <w:bodyDiv w:val="1"/>
      <w:marLeft w:val="0"/>
      <w:marRight w:val="0"/>
      <w:marTop w:val="0"/>
      <w:marBottom w:val="0"/>
      <w:divBdr>
        <w:top w:val="none" w:sz="0" w:space="0" w:color="auto"/>
        <w:left w:val="none" w:sz="0" w:space="0" w:color="auto"/>
        <w:bottom w:val="none" w:sz="0" w:space="0" w:color="auto"/>
        <w:right w:val="none" w:sz="0" w:space="0" w:color="auto"/>
      </w:divBdr>
    </w:div>
    <w:div w:id="1057510970">
      <w:bodyDiv w:val="1"/>
      <w:marLeft w:val="0"/>
      <w:marRight w:val="0"/>
      <w:marTop w:val="0"/>
      <w:marBottom w:val="0"/>
      <w:divBdr>
        <w:top w:val="none" w:sz="0" w:space="0" w:color="auto"/>
        <w:left w:val="none" w:sz="0" w:space="0" w:color="auto"/>
        <w:bottom w:val="none" w:sz="0" w:space="0" w:color="auto"/>
        <w:right w:val="none" w:sz="0" w:space="0" w:color="auto"/>
      </w:divBdr>
    </w:div>
    <w:div w:id="1057582539">
      <w:bodyDiv w:val="1"/>
      <w:marLeft w:val="0"/>
      <w:marRight w:val="0"/>
      <w:marTop w:val="0"/>
      <w:marBottom w:val="0"/>
      <w:divBdr>
        <w:top w:val="none" w:sz="0" w:space="0" w:color="auto"/>
        <w:left w:val="none" w:sz="0" w:space="0" w:color="auto"/>
        <w:bottom w:val="none" w:sz="0" w:space="0" w:color="auto"/>
        <w:right w:val="none" w:sz="0" w:space="0" w:color="auto"/>
      </w:divBdr>
    </w:div>
    <w:div w:id="1058162456">
      <w:bodyDiv w:val="1"/>
      <w:marLeft w:val="0"/>
      <w:marRight w:val="0"/>
      <w:marTop w:val="0"/>
      <w:marBottom w:val="0"/>
      <w:divBdr>
        <w:top w:val="none" w:sz="0" w:space="0" w:color="auto"/>
        <w:left w:val="none" w:sz="0" w:space="0" w:color="auto"/>
        <w:bottom w:val="none" w:sz="0" w:space="0" w:color="auto"/>
        <w:right w:val="none" w:sz="0" w:space="0" w:color="auto"/>
      </w:divBdr>
    </w:div>
    <w:div w:id="1058744655">
      <w:bodyDiv w:val="1"/>
      <w:marLeft w:val="0"/>
      <w:marRight w:val="0"/>
      <w:marTop w:val="0"/>
      <w:marBottom w:val="0"/>
      <w:divBdr>
        <w:top w:val="none" w:sz="0" w:space="0" w:color="auto"/>
        <w:left w:val="none" w:sz="0" w:space="0" w:color="auto"/>
        <w:bottom w:val="none" w:sz="0" w:space="0" w:color="auto"/>
        <w:right w:val="none" w:sz="0" w:space="0" w:color="auto"/>
      </w:divBdr>
    </w:div>
    <w:div w:id="1058894972">
      <w:bodyDiv w:val="1"/>
      <w:marLeft w:val="0"/>
      <w:marRight w:val="0"/>
      <w:marTop w:val="0"/>
      <w:marBottom w:val="0"/>
      <w:divBdr>
        <w:top w:val="none" w:sz="0" w:space="0" w:color="auto"/>
        <w:left w:val="none" w:sz="0" w:space="0" w:color="auto"/>
        <w:bottom w:val="none" w:sz="0" w:space="0" w:color="auto"/>
        <w:right w:val="none" w:sz="0" w:space="0" w:color="auto"/>
      </w:divBdr>
    </w:div>
    <w:div w:id="1059326497">
      <w:bodyDiv w:val="1"/>
      <w:marLeft w:val="0"/>
      <w:marRight w:val="0"/>
      <w:marTop w:val="0"/>
      <w:marBottom w:val="0"/>
      <w:divBdr>
        <w:top w:val="none" w:sz="0" w:space="0" w:color="auto"/>
        <w:left w:val="none" w:sz="0" w:space="0" w:color="auto"/>
        <w:bottom w:val="none" w:sz="0" w:space="0" w:color="auto"/>
        <w:right w:val="none" w:sz="0" w:space="0" w:color="auto"/>
      </w:divBdr>
    </w:div>
    <w:div w:id="1059328995">
      <w:bodyDiv w:val="1"/>
      <w:marLeft w:val="0"/>
      <w:marRight w:val="0"/>
      <w:marTop w:val="0"/>
      <w:marBottom w:val="0"/>
      <w:divBdr>
        <w:top w:val="none" w:sz="0" w:space="0" w:color="auto"/>
        <w:left w:val="none" w:sz="0" w:space="0" w:color="auto"/>
        <w:bottom w:val="none" w:sz="0" w:space="0" w:color="auto"/>
        <w:right w:val="none" w:sz="0" w:space="0" w:color="auto"/>
      </w:divBdr>
    </w:div>
    <w:div w:id="1059745174">
      <w:bodyDiv w:val="1"/>
      <w:marLeft w:val="0"/>
      <w:marRight w:val="0"/>
      <w:marTop w:val="0"/>
      <w:marBottom w:val="0"/>
      <w:divBdr>
        <w:top w:val="none" w:sz="0" w:space="0" w:color="auto"/>
        <w:left w:val="none" w:sz="0" w:space="0" w:color="auto"/>
        <w:bottom w:val="none" w:sz="0" w:space="0" w:color="auto"/>
        <w:right w:val="none" w:sz="0" w:space="0" w:color="auto"/>
      </w:divBdr>
    </w:div>
    <w:div w:id="1059784862">
      <w:bodyDiv w:val="1"/>
      <w:marLeft w:val="0"/>
      <w:marRight w:val="0"/>
      <w:marTop w:val="0"/>
      <w:marBottom w:val="0"/>
      <w:divBdr>
        <w:top w:val="none" w:sz="0" w:space="0" w:color="auto"/>
        <w:left w:val="none" w:sz="0" w:space="0" w:color="auto"/>
        <w:bottom w:val="none" w:sz="0" w:space="0" w:color="auto"/>
        <w:right w:val="none" w:sz="0" w:space="0" w:color="auto"/>
      </w:divBdr>
    </w:div>
    <w:div w:id="1060206102">
      <w:bodyDiv w:val="1"/>
      <w:marLeft w:val="0"/>
      <w:marRight w:val="0"/>
      <w:marTop w:val="0"/>
      <w:marBottom w:val="0"/>
      <w:divBdr>
        <w:top w:val="none" w:sz="0" w:space="0" w:color="auto"/>
        <w:left w:val="none" w:sz="0" w:space="0" w:color="auto"/>
        <w:bottom w:val="none" w:sz="0" w:space="0" w:color="auto"/>
        <w:right w:val="none" w:sz="0" w:space="0" w:color="auto"/>
      </w:divBdr>
    </w:div>
    <w:div w:id="1060328038">
      <w:bodyDiv w:val="1"/>
      <w:marLeft w:val="0"/>
      <w:marRight w:val="0"/>
      <w:marTop w:val="0"/>
      <w:marBottom w:val="0"/>
      <w:divBdr>
        <w:top w:val="none" w:sz="0" w:space="0" w:color="auto"/>
        <w:left w:val="none" w:sz="0" w:space="0" w:color="auto"/>
        <w:bottom w:val="none" w:sz="0" w:space="0" w:color="auto"/>
        <w:right w:val="none" w:sz="0" w:space="0" w:color="auto"/>
      </w:divBdr>
    </w:div>
    <w:div w:id="1060405003">
      <w:bodyDiv w:val="1"/>
      <w:marLeft w:val="0"/>
      <w:marRight w:val="0"/>
      <w:marTop w:val="0"/>
      <w:marBottom w:val="0"/>
      <w:divBdr>
        <w:top w:val="none" w:sz="0" w:space="0" w:color="auto"/>
        <w:left w:val="none" w:sz="0" w:space="0" w:color="auto"/>
        <w:bottom w:val="none" w:sz="0" w:space="0" w:color="auto"/>
        <w:right w:val="none" w:sz="0" w:space="0" w:color="auto"/>
      </w:divBdr>
    </w:div>
    <w:div w:id="1060789312">
      <w:bodyDiv w:val="1"/>
      <w:marLeft w:val="0"/>
      <w:marRight w:val="0"/>
      <w:marTop w:val="0"/>
      <w:marBottom w:val="0"/>
      <w:divBdr>
        <w:top w:val="none" w:sz="0" w:space="0" w:color="auto"/>
        <w:left w:val="none" w:sz="0" w:space="0" w:color="auto"/>
        <w:bottom w:val="none" w:sz="0" w:space="0" w:color="auto"/>
        <w:right w:val="none" w:sz="0" w:space="0" w:color="auto"/>
      </w:divBdr>
    </w:div>
    <w:div w:id="1060860481">
      <w:bodyDiv w:val="1"/>
      <w:marLeft w:val="0"/>
      <w:marRight w:val="0"/>
      <w:marTop w:val="0"/>
      <w:marBottom w:val="0"/>
      <w:divBdr>
        <w:top w:val="none" w:sz="0" w:space="0" w:color="auto"/>
        <w:left w:val="none" w:sz="0" w:space="0" w:color="auto"/>
        <w:bottom w:val="none" w:sz="0" w:space="0" w:color="auto"/>
        <w:right w:val="none" w:sz="0" w:space="0" w:color="auto"/>
      </w:divBdr>
    </w:div>
    <w:div w:id="1061174038">
      <w:bodyDiv w:val="1"/>
      <w:marLeft w:val="0"/>
      <w:marRight w:val="0"/>
      <w:marTop w:val="0"/>
      <w:marBottom w:val="0"/>
      <w:divBdr>
        <w:top w:val="none" w:sz="0" w:space="0" w:color="auto"/>
        <w:left w:val="none" w:sz="0" w:space="0" w:color="auto"/>
        <w:bottom w:val="none" w:sz="0" w:space="0" w:color="auto"/>
        <w:right w:val="none" w:sz="0" w:space="0" w:color="auto"/>
      </w:divBdr>
    </w:div>
    <w:div w:id="1061178031">
      <w:bodyDiv w:val="1"/>
      <w:marLeft w:val="0"/>
      <w:marRight w:val="0"/>
      <w:marTop w:val="0"/>
      <w:marBottom w:val="0"/>
      <w:divBdr>
        <w:top w:val="none" w:sz="0" w:space="0" w:color="auto"/>
        <w:left w:val="none" w:sz="0" w:space="0" w:color="auto"/>
        <w:bottom w:val="none" w:sz="0" w:space="0" w:color="auto"/>
        <w:right w:val="none" w:sz="0" w:space="0" w:color="auto"/>
      </w:divBdr>
    </w:div>
    <w:div w:id="1061251329">
      <w:bodyDiv w:val="1"/>
      <w:marLeft w:val="0"/>
      <w:marRight w:val="0"/>
      <w:marTop w:val="0"/>
      <w:marBottom w:val="0"/>
      <w:divBdr>
        <w:top w:val="none" w:sz="0" w:space="0" w:color="auto"/>
        <w:left w:val="none" w:sz="0" w:space="0" w:color="auto"/>
        <w:bottom w:val="none" w:sz="0" w:space="0" w:color="auto"/>
        <w:right w:val="none" w:sz="0" w:space="0" w:color="auto"/>
      </w:divBdr>
    </w:div>
    <w:div w:id="1061515636">
      <w:bodyDiv w:val="1"/>
      <w:marLeft w:val="0"/>
      <w:marRight w:val="0"/>
      <w:marTop w:val="0"/>
      <w:marBottom w:val="0"/>
      <w:divBdr>
        <w:top w:val="none" w:sz="0" w:space="0" w:color="auto"/>
        <w:left w:val="none" w:sz="0" w:space="0" w:color="auto"/>
        <w:bottom w:val="none" w:sz="0" w:space="0" w:color="auto"/>
        <w:right w:val="none" w:sz="0" w:space="0" w:color="auto"/>
      </w:divBdr>
    </w:div>
    <w:div w:id="1061753479">
      <w:bodyDiv w:val="1"/>
      <w:marLeft w:val="0"/>
      <w:marRight w:val="0"/>
      <w:marTop w:val="0"/>
      <w:marBottom w:val="0"/>
      <w:divBdr>
        <w:top w:val="none" w:sz="0" w:space="0" w:color="auto"/>
        <w:left w:val="none" w:sz="0" w:space="0" w:color="auto"/>
        <w:bottom w:val="none" w:sz="0" w:space="0" w:color="auto"/>
        <w:right w:val="none" w:sz="0" w:space="0" w:color="auto"/>
      </w:divBdr>
    </w:div>
    <w:div w:id="1062294830">
      <w:bodyDiv w:val="1"/>
      <w:marLeft w:val="0"/>
      <w:marRight w:val="0"/>
      <w:marTop w:val="0"/>
      <w:marBottom w:val="0"/>
      <w:divBdr>
        <w:top w:val="none" w:sz="0" w:space="0" w:color="auto"/>
        <w:left w:val="none" w:sz="0" w:space="0" w:color="auto"/>
        <w:bottom w:val="none" w:sz="0" w:space="0" w:color="auto"/>
        <w:right w:val="none" w:sz="0" w:space="0" w:color="auto"/>
      </w:divBdr>
    </w:div>
    <w:div w:id="1062875418">
      <w:bodyDiv w:val="1"/>
      <w:marLeft w:val="0"/>
      <w:marRight w:val="0"/>
      <w:marTop w:val="0"/>
      <w:marBottom w:val="0"/>
      <w:divBdr>
        <w:top w:val="none" w:sz="0" w:space="0" w:color="auto"/>
        <w:left w:val="none" w:sz="0" w:space="0" w:color="auto"/>
        <w:bottom w:val="none" w:sz="0" w:space="0" w:color="auto"/>
        <w:right w:val="none" w:sz="0" w:space="0" w:color="auto"/>
      </w:divBdr>
    </w:div>
    <w:div w:id="1063716376">
      <w:bodyDiv w:val="1"/>
      <w:marLeft w:val="0"/>
      <w:marRight w:val="0"/>
      <w:marTop w:val="0"/>
      <w:marBottom w:val="0"/>
      <w:divBdr>
        <w:top w:val="none" w:sz="0" w:space="0" w:color="auto"/>
        <w:left w:val="none" w:sz="0" w:space="0" w:color="auto"/>
        <w:bottom w:val="none" w:sz="0" w:space="0" w:color="auto"/>
        <w:right w:val="none" w:sz="0" w:space="0" w:color="auto"/>
      </w:divBdr>
    </w:div>
    <w:div w:id="1063792020">
      <w:bodyDiv w:val="1"/>
      <w:marLeft w:val="0"/>
      <w:marRight w:val="0"/>
      <w:marTop w:val="0"/>
      <w:marBottom w:val="0"/>
      <w:divBdr>
        <w:top w:val="none" w:sz="0" w:space="0" w:color="auto"/>
        <w:left w:val="none" w:sz="0" w:space="0" w:color="auto"/>
        <w:bottom w:val="none" w:sz="0" w:space="0" w:color="auto"/>
        <w:right w:val="none" w:sz="0" w:space="0" w:color="auto"/>
      </w:divBdr>
    </w:div>
    <w:div w:id="1063870613">
      <w:bodyDiv w:val="1"/>
      <w:marLeft w:val="0"/>
      <w:marRight w:val="0"/>
      <w:marTop w:val="0"/>
      <w:marBottom w:val="0"/>
      <w:divBdr>
        <w:top w:val="none" w:sz="0" w:space="0" w:color="auto"/>
        <w:left w:val="none" w:sz="0" w:space="0" w:color="auto"/>
        <w:bottom w:val="none" w:sz="0" w:space="0" w:color="auto"/>
        <w:right w:val="none" w:sz="0" w:space="0" w:color="auto"/>
      </w:divBdr>
    </w:div>
    <w:div w:id="1064139659">
      <w:bodyDiv w:val="1"/>
      <w:marLeft w:val="0"/>
      <w:marRight w:val="0"/>
      <w:marTop w:val="0"/>
      <w:marBottom w:val="0"/>
      <w:divBdr>
        <w:top w:val="none" w:sz="0" w:space="0" w:color="auto"/>
        <w:left w:val="none" w:sz="0" w:space="0" w:color="auto"/>
        <w:bottom w:val="none" w:sz="0" w:space="0" w:color="auto"/>
        <w:right w:val="none" w:sz="0" w:space="0" w:color="auto"/>
      </w:divBdr>
    </w:div>
    <w:div w:id="1064261356">
      <w:bodyDiv w:val="1"/>
      <w:marLeft w:val="0"/>
      <w:marRight w:val="0"/>
      <w:marTop w:val="0"/>
      <w:marBottom w:val="0"/>
      <w:divBdr>
        <w:top w:val="none" w:sz="0" w:space="0" w:color="auto"/>
        <w:left w:val="none" w:sz="0" w:space="0" w:color="auto"/>
        <w:bottom w:val="none" w:sz="0" w:space="0" w:color="auto"/>
        <w:right w:val="none" w:sz="0" w:space="0" w:color="auto"/>
      </w:divBdr>
    </w:div>
    <w:div w:id="1065179757">
      <w:bodyDiv w:val="1"/>
      <w:marLeft w:val="0"/>
      <w:marRight w:val="0"/>
      <w:marTop w:val="0"/>
      <w:marBottom w:val="0"/>
      <w:divBdr>
        <w:top w:val="none" w:sz="0" w:space="0" w:color="auto"/>
        <w:left w:val="none" w:sz="0" w:space="0" w:color="auto"/>
        <w:bottom w:val="none" w:sz="0" w:space="0" w:color="auto"/>
        <w:right w:val="none" w:sz="0" w:space="0" w:color="auto"/>
      </w:divBdr>
    </w:div>
    <w:div w:id="1065302754">
      <w:bodyDiv w:val="1"/>
      <w:marLeft w:val="0"/>
      <w:marRight w:val="0"/>
      <w:marTop w:val="0"/>
      <w:marBottom w:val="0"/>
      <w:divBdr>
        <w:top w:val="none" w:sz="0" w:space="0" w:color="auto"/>
        <w:left w:val="none" w:sz="0" w:space="0" w:color="auto"/>
        <w:bottom w:val="none" w:sz="0" w:space="0" w:color="auto"/>
        <w:right w:val="none" w:sz="0" w:space="0" w:color="auto"/>
      </w:divBdr>
    </w:div>
    <w:div w:id="1065492603">
      <w:bodyDiv w:val="1"/>
      <w:marLeft w:val="0"/>
      <w:marRight w:val="0"/>
      <w:marTop w:val="0"/>
      <w:marBottom w:val="0"/>
      <w:divBdr>
        <w:top w:val="none" w:sz="0" w:space="0" w:color="auto"/>
        <w:left w:val="none" w:sz="0" w:space="0" w:color="auto"/>
        <w:bottom w:val="none" w:sz="0" w:space="0" w:color="auto"/>
        <w:right w:val="none" w:sz="0" w:space="0" w:color="auto"/>
      </w:divBdr>
    </w:div>
    <w:div w:id="1065951140">
      <w:bodyDiv w:val="1"/>
      <w:marLeft w:val="0"/>
      <w:marRight w:val="0"/>
      <w:marTop w:val="0"/>
      <w:marBottom w:val="0"/>
      <w:divBdr>
        <w:top w:val="none" w:sz="0" w:space="0" w:color="auto"/>
        <w:left w:val="none" w:sz="0" w:space="0" w:color="auto"/>
        <w:bottom w:val="none" w:sz="0" w:space="0" w:color="auto"/>
        <w:right w:val="none" w:sz="0" w:space="0" w:color="auto"/>
      </w:divBdr>
    </w:div>
    <w:div w:id="1066033982">
      <w:bodyDiv w:val="1"/>
      <w:marLeft w:val="0"/>
      <w:marRight w:val="0"/>
      <w:marTop w:val="0"/>
      <w:marBottom w:val="0"/>
      <w:divBdr>
        <w:top w:val="none" w:sz="0" w:space="0" w:color="auto"/>
        <w:left w:val="none" w:sz="0" w:space="0" w:color="auto"/>
        <w:bottom w:val="none" w:sz="0" w:space="0" w:color="auto"/>
        <w:right w:val="none" w:sz="0" w:space="0" w:color="auto"/>
      </w:divBdr>
    </w:div>
    <w:div w:id="1066106382">
      <w:bodyDiv w:val="1"/>
      <w:marLeft w:val="0"/>
      <w:marRight w:val="0"/>
      <w:marTop w:val="0"/>
      <w:marBottom w:val="0"/>
      <w:divBdr>
        <w:top w:val="none" w:sz="0" w:space="0" w:color="auto"/>
        <w:left w:val="none" w:sz="0" w:space="0" w:color="auto"/>
        <w:bottom w:val="none" w:sz="0" w:space="0" w:color="auto"/>
        <w:right w:val="none" w:sz="0" w:space="0" w:color="auto"/>
      </w:divBdr>
    </w:div>
    <w:div w:id="1066145640">
      <w:bodyDiv w:val="1"/>
      <w:marLeft w:val="0"/>
      <w:marRight w:val="0"/>
      <w:marTop w:val="0"/>
      <w:marBottom w:val="0"/>
      <w:divBdr>
        <w:top w:val="none" w:sz="0" w:space="0" w:color="auto"/>
        <w:left w:val="none" w:sz="0" w:space="0" w:color="auto"/>
        <w:bottom w:val="none" w:sz="0" w:space="0" w:color="auto"/>
        <w:right w:val="none" w:sz="0" w:space="0" w:color="auto"/>
      </w:divBdr>
    </w:div>
    <w:div w:id="1066758730">
      <w:bodyDiv w:val="1"/>
      <w:marLeft w:val="0"/>
      <w:marRight w:val="0"/>
      <w:marTop w:val="0"/>
      <w:marBottom w:val="0"/>
      <w:divBdr>
        <w:top w:val="none" w:sz="0" w:space="0" w:color="auto"/>
        <w:left w:val="none" w:sz="0" w:space="0" w:color="auto"/>
        <w:bottom w:val="none" w:sz="0" w:space="0" w:color="auto"/>
        <w:right w:val="none" w:sz="0" w:space="0" w:color="auto"/>
      </w:divBdr>
    </w:div>
    <w:div w:id="1067263574">
      <w:bodyDiv w:val="1"/>
      <w:marLeft w:val="0"/>
      <w:marRight w:val="0"/>
      <w:marTop w:val="0"/>
      <w:marBottom w:val="0"/>
      <w:divBdr>
        <w:top w:val="none" w:sz="0" w:space="0" w:color="auto"/>
        <w:left w:val="none" w:sz="0" w:space="0" w:color="auto"/>
        <w:bottom w:val="none" w:sz="0" w:space="0" w:color="auto"/>
        <w:right w:val="none" w:sz="0" w:space="0" w:color="auto"/>
      </w:divBdr>
    </w:div>
    <w:div w:id="1067265392">
      <w:bodyDiv w:val="1"/>
      <w:marLeft w:val="0"/>
      <w:marRight w:val="0"/>
      <w:marTop w:val="0"/>
      <w:marBottom w:val="0"/>
      <w:divBdr>
        <w:top w:val="none" w:sz="0" w:space="0" w:color="auto"/>
        <w:left w:val="none" w:sz="0" w:space="0" w:color="auto"/>
        <w:bottom w:val="none" w:sz="0" w:space="0" w:color="auto"/>
        <w:right w:val="none" w:sz="0" w:space="0" w:color="auto"/>
      </w:divBdr>
    </w:div>
    <w:div w:id="1067413837">
      <w:bodyDiv w:val="1"/>
      <w:marLeft w:val="0"/>
      <w:marRight w:val="0"/>
      <w:marTop w:val="0"/>
      <w:marBottom w:val="0"/>
      <w:divBdr>
        <w:top w:val="none" w:sz="0" w:space="0" w:color="auto"/>
        <w:left w:val="none" w:sz="0" w:space="0" w:color="auto"/>
        <w:bottom w:val="none" w:sz="0" w:space="0" w:color="auto"/>
        <w:right w:val="none" w:sz="0" w:space="0" w:color="auto"/>
      </w:divBdr>
    </w:div>
    <w:div w:id="1067459338">
      <w:bodyDiv w:val="1"/>
      <w:marLeft w:val="0"/>
      <w:marRight w:val="0"/>
      <w:marTop w:val="0"/>
      <w:marBottom w:val="0"/>
      <w:divBdr>
        <w:top w:val="none" w:sz="0" w:space="0" w:color="auto"/>
        <w:left w:val="none" w:sz="0" w:space="0" w:color="auto"/>
        <w:bottom w:val="none" w:sz="0" w:space="0" w:color="auto"/>
        <w:right w:val="none" w:sz="0" w:space="0" w:color="auto"/>
      </w:divBdr>
    </w:div>
    <w:div w:id="1067534453">
      <w:bodyDiv w:val="1"/>
      <w:marLeft w:val="0"/>
      <w:marRight w:val="0"/>
      <w:marTop w:val="0"/>
      <w:marBottom w:val="0"/>
      <w:divBdr>
        <w:top w:val="none" w:sz="0" w:space="0" w:color="auto"/>
        <w:left w:val="none" w:sz="0" w:space="0" w:color="auto"/>
        <w:bottom w:val="none" w:sz="0" w:space="0" w:color="auto"/>
        <w:right w:val="none" w:sz="0" w:space="0" w:color="auto"/>
      </w:divBdr>
    </w:div>
    <w:div w:id="1067650473">
      <w:bodyDiv w:val="1"/>
      <w:marLeft w:val="0"/>
      <w:marRight w:val="0"/>
      <w:marTop w:val="0"/>
      <w:marBottom w:val="0"/>
      <w:divBdr>
        <w:top w:val="none" w:sz="0" w:space="0" w:color="auto"/>
        <w:left w:val="none" w:sz="0" w:space="0" w:color="auto"/>
        <w:bottom w:val="none" w:sz="0" w:space="0" w:color="auto"/>
        <w:right w:val="none" w:sz="0" w:space="0" w:color="auto"/>
      </w:divBdr>
    </w:div>
    <w:div w:id="1067725592">
      <w:bodyDiv w:val="1"/>
      <w:marLeft w:val="0"/>
      <w:marRight w:val="0"/>
      <w:marTop w:val="0"/>
      <w:marBottom w:val="0"/>
      <w:divBdr>
        <w:top w:val="none" w:sz="0" w:space="0" w:color="auto"/>
        <w:left w:val="none" w:sz="0" w:space="0" w:color="auto"/>
        <w:bottom w:val="none" w:sz="0" w:space="0" w:color="auto"/>
        <w:right w:val="none" w:sz="0" w:space="0" w:color="auto"/>
      </w:divBdr>
    </w:div>
    <w:div w:id="1067727520">
      <w:bodyDiv w:val="1"/>
      <w:marLeft w:val="0"/>
      <w:marRight w:val="0"/>
      <w:marTop w:val="0"/>
      <w:marBottom w:val="0"/>
      <w:divBdr>
        <w:top w:val="none" w:sz="0" w:space="0" w:color="auto"/>
        <w:left w:val="none" w:sz="0" w:space="0" w:color="auto"/>
        <w:bottom w:val="none" w:sz="0" w:space="0" w:color="auto"/>
        <w:right w:val="none" w:sz="0" w:space="0" w:color="auto"/>
      </w:divBdr>
    </w:div>
    <w:div w:id="1068116650">
      <w:bodyDiv w:val="1"/>
      <w:marLeft w:val="0"/>
      <w:marRight w:val="0"/>
      <w:marTop w:val="0"/>
      <w:marBottom w:val="0"/>
      <w:divBdr>
        <w:top w:val="none" w:sz="0" w:space="0" w:color="auto"/>
        <w:left w:val="none" w:sz="0" w:space="0" w:color="auto"/>
        <w:bottom w:val="none" w:sz="0" w:space="0" w:color="auto"/>
        <w:right w:val="none" w:sz="0" w:space="0" w:color="auto"/>
      </w:divBdr>
    </w:div>
    <w:div w:id="1068378460">
      <w:bodyDiv w:val="1"/>
      <w:marLeft w:val="0"/>
      <w:marRight w:val="0"/>
      <w:marTop w:val="0"/>
      <w:marBottom w:val="0"/>
      <w:divBdr>
        <w:top w:val="none" w:sz="0" w:space="0" w:color="auto"/>
        <w:left w:val="none" w:sz="0" w:space="0" w:color="auto"/>
        <w:bottom w:val="none" w:sz="0" w:space="0" w:color="auto"/>
        <w:right w:val="none" w:sz="0" w:space="0" w:color="auto"/>
      </w:divBdr>
    </w:div>
    <w:div w:id="1068462031">
      <w:bodyDiv w:val="1"/>
      <w:marLeft w:val="0"/>
      <w:marRight w:val="0"/>
      <w:marTop w:val="0"/>
      <w:marBottom w:val="0"/>
      <w:divBdr>
        <w:top w:val="none" w:sz="0" w:space="0" w:color="auto"/>
        <w:left w:val="none" w:sz="0" w:space="0" w:color="auto"/>
        <w:bottom w:val="none" w:sz="0" w:space="0" w:color="auto"/>
        <w:right w:val="none" w:sz="0" w:space="0" w:color="auto"/>
      </w:divBdr>
    </w:div>
    <w:div w:id="1068920350">
      <w:bodyDiv w:val="1"/>
      <w:marLeft w:val="0"/>
      <w:marRight w:val="0"/>
      <w:marTop w:val="0"/>
      <w:marBottom w:val="0"/>
      <w:divBdr>
        <w:top w:val="none" w:sz="0" w:space="0" w:color="auto"/>
        <w:left w:val="none" w:sz="0" w:space="0" w:color="auto"/>
        <w:bottom w:val="none" w:sz="0" w:space="0" w:color="auto"/>
        <w:right w:val="none" w:sz="0" w:space="0" w:color="auto"/>
      </w:divBdr>
    </w:div>
    <w:div w:id="1069428644">
      <w:bodyDiv w:val="1"/>
      <w:marLeft w:val="0"/>
      <w:marRight w:val="0"/>
      <w:marTop w:val="0"/>
      <w:marBottom w:val="0"/>
      <w:divBdr>
        <w:top w:val="none" w:sz="0" w:space="0" w:color="auto"/>
        <w:left w:val="none" w:sz="0" w:space="0" w:color="auto"/>
        <w:bottom w:val="none" w:sz="0" w:space="0" w:color="auto"/>
        <w:right w:val="none" w:sz="0" w:space="0" w:color="auto"/>
      </w:divBdr>
    </w:div>
    <w:div w:id="1069499539">
      <w:bodyDiv w:val="1"/>
      <w:marLeft w:val="0"/>
      <w:marRight w:val="0"/>
      <w:marTop w:val="0"/>
      <w:marBottom w:val="0"/>
      <w:divBdr>
        <w:top w:val="none" w:sz="0" w:space="0" w:color="auto"/>
        <w:left w:val="none" w:sz="0" w:space="0" w:color="auto"/>
        <w:bottom w:val="none" w:sz="0" w:space="0" w:color="auto"/>
        <w:right w:val="none" w:sz="0" w:space="0" w:color="auto"/>
      </w:divBdr>
    </w:div>
    <w:div w:id="1069503762">
      <w:bodyDiv w:val="1"/>
      <w:marLeft w:val="0"/>
      <w:marRight w:val="0"/>
      <w:marTop w:val="0"/>
      <w:marBottom w:val="0"/>
      <w:divBdr>
        <w:top w:val="none" w:sz="0" w:space="0" w:color="auto"/>
        <w:left w:val="none" w:sz="0" w:space="0" w:color="auto"/>
        <w:bottom w:val="none" w:sz="0" w:space="0" w:color="auto"/>
        <w:right w:val="none" w:sz="0" w:space="0" w:color="auto"/>
      </w:divBdr>
    </w:div>
    <w:div w:id="1070038401">
      <w:bodyDiv w:val="1"/>
      <w:marLeft w:val="0"/>
      <w:marRight w:val="0"/>
      <w:marTop w:val="0"/>
      <w:marBottom w:val="0"/>
      <w:divBdr>
        <w:top w:val="none" w:sz="0" w:space="0" w:color="auto"/>
        <w:left w:val="none" w:sz="0" w:space="0" w:color="auto"/>
        <w:bottom w:val="none" w:sz="0" w:space="0" w:color="auto"/>
        <w:right w:val="none" w:sz="0" w:space="0" w:color="auto"/>
      </w:divBdr>
    </w:div>
    <w:div w:id="1070233725">
      <w:bodyDiv w:val="1"/>
      <w:marLeft w:val="0"/>
      <w:marRight w:val="0"/>
      <w:marTop w:val="0"/>
      <w:marBottom w:val="0"/>
      <w:divBdr>
        <w:top w:val="none" w:sz="0" w:space="0" w:color="auto"/>
        <w:left w:val="none" w:sz="0" w:space="0" w:color="auto"/>
        <w:bottom w:val="none" w:sz="0" w:space="0" w:color="auto"/>
        <w:right w:val="none" w:sz="0" w:space="0" w:color="auto"/>
      </w:divBdr>
    </w:div>
    <w:div w:id="1070805707">
      <w:bodyDiv w:val="1"/>
      <w:marLeft w:val="0"/>
      <w:marRight w:val="0"/>
      <w:marTop w:val="0"/>
      <w:marBottom w:val="0"/>
      <w:divBdr>
        <w:top w:val="none" w:sz="0" w:space="0" w:color="auto"/>
        <w:left w:val="none" w:sz="0" w:space="0" w:color="auto"/>
        <w:bottom w:val="none" w:sz="0" w:space="0" w:color="auto"/>
        <w:right w:val="none" w:sz="0" w:space="0" w:color="auto"/>
      </w:divBdr>
    </w:div>
    <w:div w:id="1071151250">
      <w:bodyDiv w:val="1"/>
      <w:marLeft w:val="0"/>
      <w:marRight w:val="0"/>
      <w:marTop w:val="0"/>
      <w:marBottom w:val="0"/>
      <w:divBdr>
        <w:top w:val="none" w:sz="0" w:space="0" w:color="auto"/>
        <w:left w:val="none" w:sz="0" w:space="0" w:color="auto"/>
        <w:bottom w:val="none" w:sz="0" w:space="0" w:color="auto"/>
        <w:right w:val="none" w:sz="0" w:space="0" w:color="auto"/>
      </w:divBdr>
    </w:div>
    <w:div w:id="1071346996">
      <w:bodyDiv w:val="1"/>
      <w:marLeft w:val="0"/>
      <w:marRight w:val="0"/>
      <w:marTop w:val="0"/>
      <w:marBottom w:val="0"/>
      <w:divBdr>
        <w:top w:val="none" w:sz="0" w:space="0" w:color="auto"/>
        <w:left w:val="none" w:sz="0" w:space="0" w:color="auto"/>
        <w:bottom w:val="none" w:sz="0" w:space="0" w:color="auto"/>
        <w:right w:val="none" w:sz="0" w:space="0" w:color="auto"/>
      </w:divBdr>
    </w:div>
    <w:div w:id="1071392924">
      <w:bodyDiv w:val="1"/>
      <w:marLeft w:val="0"/>
      <w:marRight w:val="0"/>
      <w:marTop w:val="0"/>
      <w:marBottom w:val="0"/>
      <w:divBdr>
        <w:top w:val="none" w:sz="0" w:space="0" w:color="auto"/>
        <w:left w:val="none" w:sz="0" w:space="0" w:color="auto"/>
        <w:bottom w:val="none" w:sz="0" w:space="0" w:color="auto"/>
        <w:right w:val="none" w:sz="0" w:space="0" w:color="auto"/>
      </w:divBdr>
    </w:div>
    <w:div w:id="1071467361">
      <w:bodyDiv w:val="1"/>
      <w:marLeft w:val="0"/>
      <w:marRight w:val="0"/>
      <w:marTop w:val="0"/>
      <w:marBottom w:val="0"/>
      <w:divBdr>
        <w:top w:val="none" w:sz="0" w:space="0" w:color="auto"/>
        <w:left w:val="none" w:sz="0" w:space="0" w:color="auto"/>
        <w:bottom w:val="none" w:sz="0" w:space="0" w:color="auto"/>
        <w:right w:val="none" w:sz="0" w:space="0" w:color="auto"/>
      </w:divBdr>
    </w:div>
    <w:div w:id="1071775998">
      <w:bodyDiv w:val="1"/>
      <w:marLeft w:val="0"/>
      <w:marRight w:val="0"/>
      <w:marTop w:val="0"/>
      <w:marBottom w:val="0"/>
      <w:divBdr>
        <w:top w:val="none" w:sz="0" w:space="0" w:color="auto"/>
        <w:left w:val="none" w:sz="0" w:space="0" w:color="auto"/>
        <w:bottom w:val="none" w:sz="0" w:space="0" w:color="auto"/>
        <w:right w:val="none" w:sz="0" w:space="0" w:color="auto"/>
      </w:divBdr>
    </w:div>
    <w:div w:id="1072120600">
      <w:bodyDiv w:val="1"/>
      <w:marLeft w:val="0"/>
      <w:marRight w:val="0"/>
      <w:marTop w:val="0"/>
      <w:marBottom w:val="0"/>
      <w:divBdr>
        <w:top w:val="none" w:sz="0" w:space="0" w:color="auto"/>
        <w:left w:val="none" w:sz="0" w:space="0" w:color="auto"/>
        <w:bottom w:val="none" w:sz="0" w:space="0" w:color="auto"/>
        <w:right w:val="none" w:sz="0" w:space="0" w:color="auto"/>
      </w:divBdr>
    </w:div>
    <w:div w:id="1072655950">
      <w:bodyDiv w:val="1"/>
      <w:marLeft w:val="0"/>
      <w:marRight w:val="0"/>
      <w:marTop w:val="0"/>
      <w:marBottom w:val="0"/>
      <w:divBdr>
        <w:top w:val="none" w:sz="0" w:space="0" w:color="auto"/>
        <w:left w:val="none" w:sz="0" w:space="0" w:color="auto"/>
        <w:bottom w:val="none" w:sz="0" w:space="0" w:color="auto"/>
        <w:right w:val="none" w:sz="0" w:space="0" w:color="auto"/>
      </w:divBdr>
    </w:div>
    <w:div w:id="1073628126">
      <w:bodyDiv w:val="1"/>
      <w:marLeft w:val="0"/>
      <w:marRight w:val="0"/>
      <w:marTop w:val="0"/>
      <w:marBottom w:val="0"/>
      <w:divBdr>
        <w:top w:val="none" w:sz="0" w:space="0" w:color="auto"/>
        <w:left w:val="none" w:sz="0" w:space="0" w:color="auto"/>
        <w:bottom w:val="none" w:sz="0" w:space="0" w:color="auto"/>
        <w:right w:val="none" w:sz="0" w:space="0" w:color="auto"/>
      </w:divBdr>
    </w:div>
    <w:div w:id="1073818591">
      <w:bodyDiv w:val="1"/>
      <w:marLeft w:val="0"/>
      <w:marRight w:val="0"/>
      <w:marTop w:val="0"/>
      <w:marBottom w:val="0"/>
      <w:divBdr>
        <w:top w:val="none" w:sz="0" w:space="0" w:color="auto"/>
        <w:left w:val="none" w:sz="0" w:space="0" w:color="auto"/>
        <w:bottom w:val="none" w:sz="0" w:space="0" w:color="auto"/>
        <w:right w:val="none" w:sz="0" w:space="0" w:color="auto"/>
      </w:divBdr>
    </w:div>
    <w:div w:id="1073965287">
      <w:bodyDiv w:val="1"/>
      <w:marLeft w:val="0"/>
      <w:marRight w:val="0"/>
      <w:marTop w:val="0"/>
      <w:marBottom w:val="0"/>
      <w:divBdr>
        <w:top w:val="none" w:sz="0" w:space="0" w:color="auto"/>
        <w:left w:val="none" w:sz="0" w:space="0" w:color="auto"/>
        <w:bottom w:val="none" w:sz="0" w:space="0" w:color="auto"/>
        <w:right w:val="none" w:sz="0" w:space="0" w:color="auto"/>
      </w:divBdr>
    </w:div>
    <w:div w:id="1074006446">
      <w:bodyDiv w:val="1"/>
      <w:marLeft w:val="0"/>
      <w:marRight w:val="0"/>
      <w:marTop w:val="0"/>
      <w:marBottom w:val="0"/>
      <w:divBdr>
        <w:top w:val="none" w:sz="0" w:space="0" w:color="auto"/>
        <w:left w:val="none" w:sz="0" w:space="0" w:color="auto"/>
        <w:bottom w:val="none" w:sz="0" w:space="0" w:color="auto"/>
        <w:right w:val="none" w:sz="0" w:space="0" w:color="auto"/>
      </w:divBdr>
    </w:div>
    <w:div w:id="1074204948">
      <w:bodyDiv w:val="1"/>
      <w:marLeft w:val="0"/>
      <w:marRight w:val="0"/>
      <w:marTop w:val="0"/>
      <w:marBottom w:val="0"/>
      <w:divBdr>
        <w:top w:val="none" w:sz="0" w:space="0" w:color="auto"/>
        <w:left w:val="none" w:sz="0" w:space="0" w:color="auto"/>
        <w:bottom w:val="none" w:sz="0" w:space="0" w:color="auto"/>
        <w:right w:val="none" w:sz="0" w:space="0" w:color="auto"/>
      </w:divBdr>
    </w:div>
    <w:div w:id="1074206466">
      <w:bodyDiv w:val="1"/>
      <w:marLeft w:val="0"/>
      <w:marRight w:val="0"/>
      <w:marTop w:val="0"/>
      <w:marBottom w:val="0"/>
      <w:divBdr>
        <w:top w:val="none" w:sz="0" w:space="0" w:color="auto"/>
        <w:left w:val="none" w:sz="0" w:space="0" w:color="auto"/>
        <w:bottom w:val="none" w:sz="0" w:space="0" w:color="auto"/>
        <w:right w:val="none" w:sz="0" w:space="0" w:color="auto"/>
      </w:divBdr>
    </w:div>
    <w:div w:id="1074426373">
      <w:bodyDiv w:val="1"/>
      <w:marLeft w:val="0"/>
      <w:marRight w:val="0"/>
      <w:marTop w:val="0"/>
      <w:marBottom w:val="0"/>
      <w:divBdr>
        <w:top w:val="none" w:sz="0" w:space="0" w:color="auto"/>
        <w:left w:val="none" w:sz="0" w:space="0" w:color="auto"/>
        <w:bottom w:val="none" w:sz="0" w:space="0" w:color="auto"/>
        <w:right w:val="none" w:sz="0" w:space="0" w:color="auto"/>
      </w:divBdr>
    </w:div>
    <w:div w:id="1074476111">
      <w:bodyDiv w:val="1"/>
      <w:marLeft w:val="0"/>
      <w:marRight w:val="0"/>
      <w:marTop w:val="0"/>
      <w:marBottom w:val="0"/>
      <w:divBdr>
        <w:top w:val="none" w:sz="0" w:space="0" w:color="auto"/>
        <w:left w:val="none" w:sz="0" w:space="0" w:color="auto"/>
        <w:bottom w:val="none" w:sz="0" w:space="0" w:color="auto"/>
        <w:right w:val="none" w:sz="0" w:space="0" w:color="auto"/>
      </w:divBdr>
    </w:div>
    <w:div w:id="1074932240">
      <w:bodyDiv w:val="1"/>
      <w:marLeft w:val="0"/>
      <w:marRight w:val="0"/>
      <w:marTop w:val="0"/>
      <w:marBottom w:val="0"/>
      <w:divBdr>
        <w:top w:val="none" w:sz="0" w:space="0" w:color="auto"/>
        <w:left w:val="none" w:sz="0" w:space="0" w:color="auto"/>
        <w:bottom w:val="none" w:sz="0" w:space="0" w:color="auto"/>
        <w:right w:val="none" w:sz="0" w:space="0" w:color="auto"/>
      </w:divBdr>
    </w:div>
    <w:div w:id="1075516803">
      <w:bodyDiv w:val="1"/>
      <w:marLeft w:val="0"/>
      <w:marRight w:val="0"/>
      <w:marTop w:val="0"/>
      <w:marBottom w:val="0"/>
      <w:divBdr>
        <w:top w:val="none" w:sz="0" w:space="0" w:color="auto"/>
        <w:left w:val="none" w:sz="0" w:space="0" w:color="auto"/>
        <w:bottom w:val="none" w:sz="0" w:space="0" w:color="auto"/>
        <w:right w:val="none" w:sz="0" w:space="0" w:color="auto"/>
      </w:divBdr>
    </w:div>
    <w:div w:id="1075664520">
      <w:bodyDiv w:val="1"/>
      <w:marLeft w:val="0"/>
      <w:marRight w:val="0"/>
      <w:marTop w:val="0"/>
      <w:marBottom w:val="0"/>
      <w:divBdr>
        <w:top w:val="none" w:sz="0" w:space="0" w:color="auto"/>
        <w:left w:val="none" w:sz="0" w:space="0" w:color="auto"/>
        <w:bottom w:val="none" w:sz="0" w:space="0" w:color="auto"/>
        <w:right w:val="none" w:sz="0" w:space="0" w:color="auto"/>
      </w:divBdr>
    </w:div>
    <w:div w:id="1075783991">
      <w:bodyDiv w:val="1"/>
      <w:marLeft w:val="0"/>
      <w:marRight w:val="0"/>
      <w:marTop w:val="0"/>
      <w:marBottom w:val="0"/>
      <w:divBdr>
        <w:top w:val="none" w:sz="0" w:space="0" w:color="auto"/>
        <w:left w:val="none" w:sz="0" w:space="0" w:color="auto"/>
        <w:bottom w:val="none" w:sz="0" w:space="0" w:color="auto"/>
        <w:right w:val="none" w:sz="0" w:space="0" w:color="auto"/>
      </w:divBdr>
    </w:div>
    <w:div w:id="1076249904">
      <w:bodyDiv w:val="1"/>
      <w:marLeft w:val="0"/>
      <w:marRight w:val="0"/>
      <w:marTop w:val="0"/>
      <w:marBottom w:val="0"/>
      <w:divBdr>
        <w:top w:val="none" w:sz="0" w:space="0" w:color="auto"/>
        <w:left w:val="none" w:sz="0" w:space="0" w:color="auto"/>
        <w:bottom w:val="none" w:sz="0" w:space="0" w:color="auto"/>
        <w:right w:val="none" w:sz="0" w:space="0" w:color="auto"/>
      </w:divBdr>
    </w:div>
    <w:div w:id="1076367215">
      <w:bodyDiv w:val="1"/>
      <w:marLeft w:val="0"/>
      <w:marRight w:val="0"/>
      <w:marTop w:val="0"/>
      <w:marBottom w:val="0"/>
      <w:divBdr>
        <w:top w:val="none" w:sz="0" w:space="0" w:color="auto"/>
        <w:left w:val="none" w:sz="0" w:space="0" w:color="auto"/>
        <w:bottom w:val="none" w:sz="0" w:space="0" w:color="auto"/>
        <w:right w:val="none" w:sz="0" w:space="0" w:color="auto"/>
      </w:divBdr>
    </w:div>
    <w:div w:id="1076629944">
      <w:bodyDiv w:val="1"/>
      <w:marLeft w:val="0"/>
      <w:marRight w:val="0"/>
      <w:marTop w:val="0"/>
      <w:marBottom w:val="0"/>
      <w:divBdr>
        <w:top w:val="none" w:sz="0" w:space="0" w:color="auto"/>
        <w:left w:val="none" w:sz="0" w:space="0" w:color="auto"/>
        <w:bottom w:val="none" w:sz="0" w:space="0" w:color="auto"/>
        <w:right w:val="none" w:sz="0" w:space="0" w:color="auto"/>
      </w:divBdr>
    </w:div>
    <w:div w:id="1076630503">
      <w:bodyDiv w:val="1"/>
      <w:marLeft w:val="0"/>
      <w:marRight w:val="0"/>
      <w:marTop w:val="0"/>
      <w:marBottom w:val="0"/>
      <w:divBdr>
        <w:top w:val="none" w:sz="0" w:space="0" w:color="auto"/>
        <w:left w:val="none" w:sz="0" w:space="0" w:color="auto"/>
        <w:bottom w:val="none" w:sz="0" w:space="0" w:color="auto"/>
        <w:right w:val="none" w:sz="0" w:space="0" w:color="auto"/>
      </w:divBdr>
    </w:div>
    <w:div w:id="1076829612">
      <w:bodyDiv w:val="1"/>
      <w:marLeft w:val="0"/>
      <w:marRight w:val="0"/>
      <w:marTop w:val="0"/>
      <w:marBottom w:val="0"/>
      <w:divBdr>
        <w:top w:val="none" w:sz="0" w:space="0" w:color="auto"/>
        <w:left w:val="none" w:sz="0" w:space="0" w:color="auto"/>
        <w:bottom w:val="none" w:sz="0" w:space="0" w:color="auto"/>
        <w:right w:val="none" w:sz="0" w:space="0" w:color="auto"/>
      </w:divBdr>
    </w:div>
    <w:div w:id="1076903741">
      <w:bodyDiv w:val="1"/>
      <w:marLeft w:val="0"/>
      <w:marRight w:val="0"/>
      <w:marTop w:val="0"/>
      <w:marBottom w:val="0"/>
      <w:divBdr>
        <w:top w:val="none" w:sz="0" w:space="0" w:color="auto"/>
        <w:left w:val="none" w:sz="0" w:space="0" w:color="auto"/>
        <w:bottom w:val="none" w:sz="0" w:space="0" w:color="auto"/>
        <w:right w:val="none" w:sz="0" w:space="0" w:color="auto"/>
      </w:divBdr>
    </w:div>
    <w:div w:id="1076971928">
      <w:bodyDiv w:val="1"/>
      <w:marLeft w:val="0"/>
      <w:marRight w:val="0"/>
      <w:marTop w:val="0"/>
      <w:marBottom w:val="0"/>
      <w:divBdr>
        <w:top w:val="none" w:sz="0" w:space="0" w:color="auto"/>
        <w:left w:val="none" w:sz="0" w:space="0" w:color="auto"/>
        <w:bottom w:val="none" w:sz="0" w:space="0" w:color="auto"/>
        <w:right w:val="none" w:sz="0" w:space="0" w:color="auto"/>
      </w:divBdr>
    </w:div>
    <w:div w:id="1077091624">
      <w:bodyDiv w:val="1"/>
      <w:marLeft w:val="0"/>
      <w:marRight w:val="0"/>
      <w:marTop w:val="0"/>
      <w:marBottom w:val="0"/>
      <w:divBdr>
        <w:top w:val="none" w:sz="0" w:space="0" w:color="auto"/>
        <w:left w:val="none" w:sz="0" w:space="0" w:color="auto"/>
        <w:bottom w:val="none" w:sz="0" w:space="0" w:color="auto"/>
        <w:right w:val="none" w:sz="0" w:space="0" w:color="auto"/>
      </w:divBdr>
    </w:div>
    <w:div w:id="1077168315">
      <w:bodyDiv w:val="1"/>
      <w:marLeft w:val="0"/>
      <w:marRight w:val="0"/>
      <w:marTop w:val="0"/>
      <w:marBottom w:val="0"/>
      <w:divBdr>
        <w:top w:val="none" w:sz="0" w:space="0" w:color="auto"/>
        <w:left w:val="none" w:sz="0" w:space="0" w:color="auto"/>
        <w:bottom w:val="none" w:sz="0" w:space="0" w:color="auto"/>
        <w:right w:val="none" w:sz="0" w:space="0" w:color="auto"/>
      </w:divBdr>
    </w:div>
    <w:div w:id="1077439281">
      <w:bodyDiv w:val="1"/>
      <w:marLeft w:val="0"/>
      <w:marRight w:val="0"/>
      <w:marTop w:val="0"/>
      <w:marBottom w:val="0"/>
      <w:divBdr>
        <w:top w:val="none" w:sz="0" w:space="0" w:color="auto"/>
        <w:left w:val="none" w:sz="0" w:space="0" w:color="auto"/>
        <w:bottom w:val="none" w:sz="0" w:space="0" w:color="auto"/>
        <w:right w:val="none" w:sz="0" w:space="0" w:color="auto"/>
      </w:divBdr>
    </w:div>
    <w:div w:id="1077480553">
      <w:bodyDiv w:val="1"/>
      <w:marLeft w:val="0"/>
      <w:marRight w:val="0"/>
      <w:marTop w:val="0"/>
      <w:marBottom w:val="0"/>
      <w:divBdr>
        <w:top w:val="none" w:sz="0" w:space="0" w:color="auto"/>
        <w:left w:val="none" w:sz="0" w:space="0" w:color="auto"/>
        <w:bottom w:val="none" w:sz="0" w:space="0" w:color="auto"/>
        <w:right w:val="none" w:sz="0" w:space="0" w:color="auto"/>
      </w:divBdr>
    </w:div>
    <w:div w:id="1077901412">
      <w:bodyDiv w:val="1"/>
      <w:marLeft w:val="0"/>
      <w:marRight w:val="0"/>
      <w:marTop w:val="0"/>
      <w:marBottom w:val="0"/>
      <w:divBdr>
        <w:top w:val="none" w:sz="0" w:space="0" w:color="auto"/>
        <w:left w:val="none" w:sz="0" w:space="0" w:color="auto"/>
        <w:bottom w:val="none" w:sz="0" w:space="0" w:color="auto"/>
        <w:right w:val="none" w:sz="0" w:space="0" w:color="auto"/>
      </w:divBdr>
    </w:div>
    <w:div w:id="1078020089">
      <w:bodyDiv w:val="1"/>
      <w:marLeft w:val="0"/>
      <w:marRight w:val="0"/>
      <w:marTop w:val="0"/>
      <w:marBottom w:val="0"/>
      <w:divBdr>
        <w:top w:val="none" w:sz="0" w:space="0" w:color="auto"/>
        <w:left w:val="none" w:sz="0" w:space="0" w:color="auto"/>
        <w:bottom w:val="none" w:sz="0" w:space="0" w:color="auto"/>
        <w:right w:val="none" w:sz="0" w:space="0" w:color="auto"/>
      </w:divBdr>
    </w:div>
    <w:div w:id="1078089589">
      <w:bodyDiv w:val="1"/>
      <w:marLeft w:val="0"/>
      <w:marRight w:val="0"/>
      <w:marTop w:val="0"/>
      <w:marBottom w:val="0"/>
      <w:divBdr>
        <w:top w:val="none" w:sz="0" w:space="0" w:color="auto"/>
        <w:left w:val="none" w:sz="0" w:space="0" w:color="auto"/>
        <w:bottom w:val="none" w:sz="0" w:space="0" w:color="auto"/>
        <w:right w:val="none" w:sz="0" w:space="0" w:color="auto"/>
      </w:divBdr>
    </w:div>
    <w:div w:id="1078208836">
      <w:bodyDiv w:val="1"/>
      <w:marLeft w:val="0"/>
      <w:marRight w:val="0"/>
      <w:marTop w:val="0"/>
      <w:marBottom w:val="0"/>
      <w:divBdr>
        <w:top w:val="none" w:sz="0" w:space="0" w:color="auto"/>
        <w:left w:val="none" w:sz="0" w:space="0" w:color="auto"/>
        <w:bottom w:val="none" w:sz="0" w:space="0" w:color="auto"/>
        <w:right w:val="none" w:sz="0" w:space="0" w:color="auto"/>
      </w:divBdr>
    </w:div>
    <w:div w:id="1078214923">
      <w:bodyDiv w:val="1"/>
      <w:marLeft w:val="0"/>
      <w:marRight w:val="0"/>
      <w:marTop w:val="0"/>
      <w:marBottom w:val="0"/>
      <w:divBdr>
        <w:top w:val="none" w:sz="0" w:space="0" w:color="auto"/>
        <w:left w:val="none" w:sz="0" w:space="0" w:color="auto"/>
        <w:bottom w:val="none" w:sz="0" w:space="0" w:color="auto"/>
        <w:right w:val="none" w:sz="0" w:space="0" w:color="auto"/>
      </w:divBdr>
    </w:div>
    <w:div w:id="1078479415">
      <w:bodyDiv w:val="1"/>
      <w:marLeft w:val="0"/>
      <w:marRight w:val="0"/>
      <w:marTop w:val="0"/>
      <w:marBottom w:val="0"/>
      <w:divBdr>
        <w:top w:val="none" w:sz="0" w:space="0" w:color="auto"/>
        <w:left w:val="none" w:sz="0" w:space="0" w:color="auto"/>
        <w:bottom w:val="none" w:sz="0" w:space="0" w:color="auto"/>
        <w:right w:val="none" w:sz="0" w:space="0" w:color="auto"/>
      </w:divBdr>
    </w:div>
    <w:div w:id="1078789909">
      <w:bodyDiv w:val="1"/>
      <w:marLeft w:val="0"/>
      <w:marRight w:val="0"/>
      <w:marTop w:val="0"/>
      <w:marBottom w:val="0"/>
      <w:divBdr>
        <w:top w:val="none" w:sz="0" w:space="0" w:color="auto"/>
        <w:left w:val="none" w:sz="0" w:space="0" w:color="auto"/>
        <w:bottom w:val="none" w:sz="0" w:space="0" w:color="auto"/>
        <w:right w:val="none" w:sz="0" w:space="0" w:color="auto"/>
      </w:divBdr>
    </w:div>
    <w:div w:id="1078862662">
      <w:bodyDiv w:val="1"/>
      <w:marLeft w:val="0"/>
      <w:marRight w:val="0"/>
      <w:marTop w:val="0"/>
      <w:marBottom w:val="0"/>
      <w:divBdr>
        <w:top w:val="none" w:sz="0" w:space="0" w:color="auto"/>
        <w:left w:val="none" w:sz="0" w:space="0" w:color="auto"/>
        <w:bottom w:val="none" w:sz="0" w:space="0" w:color="auto"/>
        <w:right w:val="none" w:sz="0" w:space="0" w:color="auto"/>
      </w:divBdr>
    </w:div>
    <w:div w:id="1078869628">
      <w:bodyDiv w:val="1"/>
      <w:marLeft w:val="0"/>
      <w:marRight w:val="0"/>
      <w:marTop w:val="0"/>
      <w:marBottom w:val="0"/>
      <w:divBdr>
        <w:top w:val="none" w:sz="0" w:space="0" w:color="auto"/>
        <w:left w:val="none" w:sz="0" w:space="0" w:color="auto"/>
        <w:bottom w:val="none" w:sz="0" w:space="0" w:color="auto"/>
        <w:right w:val="none" w:sz="0" w:space="0" w:color="auto"/>
      </w:divBdr>
    </w:div>
    <w:div w:id="1078942353">
      <w:bodyDiv w:val="1"/>
      <w:marLeft w:val="0"/>
      <w:marRight w:val="0"/>
      <w:marTop w:val="0"/>
      <w:marBottom w:val="0"/>
      <w:divBdr>
        <w:top w:val="none" w:sz="0" w:space="0" w:color="auto"/>
        <w:left w:val="none" w:sz="0" w:space="0" w:color="auto"/>
        <w:bottom w:val="none" w:sz="0" w:space="0" w:color="auto"/>
        <w:right w:val="none" w:sz="0" w:space="0" w:color="auto"/>
      </w:divBdr>
    </w:div>
    <w:div w:id="1079016087">
      <w:bodyDiv w:val="1"/>
      <w:marLeft w:val="0"/>
      <w:marRight w:val="0"/>
      <w:marTop w:val="0"/>
      <w:marBottom w:val="0"/>
      <w:divBdr>
        <w:top w:val="none" w:sz="0" w:space="0" w:color="auto"/>
        <w:left w:val="none" w:sz="0" w:space="0" w:color="auto"/>
        <w:bottom w:val="none" w:sz="0" w:space="0" w:color="auto"/>
        <w:right w:val="none" w:sz="0" w:space="0" w:color="auto"/>
      </w:divBdr>
    </w:div>
    <w:div w:id="1079987758">
      <w:bodyDiv w:val="1"/>
      <w:marLeft w:val="0"/>
      <w:marRight w:val="0"/>
      <w:marTop w:val="0"/>
      <w:marBottom w:val="0"/>
      <w:divBdr>
        <w:top w:val="none" w:sz="0" w:space="0" w:color="auto"/>
        <w:left w:val="none" w:sz="0" w:space="0" w:color="auto"/>
        <w:bottom w:val="none" w:sz="0" w:space="0" w:color="auto"/>
        <w:right w:val="none" w:sz="0" w:space="0" w:color="auto"/>
      </w:divBdr>
    </w:div>
    <w:div w:id="1080248047">
      <w:bodyDiv w:val="1"/>
      <w:marLeft w:val="0"/>
      <w:marRight w:val="0"/>
      <w:marTop w:val="0"/>
      <w:marBottom w:val="0"/>
      <w:divBdr>
        <w:top w:val="none" w:sz="0" w:space="0" w:color="auto"/>
        <w:left w:val="none" w:sz="0" w:space="0" w:color="auto"/>
        <w:bottom w:val="none" w:sz="0" w:space="0" w:color="auto"/>
        <w:right w:val="none" w:sz="0" w:space="0" w:color="auto"/>
      </w:divBdr>
    </w:div>
    <w:div w:id="1080640491">
      <w:bodyDiv w:val="1"/>
      <w:marLeft w:val="0"/>
      <w:marRight w:val="0"/>
      <w:marTop w:val="0"/>
      <w:marBottom w:val="0"/>
      <w:divBdr>
        <w:top w:val="none" w:sz="0" w:space="0" w:color="auto"/>
        <w:left w:val="none" w:sz="0" w:space="0" w:color="auto"/>
        <w:bottom w:val="none" w:sz="0" w:space="0" w:color="auto"/>
        <w:right w:val="none" w:sz="0" w:space="0" w:color="auto"/>
      </w:divBdr>
    </w:div>
    <w:div w:id="1080906378">
      <w:bodyDiv w:val="1"/>
      <w:marLeft w:val="0"/>
      <w:marRight w:val="0"/>
      <w:marTop w:val="0"/>
      <w:marBottom w:val="0"/>
      <w:divBdr>
        <w:top w:val="none" w:sz="0" w:space="0" w:color="auto"/>
        <w:left w:val="none" w:sz="0" w:space="0" w:color="auto"/>
        <w:bottom w:val="none" w:sz="0" w:space="0" w:color="auto"/>
        <w:right w:val="none" w:sz="0" w:space="0" w:color="auto"/>
      </w:divBdr>
    </w:div>
    <w:div w:id="1081105730">
      <w:bodyDiv w:val="1"/>
      <w:marLeft w:val="0"/>
      <w:marRight w:val="0"/>
      <w:marTop w:val="0"/>
      <w:marBottom w:val="0"/>
      <w:divBdr>
        <w:top w:val="none" w:sz="0" w:space="0" w:color="auto"/>
        <w:left w:val="none" w:sz="0" w:space="0" w:color="auto"/>
        <w:bottom w:val="none" w:sz="0" w:space="0" w:color="auto"/>
        <w:right w:val="none" w:sz="0" w:space="0" w:color="auto"/>
      </w:divBdr>
    </w:div>
    <w:div w:id="1081410157">
      <w:bodyDiv w:val="1"/>
      <w:marLeft w:val="0"/>
      <w:marRight w:val="0"/>
      <w:marTop w:val="0"/>
      <w:marBottom w:val="0"/>
      <w:divBdr>
        <w:top w:val="none" w:sz="0" w:space="0" w:color="auto"/>
        <w:left w:val="none" w:sz="0" w:space="0" w:color="auto"/>
        <w:bottom w:val="none" w:sz="0" w:space="0" w:color="auto"/>
        <w:right w:val="none" w:sz="0" w:space="0" w:color="auto"/>
      </w:divBdr>
    </w:div>
    <w:div w:id="1081758454">
      <w:bodyDiv w:val="1"/>
      <w:marLeft w:val="0"/>
      <w:marRight w:val="0"/>
      <w:marTop w:val="0"/>
      <w:marBottom w:val="0"/>
      <w:divBdr>
        <w:top w:val="none" w:sz="0" w:space="0" w:color="auto"/>
        <w:left w:val="none" w:sz="0" w:space="0" w:color="auto"/>
        <w:bottom w:val="none" w:sz="0" w:space="0" w:color="auto"/>
        <w:right w:val="none" w:sz="0" w:space="0" w:color="auto"/>
      </w:divBdr>
    </w:div>
    <w:div w:id="1081827228">
      <w:bodyDiv w:val="1"/>
      <w:marLeft w:val="0"/>
      <w:marRight w:val="0"/>
      <w:marTop w:val="0"/>
      <w:marBottom w:val="0"/>
      <w:divBdr>
        <w:top w:val="none" w:sz="0" w:space="0" w:color="auto"/>
        <w:left w:val="none" w:sz="0" w:space="0" w:color="auto"/>
        <w:bottom w:val="none" w:sz="0" w:space="0" w:color="auto"/>
        <w:right w:val="none" w:sz="0" w:space="0" w:color="auto"/>
      </w:divBdr>
    </w:div>
    <w:div w:id="1082068881">
      <w:bodyDiv w:val="1"/>
      <w:marLeft w:val="0"/>
      <w:marRight w:val="0"/>
      <w:marTop w:val="0"/>
      <w:marBottom w:val="0"/>
      <w:divBdr>
        <w:top w:val="none" w:sz="0" w:space="0" w:color="auto"/>
        <w:left w:val="none" w:sz="0" w:space="0" w:color="auto"/>
        <w:bottom w:val="none" w:sz="0" w:space="0" w:color="auto"/>
        <w:right w:val="none" w:sz="0" w:space="0" w:color="auto"/>
      </w:divBdr>
    </w:div>
    <w:div w:id="1082264567">
      <w:bodyDiv w:val="1"/>
      <w:marLeft w:val="0"/>
      <w:marRight w:val="0"/>
      <w:marTop w:val="0"/>
      <w:marBottom w:val="0"/>
      <w:divBdr>
        <w:top w:val="none" w:sz="0" w:space="0" w:color="auto"/>
        <w:left w:val="none" w:sz="0" w:space="0" w:color="auto"/>
        <w:bottom w:val="none" w:sz="0" w:space="0" w:color="auto"/>
        <w:right w:val="none" w:sz="0" w:space="0" w:color="auto"/>
      </w:divBdr>
    </w:div>
    <w:div w:id="1082408539">
      <w:bodyDiv w:val="1"/>
      <w:marLeft w:val="0"/>
      <w:marRight w:val="0"/>
      <w:marTop w:val="0"/>
      <w:marBottom w:val="0"/>
      <w:divBdr>
        <w:top w:val="none" w:sz="0" w:space="0" w:color="auto"/>
        <w:left w:val="none" w:sz="0" w:space="0" w:color="auto"/>
        <w:bottom w:val="none" w:sz="0" w:space="0" w:color="auto"/>
        <w:right w:val="none" w:sz="0" w:space="0" w:color="auto"/>
      </w:divBdr>
    </w:div>
    <w:div w:id="1082529356">
      <w:bodyDiv w:val="1"/>
      <w:marLeft w:val="0"/>
      <w:marRight w:val="0"/>
      <w:marTop w:val="0"/>
      <w:marBottom w:val="0"/>
      <w:divBdr>
        <w:top w:val="none" w:sz="0" w:space="0" w:color="auto"/>
        <w:left w:val="none" w:sz="0" w:space="0" w:color="auto"/>
        <w:bottom w:val="none" w:sz="0" w:space="0" w:color="auto"/>
        <w:right w:val="none" w:sz="0" w:space="0" w:color="auto"/>
      </w:divBdr>
    </w:div>
    <w:div w:id="1082793251">
      <w:bodyDiv w:val="1"/>
      <w:marLeft w:val="0"/>
      <w:marRight w:val="0"/>
      <w:marTop w:val="0"/>
      <w:marBottom w:val="0"/>
      <w:divBdr>
        <w:top w:val="none" w:sz="0" w:space="0" w:color="auto"/>
        <w:left w:val="none" w:sz="0" w:space="0" w:color="auto"/>
        <w:bottom w:val="none" w:sz="0" w:space="0" w:color="auto"/>
        <w:right w:val="none" w:sz="0" w:space="0" w:color="auto"/>
      </w:divBdr>
    </w:div>
    <w:div w:id="1083180199">
      <w:bodyDiv w:val="1"/>
      <w:marLeft w:val="0"/>
      <w:marRight w:val="0"/>
      <w:marTop w:val="0"/>
      <w:marBottom w:val="0"/>
      <w:divBdr>
        <w:top w:val="none" w:sz="0" w:space="0" w:color="auto"/>
        <w:left w:val="none" w:sz="0" w:space="0" w:color="auto"/>
        <w:bottom w:val="none" w:sz="0" w:space="0" w:color="auto"/>
        <w:right w:val="none" w:sz="0" w:space="0" w:color="auto"/>
      </w:divBdr>
    </w:div>
    <w:div w:id="1083333410">
      <w:bodyDiv w:val="1"/>
      <w:marLeft w:val="0"/>
      <w:marRight w:val="0"/>
      <w:marTop w:val="0"/>
      <w:marBottom w:val="0"/>
      <w:divBdr>
        <w:top w:val="none" w:sz="0" w:space="0" w:color="auto"/>
        <w:left w:val="none" w:sz="0" w:space="0" w:color="auto"/>
        <w:bottom w:val="none" w:sz="0" w:space="0" w:color="auto"/>
        <w:right w:val="none" w:sz="0" w:space="0" w:color="auto"/>
      </w:divBdr>
    </w:div>
    <w:div w:id="1083336973">
      <w:bodyDiv w:val="1"/>
      <w:marLeft w:val="0"/>
      <w:marRight w:val="0"/>
      <w:marTop w:val="0"/>
      <w:marBottom w:val="0"/>
      <w:divBdr>
        <w:top w:val="none" w:sz="0" w:space="0" w:color="auto"/>
        <w:left w:val="none" w:sz="0" w:space="0" w:color="auto"/>
        <w:bottom w:val="none" w:sz="0" w:space="0" w:color="auto"/>
        <w:right w:val="none" w:sz="0" w:space="0" w:color="auto"/>
      </w:divBdr>
    </w:div>
    <w:div w:id="1083795902">
      <w:bodyDiv w:val="1"/>
      <w:marLeft w:val="0"/>
      <w:marRight w:val="0"/>
      <w:marTop w:val="0"/>
      <w:marBottom w:val="0"/>
      <w:divBdr>
        <w:top w:val="none" w:sz="0" w:space="0" w:color="auto"/>
        <w:left w:val="none" w:sz="0" w:space="0" w:color="auto"/>
        <w:bottom w:val="none" w:sz="0" w:space="0" w:color="auto"/>
        <w:right w:val="none" w:sz="0" w:space="0" w:color="auto"/>
      </w:divBdr>
    </w:div>
    <w:div w:id="1084255015">
      <w:bodyDiv w:val="1"/>
      <w:marLeft w:val="0"/>
      <w:marRight w:val="0"/>
      <w:marTop w:val="0"/>
      <w:marBottom w:val="0"/>
      <w:divBdr>
        <w:top w:val="none" w:sz="0" w:space="0" w:color="auto"/>
        <w:left w:val="none" w:sz="0" w:space="0" w:color="auto"/>
        <w:bottom w:val="none" w:sz="0" w:space="0" w:color="auto"/>
        <w:right w:val="none" w:sz="0" w:space="0" w:color="auto"/>
      </w:divBdr>
    </w:div>
    <w:div w:id="1084303017">
      <w:bodyDiv w:val="1"/>
      <w:marLeft w:val="0"/>
      <w:marRight w:val="0"/>
      <w:marTop w:val="0"/>
      <w:marBottom w:val="0"/>
      <w:divBdr>
        <w:top w:val="none" w:sz="0" w:space="0" w:color="auto"/>
        <w:left w:val="none" w:sz="0" w:space="0" w:color="auto"/>
        <w:bottom w:val="none" w:sz="0" w:space="0" w:color="auto"/>
        <w:right w:val="none" w:sz="0" w:space="0" w:color="auto"/>
      </w:divBdr>
    </w:div>
    <w:div w:id="1084306450">
      <w:bodyDiv w:val="1"/>
      <w:marLeft w:val="0"/>
      <w:marRight w:val="0"/>
      <w:marTop w:val="0"/>
      <w:marBottom w:val="0"/>
      <w:divBdr>
        <w:top w:val="none" w:sz="0" w:space="0" w:color="auto"/>
        <w:left w:val="none" w:sz="0" w:space="0" w:color="auto"/>
        <w:bottom w:val="none" w:sz="0" w:space="0" w:color="auto"/>
        <w:right w:val="none" w:sz="0" w:space="0" w:color="auto"/>
      </w:divBdr>
    </w:div>
    <w:div w:id="1084647546">
      <w:bodyDiv w:val="1"/>
      <w:marLeft w:val="0"/>
      <w:marRight w:val="0"/>
      <w:marTop w:val="0"/>
      <w:marBottom w:val="0"/>
      <w:divBdr>
        <w:top w:val="none" w:sz="0" w:space="0" w:color="auto"/>
        <w:left w:val="none" w:sz="0" w:space="0" w:color="auto"/>
        <w:bottom w:val="none" w:sz="0" w:space="0" w:color="auto"/>
        <w:right w:val="none" w:sz="0" w:space="0" w:color="auto"/>
      </w:divBdr>
    </w:div>
    <w:div w:id="1085417456">
      <w:bodyDiv w:val="1"/>
      <w:marLeft w:val="0"/>
      <w:marRight w:val="0"/>
      <w:marTop w:val="0"/>
      <w:marBottom w:val="0"/>
      <w:divBdr>
        <w:top w:val="none" w:sz="0" w:space="0" w:color="auto"/>
        <w:left w:val="none" w:sz="0" w:space="0" w:color="auto"/>
        <w:bottom w:val="none" w:sz="0" w:space="0" w:color="auto"/>
        <w:right w:val="none" w:sz="0" w:space="0" w:color="auto"/>
      </w:divBdr>
    </w:div>
    <w:div w:id="1085418116">
      <w:bodyDiv w:val="1"/>
      <w:marLeft w:val="0"/>
      <w:marRight w:val="0"/>
      <w:marTop w:val="0"/>
      <w:marBottom w:val="0"/>
      <w:divBdr>
        <w:top w:val="none" w:sz="0" w:space="0" w:color="auto"/>
        <w:left w:val="none" w:sz="0" w:space="0" w:color="auto"/>
        <w:bottom w:val="none" w:sz="0" w:space="0" w:color="auto"/>
        <w:right w:val="none" w:sz="0" w:space="0" w:color="auto"/>
      </w:divBdr>
    </w:div>
    <w:div w:id="1085541689">
      <w:bodyDiv w:val="1"/>
      <w:marLeft w:val="0"/>
      <w:marRight w:val="0"/>
      <w:marTop w:val="0"/>
      <w:marBottom w:val="0"/>
      <w:divBdr>
        <w:top w:val="none" w:sz="0" w:space="0" w:color="auto"/>
        <w:left w:val="none" w:sz="0" w:space="0" w:color="auto"/>
        <w:bottom w:val="none" w:sz="0" w:space="0" w:color="auto"/>
        <w:right w:val="none" w:sz="0" w:space="0" w:color="auto"/>
      </w:divBdr>
    </w:div>
    <w:div w:id="1086029186">
      <w:bodyDiv w:val="1"/>
      <w:marLeft w:val="0"/>
      <w:marRight w:val="0"/>
      <w:marTop w:val="0"/>
      <w:marBottom w:val="0"/>
      <w:divBdr>
        <w:top w:val="none" w:sz="0" w:space="0" w:color="auto"/>
        <w:left w:val="none" w:sz="0" w:space="0" w:color="auto"/>
        <w:bottom w:val="none" w:sz="0" w:space="0" w:color="auto"/>
        <w:right w:val="none" w:sz="0" w:space="0" w:color="auto"/>
      </w:divBdr>
    </w:div>
    <w:div w:id="1086075741">
      <w:bodyDiv w:val="1"/>
      <w:marLeft w:val="0"/>
      <w:marRight w:val="0"/>
      <w:marTop w:val="0"/>
      <w:marBottom w:val="0"/>
      <w:divBdr>
        <w:top w:val="none" w:sz="0" w:space="0" w:color="auto"/>
        <w:left w:val="none" w:sz="0" w:space="0" w:color="auto"/>
        <w:bottom w:val="none" w:sz="0" w:space="0" w:color="auto"/>
        <w:right w:val="none" w:sz="0" w:space="0" w:color="auto"/>
      </w:divBdr>
    </w:div>
    <w:div w:id="1086222060">
      <w:bodyDiv w:val="1"/>
      <w:marLeft w:val="0"/>
      <w:marRight w:val="0"/>
      <w:marTop w:val="0"/>
      <w:marBottom w:val="0"/>
      <w:divBdr>
        <w:top w:val="none" w:sz="0" w:space="0" w:color="auto"/>
        <w:left w:val="none" w:sz="0" w:space="0" w:color="auto"/>
        <w:bottom w:val="none" w:sz="0" w:space="0" w:color="auto"/>
        <w:right w:val="none" w:sz="0" w:space="0" w:color="auto"/>
      </w:divBdr>
    </w:div>
    <w:div w:id="1086458931">
      <w:bodyDiv w:val="1"/>
      <w:marLeft w:val="0"/>
      <w:marRight w:val="0"/>
      <w:marTop w:val="0"/>
      <w:marBottom w:val="0"/>
      <w:divBdr>
        <w:top w:val="none" w:sz="0" w:space="0" w:color="auto"/>
        <w:left w:val="none" w:sz="0" w:space="0" w:color="auto"/>
        <w:bottom w:val="none" w:sz="0" w:space="0" w:color="auto"/>
        <w:right w:val="none" w:sz="0" w:space="0" w:color="auto"/>
      </w:divBdr>
    </w:div>
    <w:div w:id="1086610525">
      <w:bodyDiv w:val="1"/>
      <w:marLeft w:val="0"/>
      <w:marRight w:val="0"/>
      <w:marTop w:val="0"/>
      <w:marBottom w:val="0"/>
      <w:divBdr>
        <w:top w:val="none" w:sz="0" w:space="0" w:color="auto"/>
        <w:left w:val="none" w:sz="0" w:space="0" w:color="auto"/>
        <w:bottom w:val="none" w:sz="0" w:space="0" w:color="auto"/>
        <w:right w:val="none" w:sz="0" w:space="0" w:color="auto"/>
      </w:divBdr>
    </w:div>
    <w:div w:id="1086995181">
      <w:bodyDiv w:val="1"/>
      <w:marLeft w:val="0"/>
      <w:marRight w:val="0"/>
      <w:marTop w:val="0"/>
      <w:marBottom w:val="0"/>
      <w:divBdr>
        <w:top w:val="none" w:sz="0" w:space="0" w:color="auto"/>
        <w:left w:val="none" w:sz="0" w:space="0" w:color="auto"/>
        <w:bottom w:val="none" w:sz="0" w:space="0" w:color="auto"/>
        <w:right w:val="none" w:sz="0" w:space="0" w:color="auto"/>
      </w:divBdr>
    </w:div>
    <w:div w:id="1087069217">
      <w:bodyDiv w:val="1"/>
      <w:marLeft w:val="0"/>
      <w:marRight w:val="0"/>
      <w:marTop w:val="0"/>
      <w:marBottom w:val="0"/>
      <w:divBdr>
        <w:top w:val="none" w:sz="0" w:space="0" w:color="auto"/>
        <w:left w:val="none" w:sz="0" w:space="0" w:color="auto"/>
        <w:bottom w:val="none" w:sz="0" w:space="0" w:color="auto"/>
        <w:right w:val="none" w:sz="0" w:space="0" w:color="auto"/>
      </w:divBdr>
    </w:div>
    <w:div w:id="1087113755">
      <w:bodyDiv w:val="1"/>
      <w:marLeft w:val="0"/>
      <w:marRight w:val="0"/>
      <w:marTop w:val="0"/>
      <w:marBottom w:val="0"/>
      <w:divBdr>
        <w:top w:val="none" w:sz="0" w:space="0" w:color="auto"/>
        <w:left w:val="none" w:sz="0" w:space="0" w:color="auto"/>
        <w:bottom w:val="none" w:sz="0" w:space="0" w:color="auto"/>
        <w:right w:val="none" w:sz="0" w:space="0" w:color="auto"/>
      </w:divBdr>
    </w:div>
    <w:div w:id="1087920761">
      <w:bodyDiv w:val="1"/>
      <w:marLeft w:val="0"/>
      <w:marRight w:val="0"/>
      <w:marTop w:val="0"/>
      <w:marBottom w:val="0"/>
      <w:divBdr>
        <w:top w:val="none" w:sz="0" w:space="0" w:color="auto"/>
        <w:left w:val="none" w:sz="0" w:space="0" w:color="auto"/>
        <w:bottom w:val="none" w:sz="0" w:space="0" w:color="auto"/>
        <w:right w:val="none" w:sz="0" w:space="0" w:color="auto"/>
      </w:divBdr>
    </w:div>
    <w:div w:id="1088427435">
      <w:bodyDiv w:val="1"/>
      <w:marLeft w:val="0"/>
      <w:marRight w:val="0"/>
      <w:marTop w:val="0"/>
      <w:marBottom w:val="0"/>
      <w:divBdr>
        <w:top w:val="none" w:sz="0" w:space="0" w:color="auto"/>
        <w:left w:val="none" w:sz="0" w:space="0" w:color="auto"/>
        <w:bottom w:val="none" w:sz="0" w:space="0" w:color="auto"/>
        <w:right w:val="none" w:sz="0" w:space="0" w:color="auto"/>
      </w:divBdr>
    </w:div>
    <w:div w:id="1088581319">
      <w:bodyDiv w:val="1"/>
      <w:marLeft w:val="0"/>
      <w:marRight w:val="0"/>
      <w:marTop w:val="0"/>
      <w:marBottom w:val="0"/>
      <w:divBdr>
        <w:top w:val="none" w:sz="0" w:space="0" w:color="auto"/>
        <w:left w:val="none" w:sz="0" w:space="0" w:color="auto"/>
        <w:bottom w:val="none" w:sz="0" w:space="0" w:color="auto"/>
        <w:right w:val="none" w:sz="0" w:space="0" w:color="auto"/>
      </w:divBdr>
    </w:div>
    <w:div w:id="1088695167">
      <w:bodyDiv w:val="1"/>
      <w:marLeft w:val="0"/>
      <w:marRight w:val="0"/>
      <w:marTop w:val="0"/>
      <w:marBottom w:val="0"/>
      <w:divBdr>
        <w:top w:val="none" w:sz="0" w:space="0" w:color="auto"/>
        <w:left w:val="none" w:sz="0" w:space="0" w:color="auto"/>
        <w:bottom w:val="none" w:sz="0" w:space="0" w:color="auto"/>
        <w:right w:val="none" w:sz="0" w:space="0" w:color="auto"/>
      </w:divBdr>
    </w:div>
    <w:div w:id="1088891735">
      <w:bodyDiv w:val="1"/>
      <w:marLeft w:val="0"/>
      <w:marRight w:val="0"/>
      <w:marTop w:val="0"/>
      <w:marBottom w:val="0"/>
      <w:divBdr>
        <w:top w:val="none" w:sz="0" w:space="0" w:color="auto"/>
        <w:left w:val="none" w:sz="0" w:space="0" w:color="auto"/>
        <w:bottom w:val="none" w:sz="0" w:space="0" w:color="auto"/>
        <w:right w:val="none" w:sz="0" w:space="0" w:color="auto"/>
      </w:divBdr>
    </w:div>
    <w:div w:id="1089161954">
      <w:bodyDiv w:val="1"/>
      <w:marLeft w:val="0"/>
      <w:marRight w:val="0"/>
      <w:marTop w:val="0"/>
      <w:marBottom w:val="0"/>
      <w:divBdr>
        <w:top w:val="none" w:sz="0" w:space="0" w:color="auto"/>
        <w:left w:val="none" w:sz="0" w:space="0" w:color="auto"/>
        <w:bottom w:val="none" w:sz="0" w:space="0" w:color="auto"/>
        <w:right w:val="none" w:sz="0" w:space="0" w:color="auto"/>
      </w:divBdr>
    </w:div>
    <w:div w:id="1089426612">
      <w:bodyDiv w:val="1"/>
      <w:marLeft w:val="0"/>
      <w:marRight w:val="0"/>
      <w:marTop w:val="0"/>
      <w:marBottom w:val="0"/>
      <w:divBdr>
        <w:top w:val="none" w:sz="0" w:space="0" w:color="auto"/>
        <w:left w:val="none" w:sz="0" w:space="0" w:color="auto"/>
        <w:bottom w:val="none" w:sz="0" w:space="0" w:color="auto"/>
        <w:right w:val="none" w:sz="0" w:space="0" w:color="auto"/>
      </w:divBdr>
    </w:div>
    <w:div w:id="1089814622">
      <w:bodyDiv w:val="1"/>
      <w:marLeft w:val="0"/>
      <w:marRight w:val="0"/>
      <w:marTop w:val="0"/>
      <w:marBottom w:val="0"/>
      <w:divBdr>
        <w:top w:val="none" w:sz="0" w:space="0" w:color="auto"/>
        <w:left w:val="none" w:sz="0" w:space="0" w:color="auto"/>
        <w:bottom w:val="none" w:sz="0" w:space="0" w:color="auto"/>
        <w:right w:val="none" w:sz="0" w:space="0" w:color="auto"/>
      </w:divBdr>
    </w:div>
    <w:div w:id="1089960349">
      <w:bodyDiv w:val="1"/>
      <w:marLeft w:val="0"/>
      <w:marRight w:val="0"/>
      <w:marTop w:val="0"/>
      <w:marBottom w:val="0"/>
      <w:divBdr>
        <w:top w:val="none" w:sz="0" w:space="0" w:color="auto"/>
        <w:left w:val="none" w:sz="0" w:space="0" w:color="auto"/>
        <w:bottom w:val="none" w:sz="0" w:space="0" w:color="auto"/>
        <w:right w:val="none" w:sz="0" w:space="0" w:color="auto"/>
      </w:divBdr>
    </w:div>
    <w:div w:id="1090002193">
      <w:bodyDiv w:val="1"/>
      <w:marLeft w:val="0"/>
      <w:marRight w:val="0"/>
      <w:marTop w:val="0"/>
      <w:marBottom w:val="0"/>
      <w:divBdr>
        <w:top w:val="none" w:sz="0" w:space="0" w:color="auto"/>
        <w:left w:val="none" w:sz="0" w:space="0" w:color="auto"/>
        <w:bottom w:val="none" w:sz="0" w:space="0" w:color="auto"/>
        <w:right w:val="none" w:sz="0" w:space="0" w:color="auto"/>
      </w:divBdr>
    </w:div>
    <w:div w:id="1090083247">
      <w:bodyDiv w:val="1"/>
      <w:marLeft w:val="0"/>
      <w:marRight w:val="0"/>
      <w:marTop w:val="0"/>
      <w:marBottom w:val="0"/>
      <w:divBdr>
        <w:top w:val="none" w:sz="0" w:space="0" w:color="auto"/>
        <w:left w:val="none" w:sz="0" w:space="0" w:color="auto"/>
        <w:bottom w:val="none" w:sz="0" w:space="0" w:color="auto"/>
        <w:right w:val="none" w:sz="0" w:space="0" w:color="auto"/>
      </w:divBdr>
    </w:div>
    <w:div w:id="1090396466">
      <w:bodyDiv w:val="1"/>
      <w:marLeft w:val="0"/>
      <w:marRight w:val="0"/>
      <w:marTop w:val="0"/>
      <w:marBottom w:val="0"/>
      <w:divBdr>
        <w:top w:val="none" w:sz="0" w:space="0" w:color="auto"/>
        <w:left w:val="none" w:sz="0" w:space="0" w:color="auto"/>
        <w:bottom w:val="none" w:sz="0" w:space="0" w:color="auto"/>
        <w:right w:val="none" w:sz="0" w:space="0" w:color="auto"/>
      </w:divBdr>
    </w:div>
    <w:div w:id="1090658333">
      <w:bodyDiv w:val="1"/>
      <w:marLeft w:val="0"/>
      <w:marRight w:val="0"/>
      <w:marTop w:val="0"/>
      <w:marBottom w:val="0"/>
      <w:divBdr>
        <w:top w:val="none" w:sz="0" w:space="0" w:color="auto"/>
        <w:left w:val="none" w:sz="0" w:space="0" w:color="auto"/>
        <w:bottom w:val="none" w:sz="0" w:space="0" w:color="auto"/>
        <w:right w:val="none" w:sz="0" w:space="0" w:color="auto"/>
      </w:divBdr>
    </w:div>
    <w:div w:id="1090850965">
      <w:bodyDiv w:val="1"/>
      <w:marLeft w:val="0"/>
      <w:marRight w:val="0"/>
      <w:marTop w:val="0"/>
      <w:marBottom w:val="0"/>
      <w:divBdr>
        <w:top w:val="none" w:sz="0" w:space="0" w:color="auto"/>
        <w:left w:val="none" w:sz="0" w:space="0" w:color="auto"/>
        <w:bottom w:val="none" w:sz="0" w:space="0" w:color="auto"/>
        <w:right w:val="none" w:sz="0" w:space="0" w:color="auto"/>
      </w:divBdr>
    </w:div>
    <w:div w:id="1090858099">
      <w:bodyDiv w:val="1"/>
      <w:marLeft w:val="0"/>
      <w:marRight w:val="0"/>
      <w:marTop w:val="0"/>
      <w:marBottom w:val="0"/>
      <w:divBdr>
        <w:top w:val="none" w:sz="0" w:space="0" w:color="auto"/>
        <w:left w:val="none" w:sz="0" w:space="0" w:color="auto"/>
        <w:bottom w:val="none" w:sz="0" w:space="0" w:color="auto"/>
        <w:right w:val="none" w:sz="0" w:space="0" w:color="auto"/>
      </w:divBdr>
    </w:div>
    <w:div w:id="1090934804">
      <w:bodyDiv w:val="1"/>
      <w:marLeft w:val="0"/>
      <w:marRight w:val="0"/>
      <w:marTop w:val="0"/>
      <w:marBottom w:val="0"/>
      <w:divBdr>
        <w:top w:val="none" w:sz="0" w:space="0" w:color="auto"/>
        <w:left w:val="none" w:sz="0" w:space="0" w:color="auto"/>
        <w:bottom w:val="none" w:sz="0" w:space="0" w:color="auto"/>
        <w:right w:val="none" w:sz="0" w:space="0" w:color="auto"/>
      </w:divBdr>
    </w:div>
    <w:div w:id="1091656962">
      <w:bodyDiv w:val="1"/>
      <w:marLeft w:val="0"/>
      <w:marRight w:val="0"/>
      <w:marTop w:val="0"/>
      <w:marBottom w:val="0"/>
      <w:divBdr>
        <w:top w:val="none" w:sz="0" w:space="0" w:color="auto"/>
        <w:left w:val="none" w:sz="0" w:space="0" w:color="auto"/>
        <w:bottom w:val="none" w:sz="0" w:space="0" w:color="auto"/>
        <w:right w:val="none" w:sz="0" w:space="0" w:color="auto"/>
      </w:divBdr>
    </w:div>
    <w:div w:id="1091927975">
      <w:bodyDiv w:val="1"/>
      <w:marLeft w:val="0"/>
      <w:marRight w:val="0"/>
      <w:marTop w:val="0"/>
      <w:marBottom w:val="0"/>
      <w:divBdr>
        <w:top w:val="none" w:sz="0" w:space="0" w:color="auto"/>
        <w:left w:val="none" w:sz="0" w:space="0" w:color="auto"/>
        <w:bottom w:val="none" w:sz="0" w:space="0" w:color="auto"/>
        <w:right w:val="none" w:sz="0" w:space="0" w:color="auto"/>
      </w:divBdr>
    </w:div>
    <w:div w:id="1091973392">
      <w:bodyDiv w:val="1"/>
      <w:marLeft w:val="0"/>
      <w:marRight w:val="0"/>
      <w:marTop w:val="0"/>
      <w:marBottom w:val="0"/>
      <w:divBdr>
        <w:top w:val="none" w:sz="0" w:space="0" w:color="auto"/>
        <w:left w:val="none" w:sz="0" w:space="0" w:color="auto"/>
        <w:bottom w:val="none" w:sz="0" w:space="0" w:color="auto"/>
        <w:right w:val="none" w:sz="0" w:space="0" w:color="auto"/>
      </w:divBdr>
    </w:div>
    <w:div w:id="1092042414">
      <w:bodyDiv w:val="1"/>
      <w:marLeft w:val="0"/>
      <w:marRight w:val="0"/>
      <w:marTop w:val="0"/>
      <w:marBottom w:val="0"/>
      <w:divBdr>
        <w:top w:val="none" w:sz="0" w:space="0" w:color="auto"/>
        <w:left w:val="none" w:sz="0" w:space="0" w:color="auto"/>
        <w:bottom w:val="none" w:sz="0" w:space="0" w:color="auto"/>
        <w:right w:val="none" w:sz="0" w:space="0" w:color="auto"/>
      </w:divBdr>
    </w:div>
    <w:div w:id="1092164656">
      <w:bodyDiv w:val="1"/>
      <w:marLeft w:val="0"/>
      <w:marRight w:val="0"/>
      <w:marTop w:val="0"/>
      <w:marBottom w:val="0"/>
      <w:divBdr>
        <w:top w:val="none" w:sz="0" w:space="0" w:color="auto"/>
        <w:left w:val="none" w:sz="0" w:space="0" w:color="auto"/>
        <w:bottom w:val="none" w:sz="0" w:space="0" w:color="auto"/>
        <w:right w:val="none" w:sz="0" w:space="0" w:color="auto"/>
      </w:divBdr>
    </w:div>
    <w:div w:id="1092319177">
      <w:bodyDiv w:val="1"/>
      <w:marLeft w:val="0"/>
      <w:marRight w:val="0"/>
      <w:marTop w:val="0"/>
      <w:marBottom w:val="0"/>
      <w:divBdr>
        <w:top w:val="none" w:sz="0" w:space="0" w:color="auto"/>
        <w:left w:val="none" w:sz="0" w:space="0" w:color="auto"/>
        <w:bottom w:val="none" w:sz="0" w:space="0" w:color="auto"/>
        <w:right w:val="none" w:sz="0" w:space="0" w:color="auto"/>
      </w:divBdr>
    </w:div>
    <w:div w:id="1092776983">
      <w:bodyDiv w:val="1"/>
      <w:marLeft w:val="0"/>
      <w:marRight w:val="0"/>
      <w:marTop w:val="0"/>
      <w:marBottom w:val="0"/>
      <w:divBdr>
        <w:top w:val="none" w:sz="0" w:space="0" w:color="auto"/>
        <w:left w:val="none" w:sz="0" w:space="0" w:color="auto"/>
        <w:bottom w:val="none" w:sz="0" w:space="0" w:color="auto"/>
        <w:right w:val="none" w:sz="0" w:space="0" w:color="auto"/>
      </w:divBdr>
    </w:div>
    <w:div w:id="1093166759">
      <w:bodyDiv w:val="1"/>
      <w:marLeft w:val="0"/>
      <w:marRight w:val="0"/>
      <w:marTop w:val="0"/>
      <w:marBottom w:val="0"/>
      <w:divBdr>
        <w:top w:val="none" w:sz="0" w:space="0" w:color="auto"/>
        <w:left w:val="none" w:sz="0" w:space="0" w:color="auto"/>
        <w:bottom w:val="none" w:sz="0" w:space="0" w:color="auto"/>
        <w:right w:val="none" w:sz="0" w:space="0" w:color="auto"/>
      </w:divBdr>
    </w:div>
    <w:div w:id="1093667526">
      <w:bodyDiv w:val="1"/>
      <w:marLeft w:val="0"/>
      <w:marRight w:val="0"/>
      <w:marTop w:val="0"/>
      <w:marBottom w:val="0"/>
      <w:divBdr>
        <w:top w:val="none" w:sz="0" w:space="0" w:color="auto"/>
        <w:left w:val="none" w:sz="0" w:space="0" w:color="auto"/>
        <w:bottom w:val="none" w:sz="0" w:space="0" w:color="auto"/>
        <w:right w:val="none" w:sz="0" w:space="0" w:color="auto"/>
      </w:divBdr>
    </w:div>
    <w:div w:id="1093815507">
      <w:bodyDiv w:val="1"/>
      <w:marLeft w:val="0"/>
      <w:marRight w:val="0"/>
      <w:marTop w:val="0"/>
      <w:marBottom w:val="0"/>
      <w:divBdr>
        <w:top w:val="none" w:sz="0" w:space="0" w:color="auto"/>
        <w:left w:val="none" w:sz="0" w:space="0" w:color="auto"/>
        <w:bottom w:val="none" w:sz="0" w:space="0" w:color="auto"/>
        <w:right w:val="none" w:sz="0" w:space="0" w:color="auto"/>
      </w:divBdr>
    </w:div>
    <w:div w:id="1093867056">
      <w:bodyDiv w:val="1"/>
      <w:marLeft w:val="0"/>
      <w:marRight w:val="0"/>
      <w:marTop w:val="0"/>
      <w:marBottom w:val="0"/>
      <w:divBdr>
        <w:top w:val="none" w:sz="0" w:space="0" w:color="auto"/>
        <w:left w:val="none" w:sz="0" w:space="0" w:color="auto"/>
        <w:bottom w:val="none" w:sz="0" w:space="0" w:color="auto"/>
        <w:right w:val="none" w:sz="0" w:space="0" w:color="auto"/>
      </w:divBdr>
    </w:div>
    <w:div w:id="1093936117">
      <w:bodyDiv w:val="1"/>
      <w:marLeft w:val="0"/>
      <w:marRight w:val="0"/>
      <w:marTop w:val="0"/>
      <w:marBottom w:val="0"/>
      <w:divBdr>
        <w:top w:val="none" w:sz="0" w:space="0" w:color="auto"/>
        <w:left w:val="none" w:sz="0" w:space="0" w:color="auto"/>
        <w:bottom w:val="none" w:sz="0" w:space="0" w:color="auto"/>
        <w:right w:val="none" w:sz="0" w:space="0" w:color="auto"/>
      </w:divBdr>
    </w:div>
    <w:div w:id="1094090419">
      <w:bodyDiv w:val="1"/>
      <w:marLeft w:val="0"/>
      <w:marRight w:val="0"/>
      <w:marTop w:val="0"/>
      <w:marBottom w:val="0"/>
      <w:divBdr>
        <w:top w:val="none" w:sz="0" w:space="0" w:color="auto"/>
        <w:left w:val="none" w:sz="0" w:space="0" w:color="auto"/>
        <w:bottom w:val="none" w:sz="0" w:space="0" w:color="auto"/>
        <w:right w:val="none" w:sz="0" w:space="0" w:color="auto"/>
      </w:divBdr>
    </w:div>
    <w:div w:id="1094789943">
      <w:bodyDiv w:val="1"/>
      <w:marLeft w:val="0"/>
      <w:marRight w:val="0"/>
      <w:marTop w:val="0"/>
      <w:marBottom w:val="0"/>
      <w:divBdr>
        <w:top w:val="none" w:sz="0" w:space="0" w:color="auto"/>
        <w:left w:val="none" w:sz="0" w:space="0" w:color="auto"/>
        <w:bottom w:val="none" w:sz="0" w:space="0" w:color="auto"/>
        <w:right w:val="none" w:sz="0" w:space="0" w:color="auto"/>
      </w:divBdr>
    </w:div>
    <w:div w:id="1094857188">
      <w:bodyDiv w:val="1"/>
      <w:marLeft w:val="0"/>
      <w:marRight w:val="0"/>
      <w:marTop w:val="0"/>
      <w:marBottom w:val="0"/>
      <w:divBdr>
        <w:top w:val="none" w:sz="0" w:space="0" w:color="auto"/>
        <w:left w:val="none" w:sz="0" w:space="0" w:color="auto"/>
        <w:bottom w:val="none" w:sz="0" w:space="0" w:color="auto"/>
        <w:right w:val="none" w:sz="0" w:space="0" w:color="auto"/>
      </w:divBdr>
    </w:div>
    <w:div w:id="1095059553">
      <w:bodyDiv w:val="1"/>
      <w:marLeft w:val="0"/>
      <w:marRight w:val="0"/>
      <w:marTop w:val="0"/>
      <w:marBottom w:val="0"/>
      <w:divBdr>
        <w:top w:val="none" w:sz="0" w:space="0" w:color="auto"/>
        <w:left w:val="none" w:sz="0" w:space="0" w:color="auto"/>
        <w:bottom w:val="none" w:sz="0" w:space="0" w:color="auto"/>
        <w:right w:val="none" w:sz="0" w:space="0" w:color="auto"/>
      </w:divBdr>
    </w:div>
    <w:div w:id="1095126880">
      <w:bodyDiv w:val="1"/>
      <w:marLeft w:val="0"/>
      <w:marRight w:val="0"/>
      <w:marTop w:val="0"/>
      <w:marBottom w:val="0"/>
      <w:divBdr>
        <w:top w:val="none" w:sz="0" w:space="0" w:color="auto"/>
        <w:left w:val="none" w:sz="0" w:space="0" w:color="auto"/>
        <w:bottom w:val="none" w:sz="0" w:space="0" w:color="auto"/>
        <w:right w:val="none" w:sz="0" w:space="0" w:color="auto"/>
      </w:divBdr>
    </w:div>
    <w:div w:id="1095322240">
      <w:bodyDiv w:val="1"/>
      <w:marLeft w:val="0"/>
      <w:marRight w:val="0"/>
      <w:marTop w:val="0"/>
      <w:marBottom w:val="0"/>
      <w:divBdr>
        <w:top w:val="none" w:sz="0" w:space="0" w:color="auto"/>
        <w:left w:val="none" w:sz="0" w:space="0" w:color="auto"/>
        <w:bottom w:val="none" w:sz="0" w:space="0" w:color="auto"/>
        <w:right w:val="none" w:sz="0" w:space="0" w:color="auto"/>
      </w:divBdr>
    </w:div>
    <w:div w:id="1095325300">
      <w:bodyDiv w:val="1"/>
      <w:marLeft w:val="0"/>
      <w:marRight w:val="0"/>
      <w:marTop w:val="0"/>
      <w:marBottom w:val="0"/>
      <w:divBdr>
        <w:top w:val="none" w:sz="0" w:space="0" w:color="auto"/>
        <w:left w:val="none" w:sz="0" w:space="0" w:color="auto"/>
        <w:bottom w:val="none" w:sz="0" w:space="0" w:color="auto"/>
        <w:right w:val="none" w:sz="0" w:space="0" w:color="auto"/>
      </w:divBdr>
    </w:div>
    <w:div w:id="1095591356">
      <w:bodyDiv w:val="1"/>
      <w:marLeft w:val="0"/>
      <w:marRight w:val="0"/>
      <w:marTop w:val="0"/>
      <w:marBottom w:val="0"/>
      <w:divBdr>
        <w:top w:val="none" w:sz="0" w:space="0" w:color="auto"/>
        <w:left w:val="none" w:sz="0" w:space="0" w:color="auto"/>
        <w:bottom w:val="none" w:sz="0" w:space="0" w:color="auto"/>
        <w:right w:val="none" w:sz="0" w:space="0" w:color="auto"/>
      </w:divBdr>
    </w:div>
    <w:div w:id="1095635568">
      <w:bodyDiv w:val="1"/>
      <w:marLeft w:val="0"/>
      <w:marRight w:val="0"/>
      <w:marTop w:val="0"/>
      <w:marBottom w:val="0"/>
      <w:divBdr>
        <w:top w:val="none" w:sz="0" w:space="0" w:color="auto"/>
        <w:left w:val="none" w:sz="0" w:space="0" w:color="auto"/>
        <w:bottom w:val="none" w:sz="0" w:space="0" w:color="auto"/>
        <w:right w:val="none" w:sz="0" w:space="0" w:color="auto"/>
      </w:divBdr>
    </w:div>
    <w:div w:id="1095899704">
      <w:bodyDiv w:val="1"/>
      <w:marLeft w:val="0"/>
      <w:marRight w:val="0"/>
      <w:marTop w:val="0"/>
      <w:marBottom w:val="0"/>
      <w:divBdr>
        <w:top w:val="none" w:sz="0" w:space="0" w:color="auto"/>
        <w:left w:val="none" w:sz="0" w:space="0" w:color="auto"/>
        <w:bottom w:val="none" w:sz="0" w:space="0" w:color="auto"/>
        <w:right w:val="none" w:sz="0" w:space="0" w:color="auto"/>
      </w:divBdr>
    </w:div>
    <w:div w:id="1096170048">
      <w:bodyDiv w:val="1"/>
      <w:marLeft w:val="0"/>
      <w:marRight w:val="0"/>
      <w:marTop w:val="0"/>
      <w:marBottom w:val="0"/>
      <w:divBdr>
        <w:top w:val="none" w:sz="0" w:space="0" w:color="auto"/>
        <w:left w:val="none" w:sz="0" w:space="0" w:color="auto"/>
        <w:bottom w:val="none" w:sz="0" w:space="0" w:color="auto"/>
        <w:right w:val="none" w:sz="0" w:space="0" w:color="auto"/>
      </w:divBdr>
    </w:div>
    <w:div w:id="1096242526">
      <w:bodyDiv w:val="1"/>
      <w:marLeft w:val="0"/>
      <w:marRight w:val="0"/>
      <w:marTop w:val="0"/>
      <w:marBottom w:val="0"/>
      <w:divBdr>
        <w:top w:val="none" w:sz="0" w:space="0" w:color="auto"/>
        <w:left w:val="none" w:sz="0" w:space="0" w:color="auto"/>
        <w:bottom w:val="none" w:sz="0" w:space="0" w:color="auto"/>
        <w:right w:val="none" w:sz="0" w:space="0" w:color="auto"/>
      </w:divBdr>
    </w:div>
    <w:div w:id="1096244935">
      <w:bodyDiv w:val="1"/>
      <w:marLeft w:val="0"/>
      <w:marRight w:val="0"/>
      <w:marTop w:val="0"/>
      <w:marBottom w:val="0"/>
      <w:divBdr>
        <w:top w:val="none" w:sz="0" w:space="0" w:color="auto"/>
        <w:left w:val="none" w:sz="0" w:space="0" w:color="auto"/>
        <w:bottom w:val="none" w:sz="0" w:space="0" w:color="auto"/>
        <w:right w:val="none" w:sz="0" w:space="0" w:color="auto"/>
      </w:divBdr>
    </w:div>
    <w:div w:id="1096560243">
      <w:bodyDiv w:val="1"/>
      <w:marLeft w:val="0"/>
      <w:marRight w:val="0"/>
      <w:marTop w:val="0"/>
      <w:marBottom w:val="0"/>
      <w:divBdr>
        <w:top w:val="none" w:sz="0" w:space="0" w:color="auto"/>
        <w:left w:val="none" w:sz="0" w:space="0" w:color="auto"/>
        <w:bottom w:val="none" w:sz="0" w:space="0" w:color="auto"/>
        <w:right w:val="none" w:sz="0" w:space="0" w:color="auto"/>
      </w:divBdr>
    </w:div>
    <w:div w:id="1096560702">
      <w:bodyDiv w:val="1"/>
      <w:marLeft w:val="0"/>
      <w:marRight w:val="0"/>
      <w:marTop w:val="0"/>
      <w:marBottom w:val="0"/>
      <w:divBdr>
        <w:top w:val="none" w:sz="0" w:space="0" w:color="auto"/>
        <w:left w:val="none" w:sz="0" w:space="0" w:color="auto"/>
        <w:bottom w:val="none" w:sz="0" w:space="0" w:color="auto"/>
        <w:right w:val="none" w:sz="0" w:space="0" w:color="auto"/>
      </w:divBdr>
    </w:div>
    <w:div w:id="1096751295">
      <w:bodyDiv w:val="1"/>
      <w:marLeft w:val="0"/>
      <w:marRight w:val="0"/>
      <w:marTop w:val="0"/>
      <w:marBottom w:val="0"/>
      <w:divBdr>
        <w:top w:val="none" w:sz="0" w:space="0" w:color="auto"/>
        <w:left w:val="none" w:sz="0" w:space="0" w:color="auto"/>
        <w:bottom w:val="none" w:sz="0" w:space="0" w:color="auto"/>
        <w:right w:val="none" w:sz="0" w:space="0" w:color="auto"/>
      </w:divBdr>
    </w:div>
    <w:div w:id="1096756680">
      <w:bodyDiv w:val="1"/>
      <w:marLeft w:val="0"/>
      <w:marRight w:val="0"/>
      <w:marTop w:val="0"/>
      <w:marBottom w:val="0"/>
      <w:divBdr>
        <w:top w:val="none" w:sz="0" w:space="0" w:color="auto"/>
        <w:left w:val="none" w:sz="0" w:space="0" w:color="auto"/>
        <w:bottom w:val="none" w:sz="0" w:space="0" w:color="auto"/>
        <w:right w:val="none" w:sz="0" w:space="0" w:color="auto"/>
      </w:divBdr>
    </w:div>
    <w:div w:id="1097017142">
      <w:bodyDiv w:val="1"/>
      <w:marLeft w:val="0"/>
      <w:marRight w:val="0"/>
      <w:marTop w:val="0"/>
      <w:marBottom w:val="0"/>
      <w:divBdr>
        <w:top w:val="none" w:sz="0" w:space="0" w:color="auto"/>
        <w:left w:val="none" w:sz="0" w:space="0" w:color="auto"/>
        <w:bottom w:val="none" w:sz="0" w:space="0" w:color="auto"/>
        <w:right w:val="none" w:sz="0" w:space="0" w:color="auto"/>
      </w:divBdr>
    </w:div>
    <w:div w:id="1098017890">
      <w:bodyDiv w:val="1"/>
      <w:marLeft w:val="0"/>
      <w:marRight w:val="0"/>
      <w:marTop w:val="0"/>
      <w:marBottom w:val="0"/>
      <w:divBdr>
        <w:top w:val="none" w:sz="0" w:space="0" w:color="auto"/>
        <w:left w:val="none" w:sz="0" w:space="0" w:color="auto"/>
        <w:bottom w:val="none" w:sz="0" w:space="0" w:color="auto"/>
        <w:right w:val="none" w:sz="0" w:space="0" w:color="auto"/>
      </w:divBdr>
    </w:div>
    <w:div w:id="1098059963">
      <w:bodyDiv w:val="1"/>
      <w:marLeft w:val="0"/>
      <w:marRight w:val="0"/>
      <w:marTop w:val="0"/>
      <w:marBottom w:val="0"/>
      <w:divBdr>
        <w:top w:val="none" w:sz="0" w:space="0" w:color="auto"/>
        <w:left w:val="none" w:sz="0" w:space="0" w:color="auto"/>
        <w:bottom w:val="none" w:sz="0" w:space="0" w:color="auto"/>
        <w:right w:val="none" w:sz="0" w:space="0" w:color="auto"/>
      </w:divBdr>
    </w:div>
    <w:div w:id="1098063129">
      <w:bodyDiv w:val="1"/>
      <w:marLeft w:val="0"/>
      <w:marRight w:val="0"/>
      <w:marTop w:val="0"/>
      <w:marBottom w:val="0"/>
      <w:divBdr>
        <w:top w:val="none" w:sz="0" w:space="0" w:color="auto"/>
        <w:left w:val="none" w:sz="0" w:space="0" w:color="auto"/>
        <w:bottom w:val="none" w:sz="0" w:space="0" w:color="auto"/>
        <w:right w:val="none" w:sz="0" w:space="0" w:color="auto"/>
      </w:divBdr>
    </w:div>
    <w:div w:id="1098253093">
      <w:bodyDiv w:val="1"/>
      <w:marLeft w:val="0"/>
      <w:marRight w:val="0"/>
      <w:marTop w:val="0"/>
      <w:marBottom w:val="0"/>
      <w:divBdr>
        <w:top w:val="none" w:sz="0" w:space="0" w:color="auto"/>
        <w:left w:val="none" w:sz="0" w:space="0" w:color="auto"/>
        <w:bottom w:val="none" w:sz="0" w:space="0" w:color="auto"/>
        <w:right w:val="none" w:sz="0" w:space="0" w:color="auto"/>
      </w:divBdr>
    </w:div>
    <w:div w:id="1098406453">
      <w:bodyDiv w:val="1"/>
      <w:marLeft w:val="0"/>
      <w:marRight w:val="0"/>
      <w:marTop w:val="0"/>
      <w:marBottom w:val="0"/>
      <w:divBdr>
        <w:top w:val="none" w:sz="0" w:space="0" w:color="auto"/>
        <w:left w:val="none" w:sz="0" w:space="0" w:color="auto"/>
        <w:bottom w:val="none" w:sz="0" w:space="0" w:color="auto"/>
        <w:right w:val="none" w:sz="0" w:space="0" w:color="auto"/>
      </w:divBdr>
    </w:div>
    <w:div w:id="1099132353">
      <w:bodyDiv w:val="1"/>
      <w:marLeft w:val="0"/>
      <w:marRight w:val="0"/>
      <w:marTop w:val="0"/>
      <w:marBottom w:val="0"/>
      <w:divBdr>
        <w:top w:val="none" w:sz="0" w:space="0" w:color="auto"/>
        <w:left w:val="none" w:sz="0" w:space="0" w:color="auto"/>
        <w:bottom w:val="none" w:sz="0" w:space="0" w:color="auto"/>
        <w:right w:val="none" w:sz="0" w:space="0" w:color="auto"/>
      </w:divBdr>
    </w:div>
    <w:div w:id="1099333616">
      <w:bodyDiv w:val="1"/>
      <w:marLeft w:val="0"/>
      <w:marRight w:val="0"/>
      <w:marTop w:val="0"/>
      <w:marBottom w:val="0"/>
      <w:divBdr>
        <w:top w:val="none" w:sz="0" w:space="0" w:color="auto"/>
        <w:left w:val="none" w:sz="0" w:space="0" w:color="auto"/>
        <w:bottom w:val="none" w:sz="0" w:space="0" w:color="auto"/>
        <w:right w:val="none" w:sz="0" w:space="0" w:color="auto"/>
      </w:divBdr>
    </w:div>
    <w:div w:id="1099448295">
      <w:bodyDiv w:val="1"/>
      <w:marLeft w:val="0"/>
      <w:marRight w:val="0"/>
      <w:marTop w:val="0"/>
      <w:marBottom w:val="0"/>
      <w:divBdr>
        <w:top w:val="none" w:sz="0" w:space="0" w:color="auto"/>
        <w:left w:val="none" w:sz="0" w:space="0" w:color="auto"/>
        <w:bottom w:val="none" w:sz="0" w:space="0" w:color="auto"/>
        <w:right w:val="none" w:sz="0" w:space="0" w:color="auto"/>
      </w:divBdr>
    </w:div>
    <w:div w:id="1099570189">
      <w:bodyDiv w:val="1"/>
      <w:marLeft w:val="0"/>
      <w:marRight w:val="0"/>
      <w:marTop w:val="0"/>
      <w:marBottom w:val="0"/>
      <w:divBdr>
        <w:top w:val="none" w:sz="0" w:space="0" w:color="auto"/>
        <w:left w:val="none" w:sz="0" w:space="0" w:color="auto"/>
        <w:bottom w:val="none" w:sz="0" w:space="0" w:color="auto"/>
        <w:right w:val="none" w:sz="0" w:space="0" w:color="auto"/>
      </w:divBdr>
    </w:div>
    <w:div w:id="1099716988">
      <w:bodyDiv w:val="1"/>
      <w:marLeft w:val="0"/>
      <w:marRight w:val="0"/>
      <w:marTop w:val="0"/>
      <w:marBottom w:val="0"/>
      <w:divBdr>
        <w:top w:val="none" w:sz="0" w:space="0" w:color="auto"/>
        <w:left w:val="none" w:sz="0" w:space="0" w:color="auto"/>
        <w:bottom w:val="none" w:sz="0" w:space="0" w:color="auto"/>
        <w:right w:val="none" w:sz="0" w:space="0" w:color="auto"/>
      </w:divBdr>
    </w:div>
    <w:div w:id="1099792334">
      <w:bodyDiv w:val="1"/>
      <w:marLeft w:val="0"/>
      <w:marRight w:val="0"/>
      <w:marTop w:val="0"/>
      <w:marBottom w:val="0"/>
      <w:divBdr>
        <w:top w:val="none" w:sz="0" w:space="0" w:color="auto"/>
        <w:left w:val="none" w:sz="0" w:space="0" w:color="auto"/>
        <w:bottom w:val="none" w:sz="0" w:space="0" w:color="auto"/>
        <w:right w:val="none" w:sz="0" w:space="0" w:color="auto"/>
      </w:divBdr>
    </w:div>
    <w:div w:id="1099985814">
      <w:bodyDiv w:val="1"/>
      <w:marLeft w:val="0"/>
      <w:marRight w:val="0"/>
      <w:marTop w:val="0"/>
      <w:marBottom w:val="0"/>
      <w:divBdr>
        <w:top w:val="none" w:sz="0" w:space="0" w:color="auto"/>
        <w:left w:val="none" w:sz="0" w:space="0" w:color="auto"/>
        <w:bottom w:val="none" w:sz="0" w:space="0" w:color="auto"/>
        <w:right w:val="none" w:sz="0" w:space="0" w:color="auto"/>
      </w:divBdr>
    </w:div>
    <w:div w:id="1099986375">
      <w:bodyDiv w:val="1"/>
      <w:marLeft w:val="0"/>
      <w:marRight w:val="0"/>
      <w:marTop w:val="0"/>
      <w:marBottom w:val="0"/>
      <w:divBdr>
        <w:top w:val="none" w:sz="0" w:space="0" w:color="auto"/>
        <w:left w:val="none" w:sz="0" w:space="0" w:color="auto"/>
        <w:bottom w:val="none" w:sz="0" w:space="0" w:color="auto"/>
        <w:right w:val="none" w:sz="0" w:space="0" w:color="auto"/>
      </w:divBdr>
    </w:div>
    <w:div w:id="1100106130">
      <w:bodyDiv w:val="1"/>
      <w:marLeft w:val="0"/>
      <w:marRight w:val="0"/>
      <w:marTop w:val="0"/>
      <w:marBottom w:val="0"/>
      <w:divBdr>
        <w:top w:val="none" w:sz="0" w:space="0" w:color="auto"/>
        <w:left w:val="none" w:sz="0" w:space="0" w:color="auto"/>
        <w:bottom w:val="none" w:sz="0" w:space="0" w:color="auto"/>
        <w:right w:val="none" w:sz="0" w:space="0" w:color="auto"/>
      </w:divBdr>
    </w:div>
    <w:div w:id="1100301247">
      <w:bodyDiv w:val="1"/>
      <w:marLeft w:val="0"/>
      <w:marRight w:val="0"/>
      <w:marTop w:val="0"/>
      <w:marBottom w:val="0"/>
      <w:divBdr>
        <w:top w:val="none" w:sz="0" w:space="0" w:color="auto"/>
        <w:left w:val="none" w:sz="0" w:space="0" w:color="auto"/>
        <w:bottom w:val="none" w:sz="0" w:space="0" w:color="auto"/>
        <w:right w:val="none" w:sz="0" w:space="0" w:color="auto"/>
      </w:divBdr>
    </w:div>
    <w:div w:id="1100680831">
      <w:bodyDiv w:val="1"/>
      <w:marLeft w:val="0"/>
      <w:marRight w:val="0"/>
      <w:marTop w:val="0"/>
      <w:marBottom w:val="0"/>
      <w:divBdr>
        <w:top w:val="none" w:sz="0" w:space="0" w:color="auto"/>
        <w:left w:val="none" w:sz="0" w:space="0" w:color="auto"/>
        <w:bottom w:val="none" w:sz="0" w:space="0" w:color="auto"/>
        <w:right w:val="none" w:sz="0" w:space="0" w:color="auto"/>
      </w:divBdr>
    </w:div>
    <w:div w:id="1100755362">
      <w:bodyDiv w:val="1"/>
      <w:marLeft w:val="0"/>
      <w:marRight w:val="0"/>
      <w:marTop w:val="0"/>
      <w:marBottom w:val="0"/>
      <w:divBdr>
        <w:top w:val="none" w:sz="0" w:space="0" w:color="auto"/>
        <w:left w:val="none" w:sz="0" w:space="0" w:color="auto"/>
        <w:bottom w:val="none" w:sz="0" w:space="0" w:color="auto"/>
        <w:right w:val="none" w:sz="0" w:space="0" w:color="auto"/>
      </w:divBdr>
    </w:div>
    <w:div w:id="1100757002">
      <w:bodyDiv w:val="1"/>
      <w:marLeft w:val="0"/>
      <w:marRight w:val="0"/>
      <w:marTop w:val="0"/>
      <w:marBottom w:val="0"/>
      <w:divBdr>
        <w:top w:val="none" w:sz="0" w:space="0" w:color="auto"/>
        <w:left w:val="none" w:sz="0" w:space="0" w:color="auto"/>
        <w:bottom w:val="none" w:sz="0" w:space="0" w:color="auto"/>
        <w:right w:val="none" w:sz="0" w:space="0" w:color="auto"/>
      </w:divBdr>
    </w:div>
    <w:div w:id="1101492361">
      <w:bodyDiv w:val="1"/>
      <w:marLeft w:val="0"/>
      <w:marRight w:val="0"/>
      <w:marTop w:val="0"/>
      <w:marBottom w:val="0"/>
      <w:divBdr>
        <w:top w:val="none" w:sz="0" w:space="0" w:color="auto"/>
        <w:left w:val="none" w:sz="0" w:space="0" w:color="auto"/>
        <w:bottom w:val="none" w:sz="0" w:space="0" w:color="auto"/>
        <w:right w:val="none" w:sz="0" w:space="0" w:color="auto"/>
      </w:divBdr>
    </w:div>
    <w:div w:id="1101607156">
      <w:bodyDiv w:val="1"/>
      <w:marLeft w:val="0"/>
      <w:marRight w:val="0"/>
      <w:marTop w:val="0"/>
      <w:marBottom w:val="0"/>
      <w:divBdr>
        <w:top w:val="none" w:sz="0" w:space="0" w:color="auto"/>
        <w:left w:val="none" w:sz="0" w:space="0" w:color="auto"/>
        <w:bottom w:val="none" w:sz="0" w:space="0" w:color="auto"/>
        <w:right w:val="none" w:sz="0" w:space="0" w:color="auto"/>
      </w:divBdr>
    </w:div>
    <w:div w:id="1101684914">
      <w:bodyDiv w:val="1"/>
      <w:marLeft w:val="0"/>
      <w:marRight w:val="0"/>
      <w:marTop w:val="0"/>
      <w:marBottom w:val="0"/>
      <w:divBdr>
        <w:top w:val="none" w:sz="0" w:space="0" w:color="auto"/>
        <w:left w:val="none" w:sz="0" w:space="0" w:color="auto"/>
        <w:bottom w:val="none" w:sz="0" w:space="0" w:color="auto"/>
        <w:right w:val="none" w:sz="0" w:space="0" w:color="auto"/>
      </w:divBdr>
    </w:div>
    <w:div w:id="1101687536">
      <w:bodyDiv w:val="1"/>
      <w:marLeft w:val="0"/>
      <w:marRight w:val="0"/>
      <w:marTop w:val="0"/>
      <w:marBottom w:val="0"/>
      <w:divBdr>
        <w:top w:val="none" w:sz="0" w:space="0" w:color="auto"/>
        <w:left w:val="none" w:sz="0" w:space="0" w:color="auto"/>
        <w:bottom w:val="none" w:sz="0" w:space="0" w:color="auto"/>
        <w:right w:val="none" w:sz="0" w:space="0" w:color="auto"/>
      </w:divBdr>
    </w:div>
    <w:div w:id="1101880501">
      <w:bodyDiv w:val="1"/>
      <w:marLeft w:val="0"/>
      <w:marRight w:val="0"/>
      <w:marTop w:val="0"/>
      <w:marBottom w:val="0"/>
      <w:divBdr>
        <w:top w:val="none" w:sz="0" w:space="0" w:color="auto"/>
        <w:left w:val="none" w:sz="0" w:space="0" w:color="auto"/>
        <w:bottom w:val="none" w:sz="0" w:space="0" w:color="auto"/>
        <w:right w:val="none" w:sz="0" w:space="0" w:color="auto"/>
      </w:divBdr>
    </w:div>
    <w:div w:id="1101923357">
      <w:bodyDiv w:val="1"/>
      <w:marLeft w:val="0"/>
      <w:marRight w:val="0"/>
      <w:marTop w:val="0"/>
      <w:marBottom w:val="0"/>
      <w:divBdr>
        <w:top w:val="none" w:sz="0" w:space="0" w:color="auto"/>
        <w:left w:val="none" w:sz="0" w:space="0" w:color="auto"/>
        <w:bottom w:val="none" w:sz="0" w:space="0" w:color="auto"/>
        <w:right w:val="none" w:sz="0" w:space="0" w:color="auto"/>
      </w:divBdr>
    </w:div>
    <w:div w:id="1102267110">
      <w:bodyDiv w:val="1"/>
      <w:marLeft w:val="0"/>
      <w:marRight w:val="0"/>
      <w:marTop w:val="0"/>
      <w:marBottom w:val="0"/>
      <w:divBdr>
        <w:top w:val="none" w:sz="0" w:space="0" w:color="auto"/>
        <w:left w:val="none" w:sz="0" w:space="0" w:color="auto"/>
        <w:bottom w:val="none" w:sz="0" w:space="0" w:color="auto"/>
        <w:right w:val="none" w:sz="0" w:space="0" w:color="auto"/>
      </w:divBdr>
    </w:div>
    <w:div w:id="1102409082">
      <w:bodyDiv w:val="1"/>
      <w:marLeft w:val="0"/>
      <w:marRight w:val="0"/>
      <w:marTop w:val="0"/>
      <w:marBottom w:val="0"/>
      <w:divBdr>
        <w:top w:val="none" w:sz="0" w:space="0" w:color="auto"/>
        <w:left w:val="none" w:sz="0" w:space="0" w:color="auto"/>
        <w:bottom w:val="none" w:sz="0" w:space="0" w:color="auto"/>
        <w:right w:val="none" w:sz="0" w:space="0" w:color="auto"/>
      </w:divBdr>
    </w:div>
    <w:div w:id="1102454420">
      <w:bodyDiv w:val="1"/>
      <w:marLeft w:val="0"/>
      <w:marRight w:val="0"/>
      <w:marTop w:val="0"/>
      <w:marBottom w:val="0"/>
      <w:divBdr>
        <w:top w:val="none" w:sz="0" w:space="0" w:color="auto"/>
        <w:left w:val="none" w:sz="0" w:space="0" w:color="auto"/>
        <w:bottom w:val="none" w:sz="0" w:space="0" w:color="auto"/>
        <w:right w:val="none" w:sz="0" w:space="0" w:color="auto"/>
      </w:divBdr>
    </w:div>
    <w:div w:id="1102457500">
      <w:bodyDiv w:val="1"/>
      <w:marLeft w:val="0"/>
      <w:marRight w:val="0"/>
      <w:marTop w:val="0"/>
      <w:marBottom w:val="0"/>
      <w:divBdr>
        <w:top w:val="none" w:sz="0" w:space="0" w:color="auto"/>
        <w:left w:val="none" w:sz="0" w:space="0" w:color="auto"/>
        <w:bottom w:val="none" w:sz="0" w:space="0" w:color="auto"/>
        <w:right w:val="none" w:sz="0" w:space="0" w:color="auto"/>
      </w:divBdr>
    </w:div>
    <w:div w:id="1103040799">
      <w:bodyDiv w:val="1"/>
      <w:marLeft w:val="0"/>
      <w:marRight w:val="0"/>
      <w:marTop w:val="0"/>
      <w:marBottom w:val="0"/>
      <w:divBdr>
        <w:top w:val="none" w:sz="0" w:space="0" w:color="auto"/>
        <w:left w:val="none" w:sz="0" w:space="0" w:color="auto"/>
        <w:bottom w:val="none" w:sz="0" w:space="0" w:color="auto"/>
        <w:right w:val="none" w:sz="0" w:space="0" w:color="auto"/>
      </w:divBdr>
    </w:div>
    <w:div w:id="1103644348">
      <w:bodyDiv w:val="1"/>
      <w:marLeft w:val="0"/>
      <w:marRight w:val="0"/>
      <w:marTop w:val="0"/>
      <w:marBottom w:val="0"/>
      <w:divBdr>
        <w:top w:val="none" w:sz="0" w:space="0" w:color="auto"/>
        <w:left w:val="none" w:sz="0" w:space="0" w:color="auto"/>
        <w:bottom w:val="none" w:sz="0" w:space="0" w:color="auto"/>
        <w:right w:val="none" w:sz="0" w:space="0" w:color="auto"/>
      </w:divBdr>
    </w:div>
    <w:div w:id="1103761999">
      <w:bodyDiv w:val="1"/>
      <w:marLeft w:val="0"/>
      <w:marRight w:val="0"/>
      <w:marTop w:val="0"/>
      <w:marBottom w:val="0"/>
      <w:divBdr>
        <w:top w:val="none" w:sz="0" w:space="0" w:color="auto"/>
        <w:left w:val="none" w:sz="0" w:space="0" w:color="auto"/>
        <w:bottom w:val="none" w:sz="0" w:space="0" w:color="auto"/>
        <w:right w:val="none" w:sz="0" w:space="0" w:color="auto"/>
      </w:divBdr>
    </w:div>
    <w:div w:id="1103762909">
      <w:bodyDiv w:val="1"/>
      <w:marLeft w:val="0"/>
      <w:marRight w:val="0"/>
      <w:marTop w:val="0"/>
      <w:marBottom w:val="0"/>
      <w:divBdr>
        <w:top w:val="none" w:sz="0" w:space="0" w:color="auto"/>
        <w:left w:val="none" w:sz="0" w:space="0" w:color="auto"/>
        <w:bottom w:val="none" w:sz="0" w:space="0" w:color="auto"/>
        <w:right w:val="none" w:sz="0" w:space="0" w:color="auto"/>
      </w:divBdr>
    </w:div>
    <w:div w:id="1104301774">
      <w:bodyDiv w:val="1"/>
      <w:marLeft w:val="0"/>
      <w:marRight w:val="0"/>
      <w:marTop w:val="0"/>
      <w:marBottom w:val="0"/>
      <w:divBdr>
        <w:top w:val="none" w:sz="0" w:space="0" w:color="auto"/>
        <w:left w:val="none" w:sz="0" w:space="0" w:color="auto"/>
        <w:bottom w:val="none" w:sz="0" w:space="0" w:color="auto"/>
        <w:right w:val="none" w:sz="0" w:space="0" w:color="auto"/>
      </w:divBdr>
    </w:div>
    <w:div w:id="1104304207">
      <w:bodyDiv w:val="1"/>
      <w:marLeft w:val="0"/>
      <w:marRight w:val="0"/>
      <w:marTop w:val="0"/>
      <w:marBottom w:val="0"/>
      <w:divBdr>
        <w:top w:val="none" w:sz="0" w:space="0" w:color="auto"/>
        <w:left w:val="none" w:sz="0" w:space="0" w:color="auto"/>
        <w:bottom w:val="none" w:sz="0" w:space="0" w:color="auto"/>
        <w:right w:val="none" w:sz="0" w:space="0" w:color="auto"/>
      </w:divBdr>
    </w:div>
    <w:div w:id="1104304886">
      <w:bodyDiv w:val="1"/>
      <w:marLeft w:val="0"/>
      <w:marRight w:val="0"/>
      <w:marTop w:val="0"/>
      <w:marBottom w:val="0"/>
      <w:divBdr>
        <w:top w:val="none" w:sz="0" w:space="0" w:color="auto"/>
        <w:left w:val="none" w:sz="0" w:space="0" w:color="auto"/>
        <w:bottom w:val="none" w:sz="0" w:space="0" w:color="auto"/>
        <w:right w:val="none" w:sz="0" w:space="0" w:color="auto"/>
      </w:divBdr>
    </w:div>
    <w:div w:id="1104422806">
      <w:bodyDiv w:val="1"/>
      <w:marLeft w:val="0"/>
      <w:marRight w:val="0"/>
      <w:marTop w:val="0"/>
      <w:marBottom w:val="0"/>
      <w:divBdr>
        <w:top w:val="none" w:sz="0" w:space="0" w:color="auto"/>
        <w:left w:val="none" w:sz="0" w:space="0" w:color="auto"/>
        <w:bottom w:val="none" w:sz="0" w:space="0" w:color="auto"/>
        <w:right w:val="none" w:sz="0" w:space="0" w:color="auto"/>
      </w:divBdr>
    </w:div>
    <w:div w:id="1104766934">
      <w:bodyDiv w:val="1"/>
      <w:marLeft w:val="0"/>
      <w:marRight w:val="0"/>
      <w:marTop w:val="0"/>
      <w:marBottom w:val="0"/>
      <w:divBdr>
        <w:top w:val="none" w:sz="0" w:space="0" w:color="auto"/>
        <w:left w:val="none" w:sz="0" w:space="0" w:color="auto"/>
        <w:bottom w:val="none" w:sz="0" w:space="0" w:color="auto"/>
        <w:right w:val="none" w:sz="0" w:space="0" w:color="auto"/>
      </w:divBdr>
    </w:div>
    <w:div w:id="1104879929">
      <w:bodyDiv w:val="1"/>
      <w:marLeft w:val="0"/>
      <w:marRight w:val="0"/>
      <w:marTop w:val="0"/>
      <w:marBottom w:val="0"/>
      <w:divBdr>
        <w:top w:val="none" w:sz="0" w:space="0" w:color="auto"/>
        <w:left w:val="none" w:sz="0" w:space="0" w:color="auto"/>
        <w:bottom w:val="none" w:sz="0" w:space="0" w:color="auto"/>
        <w:right w:val="none" w:sz="0" w:space="0" w:color="auto"/>
      </w:divBdr>
    </w:div>
    <w:div w:id="1104957425">
      <w:bodyDiv w:val="1"/>
      <w:marLeft w:val="0"/>
      <w:marRight w:val="0"/>
      <w:marTop w:val="0"/>
      <w:marBottom w:val="0"/>
      <w:divBdr>
        <w:top w:val="none" w:sz="0" w:space="0" w:color="auto"/>
        <w:left w:val="none" w:sz="0" w:space="0" w:color="auto"/>
        <w:bottom w:val="none" w:sz="0" w:space="0" w:color="auto"/>
        <w:right w:val="none" w:sz="0" w:space="0" w:color="auto"/>
      </w:divBdr>
    </w:div>
    <w:div w:id="1105078785">
      <w:bodyDiv w:val="1"/>
      <w:marLeft w:val="0"/>
      <w:marRight w:val="0"/>
      <w:marTop w:val="0"/>
      <w:marBottom w:val="0"/>
      <w:divBdr>
        <w:top w:val="none" w:sz="0" w:space="0" w:color="auto"/>
        <w:left w:val="none" w:sz="0" w:space="0" w:color="auto"/>
        <w:bottom w:val="none" w:sz="0" w:space="0" w:color="auto"/>
        <w:right w:val="none" w:sz="0" w:space="0" w:color="auto"/>
      </w:divBdr>
    </w:div>
    <w:div w:id="1105152089">
      <w:bodyDiv w:val="1"/>
      <w:marLeft w:val="0"/>
      <w:marRight w:val="0"/>
      <w:marTop w:val="0"/>
      <w:marBottom w:val="0"/>
      <w:divBdr>
        <w:top w:val="none" w:sz="0" w:space="0" w:color="auto"/>
        <w:left w:val="none" w:sz="0" w:space="0" w:color="auto"/>
        <w:bottom w:val="none" w:sz="0" w:space="0" w:color="auto"/>
        <w:right w:val="none" w:sz="0" w:space="0" w:color="auto"/>
      </w:divBdr>
    </w:div>
    <w:div w:id="1105341497">
      <w:bodyDiv w:val="1"/>
      <w:marLeft w:val="0"/>
      <w:marRight w:val="0"/>
      <w:marTop w:val="0"/>
      <w:marBottom w:val="0"/>
      <w:divBdr>
        <w:top w:val="none" w:sz="0" w:space="0" w:color="auto"/>
        <w:left w:val="none" w:sz="0" w:space="0" w:color="auto"/>
        <w:bottom w:val="none" w:sz="0" w:space="0" w:color="auto"/>
        <w:right w:val="none" w:sz="0" w:space="0" w:color="auto"/>
      </w:divBdr>
    </w:div>
    <w:div w:id="1105420809">
      <w:bodyDiv w:val="1"/>
      <w:marLeft w:val="0"/>
      <w:marRight w:val="0"/>
      <w:marTop w:val="0"/>
      <w:marBottom w:val="0"/>
      <w:divBdr>
        <w:top w:val="none" w:sz="0" w:space="0" w:color="auto"/>
        <w:left w:val="none" w:sz="0" w:space="0" w:color="auto"/>
        <w:bottom w:val="none" w:sz="0" w:space="0" w:color="auto"/>
        <w:right w:val="none" w:sz="0" w:space="0" w:color="auto"/>
      </w:divBdr>
    </w:div>
    <w:div w:id="1105422528">
      <w:bodyDiv w:val="1"/>
      <w:marLeft w:val="0"/>
      <w:marRight w:val="0"/>
      <w:marTop w:val="0"/>
      <w:marBottom w:val="0"/>
      <w:divBdr>
        <w:top w:val="none" w:sz="0" w:space="0" w:color="auto"/>
        <w:left w:val="none" w:sz="0" w:space="0" w:color="auto"/>
        <w:bottom w:val="none" w:sz="0" w:space="0" w:color="auto"/>
        <w:right w:val="none" w:sz="0" w:space="0" w:color="auto"/>
      </w:divBdr>
    </w:div>
    <w:div w:id="1106078191">
      <w:bodyDiv w:val="1"/>
      <w:marLeft w:val="0"/>
      <w:marRight w:val="0"/>
      <w:marTop w:val="0"/>
      <w:marBottom w:val="0"/>
      <w:divBdr>
        <w:top w:val="none" w:sz="0" w:space="0" w:color="auto"/>
        <w:left w:val="none" w:sz="0" w:space="0" w:color="auto"/>
        <w:bottom w:val="none" w:sz="0" w:space="0" w:color="auto"/>
        <w:right w:val="none" w:sz="0" w:space="0" w:color="auto"/>
      </w:divBdr>
    </w:div>
    <w:div w:id="1106196667">
      <w:bodyDiv w:val="1"/>
      <w:marLeft w:val="0"/>
      <w:marRight w:val="0"/>
      <w:marTop w:val="0"/>
      <w:marBottom w:val="0"/>
      <w:divBdr>
        <w:top w:val="none" w:sz="0" w:space="0" w:color="auto"/>
        <w:left w:val="none" w:sz="0" w:space="0" w:color="auto"/>
        <w:bottom w:val="none" w:sz="0" w:space="0" w:color="auto"/>
        <w:right w:val="none" w:sz="0" w:space="0" w:color="auto"/>
      </w:divBdr>
    </w:div>
    <w:div w:id="1106196716">
      <w:bodyDiv w:val="1"/>
      <w:marLeft w:val="0"/>
      <w:marRight w:val="0"/>
      <w:marTop w:val="0"/>
      <w:marBottom w:val="0"/>
      <w:divBdr>
        <w:top w:val="none" w:sz="0" w:space="0" w:color="auto"/>
        <w:left w:val="none" w:sz="0" w:space="0" w:color="auto"/>
        <w:bottom w:val="none" w:sz="0" w:space="0" w:color="auto"/>
        <w:right w:val="none" w:sz="0" w:space="0" w:color="auto"/>
      </w:divBdr>
    </w:div>
    <w:div w:id="1106728494">
      <w:bodyDiv w:val="1"/>
      <w:marLeft w:val="0"/>
      <w:marRight w:val="0"/>
      <w:marTop w:val="0"/>
      <w:marBottom w:val="0"/>
      <w:divBdr>
        <w:top w:val="none" w:sz="0" w:space="0" w:color="auto"/>
        <w:left w:val="none" w:sz="0" w:space="0" w:color="auto"/>
        <w:bottom w:val="none" w:sz="0" w:space="0" w:color="auto"/>
        <w:right w:val="none" w:sz="0" w:space="0" w:color="auto"/>
      </w:divBdr>
    </w:div>
    <w:div w:id="1106970818">
      <w:bodyDiv w:val="1"/>
      <w:marLeft w:val="0"/>
      <w:marRight w:val="0"/>
      <w:marTop w:val="0"/>
      <w:marBottom w:val="0"/>
      <w:divBdr>
        <w:top w:val="none" w:sz="0" w:space="0" w:color="auto"/>
        <w:left w:val="none" w:sz="0" w:space="0" w:color="auto"/>
        <w:bottom w:val="none" w:sz="0" w:space="0" w:color="auto"/>
        <w:right w:val="none" w:sz="0" w:space="0" w:color="auto"/>
      </w:divBdr>
    </w:div>
    <w:div w:id="1107115567">
      <w:bodyDiv w:val="1"/>
      <w:marLeft w:val="0"/>
      <w:marRight w:val="0"/>
      <w:marTop w:val="0"/>
      <w:marBottom w:val="0"/>
      <w:divBdr>
        <w:top w:val="none" w:sz="0" w:space="0" w:color="auto"/>
        <w:left w:val="none" w:sz="0" w:space="0" w:color="auto"/>
        <w:bottom w:val="none" w:sz="0" w:space="0" w:color="auto"/>
        <w:right w:val="none" w:sz="0" w:space="0" w:color="auto"/>
      </w:divBdr>
    </w:div>
    <w:div w:id="1107115968">
      <w:bodyDiv w:val="1"/>
      <w:marLeft w:val="0"/>
      <w:marRight w:val="0"/>
      <w:marTop w:val="0"/>
      <w:marBottom w:val="0"/>
      <w:divBdr>
        <w:top w:val="none" w:sz="0" w:space="0" w:color="auto"/>
        <w:left w:val="none" w:sz="0" w:space="0" w:color="auto"/>
        <w:bottom w:val="none" w:sz="0" w:space="0" w:color="auto"/>
        <w:right w:val="none" w:sz="0" w:space="0" w:color="auto"/>
      </w:divBdr>
    </w:div>
    <w:div w:id="1107236284">
      <w:bodyDiv w:val="1"/>
      <w:marLeft w:val="0"/>
      <w:marRight w:val="0"/>
      <w:marTop w:val="0"/>
      <w:marBottom w:val="0"/>
      <w:divBdr>
        <w:top w:val="none" w:sz="0" w:space="0" w:color="auto"/>
        <w:left w:val="none" w:sz="0" w:space="0" w:color="auto"/>
        <w:bottom w:val="none" w:sz="0" w:space="0" w:color="auto"/>
        <w:right w:val="none" w:sz="0" w:space="0" w:color="auto"/>
      </w:divBdr>
    </w:div>
    <w:div w:id="1107583467">
      <w:bodyDiv w:val="1"/>
      <w:marLeft w:val="0"/>
      <w:marRight w:val="0"/>
      <w:marTop w:val="0"/>
      <w:marBottom w:val="0"/>
      <w:divBdr>
        <w:top w:val="none" w:sz="0" w:space="0" w:color="auto"/>
        <w:left w:val="none" w:sz="0" w:space="0" w:color="auto"/>
        <w:bottom w:val="none" w:sz="0" w:space="0" w:color="auto"/>
        <w:right w:val="none" w:sz="0" w:space="0" w:color="auto"/>
      </w:divBdr>
    </w:div>
    <w:div w:id="1107624997">
      <w:bodyDiv w:val="1"/>
      <w:marLeft w:val="0"/>
      <w:marRight w:val="0"/>
      <w:marTop w:val="0"/>
      <w:marBottom w:val="0"/>
      <w:divBdr>
        <w:top w:val="none" w:sz="0" w:space="0" w:color="auto"/>
        <w:left w:val="none" w:sz="0" w:space="0" w:color="auto"/>
        <w:bottom w:val="none" w:sz="0" w:space="0" w:color="auto"/>
        <w:right w:val="none" w:sz="0" w:space="0" w:color="auto"/>
      </w:divBdr>
    </w:div>
    <w:div w:id="1107774975">
      <w:bodyDiv w:val="1"/>
      <w:marLeft w:val="0"/>
      <w:marRight w:val="0"/>
      <w:marTop w:val="0"/>
      <w:marBottom w:val="0"/>
      <w:divBdr>
        <w:top w:val="none" w:sz="0" w:space="0" w:color="auto"/>
        <w:left w:val="none" w:sz="0" w:space="0" w:color="auto"/>
        <w:bottom w:val="none" w:sz="0" w:space="0" w:color="auto"/>
        <w:right w:val="none" w:sz="0" w:space="0" w:color="auto"/>
      </w:divBdr>
    </w:div>
    <w:div w:id="1107889432">
      <w:bodyDiv w:val="1"/>
      <w:marLeft w:val="0"/>
      <w:marRight w:val="0"/>
      <w:marTop w:val="0"/>
      <w:marBottom w:val="0"/>
      <w:divBdr>
        <w:top w:val="none" w:sz="0" w:space="0" w:color="auto"/>
        <w:left w:val="none" w:sz="0" w:space="0" w:color="auto"/>
        <w:bottom w:val="none" w:sz="0" w:space="0" w:color="auto"/>
        <w:right w:val="none" w:sz="0" w:space="0" w:color="auto"/>
      </w:divBdr>
    </w:div>
    <w:div w:id="1107968297">
      <w:bodyDiv w:val="1"/>
      <w:marLeft w:val="0"/>
      <w:marRight w:val="0"/>
      <w:marTop w:val="0"/>
      <w:marBottom w:val="0"/>
      <w:divBdr>
        <w:top w:val="none" w:sz="0" w:space="0" w:color="auto"/>
        <w:left w:val="none" w:sz="0" w:space="0" w:color="auto"/>
        <w:bottom w:val="none" w:sz="0" w:space="0" w:color="auto"/>
        <w:right w:val="none" w:sz="0" w:space="0" w:color="auto"/>
      </w:divBdr>
    </w:div>
    <w:div w:id="1108282669">
      <w:bodyDiv w:val="1"/>
      <w:marLeft w:val="0"/>
      <w:marRight w:val="0"/>
      <w:marTop w:val="0"/>
      <w:marBottom w:val="0"/>
      <w:divBdr>
        <w:top w:val="none" w:sz="0" w:space="0" w:color="auto"/>
        <w:left w:val="none" w:sz="0" w:space="0" w:color="auto"/>
        <w:bottom w:val="none" w:sz="0" w:space="0" w:color="auto"/>
        <w:right w:val="none" w:sz="0" w:space="0" w:color="auto"/>
      </w:divBdr>
    </w:div>
    <w:div w:id="1108476147">
      <w:bodyDiv w:val="1"/>
      <w:marLeft w:val="0"/>
      <w:marRight w:val="0"/>
      <w:marTop w:val="0"/>
      <w:marBottom w:val="0"/>
      <w:divBdr>
        <w:top w:val="none" w:sz="0" w:space="0" w:color="auto"/>
        <w:left w:val="none" w:sz="0" w:space="0" w:color="auto"/>
        <w:bottom w:val="none" w:sz="0" w:space="0" w:color="auto"/>
        <w:right w:val="none" w:sz="0" w:space="0" w:color="auto"/>
      </w:divBdr>
    </w:div>
    <w:div w:id="1108895336">
      <w:bodyDiv w:val="1"/>
      <w:marLeft w:val="0"/>
      <w:marRight w:val="0"/>
      <w:marTop w:val="0"/>
      <w:marBottom w:val="0"/>
      <w:divBdr>
        <w:top w:val="none" w:sz="0" w:space="0" w:color="auto"/>
        <w:left w:val="none" w:sz="0" w:space="0" w:color="auto"/>
        <w:bottom w:val="none" w:sz="0" w:space="0" w:color="auto"/>
        <w:right w:val="none" w:sz="0" w:space="0" w:color="auto"/>
      </w:divBdr>
    </w:div>
    <w:div w:id="1109157681">
      <w:bodyDiv w:val="1"/>
      <w:marLeft w:val="0"/>
      <w:marRight w:val="0"/>
      <w:marTop w:val="0"/>
      <w:marBottom w:val="0"/>
      <w:divBdr>
        <w:top w:val="none" w:sz="0" w:space="0" w:color="auto"/>
        <w:left w:val="none" w:sz="0" w:space="0" w:color="auto"/>
        <w:bottom w:val="none" w:sz="0" w:space="0" w:color="auto"/>
        <w:right w:val="none" w:sz="0" w:space="0" w:color="auto"/>
      </w:divBdr>
    </w:div>
    <w:div w:id="1109200248">
      <w:bodyDiv w:val="1"/>
      <w:marLeft w:val="0"/>
      <w:marRight w:val="0"/>
      <w:marTop w:val="0"/>
      <w:marBottom w:val="0"/>
      <w:divBdr>
        <w:top w:val="none" w:sz="0" w:space="0" w:color="auto"/>
        <w:left w:val="none" w:sz="0" w:space="0" w:color="auto"/>
        <w:bottom w:val="none" w:sz="0" w:space="0" w:color="auto"/>
        <w:right w:val="none" w:sz="0" w:space="0" w:color="auto"/>
      </w:divBdr>
    </w:div>
    <w:div w:id="1109590242">
      <w:bodyDiv w:val="1"/>
      <w:marLeft w:val="0"/>
      <w:marRight w:val="0"/>
      <w:marTop w:val="0"/>
      <w:marBottom w:val="0"/>
      <w:divBdr>
        <w:top w:val="none" w:sz="0" w:space="0" w:color="auto"/>
        <w:left w:val="none" w:sz="0" w:space="0" w:color="auto"/>
        <w:bottom w:val="none" w:sz="0" w:space="0" w:color="auto"/>
        <w:right w:val="none" w:sz="0" w:space="0" w:color="auto"/>
      </w:divBdr>
    </w:div>
    <w:div w:id="1109621479">
      <w:bodyDiv w:val="1"/>
      <w:marLeft w:val="0"/>
      <w:marRight w:val="0"/>
      <w:marTop w:val="0"/>
      <w:marBottom w:val="0"/>
      <w:divBdr>
        <w:top w:val="none" w:sz="0" w:space="0" w:color="auto"/>
        <w:left w:val="none" w:sz="0" w:space="0" w:color="auto"/>
        <w:bottom w:val="none" w:sz="0" w:space="0" w:color="auto"/>
        <w:right w:val="none" w:sz="0" w:space="0" w:color="auto"/>
      </w:divBdr>
    </w:div>
    <w:div w:id="1109936676">
      <w:bodyDiv w:val="1"/>
      <w:marLeft w:val="0"/>
      <w:marRight w:val="0"/>
      <w:marTop w:val="0"/>
      <w:marBottom w:val="0"/>
      <w:divBdr>
        <w:top w:val="none" w:sz="0" w:space="0" w:color="auto"/>
        <w:left w:val="none" w:sz="0" w:space="0" w:color="auto"/>
        <w:bottom w:val="none" w:sz="0" w:space="0" w:color="auto"/>
        <w:right w:val="none" w:sz="0" w:space="0" w:color="auto"/>
      </w:divBdr>
    </w:div>
    <w:div w:id="1110202721">
      <w:bodyDiv w:val="1"/>
      <w:marLeft w:val="0"/>
      <w:marRight w:val="0"/>
      <w:marTop w:val="0"/>
      <w:marBottom w:val="0"/>
      <w:divBdr>
        <w:top w:val="none" w:sz="0" w:space="0" w:color="auto"/>
        <w:left w:val="none" w:sz="0" w:space="0" w:color="auto"/>
        <w:bottom w:val="none" w:sz="0" w:space="0" w:color="auto"/>
        <w:right w:val="none" w:sz="0" w:space="0" w:color="auto"/>
      </w:divBdr>
    </w:div>
    <w:div w:id="1110514070">
      <w:bodyDiv w:val="1"/>
      <w:marLeft w:val="0"/>
      <w:marRight w:val="0"/>
      <w:marTop w:val="0"/>
      <w:marBottom w:val="0"/>
      <w:divBdr>
        <w:top w:val="none" w:sz="0" w:space="0" w:color="auto"/>
        <w:left w:val="none" w:sz="0" w:space="0" w:color="auto"/>
        <w:bottom w:val="none" w:sz="0" w:space="0" w:color="auto"/>
        <w:right w:val="none" w:sz="0" w:space="0" w:color="auto"/>
      </w:divBdr>
    </w:div>
    <w:div w:id="1110591895">
      <w:bodyDiv w:val="1"/>
      <w:marLeft w:val="0"/>
      <w:marRight w:val="0"/>
      <w:marTop w:val="0"/>
      <w:marBottom w:val="0"/>
      <w:divBdr>
        <w:top w:val="none" w:sz="0" w:space="0" w:color="auto"/>
        <w:left w:val="none" w:sz="0" w:space="0" w:color="auto"/>
        <w:bottom w:val="none" w:sz="0" w:space="0" w:color="auto"/>
        <w:right w:val="none" w:sz="0" w:space="0" w:color="auto"/>
      </w:divBdr>
    </w:div>
    <w:div w:id="1110665348">
      <w:bodyDiv w:val="1"/>
      <w:marLeft w:val="0"/>
      <w:marRight w:val="0"/>
      <w:marTop w:val="0"/>
      <w:marBottom w:val="0"/>
      <w:divBdr>
        <w:top w:val="none" w:sz="0" w:space="0" w:color="auto"/>
        <w:left w:val="none" w:sz="0" w:space="0" w:color="auto"/>
        <w:bottom w:val="none" w:sz="0" w:space="0" w:color="auto"/>
        <w:right w:val="none" w:sz="0" w:space="0" w:color="auto"/>
      </w:divBdr>
    </w:div>
    <w:div w:id="1111437521">
      <w:bodyDiv w:val="1"/>
      <w:marLeft w:val="0"/>
      <w:marRight w:val="0"/>
      <w:marTop w:val="0"/>
      <w:marBottom w:val="0"/>
      <w:divBdr>
        <w:top w:val="none" w:sz="0" w:space="0" w:color="auto"/>
        <w:left w:val="none" w:sz="0" w:space="0" w:color="auto"/>
        <w:bottom w:val="none" w:sz="0" w:space="0" w:color="auto"/>
        <w:right w:val="none" w:sz="0" w:space="0" w:color="auto"/>
      </w:divBdr>
    </w:div>
    <w:div w:id="1111515037">
      <w:bodyDiv w:val="1"/>
      <w:marLeft w:val="0"/>
      <w:marRight w:val="0"/>
      <w:marTop w:val="0"/>
      <w:marBottom w:val="0"/>
      <w:divBdr>
        <w:top w:val="none" w:sz="0" w:space="0" w:color="auto"/>
        <w:left w:val="none" w:sz="0" w:space="0" w:color="auto"/>
        <w:bottom w:val="none" w:sz="0" w:space="0" w:color="auto"/>
        <w:right w:val="none" w:sz="0" w:space="0" w:color="auto"/>
      </w:divBdr>
    </w:div>
    <w:div w:id="1111585735">
      <w:bodyDiv w:val="1"/>
      <w:marLeft w:val="0"/>
      <w:marRight w:val="0"/>
      <w:marTop w:val="0"/>
      <w:marBottom w:val="0"/>
      <w:divBdr>
        <w:top w:val="none" w:sz="0" w:space="0" w:color="auto"/>
        <w:left w:val="none" w:sz="0" w:space="0" w:color="auto"/>
        <w:bottom w:val="none" w:sz="0" w:space="0" w:color="auto"/>
        <w:right w:val="none" w:sz="0" w:space="0" w:color="auto"/>
      </w:divBdr>
    </w:div>
    <w:div w:id="1111827874">
      <w:bodyDiv w:val="1"/>
      <w:marLeft w:val="0"/>
      <w:marRight w:val="0"/>
      <w:marTop w:val="0"/>
      <w:marBottom w:val="0"/>
      <w:divBdr>
        <w:top w:val="none" w:sz="0" w:space="0" w:color="auto"/>
        <w:left w:val="none" w:sz="0" w:space="0" w:color="auto"/>
        <w:bottom w:val="none" w:sz="0" w:space="0" w:color="auto"/>
        <w:right w:val="none" w:sz="0" w:space="0" w:color="auto"/>
      </w:divBdr>
    </w:div>
    <w:div w:id="1112243743">
      <w:bodyDiv w:val="1"/>
      <w:marLeft w:val="0"/>
      <w:marRight w:val="0"/>
      <w:marTop w:val="0"/>
      <w:marBottom w:val="0"/>
      <w:divBdr>
        <w:top w:val="none" w:sz="0" w:space="0" w:color="auto"/>
        <w:left w:val="none" w:sz="0" w:space="0" w:color="auto"/>
        <w:bottom w:val="none" w:sz="0" w:space="0" w:color="auto"/>
        <w:right w:val="none" w:sz="0" w:space="0" w:color="auto"/>
      </w:divBdr>
    </w:div>
    <w:div w:id="1112285093">
      <w:bodyDiv w:val="1"/>
      <w:marLeft w:val="0"/>
      <w:marRight w:val="0"/>
      <w:marTop w:val="0"/>
      <w:marBottom w:val="0"/>
      <w:divBdr>
        <w:top w:val="none" w:sz="0" w:space="0" w:color="auto"/>
        <w:left w:val="none" w:sz="0" w:space="0" w:color="auto"/>
        <w:bottom w:val="none" w:sz="0" w:space="0" w:color="auto"/>
        <w:right w:val="none" w:sz="0" w:space="0" w:color="auto"/>
      </w:divBdr>
    </w:div>
    <w:div w:id="1112552094">
      <w:bodyDiv w:val="1"/>
      <w:marLeft w:val="0"/>
      <w:marRight w:val="0"/>
      <w:marTop w:val="0"/>
      <w:marBottom w:val="0"/>
      <w:divBdr>
        <w:top w:val="none" w:sz="0" w:space="0" w:color="auto"/>
        <w:left w:val="none" w:sz="0" w:space="0" w:color="auto"/>
        <w:bottom w:val="none" w:sz="0" w:space="0" w:color="auto"/>
        <w:right w:val="none" w:sz="0" w:space="0" w:color="auto"/>
      </w:divBdr>
    </w:div>
    <w:div w:id="1113133402">
      <w:bodyDiv w:val="1"/>
      <w:marLeft w:val="0"/>
      <w:marRight w:val="0"/>
      <w:marTop w:val="0"/>
      <w:marBottom w:val="0"/>
      <w:divBdr>
        <w:top w:val="none" w:sz="0" w:space="0" w:color="auto"/>
        <w:left w:val="none" w:sz="0" w:space="0" w:color="auto"/>
        <w:bottom w:val="none" w:sz="0" w:space="0" w:color="auto"/>
        <w:right w:val="none" w:sz="0" w:space="0" w:color="auto"/>
      </w:divBdr>
    </w:div>
    <w:div w:id="1113286010">
      <w:bodyDiv w:val="1"/>
      <w:marLeft w:val="0"/>
      <w:marRight w:val="0"/>
      <w:marTop w:val="0"/>
      <w:marBottom w:val="0"/>
      <w:divBdr>
        <w:top w:val="none" w:sz="0" w:space="0" w:color="auto"/>
        <w:left w:val="none" w:sz="0" w:space="0" w:color="auto"/>
        <w:bottom w:val="none" w:sz="0" w:space="0" w:color="auto"/>
        <w:right w:val="none" w:sz="0" w:space="0" w:color="auto"/>
      </w:divBdr>
    </w:div>
    <w:div w:id="1113667333">
      <w:bodyDiv w:val="1"/>
      <w:marLeft w:val="0"/>
      <w:marRight w:val="0"/>
      <w:marTop w:val="0"/>
      <w:marBottom w:val="0"/>
      <w:divBdr>
        <w:top w:val="none" w:sz="0" w:space="0" w:color="auto"/>
        <w:left w:val="none" w:sz="0" w:space="0" w:color="auto"/>
        <w:bottom w:val="none" w:sz="0" w:space="0" w:color="auto"/>
        <w:right w:val="none" w:sz="0" w:space="0" w:color="auto"/>
      </w:divBdr>
    </w:div>
    <w:div w:id="1113673465">
      <w:bodyDiv w:val="1"/>
      <w:marLeft w:val="0"/>
      <w:marRight w:val="0"/>
      <w:marTop w:val="0"/>
      <w:marBottom w:val="0"/>
      <w:divBdr>
        <w:top w:val="none" w:sz="0" w:space="0" w:color="auto"/>
        <w:left w:val="none" w:sz="0" w:space="0" w:color="auto"/>
        <w:bottom w:val="none" w:sz="0" w:space="0" w:color="auto"/>
        <w:right w:val="none" w:sz="0" w:space="0" w:color="auto"/>
      </w:divBdr>
    </w:div>
    <w:div w:id="1113867395">
      <w:bodyDiv w:val="1"/>
      <w:marLeft w:val="0"/>
      <w:marRight w:val="0"/>
      <w:marTop w:val="0"/>
      <w:marBottom w:val="0"/>
      <w:divBdr>
        <w:top w:val="none" w:sz="0" w:space="0" w:color="auto"/>
        <w:left w:val="none" w:sz="0" w:space="0" w:color="auto"/>
        <w:bottom w:val="none" w:sz="0" w:space="0" w:color="auto"/>
        <w:right w:val="none" w:sz="0" w:space="0" w:color="auto"/>
      </w:divBdr>
    </w:div>
    <w:div w:id="1113935818">
      <w:bodyDiv w:val="1"/>
      <w:marLeft w:val="0"/>
      <w:marRight w:val="0"/>
      <w:marTop w:val="0"/>
      <w:marBottom w:val="0"/>
      <w:divBdr>
        <w:top w:val="none" w:sz="0" w:space="0" w:color="auto"/>
        <w:left w:val="none" w:sz="0" w:space="0" w:color="auto"/>
        <w:bottom w:val="none" w:sz="0" w:space="0" w:color="auto"/>
        <w:right w:val="none" w:sz="0" w:space="0" w:color="auto"/>
      </w:divBdr>
    </w:div>
    <w:div w:id="1114060953">
      <w:bodyDiv w:val="1"/>
      <w:marLeft w:val="0"/>
      <w:marRight w:val="0"/>
      <w:marTop w:val="0"/>
      <w:marBottom w:val="0"/>
      <w:divBdr>
        <w:top w:val="none" w:sz="0" w:space="0" w:color="auto"/>
        <w:left w:val="none" w:sz="0" w:space="0" w:color="auto"/>
        <w:bottom w:val="none" w:sz="0" w:space="0" w:color="auto"/>
        <w:right w:val="none" w:sz="0" w:space="0" w:color="auto"/>
      </w:divBdr>
    </w:div>
    <w:div w:id="1114329414">
      <w:bodyDiv w:val="1"/>
      <w:marLeft w:val="0"/>
      <w:marRight w:val="0"/>
      <w:marTop w:val="0"/>
      <w:marBottom w:val="0"/>
      <w:divBdr>
        <w:top w:val="none" w:sz="0" w:space="0" w:color="auto"/>
        <w:left w:val="none" w:sz="0" w:space="0" w:color="auto"/>
        <w:bottom w:val="none" w:sz="0" w:space="0" w:color="auto"/>
        <w:right w:val="none" w:sz="0" w:space="0" w:color="auto"/>
      </w:divBdr>
    </w:div>
    <w:div w:id="1114518537">
      <w:bodyDiv w:val="1"/>
      <w:marLeft w:val="0"/>
      <w:marRight w:val="0"/>
      <w:marTop w:val="0"/>
      <w:marBottom w:val="0"/>
      <w:divBdr>
        <w:top w:val="none" w:sz="0" w:space="0" w:color="auto"/>
        <w:left w:val="none" w:sz="0" w:space="0" w:color="auto"/>
        <w:bottom w:val="none" w:sz="0" w:space="0" w:color="auto"/>
        <w:right w:val="none" w:sz="0" w:space="0" w:color="auto"/>
      </w:divBdr>
    </w:div>
    <w:div w:id="1114599185">
      <w:bodyDiv w:val="1"/>
      <w:marLeft w:val="0"/>
      <w:marRight w:val="0"/>
      <w:marTop w:val="0"/>
      <w:marBottom w:val="0"/>
      <w:divBdr>
        <w:top w:val="none" w:sz="0" w:space="0" w:color="auto"/>
        <w:left w:val="none" w:sz="0" w:space="0" w:color="auto"/>
        <w:bottom w:val="none" w:sz="0" w:space="0" w:color="auto"/>
        <w:right w:val="none" w:sz="0" w:space="0" w:color="auto"/>
      </w:divBdr>
    </w:div>
    <w:div w:id="1114639477">
      <w:bodyDiv w:val="1"/>
      <w:marLeft w:val="0"/>
      <w:marRight w:val="0"/>
      <w:marTop w:val="0"/>
      <w:marBottom w:val="0"/>
      <w:divBdr>
        <w:top w:val="none" w:sz="0" w:space="0" w:color="auto"/>
        <w:left w:val="none" w:sz="0" w:space="0" w:color="auto"/>
        <w:bottom w:val="none" w:sz="0" w:space="0" w:color="auto"/>
        <w:right w:val="none" w:sz="0" w:space="0" w:color="auto"/>
      </w:divBdr>
    </w:div>
    <w:div w:id="1114641434">
      <w:bodyDiv w:val="1"/>
      <w:marLeft w:val="0"/>
      <w:marRight w:val="0"/>
      <w:marTop w:val="0"/>
      <w:marBottom w:val="0"/>
      <w:divBdr>
        <w:top w:val="none" w:sz="0" w:space="0" w:color="auto"/>
        <w:left w:val="none" w:sz="0" w:space="0" w:color="auto"/>
        <w:bottom w:val="none" w:sz="0" w:space="0" w:color="auto"/>
        <w:right w:val="none" w:sz="0" w:space="0" w:color="auto"/>
      </w:divBdr>
    </w:div>
    <w:div w:id="1114862075">
      <w:bodyDiv w:val="1"/>
      <w:marLeft w:val="0"/>
      <w:marRight w:val="0"/>
      <w:marTop w:val="0"/>
      <w:marBottom w:val="0"/>
      <w:divBdr>
        <w:top w:val="none" w:sz="0" w:space="0" w:color="auto"/>
        <w:left w:val="none" w:sz="0" w:space="0" w:color="auto"/>
        <w:bottom w:val="none" w:sz="0" w:space="0" w:color="auto"/>
        <w:right w:val="none" w:sz="0" w:space="0" w:color="auto"/>
      </w:divBdr>
    </w:div>
    <w:div w:id="1114980553">
      <w:bodyDiv w:val="1"/>
      <w:marLeft w:val="0"/>
      <w:marRight w:val="0"/>
      <w:marTop w:val="0"/>
      <w:marBottom w:val="0"/>
      <w:divBdr>
        <w:top w:val="none" w:sz="0" w:space="0" w:color="auto"/>
        <w:left w:val="none" w:sz="0" w:space="0" w:color="auto"/>
        <w:bottom w:val="none" w:sz="0" w:space="0" w:color="auto"/>
        <w:right w:val="none" w:sz="0" w:space="0" w:color="auto"/>
      </w:divBdr>
    </w:div>
    <w:div w:id="1114985433">
      <w:bodyDiv w:val="1"/>
      <w:marLeft w:val="0"/>
      <w:marRight w:val="0"/>
      <w:marTop w:val="0"/>
      <w:marBottom w:val="0"/>
      <w:divBdr>
        <w:top w:val="none" w:sz="0" w:space="0" w:color="auto"/>
        <w:left w:val="none" w:sz="0" w:space="0" w:color="auto"/>
        <w:bottom w:val="none" w:sz="0" w:space="0" w:color="auto"/>
        <w:right w:val="none" w:sz="0" w:space="0" w:color="auto"/>
      </w:divBdr>
    </w:div>
    <w:div w:id="1115292815">
      <w:bodyDiv w:val="1"/>
      <w:marLeft w:val="0"/>
      <w:marRight w:val="0"/>
      <w:marTop w:val="0"/>
      <w:marBottom w:val="0"/>
      <w:divBdr>
        <w:top w:val="none" w:sz="0" w:space="0" w:color="auto"/>
        <w:left w:val="none" w:sz="0" w:space="0" w:color="auto"/>
        <w:bottom w:val="none" w:sz="0" w:space="0" w:color="auto"/>
        <w:right w:val="none" w:sz="0" w:space="0" w:color="auto"/>
      </w:divBdr>
    </w:div>
    <w:div w:id="1115295748">
      <w:bodyDiv w:val="1"/>
      <w:marLeft w:val="0"/>
      <w:marRight w:val="0"/>
      <w:marTop w:val="0"/>
      <w:marBottom w:val="0"/>
      <w:divBdr>
        <w:top w:val="none" w:sz="0" w:space="0" w:color="auto"/>
        <w:left w:val="none" w:sz="0" w:space="0" w:color="auto"/>
        <w:bottom w:val="none" w:sz="0" w:space="0" w:color="auto"/>
        <w:right w:val="none" w:sz="0" w:space="0" w:color="auto"/>
      </w:divBdr>
    </w:div>
    <w:div w:id="1115372869">
      <w:bodyDiv w:val="1"/>
      <w:marLeft w:val="0"/>
      <w:marRight w:val="0"/>
      <w:marTop w:val="0"/>
      <w:marBottom w:val="0"/>
      <w:divBdr>
        <w:top w:val="none" w:sz="0" w:space="0" w:color="auto"/>
        <w:left w:val="none" w:sz="0" w:space="0" w:color="auto"/>
        <w:bottom w:val="none" w:sz="0" w:space="0" w:color="auto"/>
        <w:right w:val="none" w:sz="0" w:space="0" w:color="auto"/>
      </w:divBdr>
    </w:div>
    <w:div w:id="1115489520">
      <w:bodyDiv w:val="1"/>
      <w:marLeft w:val="0"/>
      <w:marRight w:val="0"/>
      <w:marTop w:val="0"/>
      <w:marBottom w:val="0"/>
      <w:divBdr>
        <w:top w:val="none" w:sz="0" w:space="0" w:color="auto"/>
        <w:left w:val="none" w:sz="0" w:space="0" w:color="auto"/>
        <w:bottom w:val="none" w:sz="0" w:space="0" w:color="auto"/>
        <w:right w:val="none" w:sz="0" w:space="0" w:color="auto"/>
      </w:divBdr>
    </w:div>
    <w:div w:id="1115562554">
      <w:bodyDiv w:val="1"/>
      <w:marLeft w:val="0"/>
      <w:marRight w:val="0"/>
      <w:marTop w:val="0"/>
      <w:marBottom w:val="0"/>
      <w:divBdr>
        <w:top w:val="none" w:sz="0" w:space="0" w:color="auto"/>
        <w:left w:val="none" w:sz="0" w:space="0" w:color="auto"/>
        <w:bottom w:val="none" w:sz="0" w:space="0" w:color="auto"/>
        <w:right w:val="none" w:sz="0" w:space="0" w:color="auto"/>
      </w:divBdr>
    </w:div>
    <w:div w:id="1115636180">
      <w:bodyDiv w:val="1"/>
      <w:marLeft w:val="0"/>
      <w:marRight w:val="0"/>
      <w:marTop w:val="0"/>
      <w:marBottom w:val="0"/>
      <w:divBdr>
        <w:top w:val="none" w:sz="0" w:space="0" w:color="auto"/>
        <w:left w:val="none" w:sz="0" w:space="0" w:color="auto"/>
        <w:bottom w:val="none" w:sz="0" w:space="0" w:color="auto"/>
        <w:right w:val="none" w:sz="0" w:space="0" w:color="auto"/>
      </w:divBdr>
    </w:div>
    <w:div w:id="1116102747">
      <w:bodyDiv w:val="1"/>
      <w:marLeft w:val="0"/>
      <w:marRight w:val="0"/>
      <w:marTop w:val="0"/>
      <w:marBottom w:val="0"/>
      <w:divBdr>
        <w:top w:val="none" w:sz="0" w:space="0" w:color="auto"/>
        <w:left w:val="none" w:sz="0" w:space="0" w:color="auto"/>
        <w:bottom w:val="none" w:sz="0" w:space="0" w:color="auto"/>
        <w:right w:val="none" w:sz="0" w:space="0" w:color="auto"/>
      </w:divBdr>
    </w:div>
    <w:div w:id="1116170440">
      <w:bodyDiv w:val="1"/>
      <w:marLeft w:val="0"/>
      <w:marRight w:val="0"/>
      <w:marTop w:val="0"/>
      <w:marBottom w:val="0"/>
      <w:divBdr>
        <w:top w:val="none" w:sz="0" w:space="0" w:color="auto"/>
        <w:left w:val="none" w:sz="0" w:space="0" w:color="auto"/>
        <w:bottom w:val="none" w:sz="0" w:space="0" w:color="auto"/>
        <w:right w:val="none" w:sz="0" w:space="0" w:color="auto"/>
      </w:divBdr>
    </w:div>
    <w:div w:id="1116292646">
      <w:bodyDiv w:val="1"/>
      <w:marLeft w:val="0"/>
      <w:marRight w:val="0"/>
      <w:marTop w:val="0"/>
      <w:marBottom w:val="0"/>
      <w:divBdr>
        <w:top w:val="none" w:sz="0" w:space="0" w:color="auto"/>
        <w:left w:val="none" w:sz="0" w:space="0" w:color="auto"/>
        <w:bottom w:val="none" w:sz="0" w:space="0" w:color="auto"/>
        <w:right w:val="none" w:sz="0" w:space="0" w:color="auto"/>
      </w:divBdr>
    </w:div>
    <w:div w:id="1116364397">
      <w:bodyDiv w:val="1"/>
      <w:marLeft w:val="0"/>
      <w:marRight w:val="0"/>
      <w:marTop w:val="0"/>
      <w:marBottom w:val="0"/>
      <w:divBdr>
        <w:top w:val="none" w:sz="0" w:space="0" w:color="auto"/>
        <w:left w:val="none" w:sz="0" w:space="0" w:color="auto"/>
        <w:bottom w:val="none" w:sz="0" w:space="0" w:color="auto"/>
        <w:right w:val="none" w:sz="0" w:space="0" w:color="auto"/>
      </w:divBdr>
    </w:div>
    <w:div w:id="1116371875">
      <w:bodyDiv w:val="1"/>
      <w:marLeft w:val="0"/>
      <w:marRight w:val="0"/>
      <w:marTop w:val="0"/>
      <w:marBottom w:val="0"/>
      <w:divBdr>
        <w:top w:val="none" w:sz="0" w:space="0" w:color="auto"/>
        <w:left w:val="none" w:sz="0" w:space="0" w:color="auto"/>
        <w:bottom w:val="none" w:sz="0" w:space="0" w:color="auto"/>
        <w:right w:val="none" w:sz="0" w:space="0" w:color="auto"/>
      </w:divBdr>
    </w:div>
    <w:div w:id="1117142211">
      <w:bodyDiv w:val="1"/>
      <w:marLeft w:val="0"/>
      <w:marRight w:val="0"/>
      <w:marTop w:val="0"/>
      <w:marBottom w:val="0"/>
      <w:divBdr>
        <w:top w:val="none" w:sz="0" w:space="0" w:color="auto"/>
        <w:left w:val="none" w:sz="0" w:space="0" w:color="auto"/>
        <w:bottom w:val="none" w:sz="0" w:space="0" w:color="auto"/>
        <w:right w:val="none" w:sz="0" w:space="0" w:color="auto"/>
      </w:divBdr>
    </w:div>
    <w:div w:id="1117598383">
      <w:bodyDiv w:val="1"/>
      <w:marLeft w:val="0"/>
      <w:marRight w:val="0"/>
      <w:marTop w:val="0"/>
      <w:marBottom w:val="0"/>
      <w:divBdr>
        <w:top w:val="none" w:sz="0" w:space="0" w:color="auto"/>
        <w:left w:val="none" w:sz="0" w:space="0" w:color="auto"/>
        <w:bottom w:val="none" w:sz="0" w:space="0" w:color="auto"/>
        <w:right w:val="none" w:sz="0" w:space="0" w:color="auto"/>
      </w:divBdr>
    </w:div>
    <w:div w:id="1117676160">
      <w:bodyDiv w:val="1"/>
      <w:marLeft w:val="0"/>
      <w:marRight w:val="0"/>
      <w:marTop w:val="0"/>
      <w:marBottom w:val="0"/>
      <w:divBdr>
        <w:top w:val="none" w:sz="0" w:space="0" w:color="auto"/>
        <w:left w:val="none" w:sz="0" w:space="0" w:color="auto"/>
        <w:bottom w:val="none" w:sz="0" w:space="0" w:color="auto"/>
        <w:right w:val="none" w:sz="0" w:space="0" w:color="auto"/>
      </w:divBdr>
    </w:div>
    <w:div w:id="1117718448">
      <w:bodyDiv w:val="1"/>
      <w:marLeft w:val="0"/>
      <w:marRight w:val="0"/>
      <w:marTop w:val="0"/>
      <w:marBottom w:val="0"/>
      <w:divBdr>
        <w:top w:val="none" w:sz="0" w:space="0" w:color="auto"/>
        <w:left w:val="none" w:sz="0" w:space="0" w:color="auto"/>
        <w:bottom w:val="none" w:sz="0" w:space="0" w:color="auto"/>
        <w:right w:val="none" w:sz="0" w:space="0" w:color="auto"/>
      </w:divBdr>
    </w:div>
    <w:div w:id="1118183204">
      <w:bodyDiv w:val="1"/>
      <w:marLeft w:val="0"/>
      <w:marRight w:val="0"/>
      <w:marTop w:val="0"/>
      <w:marBottom w:val="0"/>
      <w:divBdr>
        <w:top w:val="none" w:sz="0" w:space="0" w:color="auto"/>
        <w:left w:val="none" w:sz="0" w:space="0" w:color="auto"/>
        <w:bottom w:val="none" w:sz="0" w:space="0" w:color="auto"/>
        <w:right w:val="none" w:sz="0" w:space="0" w:color="auto"/>
      </w:divBdr>
    </w:div>
    <w:div w:id="1118375276">
      <w:bodyDiv w:val="1"/>
      <w:marLeft w:val="0"/>
      <w:marRight w:val="0"/>
      <w:marTop w:val="0"/>
      <w:marBottom w:val="0"/>
      <w:divBdr>
        <w:top w:val="none" w:sz="0" w:space="0" w:color="auto"/>
        <w:left w:val="none" w:sz="0" w:space="0" w:color="auto"/>
        <w:bottom w:val="none" w:sz="0" w:space="0" w:color="auto"/>
        <w:right w:val="none" w:sz="0" w:space="0" w:color="auto"/>
      </w:divBdr>
    </w:div>
    <w:div w:id="1118447701">
      <w:bodyDiv w:val="1"/>
      <w:marLeft w:val="0"/>
      <w:marRight w:val="0"/>
      <w:marTop w:val="0"/>
      <w:marBottom w:val="0"/>
      <w:divBdr>
        <w:top w:val="none" w:sz="0" w:space="0" w:color="auto"/>
        <w:left w:val="none" w:sz="0" w:space="0" w:color="auto"/>
        <w:bottom w:val="none" w:sz="0" w:space="0" w:color="auto"/>
        <w:right w:val="none" w:sz="0" w:space="0" w:color="auto"/>
      </w:divBdr>
    </w:div>
    <w:div w:id="1118447894">
      <w:bodyDiv w:val="1"/>
      <w:marLeft w:val="0"/>
      <w:marRight w:val="0"/>
      <w:marTop w:val="0"/>
      <w:marBottom w:val="0"/>
      <w:divBdr>
        <w:top w:val="none" w:sz="0" w:space="0" w:color="auto"/>
        <w:left w:val="none" w:sz="0" w:space="0" w:color="auto"/>
        <w:bottom w:val="none" w:sz="0" w:space="0" w:color="auto"/>
        <w:right w:val="none" w:sz="0" w:space="0" w:color="auto"/>
      </w:divBdr>
    </w:div>
    <w:div w:id="1118992153">
      <w:bodyDiv w:val="1"/>
      <w:marLeft w:val="0"/>
      <w:marRight w:val="0"/>
      <w:marTop w:val="0"/>
      <w:marBottom w:val="0"/>
      <w:divBdr>
        <w:top w:val="none" w:sz="0" w:space="0" w:color="auto"/>
        <w:left w:val="none" w:sz="0" w:space="0" w:color="auto"/>
        <w:bottom w:val="none" w:sz="0" w:space="0" w:color="auto"/>
        <w:right w:val="none" w:sz="0" w:space="0" w:color="auto"/>
      </w:divBdr>
    </w:div>
    <w:div w:id="1119647050">
      <w:bodyDiv w:val="1"/>
      <w:marLeft w:val="0"/>
      <w:marRight w:val="0"/>
      <w:marTop w:val="0"/>
      <w:marBottom w:val="0"/>
      <w:divBdr>
        <w:top w:val="none" w:sz="0" w:space="0" w:color="auto"/>
        <w:left w:val="none" w:sz="0" w:space="0" w:color="auto"/>
        <w:bottom w:val="none" w:sz="0" w:space="0" w:color="auto"/>
        <w:right w:val="none" w:sz="0" w:space="0" w:color="auto"/>
      </w:divBdr>
    </w:div>
    <w:div w:id="1119759812">
      <w:bodyDiv w:val="1"/>
      <w:marLeft w:val="0"/>
      <w:marRight w:val="0"/>
      <w:marTop w:val="0"/>
      <w:marBottom w:val="0"/>
      <w:divBdr>
        <w:top w:val="none" w:sz="0" w:space="0" w:color="auto"/>
        <w:left w:val="none" w:sz="0" w:space="0" w:color="auto"/>
        <w:bottom w:val="none" w:sz="0" w:space="0" w:color="auto"/>
        <w:right w:val="none" w:sz="0" w:space="0" w:color="auto"/>
      </w:divBdr>
    </w:div>
    <w:div w:id="1119834070">
      <w:bodyDiv w:val="1"/>
      <w:marLeft w:val="0"/>
      <w:marRight w:val="0"/>
      <w:marTop w:val="0"/>
      <w:marBottom w:val="0"/>
      <w:divBdr>
        <w:top w:val="none" w:sz="0" w:space="0" w:color="auto"/>
        <w:left w:val="none" w:sz="0" w:space="0" w:color="auto"/>
        <w:bottom w:val="none" w:sz="0" w:space="0" w:color="auto"/>
        <w:right w:val="none" w:sz="0" w:space="0" w:color="auto"/>
      </w:divBdr>
    </w:div>
    <w:div w:id="1119881205">
      <w:bodyDiv w:val="1"/>
      <w:marLeft w:val="0"/>
      <w:marRight w:val="0"/>
      <w:marTop w:val="0"/>
      <w:marBottom w:val="0"/>
      <w:divBdr>
        <w:top w:val="none" w:sz="0" w:space="0" w:color="auto"/>
        <w:left w:val="none" w:sz="0" w:space="0" w:color="auto"/>
        <w:bottom w:val="none" w:sz="0" w:space="0" w:color="auto"/>
        <w:right w:val="none" w:sz="0" w:space="0" w:color="auto"/>
      </w:divBdr>
    </w:div>
    <w:div w:id="1120026302">
      <w:bodyDiv w:val="1"/>
      <w:marLeft w:val="0"/>
      <w:marRight w:val="0"/>
      <w:marTop w:val="0"/>
      <w:marBottom w:val="0"/>
      <w:divBdr>
        <w:top w:val="none" w:sz="0" w:space="0" w:color="auto"/>
        <w:left w:val="none" w:sz="0" w:space="0" w:color="auto"/>
        <w:bottom w:val="none" w:sz="0" w:space="0" w:color="auto"/>
        <w:right w:val="none" w:sz="0" w:space="0" w:color="auto"/>
      </w:divBdr>
    </w:div>
    <w:div w:id="1120146986">
      <w:bodyDiv w:val="1"/>
      <w:marLeft w:val="0"/>
      <w:marRight w:val="0"/>
      <w:marTop w:val="0"/>
      <w:marBottom w:val="0"/>
      <w:divBdr>
        <w:top w:val="none" w:sz="0" w:space="0" w:color="auto"/>
        <w:left w:val="none" w:sz="0" w:space="0" w:color="auto"/>
        <w:bottom w:val="none" w:sz="0" w:space="0" w:color="auto"/>
        <w:right w:val="none" w:sz="0" w:space="0" w:color="auto"/>
      </w:divBdr>
    </w:div>
    <w:div w:id="1120226787">
      <w:bodyDiv w:val="1"/>
      <w:marLeft w:val="0"/>
      <w:marRight w:val="0"/>
      <w:marTop w:val="0"/>
      <w:marBottom w:val="0"/>
      <w:divBdr>
        <w:top w:val="none" w:sz="0" w:space="0" w:color="auto"/>
        <w:left w:val="none" w:sz="0" w:space="0" w:color="auto"/>
        <w:bottom w:val="none" w:sz="0" w:space="0" w:color="auto"/>
        <w:right w:val="none" w:sz="0" w:space="0" w:color="auto"/>
      </w:divBdr>
    </w:div>
    <w:div w:id="1120298244">
      <w:bodyDiv w:val="1"/>
      <w:marLeft w:val="0"/>
      <w:marRight w:val="0"/>
      <w:marTop w:val="0"/>
      <w:marBottom w:val="0"/>
      <w:divBdr>
        <w:top w:val="none" w:sz="0" w:space="0" w:color="auto"/>
        <w:left w:val="none" w:sz="0" w:space="0" w:color="auto"/>
        <w:bottom w:val="none" w:sz="0" w:space="0" w:color="auto"/>
        <w:right w:val="none" w:sz="0" w:space="0" w:color="auto"/>
      </w:divBdr>
    </w:div>
    <w:div w:id="1120612078">
      <w:bodyDiv w:val="1"/>
      <w:marLeft w:val="0"/>
      <w:marRight w:val="0"/>
      <w:marTop w:val="0"/>
      <w:marBottom w:val="0"/>
      <w:divBdr>
        <w:top w:val="none" w:sz="0" w:space="0" w:color="auto"/>
        <w:left w:val="none" w:sz="0" w:space="0" w:color="auto"/>
        <w:bottom w:val="none" w:sz="0" w:space="0" w:color="auto"/>
        <w:right w:val="none" w:sz="0" w:space="0" w:color="auto"/>
      </w:divBdr>
    </w:div>
    <w:div w:id="1120688580">
      <w:bodyDiv w:val="1"/>
      <w:marLeft w:val="0"/>
      <w:marRight w:val="0"/>
      <w:marTop w:val="0"/>
      <w:marBottom w:val="0"/>
      <w:divBdr>
        <w:top w:val="none" w:sz="0" w:space="0" w:color="auto"/>
        <w:left w:val="none" w:sz="0" w:space="0" w:color="auto"/>
        <w:bottom w:val="none" w:sz="0" w:space="0" w:color="auto"/>
        <w:right w:val="none" w:sz="0" w:space="0" w:color="auto"/>
      </w:divBdr>
    </w:div>
    <w:div w:id="1120802913">
      <w:bodyDiv w:val="1"/>
      <w:marLeft w:val="0"/>
      <w:marRight w:val="0"/>
      <w:marTop w:val="0"/>
      <w:marBottom w:val="0"/>
      <w:divBdr>
        <w:top w:val="none" w:sz="0" w:space="0" w:color="auto"/>
        <w:left w:val="none" w:sz="0" w:space="0" w:color="auto"/>
        <w:bottom w:val="none" w:sz="0" w:space="0" w:color="auto"/>
        <w:right w:val="none" w:sz="0" w:space="0" w:color="auto"/>
      </w:divBdr>
    </w:div>
    <w:div w:id="1120807494">
      <w:bodyDiv w:val="1"/>
      <w:marLeft w:val="0"/>
      <w:marRight w:val="0"/>
      <w:marTop w:val="0"/>
      <w:marBottom w:val="0"/>
      <w:divBdr>
        <w:top w:val="none" w:sz="0" w:space="0" w:color="auto"/>
        <w:left w:val="none" w:sz="0" w:space="0" w:color="auto"/>
        <w:bottom w:val="none" w:sz="0" w:space="0" w:color="auto"/>
        <w:right w:val="none" w:sz="0" w:space="0" w:color="auto"/>
      </w:divBdr>
    </w:div>
    <w:div w:id="1120882345">
      <w:bodyDiv w:val="1"/>
      <w:marLeft w:val="0"/>
      <w:marRight w:val="0"/>
      <w:marTop w:val="0"/>
      <w:marBottom w:val="0"/>
      <w:divBdr>
        <w:top w:val="none" w:sz="0" w:space="0" w:color="auto"/>
        <w:left w:val="none" w:sz="0" w:space="0" w:color="auto"/>
        <w:bottom w:val="none" w:sz="0" w:space="0" w:color="auto"/>
        <w:right w:val="none" w:sz="0" w:space="0" w:color="auto"/>
      </w:divBdr>
    </w:div>
    <w:div w:id="1120950261">
      <w:bodyDiv w:val="1"/>
      <w:marLeft w:val="0"/>
      <w:marRight w:val="0"/>
      <w:marTop w:val="0"/>
      <w:marBottom w:val="0"/>
      <w:divBdr>
        <w:top w:val="none" w:sz="0" w:space="0" w:color="auto"/>
        <w:left w:val="none" w:sz="0" w:space="0" w:color="auto"/>
        <w:bottom w:val="none" w:sz="0" w:space="0" w:color="auto"/>
        <w:right w:val="none" w:sz="0" w:space="0" w:color="auto"/>
      </w:divBdr>
    </w:div>
    <w:div w:id="1120958666">
      <w:bodyDiv w:val="1"/>
      <w:marLeft w:val="0"/>
      <w:marRight w:val="0"/>
      <w:marTop w:val="0"/>
      <w:marBottom w:val="0"/>
      <w:divBdr>
        <w:top w:val="none" w:sz="0" w:space="0" w:color="auto"/>
        <w:left w:val="none" w:sz="0" w:space="0" w:color="auto"/>
        <w:bottom w:val="none" w:sz="0" w:space="0" w:color="auto"/>
        <w:right w:val="none" w:sz="0" w:space="0" w:color="auto"/>
      </w:divBdr>
    </w:div>
    <w:div w:id="1121802544">
      <w:bodyDiv w:val="1"/>
      <w:marLeft w:val="0"/>
      <w:marRight w:val="0"/>
      <w:marTop w:val="0"/>
      <w:marBottom w:val="0"/>
      <w:divBdr>
        <w:top w:val="none" w:sz="0" w:space="0" w:color="auto"/>
        <w:left w:val="none" w:sz="0" w:space="0" w:color="auto"/>
        <w:bottom w:val="none" w:sz="0" w:space="0" w:color="auto"/>
        <w:right w:val="none" w:sz="0" w:space="0" w:color="auto"/>
      </w:divBdr>
    </w:div>
    <w:div w:id="1122192116">
      <w:bodyDiv w:val="1"/>
      <w:marLeft w:val="0"/>
      <w:marRight w:val="0"/>
      <w:marTop w:val="0"/>
      <w:marBottom w:val="0"/>
      <w:divBdr>
        <w:top w:val="none" w:sz="0" w:space="0" w:color="auto"/>
        <w:left w:val="none" w:sz="0" w:space="0" w:color="auto"/>
        <w:bottom w:val="none" w:sz="0" w:space="0" w:color="auto"/>
        <w:right w:val="none" w:sz="0" w:space="0" w:color="auto"/>
      </w:divBdr>
    </w:div>
    <w:div w:id="1122269756">
      <w:bodyDiv w:val="1"/>
      <w:marLeft w:val="0"/>
      <w:marRight w:val="0"/>
      <w:marTop w:val="0"/>
      <w:marBottom w:val="0"/>
      <w:divBdr>
        <w:top w:val="none" w:sz="0" w:space="0" w:color="auto"/>
        <w:left w:val="none" w:sz="0" w:space="0" w:color="auto"/>
        <w:bottom w:val="none" w:sz="0" w:space="0" w:color="auto"/>
        <w:right w:val="none" w:sz="0" w:space="0" w:color="auto"/>
      </w:divBdr>
    </w:div>
    <w:div w:id="1122311829">
      <w:bodyDiv w:val="1"/>
      <w:marLeft w:val="0"/>
      <w:marRight w:val="0"/>
      <w:marTop w:val="0"/>
      <w:marBottom w:val="0"/>
      <w:divBdr>
        <w:top w:val="none" w:sz="0" w:space="0" w:color="auto"/>
        <w:left w:val="none" w:sz="0" w:space="0" w:color="auto"/>
        <w:bottom w:val="none" w:sz="0" w:space="0" w:color="auto"/>
        <w:right w:val="none" w:sz="0" w:space="0" w:color="auto"/>
      </w:divBdr>
    </w:div>
    <w:div w:id="1122528732">
      <w:bodyDiv w:val="1"/>
      <w:marLeft w:val="0"/>
      <w:marRight w:val="0"/>
      <w:marTop w:val="0"/>
      <w:marBottom w:val="0"/>
      <w:divBdr>
        <w:top w:val="none" w:sz="0" w:space="0" w:color="auto"/>
        <w:left w:val="none" w:sz="0" w:space="0" w:color="auto"/>
        <w:bottom w:val="none" w:sz="0" w:space="0" w:color="auto"/>
        <w:right w:val="none" w:sz="0" w:space="0" w:color="auto"/>
      </w:divBdr>
    </w:div>
    <w:div w:id="1122843321">
      <w:bodyDiv w:val="1"/>
      <w:marLeft w:val="0"/>
      <w:marRight w:val="0"/>
      <w:marTop w:val="0"/>
      <w:marBottom w:val="0"/>
      <w:divBdr>
        <w:top w:val="none" w:sz="0" w:space="0" w:color="auto"/>
        <w:left w:val="none" w:sz="0" w:space="0" w:color="auto"/>
        <w:bottom w:val="none" w:sz="0" w:space="0" w:color="auto"/>
        <w:right w:val="none" w:sz="0" w:space="0" w:color="auto"/>
      </w:divBdr>
    </w:div>
    <w:div w:id="1122920900">
      <w:bodyDiv w:val="1"/>
      <w:marLeft w:val="0"/>
      <w:marRight w:val="0"/>
      <w:marTop w:val="0"/>
      <w:marBottom w:val="0"/>
      <w:divBdr>
        <w:top w:val="none" w:sz="0" w:space="0" w:color="auto"/>
        <w:left w:val="none" w:sz="0" w:space="0" w:color="auto"/>
        <w:bottom w:val="none" w:sz="0" w:space="0" w:color="auto"/>
        <w:right w:val="none" w:sz="0" w:space="0" w:color="auto"/>
      </w:divBdr>
    </w:div>
    <w:div w:id="1123108672">
      <w:bodyDiv w:val="1"/>
      <w:marLeft w:val="0"/>
      <w:marRight w:val="0"/>
      <w:marTop w:val="0"/>
      <w:marBottom w:val="0"/>
      <w:divBdr>
        <w:top w:val="none" w:sz="0" w:space="0" w:color="auto"/>
        <w:left w:val="none" w:sz="0" w:space="0" w:color="auto"/>
        <w:bottom w:val="none" w:sz="0" w:space="0" w:color="auto"/>
        <w:right w:val="none" w:sz="0" w:space="0" w:color="auto"/>
      </w:divBdr>
    </w:div>
    <w:div w:id="1123115640">
      <w:bodyDiv w:val="1"/>
      <w:marLeft w:val="0"/>
      <w:marRight w:val="0"/>
      <w:marTop w:val="0"/>
      <w:marBottom w:val="0"/>
      <w:divBdr>
        <w:top w:val="none" w:sz="0" w:space="0" w:color="auto"/>
        <w:left w:val="none" w:sz="0" w:space="0" w:color="auto"/>
        <w:bottom w:val="none" w:sz="0" w:space="0" w:color="auto"/>
        <w:right w:val="none" w:sz="0" w:space="0" w:color="auto"/>
      </w:divBdr>
    </w:div>
    <w:div w:id="1123306758">
      <w:bodyDiv w:val="1"/>
      <w:marLeft w:val="0"/>
      <w:marRight w:val="0"/>
      <w:marTop w:val="0"/>
      <w:marBottom w:val="0"/>
      <w:divBdr>
        <w:top w:val="none" w:sz="0" w:space="0" w:color="auto"/>
        <w:left w:val="none" w:sz="0" w:space="0" w:color="auto"/>
        <w:bottom w:val="none" w:sz="0" w:space="0" w:color="auto"/>
        <w:right w:val="none" w:sz="0" w:space="0" w:color="auto"/>
      </w:divBdr>
    </w:div>
    <w:div w:id="1123384649">
      <w:bodyDiv w:val="1"/>
      <w:marLeft w:val="0"/>
      <w:marRight w:val="0"/>
      <w:marTop w:val="0"/>
      <w:marBottom w:val="0"/>
      <w:divBdr>
        <w:top w:val="none" w:sz="0" w:space="0" w:color="auto"/>
        <w:left w:val="none" w:sz="0" w:space="0" w:color="auto"/>
        <w:bottom w:val="none" w:sz="0" w:space="0" w:color="auto"/>
        <w:right w:val="none" w:sz="0" w:space="0" w:color="auto"/>
      </w:divBdr>
    </w:div>
    <w:div w:id="1123622643">
      <w:bodyDiv w:val="1"/>
      <w:marLeft w:val="0"/>
      <w:marRight w:val="0"/>
      <w:marTop w:val="0"/>
      <w:marBottom w:val="0"/>
      <w:divBdr>
        <w:top w:val="none" w:sz="0" w:space="0" w:color="auto"/>
        <w:left w:val="none" w:sz="0" w:space="0" w:color="auto"/>
        <w:bottom w:val="none" w:sz="0" w:space="0" w:color="auto"/>
        <w:right w:val="none" w:sz="0" w:space="0" w:color="auto"/>
      </w:divBdr>
    </w:div>
    <w:div w:id="1123889260">
      <w:bodyDiv w:val="1"/>
      <w:marLeft w:val="0"/>
      <w:marRight w:val="0"/>
      <w:marTop w:val="0"/>
      <w:marBottom w:val="0"/>
      <w:divBdr>
        <w:top w:val="none" w:sz="0" w:space="0" w:color="auto"/>
        <w:left w:val="none" w:sz="0" w:space="0" w:color="auto"/>
        <w:bottom w:val="none" w:sz="0" w:space="0" w:color="auto"/>
        <w:right w:val="none" w:sz="0" w:space="0" w:color="auto"/>
      </w:divBdr>
    </w:div>
    <w:div w:id="1123961276">
      <w:bodyDiv w:val="1"/>
      <w:marLeft w:val="0"/>
      <w:marRight w:val="0"/>
      <w:marTop w:val="0"/>
      <w:marBottom w:val="0"/>
      <w:divBdr>
        <w:top w:val="none" w:sz="0" w:space="0" w:color="auto"/>
        <w:left w:val="none" w:sz="0" w:space="0" w:color="auto"/>
        <w:bottom w:val="none" w:sz="0" w:space="0" w:color="auto"/>
        <w:right w:val="none" w:sz="0" w:space="0" w:color="auto"/>
      </w:divBdr>
    </w:div>
    <w:div w:id="1124039047">
      <w:bodyDiv w:val="1"/>
      <w:marLeft w:val="0"/>
      <w:marRight w:val="0"/>
      <w:marTop w:val="0"/>
      <w:marBottom w:val="0"/>
      <w:divBdr>
        <w:top w:val="none" w:sz="0" w:space="0" w:color="auto"/>
        <w:left w:val="none" w:sz="0" w:space="0" w:color="auto"/>
        <w:bottom w:val="none" w:sz="0" w:space="0" w:color="auto"/>
        <w:right w:val="none" w:sz="0" w:space="0" w:color="auto"/>
      </w:divBdr>
    </w:div>
    <w:div w:id="1124153448">
      <w:bodyDiv w:val="1"/>
      <w:marLeft w:val="0"/>
      <w:marRight w:val="0"/>
      <w:marTop w:val="0"/>
      <w:marBottom w:val="0"/>
      <w:divBdr>
        <w:top w:val="none" w:sz="0" w:space="0" w:color="auto"/>
        <w:left w:val="none" w:sz="0" w:space="0" w:color="auto"/>
        <w:bottom w:val="none" w:sz="0" w:space="0" w:color="auto"/>
        <w:right w:val="none" w:sz="0" w:space="0" w:color="auto"/>
      </w:divBdr>
    </w:div>
    <w:div w:id="1124883644">
      <w:bodyDiv w:val="1"/>
      <w:marLeft w:val="0"/>
      <w:marRight w:val="0"/>
      <w:marTop w:val="0"/>
      <w:marBottom w:val="0"/>
      <w:divBdr>
        <w:top w:val="none" w:sz="0" w:space="0" w:color="auto"/>
        <w:left w:val="none" w:sz="0" w:space="0" w:color="auto"/>
        <w:bottom w:val="none" w:sz="0" w:space="0" w:color="auto"/>
        <w:right w:val="none" w:sz="0" w:space="0" w:color="auto"/>
      </w:divBdr>
    </w:div>
    <w:div w:id="1124999520">
      <w:bodyDiv w:val="1"/>
      <w:marLeft w:val="0"/>
      <w:marRight w:val="0"/>
      <w:marTop w:val="0"/>
      <w:marBottom w:val="0"/>
      <w:divBdr>
        <w:top w:val="none" w:sz="0" w:space="0" w:color="auto"/>
        <w:left w:val="none" w:sz="0" w:space="0" w:color="auto"/>
        <w:bottom w:val="none" w:sz="0" w:space="0" w:color="auto"/>
        <w:right w:val="none" w:sz="0" w:space="0" w:color="auto"/>
      </w:divBdr>
    </w:div>
    <w:div w:id="1125075752">
      <w:bodyDiv w:val="1"/>
      <w:marLeft w:val="0"/>
      <w:marRight w:val="0"/>
      <w:marTop w:val="0"/>
      <w:marBottom w:val="0"/>
      <w:divBdr>
        <w:top w:val="none" w:sz="0" w:space="0" w:color="auto"/>
        <w:left w:val="none" w:sz="0" w:space="0" w:color="auto"/>
        <w:bottom w:val="none" w:sz="0" w:space="0" w:color="auto"/>
        <w:right w:val="none" w:sz="0" w:space="0" w:color="auto"/>
      </w:divBdr>
    </w:div>
    <w:div w:id="1125270836">
      <w:bodyDiv w:val="1"/>
      <w:marLeft w:val="0"/>
      <w:marRight w:val="0"/>
      <w:marTop w:val="0"/>
      <w:marBottom w:val="0"/>
      <w:divBdr>
        <w:top w:val="none" w:sz="0" w:space="0" w:color="auto"/>
        <w:left w:val="none" w:sz="0" w:space="0" w:color="auto"/>
        <w:bottom w:val="none" w:sz="0" w:space="0" w:color="auto"/>
        <w:right w:val="none" w:sz="0" w:space="0" w:color="auto"/>
      </w:divBdr>
    </w:div>
    <w:div w:id="1125612272">
      <w:bodyDiv w:val="1"/>
      <w:marLeft w:val="0"/>
      <w:marRight w:val="0"/>
      <w:marTop w:val="0"/>
      <w:marBottom w:val="0"/>
      <w:divBdr>
        <w:top w:val="none" w:sz="0" w:space="0" w:color="auto"/>
        <w:left w:val="none" w:sz="0" w:space="0" w:color="auto"/>
        <w:bottom w:val="none" w:sz="0" w:space="0" w:color="auto"/>
        <w:right w:val="none" w:sz="0" w:space="0" w:color="auto"/>
      </w:divBdr>
    </w:div>
    <w:div w:id="1125654411">
      <w:bodyDiv w:val="1"/>
      <w:marLeft w:val="0"/>
      <w:marRight w:val="0"/>
      <w:marTop w:val="0"/>
      <w:marBottom w:val="0"/>
      <w:divBdr>
        <w:top w:val="none" w:sz="0" w:space="0" w:color="auto"/>
        <w:left w:val="none" w:sz="0" w:space="0" w:color="auto"/>
        <w:bottom w:val="none" w:sz="0" w:space="0" w:color="auto"/>
        <w:right w:val="none" w:sz="0" w:space="0" w:color="auto"/>
      </w:divBdr>
    </w:div>
    <w:div w:id="1125661194">
      <w:bodyDiv w:val="1"/>
      <w:marLeft w:val="0"/>
      <w:marRight w:val="0"/>
      <w:marTop w:val="0"/>
      <w:marBottom w:val="0"/>
      <w:divBdr>
        <w:top w:val="none" w:sz="0" w:space="0" w:color="auto"/>
        <w:left w:val="none" w:sz="0" w:space="0" w:color="auto"/>
        <w:bottom w:val="none" w:sz="0" w:space="0" w:color="auto"/>
        <w:right w:val="none" w:sz="0" w:space="0" w:color="auto"/>
      </w:divBdr>
    </w:div>
    <w:div w:id="1125737980">
      <w:bodyDiv w:val="1"/>
      <w:marLeft w:val="0"/>
      <w:marRight w:val="0"/>
      <w:marTop w:val="0"/>
      <w:marBottom w:val="0"/>
      <w:divBdr>
        <w:top w:val="none" w:sz="0" w:space="0" w:color="auto"/>
        <w:left w:val="none" w:sz="0" w:space="0" w:color="auto"/>
        <w:bottom w:val="none" w:sz="0" w:space="0" w:color="auto"/>
        <w:right w:val="none" w:sz="0" w:space="0" w:color="auto"/>
      </w:divBdr>
    </w:div>
    <w:div w:id="1126116561">
      <w:bodyDiv w:val="1"/>
      <w:marLeft w:val="0"/>
      <w:marRight w:val="0"/>
      <w:marTop w:val="0"/>
      <w:marBottom w:val="0"/>
      <w:divBdr>
        <w:top w:val="none" w:sz="0" w:space="0" w:color="auto"/>
        <w:left w:val="none" w:sz="0" w:space="0" w:color="auto"/>
        <w:bottom w:val="none" w:sz="0" w:space="0" w:color="auto"/>
        <w:right w:val="none" w:sz="0" w:space="0" w:color="auto"/>
      </w:divBdr>
    </w:div>
    <w:div w:id="1126503286">
      <w:bodyDiv w:val="1"/>
      <w:marLeft w:val="0"/>
      <w:marRight w:val="0"/>
      <w:marTop w:val="0"/>
      <w:marBottom w:val="0"/>
      <w:divBdr>
        <w:top w:val="none" w:sz="0" w:space="0" w:color="auto"/>
        <w:left w:val="none" w:sz="0" w:space="0" w:color="auto"/>
        <w:bottom w:val="none" w:sz="0" w:space="0" w:color="auto"/>
        <w:right w:val="none" w:sz="0" w:space="0" w:color="auto"/>
      </w:divBdr>
    </w:div>
    <w:div w:id="1126509590">
      <w:bodyDiv w:val="1"/>
      <w:marLeft w:val="0"/>
      <w:marRight w:val="0"/>
      <w:marTop w:val="0"/>
      <w:marBottom w:val="0"/>
      <w:divBdr>
        <w:top w:val="none" w:sz="0" w:space="0" w:color="auto"/>
        <w:left w:val="none" w:sz="0" w:space="0" w:color="auto"/>
        <w:bottom w:val="none" w:sz="0" w:space="0" w:color="auto"/>
        <w:right w:val="none" w:sz="0" w:space="0" w:color="auto"/>
      </w:divBdr>
    </w:div>
    <w:div w:id="1126660584">
      <w:bodyDiv w:val="1"/>
      <w:marLeft w:val="0"/>
      <w:marRight w:val="0"/>
      <w:marTop w:val="0"/>
      <w:marBottom w:val="0"/>
      <w:divBdr>
        <w:top w:val="none" w:sz="0" w:space="0" w:color="auto"/>
        <w:left w:val="none" w:sz="0" w:space="0" w:color="auto"/>
        <w:bottom w:val="none" w:sz="0" w:space="0" w:color="auto"/>
        <w:right w:val="none" w:sz="0" w:space="0" w:color="auto"/>
      </w:divBdr>
    </w:div>
    <w:div w:id="1126773366">
      <w:bodyDiv w:val="1"/>
      <w:marLeft w:val="0"/>
      <w:marRight w:val="0"/>
      <w:marTop w:val="0"/>
      <w:marBottom w:val="0"/>
      <w:divBdr>
        <w:top w:val="none" w:sz="0" w:space="0" w:color="auto"/>
        <w:left w:val="none" w:sz="0" w:space="0" w:color="auto"/>
        <w:bottom w:val="none" w:sz="0" w:space="0" w:color="auto"/>
        <w:right w:val="none" w:sz="0" w:space="0" w:color="auto"/>
      </w:divBdr>
    </w:div>
    <w:div w:id="1126854659">
      <w:bodyDiv w:val="1"/>
      <w:marLeft w:val="0"/>
      <w:marRight w:val="0"/>
      <w:marTop w:val="0"/>
      <w:marBottom w:val="0"/>
      <w:divBdr>
        <w:top w:val="none" w:sz="0" w:space="0" w:color="auto"/>
        <w:left w:val="none" w:sz="0" w:space="0" w:color="auto"/>
        <w:bottom w:val="none" w:sz="0" w:space="0" w:color="auto"/>
        <w:right w:val="none" w:sz="0" w:space="0" w:color="auto"/>
      </w:divBdr>
    </w:div>
    <w:div w:id="1126969600">
      <w:bodyDiv w:val="1"/>
      <w:marLeft w:val="0"/>
      <w:marRight w:val="0"/>
      <w:marTop w:val="0"/>
      <w:marBottom w:val="0"/>
      <w:divBdr>
        <w:top w:val="none" w:sz="0" w:space="0" w:color="auto"/>
        <w:left w:val="none" w:sz="0" w:space="0" w:color="auto"/>
        <w:bottom w:val="none" w:sz="0" w:space="0" w:color="auto"/>
        <w:right w:val="none" w:sz="0" w:space="0" w:color="auto"/>
      </w:divBdr>
    </w:div>
    <w:div w:id="1127240399">
      <w:bodyDiv w:val="1"/>
      <w:marLeft w:val="0"/>
      <w:marRight w:val="0"/>
      <w:marTop w:val="0"/>
      <w:marBottom w:val="0"/>
      <w:divBdr>
        <w:top w:val="none" w:sz="0" w:space="0" w:color="auto"/>
        <w:left w:val="none" w:sz="0" w:space="0" w:color="auto"/>
        <w:bottom w:val="none" w:sz="0" w:space="0" w:color="auto"/>
        <w:right w:val="none" w:sz="0" w:space="0" w:color="auto"/>
      </w:divBdr>
    </w:div>
    <w:div w:id="1127352750">
      <w:bodyDiv w:val="1"/>
      <w:marLeft w:val="0"/>
      <w:marRight w:val="0"/>
      <w:marTop w:val="0"/>
      <w:marBottom w:val="0"/>
      <w:divBdr>
        <w:top w:val="none" w:sz="0" w:space="0" w:color="auto"/>
        <w:left w:val="none" w:sz="0" w:space="0" w:color="auto"/>
        <w:bottom w:val="none" w:sz="0" w:space="0" w:color="auto"/>
        <w:right w:val="none" w:sz="0" w:space="0" w:color="auto"/>
      </w:divBdr>
    </w:div>
    <w:div w:id="1128009665">
      <w:bodyDiv w:val="1"/>
      <w:marLeft w:val="0"/>
      <w:marRight w:val="0"/>
      <w:marTop w:val="0"/>
      <w:marBottom w:val="0"/>
      <w:divBdr>
        <w:top w:val="none" w:sz="0" w:space="0" w:color="auto"/>
        <w:left w:val="none" w:sz="0" w:space="0" w:color="auto"/>
        <w:bottom w:val="none" w:sz="0" w:space="0" w:color="auto"/>
        <w:right w:val="none" w:sz="0" w:space="0" w:color="auto"/>
      </w:divBdr>
    </w:div>
    <w:div w:id="1128013962">
      <w:bodyDiv w:val="1"/>
      <w:marLeft w:val="0"/>
      <w:marRight w:val="0"/>
      <w:marTop w:val="0"/>
      <w:marBottom w:val="0"/>
      <w:divBdr>
        <w:top w:val="none" w:sz="0" w:space="0" w:color="auto"/>
        <w:left w:val="none" w:sz="0" w:space="0" w:color="auto"/>
        <w:bottom w:val="none" w:sz="0" w:space="0" w:color="auto"/>
        <w:right w:val="none" w:sz="0" w:space="0" w:color="auto"/>
      </w:divBdr>
    </w:div>
    <w:div w:id="1128084229">
      <w:bodyDiv w:val="1"/>
      <w:marLeft w:val="0"/>
      <w:marRight w:val="0"/>
      <w:marTop w:val="0"/>
      <w:marBottom w:val="0"/>
      <w:divBdr>
        <w:top w:val="none" w:sz="0" w:space="0" w:color="auto"/>
        <w:left w:val="none" w:sz="0" w:space="0" w:color="auto"/>
        <w:bottom w:val="none" w:sz="0" w:space="0" w:color="auto"/>
        <w:right w:val="none" w:sz="0" w:space="0" w:color="auto"/>
      </w:divBdr>
    </w:div>
    <w:div w:id="1128160021">
      <w:bodyDiv w:val="1"/>
      <w:marLeft w:val="0"/>
      <w:marRight w:val="0"/>
      <w:marTop w:val="0"/>
      <w:marBottom w:val="0"/>
      <w:divBdr>
        <w:top w:val="none" w:sz="0" w:space="0" w:color="auto"/>
        <w:left w:val="none" w:sz="0" w:space="0" w:color="auto"/>
        <w:bottom w:val="none" w:sz="0" w:space="0" w:color="auto"/>
        <w:right w:val="none" w:sz="0" w:space="0" w:color="auto"/>
      </w:divBdr>
    </w:div>
    <w:div w:id="1128161285">
      <w:bodyDiv w:val="1"/>
      <w:marLeft w:val="0"/>
      <w:marRight w:val="0"/>
      <w:marTop w:val="0"/>
      <w:marBottom w:val="0"/>
      <w:divBdr>
        <w:top w:val="none" w:sz="0" w:space="0" w:color="auto"/>
        <w:left w:val="none" w:sz="0" w:space="0" w:color="auto"/>
        <w:bottom w:val="none" w:sz="0" w:space="0" w:color="auto"/>
        <w:right w:val="none" w:sz="0" w:space="0" w:color="auto"/>
      </w:divBdr>
    </w:div>
    <w:div w:id="1128353571">
      <w:bodyDiv w:val="1"/>
      <w:marLeft w:val="0"/>
      <w:marRight w:val="0"/>
      <w:marTop w:val="0"/>
      <w:marBottom w:val="0"/>
      <w:divBdr>
        <w:top w:val="none" w:sz="0" w:space="0" w:color="auto"/>
        <w:left w:val="none" w:sz="0" w:space="0" w:color="auto"/>
        <w:bottom w:val="none" w:sz="0" w:space="0" w:color="auto"/>
        <w:right w:val="none" w:sz="0" w:space="0" w:color="auto"/>
      </w:divBdr>
    </w:div>
    <w:div w:id="1128429302">
      <w:bodyDiv w:val="1"/>
      <w:marLeft w:val="0"/>
      <w:marRight w:val="0"/>
      <w:marTop w:val="0"/>
      <w:marBottom w:val="0"/>
      <w:divBdr>
        <w:top w:val="none" w:sz="0" w:space="0" w:color="auto"/>
        <w:left w:val="none" w:sz="0" w:space="0" w:color="auto"/>
        <w:bottom w:val="none" w:sz="0" w:space="0" w:color="auto"/>
        <w:right w:val="none" w:sz="0" w:space="0" w:color="auto"/>
      </w:divBdr>
    </w:div>
    <w:div w:id="1128669549">
      <w:bodyDiv w:val="1"/>
      <w:marLeft w:val="0"/>
      <w:marRight w:val="0"/>
      <w:marTop w:val="0"/>
      <w:marBottom w:val="0"/>
      <w:divBdr>
        <w:top w:val="none" w:sz="0" w:space="0" w:color="auto"/>
        <w:left w:val="none" w:sz="0" w:space="0" w:color="auto"/>
        <w:bottom w:val="none" w:sz="0" w:space="0" w:color="auto"/>
        <w:right w:val="none" w:sz="0" w:space="0" w:color="auto"/>
      </w:divBdr>
    </w:div>
    <w:div w:id="1128670244">
      <w:bodyDiv w:val="1"/>
      <w:marLeft w:val="0"/>
      <w:marRight w:val="0"/>
      <w:marTop w:val="0"/>
      <w:marBottom w:val="0"/>
      <w:divBdr>
        <w:top w:val="none" w:sz="0" w:space="0" w:color="auto"/>
        <w:left w:val="none" w:sz="0" w:space="0" w:color="auto"/>
        <w:bottom w:val="none" w:sz="0" w:space="0" w:color="auto"/>
        <w:right w:val="none" w:sz="0" w:space="0" w:color="auto"/>
      </w:divBdr>
    </w:div>
    <w:div w:id="1128938288">
      <w:bodyDiv w:val="1"/>
      <w:marLeft w:val="0"/>
      <w:marRight w:val="0"/>
      <w:marTop w:val="0"/>
      <w:marBottom w:val="0"/>
      <w:divBdr>
        <w:top w:val="none" w:sz="0" w:space="0" w:color="auto"/>
        <w:left w:val="none" w:sz="0" w:space="0" w:color="auto"/>
        <w:bottom w:val="none" w:sz="0" w:space="0" w:color="auto"/>
        <w:right w:val="none" w:sz="0" w:space="0" w:color="auto"/>
      </w:divBdr>
    </w:div>
    <w:div w:id="1129055476">
      <w:bodyDiv w:val="1"/>
      <w:marLeft w:val="0"/>
      <w:marRight w:val="0"/>
      <w:marTop w:val="0"/>
      <w:marBottom w:val="0"/>
      <w:divBdr>
        <w:top w:val="none" w:sz="0" w:space="0" w:color="auto"/>
        <w:left w:val="none" w:sz="0" w:space="0" w:color="auto"/>
        <w:bottom w:val="none" w:sz="0" w:space="0" w:color="auto"/>
        <w:right w:val="none" w:sz="0" w:space="0" w:color="auto"/>
      </w:divBdr>
    </w:div>
    <w:div w:id="1129086958">
      <w:bodyDiv w:val="1"/>
      <w:marLeft w:val="0"/>
      <w:marRight w:val="0"/>
      <w:marTop w:val="0"/>
      <w:marBottom w:val="0"/>
      <w:divBdr>
        <w:top w:val="none" w:sz="0" w:space="0" w:color="auto"/>
        <w:left w:val="none" w:sz="0" w:space="0" w:color="auto"/>
        <w:bottom w:val="none" w:sz="0" w:space="0" w:color="auto"/>
        <w:right w:val="none" w:sz="0" w:space="0" w:color="auto"/>
      </w:divBdr>
    </w:div>
    <w:div w:id="1129326132">
      <w:bodyDiv w:val="1"/>
      <w:marLeft w:val="0"/>
      <w:marRight w:val="0"/>
      <w:marTop w:val="0"/>
      <w:marBottom w:val="0"/>
      <w:divBdr>
        <w:top w:val="none" w:sz="0" w:space="0" w:color="auto"/>
        <w:left w:val="none" w:sz="0" w:space="0" w:color="auto"/>
        <w:bottom w:val="none" w:sz="0" w:space="0" w:color="auto"/>
        <w:right w:val="none" w:sz="0" w:space="0" w:color="auto"/>
      </w:divBdr>
    </w:div>
    <w:div w:id="1129785325">
      <w:bodyDiv w:val="1"/>
      <w:marLeft w:val="0"/>
      <w:marRight w:val="0"/>
      <w:marTop w:val="0"/>
      <w:marBottom w:val="0"/>
      <w:divBdr>
        <w:top w:val="none" w:sz="0" w:space="0" w:color="auto"/>
        <w:left w:val="none" w:sz="0" w:space="0" w:color="auto"/>
        <w:bottom w:val="none" w:sz="0" w:space="0" w:color="auto"/>
        <w:right w:val="none" w:sz="0" w:space="0" w:color="auto"/>
      </w:divBdr>
    </w:div>
    <w:div w:id="1129786243">
      <w:bodyDiv w:val="1"/>
      <w:marLeft w:val="0"/>
      <w:marRight w:val="0"/>
      <w:marTop w:val="0"/>
      <w:marBottom w:val="0"/>
      <w:divBdr>
        <w:top w:val="none" w:sz="0" w:space="0" w:color="auto"/>
        <w:left w:val="none" w:sz="0" w:space="0" w:color="auto"/>
        <w:bottom w:val="none" w:sz="0" w:space="0" w:color="auto"/>
        <w:right w:val="none" w:sz="0" w:space="0" w:color="auto"/>
      </w:divBdr>
    </w:div>
    <w:div w:id="1129979806">
      <w:bodyDiv w:val="1"/>
      <w:marLeft w:val="0"/>
      <w:marRight w:val="0"/>
      <w:marTop w:val="0"/>
      <w:marBottom w:val="0"/>
      <w:divBdr>
        <w:top w:val="none" w:sz="0" w:space="0" w:color="auto"/>
        <w:left w:val="none" w:sz="0" w:space="0" w:color="auto"/>
        <w:bottom w:val="none" w:sz="0" w:space="0" w:color="auto"/>
        <w:right w:val="none" w:sz="0" w:space="0" w:color="auto"/>
      </w:divBdr>
    </w:div>
    <w:div w:id="1129980663">
      <w:bodyDiv w:val="1"/>
      <w:marLeft w:val="0"/>
      <w:marRight w:val="0"/>
      <w:marTop w:val="0"/>
      <w:marBottom w:val="0"/>
      <w:divBdr>
        <w:top w:val="none" w:sz="0" w:space="0" w:color="auto"/>
        <w:left w:val="none" w:sz="0" w:space="0" w:color="auto"/>
        <w:bottom w:val="none" w:sz="0" w:space="0" w:color="auto"/>
        <w:right w:val="none" w:sz="0" w:space="0" w:color="auto"/>
      </w:divBdr>
    </w:div>
    <w:div w:id="1130130340">
      <w:bodyDiv w:val="1"/>
      <w:marLeft w:val="0"/>
      <w:marRight w:val="0"/>
      <w:marTop w:val="0"/>
      <w:marBottom w:val="0"/>
      <w:divBdr>
        <w:top w:val="none" w:sz="0" w:space="0" w:color="auto"/>
        <w:left w:val="none" w:sz="0" w:space="0" w:color="auto"/>
        <w:bottom w:val="none" w:sz="0" w:space="0" w:color="auto"/>
        <w:right w:val="none" w:sz="0" w:space="0" w:color="auto"/>
      </w:divBdr>
    </w:div>
    <w:div w:id="1130436302">
      <w:bodyDiv w:val="1"/>
      <w:marLeft w:val="0"/>
      <w:marRight w:val="0"/>
      <w:marTop w:val="0"/>
      <w:marBottom w:val="0"/>
      <w:divBdr>
        <w:top w:val="none" w:sz="0" w:space="0" w:color="auto"/>
        <w:left w:val="none" w:sz="0" w:space="0" w:color="auto"/>
        <w:bottom w:val="none" w:sz="0" w:space="0" w:color="auto"/>
        <w:right w:val="none" w:sz="0" w:space="0" w:color="auto"/>
      </w:divBdr>
    </w:div>
    <w:div w:id="1130782128">
      <w:bodyDiv w:val="1"/>
      <w:marLeft w:val="0"/>
      <w:marRight w:val="0"/>
      <w:marTop w:val="0"/>
      <w:marBottom w:val="0"/>
      <w:divBdr>
        <w:top w:val="none" w:sz="0" w:space="0" w:color="auto"/>
        <w:left w:val="none" w:sz="0" w:space="0" w:color="auto"/>
        <w:bottom w:val="none" w:sz="0" w:space="0" w:color="auto"/>
        <w:right w:val="none" w:sz="0" w:space="0" w:color="auto"/>
      </w:divBdr>
    </w:div>
    <w:div w:id="1130901442">
      <w:bodyDiv w:val="1"/>
      <w:marLeft w:val="0"/>
      <w:marRight w:val="0"/>
      <w:marTop w:val="0"/>
      <w:marBottom w:val="0"/>
      <w:divBdr>
        <w:top w:val="none" w:sz="0" w:space="0" w:color="auto"/>
        <w:left w:val="none" w:sz="0" w:space="0" w:color="auto"/>
        <w:bottom w:val="none" w:sz="0" w:space="0" w:color="auto"/>
        <w:right w:val="none" w:sz="0" w:space="0" w:color="auto"/>
      </w:divBdr>
    </w:div>
    <w:div w:id="1131173712">
      <w:bodyDiv w:val="1"/>
      <w:marLeft w:val="0"/>
      <w:marRight w:val="0"/>
      <w:marTop w:val="0"/>
      <w:marBottom w:val="0"/>
      <w:divBdr>
        <w:top w:val="none" w:sz="0" w:space="0" w:color="auto"/>
        <w:left w:val="none" w:sz="0" w:space="0" w:color="auto"/>
        <w:bottom w:val="none" w:sz="0" w:space="0" w:color="auto"/>
        <w:right w:val="none" w:sz="0" w:space="0" w:color="auto"/>
      </w:divBdr>
    </w:div>
    <w:div w:id="1131283485">
      <w:bodyDiv w:val="1"/>
      <w:marLeft w:val="0"/>
      <w:marRight w:val="0"/>
      <w:marTop w:val="0"/>
      <w:marBottom w:val="0"/>
      <w:divBdr>
        <w:top w:val="none" w:sz="0" w:space="0" w:color="auto"/>
        <w:left w:val="none" w:sz="0" w:space="0" w:color="auto"/>
        <w:bottom w:val="none" w:sz="0" w:space="0" w:color="auto"/>
        <w:right w:val="none" w:sz="0" w:space="0" w:color="auto"/>
      </w:divBdr>
    </w:div>
    <w:div w:id="1131434188">
      <w:bodyDiv w:val="1"/>
      <w:marLeft w:val="0"/>
      <w:marRight w:val="0"/>
      <w:marTop w:val="0"/>
      <w:marBottom w:val="0"/>
      <w:divBdr>
        <w:top w:val="none" w:sz="0" w:space="0" w:color="auto"/>
        <w:left w:val="none" w:sz="0" w:space="0" w:color="auto"/>
        <w:bottom w:val="none" w:sz="0" w:space="0" w:color="auto"/>
        <w:right w:val="none" w:sz="0" w:space="0" w:color="auto"/>
      </w:divBdr>
    </w:div>
    <w:div w:id="1131630974">
      <w:bodyDiv w:val="1"/>
      <w:marLeft w:val="0"/>
      <w:marRight w:val="0"/>
      <w:marTop w:val="0"/>
      <w:marBottom w:val="0"/>
      <w:divBdr>
        <w:top w:val="none" w:sz="0" w:space="0" w:color="auto"/>
        <w:left w:val="none" w:sz="0" w:space="0" w:color="auto"/>
        <w:bottom w:val="none" w:sz="0" w:space="0" w:color="auto"/>
        <w:right w:val="none" w:sz="0" w:space="0" w:color="auto"/>
      </w:divBdr>
    </w:div>
    <w:div w:id="1132013879">
      <w:bodyDiv w:val="1"/>
      <w:marLeft w:val="0"/>
      <w:marRight w:val="0"/>
      <w:marTop w:val="0"/>
      <w:marBottom w:val="0"/>
      <w:divBdr>
        <w:top w:val="none" w:sz="0" w:space="0" w:color="auto"/>
        <w:left w:val="none" w:sz="0" w:space="0" w:color="auto"/>
        <w:bottom w:val="none" w:sz="0" w:space="0" w:color="auto"/>
        <w:right w:val="none" w:sz="0" w:space="0" w:color="auto"/>
      </w:divBdr>
    </w:div>
    <w:div w:id="1132095023">
      <w:bodyDiv w:val="1"/>
      <w:marLeft w:val="0"/>
      <w:marRight w:val="0"/>
      <w:marTop w:val="0"/>
      <w:marBottom w:val="0"/>
      <w:divBdr>
        <w:top w:val="none" w:sz="0" w:space="0" w:color="auto"/>
        <w:left w:val="none" w:sz="0" w:space="0" w:color="auto"/>
        <w:bottom w:val="none" w:sz="0" w:space="0" w:color="auto"/>
        <w:right w:val="none" w:sz="0" w:space="0" w:color="auto"/>
      </w:divBdr>
    </w:div>
    <w:div w:id="1132097416">
      <w:bodyDiv w:val="1"/>
      <w:marLeft w:val="0"/>
      <w:marRight w:val="0"/>
      <w:marTop w:val="0"/>
      <w:marBottom w:val="0"/>
      <w:divBdr>
        <w:top w:val="none" w:sz="0" w:space="0" w:color="auto"/>
        <w:left w:val="none" w:sz="0" w:space="0" w:color="auto"/>
        <w:bottom w:val="none" w:sz="0" w:space="0" w:color="auto"/>
        <w:right w:val="none" w:sz="0" w:space="0" w:color="auto"/>
      </w:divBdr>
    </w:div>
    <w:div w:id="1132137709">
      <w:bodyDiv w:val="1"/>
      <w:marLeft w:val="0"/>
      <w:marRight w:val="0"/>
      <w:marTop w:val="0"/>
      <w:marBottom w:val="0"/>
      <w:divBdr>
        <w:top w:val="none" w:sz="0" w:space="0" w:color="auto"/>
        <w:left w:val="none" w:sz="0" w:space="0" w:color="auto"/>
        <w:bottom w:val="none" w:sz="0" w:space="0" w:color="auto"/>
        <w:right w:val="none" w:sz="0" w:space="0" w:color="auto"/>
      </w:divBdr>
    </w:div>
    <w:div w:id="1132287374">
      <w:bodyDiv w:val="1"/>
      <w:marLeft w:val="0"/>
      <w:marRight w:val="0"/>
      <w:marTop w:val="0"/>
      <w:marBottom w:val="0"/>
      <w:divBdr>
        <w:top w:val="none" w:sz="0" w:space="0" w:color="auto"/>
        <w:left w:val="none" w:sz="0" w:space="0" w:color="auto"/>
        <w:bottom w:val="none" w:sz="0" w:space="0" w:color="auto"/>
        <w:right w:val="none" w:sz="0" w:space="0" w:color="auto"/>
      </w:divBdr>
    </w:div>
    <w:div w:id="1132290348">
      <w:bodyDiv w:val="1"/>
      <w:marLeft w:val="0"/>
      <w:marRight w:val="0"/>
      <w:marTop w:val="0"/>
      <w:marBottom w:val="0"/>
      <w:divBdr>
        <w:top w:val="none" w:sz="0" w:space="0" w:color="auto"/>
        <w:left w:val="none" w:sz="0" w:space="0" w:color="auto"/>
        <w:bottom w:val="none" w:sz="0" w:space="0" w:color="auto"/>
        <w:right w:val="none" w:sz="0" w:space="0" w:color="auto"/>
      </w:divBdr>
    </w:div>
    <w:div w:id="1132601310">
      <w:bodyDiv w:val="1"/>
      <w:marLeft w:val="0"/>
      <w:marRight w:val="0"/>
      <w:marTop w:val="0"/>
      <w:marBottom w:val="0"/>
      <w:divBdr>
        <w:top w:val="none" w:sz="0" w:space="0" w:color="auto"/>
        <w:left w:val="none" w:sz="0" w:space="0" w:color="auto"/>
        <w:bottom w:val="none" w:sz="0" w:space="0" w:color="auto"/>
        <w:right w:val="none" w:sz="0" w:space="0" w:color="auto"/>
      </w:divBdr>
    </w:div>
    <w:div w:id="1133057153">
      <w:bodyDiv w:val="1"/>
      <w:marLeft w:val="0"/>
      <w:marRight w:val="0"/>
      <w:marTop w:val="0"/>
      <w:marBottom w:val="0"/>
      <w:divBdr>
        <w:top w:val="none" w:sz="0" w:space="0" w:color="auto"/>
        <w:left w:val="none" w:sz="0" w:space="0" w:color="auto"/>
        <w:bottom w:val="none" w:sz="0" w:space="0" w:color="auto"/>
        <w:right w:val="none" w:sz="0" w:space="0" w:color="auto"/>
      </w:divBdr>
    </w:div>
    <w:div w:id="1133063684">
      <w:bodyDiv w:val="1"/>
      <w:marLeft w:val="0"/>
      <w:marRight w:val="0"/>
      <w:marTop w:val="0"/>
      <w:marBottom w:val="0"/>
      <w:divBdr>
        <w:top w:val="none" w:sz="0" w:space="0" w:color="auto"/>
        <w:left w:val="none" w:sz="0" w:space="0" w:color="auto"/>
        <w:bottom w:val="none" w:sz="0" w:space="0" w:color="auto"/>
        <w:right w:val="none" w:sz="0" w:space="0" w:color="auto"/>
      </w:divBdr>
    </w:div>
    <w:div w:id="1133399623">
      <w:bodyDiv w:val="1"/>
      <w:marLeft w:val="0"/>
      <w:marRight w:val="0"/>
      <w:marTop w:val="0"/>
      <w:marBottom w:val="0"/>
      <w:divBdr>
        <w:top w:val="none" w:sz="0" w:space="0" w:color="auto"/>
        <w:left w:val="none" w:sz="0" w:space="0" w:color="auto"/>
        <w:bottom w:val="none" w:sz="0" w:space="0" w:color="auto"/>
        <w:right w:val="none" w:sz="0" w:space="0" w:color="auto"/>
      </w:divBdr>
    </w:div>
    <w:div w:id="1133593796">
      <w:bodyDiv w:val="1"/>
      <w:marLeft w:val="0"/>
      <w:marRight w:val="0"/>
      <w:marTop w:val="0"/>
      <w:marBottom w:val="0"/>
      <w:divBdr>
        <w:top w:val="none" w:sz="0" w:space="0" w:color="auto"/>
        <w:left w:val="none" w:sz="0" w:space="0" w:color="auto"/>
        <w:bottom w:val="none" w:sz="0" w:space="0" w:color="auto"/>
        <w:right w:val="none" w:sz="0" w:space="0" w:color="auto"/>
      </w:divBdr>
    </w:div>
    <w:div w:id="1133599267">
      <w:bodyDiv w:val="1"/>
      <w:marLeft w:val="0"/>
      <w:marRight w:val="0"/>
      <w:marTop w:val="0"/>
      <w:marBottom w:val="0"/>
      <w:divBdr>
        <w:top w:val="none" w:sz="0" w:space="0" w:color="auto"/>
        <w:left w:val="none" w:sz="0" w:space="0" w:color="auto"/>
        <w:bottom w:val="none" w:sz="0" w:space="0" w:color="auto"/>
        <w:right w:val="none" w:sz="0" w:space="0" w:color="auto"/>
      </w:divBdr>
    </w:div>
    <w:div w:id="1133985438">
      <w:bodyDiv w:val="1"/>
      <w:marLeft w:val="0"/>
      <w:marRight w:val="0"/>
      <w:marTop w:val="0"/>
      <w:marBottom w:val="0"/>
      <w:divBdr>
        <w:top w:val="none" w:sz="0" w:space="0" w:color="auto"/>
        <w:left w:val="none" w:sz="0" w:space="0" w:color="auto"/>
        <w:bottom w:val="none" w:sz="0" w:space="0" w:color="auto"/>
        <w:right w:val="none" w:sz="0" w:space="0" w:color="auto"/>
      </w:divBdr>
    </w:div>
    <w:div w:id="1134249568">
      <w:bodyDiv w:val="1"/>
      <w:marLeft w:val="0"/>
      <w:marRight w:val="0"/>
      <w:marTop w:val="0"/>
      <w:marBottom w:val="0"/>
      <w:divBdr>
        <w:top w:val="none" w:sz="0" w:space="0" w:color="auto"/>
        <w:left w:val="none" w:sz="0" w:space="0" w:color="auto"/>
        <w:bottom w:val="none" w:sz="0" w:space="0" w:color="auto"/>
        <w:right w:val="none" w:sz="0" w:space="0" w:color="auto"/>
      </w:divBdr>
    </w:div>
    <w:div w:id="1134369724">
      <w:bodyDiv w:val="1"/>
      <w:marLeft w:val="0"/>
      <w:marRight w:val="0"/>
      <w:marTop w:val="0"/>
      <w:marBottom w:val="0"/>
      <w:divBdr>
        <w:top w:val="none" w:sz="0" w:space="0" w:color="auto"/>
        <w:left w:val="none" w:sz="0" w:space="0" w:color="auto"/>
        <w:bottom w:val="none" w:sz="0" w:space="0" w:color="auto"/>
        <w:right w:val="none" w:sz="0" w:space="0" w:color="auto"/>
      </w:divBdr>
    </w:div>
    <w:div w:id="1134370755">
      <w:bodyDiv w:val="1"/>
      <w:marLeft w:val="0"/>
      <w:marRight w:val="0"/>
      <w:marTop w:val="0"/>
      <w:marBottom w:val="0"/>
      <w:divBdr>
        <w:top w:val="none" w:sz="0" w:space="0" w:color="auto"/>
        <w:left w:val="none" w:sz="0" w:space="0" w:color="auto"/>
        <w:bottom w:val="none" w:sz="0" w:space="0" w:color="auto"/>
        <w:right w:val="none" w:sz="0" w:space="0" w:color="auto"/>
      </w:divBdr>
    </w:div>
    <w:div w:id="1134637238">
      <w:bodyDiv w:val="1"/>
      <w:marLeft w:val="0"/>
      <w:marRight w:val="0"/>
      <w:marTop w:val="0"/>
      <w:marBottom w:val="0"/>
      <w:divBdr>
        <w:top w:val="none" w:sz="0" w:space="0" w:color="auto"/>
        <w:left w:val="none" w:sz="0" w:space="0" w:color="auto"/>
        <w:bottom w:val="none" w:sz="0" w:space="0" w:color="auto"/>
        <w:right w:val="none" w:sz="0" w:space="0" w:color="auto"/>
      </w:divBdr>
    </w:div>
    <w:div w:id="1135216787">
      <w:bodyDiv w:val="1"/>
      <w:marLeft w:val="0"/>
      <w:marRight w:val="0"/>
      <w:marTop w:val="0"/>
      <w:marBottom w:val="0"/>
      <w:divBdr>
        <w:top w:val="none" w:sz="0" w:space="0" w:color="auto"/>
        <w:left w:val="none" w:sz="0" w:space="0" w:color="auto"/>
        <w:bottom w:val="none" w:sz="0" w:space="0" w:color="auto"/>
        <w:right w:val="none" w:sz="0" w:space="0" w:color="auto"/>
      </w:divBdr>
    </w:div>
    <w:div w:id="1135489117">
      <w:bodyDiv w:val="1"/>
      <w:marLeft w:val="0"/>
      <w:marRight w:val="0"/>
      <w:marTop w:val="0"/>
      <w:marBottom w:val="0"/>
      <w:divBdr>
        <w:top w:val="none" w:sz="0" w:space="0" w:color="auto"/>
        <w:left w:val="none" w:sz="0" w:space="0" w:color="auto"/>
        <w:bottom w:val="none" w:sz="0" w:space="0" w:color="auto"/>
        <w:right w:val="none" w:sz="0" w:space="0" w:color="auto"/>
      </w:divBdr>
    </w:div>
    <w:div w:id="1135875359">
      <w:bodyDiv w:val="1"/>
      <w:marLeft w:val="0"/>
      <w:marRight w:val="0"/>
      <w:marTop w:val="0"/>
      <w:marBottom w:val="0"/>
      <w:divBdr>
        <w:top w:val="none" w:sz="0" w:space="0" w:color="auto"/>
        <w:left w:val="none" w:sz="0" w:space="0" w:color="auto"/>
        <w:bottom w:val="none" w:sz="0" w:space="0" w:color="auto"/>
        <w:right w:val="none" w:sz="0" w:space="0" w:color="auto"/>
      </w:divBdr>
    </w:div>
    <w:div w:id="1135946577">
      <w:bodyDiv w:val="1"/>
      <w:marLeft w:val="0"/>
      <w:marRight w:val="0"/>
      <w:marTop w:val="0"/>
      <w:marBottom w:val="0"/>
      <w:divBdr>
        <w:top w:val="none" w:sz="0" w:space="0" w:color="auto"/>
        <w:left w:val="none" w:sz="0" w:space="0" w:color="auto"/>
        <w:bottom w:val="none" w:sz="0" w:space="0" w:color="auto"/>
        <w:right w:val="none" w:sz="0" w:space="0" w:color="auto"/>
      </w:divBdr>
    </w:div>
    <w:div w:id="1136026207">
      <w:bodyDiv w:val="1"/>
      <w:marLeft w:val="0"/>
      <w:marRight w:val="0"/>
      <w:marTop w:val="0"/>
      <w:marBottom w:val="0"/>
      <w:divBdr>
        <w:top w:val="none" w:sz="0" w:space="0" w:color="auto"/>
        <w:left w:val="none" w:sz="0" w:space="0" w:color="auto"/>
        <w:bottom w:val="none" w:sz="0" w:space="0" w:color="auto"/>
        <w:right w:val="none" w:sz="0" w:space="0" w:color="auto"/>
      </w:divBdr>
    </w:div>
    <w:div w:id="1136069657">
      <w:bodyDiv w:val="1"/>
      <w:marLeft w:val="0"/>
      <w:marRight w:val="0"/>
      <w:marTop w:val="0"/>
      <w:marBottom w:val="0"/>
      <w:divBdr>
        <w:top w:val="none" w:sz="0" w:space="0" w:color="auto"/>
        <w:left w:val="none" w:sz="0" w:space="0" w:color="auto"/>
        <w:bottom w:val="none" w:sz="0" w:space="0" w:color="auto"/>
        <w:right w:val="none" w:sz="0" w:space="0" w:color="auto"/>
      </w:divBdr>
    </w:div>
    <w:div w:id="1136146934">
      <w:bodyDiv w:val="1"/>
      <w:marLeft w:val="0"/>
      <w:marRight w:val="0"/>
      <w:marTop w:val="0"/>
      <w:marBottom w:val="0"/>
      <w:divBdr>
        <w:top w:val="none" w:sz="0" w:space="0" w:color="auto"/>
        <w:left w:val="none" w:sz="0" w:space="0" w:color="auto"/>
        <w:bottom w:val="none" w:sz="0" w:space="0" w:color="auto"/>
        <w:right w:val="none" w:sz="0" w:space="0" w:color="auto"/>
      </w:divBdr>
    </w:div>
    <w:div w:id="1137064931">
      <w:bodyDiv w:val="1"/>
      <w:marLeft w:val="0"/>
      <w:marRight w:val="0"/>
      <w:marTop w:val="0"/>
      <w:marBottom w:val="0"/>
      <w:divBdr>
        <w:top w:val="none" w:sz="0" w:space="0" w:color="auto"/>
        <w:left w:val="none" w:sz="0" w:space="0" w:color="auto"/>
        <w:bottom w:val="none" w:sz="0" w:space="0" w:color="auto"/>
        <w:right w:val="none" w:sz="0" w:space="0" w:color="auto"/>
      </w:divBdr>
    </w:div>
    <w:div w:id="1137337664">
      <w:bodyDiv w:val="1"/>
      <w:marLeft w:val="0"/>
      <w:marRight w:val="0"/>
      <w:marTop w:val="0"/>
      <w:marBottom w:val="0"/>
      <w:divBdr>
        <w:top w:val="none" w:sz="0" w:space="0" w:color="auto"/>
        <w:left w:val="none" w:sz="0" w:space="0" w:color="auto"/>
        <w:bottom w:val="none" w:sz="0" w:space="0" w:color="auto"/>
        <w:right w:val="none" w:sz="0" w:space="0" w:color="auto"/>
      </w:divBdr>
    </w:div>
    <w:div w:id="1137528400">
      <w:bodyDiv w:val="1"/>
      <w:marLeft w:val="0"/>
      <w:marRight w:val="0"/>
      <w:marTop w:val="0"/>
      <w:marBottom w:val="0"/>
      <w:divBdr>
        <w:top w:val="none" w:sz="0" w:space="0" w:color="auto"/>
        <w:left w:val="none" w:sz="0" w:space="0" w:color="auto"/>
        <w:bottom w:val="none" w:sz="0" w:space="0" w:color="auto"/>
        <w:right w:val="none" w:sz="0" w:space="0" w:color="auto"/>
      </w:divBdr>
    </w:div>
    <w:div w:id="1137528527">
      <w:bodyDiv w:val="1"/>
      <w:marLeft w:val="0"/>
      <w:marRight w:val="0"/>
      <w:marTop w:val="0"/>
      <w:marBottom w:val="0"/>
      <w:divBdr>
        <w:top w:val="none" w:sz="0" w:space="0" w:color="auto"/>
        <w:left w:val="none" w:sz="0" w:space="0" w:color="auto"/>
        <w:bottom w:val="none" w:sz="0" w:space="0" w:color="auto"/>
        <w:right w:val="none" w:sz="0" w:space="0" w:color="auto"/>
      </w:divBdr>
    </w:div>
    <w:div w:id="1137605253">
      <w:bodyDiv w:val="1"/>
      <w:marLeft w:val="0"/>
      <w:marRight w:val="0"/>
      <w:marTop w:val="0"/>
      <w:marBottom w:val="0"/>
      <w:divBdr>
        <w:top w:val="none" w:sz="0" w:space="0" w:color="auto"/>
        <w:left w:val="none" w:sz="0" w:space="0" w:color="auto"/>
        <w:bottom w:val="none" w:sz="0" w:space="0" w:color="auto"/>
        <w:right w:val="none" w:sz="0" w:space="0" w:color="auto"/>
      </w:divBdr>
    </w:div>
    <w:div w:id="1137646687">
      <w:bodyDiv w:val="1"/>
      <w:marLeft w:val="0"/>
      <w:marRight w:val="0"/>
      <w:marTop w:val="0"/>
      <w:marBottom w:val="0"/>
      <w:divBdr>
        <w:top w:val="none" w:sz="0" w:space="0" w:color="auto"/>
        <w:left w:val="none" w:sz="0" w:space="0" w:color="auto"/>
        <w:bottom w:val="none" w:sz="0" w:space="0" w:color="auto"/>
        <w:right w:val="none" w:sz="0" w:space="0" w:color="auto"/>
      </w:divBdr>
    </w:div>
    <w:div w:id="1137720240">
      <w:bodyDiv w:val="1"/>
      <w:marLeft w:val="0"/>
      <w:marRight w:val="0"/>
      <w:marTop w:val="0"/>
      <w:marBottom w:val="0"/>
      <w:divBdr>
        <w:top w:val="none" w:sz="0" w:space="0" w:color="auto"/>
        <w:left w:val="none" w:sz="0" w:space="0" w:color="auto"/>
        <w:bottom w:val="none" w:sz="0" w:space="0" w:color="auto"/>
        <w:right w:val="none" w:sz="0" w:space="0" w:color="auto"/>
      </w:divBdr>
    </w:div>
    <w:div w:id="1138032833">
      <w:bodyDiv w:val="1"/>
      <w:marLeft w:val="0"/>
      <w:marRight w:val="0"/>
      <w:marTop w:val="0"/>
      <w:marBottom w:val="0"/>
      <w:divBdr>
        <w:top w:val="none" w:sz="0" w:space="0" w:color="auto"/>
        <w:left w:val="none" w:sz="0" w:space="0" w:color="auto"/>
        <w:bottom w:val="none" w:sz="0" w:space="0" w:color="auto"/>
        <w:right w:val="none" w:sz="0" w:space="0" w:color="auto"/>
      </w:divBdr>
    </w:div>
    <w:div w:id="1138189288">
      <w:bodyDiv w:val="1"/>
      <w:marLeft w:val="0"/>
      <w:marRight w:val="0"/>
      <w:marTop w:val="0"/>
      <w:marBottom w:val="0"/>
      <w:divBdr>
        <w:top w:val="none" w:sz="0" w:space="0" w:color="auto"/>
        <w:left w:val="none" w:sz="0" w:space="0" w:color="auto"/>
        <w:bottom w:val="none" w:sz="0" w:space="0" w:color="auto"/>
        <w:right w:val="none" w:sz="0" w:space="0" w:color="auto"/>
      </w:divBdr>
    </w:div>
    <w:div w:id="1138256063">
      <w:bodyDiv w:val="1"/>
      <w:marLeft w:val="0"/>
      <w:marRight w:val="0"/>
      <w:marTop w:val="0"/>
      <w:marBottom w:val="0"/>
      <w:divBdr>
        <w:top w:val="none" w:sz="0" w:space="0" w:color="auto"/>
        <w:left w:val="none" w:sz="0" w:space="0" w:color="auto"/>
        <w:bottom w:val="none" w:sz="0" w:space="0" w:color="auto"/>
        <w:right w:val="none" w:sz="0" w:space="0" w:color="auto"/>
      </w:divBdr>
    </w:div>
    <w:div w:id="1138379466">
      <w:bodyDiv w:val="1"/>
      <w:marLeft w:val="0"/>
      <w:marRight w:val="0"/>
      <w:marTop w:val="0"/>
      <w:marBottom w:val="0"/>
      <w:divBdr>
        <w:top w:val="none" w:sz="0" w:space="0" w:color="auto"/>
        <w:left w:val="none" w:sz="0" w:space="0" w:color="auto"/>
        <w:bottom w:val="none" w:sz="0" w:space="0" w:color="auto"/>
        <w:right w:val="none" w:sz="0" w:space="0" w:color="auto"/>
      </w:divBdr>
    </w:div>
    <w:div w:id="1138381122">
      <w:bodyDiv w:val="1"/>
      <w:marLeft w:val="0"/>
      <w:marRight w:val="0"/>
      <w:marTop w:val="0"/>
      <w:marBottom w:val="0"/>
      <w:divBdr>
        <w:top w:val="none" w:sz="0" w:space="0" w:color="auto"/>
        <w:left w:val="none" w:sz="0" w:space="0" w:color="auto"/>
        <w:bottom w:val="none" w:sz="0" w:space="0" w:color="auto"/>
        <w:right w:val="none" w:sz="0" w:space="0" w:color="auto"/>
      </w:divBdr>
    </w:div>
    <w:div w:id="1138491871">
      <w:bodyDiv w:val="1"/>
      <w:marLeft w:val="0"/>
      <w:marRight w:val="0"/>
      <w:marTop w:val="0"/>
      <w:marBottom w:val="0"/>
      <w:divBdr>
        <w:top w:val="none" w:sz="0" w:space="0" w:color="auto"/>
        <w:left w:val="none" w:sz="0" w:space="0" w:color="auto"/>
        <w:bottom w:val="none" w:sz="0" w:space="0" w:color="auto"/>
        <w:right w:val="none" w:sz="0" w:space="0" w:color="auto"/>
      </w:divBdr>
    </w:div>
    <w:div w:id="1138569428">
      <w:bodyDiv w:val="1"/>
      <w:marLeft w:val="0"/>
      <w:marRight w:val="0"/>
      <w:marTop w:val="0"/>
      <w:marBottom w:val="0"/>
      <w:divBdr>
        <w:top w:val="none" w:sz="0" w:space="0" w:color="auto"/>
        <w:left w:val="none" w:sz="0" w:space="0" w:color="auto"/>
        <w:bottom w:val="none" w:sz="0" w:space="0" w:color="auto"/>
        <w:right w:val="none" w:sz="0" w:space="0" w:color="auto"/>
      </w:divBdr>
    </w:div>
    <w:div w:id="1138644858">
      <w:bodyDiv w:val="1"/>
      <w:marLeft w:val="0"/>
      <w:marRight w:val="0"/>
      <w:marTop w:val="0"/>
      <w:marBottom w:val="0"/>
      <w:divBdr>
        <w:top w:val="none" w:sz="0" w:space="0" w:color="auto"/>
        <w:left w:val="none" w:sz="0" w:space="0" w:color="auto"/>
        <w:bottom w:val="none" w:sz="0" w:space="0" w:color="auto"/>
        <w:right w:val="none" w:sz="0" w:space="0" w:color="auto"/>
      </w:divBdr>
    </w:div>
    <w:div w:id="1138648731">
      <w:bodyDiv w:val="1"/>
      <w:marLeft w:val="0"/>
      <w:marRight w:val="0"/>
      <w:marTop w:val="0"/>
      <w:marBottom w:val="0"/>
      <w:divBdr>
        <w:top w:val="none" w:sz="0" w:space="0" w:color="auto"/>
        <w:left w:val="none" w:sz="0" w:space="0" w:color="auto"/>
        <w:bottom w:val="none" w:sz="0" w:space="0" w:color="auto"/>
        <w:right w:val="none" w:sz="0" w:space="0" w:color="auto"/>
      </w:divBdr>
    </w:div>
    <w:div w:id="1138837794">
      <w:bodyDiv w:val="1"/>
      <w:marLeft w:val="0"/>
      <w:marRight w:val="0"/>
      <w:marTop w:val="0"/>
      <w:marBottom w:val="0"/>
      <w:divBdr>
        <w:top w:val="none" w:sz="0" w:space="0" w:color="auto"/>
        <w:left w:val="none" w:sz="0" w:space="0" w:color="auto"/>
        <w:bottom w:val="none" w:sz="0" w:space="0" w:color="auto"/>
        <w:right w:val="none" w:sz="0" w:space="0" w:color="auto"/>
      </w:divBdr>
    </w:div>
    <w:div w:id="1138838677">
      <w:bodyDiv w:val="1"/>
      <w:marLeft w:val="0"/>
      <w:marRight w:val="0"/>
      <w:marTop w:val="0"/>
      <w:marBottom w:val="0"/>
      <w:divBdr>
        <w:top w:val="none" w:sz="0" w:space="0" w:color="auto"/>
        <w:left w:val="none" w:sz="0" w:space="0" w:color="auto"/>
        <w:bottom w:val="none" w:sz="0" w:space="0" w:color="auto"/>
        <w:right w:val="none" w:sz="0" w:space="0" w:color="auto"/>
      </w:divBdr>
    </w:div>
    <w:div w:id="1139031152">
      <w:bodyDiv w:val="1"/>
      <w:marLeft w:val="0"/>
      <w:marRight w:val="0"/>
      <w:marTop w:val="0"/>
      <w:marBottom w:val="0"/>
      <w:divBdr>
        <w:top w:val="none" w:sz="0" w:space="0" w:color="auto"/>
        <w:left w:val="none" w:sz="0" w:space="0" w:color="auto"/>
        <w:bottom w:val="none" w:sz="0" w:space="0" w:color="auto"/>
        <w:right w:val="none" w:sz="0" w:space="0" w:color="auto"/>
      </w:divBdr>
    </w:div>
    <w:div w:id="1139155763">
      <w:bodyDiv w:val="1"/>
      <w:marLeft w:val="0"/>
      <w:marRight w:val="0"/>
      <w:marTop w:val="0"/>
      <w:marBottom w:val="0"/>
      <w:divBdr>
        <w:top w:val="none" w:sz="0" w:space="0" w:color="auto"/>
        <w:left w:val="none" w:sz="0" w:space="0" w:color="auto"/>
        <w:bottom w:val="none" w:sz="0" w:space="0" w:color="auto"/>
        <w:right w:val="none" w:sz="0" w:space="0" w:color="auto"/>
      </w:divBdr>
    </w:div>
    <w:div w:id="1139226466">
      <w:bodyDiv w:val="1"/>
      <w:marLeft w:val="0"/>
      <w:marRight w:val="0"/>
      <w:marTop w:val="0"/>
      <w:marBottom w:val="0"/>
      <w:divBdr>
        <w:top w:val="none" w:sz="0" w:space="0" w:color="auto"/>
        <w:left w:val="none" w:sz="0" w:space="0" w:color="auto"/>
        <w:bottom w:val="none" w:sz="0" w:space="0" w:color="auto"/>
        <w:right w:val="none" w:sz="0" w:space="0" w:color="auto"/>
      </w:divBdr>
    </w:div>
    <w:div w:id="1139542531">
      <w:bodyDiv w:val="1"/>
      <w:marLeft w:val="0"/>
      <w:marRight w:val="0"/>
      <w:marTop w:val="0"/>
      <w:marBottom w:val="0"/>
      <w:divBdr>
        <w:top w:val="none" w:sz="0" w:space="0" w:color="auto"/>
        <w:left w:val="none" w:sz="0" w:space="0" w:color="auto"/>
        <w:bottom w:val="none" w:sz="0" w:space="0" w:color="auto"/>
        <w:right w:val="none" w:sz="0" w:space="0" w:color="auto"/>
      </w:divBdr>
    </w:div>
    <w:div w:id="1139542533">
      <w:bodyDiv w:val="1"/>
      <w:marLeft w:val="0"/>
      <w:marRight w:val="0"/>
      <w:marTop w:val="0"/>
      <w:marBottom w:val="0"/>
      <w:divBdr>
        <w:top w:val="none" w:sz="0" w:space="0" w:color="auto"/>
        <w:left w:val="none" w:sz="0" w:space="0" w:color="auto"/>
        <w:bottom w:val="none" w:sz="0" w:space="0" w:color="auto"/>
        <w:right w:val="none" w:sz="0" w:space="0" w:color="auto"/>
      </w:divBdr>
    </w:div>
    <w:div w:id="1139805569">
      <w:bodyDiv w:val="1"/>
      <w:marLeft w:val="0"/>
      <w:marRight w:val="0"/>
      <w:marTop w:val="0"/>
      <w:marBottom w:val="0"/>
      <w:divBdr>
        <w:top w:val="none" w:sz="0" w:space="0" w:color="auto"/>
        <w:left w:val="none" w:sz="0" w:space="0" w:color="auto"/>
        <w:bottom w:val="none" w:sz="0" w:space="0" w:color="auto"/>
        <w:right w:val="none" w:sz="0" w:space="0" w:color="auto"/>
      </w:divBdr>
    </w:div>
    <w:div w:id="1139958993">
      <w:bodyDiv w:val="1"/>
      <w:marLeft w:val="0"/>
      <w:marRight w:val="0"/>
      <w:marTop w:val="0"/>
      <w:marBottom w:val="0"/>
      <w:divBdr>
        <w:top w:val="none" w:sz="0" w:space="0" w:color="auto"/>
        <w:left w:val="none" w:sz="0" w:space="0" w:color="auto"/>
        <w:bottom w:val="none" w:sz="0" w:space="0" w:color="auto"/>
        <w:right w:val="none" w:sz="0" w:space="0" w:color="auto"/>
      </w:divBdr>
    </w:div>
    <w:div w:id="1140078753">
      <w:bodyDiv w:val="1"/>
      <w:marLeft w:val="0"/>
      <w:marRight w:val="0"/>
      <w:marTop w:val="0"/>
      <w:marBottom w:val="0"/>
      <w:divBdr>
        <w:top w:val="none" w:sz="0" w:space="0" w:color="auto"/>
        <w:left w:val="none" w:sz="0" w:space="0" w:color="auto"/>
        <w:bottom w:val="none" w:sz="0" w:space="0" w:color="auto"/>
        <w:right w:val="none" w:sz="0" w:space="0" w:color="auto"/>
      </w:divBdr>
    </w:div>
    <w:div w:id="1140079817">
      <w:bodyDiv w:val="1"/>
      <w:marLeft w:val="0"/>
      <w:marRight w:val="0"/>
      <w:marTop w:val="0"/>
      <w:marBottom w:val="0"/>
      <w:divBdr>
        <w:top w:val="none" w:sz="0" w:space="0" w:color="auto"/>
        <w:left w:val="none" w:sz="0" w:space="0" w:color="auto"/>
        <w:bottom w:val="none" w:sz="0" w:space="0" w:color="auto"/>
        <w:right w:val="none" w:sz="0" w:space="0" w:color="auto"/>
      </w:divBdr>
    </w:div>
    <w:div w:id="1140458552">
      <w:bodyDiv w:val="1"/>
      <w:marLeft w:val="0"/>
      <w:marRight w:val="0"/>
      <w:marTop w:val="0"/>
      <w:marBottom w:val="0"/>
      <w:divBdr>
        <w:top w:val="none" w:sz="0" w:space="0" w:color="auto"/>
        <w:left w:val="none" w:sz="0" w:space="0" w:color="auto"/>
        <w:bottom w:val="none" w:sz="0" w:space="0" w:color="auto"/>
        <w:right w:val="none" w:sz="0" w:space="0" w:color="auto"/>
      </w:divBdr>
    </w:div>
    <w:div w:id="1140726284">
      <w:bodyDiv w:val="1"/>
      <w:marLeft w:val="0"/>
      <w:marRight w:val="0"/>
      <w:marTop w:val="0"/>
      <w:marBottom w:val="0"/>
      <w:divBdr>
        <w:top w:val="none" w:sz="0" w:space="0" w:color="auto"/>
        <w:left w:val="none" w:sz="0" w:space="0" w:color="auto"/>
        <w:bottom w:val="none" w:sz="0" w:space="0" w:color="auto"/>
        <w:right w:val="none" w:sz="0" w:space="0" w:color="auto"/>
      </w:divBdr>
    </w:div>
    <w:div w:id="1140995758">
      <w:bodyDiv w:val="1"/>
      <w:marLeft w:val="0"/>
      <w:marRight w:val="0"/>
      <w:marTop w:val="0"/>
      <w:marBottom w:val="0"/>
      <w:divBdr>
        <w:top w:val="none" w:sz="0" w:space="0" w:color="auto"/>
        <w:left w:val="none" w:sz="0" w:space="0" w:color="auto"/>
        <w:bottom w:val="none" w:sz="0" w:space="0" w:color="auto"/>
        <w:right w:val="none" w:sz="0" w:space="0" w:color="auto"/>
      </w:divBdr>
    </w:div>
    <w:div w:id="1141114082">
      <w:bodyDiv w:val="1"/>
      <w:marLeft w:val="0"/>
      <w:marRight w:val="0"/>
      <w:marTop w:val="0"/>
      <w:marBottom w:val="0"/>
      <w:divBdr>
        <w:top w:val="none" w:sz="0" w:space="0" w:color="auto"/>
        <w:left w:val="none" w:sz="0" w:space="0" w:color="auto"/>
        <w:bottom w:val="none" w:sz="0" w:space="0" w:color="auto"/>
        <w:right w:val="none" w:sz="0" w:space="0" w:color="auto"/>
      </w:divBdr>
    </w:div>
    <w:div w:id="1141773850">
      <w:bodyDiv w:val="1"/>
      <w:marLeft w:val="0"/>
      <w:marRight w:val="0"/>
      <w:marTop w:val="0"/>
      <w:marBottom w:val="0"/>
      <w:divBdr>
        <w:top w:val="none" w:sz="0" w:space="0" w:color="auto"/>
        <w:left w:val="none" w:sz="0" w:space="0" w:color="auto"/>
        <w:bottom w:val="none" w:sz="0" w:space="0" w:color="auto"/>
        <w:right w:val="none" w:sz="0" w:space="0" w:color="auto"/>
      </w:divBdr>
    </w:div>
    <w:div w:id="1141847566">
      <w:bodyDiv w:val="1"/>
      <w:marLeft w:val="0"/>
      <w:marRight w:val="0"/>
      <w:marTop w:val="0"/>
      <w:marBottom w:val="0"/>
      <w:divBdr>
        <w:top w:val="none" w:sz="0" w:space="0" w:color="auto"/>
        <w:left w:val="none" w:sz="0" w:space="0" w:color="auto"/>
        <w:bottom w:val="none" w:sz="0" w:space="0" w:color="auto"/>
        <w:right w:val="none" w:sz="0" w:space="0" w:color="auto"/>
      </w:divBdr>
    </w:div>
    <w:div w:id="1141852020">
      <w:bodyDiv w:val="1"/>
      <w:marLeft w:val="0"/>
      <w:marRight w:val="0"/>
      <w:marTop w:val="0"/>
      <w:marBottom w:val="0"/>
      <w:divBdr>
        <w:top w:val="none" w:sz="0" w:space="0" w:color="auto"/>
        <w:left w:val="none" w:sz="0" w:space="0" w:color="auto"/>
        <w:bottom w:val="none" w:sz="0" w:space="0" w:color="auto"/>
        <w:right w:val="none" w:sz="0" w:space="0" w:color="auto"/>
      </w:divBdr>
    </w:div>
    <w:div w:id="1141926314">
      <w:bodyDiv w:val="1"/>
      <w:marLeft w:val="0"/>
      <w:marRight w:val="0"/>
      <w:marTop w:val="0"/>
      <w:marBottom w:val="0"/>
      <w:divBdr>
        <w:top w:val="none" w:sz="0" w:space="0" w:color="auto"/>
        <w:left w:val="none" w:sz="0" w:space="0" w:color="auto"/>
        <w:bottom w:val="none" w:sz="0" w:space="0" w:color="auto"/>
        <w:right w:val="none" w:sz="0" w:space="0" w:color="auto"/>
      </w:divBdr>
    </w:div>
    <w:div w:id="1141996322">
      <w:bodyDiv w:val="1"/>
      <w:marLeft w:val="0"/>
      <w:marRight w:val="0"/>
      <w:marTop w:val="0"/>
      <w:marBottom w:val="0"/>
      <w:divBdr>
        <w:top w:val="none" w:sz="0" w:space="0" w:color="auto"/>
        <w:left w:val="none" w:sz="0" w:space="0" w:color="auto"/>
        <w:bottom w:val="none" w:sz="0" w:space="0" w:color="auto"/>
        <w:right w:val="none" w:sz="0" w:space="0" w:color="auto"/>
      </w:divBdr>
    </w:div>
    <w:div w:id="1142651626">
      <w:bodyDiv w:val="1"/>
      <w:marLeft w:val="0"/>
      <w:marRight w:val="0"/>
      <w:marTop w:val="0"/>
      <w:marBottom w:val="0"/>
      <w:divBdr>
        <w:top w:val="none" w:sz="0" w:space="0" w:color="auto"/>
        <w:left w:val="none" w:sz="0" w:space="0" w:color="auto"/>
        <w:bottom w:val="none" w:sz="0" w:space="0" w:color="auto"/>
        <w:right w:val="none" w:sz="0" w:space="0" w:color="auto"/>
      </w:divBdr>
    </w:div>
    <w:div w:id="1142818930">
      <w:bodyDiv w:val="1"/>
      <w:marLeft w:val="0"/>
      <w:marRight w:val="0"/>
      <w:marTop w:val="0"/>
      <w:marBottom w:val="0"/>
      <w:divBdr>
        <w:top w:val="none" w:sz="0" w:space="0" w:color="auto"/>
        <w:left w:val="none" w:sz="0" w:space="0" w:color="auto"/>
        <w:bottom w:val="none" w:sz="0" w:space="0" w:color="auto"/>
        <w:right w:val="none" w:sz="0" w:space="0" w:color="auto"/>
      </w:divBdr>
    </w:div>
    <w:div w:id="1143039021">
      <w:bodyDiv w:val="1"/>
      <w:marLeft w:val="0"/>
      <w:marRight w:val="0"/>
      <w:marTop w:val="0"/>
      <w:marBottom w:val="0"/>
      <w:divBdr>
        <w:top w:val="none" w:sz="0" w:space="0" w:color="auto"/>
        <w:left w:val="none" w:sz="0" w:space="0" w:color="auto"/>
        <w:bottom w:val="none" w:sz="0" w:space="0" w:color="auto"/>
        <w:right w:val="none" w:sz="0" w:space="0" w:color="auto"/>
      </w:divBdr>
    </w:div>
    <w:div w:id="1143229151">
      <w:bodyDiv w:val="1"/>
      <w:marLeft w:val="0"/>
      <w:marRight w:val="0"/>
      <w:marTop w:val="0"/>
      <w:marBottom w:val="0"/>
      <w:divBdr>
        <w:top w:val="none" w:sz="0" w:space="0" w:color="auto"/>
        <w:left w:val="none" w:sz="0" w:space="0" w:color="auto"/>
        <w:bottom w:val="none" w:sz="0" w:space="0" w:color="auto"/>
        <w:right w:val="none" w:sz="0" w:space="0" w:color="auto"/>
      </w:divBdr>
    </w:div>
    <w:div w:id="1143236659">
      <w:bodyDiv w:val="1"/>
      <w:marLeft w:val="0"/>
      <w:marRight w:val="0"/>
      <w:marTop w:val="0"/>
      <w:marBottom w:val="0"/>
      <w:divBdr>
        <w:top w:val="none" w:sz="0" w:space="0" w:color="auto"/>
        <w:left w:val="none" w:sz="0" w:space="0" w:color="auto"/>
        <w:bottom w:val="none" w:sz="0" w:space="0" w:color="auto"/>
        <w:right w:val="none" w:sz="0" w:space="0" w:color="auto"/>
      </w:divBdr>
    </w:div>
    <w:div w:id="1143304902">
      <w:bodyDiv w:val="1"/>
      <w:marLeft w:val="0"/>
      <w:marRight w:val="0"/>
      <w:marTop w:val="0"/>
      <w:marBottom w:val="0"/>
      <w:divBdr>
        <w:top w:val="none" w:sz="0" w:space="0" w:color="auto"/>
        <w:left w:val="none" w:sz="0" w:space="0" w:color="auto"/>
        <w:bottom w:val="none" w:sz="0" w:space="0" w:color="auto"/>
        <w:right w:val="none" w:sz="0" w:space="0" w:color="auto"/>
      </w:divBdr>
    </w:div>
    <w:div w:id="1143427445">
      <w:bodyDiv w:val="1"/>
      <w:marLeft w:val="0"/>
      <w:marRight w:val="0"/>
      <w:marTop w:val="0"/>
      <w:marBottom w:val="0"/>
      <w:divBdr>
        <w:top w:val="none" w:sz="0" w:space="0" w:color="auto"/>
        <w:left w:val="none" w:sz="0" w:space="0" w:color="auto"/>
        <w:bottom w:val="none" w:sz="0" w:space="0" w:color="auto"/>
        <w:right w:val="none" w:sz="0" w:space="0" w:color="auto"/>
      </w:divBdr>
    </w:div>
    <w:div w:id="1143699011">
      <w:bodyDiv w:val="1"/>
      <w:marLeft w:val="0"/>
      <w:marRight w:val="0"/>
      <w:marTop w:val="0"/>
      <w:marBottom w:val="0"/>
      <w:divBdr>
        <w:top w:val="none" w:sz="0" w:space="0" w:color="auto"/>
        <w:left w:val="none" w:sz="0" w:space="0" w:color="auto"/>
        <w:bottom w:val="none" w:sz="0" w:space="0" w:color="auto"/>
        <w:right w:val="none" w:sz="0" w:space="0" w:color="auto"/>
      </w:divBdr>
    </w:div>
    <w:div w:id="1143737704">
      <w:bodyDiv w:val="1"/>
      <w:marLeft w:val="0"/>
      <w:marRight w:val="0"/>
      <w:marTop w:val="0"/>
      <w:marBottom w:val="0"/>
      <w:divBdr>
        <w:top w:val="none" w:sz="0" w:space="0" w:color="auto"/>
        <w:left w:val="none" w:sz="0" w:space="0" w:color="auto"/>
        <w:bottom w:val="none" w:sz="0" w:space="0" w:color="auto"/>
        <w:right w:val="none" w:sz="0" w:space="0" w:color="auto"/>
      </w:divBdr>
    </w:div>
    <w:div w:id="1143813351">
      <w:bodyDiv w:val="1"/>
      <w:marLeft w:val="0"/>
      <w:marRight w:val="0"/>
      <w:marTop w:val="0"/>
      <w:marBottom w:val="0"/>
      <w:divBdr>
        <w:top w:val="none" w:sz="0" w:space="0" w:color="auto"/>
        <w:left w:val="none" w:sz="0" w:space="0" w:color="auto"/>
        <w:bottom w:val="none" w:sz="0" w:space="0" w:color="auto"/>
        <w:right w:val="none" w:sz="0" w:space="0" w:color="auto"/>
      </w:divBdr>
    </w:div>
    <w:div w:id="1143961422">
      <w:bodyDiv w:val="1"/>
      <w:marLeft w:val="0"/>
      <w:marRight w:val="0"/>
      <w:marTop w:val="0"/>
      <w:marBottom w:val="0"/>
      <w:divBdr>
        <w:top w:val="none" w:sz="0" w:space="0" w:color="auto"/>
        <w:left w:val="none" w:sz="0" w:space="0" w:color="auto"/>
        <w:bottom w:val="none" w:sz="0" w:space="0" w:color="auto"/>
        <w:right w:val="none" w:sz="0" w:space="0" w:color="auto"/>
      </w:divBdr>
    </w:div>
    <w:div w:id="1144277842">
      <w:bodyDiv w:val="1"/>
      <w:marLeft w:val="0"/>
      <w:marRight w:val="0"/>
      <w:marTop w:val="0"/>
      <w:marBottom w:val="0"/>
      <w:divBdr>
        <w:top w:val="none" w:sz="0" w:space="0" w:color="auto"/>
        <w:left w:val="none" w:sz="0" w:space="0" w:color="auto"/>
        <w:bottom w:val="none" w:sz="0" w:space="0" w:color="auto"/>
        <w:right w:val="none" w:sz="0" w:space="0" w:color="auto"/>
      </w:divBdr>
    </w:div>
    <w:div w:id="1144346111">
      <w:bodyDiv w:val="1"/>
      <w:marLeft w:val="0"/>
      <w:marRight w:val="0"/>
      <w:marTop w:val="0"/>
      <w:marBottom w:val="0"/>
      <w:divBdr>
        <w:top w:val="none" w:sz="0" w:space="0" w:color="auto"/>
        <w:left w:val="none" w:sz="0" w:space="0" w:color="auto"/>
        <w:bottom w:val="none" w:sz="0" w:space="0" w:color="auto"/>
        <w:right w:val="none" w:sz="0" w:space="0" w:color="auto"/>
      </w:divBdr>
    </w:div>
    <w:div w:id="1144398059">
      <w:bodyDiv w:val="1"/>
      <w:marLeft w:val="0"/>
      <w:marRight w:val="0"/>
      <w:marTop w:val="0"/>
      <w:marBottom w:val="0"/>
      <w:divBdr>
        <w:top w:val="none" w:sz="0" w:space="0" w:color="auto"/>
        <w:left w:val="none" w:sz="0" w:space="0" w:color="auto"/>
        <w:bottom w:val="none" w:sz="0" w:space="0" w:color="auto"/>
        <w:right w:val="none" w:sz="0" w:space="0" w:color="auto"/>
      </w:divBdr>
    </w:div>
    <w:div w:id="1144815348">
      <w:bodyDiv w:val="1"/>
      <w:marLeft w:val="0"/>
      <w:marRight w:val="0"/>
      <w:marTop w:val="0"/>
      <w:marBottom w:val="0"/>
      <w:divBdr>
        <w:top w:val="none" w:sz="0" w:space="0" w:color="auto"/>
        <w:left w:val="none" w:sz="0" w:space="0" w:color="auto"/>
        <w:bottom w:val="none" w:sz="0" w:space="0" w:color="auto"/>
        <w:right w:val="none" w:sz="0" w:space="0" w:color="auto"/>
      </w:divBdr>
    </w:div>
    <w:div w:id="1145051571">
      <w:bodyDiv w:val="1"/>
      <w:marLeft w:val="0"/>
      <w:marRight w:val="0"/>
      <w:marTop w:val="0"/>
      <w:marBottom w:val="0"/>
      <w:divBdr>
        <w:top w:val="none" w:sz="0" w:space="0" w:color="auto"/>
        <w:left w:val="none" w:sz="0" w:space="0" w:color="auto"/>
        <w:bottom w:val="none" w:sz="0" w:space="0" w:color="auto"/>
        <w:right w:val="none" w:sz="0" w:space="0" w:color="auto"/>
      </w:divBdr>
    </w:div>
    <w:div w:id="1145125887">
      <w:bodyDiv w:val="1"/>
      <w:marLeft w:val="0"/>
      <w:marRight w:val="0"/>
      <w:marTop w:val="0"/>
      <w:marBottom w:val="0"/>
      <w:divBdr>
        <w:top w:val="none" w:sz="0" w:space="0" w:color="auto"/>
        <w:left w:val="none" w:sz="0" w:space="0" w:color="auto"/>
        <w:bottom w:val="none" w:sz="0" w:space="0" w:color="auto"/>
        <w:right w:val="none" w:sz="0" w:space="0" w:color="auto"/>
      </w:divBdr>
    </w:div>
    <w:div w:id="1145318532">
      <w:bodyDiv w:val="1"/>
      <w:marLeft w:val="0"/>
      <w:marRight w:val="0"/>
      <w:marTop w:val="0"/>
      <w:marBottom w:val="0"/>
      <w:divBdr>
        <w:top w:val="none" w:sz="0" w:space="0" w:color="auto"/>
        <w:left w:val="none" w:sz="0" w:space="0" w:color="auto"/>
        <w:bottom w:val="none" w:sz="0" w:space="0" w:color="auto"/>
        <w:right w:val="none" w:sz="0" w:space="0" w:color="auto"/>
      </w:divBdr>
    </w:div>
    <w:div w:id="1145467684">
      <w:bodyDiv w:val="1"/>
      <w:marLeft w:val="0"/>
      <w:marRight w:val="0"/>
      <w:marTop w:val="0"/>
      <w:marBottom w:val="0"/>
      <w:divBdr>
        <w:top w:val="none" w:sz="0" w:space="0" w:color="auto"/>
        <w:left w:val="none" w:sz="0" w:space="0" w:color="auto"/>
        <w:bottom w:val="none" w:sz="0" w:space="0" w:color="auto"/>
        <w:right w:val="none" w:sz="0" w:space="0" w:color="auto"/>
      </w:divBdr>
    </w:div>
    <w:div w:id="1145664682">
      <w:bodyDiv w:val="1"/>
      <w:marLeft w:val="0"/>
      <w:marRight w:val="0"/>
      <w:marTop w:val="0"/>
      <w:marBottom w:val="0"/>
      <w:divBdr>
        <w:top w:val="none" w:sz="0" w:space="0" w:color="auto"/>
        <w:left w:val="none" w:sz="0" w:space="0" w:color="auto"/>
        <w:bottom w:val="none" w:sz="0" w:space="0" w:color="auto"/>
        <w:right w:val="none" w:sz="0" w:space="0" w:color="auto"/>
      </w:divBdr>
    </w:div>
    <w:div w:id="1145665590">
      <w:bodyDiv w:val="1"/>
      <w:marLeft w:val="0"/>
      <w:marRight w:val="0"/>
      <w:marTop w:val="0"/>
      <w:marBottom w:val="0"/>
      <w:divBdr>
        <w:top w:val="none" w:sz="0" w:space="0" w:color="auto"/>
        <w:left w:val="none" w:sz="0" w:space="0" w:color="auto"/>
        <w:bottom w:val="none" w:sz="0" w:space="0" w:color="auto"/>
        <w:right w:val="none" w:sz="0" w:space="0" w:color="auto"/>
      </w:divBdr>
    </w:div>
    <w:div w:id="1145774877">
      <w:bodyDiv w:val="1"/>
      <w:marLeft w:val="0"/>
      <w:marRight w:val="0"/>
      <w:marTop w:val="0"/>
      <w:marBottom w:val="0"/>
      <w:divBdr>
        <w:top w:val="none" w:sz="0" w:space="0" w:color="auto"/>
        <w:left w:val="none" w:sz="0" w:space="0" w:color="auto"/>
        <w:bottom w:val="none" w:sz="0" w:space="0" w:color="auto"/>
        <w:right w:val="none" w:sz="0" w:space="0" w:color="auto"/>
      </w:divBdr>
    </w:div>
    <w:div w:id="1145857190">
      <w:bodyDiv w:val="1"/>
      <w:marLeft w:val="0"/>
      <w:marRight w:val="0"/>
      <w:marTop w:val="0"/>
      <w:marBottom w:val="0"/>
      <w:divBdr>
        <w:top w:val="none" w:sz="0" w:space="0" w:color="auto"/>
        <w:left w:val="none" w:sz="0" w:space="0" w:color="auto"/>
        <w:bottom w:val="none" w:sz="0" w:space="0" w:color="auto"/>
        <w:right w:val="none" w:sz="0" w:space="0" w:color="auto"/>
      </w:divBdr>
    </w:div>
    <w:div w:id="1145926253">
      <w:bodyDiv w:val="1"/>
      <w:marLeft w:val="0"/>
      <w:marRight w:val="0"/>
      <w:marTop w:val="0"/>
      <w:marBottom w:val="0"/>
      <w:divBdr>
        <w:top w:val="none" w:sz="0" w:space="0" w:color="auto"/>
        <w:left w:val="none" w:sz="0" w:space="0" w:color="auto"/>
        <w:bottom w:val="none" w:sz="0" w:space="0" w:color="auto"/>
        <w:right w:val="none" w:sz="0" w:space="0" w:color="auto"/>
      </w:divBdr>
    </w:div>
    <w:div w:id="1146169337">
      <w:bodyDiv w:val="1"/>
      <w:marLeft w:val="0"/>
      <w:marRight w:val="0"/>
      <w:marTop w:val="0"/>
      <w:marBottom w:val="0"/>
      <w:divBdr>
        <w:top w:val="none" w:sz="0" w:space="0" w:color="auto"/>
        <w:left w:val="none" w:sz="0" w:space="0" w:color="auto"/>
        <w:bottom w:val="none" w:sz="0" w:space="0" w:color="auto"/>
        <w:right w:val="none" w:sz="0" w:space="0" w:color="auto"/>
      </w:divBdr>
    </w:div>
    <w:div w:id="1146317909">
      <w:bodyDiv w:val="1"/>
      <w:marLeft w:val="0"/>
      <w:marRight w:val="0"/>
      <w:marTop w:val="0"/>
      <w:marBottom w:val="0"/>
      <w:divBdr>
        <w:top w:val="none" w:sz="0" w:space="0" w:color="auto"/>
        <w:left w:val="none" w:sz="0" w:space="0" w:color="auto"/>
        <w:bottom w:val="none" w:sz="0" w:space="0" w:color="auto"/>
        <w:right w:val="none" w:sz="0" w:space="0" w:color="auto"/>
      </w:divBdr>
    </w:div>
    <w:div w:id="1146318421">
      <w:bodyDiv w:val="1"/>
      <w:marLeft w:val="0"/>
      <w:marRight w:val="0"/>
      <w:marTop w:val="0"/>
      <w:marBottom w:val="0"/>
      <w:divBdr>
        <w:top w:val="none" w:sz="0" w:space="0" w:color="auto"/>
        <w:left w:val="none" w:sz="0" w:space="0" w:color="auto"/>
        <w:bottom w:val="none" w:sz="0" w:space="0" w:color="auto"/>
        <w:right w:val="none" w:sz="0" w:space="0" w:color="auto"/>
      </w:divBdr>
    </w:div>
    <w:div w:id="1146627647">
      <w:bodyDiv w:val="1"/>
      <w:marLeft w:val="0"/>
      <w:marRight w:val="0"/>
      <w:marTop w:val="0"/>
      <w:marBottom w:val="0"/>
      <w:divBdr>
        <w:top w:val="none" w:sz="0" w:space="0" w:color="auto"/>
        <w:left w:val="none" w:sz="0" w:space="0" w:color="auto"/>
        <w:bottom w:val="none" w:sz="0" w:space="0" w:color="auto"/>
        <w:right w:val="none" w:sz="0" w:space="0" w:color="auto"/>
      </w:divBdr>
    </w:div>
    <w:div w:id="1147015729">
      <w:bodyDiv w:val="1"/>
      <w:marLeft w:val="0"/>
      <w:marRight w:val="0"/>
      <w:marTop w:val="0"/>
      <w:marBottom w:val="0"/>
      <w:divBdr>
        <w:top w:val="none" w:sz="0" w:space="0" w:color="auto"/>
        <w:left w:val="none" w:sz="0" w:space="0" w:color="auto"/>
        <w:bottom w:val="none" w:sz="0" w:space="0" w:color="auto"/>
        <w:right w:val="none" w:sz="0" w:space="0" w:color="auto"/>
      </w:divBdr>
    </w:div>
    <w:div w:id="1147160964">
      <w:bodyDiv w:val="1"/>
      <w:marLeft w:val="0"/>
      <w:marRight w:val="0"/>
      <w:marTop w:val="0"/>
      <w:marBottom w:val="0"/>
      <w:divBdr>
        <w:top w:val="none" w:sz="0" w:space="0" w:color="auto"/>
        <w:left w:val="none" w:sz="0" w:space="0" w:color="auto"/>
        <w:bottom w:val="none" w:sz="0" w:space="0" w:color="auto"/>
        <w:right w:val="none" w:sz="0" w:space="0" w:color="auto"/>
      </w:divBdr>
    </w:div>
    <w:div w:id="1147161599">
      <w:bodyDiv w:val="1"/>
      <w:marLeft w:val="0"/>
      <w:marRight w:val="0"/>
      <w:marTop w:val="0"/>
      <w:marBottom w:val="0"/>
      <w:divBdr>
        <w:top w:val="none" w:sz="0" w:space="0" w:color="auto"/>
        <w:left w:val="none" w:sz="0" w:space="0" w:color="auto"/>
        <w:bottom w:val="none" w:sz="0" w:space="0" w:color="auto"/>
        <w:right w:val="none" w:sz="0" w:space="0" w:color="auto"/>
      </w:divBdr>
    </w:div>
    <w:div w:id="1147546801">
      <w:bodyDiv w:val="1"/>
      <w:marLeft w:val="0"/>
      <w:marRight w:val="0"/>
      <w:marTop w:val="0"/>
      <w:marBottom w:val="0"/>
      <w:divBdr>
        <w:top w:val="none" w:sz="0" w:space="0" w:color="auto"/>
        <w:left w:val="none" w:sz="0" w:space="0" w:color="auto"/>
        <w:bottom w:val="none" w:sz="0" w:space="0" w:color="auto"/>
        <w:right w:val="none" w:sz="0" w:space="0" w:color="auto"/>
      </w:divBdr>
    </w:div>
    <w:div w:id="1147669283">
      <w:bodyDiv w:val="1"/>
      <w:marLeft w:val="0"/>
      <w:marRight w:val="0"/>
      <w:marTop w:val="0"/>
      <w:marBottom w:val="0"/>
      <w:divBdr>
        <w:top w:val="none" w:sz="0" w:space="0" w:color="auto"/>
        <w:left w:val="none" w:sz="0" w:space="0" w:color="auto"/>
        <w:bottom w:val="none" w:sz="0" w:space="0" w:color="auto"/>
        <w:right w:val="none" w:sz="0" w:space="0" w:color="auto"/>
      </w:divBdr>
    </w:div>
    <w:div w:id="1147670262">
      <w:bodyDiv w:val="1"/>
      <w:marLeft w:val="0"/>
      <w:marRight w:val="0"/>
      <w:marTop w:val="0"/>
      <w:marBottom w:val="0"/>
      <w:divBdr>
        <w:top w:val="none" w:sz="0" w:space="0" w:color="auto"/>
        <w:left w:val="none" w:sz="0" w:space="0" w:color="auto"/>
        <w:bottom w:val="none" w:sz="0" w:space="0" w:color="auto"/>
        <w:right w:val="none" w:sz="0" w:space="0" w:color="auto"/>
      </w:divBdr>
    </w:div>
    <w:div w:id="1147741035">
      <w:bodyDiv w:val="1"/>
      <w:marLeft w:val="0"/>
      <w:marRight w:val="0"/>
      <w:marTop w:val="0"/>
      <w:marBottom w:val="0"/>
      <w:divBdr>
        <w:top w:val="none" w:sz="0" w:space="0" w:color="auto"/>
        <w:left w:val="none" w:sz="0" w:space="0" w:color="auto"/>
        <w:bottom w:val="none" w:sz="0" w:space="0" w:color="auto"/>
        <w:right w:val="none" w:sz="0" w:space="0" w:color="auto"/>
      </w:divBdr>
    </w:div>
    <w:div w:id="1147819538">
      <w:bodyDiv w:val="1"/>
      <w:marLeft w:val="0"/>
      <w:marRight w:val="0"/>
      <w:marTop w:val="0"/>
      <w:marBottom w:val="0"/>
      <w:divBdr>
        <w:top w:val="none" w:sz="0" w:space="0" w:color="auto"/>
        <w:left w:val="none" w:sz="0" w:space="0" w:color="auto"/>
        <w:bottom w:val="none" w:sz="0" w:space="0" w:color="auto"/>
        <w:right w:val="none" w:sz="0" w:space="0" w:color="auto"/>
      </w:divBdr>
    </w:div>
    <w:div w:id="1147820916">
      <w:bodyDiv w:val="1"/>
      <w:marLeft w:val="0"/>
      <w:marRight w:val="0"/>
      <w:marTop w:val="0"/>
      <w:marBottom w:val="0"/>
      <w:divBdr>
        <w:top w:val="none" w:sz="0" w:space="0" w:color="auto"/>
        <w:left w:val="none" w:sz="0" w:space="0" w:color="auto"/>
        <w:bottom w:val="none" w:sz="0" w:space="0" w:color="auto"/>
        <w:right w:val="none" w:sz="0" w:space="0" w:color="auto"/>
      </w:divBdr>
    </w:div>
    <w:div w:id="1148091223">
      <w:bodyDiv w:val="1"/>
      <w:marLeft w:val="0"/>
      <w:marRight w:val="0"/>
      <w:marTop w:val="0"/>
      <w:marBottom w:val="0"/>
      <w:divBdr>
        <w:top w:val="none" w:sz="0" w:space="0" w:color="auto"/>
        <w:left w:val="none" w:sz="0" w:space="0" w:color="auto"/>
        <w:bottom w:val="none" w:sz="0" w:space="0" w:color="auto"/>
        <w:right w:val="none" w:sz="0" w:space="0" w:color="auto"/>
      </w:divBdr>
    </w:div>
    <w:div w:id="1148209201">
      <w:bodyDiv w:val="1"/>
      <w:marLeft w:val="0"/>
      <w:marRight w:val="0"/>
      <w:marTop w:val="0"/>
      <w:marBottom w:val="0"/>
      <w:divBdr>
        <w:top w:val="none" w:sz="0" w:space="0" w:color="auto"/>
        <w:left w:val="none" w:sz="0" w:space="0" w:color="auto"/>
        <w:bottom w:val="none" w:sz="0" w:space="0" w:color="auto"/>
        <w:right w:val="none" w:sz="0" w:space="0" w:color="auto"/>
      </w:divBdr>
    </w:div>
    <w:div w:id="1148548981">
      <w:bodyDiv w:val="1"/>
      <w:marLeft w:val="0"/>
      <w:marRight w:val="0"/>
      <w:marTop w:val="0"/>
      <w:marBottom w:val="0"/>
      <w:divBdr>
        <w:top w:val="none" w:sz="0" w:space="0" w:color="auto"/>
        <w:left w:val="none" w:sz="0" w:space="0" w:color="auto"/>
        <w:bottom w:val="none" w:sz="0" w:space="0" w:color="auto"/>
        <w:right w:val="none" w:sz="0" w:space="0" w:color="auto"/>
      </w:divBdr>
    </w:div>
    <w:div w:id="1148783779">
      <w:bodyDiv w:val="1"/>
      <w:marLeft w:val="0"/>
      <w:marRight w:val="0"/>
      <w:marTop w:val="0"/>
      <w:marBottom w:val="0"/>
      <w:divBdr>
        <w:top w:val="none" w:sz="0" w:space="0" w:color="auto"/>
        <w:left w:val="none" w:sz="0" w:space="0" w:color="auto"/>
        <w:bottom w:val="none" w:sz="0" w:space="0" w:color="auto"/>
        <w:right w:val="none" w:sz="0" w:space="0" w:color="auto"/>
      </w:divBdr>
    </w:div>
    <w:div w:id="1148784530">
      <w:bodyDiv w:val="1"/>
      <w:marLeft w:val="0"/>
      <w:marRight w:val="0"/>
      <w:marTop w:val="0"/>
      <w:marBottom w:val="0"/>
      <w:divBdr>
        <w:top w:val="none" w:sz="0" w:space="0" w:color="auto"/>
        <w:left w:val="none" w:sz="0" w:space="0" w:color="auto"/>
        <w:bottom w:val="none" w:sz="0" w:space="0" w:color="auto"/>
        <w:right w:val="none" w:sz="0" w:space="0" w:color="auto"/>
      </w:divBdr>
    </w:div>
    <w:div w:id="1149057425">
      <w:bodyDiv w:val="1"/>
      <w:marLeft w:val="0"/>
      <w:marRight w:val="0"/>
      <w:marTop w:val="0"/>
      <w:marBottom w:val="0"/>
      <w:divBdr>
        <w:top w:val="none" w:sz="0" w:space="0" w:color="auto"/>
        <w:left w:val="none" w:sz="0" w:space="0" w:color="auto"/>
        <w:bottom w:val="none" w:sz="0" w:space="0" w:color="auto"/>
        <w:right w:val="none" w:sz="0" w:space="0" w:color="auto"/>
      </w:divBdr>
    </w:div>
    <w:div w:id="1149058709">
      <w:bodyDiv w:val="1"/>
      <w:marLeft w:val="0"/>
      <w:marRight w:val="0"/>
      <w:marTop w:val="0"/>
      <w:marBottom w:val="0"/>
      <w:divBdr>
        <w:top w:val="none" w:sz="0" w:space="0" w:color="auto"/>
        <w:left w:val="none" w:sz="0" w:space="0" w:color="auto"/>
        <w:bottom w:val="none" w:sz="0" w:space="0" w:color="auto"/>
        <w:right w:val="none" w:sz="0" w:space="0" w:color="auto"/>
      </w:divBdr>
    </w:div>
    <w:div w:id="1149126780">
      <w:bodyDiv w:val="1"/>
      <w:marLeft w:val="0"/>
      <w:marRight w:val="0"/>
      <w:marTop w:val="0"/>
      <w:marBottom w:val="0"/>
      <w:divBdr>
        <w:top w:val="none" w:sz="0" w:space="0" w:color="auto"/>
        <w:left w:val="none" w:sz="0" w:space="0" w:color="auto"/>
        <w:bottom w:val="none" w:sz="0" w:space="0" w:color="auto"/>
        <w:right w:val="none" w:sz="0" w:space="0" w:color="auto"/>
      </w:divBdr>
    </w:div>
    <w:div w:id="1149132851">
      <w:bodyDiv w:val="1"/>
      <w:marLeft w:val="0"/>
      <w:marRight w:val="0"/>
      <w:marTop w:val="0"/>
      <w:marBottom w:val="0"/>
      <w:divBdr>
        <w:top w:val="none" w:sz="0" w:space="0" w:color="auto"/>
        <w:left w:val="none" w:sz="0" w:space="0" w:color="auto"/>
        <w:bottom w:val="none" w:sz="0" w:space="0" w:color="auto"/>
        <w:right w:val="none" w:sz="0" w:space="0" w:color="auto"/>
      </w:divBdr>
    </w:div>
    <w:div w:id="1149326882">
      <w:bodyDiv w:val="1"/>
      <w:marLeft w:val="0"/>
      <w:marRight w:val="0"/>
      <w:marTop w:val="0"/>
      <w:marBottom w:val="0"/>
      <w:divBdr>
        <w:top w:val="none" w:sz="0" w:space="0" w:color="auto"/>
        <w:left w:val="none" w:sz="0" w:space="0" w:color="auto"/>
        <w:bottom w:val="none" w:sz="0" w:space="0" w:color="auto"/>
        <w:right w:val="none" w:sz="0" w:space="0" w:color="auto"/>
      </w:divBdr>
    </w:div>
    <w:div w:id="1149663476">
      <w:bodyDiv w:val="1"/>
      <w:marLeft w:val="0"/>
      <w:marRight w:val="0"/>
      <w:marTop w:val="0"/>
      <w:marBottom w:val="0"/>
      <w:divBdr>
        <w:top w:val="none" w:sz="0" w:space="0" w:color="auto"/>
        <w:left w:val="none" w:sz="0" w:space="0" w:color="auto"/>
        <w:bottom w:val="none" w:sz="0" w:space="0" w:color="auto"/>
        <w:right w:val="none" w:sz="0" w:space="0" w:color="auto"/>
      </w:divBdr>
    </w:div>
    <w:div w:id="1149664078">
      <w:bodyDiv w:val="1"/>
      <w:marLeft w:val="0"/>
      <w:marRight w:val="0"/>
      <w:marTop w:val="0"/>
      <w:marBottom w:val="0"/>
      <w:divBdr>
        <w:top w:val="none" w:sz="0" w:space="0" w:color="auto"/>
        <w:left w:val="none" w:sz="0" w:space="0" w:color="auto"/>
        <w:bottom w:val="none" w:sz="0" w:space="0" w:color="auto"/>
        <w:right w:val="none" w:sz="0" w:space="0" w:color="auto"/>
      </w:divBdr>
    </w:div>
    <w:div w:id="1149713648">
      <w:bodyDiv w:val="1"/>
      <w:marLeft w:val="0"/>
      <w:marRight w:val="0"/>
      <w:marTop w:val="0"/>
      <w:marBottom w:val="0"/>
      <w:divBdr>
        <w:top w:val="none" w:sz="0" w:space="0" w:color="auto"/>
        <w:left w:val="none" w:sz="0" w:space="0" w:color="auto"/>
        <w:bottom w:val="none" w:sz="0" w:space="0" w:color="auto"/>
        <w:right w:val="none" w:sz="0" w:space="0" w:color="auto"/>
      </w:divBdr>
    </w:div>
    <w:div w:id="1149790445">
      <w:bodyDiv w:val="1"/>
      <w:marLeft w:val="0"/>
      <w:marRight w:val="0"/>
      <w:marTop w:val="0"/>
      <w:marBottom w:val="0"/>
      <w:divBdr>
        <w:top w:val="none" w:sz="0" w:space="0" w:color="auto"/>
        <w:left w:val="none" w:sz="0" w:space="0" w:color="auto"/>
        <w:bottom w:val="none" w:sz="0" w:space="0" w:color="auto"/>
        <w:right w:val="none" w:sz="0" w:space="0" w:color="auto"/>
      </w:divBdr>
    </w:div>
    <w:div w:id="1150243638">
      <w:bodyDiv w:val="1"/>
      <w:marLeft w:val="0"/>
      <w:marRight w:val="0"/>
      <w:marTop w:val="0"/>
      <w:marBottom w:val="0"/>
      <w:divBdr>
        <w:top w:val="none" w:sz="0" w:space="0" w:color="auto"/>
        <w:left w:val="none" w:sz="0" w:space="0" w:color="auto"/>
        <w:bottom w:val="none" w:sz="0" w:space="0" w:color="auto"/>
        <w:right w:val="none" w:sz="0" w:space="0" w:color="auto"/>
      </w:divBdr>
    </w:div>
    <w:div w:id="1150244291">
      <w:bodyDiv w:val="1"/>
      <w:marLeft w:val="0"/>
      <w:marRight w:val="0"/>
      <w:marTop w:val="0"/>
      <w:marBottom w:val="0"/>
      <w:divBdr>
        <w:top w:val="none" w:sz="0" w:space="0" w:color="auto"/>
        <w:left w:val="none" w:sz="0" w:space="0" w:color="auto"/>
        <w:bottom w:val="none" w:sz="0" w:space="0" w:color="auto"/>
        <w:right w:val="none" w:sz="0" w:space="0" w:color="auto"/>
      </w:divBdr>
    </w:div>
    <w:div w:id="1150513223">
      <w:bodyDiv w:val="1"/>
      <w:marLeft w:val="0"/>
      <w:marRight w:val="0"/>
      <w:marTop w:val="0"/>
      <w:marBottom w:val="0"/>
      <w:divBdr>
        <w:top w:val="none" w:sz="0" w:space="0" w:color="auto"/>
        <w:left w:val="none" w:sz="0" w:space="0" w:color="auto"/>
        <w:bottom w:val="none" w:sz="0" w:space="0" w:color="auto"/>
        <w:right w:val="none" w:sz="0" w:space="0" w:color="auto"/>
      </w:divBdr>
    </w:div>
    <w:div w:id="1150831780">
      <w:bodyDiv w:val="1"/>
      <w:marLeft w:val="0"/>
      <w:marRight w:val="0"/>
      <w:marTop w:val="0"/>
      <w:marBottom w:val="0"/>
      <w:divBdr>
        <w:top w:val="none" w:sz="0" w:space="0" w:color="auto"/>
        <w:left w:val="none" w:sz="0" w:space="0" w:color="auto"/>
        <w:bottom w:val="none" w:sz="0" w:space="0" w:color="auto"/>
        <w:right w:val="none" w:sz="0" w:space="0" w:color="auto"/>
      </w:divBdr>
    </w:div>
    <w:div w:id="1150903448">
      <w:bodyDiv w:val="1"/>
      <w:marLeft w:val="0"/>
      <w:marRight w:val="0"/>
      <w:marTop w:val="0"/>
      <w:marBottom w:val="0"/>
      <w:divBdr>
        <w:top w:val="none" w:sz="0" w:space="0" w:color="auto"/>
        <w:left w:val="none" w:sz="0" w:space="0" w:color="auto"/>
        <w:bottom w:val="none" w:sz="0" w:space="0" w:color="auto"/>
        <w:right w:val="none" w:sz="0" w:space="0" w:color="auto"/>
      </w:divBdr>
    </w:div>
    <w:div w:id="1150975110">
      <w:bodyDiv w:val="1"/>
      <w:marLeft w:val="0"/>
      <w:marRight w:val="0"/>
      <w:marTop w:val="0"/>
      <w:marBottom w:val="0"/>
      <w:divBdr>
        <w:top w:val="none" w:sz="0" w:space="0" w:color="auto"/>
        <w:left w:val="none" w:sz="0" w:space="0" w:color="auto"/>
        <w:bottom w:val="none" w:sz="0" w:space="0" w:color="auto"/>
        <w:right w:val="none" w:sz="0" w:space="0" w:color="auto"/>
      </w:divBdr>
    </w:div>
    <w:div w:id="1151217921">
      <w:bodyDiv w:val="1"/>
      <w:marLeft w:val="0"/>
      <w:marRight w:val="0"/>
      <w:marTop w:val="0"/>
      <w:marBottom w:val="0"/>
      <w:divBdr>
        <w:top w:val="none" w:sz="0" w:space="0" w:color="auto"/>
        <w:left w:val="none" w:sz="0" w:space="0" w:color="auto"/>
        <w:bottom w:val="none" w:sz="0" w:space="0" w:color="auto"/>
        <w:right w:val="none" w:sz="0" w:space="0" w:color="auto"/>
      </w:divBdr>
    </w:div>
    <w:div w:id="1152331360">
      <w:bodyDiv w:val="1"/>
      <w:marLeft w:val="0"/>
      <w:marRight w:val="0"/>
      <w:marTop w:val="0"/>
      <w:marBottom w:val="0"/>
      <w:divBdr>
        <w:top w:val="none" w:sz="0" w:space="0" w:color="auto"/>
        <w:left w:val="none" w:sz="0" w:space="0" w:color="auto"/>
        <w:bottom w:val="none" w:sz="0" w:space="0" w:color="auto"/>
        <w:right w:val="none" w:sz="0" w:space="0" w:color="auto"/>
      </w:divBdr>
    </w:div>
    <w:div w:id="1152335208">
      <w:bodyDiv w:val="1"/>
      <w:marLeft w:val="0"/>
      <w:marRight w:val="0"/>
      <w:marTop w:val="0"/>
      <w:marBottom w:val="0"/>
      <w:divBdr>
        <w:top w:val="none" w:sz="0" w:space="0" w:color="auto"/>
        <w:left w:val="none" w:sz="0" w:space="0" w:color="auto"/>
        <w:bottom w:val="none" w:sz="0" w:space="0" w:color="auto"/>
        <w:right w:val="none" w:sz="0" w:space="0" w:color="auto"/>
      </w:divBdr>
    </w:div>
    <w:div w:id="1152408342">
      <w:bodyDiv w:val="1"/>
      <w:marLeft w:val="0"/>
      <w:marRight w:val="0"/>
      <w:marTop w:val="0"/>
      <w:marBottom w:val="0"/>
      <w:divBdr>
        <w:top w:val="none" w:sz="0" w:space="0" w:color="auto"/>
        <w:left w:val="none" w:sz="0" w:space="0" w:color="auto"/>
        <w:bottom w:val="none" w:sz="0" w:space="0" w:color="auto"/>
        <w:right w:val="none" w:sz="0" w:space="0" w:color="auto"/>
      </w:divBdr>
    </w:div>
    <w:div w:id="1152674159">
      <w:bodyDiv w:val="1"/>
      <w:marLeft w:val="0"/>
      <w:marRight w:val="0"/>
      <w:marTop w:val="0"/>
      <w:marBottom w:val="0"/>
      <w:divBdr>
        <w:top w:val="none" w:sz="0" w:space="0" w:color="auto"/>
        <w:left w:val="none" w:sz="0" w:space="0" w:color="auto"/>
        <w:bottom w:val="none" w:sz="0" w:space="0" w:color="auto"/>
        <w:right w:val="none" w:sz="0" w:space="0" w:color="auto"/>
      </w:divBdr>
    </w:div>
    <w:div w:id="1152870080">
      <w:bodyDiv w:val="1"/>
      <w:marLeft w:val="0"/>
      <w:marRight w:val="0"/>
      <w:marTop w:val="0"/>
      <w:marBottom w:val="0"/>
      <w:divBdr>
        <w:top w:val="none" w:sz="0" w:space="0" w:color="auto"/>
        <w:left w:val="none" w:sz="0" w:space="0" w:color="auto"/>
        <w:bottom w:val="none" w:sz="0" w:space="0" w:color="auto"/>
        <w:right w:val="none" w:sz="0" w:space="0" w:color="auto"/>
      </w:divBdr>
    </w:div>
    <w:div w:id="1152872074">
      <w:bodyDiv w:val="1"/>
      <w:marLeft w:val="0"/>
      <w:marRight w:val="0"/>
      <w:marTop w:val="0"/>
      <w:marBottom w:val="0"/>
      <w:divBdr>
        <w:top w:val="none" w:sz="0" w:space="0" w:color="auto"/>
        <w:left w:val="none" w:sz="0" w:space="0" w:color="auto"/>
        <w:bottom w:val="none" w:sz="0" w:space="0" w:color="auto"/>
        <w:right w:val="none" w:sz="0" w:space="0" w:color="auto"/>
      </w:divBdr>
    </w:div>
    <w:div w:id="1152915356">
      <w:bodyDiv w:val="1"/>
      <w:marLeft w:val="0"/>
      <w:marRight w:val="0"/>
      <w:marTop w:val="0"/>
      <w:marBottom w:val="0"/>
      <w:divBdr>
        <w:top w:val="none" w:sz="0" w:space="0" w:color="auto"/>
        <w:left w:val="none" w:sz="0" w:space="0" w:color="auto"/>
        <w:bottom w:val="none" w:sz="0" w:space="0" w:color="auto"/>
        <w:right w:val="none" w:sz="0" w:space="0" w:color="auto"/>
      </w:divBdr>
    </w:div>
    <w:div w:id="1152992000">
      <w:bodyDiv w:val="1"/>
      <w:marLeft w:val="0"/>
      <w:marRight w:val="0"/>
      <w:marTop w:val="0"/>
      <w:marBottom w:val="0"/>
      <w:divBdr>
        <w:top w:val="none" w:sz="0" w:space="0" w:color="auto"/>
        <w:left w:val="none" w:sz="0" w:space="0" w:color="auto"/>
        <w:bottom w:val="none" w:sz="0" w:space="0" w:color="auto"/>
        <w:right w:val="none" w:sz="0" w:space="0" w:color="auto"/>
      </w:divBdr>
    </w:div>
    <w:div w:id="1153059407">
      <w:bodyDiv w:val="1"/>
      <w:marLeft w:val="0"/>
      <w:marRight w:val="0"/>
      <w:marTop w:val="0"/>
      <w:marBottom w:val="0"/>
      <w:divBdr>
        <w:top w:val="none" w:sz="0" w:space="0" w:color="auto"/>
        <w:left w:val="none" w:sz="0" w:space="0" w:color="auto"/>
        <w:bottom w:val="none" w:sz="0" w:space="0" w:color="auto"/>
        <w:right w:val="none" w:sz="0" w:space="0" w:color="auto"/>
      </w:divBdr>
    </w:div>
    <w:div w:id="1153255943">
      <w:bodyDiv w:val="1"/>
      <w:marLeft w:val="0"/>
      <w:marRight w:val="0"/>
      <w:marTop w:val="0"/>
      <w:marBottom w:val="0"/>
      <w:divBdr>
        <w:top w:val="none" w:sz="0" w:space="0" w:color="auto"/>
        <w:left w:val="none" w:sz="0" w:space="0" w:color="auto"/>
        <w:bottom w:val="none" w:sz="0" w:space="0" w:color="auto"/>
        <w:right w:val="none" w:sz="0" w:space="0" w:color="auto"/>
      </w:divBdr>
    </w:div>
    <w:div w:id="1153331369">
      <w:bodyDiv w:val="1"/>
      <w:marLeft w:val="0"/>
      <w:marRight w:val="0"/>
      <w:marTop w:val="0"/>
      <w:marBottom w:val="0"/>
      <w:divBdr>
        <w:top w:val="none" w:sz="0" w:space="0" w:color="auto"/>
        <w:left w:val="none" w:sz="0" w:space="0" w:color="auto"/>
        <w:bottom w:val="none" w:sz="0" w:space="0" w:color="auto"/>
        <w:right w:val="none" w:sz="0" w:space="0" w:color="auto"/>
      </w:divBdr>
    </w:div>
    <w:div w:id="1153333446">
      <w:bodyDiv w:val="1"/>
      <w:marLeft w:val="0"/>
      <w:marRight w:val="0"/>
      <w:marTop w:val="0"/>
      <w:marBottom w:val="0"/>
      <w:divBdr>
        <w:top w:val="none" w:sz="0" w:space="0" w:color="auto"/>
        <w:left w:val="none" w:sz="0" w:space="0" w:color="auto"/>
        <w:bottom w:val="none" w:sz="0" w:space="0" w:color="auto"/>
        <w:right w:val="none" w:sz="0" w:space="0" w:color="auto"/>
      </w:divBdr>
    </w:div>
    <w:div w:id="1153638155">
      <w:bodyDiv w:val="1"/>
      <w:marLeft w:val="0"/>
      <w:marRight w:val="0"/>
      <w:marTop w:val="0"/>
      <w:marBottom w:val="0"/>
      <w:divBdr>
        <w:top w:val="none" w:sz="0" w:space="0" w:color="auto"/>
        <w:left w:val="none" w:sz="0" w:space="0" w:color="auto"/>
        <w:bottom w:val="none" w:sz="0" w:space="0" w:color="auto"/>
        <w:right w:val="none" w:sz="0" w:space="0" w:color="auto"/>
      </w:divBdr>
    </w:div>
    <w:div w:id="1153644629">
      <w:bodyDiv w:val="1"/>
      <w:marLeft w:val="0"/>
      <w:marRight w:val="0"/>
      <w:marTop w:val="0"/>
      <w:marBottom w:val="0"/>
      <w:divBdr>
        <w:top w:val="none" w:sz="0" w:space="0" w:color="auto"/>
        <w:left w:val="none" w:sz="0" w:space="0" w:color="auto"/>
        <w:bottom w:val="none" w:sz="0" w:space="0" w:color="auto"/>
        <w:right w:val="none" w:sz="0" w:space="0" w:color="auto"/>
      </w:divBdr>
    </w:div>
    <w:div w:id="1153793353">
      <w:bodyDiv w:val="1"/>
      <w:marLeft w:val="0"/>
      <w:marRight w:val="0"/>
      <w:marTop w:val="0"/>
      <w:marBottom w:val="0"/>
      <w:divBdr>
        <w:top w:val="none" w:sz="0" w:space="0" w:color="auto"/>
        <w:left w:val="none" w:sz="0" w:space="0" w:color="auto"/>
        <w:bottom w:val="none" w:sz="0" w:space="0" w:color="auto"/>
        <w:right w:val="none" w:sz="0" w:space="0" w:color="auto"/>
      </w:divBdr>
    </w:div>
    <w:div w:id="1153958352">
      <w:bodyDiv w:val="1"/>
      <w:marLeft w:val="0"/>
      <w:marRight w:val="0"/>
      <w:marTop w:val="0"/>
      <w:marBottom w:val="0"/>
      <w:divBdr>
        <w:top w:val="none" w:sz="0" w:space="0" w:color="auto"/>
        <w:left w:val="none" w:sz="0" w:space="0" w:color="auto"/>
        <w:bottom w:val="none" w:sz="0" w:space="0" w:color="auto"/>
        <w:right w:val="none" w:sz="0" w:space="0" w:color="auto"/>
      </w:divBdr>
    </w:div>
    <w:div w:id="1153988256">
      <w:bodyDiv w:val="1"/>
      <w:marLeft w:val="0"/>
      <w:marRight w:val="0"/>
      <w:marTop w:val="0"/>
      <w:marBottom w:val="0"/>
      <w:divBdr>
        <w:top w:val="none" w:sz="0" w:space="0" w:color="auto"/>
        <w:left w:val="none" w:sz="0" w:space="0" w:color="auto"/>
        <w:bottom w:val="none" w:sz="0" w:space="0" w:color="auto"/>
        <w:right w:val="none" w:sz="0" w:space="0" w:color="auto"/>
      </w:divBdr>
    </w:div>
    <w:div w:id="1154181128">
      <w:bodyDiv w:val="1"/>
      <w:marLeft w:val="0"/>
      <w:marRight w:val="0"/>
      <w:marTop w:val="0"/>
      <w:marBottom w:val="0"/>
      <w:divBdr>
        <w:top w:val="none" w:sz="0" w:space="0" w:color="auto"/>
        <w:left w:val="none" w:sz="0" w:space="0" w:color="auto"/>
        <w:bottom w:val="none" w:sz="0" w:space="0" w:color="auto"/>
        <w:right w:val="none" w:sz="0" w:space="0" w:color="auto"/>
      </w:divBdr>
    </w:div>
    <w:div w:id="1154182216">
      <w:bodyDiv w:val="1"/>
      <w:marLeft w:val="0"/>
      <w:marRight w:val="0"/>
      <w:marTop w:val="0"/>
      <w:marBottom w:val="0"/>
      <w:divBdr>
        <w:top w:val="none" w:sz="0" w:space="0" w:color="auto"/>
        <w:left w:val="none" w:sz="0" w:space="0" w:color="auto"/>
        <w:bottom w:val="none" w:sz="0" w:space="0" w:color="auto"/>
        <w:right w:val="none" w:sz="0" w:space="0" w:color="auto"/>
      </w:divBdr>
    </w:div>
    <w:div w:id="1154294114">
      <w:bodyDiv w:val="1"/>
      <w:marLeft w:val="0"/>
      <w:marRight w:val="0"/>
      <w:marTop w:val="0"/>
      <w:marBottom w:val="0"/>
      <w:divBdr>
        <w:top w:val="none" w:sz="0" w:space="0" w:color="auto"/>
        <w:left w:val="none" w:sz="0" w:space="0" w:color="auto"/>
        <w:bottom w:val="none" w:sz="0" w:space="0" w:color="auto"/>
        <w:right w:val="none" w:sz="0" w:space="0" w:color="auto"/>
      </w:divBdr>
    </w:div>
    <w:div w:id="1154370704">
      <w:bodyDiv w:val="1"/>
      <w:marLeft w:val="0"/>
      <w:marRight w:val="0"/>
      <w:marTop w:val="0"/>
      <w:marBottom w:val="0"/>
      <w:divBdr>
        <w:top w:val="none" w:sz="0" w:space="0" w:color="auto"/>
        <w:left w:val="none" w:sz="0" w:space="0" w:color="auto"/>
        <w:bottom w:val="none" w:sz="0" w:space="0" w:color="auto"/>
        <w:right w:val="none" w:sz="0" w:space="0" w:color="auto"/>
      </w:divBdr>
    </w:div>
    <w:div w:id="1154444702">
      <w:bodyDiv w:val="1"/>
      <w:marLeft w:val="0"/>
      <w:marRight w:val="0"/>
      <w:marTop w:val="0"/>
      <w:marBottom w:val="0"/>
      <w:divBdr>
        <w:top w:val="none" w:sz="0" w:space="0" w:color="auto"/>
        <w:left w:val="none" w:sz="0" w:space="0" w:color="auto"/>
        <w:bottom w:val="none" w:sz="0" w:space="0" w:color="auto"/>
        <w:right w:val="none" w:sz="0" w:space="0" w:color="auto"/>
      </w:divBdr>
    </w:div>
    <w:div w:id="1154760979">
      <w:bodyDiv w:val="1"/>
      <w:marLeft w:val="0"/>
      <w:marRight w:val="0"/>
      <w:marTop w:val="0"/>
      <w:marBottom w:val="0"/>
      <w:divBdr>
        <w:top w:val="none" w:sz="0" w:space="0" w:color="auto"/>
        <w:left w:val="none" w:sz="0" w:space="0" w:color="auto"/>
        <w:bottom w:val="none" w:sz="0" w:space="0" w:color="auto"/>
        <w:right w:val="none" w:sz="0" w:space="0" w:color="auto"/>
      </w:divBdr>
    </w:div>
    <w:div w:id="1154761852">
      <w:bodyDiv w:val="1"/>
      <w:marLeft w:val="0"/>
      <w:marRight w:val="0"/>
      <w:marTop w:val="0"/>
      <w:marBottom w:val="0"/>
      <w:divBdr>
        <w:top w:val="none" w:sz="0" w:space="0" w:color="auto"/>
        <w:left w:val="none" w:sz="0" w:space="0" w:color="auto"/>
        <w:bottom w:val="none" w:sz="0" w:space="0" w:color="auto"/>
        <w:right w:val="none" w:sz="0" w:space="0" w:color="auto"/>
      </w:divBdr>
    </w:div>
    <w:div w:id="1155222280">
      <w:bodyDiv w:val="1"/>
      <w:marLeft w:val="0"/>
      <w:marRight w:val="0"/>
      <w:marTop w:val="0"/>
      <w:marBottom w:val="0"/>
      <w:divBdr>
        <w:top w:val="none" w:sz="0" w:space="0" w:color="auto"/>
        <w:left w:val="none" w:sz="0" w:space="0" w:color="auto"/>
        <w:bottom w:val="none" w:sz="0" w:space="0" w:color="auto"/>
        <w:right w:val="none" w:sz="0" w:space="0" w:color="auto"/>
      </w:divBdr>
    </w:div>
    <w:div w:id="1155343150">
      <w:bodyDiv w:val="1"/>
      <w:marLeft w:val="0"/>
      <w:marRight w:val="0"/>
      <w:marTop w:val="0"/>
      <w:marBottom w:val="0"/>
      <w:divBdr>
        <w:top w:val="none" w:sz="0" w:space="0" w:color="auto"/>
        <w:left w:val="none" w:sz="0" w:space="0" w:color="auto"/>
        <w:bottom w:val="none" w:sz="0" w:space="0" w:color="auto"/>
        <w:right w:val="none" w:sz="0" w:space="0" w:color="auto"/>
      </w:divBdr>
    </w:div>
    <w:div w:id="1155801206">
      <w:bodyDiv w:val="1"/>
      <w:marLeft w:val="0"/>
      <w:marRight w:val="0"/>
      <w:marTop w:val="0"/>
      <w:marBottom w:val="0"/>
      <w:divBdr>
        <w:top w:val="none" w:sz="0" w:space="0" w:color="auto"/>
        <w:left w:val="none" w:sz="0" w:space="0" w:color="auto"/>
        <w:bottom w:val="none" w:sz="0" w:space="0" w:color="auto"/>
        <w:right w:val="none" w:sz="0" w:space="0" w:color="auto"/>
      </w:divBdr>
    </w:div>
    <w:div w:id="1156259501">
      <w:bodyDiv w:val="1"/>
      <w:marLeft w:val="0"/>
      <w:marRight w:val="0"/>
      <w:marTop w:val="0"/>
      <w:marBottom w:val="0"/>
      <w:divBdr>
        <w:top w:val="none" w:sz="0" w:space="0" w:color="auto"/>
        <w:left w:val="none" w:sz="0" w:space="0" w:color="auto"/>
        <w:bottom w:val="none" w:sz="0" w:space="0" w:color="auto"/>
        <w:right w:val="none" w:sz="0" w:space="0" w:color="auto"/>
      </w:divBdr>
    </w:div>
    <w:div w:id="1156459203">
      <w:bodyDiv w:val="1"/>
      <w:marLeft w:val="0"/>
      <w:marRight w:val="0"/>
      <w:marTop w:val="0"/>
      <w:marBottom w:val="0"/>
      <w:divBdr>
        <w:top w:val="none" w:sz="0" w:space="0" w:color="auto"/>
        <w:left w:val="none" w:sz="0" w:space="0" w:color="auto"/>
        <w:bottom w:val="none" w:sz="0" w:space="0" w:color="auto"/>
        <w:right w:val="none" w:sz="0" w:space="0" w:color="auto"/>
      </w:divBdr>
    </w:div>
    <w:div w:id="1156992359">
      <w:bodyDiv w:val="1"/>
      <w:marLeft w:val="0"/>
      <w:marRight w:val="0"/>
      <w:marTop w:val="0"/>
      <w:marBottom w:val="0"/>
      <w:divBdr>
        <w:top w:val="none" w:sz="0" w:space="0" w:color="auto"/>
        <w:left w:val="none" w:sz="0" w:space="0" w:color="auto"/>
        <w:bottom w:val="none" w:sz="0" w:space="0" w:color="auto"/>
        <w:right w:val="none" w:sz="0" w:space="0" w:color="auto"/>
      </w:divBdr>
    </w:div>
    <w:div w:id="1157307559">
      <w:bodyDiv w:val="1"/>
      <w:marLeft w:val="0"/>
      <w:marRight w:val="0"/>
      <w:marTop w:val="0"/>
      <w:marBottom w:val="0"/>
      <w:divBdr>
        <w:top w:val="none" w:sz="0" w:space="0" w:color="auto"/>
        <w:left w:val="none" w:sz="0" w:space="0" w:color="auto"/>
        <w:bottom w:val="none" w:sz="0" w:space="0" w:color="auto"/>
        <w:right w:val="none" w:sz="0" w:space="0" w:color="auto"/>
      </w:divBdr>
    </w:div>
    <w:div w:id="1157385370">
      <w:bodyDiv w:val="1"/>
      <w:marLeft w:val="0"/>
      <w:marRight w:val="0"/>
      <w:marTop w:val="0"/>
      <w:marBottom w:val="0"/>
      <w:divBdr>
        <w:top w:val="none" w:sz="0" w:space="0" w:color="auto"/>
        <w:left w:val="none" w:sz="0" w:space="0" w:color="auto"/>
        <w:bottom w:val="none" w:sz="0" w:space="0" w:color="auto"/>
        <w:right w:val="none" w:sz="0" w:space="0" w:color="auto"/>
      </w:divBdr>
    </w:div>
    <w:div w:id="1157574343">
      <w:bodyDiv w:val="1"/>
      <w:marLeft w:val="0"/>
      <w:marRight w:val="0"/>
      <w:marTop w:val="0"/>
      <w:marBottom w:val="0"/>
      <w:divBdr>
        <w:top w:val="none" w:sz="0" w:space="0" w:color="auto"/>
        <w:left w:val="none" w:sz="0" w:space="0" w:color="auto"/>
        <w:bottom w:val="none" w:sz="0" w:space="0" w:color="auto"/>
        <w:right w:val="none" w:sz="0" w:space="0" w:color="auto"/>
      </w:divBdr>
    </w:div>
    <w:div w:id="1157918371">
      <w:bodyDiv w:val="1"/>
      <w:marLeft w:val="0"/>
      <w:marRight w:val="0"/>
      <w:marTop w:val="0"/>
      <w:marBottom w:val="0"/>
      <w:divBdr>
        <w:top w:val="none" w:sz="0" w:space="0" w:color="auto"/>
        <w:left w:val="none" w:sz="0" w:space="0" w:color="auto"/>
        <w:bottom w:val="none" w:sz="0" w:space="0" w:color="auto"/>
        <w:right w:val="none" w:sz="0" w:space="0" w:color="auto"/>
      </w:divBdr>
    </w:div>
    <w:div w:id="1157921446">
      <w:bodyDiv w:val="1"/>
      <w:marLeft w:val="0"/>
      <w:marRight w:val="0"/>
      <w:marTop w:val="0"/>
      <w:marBottom w:val="0"/>
      <w:divBdr>
        <w:top w:val="none" w:sz="0" w:space="0" w:color="auto"/>
        <w:left w:val="none" w:sz="0" w:space="0" w:color="auto"/>
        <w:bottom w:val="none" w:sz="0" w:space="0" w:color="auto"/>
        <w:right w:val="none" w:sz="0" w:space="0" w:color="auto"/>
      </w:divBdr>
    </w:div>
    <w:div w:id="1158765915">
      <w:bodyDiv w:val="1"/>
      <w:marLeft w:val="0"/>
      <w:marRight w:val="0"/>
      <w:marTop w:val="0"/>
      <w:marBottom w:val="0"/>
      <w:divBdr>
        <w:top w:val="none" w:sz="0" w:space="0" w:color="auto"/>
        <w:left w:val="none" w:sz="0" w:space="0" w:color="auto"/>
        <w:bottom w:val="none" w:sz="0" w:space="0" w:color="auto"/>
        <w:right w:val="none" w:sz="0" w:space="0" w:color="auto"/>
      </w:divBdr>
    </w:div>
    <w:div w:id="1158769928">
      <w:bodyDiv w:val="1"/>
      <w:marLeft w:val="0"/>
      <w:marRight w:val="0"/>
      <w:marTop w:val="0"/>
      <w:marBottom w:val="0"/>
      <w:divBdr>
        <w:top w:val="none" w:sz="0" w:space="0" w:color="auto"/>
        <w:left w:val="none" w:sz="0" w:space="0" w:color="auto"/>
        <w:bottom w:val="none" w:sz="0" w:space="0" w:color="auto"/>
        <w:right w:val="none" w:sz="0" w:space="0" w:color="auto"/>
      </w:divBdr>
    </w:div>
    <w:div w:id="1158885183">
      <w:bodyDiv w:val="1"/>
      <w:marLeft w:val="0"/>
      <w:marRight w:val="0"/>
      <w:marTop w:val="0"/>
      <w:marBottom w:val="0"/>
      <w:divBdr>
        <w:top w:val="none" w:sz="0" w:space="0" w:color="auto"/>
        <w:left w:val="none" w:sz="0" w:space="0" w:color="auto"/>
        <w:bottom w:val="none" w:sz="0" w:space="0" w:color="auto"/>
        <w:right w:val="none" w:sz="0" w:space="0" w:color="auto"/>
      </w:divBdr>
    </w:div>
    <w:div w:id="1158959224">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159231301">
      <w:bodyDiv w:val="1"/>
      <w:marLeft w:val="0"/>
      <w:marRight w:val="0"/>
      <w:marTop w:val="0"/>
      <w:marBottom w:val="0"/>
      <w:divBdr>
        <w:top w:val="none" w:sz="0" w:space="0" w:color="auto"/>
        <w:left w:val="none" w:sz="0" w:space="0" w:color="auto"/>
        <w:bottom w:val="none" w:sz="0" w:space="0" w:color="auto"/>
        <w:right w:val="none" w:sz="0" w:space="0" w:color="auto"/>
      </w:divBdr>
    </w:div>
    <w:div w:id="1159468036">
      <w:bodyDiv w:val="1"/>
      <w:marLeft w:val="0"/>
      <w:marRight w:val="0"/>
      <w:marTop w:val="0"/>
      <w:marBottom w:val="0"/>
      <w:divBdr>
        <w:top w:val="none" w:sz="0" w:space="0" w:color="auto"/>
        <w:left w:val="none" w:sz="0" w:space="0" w:color="auto"/>
        <w:bottom w:val="none" w:sz="0" w:space="0" w:color="auto"/>
        <w:right w:val="none" w:sz="0" w:space="0" w:color="auto"/>
      </w:divBdr>
    </w:div>
    <w:div w:id="1159468720">
      <w:bodyDiv w:val="1"/>
      <w:marLeft w:val="0"/>
      <w:marRight w:val="0"/>
      <w:marTop w:val="0"/>
      <w:marBottom w:val="0"/>
      <w:divBdr>
        <w:top w:val="none" w:sz="0" w:space="0" w:color="auto"/>
        <w:left w:val="none" w:sz="0" w:space="0" w:color="auto"/>
        <w:bottom w:val="none" w:sz="0" w:space="0" w:color="auto"/>
        <w:right w:val="none" w:sz="0" w:space="0" w:color="auto"/>
      </w:divBdr>
    </w:div>
    <w:div w:id="1159537542">
      <w:bodyDiv w:val="1"/>
      <w:marLeft w:val="0"/>
      <w:marRight w:val="0"/>
      <w:marTop w:val="0"/>
      <w:marBottom w:val="0"/>
      <w:divBdr>
        <w:top w:val="none" w:sz="0" w:space="0" w:color="auto"/>
        <w:left w:val="none" w:sz="0" w:space="0" w:color="auto"/>
        <w:bottom w:val="none" w:sz="0" w:space="0" w:color="auto"/>
        <w:right w:val="none" w:sz="0" w:space="0" w:color="auto"/>
      </w:divBdr>
    </w:div>
    <w:div w:id="1159811512">
      <w:bodyDiv w:val="1"/>
      <w:marLeft w:val="0"/>
      <w:marRight w:val="0"/>
      <w:marTop w:val="0"/>
      <w:marBottom w:val="0"/>
      <w:divBdr>
        <w:top w:val="none" w:sz="0" w:space="0" w:color="auto"/>
        <w:left w:val="none" w:sz="0" w:space="0" w:color="auto"/>
        <w:bottom w:val="none" w:sz="0" w:space="0" w:color="auto"/>
        <w:right w:val="none" w:sz="0" w:space="0" w:color="auto"/>
      </w:divBdr>
    </w:div>
    <w:div w:id="1159924983">
      <w:bodyDiv w:val="1"/>
      <w:marLeft w:val="0"/>
      <w:marRight w:val="0"/>
      <w:marTop w:val="0"/>
      <w:marBottom w:val="0"/>
      <w:divBdr>
        <w:top w:val="none" w:sz="0" w:space="0" w:color="auto"/>
        <w:left w:val="none" w:sz="0" w:space="0" w:color="auto"/>
        <w:bottom w:val="none" w:sz="0" w:space="0" w:color="auto"/>
        <w:right w:val="none" w:sz="0" w:space="0" w:color="auto"/>
      </w:divBdr>
    </w:div>
    <w:div w:id="1160268796">
      <w:bodyDiv w:val="1"/>
      <w:marLeft w:val="0"/>
      <w:marRight w:val="0"/>
      <w:marTop w:val="0"/>
      <w:marBottom w:val="0"/>
      <w:divBdr>
        <w:top w:val="none" w:sz="0" w:space="0" w:color="auto"/>
        <w:left w:val="none" w:sz="0" w:space="0" w:color="auto"/>
        <w:bottom w:val="none" w:sz="0" w:space="0" w:color="auto"/>
        <w:right w:val="none" w:sz="0" w:space="0" w:color="auto"/>
      </w:divBdr>
    </w:div>
    <w:div w:id="1160391524">
      <w:bodyDiv w:val="1"/>
      <w:marLeft w:val="0"/>
      <w:marRight w:val="0"/>
      <w:marTop w:val="0"/>
      <w:marBottom w:val="0"/>
      <w:divBdr>
        <w:top w:val="none" w:sz="0" w:space="0" w:color="auto"/>
        <w:left w:val="none" w:sz="0" w:space="0" w:color="auto"/>
        <w:bottom w:val="none" w:sz="0" w:space="0" w:color="auto"/>
        <w:right w:val="none" w:sz="0" w:space="0" w:color="auto"/>
      </w:divBdr>
    </w:div>
    <w:div w:id="1160580877">
      <w:bodyDiv w:val="1"/>
      <w:marLeft w:val="0"/>
      <w:marRight w:val="0"/>
      <w:marTop w:val="0"/>
      <w:marBottom w:val="0"/>
      <w:divBdr>
        <w:top w:val="none" w:sz="0" w:space="0" w:color="auto"/>
        <w:left w:val="none" w:sz="0" w:space="0" w:color="auto"/>
        <w:bottom w:val="none" w:sz="0" w:space="0" w:color="auto"/>
        <w:right w:val="none" w:sz="0" w:space="0" w:color="auto"/>
      </w:divBdr>
    </w:div>
    <w:div w:id="1161040487">
      <w:bodyDiv w:val="1"/>
      <w:marLeft w:val="0"/>
      <w:marRight w:val="0"/>
      <w:marTop w:val="0"/>
      <w:marBottom w:val="0"/>
      <w:divBdr>
        <w:top w:val="none" w:sz="0" w:space="0" w:color="auto"/>
        <w:left w:val="none" w:sz="0" w:space="0" w:color="auto"/>
        <w:bottom w:val="none" w:sz="0" w:space="0" w:color="auto"/>
        <w:right w:val="none" w:sz="0" w:space="0" w:color="auto"/>
      </w:divBdr>
    </w:div>
    <w:div w:id="1161122992">
      <w:bodyDiv w:val="1"/>
      <w:marLeft w:val="0"/>
      <w:marRight w:val="0"/>
      <w:marTop w:val="0"/>
      <w:marBottom w:val="0"/>
      <w:divBdr>
        <w:top w:val="none" w:sz="0" w:space="0" w:color="auto"/>
        <w:left w:val="none" w:sz="0" w:space="0" w:color="auto"/>
        <w:bottom w:val="none" w:sz="0" w:space="0" w:color="auto"/>
        <w:right w:val="none" w:sz="0" w:space="0" w:color="auto"/>
      </w:divBdr>
    </w:div>
    <w:div w:id="1161434809">
      <w:bodyDiv w:val="1"/>
      <w:marLeft w:val="0"/>
      <w:marRight w:val="0"/>
      <w:marTop w:val="0"/>
      <w:marBottom w:val="0"/>
      <w:divBdr>
        <w:top w:val="none" w:sz="0" w:space="0" w:color="auto"/>
        <w:left w:val="none" w:sz="0" w:space="0" w:color="auto"/>
        <w:bottom w:val="none" w:sz="0" w:space="0" w:color="auto"/>
        <w:right w:val="none" w:sz="0" w:space="0" w:color="auto"/>
      </w:divBdr>
    </w:div>
    <w:div w:id="1161459168">
      <w:bodyDiv w:val="1"/>
      <w:marLeft w:val="0"/>
      <w:marRight w:val="0"/>
      <w:marTop w:val="0"/>
      <w:marBottom w:val="0"/>
      <w:divBdr>
        <w:top w:val="none" w:sz="0" w:space="0" w:color="auto"/>
        <w:left w:val="none" w:sz="0" w:space="0" w:color="auto"/>
        <w:bottom w:val="none" w:sz="0" w:space="0" w:color="auto"/>
        <w:right w:val="none" w:sz="0" w:space="0" w:color="auto"/>
      </w:divBdr>
    </w:div>
    <w:div w:id="1161893422">
      <w:bodyDiv w:val="1"/>
      <w:marLeft w:val="0"/>
      <w:marRight w:val="0"/>
      <w:marTop w:val="0"/>
      <w:marBottom w:val="0"/>
      <w:divBdr>
        <w:top w:val="none" w:sz="0" w:space="0" w:color="auto"/>
        <w:left w:val="none" w:sz="0" w:space="0" w:color="auto"/>
        <w:bottom w:val="none" w:sz="0" w:space="0" w:color="auto"/>
        <w:right w:val="none" w:sz="0" w:space="0" w:color="auto"/>
      </w:divBdr>
    </w:div>
    <w:div w:id="1162308631">
      <w:bodyDiv w:val="1"/>
      <w:marLeft w:val="0"/>
      <w:marRight w:val="0"/>
      <w:marTop w:val="0"/>
      <w:marBottom w:val="0"/>
      <w:divBdr>
        <w:top w:val="none" w:sz="0" w:space="0" w:color="auto"/>
        <w:left w:val="none" w:sz="0" w:space="0" w:color="auto"/>
        <w:bottom w:val="none" w:sz="0" w:space="0" w:color="auto"/>
        <w:right w:val="none" w:sz="0" w:space="0" w:color="auto"/>
      </w:divBdr>
    </w:div>
    <w:div w:id="1162311962">
      <w:bodyDiv w:val="1"/>
      <w:marLeft w:val="0"/>
      <w:marRight w:val="0"/>
      <w:marTop w:val="0"/>
      <w:marBottom w:val="0"/>
      <w:divBdr>
        <w:top w:val="none" w:sz="0" w:space="0" w:color="auto"/>
        <w:left w:val="none" w:sz="0" w:space="0" w:color="auto"/>
        <w:bottom w:val="none" w:sz="0" w:space="0" w:color="auto"/>
        <w:right w:val="none" w:sz="0" w:space="0" w:color="auto"/>
      </w:divBdr>
    </w:div>
    <w:div w:id="1162889184">
      <w:bodyDiv w:val="1"/>
      <w:marLeft w:val="0"/>
      <w:marRight w:val="0"/>
      <w:marTop w:val="0"/>
      <w:marBottom w:val="0"/>
      <w:divBdr>
        <w:top w:val="none" w:sz="0" w:space="0" w:color="auto"/>
        <w:left w:val="none" w:sz="0" w:space="0" w:color="auto"/>
        <w:bottom w:val="none" w:sz="0" w:space="0" w:color="auto"/>
        <w:right w:val="none" w:sz="0" w:space="0" w:color="auto"/>
      </w:divBdr>
    </w:div>
    <w:div w:id="1163471370">
      <w:bodyDiv w:val="1"/>
      <w:marLeft w:val="0"/>
      <w:marRight w:val="0"/>
      <w:marTop w:val="0"/>
      <w:marBottom w:val="0"/>
      <w:divBdr>
        <w:top w:val="none" w:sz="0" w:space="0" w:color="auto"/>
        <w:left w:val="none" w:sz="0" w:space="0" w:color="auto"/>
        <w:bottom w:val="none" w:sz="0" w:space="0" w:color="auto"/>
        <w:right w:val="none" w:sz="0" w:space="0" w:color="auto"/>
      </w:divBdr>
    </w:div>
    <w:div w:id="1163669610">
      <w:bodyDiv w:val="1"/>
      <w:marLeft w:val="0"/>
      <w:marRight w:val="0"/>
      <w:marTop w:val="0"/>
      <w:marBottom w:val="0"/>
      <w:divBdr>
        <w:top w:val="none" w:sz="0" w:space="0" w:color="auto"/>
        <w:left w:val="none" w:sz="0" w:space="0" w:color="auto"/>
        <w:bottom w:val="none" w:sz="0" w:space="0" w:color="auto"/>
        <w:right w:val="none" w:sz="0" w:space="0" w:color="auto"/>
      </w:divBdr>
    </w:div>
    <w:div w:id="1163735462">
      <w:bodyDiv w:val="1"/>
      <w:marLeft w:val="0"/>
      <w:marRight w:val="0"/>
      <w:marTop w:val="0"/>
      <w:marBottom w:val="0"/>
      <w:divBdr>
        <w:top w:val="none" w:sz="0" w:space="0" w:color="auto"/>
        <w:left w:val="none" w:sz="0" w:space="0" w:color="auto"/>
        <w:bottom w:val="none" w:sz="0" w:space="0" w:color="auto"/>
        <w:right w:val="none" w:sz="0" w:space="0" w:color="auto"/>
      </w:divBdr>
    </w:div>
    <w:div w:id="1164123017">
      <w:bodyDiv w:val="1"/>
      <w:marLeft w:val="0"/>
      <w:marRight w:val="0"/>
      <w:marTop w:val="0"/>
      <w:marBottom w:val="0"/>
      <w:divBdr>
        <w:top w:val="none" w:sz="0" w:space="0" w:color="auto"/>
        <w:left w:val="none" w:sz="0" w:space="0" w:color="auto"/>
        <w:bottom w:val="none" w:sz="0" w:space="0" w:color="auto"/>
        <w:right w:val="none" w:sz="0" w:space="0" w:color="auto"/>
      </w:divBdr>
    </w:div>
    <w:div w:id="1164273816">
      <w:bodyDiv w:val="1"/>
      <w:marLeft w:val="0"/>
      <w:marRight w:val="0"/>
      <w:marTop w:val="0"/>
      <w:marBottom w:val="0"/>
      <w:divBdr>
        <w:top w:val="none" w:sz="0" w:space="0" w:color="auto"/>
        <w:left w:val="none" w:sz="0" w:space="0" w:color="auto"/>
        <w:bottom w:val="none" w:sz="0" w:space="0" w:color="auto"/>
        <w:right w:val="none" w:sz="0" w:space="0" w:color="auto"/>
      </w:divBdr>
    </w:div>
    <w:div w:id="1164392130">
      <w:bodyDiv w:val="1"/>
      <w:marLeft w:val="0"/>
      <w:marRight w:val="0"/>
      <w:marTop w:val="0"/>
      <w:marBottom w:val="0"/>
      <w:divBdr>
        <w:top w:val="none" w:sz="0" w:space="0" w:color="auto"/>
        <w:left w:val="none" w:sz="0" w:space="0" w:color="auto"/>
        <w:bottom w:val="none" w:sz="0" w:space="0" w:color="auto"/>
        <w:right w:val="none" w:sz="0" w:space="0" w:color="auto"/>
      </w:divBdr>
    </w:div>
    <w:div w:id="1164469169">
      <w:bodyDiv w:val="1"/>
      <w:marLeft w:val="0"/>
      <w:marRight w:val="0"/>
      <w:marTop w:val="0"/>
      <w:marBottom w:val="0"/>
      <w:divBdr>
        <w:top w:val="none" w:sz="0" w:space="0" w:color="auto"/>
        <w:left w:val="none" w:sz="0" w:space="0" w:color="auto"/>
        <w:bottom w:val="none" w:sz="0" w:space="0" w:color="auto"/>
        <w:right w:val="none" w:sz="0" w:space="0" w:color="auto"/>
      </w:divBdr>
    </w:div>
    <w:div w:id="1164471249">
      <w:bodyDiv w:val="1"/>
      <w:marLeft w:val="0"/>
      <w:marRight w:val="0"/>
      <w:marTop w:val="0"/>
      <w:marBottom w:val="0"/>
      <w:divBdr>
        <w:top w:val="none" w:sz="0" w:space="0" w:color="auto"/>
        <w:left w:val="none" w:sz="0" w:space="0" w:color="auto"/>
        <w:bottom w:val="none" w:sz="0" w:space="0" w:color="auto"/>
        <w:right w:val="none" w:sz="0" w:space="0" w:color="auto"/>
      </w:divBdr>
    </w:div>
    <w:div w:id="1164590908">
      <w:bodyDiv w:val="1"/>
      <w:marLeft w:val="0"/>
      <w:marRight w:val="0"/>
      <w:marTop w:val="0"/>
      <w:marBottom w:val="0"/>
      <w:divBdr>
        <w:top w:val="none" w:sz="0" w:space="0" w:color="auto"/>
        <w:left w:val="none" w:sz="0" w:space="0" w:color="auto"/>
        <w:bottom w:val="none" w:sz="0" w:space="0" w:color="auto"/>
        <w:right w:val="none" w:sz="0" w:space="0" w:color="auto"/>
      </w:divBdr>
    </w:div>
    <w:div w:id="1164661918">
      <w:bodyDiv w:val="1"/>
      <w:marLeft w:val="0"/>
      <w:marRight w:val="0"/>
      <w:marTop w:val="0"/>
      <w:marBottom w:val="0"/>
      <w:divBdr>
        <w:top w:val="none" w:sz="0" w:space="0" w:color="auto"/>
        <w:left w:val="none" w:sz="0" w:space="0" w:color="auto"/>
        <w:bottom w:val="none" w:sz="0" w:space="0" w:color="auto"/>
        <w:right w:val="none" w:sz="0" w:space="0" w:color="auto"/>
      </w:divBdr>
    </w:div>
    <w:div w:id="1164710674">
      <w:bodyDiv w:val="1"/>
      <w:marLeft w:val="0"/>
      <w:marRight w:val="0"/>
      <w:marTop w:val="0"/>
      <w:marBottom w:val="0"/>
      <w:divBdr>
        <w:top w:val="none" w:sz="0" w:space="0" w:color="auto"/>
        <w:left w:val="none" w:sz="0" w:space="0" w:color="auto"/>
        <w:bottom w:val="none" w:sz="0" w:space="0" w:color="auto"/>
        <w:right w:val="none" w:sz="0" w:space="0" w:color="auto"/>
      </w:divBdr>
    </w:div>
    <w:div w:id="1164783086">
      <w:bodyDiv w:val="1"/>
      <w:marLeft w:val="0"/>
      <w:marRight w:val="0"/>
      <w:marTop w:val="0"/>
      <w:marBottom w:val="0"/>
      <w:divBdr>
        <w:top w:val="none" w:sz="0" w:space="0" w:color="auto"/>
        <w:left w:val="none" w:sz="0" w:space="0" w:color="auto"/>
        <w:bottom w:val="none" w:sz="0" w:space="0" w:color="auto"/>
        <w:right w:val="none" w:sz="0" w:space="0" w:color="auto"/>
      </w:divBdr>
    </w:div>
    <w:div w:id="1164930327">
      <w:bodyDiv w:val="1"/>
      <w:marLeft w:val="0"/>
      <w:marRight w:val="0"/>
      <w:marTop w:val="0"/>
      <w:marBottom w:val="0"/>
      <w:divBdr>
        <w:top w:val="none" w:sz="0" w:space="0" w:color="auto"/>
        <w:left w:val="none" w:sz="0" w:space="0" w:color="auto"/>
        <w:bottom w:val="none" w:sz="0" w:space="0" w:color="auto"/>
        <w:right w:val="none" w:sz="0" w:space="0" w:color="auto"/>
      </w:divBdr>
    </w:div>
    <w:div w:id="1165047416">
      <w:bodyDiv w:val="1"/>
      <w:marLeft w:val="0"/>
      <w:marRight w:val="0"/>
      <w:marTop w:val="0"/>
      <w:marBottom w:val="0"/>
      <w:divBdr>
        <w:top w:val="none" w:sz="0" w:space="0" w:color="auto"/>
        <w:left w:val="none" w:sz="0" w:space="0" w:color="auto"/>
        <w:bottom w:val="none" w:sz="0" w:space="0" w:color="auto"/>
        <w:right w:val="none" w:sz="0" w:space="0" w:color="auto"/>
      </w:divBdr>
    </w:div>
    <w:div w:id="1165124051">
      <w:bodyDiv w:val="1"/>
      <w:marLeft w:val="0"/>
      <w:marRight w:val="0"/>
      <w:marTop w:val="0"/>
      <w:marBottom w:val="0"/>
      <w:divBdr>
        <w:top w:val="none" w:sz="0" w:space="0" w:color="auto"/>
        <w:left w:val="none" w:sz="0" w:space="0" w:color="auto"/>
        <w:bottom w:val="none" w:sz="0" w:space="0" w:color="auto"/>
        <w:right w:val="none" w:sz="0" w:space="0" w:color="auto"/>
      </w:divBdr>
    </w:div>
    <w:div w:id="1165362147">
      <w:bodyDiv w:val="1"/>
      <w:marLeft w:val="0"/>
      <w:marRight w:val="0"/>
      <w:marTop w:val="0"/>
      <w:marBottom w:val="0"/>
      <w:divBdr>
        <w:top w:val="none" w:sz="0" w:space="0" w:color="auto"/>
        <w:left w:val="none" w:sz="0" w:space="0" w:color="auto"/>
        <w:bottom w:val="none" w:sz="0" w:space="0" w:color="auto"/>
        <w:right w:val="none" w:sz="0" w:space="0" w:color="auto"/>
      </w:divBdr>
    </w:div>
    <w:div w:id="1165585768">
      <w:bodyDiv w:val="1"/>
      <w:marLeft w:val="0"/>
      <w:marRight w:val="0"/>
      <w:marTop w:val="0"/>
      <w:marBottom w:val="0"/>
      <w:divBdr>
        <w:top w:val="none" w:sz="0" w:space="0" w:color="auto"/>
        <w:left w:val="none" w:sz="0" w:space="0" w:color="auto"/>
        <w:bottom w:val="none" w:sz="0" w:space="0" w:color="auto"/>
        <w:right w:val="none" w:sz="0" w:space="0" w:color="auto"/>
      </w:divBdr>
    </w:div>
    <w:div w:id="1166244138">
      <w:bodyDiv w:val="1"/>
      <w:marLeft w:val="0"/>
      <w:marRight w:val="0"/>
      <w:marTop w:val="0"/>
      <w:marBottom w:val="0"/>
      <w:divBdr>
        <w:top w:val="none" w:sz="0" w:space="0" w:color="auto"/>
        <w:left w:val="none" w:sz="0" w:space="0" w:color="auto"/>
        <w:bottom w:val="none" w:sz="0" w:space="0" w:color="auto"/>
        <w:right w:val="none" w:sz="0" w:space="0" w:color="auto"/>
      </w:divBdr>
    </w:div>
    <w:div w:id="1166359843">
      <w:bodyDiv w:val="1"/>
      <w:marLeft w:val="0"/>
      <w:marRight w:val="0"/>
      <w:marTop w:val="0"/>
      <w:marBottom w:val="0"/>
      <w:divBdr>
        <w:top w:val="none" w:sz="0" w:space="0" w:color="auto"/>
        <w:left w:val="none" w:sz="0" w:space="0" w:color="auto"/>
        <w:bottom w:val="none" w:sz="0" w:space="0" w:color="auto"/>
        <w:right w:val="none" w:sz="0" w:space="0" w:color="auto"/>
      </w:divBdr>
    </w:div>
    <w:div w:id="1166364781">
      <w:bodyDiv w:val="1"/>
      <w:marLeft w:val="0"/>
      <w:marRight w:val="0"/>
      <w:marTop w:val="0"/>
      <w:marBottom w:val="0"/>
      <w:divBdr>
        <w:top w:val="none" w:sz="0" w:space="0" w:color="auto"/>
        <w:left w:val="none" w:sz="0" w:space="0" w:color="auto"/>
        <w:bottom w:val="none" w:sz="0" w:space="0" w:color="auto"/>
        <w:right w:val="none" w:sz="0" w:space="0" w:color="auto"/>
      </w:divBdr>
    </w:div>
    <w:div w:id="1166673239">
      <w:bodyDiv w:val="1"/>
      <w:marLeft w:val="0"/>
      <w:marRight w:val="0"/>
      <w:marTop w:val="0"/>
      <w:marBottom w:val="0"/>
      <w:divBdr>
        <w:top w:val="none" w:sz="0" w:space="0" w:color="auto"/>
        <w:left w:val="none" w:sz="0" w:space="0" w:color="auto"/>
        <w:bottom w:val="none" w:sz="0" w:space="0" w:color="auto"/>
        <w:right w:val="none" w:sz="0" w:space="0" w:color="auto"/>
      </w:divBdr>
    </w:div>
    <w:div w:id="1166824953">
      <w:bodyDiv w:val="1"/>
      <w:marLeft w:val="0"/>
      <w:marRight w:val="0"/>
      <w:marTop w:val="0"/>
      <w:marBottom w:val="0"/>
      <w:divBdr>
        <w:top w:val="none" w:sz="0" w:space="0" w:color="auto"/>
        <w:left w:val="none" w:sz="0" w:space="0" w:color="auto"/>
        <w:bottom w:val="none" w:sz="0" w:space="0" w:color="auto"/>
        <w:right w:val="none" w:sz="0" w:space="0" w:color="auto"/>
      </w:divBdr>
    </w:div>
    <w:div w:id="1167556338">
      <w:bodyDiv w:val="1"/>
      <w:marLeft w:val="0"/>
      <w:marRight w:val="0"/>
      <w:marTop w:val="0"/>
      <w:marBottom w:val="0"/>
      <w:divBdr>
        <w:top w:val="none" w:sz="0" w:space="0" w:color="auto"/>
        <w:left w:val="none" w:sz="0" w:space="0" w:color="auto"/>
        <w:bottom w:val="none" w:sz="0" w:space="0" w:color="auto"/>
        <w:right w:val="none" w:sz="0" w:space="0" w:color="auto"/>
      </w:divBdr>
    </w:div>
    <w:div w:id="1167597334">
      <w:bodyDiv w:val="1"/>
      <w:marLeft w:val="0"/>
      <w:marRight w:val="0"/>
      <w:marTop w:val="0"/>
      <w:marBottom w:val="0"/>
      <w:divBdr>
        <w:top w:val="none" w:sz="0" w:space="0" w:color="auto"/>
        <w:left w:val="none" w:sz="0" w:space="0" w:color="auto"/>
        <w:bottom w:val="none" w:sz="0" w:space="0" w:color="auto"/>
        <w:right w:val="none" w:sz="0" w:space="0" w:color="auto"/>
      </w:divBdr>
    </w:div>
    <w:div w:id="1167745006">
      <w:bodyDiv w:val="1"/>
      <w:marLeft w:val="0"/>
      <w:marRight w:val="0"/>
      <w:marTop w:val="0"/>
      <w:marBottom w:val="0"/>
      <w:divBdr>
        <w:top w:val="none" w:sz="0" w:space="0" w:color="auto"/>
        <w:left w:val="none" w:sz="0" w:space="0" w:color="auto"/>
        <w:bottom w:val="none" w:sz="0" w:space="0" w:color="auto"/>
        <w:right w:val="none" w:sz="0" w:space="0" w:color="auto"/>
      </w:divBdr>
    </w:div>
    <w:div w:id="1167936055">
      <w:bodyDiv w:val="1"/>
      <w:marLeft w:val="0"/>
      <w:marRight w:val="0"/>
      <w:marTop w:val="0"/>
      <w:marBottom w:val="0"/>
      <w:divBdr>
        <w:top w:val="none" w:sz="0" w:space="0" w:color="auto"/>
        <w:left w:val="none" w:sz="0" w:space="0" w:color="auto"/>
        <w:bottom w:val="none" w:sz="0" w:space="0" w:color="auto"/>
        <w:right w:val="none" w:sz="0" w:space="0" w:color="auto"/>
      </w:divBdr>
    </w:div>
    <w:div w:id="1168128922">
      <w:bodyDiv w:val="1"/>
      <w:marLeft w:val="0"/>
      <w:marRight w:val="0"/>
      <w:marTop w:val="0"/>
      <w:marBottom w:val="0"/>
      <w:divBdr>
        <w:top w:val="none" w:sz="0" w:space="0" w:color="auto"/>
        <w:left w:val="none" w:sz="0" w:space="0" w:color="auto"/>
        <w:bottom w:val="none" w:sz="0" w:space="0" w:color="auto"/>
        <w:right w:val="none" w:sz="0" w:space="0" w:color="auto"/>
      </w:divBdr>
    </w:div>
    <w:div w:id="1168137791">
      <w:bodyDiv w:val="1"/>
      <w:marLeft w:val="0"/>
      <w:marRight w:val="0"/>
      <w:marTop w:val="0"/>
      <w:marBottom w:val="0"/>
      <w:divBdr>
        <w:top w:val="none" w:sz="0" w:space="0" w:color="auto"/>
        <w:left w:val="none" w:sz="0" w:space="0" w:color="auto"/>
        <w:bottom w:val="none" w:sz="0" w:space="0" w:color="auto"/>
        <w:right w:val="none" w:sz="0" w:space="0" w:color="auto"/>
      </w:divBdr>
    </w:div>
    <w:div w:id="1168524423">
      <w:bodyDiv w:val="1"/>
      <w:marLeft w:val="0"/>
      <w:marRight w:val="0"/>
      <w:marTop w:val="0"/>
      <w:marBottom w:val="0"/>
      <w:divBdr>
        <w:top w:val="none" w:sz="0" w:space="0" w:color="auto"/>
        <w:left w:val="none" w:sz="0" w:space="0" w:color="auto"/>
        <w:bottom w:val="none" w:sz="0" w:space="0" w:color="auto"/>
        <w:right w:val="none" w:sz="0" w:space="0" w:color="auto"/>
      </w:divBdr>
    </w:div>
    <w:div w:id="1168591190">
      <w:bodyDiv w:val="1"/>
      <w:marLeft w:val="0"/>
      <w:marRight w:val="0"/>
      <w:marTop w:val="0"/>
      <w:marBottom w:val="0"/>
      <w:divBdr>
        <w:top w:val="none" w:sz="0" w:space="0" w:color="auto"/>
        <w:left w:val="none" w:sz="0" w:space="0" w:color="auto"/>
        <w:bottom w:val="none" w:sz="0" w:space="0" w:color="auto"/>
        <w:right w:val="none" w:sz="0" w:space="0" w:color="auto"/>
      </w:divBdr>
    </w:div>
    <w:div w:id="1168639134">
      <w:bodyDiv w:val="1"/>
      <w:marLeft w:val="0"/>
      <w:marRight w:val="0"/>
      <w:marTop w:val="0"/>
      <w:marBottom w:val="0"/>
      <w:divBdr>
        <w:top w:val="none" w:sz="0" w:space="0" w:color="auto"/>
        <w:left w:val="none" w:sz="0" w:space="0" w:color="auto"/>
        <w:bottom w:val="none" w:sz="0" w:space="0" w:color="auto"/>
        <w:right w:val="none" w:sz="0" w:space="0" w:color="auto"/>
      </w:divBdr>
    </w:div>
    <w:div w:id="1168788861">
      <w:bodyDiv w:val="1"/>
      <w:marLeft w:val="0"/>
      <w:marRight w:val="0"/>
      <w:marTop w:val="0"/>
      <w:marBottom w:val="0"/>
      <w:divBdr>
        <w:top w:val="none" w:sz="0" w:space="0" w:color="auto"/>
        <w:left w:val="none" w:sz="0" w:space="0" w:color="auto"/>
        <w:bottom w:val="none" w:sz="0" w:space="0" w:color="auto"/>
        <w:right w:val="none" w:sz="0" w:space="0" w:color="auto"/>
      </w:divBdr>
    </w:div>
    <w:div w:id="1169053985">
      <w:bodyDiv w:val="1"/>
      <w:marLeft w:val="0"/>
      <w:marRight w:val="0"/>
      <w:marTop w:val="0"/>
      <w:marBottom w:val="0"/>
      <w:divBdr>
        <w:top w:val="none" w:sz="0" w:space="0" w:color="auto"/>
        <w:left w:val="none" w:sz="0" w:space="0" w:color="auto"/>
        <w:bottom w:val="none" w:sz="0" w:space="0" w:color="auto"/>
        <w:right w:val="none" w:sz="0" w:space="0" w:color="auto"/>
      </w:divBdr>
    </w:div>
    <w:div w:id="1169635787">
      <w:bodyDiv w:val="1"/>
      <w:marLeft w:val="0"/>
      <w:marRight w:val="0"/>
      <w:marTop w:val="0"/>
      <w:marBottom w:val="0"/>
      <w:divBdr>
        <w:top w:val="none" w:sz="0" w:space="0" w:color="auto"/>
        <w:left w:val="none" w:sz="0" w:space="0" w:color="auto"/>
        <w:bottom w:val="none" w:sz="0" w:space="0" w:color="auto"/>
        <w:right w:val="none" w:sz="0" w:space="0" w:color="auto"/>
      </w:divBdr>
    </w:div>
    <w:div w:id="1169638257">
      <w:bodyDiv w:val="1"/>
      <w:marLeft w:val="0"/>
      <w:marRight w:val="0"/>
      <w:marTop w:val="0"/>
      <w:marBottom w:val="0"/>
      <w:divBdr>
        <w:top w:val="none" w:sz="0" w:space="0" w:color="auto"/>
        <w:left w:val="none" w:sz="0" w:space="0" w:color="auto"/>
        <w:bottom w:val="none" w:sz="0" w:space="0" w:color="auto"/>
        <w:right w:val="none" w:sz="0" w:space="0" w:color="auto"/>
      </w:divBdr>
    </w:div>
    <w:div w:id="1169638982">
      <w:bodyDiv w:val="1"/>
      <w:marLeft w:val="0"/>
      <w:marRight w:val="0"/>
      <w:marTop w:val="0"/>
      <w:marBottom w:val="0"/>
      <w:divBdr>
        <w:top w:val="none" w:sz="0" w:space="0" w:color="auto"/>
        <w:left w:val="none" w:sz="0" w:space="0" w:color="auto"/>
        <w:bottom w:val="none" w:sz="0" w:space="0" w:color="auto"/>
        <w:right w:val="none" w:sz="0" w:space="0" w:color="auto"/>
      </w:divBdr>
    </w:div>
    <w:div w:id="1169759217">
      <w:bodyDiv w:val="1"/>
      <w:marLeft w:val="0"/>
      <w:marRight w:val="0"/>
      <w:marTop w:val="0"/>
      <w:marBottom w:val="0"/>
      <w:divBdr>
        <w:top w:val="none" w:sz="0" w:space="0" w:color="auto"/>
        <w:left w:val="none" w:sz="0" w:space="0" w:color="auto"/>
        <w:bottom w:val="none" w:sz="0" w:space="0" w:color="auto"/>
        <w:right w:val="none" w:sz="0" w:space="0" w:color="auto"/>
      </w:divBdr>
    </w:div>
    <w:div w:id="1169828374">
      <w:bodyDiv w:val="1"/>
      <w:marLeft w:val="0"/>
      <w:marRight w:val="0"/>
      <w:marTop w:val="0"/>
      <w:marBottom w:val="0"/>
      <w:divBdr>
        <w:top w:val="none" w:sz="0" w:space="0" w:color="auto"/>
        <w:left w:val="none" w:sz="0" w:space="0" w:color="auto"/>
        <w:bottom w:val="none" w:sz="0" w:space="0" w:color="auto"/>
        <w:right w:val="none" w:sz="0" w:space="0" w:color="auto"/>
      </w:divBdr>
    </w:div>
    <w:div w:id="1169977590">
      <w:bodyDiv w:val="1"/>
      <w:marLeft w:val="0"/>
      <w:marRight w:val="0"/>
      <w:marTop w:val="0"/>
      <w:marBottom w:val="0"/>
      <w:divBdr>
        <w:top w:val="none" w:sz="0" w:space="0" w:color="auto"/>
        <w:left w:val="none" w:sz="0" w:space="0" w:color="auto"/>
        <w:bottom w:val="none" w:sz="0" w:space="0" w:color="auto"/>
        <w:right w:val="none" w:sz="0" w:space="0" w:color="auto"/>
      </w:divBdr>
    </w:div>
    <w:div w:id="1170212867">
      <w:bodyDiv w:val="1"/>
      <w:marLeft w:val="0"/>
      <w:marRight w:val="0"/>
      <w:marTop w:val="0"/>
      <w:marBottom w:val="0"/>
      <w:divBdr>
        <w:top w:val="none" w:sz="0" w:space="0" w:color="auto"/>
        <w:left w:val="none" w:sz="0" w:space="0" w:color="auto"/>
        <w:bottom w:val="none" w:sz="0" w:space="0" w:color="auto"/>
        <w:right w:val="none" w:sz="0" w:space="0" w:color="auto"/>
      </w:divBdr>
    </w:div>
    <w:div w:id="1170368466">
      <w:bodyDiv w:val="1"/>
      <w:marLeft w:val="0"/>
      <w:marRight w:val="0"/>
      <w:marTop w:val="0"/>
      <w:marBottom w:val="0"/>
      <w:divBdr>
        <w:top w:val="none" w:sz="0" w:space="0" w:color="auto"/>
        <w:left w:val="none" w:sz="0" w:space="0" w:color="auto"/>
        <w:bottom w:val="none" w:sz="0" w:space="0" w:color="auto"/>
        <w:right w:val="none" w:sz="0" w:space="0" w:color="auto"/>
      </w:divBdr>
    </w:div>
    <w:div w:id="1171138762">
      <w:bodyDiv w:val="1"/>
      <w:marLeft w:val="0"/>
      <w:marRight w:val="0"/>
      <w:marTop w:val="0"/>
      <w:marBottom w:val="0"/>
      <w:divBdr>
        <w:top w:val="none" w:sz="0" w:space="0" w:color="auto"/>
        <w:left w:val="none" w:sz="0" w:space="0" w:color="auto"/>
        <w:bottom w:val="none" w:sz="0" w:space="0" w:color="auto"/>
        <w:right w:val="none" w:sz="0" w:space="0" w:color="auto"/>
      </w:divBdr>
    </w:div>
    <w:div w:id="1171214806">
      <w:bodyDiv w:val="1"/>
      <w:marLeft w:val="0"/>
      <w:marRight w:val="0"/>
      <w:marTop w:val="0"/>
      <w:marBottom w:val="0"/>
      <w:divBdr>
        <w:top w:val="none" w:sz="0" w:space="0" w:color="auto"/>
        <w:left w:val="none" w:sz="0" w:space="0" w:color="auto"/>
        <w:bottom w:val="none" w:sz="0" w:space="0" w:color="auto"/>
        <w:right w:val="none" w:sz="0" w:space="0" w:color="auto"/>
      </w:divBdr>
    </w:div>
    <w:div w:id="1171600600">
      <w:bodyDiv w:val="1"/>
      <w:marLeft w:val="0"/>
      <w:marRight w:val="0"/>
      <w:marTop w:val="0"/>
      <w:marBottom w:val="0"/>
      <w:divBdr>
        <w:top w:val="none" w:sz="0" w:space="0" w:color="auto"/>
        <w:left w:val="none" w:sz="0" w:space="0" w:color="auto"/>
        <w:bottom w:val="none" w:sz="0" w:space="0" w:color="auto"/>
        <w:right w:val="none" w:sz="0" w:space="0" w:color="auto"/>
      </w:divBdr>
    </w:div>
    <w:div w:id="1171681862">
      <w:bodyDiv w:val="1"/>
      <w:marLeft w:val="0"/>
      <w:marRight w:val="0"/>
      <w:marTop w:val="0"/>
      <w:marBottom w:val="0"/>
      <w:divBdr>
        <w:top w:val="none" w:sz="0" w:space="0" w:color="auto"/>
        <w:left w:val="none" w:sz="0" w:space="0" w:color="auto"/>
        <w:bottom w:val="none" w:sz="0" w:space="0" w:color="auto"/>
        <w:right w:val="none" w:sz="0" w:space="0" w:color="auto"/>
      </w:divBdr>
    </w:div>
    <w:div w:id="1171721582">
      <w:bodyDiv w:val="1"/>
      <w:marLeft w:val="0"/>
      <w:marRight w:val="0"/>
      <w:marTop w:val="0"/>
      <w:marBottom w:val="0"/>
      <w:divBdr>
        <w:top w:val="none" w:sz="0" w:space="0" w:color="auto"/>
        <w:left w:val="none" w:sz="0" w:space="0" w:color="auto"/>
        <w:bottom w:val="none" w:sz="0" w:space="0" w:color="auto"/>
        <w:right w:val="none" w:sz="0" w:space="0" w:color="auto"/>
      </w:divBdr>
    </w:div>
    <w:div w:id="1171793450">
      <w:bodyDiv w:val="1"/>
      <w:marLeft w:val="0"/>
      <w:marRight w:val="0"/>
      <w:marTop w:val="0"/>
      <w:marBottom w:val="0"/>
      <w:divBdr>
        <w:top w:val="none" w:sz="0" w:space="0" w:color="auto"/>
        <w:left w:val="none" w:sz="0" w:space="0" w:color="auto"/>
        <w:bottom w:val="none" w:sz="0" w:space="0" w:color="auto"/>
        <w:right w:val="none" w:sz="0" w:space="0" w:color="auto"/>
      </w:divBdr>
    </w:div>
    <w:div w:id="1171947050">
      <w:bodyDiv w:val="1"/>
      <w:marLeft w:val="0"/>
      <w:marRight w:val="0"/>
      <w:marTop w:val="0"/>
      <w:marBottom w:val="0"/>
      <w:divBdr>
        <w:top w:val="none" w:sz="0" w:space="0" w:color="auto"/>
        <w:left w:val="none" w:sz="0" w:space="0" w:color="auto"/>
        <w:bottom w:val="none" w:sz="0" w:space="0" w:color="auto"/>
        <w:right w:val="none" w:sz="0" w:space="0" w:color="auto"/>
      </w:divBdr>
    </w:div>
    <w:div w:id="1171988313">
      <w:bodyDiv w:val="1"/>
      <w:marLeft w:val="0"/>
      <w:marRight w:val="0"/>
      <w:marTop w:val="0"/>
      <w:marBottom w:val="0"/>
      <w:divBdr>
        <w:top w:val="none" w:sz="0" w:space="0" w:color="auto"/>
        <w:left w:val="none" w:sz="0" w:space="0" w:color="auto"/>
        <w:bottom w:val="none" w:sz="0" w:space="0" w:color="auto"/>
        <w:right w:val="none" w:sz="0" w:space="0" w:color="auto"/>
      </w:divBdr>
    </w:div>
    <w:div w:id="1172060606">
      <w:bodyDiv w:val="1"/>
      <w:marLeft w:val="0"/>
      <w:marRight w:val="0"/>
      <w:marTop w:val="0"/>
      <w:marBottom w:val="0"/>
      <w:divBdr>
        <w:top w:val="none" w:sz="0" w:space="0" w:color="auto"/>
        <w:left w:val="none" w:sz="0" w:space="0" w:color="auto"/>
        <w:bottom w:val="none" w:sz="0" w:space="0" w:color="auto"/>
        <w:right w:val="none" w:sz="0" w:space="0" w:color="auto"/>
      </w:divBdr>
    </w:div>
    <w:div w:id="1172136058">
      <w:bodyDiv w:val="1"/>
      <w:marLeft w:val="0"/>
      <w:marRight w:val="0"/>
      <w:marTop w:val="0"/>
      <w:marBottom w:val="0"/>
      <w:divBdr>
        <w:top w:val="none" w:sz="0" w:space="0" w:color="auto"/>
        <w:left w:val="none" w:sz="0" w:space="0" w:color="auto"/>
        <w:bottom w:val="none" w:sz="0" w:space="0" w:color="auto"/>
        <w:right w:val="none" w:sz="0" w:space="0" w:color="auto"/>
      </w:divBdr>
    </w:div>
    <w:div w:id="1172260473">
      <w:bodyDiv w:val="1"/>
      <w:marLeft w:val="0"/>
      <w:marRight w:val="0"/>
      <w:marTop w:val="0"/>
      <w:marBottom w:val="0"/>
      <w:divBdr>
        <w:top w:val="none" w:sz="0" w:space="0" w:color="auto"/>
        <w:left w:val="none" w:sz="0" w:space="0" w:color="auto"/>
        <w:bottom w:val="none" w:sz="0" w:space="0" w:color="auto"/>
        <w:right w:val="none" w:sz="0" w:space="0" w:color="auto"/>
      </w:divBdr>
    </w:div>
    <w:div w:id="1172405594">
      <w:bodyDiv w:val="1"/>
      <w:marLeft w:val="0"/>
      <w:marRight w:val="0"/>
      <w:marTop w:val="0"/>
      <w:marBottom w:val="0"/>
      <w:divBdr>
        <w:top w:val="none" w:sz="0" w:space="0" w:color="auto"/>
        <w:left w:val="none" w:sz="0" w:space="0" w:color="auto"/>
        <w:bottom w:val="none" w:sz="0" w:space="0" w:color="auto"/>
        <w:right w:val="none" w:sz="0" w:space="0" w:color="auto"/>
      </w:divBdr>
    </w:div>
    <w:div w:id="1172447920">
      <w:bodyDiv w:val="1"/>
      <w:marLeft w:val="0"/>
      <w:marRight w:val="0"/>
      <w:marTop w:val="0"/>
      <w:marBottom w:val="0"/>
      <w:divBdr>
        <w:top w:val="none" w:sz="0" w:space="0" w:color="auto"/>
        <w:left w:val="none" w:sz="0" w:space="0" w:color="auto"/>
        <w:bottom w:val="none" w:sz="0" w:space="0" w:color="auto"/>
        <w:right w:val="none" w:sz="0" w:space="0" w:color="auto"/>
      </w:divBdr>
    </w:div>
    <w:div w:id="1173451647">
      <w:bodyDiv w:val="1"/>
      <w:marLeft w:val="0"/>
      <w:marRight w:val="0"/>
      <w:marTop w:val="0"/>
      <w:marBottom w:val="0"/>
      <w:divBdr>
        <w:top w:val="none" w:sz="0" w:space="0" w:color="auto"/>
        <w:left w:val="none" w:sz="0" w:space="0" w:color="auto"/>
        <w:bottom w:val="none" w:sz="0" w:space="0" w:color="auto"/>
        <w:right w:val="none" w:sz="0" w:space="0" w:color="auto"/>
      </w:divBdr>
    </w:div>
    <w:div w:id="1173645903">
      <w:bodyDiv w:val="1"/>
      <w:marLeft w:val="0"/>
      <w:marRight w:val="0"/>
      <w:marTop w:val="0"/>
      <w:marBottom w:val="0"/>
      <w:divBdr>
        <w:top w:val="none" w:sz="0" w:space="0" w:color="auto"/>
        <w:left w:val="none" w:sz="0" w:space="0" w:color="auto"/>
        <w:bottom w:val="none" w:sz="0" w:space="0" w:color="auto"/>
        <w:right w:val="none" w:sz="0" w:space="0" w:color="auto"/>
      </w:divBdr>
    </w:div>
    <w:div w:id="1173758816">
      <w:bodyDiv w:val="1"/>
      <w:marLeft w:val="0"/>
      <w:marRight w:val="0"/>
      <w:marTop w:val="0"/>
      <w:marBottom w:val="0"/>
      <w:divBdr>
        <w:top w:val="none" w:sz="0" w:space="0" w:color="auto"/>
        <w:left w:val="none" w:sz="0" w:space="0" w:color="auto"/>
        <w:bottom w:val="none" w:sz="0" w:space="0" w:color="auto"/>
        <w:right w:val="none" w:sz="0" w:space="0" w:color="auto"/>
      </w:divBdr>
    </w:div>
    <w:div w:id="1173839281">
      <w:bodyDiv w:val="1"/>
      <w:marLeft w:val="0"/>
      <w:marRight w:val="0"/>
      <w:marTop w:val="0"/>
      <w:marBottom w:val="0"/>
      <w:divBdr>
        <w:top w:val="none" w:sz="0" w:space="0" w:color="auto"/>
        <w:left w:val="none" w:sz="0" w:space="0" w:color="auto"/>
        <w:bottom w:val="none" w:sz="0" w:space="0" w:color="auto"/>
        <w:right w:val="none" w:sz="0" w:space="0" w:color="auto"/>
      </w:divBdr>
    </w:div>
    <w:div w:id="1173955877">
      <w:bodyDiv w:val="1"/>
      <w:marLeft w:val="0"/>
      <w:marRight w:val="0"/>
      <w:marTop w:val="0"/>
      <w:marBottom w:val="0"/>
      <w:divBdr>
        <w:top w:val="none" w:sz="0" w:space="0" w:color="auto"/>
        <w:left w:val="none" w:sz="0" w:space="0" w:color="auto"/>
        <w:bottom w:val="none" w:sz="0" w:space="0" w:color="auto"/>
        <w:right w:val="none" w:sz="0" w:space="0" w:color="auto"/>
      </w:divBdr>
    </w:div>
    <w:div w:id="1173956538">
      <w:bodyDiv w:val="1"/>
      <w:marLeft w:val="0"/>
      <w:marRight w:val="0"/>
      <w:marTop w:val="0"/>
      <w:marBottom w:val="0"/>
      <w:divBdr>
        <w:top w:val="none" w:sz="0" w:space="0" w:color="auto"/>
        <w:left w:val="none" w:sz="0" w:space="0" w:color="auto"/>
        <w:bottom w:val="none" w:sz="0" w:space="0" w:color="auto"/>
        <w:right w:val="none" w:sz="0" w:space="0" w:color="auto"/>
      </w:divBdr>
    </w:div>
    <w:div w:id="1173960189">
      <w:bodyDiv w:val="1"/>
      <w:marLeft w:val="0"/>
      <w:marRight w:val="0"/>
      <w:marTop w:val="0"/>
      <w:marBottom w:val="0"/>
      <w:divBdr>
        <w:top w:val="none" w:sz="0" w:space="0" w:color="auto"/>
        <w:left w:val="none" w:sz="0" w:space="0" w:color="auto"/>
        <w:bottom w:val="none" w:sz="0" w:space="0" w:color="auto"/>
        <w:right w:val="none" w:sz="0" w:space="0" w:color="auto"/>
      </w:divBdr>
    </w:div>
    <w:div w:id="1174077587">
      <w:bodyDiv w:val="1"/>
      <w:marLeft w:val="0"/>
      <w:marRight w:val="0"/>
      <w:marTop w:val="0"/>
      <w:marBottom w:val="0"/>
      <w:divBdr>
        <w:top w:val="none" w:sz="0" w:space="0" w:color="auto"/>
        <w:left w:val="none" w:sz="0" w:space="0" w:color="auto"/>
        <w:bottom w:val="none" w:sz="0" w:space="0" w:color="auto"/>
        <w:right w:val="none" w:sz="0" w:space="0" w:color="auto"/>
      </w:divBdr>
    </w:div>
    <w:div w:id="1174108179">
      <w:bodyDiv w:val="1"/>
      <w:marLeft w:val="0"/>
      <w:marRight w:val="0"/>
      <w:marTop w:val="0"/>
      <w:marBottom w:val="0"/>
      <w:divBdr>
        <w:top w:val="none" w:sz="0" w:space="0" w:color="auto"/>
        <w:left w:val="none" w:sz="0" w:space="0" w:color="auto"/>
        <w:bottom w:val="none" w:sz="0" w:space="0" w:color="auto"/>
        <w:right w:val="none" w:sz="0" w:space="0" w:color="auto"/>
      </w:divBdr>
    </w:div>
    <w:div w:id="1174223187">
      <w:bodyDiv w:val="1"/>
      <w:marLeft w:val="0"/>
      <w:marRight w:val="0"/>
      <w:marTop w:val="0"/>
      <w:marBottom w:val="0"/>
      <w:divBdr>
        <w:top w:val="none" w:sz="0" w:space="0" w:color="auto"/>
        <w:left w:val="none" w:sz="0" w:space="0" w:color="auto"/>
        <w:bottom w:val="none" w:sz="0" w:space="0" w:color="auto"/>
        <w:right w:val="none" w:sz="0" w:space="0" w:color="auto"/>
      </w:divBdr>
    </w:div>
    <w:div w:id="1174225129">
      <w:bodyDiv w:val="1"/>
      <w:marLeft w:val="0"/>
      <w:marRight w:val="0"/>
      <w:marTop w:val="0"/>
      <w:marBottom w:val="0"/>
      <w:divBdr>
        <w:top w:val="none" w:sz="0" w:space="0" w:color="auto"/>
        <w:left w:val="none" w:sz="0" w:space="0" w:color="auto"/>
        <w:bottom w:val="none" w:sz="0" w:space="0" w:color="auto"/>
        <w:right w:val="none" w:sz="0" w:space="0" w:color="auto"/>
      </w:divBdr>
    </w:div>
    <w:div w:id="1174302877">
      <w:bodyDiv w:val="1"/>
      <w:marLeft w:val="0"/>
      <w:marRight w:val="0"/>
      <w:marTop w:val="0"/>
      <w:marBottom w:val="0"/>
      <w:divBdr>
        <w:top w:val="none" w:sz="0" w:space="0" w:color="auto"/>
        <w:left w:val="none" w:sz="0" w:space="0" w:color="auto"/>
        <w:bottom w:val="none" w:sz="0" w:space="0" w:color="auto"/>
        <w:right w:val="none" w:sz="0" w:space="0" w:color="auto"/>
      </w:divBdr>
    </w:div>
    <w:div w:id="1174419890">
      <w:bodyDiv w:val="1"/>
      <w:marLeft w:val="0"/>
      <w:marRight w:val="0"/>
      <w:marTop w:val="0"/>
      <w:marBottom w:val="0"/>
      <w:divBdr>
        <w:top w:val="none" w:sz="0" w:space="0" w:color="auto"/>
        <w:left w:val="none" w:sz="0" w:space="0" w:color="auto"/>
        <w:bottom w:val="none" w:sz="0" w:space="0" w:color="auto"/>
        <w:right w:val="none" w:sz="0" w:space="0" w:color="auto"/>
      </w:divBdr>
    </w:div>
    <w:div w:id="1174490187">
      <w:bodyDiv w:val="1"/>
      <w:marLeft w:val="0"/>
      <w:marRight w:val="0"/>
      <w:marTop w:val="0"/>
      <w:marBottom w:val="0"/>
      <w:divBdr>
        <w:top w:val="none" w:sz="0" w:space="0" w:color="auto"/>
        <w:left w:val="none" w:sz="0" w:space="0" w:color="auto"/>
        <w:bottom w:val="none" w:sz="0" w:space="0" w:color="auto"/>
        <w:right w:val="none" w:sz="0" w:space="0" w:color="auto"/>
      </w:divBdr>
    </w:div>
    <w:div w:id="1174875965">
      <w:bodyDiv w:val="1"/>
      <w:marLeft w:val="0"/>
      <w:marRight w:val="0"/>
      <w:marTop w:val="0"/>
      <w:marBottom w:val="0"/>
      <w:divBdr>
        <w:top w:val="none" w:sz="0" w:space="0" w:color="auto"/>
        <w:left w:val="none" w:sz="0" w:space="0" w:color="auto"/>
        <w:bottom w:val="none" w:sz="0" w:space="0" w:color="auto"/>
        <w:right w:val="none" w:sz="0" w:space="0" w:color="auto"/>
      </w:divBdr>
    </w:div>
    <w:div w:id="1175002208">
      <w:bodyDiv w:val="1"/>
      <w:marLeft w:val="0"/>
      <w:marRight w:val="0"/>
      <w:marTop w:val="0"/>
      <w:marBottom w:val="0"/>
      <w:divBdr>
        <w:top w:val="none" w:sz="0" w:space="0" w:color="auto"/>
        <w:left w:val="none" w:sz="0" w:space="0" w:color="auto"/>
        <w:bottom w:val="none" w:sz="0" w:space="0" w:color="auto"/>
        <w:right w:val="none" w:sz="0" w:space="0" w:color="auto"/>
      </w:divBdr>
    </w:div>
    <w:div w:id="1175150272">
      <w:bodyDiv w:val="1"/>
      <w:marLeft w:val="0"/>
      <w:marRight w:val="0"/>
      <w:marTop w:val="0"/>
      <w:marBottom w:val="0"/>
      <w:divBdr>
        <w:top w:val="none" w:sz="0" w:space="0" w:color="auto"/>
        <w:left w:val="none" w:sz="0" w:space="0" w:color="auto"/>
        <w:bottom w:val="none" w:sz="0" w:space="0" w:color="auto"/>
        <w:right w:val="none" w:sz="0" w:space="0" w:color="auto"/>
      </w:divBdr>
    </w:div>
    <w:div w:id="1175344021">
      <w:bodyDiv w:val="1"/>
      <w:marLeft w:val="0"/>
      <w:marRight w:val="0"/>
      <w:marTop w:val="0"/>
      <w:marBottom w:val="0"/>
      <w:divBdr>
        <w:top w:val="none" w:sz="0" w:space="0" w:color="auto"/>
        <w:left w:val="none" w:sz="0" w:space="0" w:color="auto"/>
        <w:bottom w:val="none" w:sz="0" w:space="0" w:color="auto"/>
        <w:right w:val="none" w:sz="0" w:space="0" w:color="auto"/>
      </w:divBdr>
    </w:div>
    <w:div w:id="1175606235">
      <w:bodyDiv w:val="1"/>
      <w:marLeft w:val="0"/>
      <w:marRight w:val="0"/>
      <w:marTop w:val="0"/>
      <w:marBottom w:val="0"/>
      <w:divBdr>
        <w:top w:val="none" w:sz="0" w:space="0" w:color="auto"/>
        <w:left w:val="none" w:sz="0" w:space="0" w:color="auto"/>
        <w:bottom w:val="none" w:sz="0" w:space="0" w:color="auto"/>
        <w:right w:val="none" w:sz="0" w:space="0" w:color="auto"/>
      </w:divBdr>
    </w:div>
    <w:div w:id="1175657155">
      <w:bodyDiv w:val="1"/>
      <w:marLeft w:val="0"/>
      <w:marRight w:val="0"/>
      <w:marTop w:val="0"/>
      <w:marBottom w:val="0"/>
      <w:divBdr>
        <w:top w:val="none" w:sz="0" w:space="0" w:color="auto"/>
        <w:left w:val="none" w:sz="0" w:space="0" w:color="auto"/>
        <w:bottom w:val="none" w:sz="0" w:space="0" w:color="auto"/>
        <w:right w:val="none" w:sz="0" w:space="0" w:color="auto"/>
      </w:divBdr>
    </w:div>
    <w:div w:id="1175730244">
      <w:bodyDiv w:val="1"/>
      <w:marLeft w:val="0"/>
      <w:marRight w:val="0"/>
      <w:marTop w:val="0"/>
      <w:marBottom w:val="0"/>
      <w:divBdr>
        <w:top w:val="none" w:sz="0" w:space="0" w:color="auto"/>
        <w:left w:val="none" w:sz="0" w:space="0" w:color="auto"/>
        <w:bottom w:val="none" w:sz="0" w:space="0" w:color="auto"/>
        <w:right w:val="none" w:sz="0" w:space="0" w:color="auto"/>
      </w:divBdr>
    </w:div>
    <w:div w:id="1176847815">
      <w:bodyDiv w:val="1"/>
      <w:marLeft w:val="0"/>
      <w:marRight w:val="0"/>
      <w:marTop w:val="0"/>
      <w:marBottom w:val="0"/>
      <w:divBdr>
        <w:top w:val="none" w:sz="0" w:space="0" w:color="auto"/>
        <w:left w:val="none" w:sz="0" w:space="0" w:color="auto"/>
        <w:bottom w:val="none" w:sz="0" w:space="0" w:color="auto"/>
        <w:right w:val="none" w:sz="0" w:space="0" w:color="auto"/>
      </w:divBdr>
    </w:div>
    <w:div w:id="1177158098">
      <w:bodyDiv w:val="1"/>
      <w:marLeft w:val="0"/>
      <w:marRight w:val="0"/>
      <w:marTop w:val="0"/>
      <w:marBottom w:val="0"/>
      <w:divBdr>
        <w:top w:val="none" w:sz="0" w:space="0" w:color="auto"/>
        <w:left w:val="none" w:sz="0" w:space="0" w:color="auto"/>
        <w:bottom w:val="none" w:sz="0" w:space="0" w:color="auto"/>
        <w:right w:val="none" w:sz="0" w:space="0" w:color="auto"/>
      </w:divBdr>
    </w:div>
    <w:div w:id="1177228026">
      <w:bodyDiv w:val="1"/>
      <w:marLeft w:val="0"/>
      <w:marRight w:val="0"/>
      <w:marTop w:val="0"/>
      <w:marBottom w:val="0"/>
      <w:divBdr>
        <w:top w:val="none" w:sz="0" w:space="0" w:color="auto"/>
        <w:left w:val="none" w:sz="0" w:space="0" w:color="auto"/>
        <w:bottom w:val="none" w:sz="0" w:space="0" w:color="auto"/>
        <w:right w:val="none" w:sz="0" w:space="0" w:color="auto"/>
      </w:divBdr>
    </w:div>
    <w:div w:id="1177499439">
      <w:bodyDiv w:val="1"/>
      <w:marLeft w:val="0"/>
      <w:marRight w:val="0"/>
      <w:marTop w:val="0"/>
      <w:marBottom w:val="0"/>
      <w:divBdr>
        <w:top w:val="none" w:sz="0" w:space="0" w:color="auto"/>
        <w:left w:val="none" w:sz="0" w:space="0" w:color="auto"/>
        <w:bottom w:val="none" w:sz="0" w:space="0" w:color="auto"/>
        <w:right w:val="none" w:sz="0" w:space="0" w:color="auto"/>
      </w:divBdr>
    </w:div>
    <w:div w:id="1177619926">
      <w:bodyDiv w:val="1"/>
      <w:marLeft w:val="0"/>
      <w:marRight w:val="0"/>
      <w:marTop w:val="0"/>
      <w:marBottom w:val="0"/>
      <w:divBdr>
        <w:top w:val="none" w:sz="0" w:space="0" w:color="auto"/>
        <w:left w:val="none" w:sz="0" w:space="0" w:color="auto"/>
        <w:bottom w:val="none" w:sz="0" w:space="0" w:color="auto"/>
        <w:right w:val="none" w:sz="0" w:space="0" w:color="auto"/>
      </w:divBdr>
    </w:div>
    <w:div w:id="1178227508">
      <w:bodyDiv w:val="1"/>
      <w:marLeft w:val="0"/>
      <w:marRight w:val="0"/>
      <w:marTop w:val="0"/>
      <w:marBottom w:val="0"/>
      <w:divBdr>
        <w:top w:val="none" w:sz="0" w:space="0" w:color="auto"/>
        <w:left w:val="none" w:sz="0" w:space="0" w:color="auto"/>
        <w:bottom w:val="none" w:sz="0" w:space="0" w:color="auto"/>
        <w:right w:val="none" w:sz="0" w:space="0" w:color="auto"/>
      </w:divBdr>
    </w:div>
    <w:div w:id="1178815629">
      <w:bodyDiv w:val="1"/>
      <w:marLeft w:val="0"/>
      <w:marRight w:val="0"/>
      <w:marTop w:val="0"/>
      <w:marBottom w:val="0"/>
      <w:divBdr>
        <w:top w:val="none" w:sz="0" w:space="0" w:color="auto"/>
        <w:left w:val="none" w:sz="0" w:space="0" w:color="auto"/>
        <w:bottom w:val="none" w:sz="0" w:space="0" w:color="auto"/>
        <w:right w:val="none" w:sz="0" w:space="0" w:color="auto"/>
      </w:divBdr>
    </w:div>
    <w:div w:id="1178930703">
      <w:bodyDiv w:val="1"/>
      <w:marLeft w:val="0"/>
      <w:marRight w:val="0"/>
      <w:marTop w:val="0"/>
      <w:marBottom w:val="0"/>
      <w:divBdr>
        <w:top w:val="none" w:sz="0" w:space="0" w:color="auto"/>
        <w:left w:val="none" w:sz="0" w:space="0" w:color="auto"/>
        <w:bottom w:val="none" w:sz="0" w:space="0" w:color="auto"/>
        <w:right w:val="none" w:sz="0" w:space="0" w:color="auto"/>
      </w:divBdr>
    </w:div>
    <w:div w:id="1179156452">
      <w:bodyDiv w:val="1"/>
      <w:marLeft w:val="0"/>
      <w:marRight w:val="0"/>
      <w:marTop w:val="0"/>
      <w:marBottom w:val="0"/>
      <w:divBdr>
        <w:top w:val="none" w:sz="0" w:space="0" w:color="auto"/>
        <w:left w:val="none" w:sz="0" w:space="0" w:color="auto"/>
        <w:bottom w:val="none" w:sz="0" w:space="0" w:color="auto"/>
        <w:right w:val="none" w:sz="0" w:space="0" w:color="auto"/>
      </w:divBdr>
    </w:div>
    <w:div w:id="1179662113">
      <w:bodyDiv w:val="1"/>
      <w:marLeft w:val="0"/>
      <w:marRight w:val="0"/>
      <w:marTop w:val="0"/>
      <w:marBottom w:val="0"/>
      <w:divBdr>
        <w:top w:val="none" w:sz="0" w:space="0" w:color="auto"/>
        <w:left w:val="none" w:sz="0" w:space="0" w:color="auto"/>
        <w:bottom w:val="none" w:sz="0" w:space="0" w:color="auto"/>
        <w:right w:val="none" w:sz="0" w:space="0" w:color="auto"/>
      </w:divBdr>
    </w:div>
    <w:div w:id="1180125605">
      <w:bodyDiv w:val="1"/>
      <w:marLeft w:val="0"/>
      <w:marRight w:val="0"/>
      <w:marTop w:val="0"/>
      <w:marBottom w:val="0"/>
      <w:divBdr>
        <w:top w:val="none" w:sz="0" w:space="0" w:color="auto"/>
        <w:left w:val="none" w:sz="0" w:space="0" w:color="auto"/>
        <w:bottom w:val="none" w:sz="0" w:space="0" w:color="auto"/>
        <w:right w:val="none" w:sz="0" w:space="0" w:color="auto"/>
      </w:divBdr>
    </w:div>
    <w:div w:id="1180192879">
      <w:bodyDiv w:val="1"/>
      <w:marLeft w:val="0"/>
      <w:marRight w:val="0"/>
      <w:marTop w:val="0"/>
      <w:marBottom w:val="0"/>
      <w:divBdr>
        <w:top w:val="none" w:sz="0" w:space="0" w:color="auto"/>
        <w:left w:val="none" w:sz="0" w:space="0" w:color="auto"/>
        <w:bottom w:val="none" w:sz="0" w:space="0" w:color="auto"/>
        <w:right w:val="none" w:sz="0" w:space="0" w:color="auto"/>
      </w:divBdr>
    </w:div>
    <w:div w:id="1180393402">
      <w:bodyDiv w:val="1"/>
      <w:marLeft w:val="0"/>
      <w:marRight w:val="0"/>
      <w:marTop w:val="0"/>
      <w:marBottom w:val="0"/>
      <w:divBdr>
        <w:top w:val="none" w:sz="0" w:space="0" w:color="auto"/>
        <w:left w:val="none" w:sz="0" w:space="0" w:color="auto"/>
        <w:bottom w:val="none" w:sz="0" w:space="0" w:color="auto"/>
        <w:right w:val="none" w:sz="0" w:space="0" w:color="auto"/>
      </w:divBdr>
    </w:div>
    <w:div w:id="1180851261">
      <w:bodyDiv w:val="1"/>
      <w:marLeft w:val="0"/>
      <w:marRight w:val="0"/>
      <w:marTop w:val="0"/>
      <w:marBottom w:val="0"/>
      <w:divBdr>
        <w:top w:val="none" w:sz="0" w:space="0" w:color="auto"/>
        <w:left w:val="none" w:sz="0" w:space="0" w:color="auto"/>
        <w:bottom w:val="none" w:sz="0" w:space="0" w:color="auto"/>
        <w:right w:val="none" w:sz="0" w:space="0" w:color="auto"/>
      </w:divBdr>
    </w:div>
    <w:div w:id="1181168058">
      <w:bodyDiv w:val="1"/>
      <w:marLeft w:val="0"/>
      <w:marRight w:val="0"/>
      <w:marTop w:val="0"/>
      <w:marBottom w:val="0"/>
      <w:divBdr>
        <w:top w:val="none" w:sz="0" w:space="0" w:color="auto"/>
        <w:left w:val="none" w:sz="0" w:space="0" w:color="auto"/>
        <w:bottom w:val="none" w:sz="0" w:space="0" w:color="auto"/>
        <w:right w:val="none" w:sz="0" w:space="0" w:color="auto"/>
      </w:divBdr>
    </w:div>
    <w:div w:id="1181627513">
      <w:bodyDiv w:val="1"/>
      <w:marLeft w:val="0"/>
      <w:marRight w:val="0"/>
      <w:marTop w:val="0"/>
      <w:marBottom w:val="0"/>
      <w:divBdr>
        <w:top w:val="none" w:sz="0" w:space="0" w:color="auto"/>
        <w:left w:val="none" w:sz="0" w:space="0" w:color="auto"/>
        <w:bottom w:val="none" w:sz="0" w:space="0" w:color="auto"/>
        <w:right w:val="none" w:sz="0" w:space="0" w:color="auto"/>
      </w:divBdr>
    </w:div>
    <w:div w:id="1181628122">
      <w:bodyDiv w:val="1"/>
      <w:marLeft w:val="0"/>
      <w:marRight w:val="0"/>
      <w:marTop w:val="0"/>
      <w:marBottom w:val="0"/>
      <w:divBdr>
        <w:top w:val="none" w:sz="0" w:space="0" w:color="auto"/>
        <w:left w:val="none" w:sz="0" w:space="0" w:color="auto"/>
        <w:bottom w:val="none" w:sz="0" w:space="0" w:color="auto"/>
        <w:right w:val="none" w:sz="0" w:space="0" w:color="auto"/>
      </w:divBdr>
    </w:div>
    <w:div w:id="1181696384">
      <w:bodyDiv w:val="1"/>
      <w:marLeft w:val="0"/>
      <w:marRight w:val="0"/>
      <w:marTop w:val="0"/>
      <w:marBottom w:val="0"/>
      <w:divBdr>
        <w:top w:val="none" w:sz="0" w:space="0" w:color="auto"/>
        <w:left w:val="none" w:sz="0" w:space="0" w:color="auto"/>
        <w:bottom w:val="none" w:sz="0" w:space="0" w:color="auto"/>
        <w:right w:val="none" w:sz="0" w:space="0" w:color="auto"/>
      </w:divBdr>
    </w:div>
    <w:div w:id="1181823155">
      <w:bodyDiv w:val="1"/>
      <w:marLeft w:val="0"/>
      <w:marRight w:val="0"/>
      <w:marTop w:val="0"/>
      <w:marBottom w:val="0"/>
      <w:divBdr>
        <w:top w:val="none" w:sz="0" w:space="0" w:color="auto"/>
        <w:left w:val="none" w:sz="0" w:space="0" w:color="auto"/>
        <w:bottom w:val="none" w:sz="0" w:space="0" w:color="auto"/>
        <w:right w:val="none" w:sz="0" w:space="0" w:color="auto"/>
      </w:divBdr>
    </w:div>
    <w:div w:id="1181973556">
      <w:bodyDiv w:val="1"/>
      <w:marLeft w:val="0"/>
      <w:marRight w:val="0"/>
      <w:marTop w:val="0"/>
      <w:marBottom w:val="0"/>
      <w:divBdr>
        <w:top w:val="none" w:sz="0" w:space="0" w:color="auto"/>
        <w:left w:val="none" w:sz="0" w:space="0" w:color="auto"/>
        <w:bottom w:val="none" w:sz="0" w:space="0" w:color="auto"/>
        <w:right w:val="none" w:sz="0" w:space="0" w:color="auto"/>
      </w:divBdr>
    </w:div>
    <w:div w:id="1182014848">
      <w:bodyDiv w:val="1"/>
      <w:marLeft w:val="0"/>
      <w:marRight w:val="0"/>
      <w:marTop w:val="0"/>
      <w:marBottom w:val="0"/>
      <w:divBdr>
        <w:top w:val="none" w:sz="0" w:space="0" w:color="auto"/>
        <w:left w:val="none" w:sz="0" w:space="0" w:color="auto"/>
        <w:bottom w:val="none" w:sz="0" w:space="0" w:color="auto"/>
        <w:right w:val="none" w:sz="0" w:space="0" w:color="auto"/>
      </w:divBdr>
    </w:div>
    <w:div w:id="1182089740">
      <w:bodyDiv w:val="1"/>
      <w:marLeft w:val="0"/>
      <w:marRight w:val="0"/>
      <w:marTop w:val="0"/>
      <w:marBottom w:val="0"/>
      <w:divBdr>
        <w:top w:val="none" w:sz="0" w:space="0" w:color="auto"/>
        <w:left w:val="none" w:sz="0" w:space="0" w:color="auto"/>
        <w:bottom w:val="none" w:sz="0" w:space="0" w:color="auto"/>
        <w:right w:val="none" w:sz="0" w:space="0" w:color="auto"/>
      </w:divBdr>
    </w:div>
    <w:div w:id="1182360026">
      <w:bodyDiv w:val="1"/>
      <w:marLeft w:val="0"/>
      <w:marRight w:val="0"/>
      <w:marTop w:val="0"/>
      <w:marBottom w:val="0"/>
      <w:divBdr>
        <w:top w:val="none" w:sz="0" w:space="0" w:color="auto"/>
        <w:left w:val="none" w:sz="0" w:space="0" w:color="auto"/>
        <w:bottom w:val="none" w:sz="0" w:space="0" w:color="auto"/>
        <w:right w:val="none" w:sz="0" w:space="0" w:color="auto"/>
      </w:divBdr>
    </w:div>
    <w:div w:id="1182669347">
      <w:bodyDiv w:val="1"/>
      <w:marLeft w:val="0"/>
      <w:marRight w:val="0"/>
      <w:marTop w:val="0"/>
      <w:marBottom w:val="0"/>
      <w:divBdr>
        <w:top w:val="none" w:sz="0" w:space="0" w:color="auto"/>
        <w:left w:val="none" w:sz="0" w:space="0" w:color="auto"/>
        <w:bottom w:val="none" w:sz="0" w:space="0" w:color="auto"/>
        <w:right w:val="none" w:sz="0" w:space="0" w:color="auto"/>
      </w:divBdr>
    </w:div>
    <w:div w:id="1182672329">
      <w:bodyDiv w:val="1"/>
      <w:marLeft w:val="0"/>
      <w:marRight w:val="0"/>
      <w:marTop w:val="0"/>
      <w:marBottom w:val="0"/>
      <w:divBdr>
        <w:top w:val="none" w:sz="0" w:space="0" w:color="auto"/>
        <w:left w:val="none" w:sz="0" w:space="0" w:color="auto"/>
        <w:bottom w:val="none" w:sz="0" w:space="0" w:color="auto"/>
        <w:right w:val="none" w:sz="0" w:space="0" w:color="auto"/>
      </w:divBdr>
    </w:div>
    <w:div w:id="1182814235">
      <w:bodyDiv w:val="1"/>
      <w:marLeft w:val="0"/>
      <w:marRight w:val="0"/>
      <w:marTop w:val="0"/>
      <w:marBottom w:val="0"/>
      <w:divBdr>
        <w:top w:val="none" w:sz="0" w:space="0" w:color="auto"/>
        <w:left w:val="none" w:sz="0" w:space="0" w:color="auto"/>
        <w:bottom w:val="none" w:sz="0" w:space="0" w:color="auto"/>
        <w:right w:val="none" w:sz="0" w:space="0" w:color="auto"/>
      </w:divBdr>
    </w:div>
    <w:div w:id="1183281704">
      <w:bodyDiv w:val="1"/>
      <w:marLeft w:val="0"/>
      <w:marRight w:val="0"/>
      <w:marTop w:val="0"/>
      <w:marBottom w:val="0"/>
      <w:divBdr>
        <w:top w:val="none" w:sz="0" w:space="0" w:color="auto"/>
        <w:left w:val="none" w:sz="0" w:space="0" w:color="auto"/>
        <w:bottom w:val="none" w:sz="0" w:space="0" w:color="auto"/>
        <w:right w:val="none" w:sz="0" w:space="0" w:color="auto"/>
      </w:divBdr>
    </w:div>
    <w:div w:id="1183322306">
      <w:bodyDiv w:val="1"/>
      <w:marLeft w:val="0"/>
      <w:marRight w:val="0"/>
      <w:marTop w:val="0"/>
      <w:marBottom w:val="0"/>
      <w:divBdr>
        <w:top w:val="none" w:sz="0" w:space="0" w:color="auto"/>
        <w:left w:val="none" w:sz="0" w:space="0" w:color="auto"/>
        <w:bottom w:val="none" w:sz="0" w:space="0" w:color="auto"/>
        <w:right w:val="none" w:sz="0" w:space="0" w:color="auto"/>
      </w:divBdr>
    </w:div>
    <w:div w:id="1183742738">
      <w:bodyDiv w:val="1"/>
      <w:marLeft w:val="0"/>
      <w:marRight w:val="0"/>
      <w:marTop w:val="0"/>
      <w:marBottom w:val="0"/>
      <w:divBdr>
        <w:top w:val="none" w:sz="0" w:space="0" w:color="auto"/>
        <w:left w:val="none" w:sz="0" w:space="0" w:color="auto"/>
        <w:bottom w:val="none" w:sz="0" w:space="0" w:color="auto"/>
        <w:right w:val="none" w:sz="0" w:space="0" w:color="auto"/>
      </w:divBdr>
    </w:div>
    <w:div w:id="1184201055">
      <w:bodyDiv w:val="1"/>
      <w:marLeft w:val="0"/>
      <w:marRight w:val="0"/>
      <w:marTop w:val="0"/>
      <w:marBottom w:val="0"/>
      <w:divBdr>
        <w:top w:val="none" w:sz="0" w:space="0" w:color="auto"/>
        <w:left w:val="none" w:sz="0" w:space="0" w:color="auto"/>
        <w:bottom w:val="none" w:sz="0" w:space="0" w:color="auto"/>
        <w:right w:val="none" w:sz="0" w:space="0" w:color="auto"/>
      </w:divBdr>
    </w:div>
    <w:div w:id="1184323851">
      <w:bodyDiv w:val="1"/>
      <w:marLeft w:val="0"/>
      <w:marRight w:val="0"/>
      <w:marTop w:val="0"/>
      <w:marBottom w:val="0"/>
      <w:divBdr>
        <w:top w:val="none" w:sz="0" w:space="0" w:color="auto"/>
        <w:left w:val="none" w:sz="0" w:space="0" w:color="auto"/>
        <w:bottom w:val="none" w:sz="0" w:space="0" w:color="auto"/>
        <w:right w:val="none" w:sz="0" w:space="0" w:color="auto"/>
      </w:divBdr>
    </w:div>
    <w:div w:id="1184326395">
      <w:bodyDiv w:val="1"/>
      <w:marLeft w:val="0"/>
      <w:marRight w:val="0"/>
      <w:marTop w:val="0"/>
      <w:marBottom w:val="0"/>
      <w:divBdr>
        <w:top w:val="none" w:sz="0" w:space="0" w:color="auto"/>
        <w:left w:val="none" w:sz="0" w:space="0" w:color="auto"/>
        <w:bottom w:val="none" w:sz="0" w:space="0" w:color="auto"/>
        <w:right w:val="none" w:sz="0" w:space="0" w:color="auto"/>
      </w:divBdr>
    </w:div>
    <w:div w:id="1184586468">
      <w:bodyDiv w:val="1"/>
      <w:marLeft w:val="0"/>
      <w:marRight w:val="0"/>
      <w:marTop w:val="0"/>
      <w:marBottom w:val="0"/>
      <w:divBdr>
        <w:top w:val="none" w:sz="0" w:space="0" w:color="auto"/>
        <w:left w:val="none" w:sz="0" w:space="0" w:color="auto"/>
        <w:bottom w:val="none" w:sz="0" w:space="0" w:color="auto"/>
        <w:right w:val="none" w:sz="0" w:space="0" w:color="auto"/>
      </w:divBdr>
    </w:div>
    <w:div w:id="1184785623">
      <w:bodyDiv w:val="1"/>
      <w:marLeft w:val="0"/>
      <w:marRight w:val="0"/>
      <w:marTop w:val="0"/>
      <w:marBottom w:val="0"/>
      <w:divBdr>
        <w:top w:val="none" w:sz="0" w:space="0" w:color="auto"/>
        <w:left w:val="none" w:sz="0" w:space="0" w:color="auto"/>
        <w:bottom w:val="none" w:sz="0" w:space="0" w:color="auto"/>
        <w:right w:val="none" w:sz="0" w:space="0" w:color="auto"/>
      </w:divBdr>
    </w:div>
    <w:div w:id="1185092923">
      <w:bodyDiv w:val="1"/>
      <w:marLeft w:val="0"/>
      <w:marRight w:val="0"/>
      <w:marTop w:val="0"/>
      <w:marBottom w:val="0"/>
      <w:divBdr>
        <w:top w:val="none" w:sz="0" w:space="0" w:color="auto"/>
        <w:left w:val="none" w:sz="0" w:space="0" w:color="auto"/>
        <w:bottom w:val="none" w:sz="0" w:space="0" w:color="auto"/>
        <w:right w:val="none" w:sz="0" w:space="0" w:color="auto"/>
      </w:divBdr>
    </w:div>
    <w:div w:id="1185246160">
      <w:bodyDiv w:val="1"/>
      <w:marLeft w:val="0"/>
      <w:marRight w:val="0"/>
      <w:marTop w:val="0"/>
      <w:marBottom w:val="0"/>
      <w:divBdr>
        <w:top w:val="none" w:sz="0" w:space="0" w:color="auto"/>
        <w:left w:val="none" w:sz="0" w:space="0" w:color="auto"/>
        <w:bottom w:val="none" w:sz="0" w:space="0" w:color="auto"/>
        <w:right w:val="none" w:sz="0" w:space="0" w:color="auto"/>
      </w:divBdr>
    </w:div>
    <w:div w:id="1185363375">
      <w:bodyDiv w:val="1"/>
      <w:marLeft w:val="0"/>
      <w:marRight w:val="0"/>
      <w:marTop w:val="0"/>
      <w:marBottom w:val="0"/>
      <w:divBdr>
        <w:top w:val="none" w:sz="0" w:space="0" w:color="auto"/>
        <w:left w:val="none" w:sz="0" w:space="0" w:color="auto"/>
        <w:bottom w:val="none" w:sz="0" w:space="0" w:color="auto"/>
        <w:right w:val="none" w:sz="0" w:space="0" w:color="auto"/>
      </w:divBdr>
    </w:div>
    <w:div w:id="1185679124">
      <w:bodyDiv w:val="1"/>
      <w:marLeft w:val="0"/>
      <w:marRight w:val="0"/>
      <w:marTop w:val="0"/>
      <w:marBottom w:val="0"/>
      <w:divBdr>
        <w:top w:val="none" w:sz="0" w:space="0" w:color="auto"/>
        <w:left w:val="none" w:sz="0" w:space="0" w:color="auto"/>
        <w:bottom w:val="none" w:sz="0" w:space="0" w:color="auto"/>
        <w:right w:val="none" w:sz="0" w:space="0" w:color="auto"/>
      </w:divBdr>
    </w:div>
    <w:div w:id="1186017618">
      <w:bodyDiv w:val="1"/>
      <w:marLeft w:val="0"/>
      <w:marRight w:val="0"/>
      <w:marTop w:val="0"/>
      <w:marBottom w:val="0"/>
      <w:divBdr>
        <w:top w:val="none" w:sz="0" w:space="0" w:color="auto"/>
        <w:left w:val="none" w:sz="0" w:space="0" w:color="auto"/>
        <w:bottom w:val="none" w:sz="0" w:space="0" w:color="auto"/>
        <w:right w:val="none" w:sz="0" w:space="0" w:color="auto"/>
      </w:divBdr>
    </w:div>
    <w:div w:id="1186214475">
      <w:bodyDiv w:val="1"/>
      <w:marLeft w:val="0"/>
      <w:marRight w:val="0"/>
      <w:marTop w:val="0"/>
      <w:marBottom w:val="0"/>
      <w:divBdr>
        <w:top w:val="none" w:sz="0" w:space="0" w:color="auto"/>
        <w:left w:val="none" w:sz="0" w:space="0" w:color="auto"/>
        <w:bottom w:val="none" w:sz="0" w:space="0" w:color="auto"/>
        <w:right w:val="none" w:sz="0" w:space="0" w:color="auto"/>
      </w:divBdr>
    </w:div>
    <w:div w:id="1186360675">
      <w:bodyDiv w:val="1"/>
      <w:marLeft w:val="0"/>
      <w:marRight w:val="0"/>
      <w:marTop w:val="0"/>
      <w:marBottom w:val="0"/>
      <w:divBdr>
        <w:top w:val="none" w:sz="0" w:space="0" w:color="auto"/>
        <w:left w:val="none" w:sz="0" w:space="0" w:color="auto"/>
        <w:bottom w:val="none" w:sz="0" w:space="0" w:color="auto"/>
        <w:right w:val="none" w:sz="0" w:space="0" w:color="auto"/>
      </w:divBdr>
    </w:div>
    <w:div w:id="1186485093">
      <w:bodyDiv w:val="1"/>
      <w:marLeft w:val="0"/>
      <w:marRight w:val="0"/>
      <w:marTop w:val="0"/>
      <w:marBottom w:val="0"/>
      <w:divBdr>
        <w:top w:val="none" w:sz="0" w:space="0" w:color="auto"/>
        <w:left w:val="none" w:sz="0" w:space="0" w:color="auto"/>
        <w:bottom w:val="none" w:sz="0" w:space="0" w:color="auto"/>
        <w:right w:val="none" w:sz="0" w:space="0" w:color="auto"/>
      </w:divBdr>
    </w:div>
    <w:div w:id="1186554139">
      <w:bodyDiv w:val="1"/>
      <w:marLeft w:val="0"/>
      <w:marRight w:val="0"/>
      <w:marTop w:val="0"/>
      <w:marBottom w:val="0"/>
      <w:divBdr>
        <w:top w:val="none" w:sz="0" w:space="0" w:color="auto"/>
        <w:left w:val="none" w:sz="0" w:space="0" w:color="auto"/>
        <w:bottom w:val="none" w:sz="0" w:space="0" w:color="auto"/>
        <w:right w:val="none" w:sz="0" w:space="0" w:color="auto"/>
      </w:divBdr>
    </w:div>
    <w:div w:id="1186748213">
      <w:bodyDiv w:val="1"/>
      <w:marLeft w:val="0"/>
      <w:marRight w:val="0"/>
      <w:marTop w:val="0"/>
      <w:marBottom w:val="0"/>
      <w:divBdr>
        <w:top w:val="none" w:sz="0" w:space="0" w:color="auto"/>
        <w:left w:val="none" w:sz="0" w:space="0" w:color="auto"/>
        <w:bottom w:val="none" w:sz="0" w:space="0" w:color="auto"/>
        <w:right w:val="none" w:sz="0" w:space="0" w:color="auto"/>
      </w:divBdr>
    </w:div>
    <w:div w:id="1186821831">
      <w:bodyDiv w:val="1"/>
      <w:marLeft w:val="0"/>
      <w:marRight w:val="0"/>
      <w:marTop w:val="0"/>
      <w:marBottom w:val="0"/>
      <w:divBdr>
        <w:top w:val="none" w:sz="0" w:space="0" w:color="auto"/>
        <w:left w:val="none" w:sz="0" w:space="0" w:color="auto"/>
        <w:bottom w:val="none" w:sz="0" w:space="0" w:color="auto"/>
        <w:right w:val="none" w:sz="0" w:space="0" w:color="auto"/>
      </w:divBdr>
    </w:div>
    <w:div w:id="1186864620">
      <w:bodyDiv w:val="1"/>
      <w:marLeft w:val="0"/>
      <w:marRight w:val="0"/>
      <w:marTop w:val="0"/>
      <w:marBottom w:val="0"/>
      <w:divBdr>
        <w:top w:val="none" w:sz="0" w:space="0" w:color="auto"/>
        <w:left w:val="none" w:sz="0" w:space="0" w:color="auto"/>
        <w:bottom w:val="none" w:sz="0" w:space="0" w:color="auto"/>
        <w:right w:val="none" w:sz="0" w:space="0" w:color="auto"/>
      </w:divBdr>
    </w:div>
    <w:div w:id="1187327260">
      <w:bodyDiv w:val="1"/>
      <w:marLeft w:val="0"/>
      <w:marRight w:val="0"/>
      <w:marTop w:val="0"/>
      <w:marBottom w:val="0"/>
      <w:divBdr>
        <w:top w:val="none" w:sz="0" w:space="0" w:color="auto"/>
        <w:left w:val="none" w:sz="0" w:space="0" w:color="auto"/>
        <w:bottom w:val="none" w:sz="0" w:space="0" w:color="auto"/>
        <w:right w:val="none" w:sz="0" w:space="0" w:color="auto"/>
      </w:divBdr>
    </w:div>
    <w:div w:id="1187450988">
      <w:bodyDiv w:val="1"/>
      <w:marLeft w:val="0"/>
      <w:marRight w:val="0"/>
      <w:marTop w:val="0"/>
      <w:marBottom w:val="0"/>
      <w:divBdr>
        <w:top w:val="none" w:sz="0" w:space="0" w:color="auto"/>
        <w:left w:val="none" w:sz="0" w:space="0" w:color="auto"/>
        <w:bottom w:val="none" w:sz="0" w:space="0" w:color="auto"/>
        <w:right w:val="none" w:sz="0" w:space="0" w:color="auto"/>
      </w:divBdr>
    </w:div>
    <w:div w:id="1187527658">
      <w:bodyDiv w:val="1"/>
      <w:marLeft w:val="0"/>
      <w:marRight w:val="0"/>
      <w:marTop w:val="0"/>
      <w:marBottom w:val="0"/>
      <w:divBdr>
        <w:top w:val="none" w:sz="0" w:space="0" w:color="auto"/>
        <w:left w:val="none" w:sz="0" w:space="0" w:color="auto"/>
        <w:bottom w:val="none" w:sz="0" w:space="0" w:color="auto"/>
        <w:right w:val="none" w:sz="0" w:space="0" w:color="auto"/>
      </w:divBdr>
    </w:div>
    <w:div w:id="1188330638">
      <w:bodyDiv w:val="1"/>
      <w:marLeft w:val="0"/>
      <w:marRight w:val="0"/>
      <w:marTop w:val="0"/>
      <w:marBottom w:val="0"/>
      <w:divBdr>
        <w:top w:val="none" w:sz="0" w:space="0" w:color="auto"/>
        <w:left w:val="none" w:sz="0" w:space="0" w:color="auto"/>
        <w:bottom w:val="none" w:sz="0" w:space="0" w:color="auto"/>
        <w:right w:val="none" w:sz="0" w:space="0" w:color="auto"/>
      </w:divBdr>
    </w:div>
    <w:div w:id="1188450355">
      <w:bodyDiv w:val="1"/>
      <w:marLeft w:val="0"/>
      <w:marRight w:val="0"/>
      <w:marTop w:val="0"/>
      <w:marBottom w:val="0"/>
      <w:divBdr>
        <w:top w:val="none" w:sz="0" w:space="0" w:color="auto"/>
        <w:left w:val="none" w:sz="0" w:space="0" w:color="auto"/>
        <w:bottom w:val="none" w:sz="0" w:space="0" w:color="auto"/>
        <w:right w:val="none" w:sz="0" w:space="0" w:color="auto"/>
      </w:divBdr>
    </w:div>
    <w:div w:id="1188523752">
      <w:bodyDiv w:val="1"/>
      <w:marLeft w:val="0"/>
      <w:marRight w:val="0"/>
      <w:marTop w:val="0"/>
      <w:marBottom w:val="0"/>
      <w:divBdr>
        <w:top w:val="none" w:sz="0" w:space="0" w:color="auto"/>
        <w:left w:val="none" w:sz="0" w:space="0" w:color="auto"/>
        <w:bottom w:val="none" w:sz="0" w:space="0" w:color="auto"/>
        <w:right w:val="none" w:sz="0" w:space="0" w:color="auto"/>
      </w:divBdr>
    </w:div>
    <w:div w:id="1188787096">
      <w:bodyDiv w:val="1"/>
      <w:marLeft w:val="0"/>
      <w:marRight w:val="0"/>
      <w:marTop w:val="0"/>
      <w:marBottom w:val="0"/>
      <w:divBdr>
        <w:top w:val="none" w:sz="0" w:space="0" w:color="auto"/>
        <w:left w:val="none" w:sz="0" w:space="0" w:color="auto"/>
        <w:bottom w:val="none" w:sz="0" w:space="0" w:color="auto"/>
        <w:right w:val="none" w:sz="0" w:space="0" w:color="auto"/>
      </w:divBdr>
    </w:div>
    <w:div w:id="1188980210">
      <w:bodyDiv w:val="1"/>
      <w:marLeft w:val="0"/>
      <w:marRight w:val="0"/>
      <w:marTop w:val="0"/>
      <w:marBottom w:val="0"/>
      <w:divBdr>
        <w:top w:val="none" w:sz="0" w:space="0" w:color="auto"/>
        <w:left w:val="none" w:sz="0" w:space="0" w:color="auto"/>
        <w:bottom w:val="none" w:sz="0" w:space="0" w:color="auto"/>
        <w:right w:val="none" w:sz="0" w:space="0" w:color="auto"/>
      </w:divBdr>
    </w:div>
    <w:div w:id="1189636711">
      <w:bodyDiv w:val="1"/>
      <w:marLeft w:val="0"/>
      <w:marRight w:val="0"/>
      <w:marTop w:val="0"/>
      <w:marBottom w:val="0"/>
      <w:divBdr>
        <w:top w:val="none" w:sz="0" w:space="0" w:color="auto"/>
        <w:left w:val="none" w:sz="0" w:space="0" w:color="auto"/>
        <w:bottom w:val="none" w:sz="0" w:space="0" w:color="auto"/>
        <w:right w:val="none" w:sz="0" w:space="0" w:color="auto"/>
      </w:divBdr>
    </w:div>
    <w:div w:id="1189753085">
      <w:bodyDiv w:val="1"/>
      <w:marLeft w:val="0"/>
      <w:marRight w:val="0"/>
      <w:marTop w:val="0"/>
      <w:marBottom w:val="0"/>
      <w:divBdr>
        <w:top w:val="none" w:sz="0" w:space="0" w:color="auto"/>
        <w:left w:val="none" w:sz="0" w:space="0" w:color="auto"/>
        <w:bottom w:val="none" w:sz="0" w:space="0" w:color="auto"/>
        <w:right w:val="none" w:sz="0" w:space="0" w:color="auto"/>
      </w:divBdr>
    </w:div>
    <w:div w:id="1189757552">
      <w:bodyDiv w:val="1"/>
      <w:marLeft w:val="0"/>
      <w:marRight w:val="0"/>
      <w:marTop w:val="0"/>
      <w:marBottom w:val="0"/>
      <w:divBdr>
        <w:top w:val="none" w:sz="0" w:space="0" w:color="auto"/>
        <w:left w:val="none" w:sz="0" w:space="0" w:color="auto"/>
        <w:bottom w:val="none" w:sz="0" w:space="0" w:color="auto"/>
        <w:right w:val="none" w:sz="0" w:space="0" w:color="auto"/>
      </w:divBdr>
    </w:div>
    <w:div w:id="1189875797">
      <w:bodyDiv w:val="1"/>
      <w:marLeft w:val="0"/>
      <w:marRight w:val="0"/>
      <w:marTop w:val="0"/>
      <w:marBottom w:val="0"/>
      <w:divBdr>
        <w:top w:val="none" w:sz="0" w:space="0" w:color="auto"/>
        <w:left w:val="none" w:sz="0" w:space="0" w:color="auto"/>
        <w:bottom w:val="none" w:sz="0" w:space="0" w:color="auto"/>
        <w:right w:val="none" w:sz="0" w:space="0" w:color="auto"/>
      </w:divBdr>
    </w:div>
    <w:div w:id="1190728641">
      <w:bodyDiv w:val="1"/>
      <w:marLeft w:val="0"/>
      <w:marRight w:val="0"/>
      <w:marTop w:val="0"/>
      <w:marBottom w:val="0"/>
      <w:divBdr>
        <w:top w:val="none" w:sz="0" w:space="0" w:color="auto"/>
        <w:left w:val="none" w:sz="0" w:space="0" w:color="auto"/>
        <w:bottom w:val="none" w:sz="0" w:space="0" w:color="auto"/>
        <w:right w:val="none" w:sz="0" w:space="0" w:color="auto"/>
      </w:divBdr>
    </w:div>
    <w:div w:id="1190873766">
      <w:bodyDiv w:val="1"/>
      <w:marLeft w:val="0"/>
      <w:marRight w:val="0"/>
      <w:marTop w:val="0"/>
      <w:marBottom w:val="0"/>
      <w:divBdr>
        <w:top w:val="none" w:sz="0" w:space="0" w:color="auto"/>
        <w:left w:val="none" w:sz="0" w:space="0" w:color="auto"/>
        <w:bottom w:val="none" w:sz="0" w:space="0" w:color="auto"/>
        <w:right w:val="none" w:sz="0" w:space="0" w:color="auto"/>
      </w:divBdr>
    </w:div>
    <w:div w:id="1190992221">
      <w:bodyDiv w:val="1"/>
      <w:marLeft w:val="0"/>
      <w:marRight w:val="0"/>
      <w:marTop w:val="0"/>
      <w:marBottom w:val="0"/>
      <w:divBdr>
        <w:top w:val="none" w:sz="0" w:space="0" w:color="auto"/>
        <w:left w:val="none" w:sz="0" w:space="0" w:color="auto"/>
        <w:bottom w:val="none" w:sz="0" w:space="0" w:color="auto"/>
        <w:right w:val="none" w:sz="0" w:space="0" w:color="auto"/>
      </w:divBdr>
    </w:div>
    <w:div w:id="1190997596">
      <w:bodyDiv w:val="1"/>
      <w:marLeft w:val="0"/>
      <w:marRight w:val="0"/>
      <w:marTop w:val="0"/>
      <w:marBottom w:val="0"/>
      <w:divBdr>
        <w:top w:val="none" w:sz="0" w:space="0" w:color="auto"/>
        <w:left w:val="none" w:sz="0" w:space="0" w:color="auto"/>
        <w:bottom w:val="none" w:sz="0" w:space="0" w:color="auto"/>
        <w:right w:val="none" w:sz="0" w:space="0" w:color="auto"/>
      </w:divBdr>
    </w:div>
    <w:div w:id="1191186706">
      <w:bodyDiv w:val="1"/>
      <w:marLeft w:val="0"/>
      <w:marRight w:val="0"/>
      <w:marTop w:val="0"/>
      <w:marBottom w:val="0"/>
      <w:divBdr>
        <w:top w:val="none" w:sz="0" w:space="0" w:color="auto"/>
        <w:left w:val="none" w:sz="0" w:space="0" w:color="auto"/>
        <w:bottom w:val="none" w:sz="0" w:space="0" w:color="auto"/>
        <w:right w:val="none" w:sz="0" w:space="0" w:color="auto"/>
      </w:divBdr>
    </w:div>
    <w:div w:id="1191411464">
      <w:bodyDiv w:val="1"/>
      <w:marLeft w:val="0"/>
      <w:marRight w:val="0"/>
      <w:marTop w:val="0"/>
      <w:marBottom w:val="0"/>
      <w:divBdr>
        <w:top w:val="none" w:sz="0" w:space="0" w:color="auto"/>
        <w:left w:val="none" w:sz="0" w:space="0" w:color="auto"/>
        <w:bottom w:val="none" w:sz="0" w:space="0" w:color="auto"/>
        <w:right w:val="none" w:sz="0" w:space="0" w:color="auto"/>
      </w:divBdr>
    </w:div>
    <w:div w:id="1191725029">
      <w:bodyDiv w:val="1"/>
      <w:marLeft w:val="0"/>
      <w:marRight w:val="0"/>
      <w:marTop w:val="0"/>
      <w:marBottom w:val="0"/>
      <w:divBdr>
        <w:top w:val="none" w:sz="0" w:space="0" w:color="auto"/>
        <w:left w:val="none" w:sz="0" w:space="0" w:color="auto"/>
        <w:bottom w:val="none" w:sz="0" w:space="0" w:color="auto"/>
        <w:right w:val="none" w:sz="0" w:space="0" w:color="auto"/>
      </w:divBdr>
    </w:div>
    <w:div w:id="1192301120">
      <w:bodyDiv w:val="1"/>
      <w:marLeft w:val="0"/>
      <w:marRight w:val="0"/>
      <w:marTop w:val="0"/>
      <w:marBottom w:val="0"/>
      <w:divBdr>
        <w:top w:val="none" w:sz="0" w:space="0" w:color="auto"/>
        <w:left w:val="none" w:sz="0" w:space="0" w:color="auto"/>
        <w:bottom w:val="none" w:sz="0" w:space="0" w:color="auto"/>
        <w:right w:val="none" w:sz="0" w:space="0" w:color="auto"/>
      </w:divBdr>
    </w:div>
    <w:div w:id="1192647633">
      <w:bodyDiv w:val="1"/>
      <w:marLeft w:val="0"/>
      <w:marRight w:val="0"/>
      <w:marTop w:val="0"/>
      <w:marBottom w:val="0"/>
      <w:divBdr>
        <w:top w:val="none" w:sz="0" w:space="0" w:color="auto"/>
        <w:left w:val="none" w:sz="0" w:space="0" w:color="auto"/>
        <w:bottom w:val="none" w:sz="0" w:space="0" w:color="auto"/>
        <w:right w:val="none" w:sz="0" w:space="0" w:color="auto"/>
      </w:divBdr>
    </w:div>
    <w:div w:id="1192886617">
      <w:bodyDiv w:val="1"/>
      <w:marLeft w:val="0"/>
      <w:marRight w:val="0"/>
      <w:marTop w:val="0"/>
      <w:marBottom w:val="0"/>
      <w:divBdr>
        <w:top w:val="none" w:sz="0" w:space="0" w:color="auto"/>
        <w:left w:val="none" w:sz="0" w:space="0" w:color="auto"/>
        <w:bottom w:val="none" w:sz="0" w:space="0" w:color="auto"/>
        <w:right w:val="none" w:sz="0" w:space="0" w:color="auto"/>
      </w:divBdr>
    </w:div>
    <w:div w:id="1193029911">
      <w:bodyDiv w:val="1"/>
      <w:marLeft w:val="0"/>
      <w:marRight w:val="0"/>
      <w:marTop w:val="0"/>
      <w:marBottom w:val="0"/>
      <w:divBdr>
        <w:top w:val="none" w:sz="0" w:space="0" w:color="auto"/>
        <w:left w:val="none" w:sz="0" w:space="0" w:color="auto"/>
        <w:bottom w:val="none" w:sz="0" w:space="0" w:color="auto"/>
        <w:right w:val="none" w:sz="0" w:space="0" w:color="auto"/>
      </w:divBdr>
    </w:div>
    <w:div w:id="1193542721">
      <w:bodyDiv w:val="1"/>
      <w:marLeft w:val="0"/>
      <w:marRight w:val="0"/>
      <w:marTop w:val="0"/>
      <w:marBottom w:val="0"/>
      <w:divBdr>
        <w:top w:val="none" w:sz="0" w:space="0" w:color="auto"/>
        <w:left w:val="none" w:sz="0" w:space="0" w:color="auto"/>
        <w:bottom w:val="none" w:sz="0" w:space="0" w:color="auto"/>
        <w:right w:val="none" w:sz="0" w:space="0" w:color="auto"/>
      </w:divBdr>
    </w:div>
    <w:div w:id="1193804020">
      <w:bodyDiv w:val="1"/>
      <w:marLeft w:val="0"/>
      <w:marRight w:val="0"/>
      <w:marTop w:val="0"/>
      <w:marBottom w:val="0"/>
      <w:divBdr>
        <w:top w:val="none" w:sz="0" w:space="0" w:color="auto"/>
        <w:left w:val="none" w:sz="0" w:space="0" w:color="auto"/>
        <w:bottom w:val="none" w:sz="0" w:space="0" w:color="auto"/>
        <w:right w:val="none" w:sz="0" w:space="0" w:color="auto"/>
      </w:divBdr>
    </w:div>
    <w:div w:id="1193806275">
      <w:bodyDiv w:val="1"/>
      <w:marLeft w:val="0"/>
      <w:marRight w:val="0"/>
      <w:marTop w:val="0"/>
      <w:marBottom w:val="0"/>
      <w:divBdr>
        <w:top w:val="none" w:sz="0" w:space="0" w:color="auto"/>
        <w:left w:val="none" w:sz="0" w:space="0" w:color="auto"/>
        <w:bottom w:val="none" w:sz="0" w:space="0" w:color="auto"/>
        <w:right w:val="none" w:sz="0" w:space="0" w:color="auto"/>
      </w:divBdr>
    </w:div>
    <w:div w:id="1193810565">
      <w:bodyDiv w:val="1"/>
      <w:marLeft w:val="0"/>
      <w:marRight w:val="0"/>
      <w:marTop w:val="0"/>
      <w:marBottom w:val="0"/>
      <w:divBdr>
        <w:top w:val="none" w:sz="0" w:space="0" w:color="auto"/>
        <w:left w:val="none" w:sz="0" w:space="0" w:color="auto"/>
        <w:bottom w:val="none" w:sz="0" w:space="0" w:color="auto"/>
        <w:right w:val="none" w:sz="0" w:space="0" w:color="auto"/>
      </w:divBdr>
    </w:div>
    <w:div w:id="1193879462">
      <w:bodyDiv w:val="1"/>
      <w:marLeft w:val="0"/>
      <w:marRight w:val="0"/>
      <w:marTop w:val="0"/>
      <w:marBottom w:val="0"/>
      <w:divBdr>
        <w:top w:val="none" w:sz="0" w:space="0" w:color="auto"/>
        <w:left w:val="none" w:sz="0" w:space="0" w:color="auto"/>
        <w:bottom w:val="none" w:sz="0" w:space="0" w:color="auto"/>
        <w:right w:val="none" w:sz="0" w:space="0" w:color="auto"/>
      </w:divBdr>
    </w:div>
    <w:div w:id="1194146630">
      <w:bodyDiv w:val="1"/>
      <w:marLeft w:val="0"/>
      <w:marRight w:val="0"/>
      <w:marTop w:val="0"/>
      <w:marBottom w:val="0"/>
      <w:divBdr>
        <w:top w:val="none" w:sz="0" w:space="0" w:color="auto"/>
        <w:left w:val="none" w:sz="0" w:space="0" w:color="auto"/>
        <w:bottom w:val="none" w:sz="0" w:space="0" w:color="auto"/>
        <w:right w:val="none" w:sz="0" w:space="0" w:color="auto"/>
      </w:divBdr>
    </w:div>
    <w:div w:id="1194465830">
      <w:bodyDiv w:val="1"/>
      <w:marLeft w:val="0"/>
      <w:marRight w:val="0"/>
      <w:marTop w:val="0"/>
      <w:marBottom w:val="0"/>
      <w:divBdr>
        <w:top w:val="none" w:sz="0" w:space="0" w:color="auto"/>
        <w:left w:val="none" w:sz="0" w:space="0" w:color="auto"/>
        <w:bottom w:val="none" w:sz="0" w:space="0" w:color="auto"/>
        <w:right w:val="none" w:sz="0" w:space="0" w:color="auto"/>
      </w:divBdr>
    </w:div>
    <w:div w:id="1194727977">
      <w:bodyDiv w:val="1"/>
      <w:marLeft w:val="0"/>
      <w:marRight w:val="0"/>
      <w:marTop w:val="0"/>
      <w:marBottom w:val="0"/>
      <w:divBdr>
        <w:top w:val="none" w:sz="0" w:space="0" w:color="auto"/>
        <w:left w:val="none" w:sz="0" w:space="0" w:color="auto"/>
        <w:bottom w:val="none" w:sz="0" w:space="0" w:color="auto"/>
        <w:right w:val="none" w:sz="0" w:space="0" w:color="auto"/>
      </w:divBdr>
    </w:div>
    <w:div w:id="1195313945">
      <w:bodyDiv w:val="1"/>
      <w:marLeft w:val="0"/>
      <w:marRight w:val="0"/>
      <w:marTop w:val="0"/>
      <w:marBottom w:val="0"/>
      <w:divBdr>
        <w:top w:val="none" w:sz="0" w:space="0" w:color="auto"/>
        <w:left w:val="none" w:sz="0" w:space="0" w:color="auto"/>
        <w:bottom w:val="none" w:sz="0" w:space="0" w:color="auto"/>
        <w:right w:val="none" w:sz="0" w:space="0" w:color="auto"/>
      </w:divBdr>
    </w:div>
    <w:div w:id="1195385052">
      <w:bodyDiv w:val="1"/>
      <w:marLeft w:val="0"/>
      <w:marRight w:val="0"/>
      <w:marTop w:val="0"/>
      <w:marBottom w:val="0"/>
      <w:divBdr>
        <w:top w:val="none" w:sz="0" w:space="0" w:color="auto"/>
        <w:left w:val="none" w:sz="0" w:space="0" w:color="auto"/>
        <w:bottom w:val="none" w:sz="0" w:space="0" w:color="auto"/>
        <w:right w:val="none" w:sz="0" w:space="0" w:color="auto"/>
      </w:divBdr>
    </w:div>
    <w:div w:id="1195577491">
      <w:bodyDiv w:val="1"/>
      <w:marLeft w:val="0"/>
      <w:marRight w:val="0"/>
      <w:marTop w:val="0"/>
      <w:marBottom w:val="0"/>
      <w:divBdr>
        <w:top w:val="none" w:sz="0" w:space="0" w:color="auto"/>
        <w:left w:val="none" w:sz="0" w:space="0" w:color="auto"/>
        <w:bottom w:val="none" w:sz="0" w:space="0" w:color="auto"/>
        <w:right w:val="none" w:sz="0" w:space="0" w:color="auto"/>
      </w:divBdr>
    </w:div>
    <w:div w:id="1195581465">
      <w:bodyDiv w:val="1"/>
      <w:marLeft w:val="0"/>
      <w:marRight w:val="0"/>
      <w:marTop w:val="0"/>
      <w:marBottom w:val="0"/>
      <w:divBdr>
        <w:top w:val="none" w:sz="0" w:space="0" w:color="auto"/>
        <w:left w:val="none" w:sz="0" w:space="0" w:color="auto"/>
        <w:bottom w:val="none" w:sz="0" w:space="0" w:color="auto"/>
        <w:right w:val="none" w:sz="0" w:space="0" w:color="auto"/>
      </w:divBdr>
    </w:div>
    <w:div w:id="1195653775">
      <w:bodyDiv w:val="1"/>
      <w:marLeft w:val="0"/>
      <w:marRight w:val="0"/>
      <w:marTop w:val="0"/>
      <w:marBottom w:val="0"/>
      <w:divBdr>
        <w:top w:val="none" w:sz="0" w:space="0" w:color="auto"/>
        <w:left w:val="none" w:sz="0" w:space="0" w:color="auto"/>
        <w:bottom w:val="none" w:sz="0" w:space="0" w:color="auto"/>
        <w:right w:val="none" w:sz="0" w:space="0" w:color="auto"/>
      </w:divBdr>
    </w:div>
    <w:div w:id="1195658264">
      <w:bodyDiv w:val="1"/>
      <w:marLeft w:val="0"/>
      <w:marRight w:val="0"/>
      <w:marTop w:val="0"/>
      <w:marBottom w:val="0"/>
      <w:divBdr>
        <w:top w:val="none" w:sz="0" w:space="0" w:color="auto"/>
        <w:left w:val="none" w:sz="0" w:space="0" w:color="auto"/>
        <w:bottom w:val="none" w:sz="0" w:space="0" w:color="auto"/>
        <w:right w:val="none" w:sz="0" w:space="0" w:color="auto"/>
      </w:divBdr>
    </w:div>
    <w:div w:id="1195998167">
      <w:bodyDiv w:val="1"/>
      <w:marLeft w:val="0"/>
      <w:marRight w:val="0"/>
      <w:marTop w:val="0"/>
      <w:marBottom w:val="0"/>
      <w:divBdr>
        <w:top w:val="none" w:sz="0" w:space="0" w:color="auto"/>
        <w:left w:val="none" w:sz="0" w:space="0" w:color="auto"/>
        <w:bottom w:val="none" w:sz="0" w:space="0" w:color="auto"/>
        <w:right w:val="none" w:sz="0" w:space="0" w:color="auto"/>
      </w:divBdr>
    </w:div>
    <w:div w:id="1196043934">
      <w:bodyDiv w:val="1"/>
      <w:marLeft w:val="0"/>
      <w:marRight w:val="0"/>
      <w:marTop w:val="0"/>
      <w:marBottom w:val="0"/>
      <w:divBdr>
        <w:top w:val="none" w:sz="0" w:space="0" w:color="auto"/>
        <w:left w:val="none" w:sz="0" w:space="0" w:color="auto"/>
        <w:bottom w:val="none" w:sz="0" w:space="0" w:color="auto"/>
        <w:right w:val="none" w:sz="0" w:space="0" w:color="auto"/>
      </w:divBdr>
    </w:div>
    <w:div w:id="1196112784">
      <w:bodyDiv w:val="1"/>
      <w:marLeft w:val="0"/>
      <w:marRight w:val="0"/>
      <w:marTop w:val="0"/>
      <w:marBottom w:val="0"/>
      <w:divBdr>
        <w:top w:val="none" w:sz="0" w:space="0" w:color="auto"/>
        <w:left w:val="none" w:sz="0" w:space="0" w:color="auto"/>
        <w:bottom w:val="none" w:sz="0" w:space="0" w:color="auto"/>
        <w:right w:val="none" w:sz="0" w:space="0" w:color="auto"/>
      </w:divBdr>
    </w:div>
    <w:div w:id="1196114904">
      <w:bodyDiv w:val="1"/>
      <w:marLeft w:val="0"/>
      <w:marRight w:val="0"/>
      <w:marTop w:val="0"/>
      <w:marBottom w:val="0"/>
      <w:divBdr>
        <w:top w:val="none" w:sz="0" w:space="0" w:color="auto"/>
        <w:left w:val="none" w:sz="0" w:space="0" w:color="auto"/>
        <w:bottom w:val="none" w:sz="0" w:space="0" w:color="auto"/>
        <w:right w:val="none" w:sz="0" w:space="0" w:color="auto"/>
      </w:divBdr>
    </w:div>
    <w:div w:id="1196233239">
      <w:bodyDiv w:val="1"/>
      <w:marLeft w:val="0"/>
      <w:marRight w:val="0"/>
      <w:marTop w:val="0"/>
      <w:marBottom w:val="0"/>
      <w:divBdr>
        <w:top w:val="none" w:sz="0" w:space="0" w:color="auto"/>
        <w:left w:val="none" w:sz="0" w:space="0" w:color="auto"/>
        <w:bottom w:val="none" w:sz="0" w:space="0" w:color="auto"/>
        <w:right w:val="none" w:sz="0" w:space="0" w:color="auto"/>
      </w:divBdr>
    </w:div>
    <w:div w:id="1196308836">
      <w:bodyDiv w:val="1"/>
      <w:marLeft w:val="0"/>
      <w:marRight w:val="0"/>
      <w:marTop w:val="0"/>
      <w:marBottom w:val="0"/>
      <w:divBdr>
        <w:top w:val="none" w:sz="0" w:space="0" w:color="auto"/>
        <w:left w:val="none" w:sz="0" w:space="0" w:color="auto"/>
        <w:bottom w:val="none" w:sz="0" w:space="0" w:color="auto"/>
        <w:right w:val="none" w:sz="0" w:space="0" w:color="auto"/>
      </w:divBdr>
    </w:div>
    <w:div w:id="1196383858">
      <w:bodyDiv w:val="1"/>
      <w:marLeft w:val="0"/>
      <w:marRight w:val="0"/>
      <w:marTop w:val="0"/>
      <w:marBottom w:val="0"/>
      <w:divBdr>
        <w:top w:val="none" w:sz="0" w:space="0" w:color="auto"/>
        <w:left w:val="none" w:sz="0" w:space="0" w:color="auto"/>
        <w:bottom w:val="none" w:sz="0" w:space="0" w:color="auto"/>
        <w:right w:val="none" w:sz="0" w:space="0" w:color="auto"/>
      </w:divBdr>
    </w:div>
    <w:div w:id="1196388288">
      <w:bodyDiv w:val="1"/>
      <w:marLeft w:val="0"/>
      <w:marRight w:val="0"/>
      <w:marTop w:val="0"/>
      <w:marBottom w:val="0"/>
      <w:divBdr>
        <w:top w:val="none" w:sz="0" w:space="0" w:color="auto"/>
        <w:left w:val="none" w:sz="0" w:space="0" w:color="auto"/>
        <w:bottom w:val="none" w:sz="0" w:space="0" w:color="auto"/>
        <w:right w:val="none" w:sz="0" w:space="0" w:color="auto"/>
      </w:divBdr>
    </w:div>
    <w:div w:id="1196507693">
      <w:bodyDiv w:val="1"/>
      <w:marLeft w:val="0"/>
      <w:marRight w:val="0"/>
      <w:marTop w:val="0"/>
      <w:marBottom w:val="0"/>
      <w:divBdr>
        <w:top w:val="none" w:sz="0" w:space="0" w:color="auto"/>
        <w:left w:val="none" w:sz="0" w:space="0" w:color="auto"/>
        <w:bottom w:val="none" w:sz="0" w:space="0" w:color="auto"/>
        <w:right w:val="none" w:sz="0" w:space="0" w:color="auto"/>
      </w:divBdr>
    </w:div>
    <w:div w:id="1196699131">
      <w:bodyDiv w:val="1"/>
      <w:marLeft w:val="0"/>
      <w:marRight w:val="0"/>
      <w:marTop w:val="0"/>
      <w:marBottom w:val="0"/>
      <w:divBdr>
        <w:top w:val="none" w:sz="0" w:space="0" w:color="auto"/>
        <w:left w:val="none" w:sz="0" w:space="0" w:color="auto"/>
        <w:bottom w:val="none" w:sz="0" w:space="0" w:color="auto"/>
        <w:right w:val="none" w:sz="0" w:space="0" w:color="auto"/>
      </w:divBdr>
    </w:div>
    <w:div w:id="1196845740">
      <w:bodyDiv w:val="1"/>
      <w:marLeft w:val="0"/>
      <w:marRight w:val="0"/>
      <w:marTop w:val="0"/>
      <w:marBottom w:val="0"/>
      <w:divBdr>
        <w:top w:val="none" w:sz="0" w:space="0" w:color="auto"/>
        <w:left w:val="none" w:sz="0" w:space="0" w:color="auto"/>
        <w:bottom w:val="none" w:sz="0" w:space="0" w:color="auto"/>
        <w:right w:val="none" w:sz="0" w:space="0" w:color="auto"/>
      </w:divBdr>
    </w:div>
    <w:div w:id="1197158898">
      <w:bodyDiv w:val="1"/>
      <w:marLeft w:val="0"/>
      <w:marRight w:val="0"/>
      <w:marTop w:val="0"/>
      <w:marBottom w:val="0"/>
      <w:divBdr>
        <w:top w:val="none" w:sz="0" w:space="0" w:color="auto"/>
        <w:left w:val="none" w:sz="0" w:space="0" w:color="auto"/>
        <w:bottom w:val="none" w:sz="0" w:space="0" w:color="auto"/>
        <w:right w:val="none" w:sz="0" w:space="0" w:color="auto"/>
      </w:divBdr>
    </w:div>
    <w:div w:id="1197163336">
      <w:bodyDiv w:val="1"/>
      <w:marLeft w:val="0"/>
      <w:marRight w:val="0"/>
      <w:marTop w:val="0"/>
      <w:marBottom w:val="0"/>
      <w:divBdr>
        <w:top w:val="none" w:sz="0" w:space="0" w:color="auto"/>
        <w:left w:val="none" w:sz="0" w:space="0" w:color="auto"/>
        <w:bottom w:val="none" w:sz="0" w:space="0" w:color="auto"/>
        <w:right w:val="none" w:sz="0" w:space="0" w:color="auto"/>
      </w:divBdr>
    </w:div>
    <w:div w:id="1197231490">
      <w:bodyDiv w:val="1"/>
      <w:marLeft w:val="0"/>
      <w:marRight w:val="0"/>
      <w:marTop w:val="0"/>
      <w:marBottom w:val="0"/>
      <w:divBdr>
        <w:top w:val="none" w:sz="0" w:space="0" w:color="auto"/>
        <w:left w:val="none" w:sz="0" w:space="0" w:color="auto"/>
        <w:bottom w:val="none" w:sz="0" w:space="0" w:color="auto"/>
        <w:right w:val="none" w:sz="0" w:space="0" w:color="auto"/>
      </w:divBdr>
    </w:div>
    <w:div w:id="1197305103">
      <w:bodyDiv w:val="1"/>
      <w:marLeft w:val="0"/>
      <w:marRight w:val="0"/>
      <w:marTop w:val="0"/>
      <w:marBottom w:val="0"/>
      <w:divBdr>
        <w:top w:val="none" w:sz="0" w:space="0" w:color="auto"/>
        <w:left w:val="none" w:sz="0" w:space="0" w:color="auto"/>
        <w:bottom w:val="none" w:sz="0" w:space="0" w:color="auto"/>
        <w:right w:val="none" w:sz="0" w:space="0" w:color="auto"/>
      </w:divBdr>
    </w:div>
    <w:div w:id="1197697513">
      <w:bodyDiv w:val="1"/>
      <w:marLeft w:val="0"/>
      <w:marRight w:val="0"/>
      <w:marTop w:val="0"/>
      <w:marBottom w:val="0"/>
      <w:divBdr>
        <w:top w:val="none" w:sz="0" w:space="0" w:color="auto"/>
        <w:left w:val="none" w:sz="0" w:space="0" w:color="auto"/>
        <w:bottom w:val="none" w:sz="0" w:space="0" w:color="auto"/>
        <w:right w:val="none" w:sz="0" w:space="0" w:color="auto"/>
      </w:divBdr>
    </w:div>
    <w:div w:id="1197736376">
      <w:bodyDiv w:val="1"/>
      <w:marLeft w:val="0"/>
      <w:marRight w:val="0"/>
      <w:marTop w:val="0"/>
      <w:marBottom w:val="0"/>
      <w:divBdr>
        <w:top w:val="none" w:sz="0" w:space="0" w:color="auto"/>
        <w:left w:val="none" w:sz="0" w:space="0" w:color="auto"/>
        <w:bottom w:val="none" w:sz="0" w:space="0" w:color="auto"/>
        <w:right w:val="none" w:sz="0" w:space="0" w:color="auto"/>
      </w:divBdr>
    </w:div>
    <w:div w:id="1198156466">
      <w:bodyDiv w:val="1"/>
      <w:marLeft w:val="0"/>
      <w:marRight w:val="0"/>
      <w:marTop w:val="0"/>
      <w:marBottom w:val="0"/>
      <w:divBdr>
        <w:top w:val="none" w:sz="0" w:space="0" w:color="auto"/>
        <w:left w:val="none" w:sz="0" w:space="0" w:color="auto"/>
        <w:bottom w:val="none" w:sz="0" w:space="0" w:color="auto"/>
        <w:right w:val="none" w:sz="0" w:space="0" w:color="auto"/>
      </w:divBdr>
    </w:div>
    <w:div w:id="1198203535">
      <w:bodyDiv w:val="1"/>
      <w:marLeft w:val="0"/>
      <w:marRight w:val="0"/>
      <w:marTop w:val="0"/>
      <w:marBottom w:val="0"/>
      <w:divBdr>
        <w:top w:val="none" w:sz="0" w:space="0" w:color="auto"/>
        <w:left w:val="none" w:sz="0" w:space="0" w:color="auto"/>
        <w:bottom w:val="none" w:sz="0" w:space="0" w:color="auto"/>
        <w:right w:val="none" w:sz="0" w:space="0" w:color="auto"/>
      </w:divBdr>
    </w:div>
    <w:div w:id="1198394138">
      <w:bodyDiv w:val="1"/>
      <w:marLeft w:val="0"/>
      <w:marRight w:val="0"/>
      <w:marTop w:val="0"/>
      <w:marBottom w:val="0"/>
      <w:divBdr>
        <w:top w:val="none" w:sz="0" w:space="0" w:color="auto"/>
        <w:left w:val="none" w:sz="0" w:space="0" w:color="auto"/>
        <w:bottom w:val="none" w:sz="0" w:space="0" w:color="auto"/>
        <w:right w:val="none" w:sz="0" w:space="0" w:color="auto"/>
      </w:divBdr>
    </w:div>
    <w:div w:id="1198396559">
      <w:bodyDiv w:val="1"/>
      <w:marLeft w:val="0"/>
      <w:marRight w:val="0"/>
      <w:marTop w:val="0"/>
      <w:marBottom w:val="0"/>
      <w:divBdr>
        <w:top w:val="none" w:sz="0" w:space="0" w:color="auto"/>
        <w:left w:val="none" w:sz="0" w:space="0" w:color="auto"/>
        <w:bottom w:val="none" w:sz="0" w:space="0" w:color="auto"/>
        <w:right w:val="none" w:sz="0" w:space="0" w:color="auto"/>
      </w:divBdr>
    </w:div>
    <w:div w:id="1198592115">
      <w:bodyDiv w:val="1"/>
      <w:marLeft w:val="0"/>
      <w:marRight w:val="0"/>
      <w:marTop w:val="0"/>
      <w:marBottom w:val="0"/>
      <w:divBdr>
        <w:top w:val="none" w:sz="0" w:space="0" w:color="auto"/>
        <w:left w:val="none" w:sz="0" w:space="0" w:color="auto"/>
        <w:bottom w:val="none" w:sz="0" w:space="0" w:color="auto"/>
        <w:right w:val="none" w:sz="0" w:space="0" w:color="auto"/>
      </w:divBdr>
    </w:div>
    <w:div w:id="1198860829">
      <w:bodyDiv w:val="1"/>
      <w:marLeft w:val="0"/>
      <w:marRight w:val="0"/>
      <w:marTop w:val="0"/>
      <w:marBottom w:val="0"/>
      <w:divBdr>
        <w:top w:val="none" w:sz="0" w:space="0" w:color="auto"/>
        <w:left w:val="none" w:sz="0" w:space="0" w:color="auto"/>
        <w:bottom w:val="none" w:sz="0" w:space="0" w:color="auto"/>
        <w:right w:val="none" w:sz="0" w:space="0" w:color="auto"/>
      </w:divBdr>
    </w:div>
    <w:div w:id="1198927106">
      <w:bodyDiv w:val="1"/>
      <w:marLeft w:val="0"/>
      <w:marRight w:val="0"/>
      <w:marTop w:val="0"/>
      <w:marBottom w:val="0"/>
      <w:divBdr>
        <w:top w:val="none" w:sz="0" w:space="0" w:color="auto"/>
        <w:left w:val="none" w:sz="0" w:space="0" w:color="auto"/>
        <w:bottom w:val="none" w:sz="0" w:space="0" w:color="auto"/>
        <w:right w:val="none" w:sz="0" w:space="0" w:color="auto"/>
      </w:divBdr>
    </w:div>
    <w:div w:id="1199123176">
      <w:bodyDiv w:val="1"/>
      <w:marLeft w:val="0"/>
      <w:marRight w:val="0"/>
      <w:marTop w:val="0"/>
      <w:marBottom w:val="0"/>
      <w:divBdr>
        <w:top w:val="none" w:sz="0" w:space="0" w:color="auto"/>
        <w:left w:val="none" w:sz="0" w:space="0" w:color="auto"/>
        <w:bottom w:val="none" w:sz="0" w:space="0" w:color="auto"/>
        <w:right w:val="none" w:sz="0" w:space="0" w:color="auto"/>
      </w:divBdr>
    </w:div>
    <w:div w:id="1199198416">
      <w:bodyDiv w:val="1"/>
      <w:marLeft w:val="0"/>
      <w:marRight w:val="0"/>
      <w:marTop w:val="0"/>
      <w:marBottom w:val="0"/>
      <w:divBdr>
        <w:top w:val="none" w:sz="0" w:space="0" w:color="auto"/>
        <w:left w:val="none" w:sz="0" w:space="0" w:color="auto"/>
        <w:bottom w:val="none" w:sz="0" w:space="0" w:color="auto"/>
        <w:right w:val="none" w:sz="0" w:space="0" w:color="auto"/>
      </w:divBdr>
    </w:div>
    <w:div w:id="1199314063">
      <w:bodyDiv w:val="1"/>
      <w:marLeft w:val="0"/>
      <w:marRight w:val="0"/>
      <w:marTop w:val="0"/>
      <w:marBottom w:val="0"/>
      <w:divBdr>
        <w:top w:val="none" w:sz="0" w:space="0" w:color="auto"/>
        <w:left w:val="none" w:sz="0" w:space="0" w:color="auto"/>
        <w:bottom w:val="none" w:sz="0" w:space="0" w:color="auto"/>
        <w:right w:val="none" w:sz="0" w:space="0" w:color="auto"/>
      </w:divBdr>
    </w:div>
    <w:div w:id="1199471099">
      <w:bodyDiv w:val="1"/>
      <w:marLeft w:val="0"/>
      <w:marRight w:val="0"/>
      <w:marTop w:val="0"/>
      <w:marBottom w:val="0"/>
      <w:divBdr>
        <w:top w:val="none" w:sz="0" w:space="0" w:color="auto"/>
        <w:left w:val="none" w:sz="0" w:space="0" w:color="auto"/>
        <w:bottom w:val="none" w:sz="0" w:space="0" w:color="auto"/>
        <w:right w:val="none" w:sz="0" w:space="0" w:color="auto"/>
      </w:divBdr>
    </w:div>
    <w:div w:id="1199512087">
      <w:bodyDiv w:val="1"/>
      <w:marLeft w:val="0"/>
      <w:marRight w:val="0"/>
      <w:marTop w:val="0"/>
      <w:marBottom w:val="0"/>
      <w:divBdr>
        <w:top w:val="none" w:sz="0" w:space="0" w:color="auto"/>
        <w:left w:val="none" w:sz="0" w:space="0" w:color="auto"/>
        <w:bottom w:val="none" w:sz="0" w:space="0" w:color="auto"/>
        <w:right w:val="none" w:sz="0" w:space="0" w:color="auto"/>
      </w:divBdr>
    </w:div>
    <w:div w:id="1200239374">
      <w:bodyDiv w:val="1"/>
      <w:marLeft w:val="0"/>
      <w:marRight w:val="0"/>
      <w:marTop w:val="0"/>
      <w:marBottom w:val="0"/>
      <w:divBdr>
        <w:top w:val="none" w:sz="0" w:space="0" w:color="auto"/>
        <w:left w:val="none" w:sz="0" w:space="0" w:color="auto"/>
        <w:bottom w:val="none" w:sz="0" w:space="0" w:color="auto"/>
        <w:right w:val="none" w:sz="0" w:space="0" w:color="auto"/>
      </w:divBdr>
    </w:div>
    <w:div w:id="1200360219">
      <w:bodyDiv w:val="1"/>
      <w:marLeft w:val="0"/>
      <w:marRight w:val="0"/>
      <w:marTop w:val="0"/>
      <w:marBottom w:val="0"/>
      <w:divBdr>
        <w:top w:val="none" w:sz="0" w:space="0" w:color="auto"/>
        <w:left w:val="none" w:sz="0" w:space="0" w:color="auto"/>
        <w:bottom w:val="none" w:sz="0" w:space="0" w:color="auto"/>
        <w:right w:val="none" w:sz="0" w:space="0" w:color="auto"/>
      </w:divBdr>
    </w:div>
    <w:div w:id="1200555781">
      <w:bodyDiv w:val="1"/>
      <w:marLeft w:val="0"/>
      <w:marRight w:val="0"/>
      <w:marTop w:val="0"/>
      <w:marBottom w:val="0"/>
      <w:divBdr>
        <w:top w:val="none" w:sz="0" w:space="0" w:color="auto"/>
        <w:left w:val="none" w:sz="0" w:space="0" w:color="auto"/>
        <w:bottom w:val="none" w:sz="0" w:space="0" w:color="auto"/>
        <w:right w:val="none" w:sz="0" w:space="0" w:color="auto"/>
      </w:divBdr>
    </w:div>
    <w:div w:id="1200630624">
      <w:bodyDiv w:val="1"/>
      <w:marLeft w:val="0"/>
      <w:marRight w:val="0"/>
      <w:marTop w:val="0"/>
      <w:marBottom w:val="0"/>
      <w:divBdr>
        <w:top w:val="none" w:sz="0" w:space="0" w:color="auto"/>
        <w:left w:val="none" w:sz="0" w:space="0" w:color="auto"/>
        <w:bottom w:val="none" w:sz="0" w:space="0" w:color="auto"/>
        <w:right w:val="none" w:sz="0" w:space="0" w:color="auto"/>
      </w:divBdr>
    </w:div>
    <w:div w:id="1200892384">
      <w:bodyDiv w:val="1"/>
      <w:marLeft w:val="0"/>
      <w:marRight w:val="0"/>
      <w:marTop w:val="0"/>
      <w:marBottom w:val="0"/>
      <w:divBdr>
        <w:top w:val="none" w:sz="0" w:space="0" w:color="auto"/>
        <w:left w:val="none" w:sz="0" w:space="0" w:color="auto"/>
        <w:bottom w:val="none" w:sz="0" w:space="0" w:color="auto"/>
        <w:right w:val="none" w:sz="0" w:space="0" w:color="auto"/>
      </w:divBdr>
    </w:div>
    <w:div w:id="1200898750">
      <w:bodyDiv w:val="1"/>
      <w:marLeft w:val="0"/>
      <w:marRight w:val="0"/>
      <w:marTop w:val="0"/>
      <w:marBottom w:val="0"/>
      <w:divBdr>
        <w:top w:val="none" w:sz="0" w:space="0" w:color="auto"/>
        <w:left w:val="none" w:sz="0" w:space="0" w:color="auto"/>
        <w:bottom w:val="none" w:sz="0" w:space="0" w:color="auto"/>
        <w:right w:val="none" w:sz="0" w:space="0" w:color="auto"/>
      </w:divBdr>
    </w:div>
    <w:div w:id="1200968007">
      <w:bodyDiv w:val="1"/>
      <w:marLeft w:val="0"/>
      <w:marRight w:val="0"/>
      <w:marTop w:val="0"/>
      <w:marBottom w:val="0"/>
      <w:divBdr>
        <w:top w:val="none" w:sz="0" w:space="0" w:color="auto"/>
        <w:left w:val="none" w:sz="0" w:space="0" w:color="auto"/>
        <w:bottom w:val="none" w:sz="0" w:space="0" w:color="auto"/>
        <w:right w:val="none" w:sz="0" w:space="0" w:color="auto"/>
      </w:divBdr>
    </w:div>
    <w:div w:id="1201014514">
      <w:bodyDiv w:val="1"/>
      <w:marLeft w:val="0"/>
      <w:marRight w:val="0"/>
      <w:marTop w:val="0"/>
      <w:marBottom w:val="0"/>
      <w:divBdr>
        <w:top w:val="none" w:sz="0" w:space="0" w:color="auto"/>
        <w:left w:val="none" w:sz="0" w:space="0" w:color="auto"/>
        <w:bottom w:val="none" w:sz="0" w:space="0" w:color="auto"/>
        <w:right w:val="none" w:sz="0" w:space="0" w:color="auto"/>
      </w:divBdr>
    </w:div>
    <w:div w:id="1201211163">
      <w:bodyDiv w:val="1"/>
      <w:marLeft w:val="0"/>
      <w:marRight w:val="0"/>
      <w:marTop w:val="0"/>
      <w:marBottom w:val="0"/>
      <w:divBdr>
        <w:top w:val="none" w:sz="0" w:space="0" w:color="auto"/>
        <w:left w:val="none" w:sz="0" w:space="0" w:color="auto"/>
        <w:bottom w:val="none" w:sz="0" w:space="0" w:color="auto"/>
        <w:right w:val="none" w:sz="0" w:space="0" w:color="auto"/>
      </w:divBdr>
    </w:div>
    <w:div w:id="1201211633">
      <w:bodyDiv w:val="1"/>
      <w:marLeft w:val="0"/>
      <w:marRight w:val="0"/>
      <w:marTop w:val="0"/>
      <w:marBottom w:val="0"/>
      <w:divBdr>
        <w:top w:val="none" w:sz="0" w:space="0" w:color="auto"/>
        <w:left w:val="none" w:sz="0" w:space="0" w:color="auto"/>
        <w:bottom w:val="none" w:sz="0" w:space="0" w:color="auto"/>
        <w:right w:val="none" w:sz="0" w:space="0" w:color="auto"/>
      </w:divBdr>
    </w:div>
    <w:div w:id="1201480682">
      <w:bodyDiv w:val="1"/>
      <w:marLeft w:val="0"/>
      <w:marRight w:val="0"/>
      <w:marTop w:val="0"/>
      <w:marBottom w:val="0"/>
      <w:divBdr>
        <w:top w:val="none" w:sz="0" w:space="0" w:color="auto"/>
        <w:left w:val="none" w:sz="0" w:space="0" w:color="auto"/>
        <w:bottom w:val="none" w:sz="0" w:space="0" w:color="auto"/>
        <w:right w:val="none" w:sz="0" w:space="0" w:color="auto"/>
      </w:divBdr>
    </w:div>
    <w:div w:id="1201671199">
      <w:bodyDiv w:val="1"/>
      <w:marLeft w:val="0"/>
      <w:marRight w:val="0"/>
      <w:marTop w:val="0"/>
      <w:marBottom w:val="0"/>
      <w:divBdr>
        <w:top w:val="none" w:sz="0" w:space="0" w:color="auto"/>
        <w:left w:val="none" w:sz="0" w:space="0" w:color="auto"/>
        <w:bottom w:val="none" w:sz="0" w:space="0" w:color="auto"/>
        <w:right w:val="none" w:sz="0" w:space="0" w:color="auto"/>
      </w:divBdr>
    </w:div>
    <w:div w:id="1202400298">
      <w:bodyDiv w:val="1"/>
      <w:marLeft w:val="0"/>
      <w:marRight w:val="0"/>
      <w:marTop w:val="0"/>
      <w:marBottom w:val="0"/>
      <w:divBdr>
        <w:top w:val="none" w:sz="0" w:space="0" w:color="auto"/>
        <w:left w:val="none" w:sz="0" w:space="0" w:color="auto"/>
        <w:bottom w:val="none" w:sz="0" w:space="0" w:color="auto"/>
        <w:right w:val="none" w:sz="0" w:space="0" w:color="auto"/>
      </w:divBdr>
    </w:div>
    <w:div w:id="1202863719">
      <w:bodyDiv w:val="1"/>
      <w:marLeft w:val="0"/>
      <w:marRight w:val="0"/>
      <w:marTop w:val="0"/>
      <w:marBottom w:val="0"/>
      <w:divBdr>
        <w:top w:val="none" w:sz="0" w:space="0" w:color="auto"/>
        <w:left w:val="none" w:sz="0" w:space="0" w:color="auto"/>
        <w:bottom w:val="none" w:sz="0" w:space="0" w:color="auto"/>
        <w:right w:val="none" w:sz="0" w:space="0" w:color="auto"/>
      </w:divBdr>
    </w:div>
    <w:div w:id="1202865375">
      <w:bodyDiv w:val="1"/>
      <w:marLeft w:val="0"/>
      <w:marRight w:val="0"/>
      <w:marTop w:val="0"/>
      <w:marBottom w:val="0"/>
      <w:divBdr>
        <w:top w:val="none" w:sz="0" w:space="0" w:color="auto"/>
        <w:left w:val="none" w:sz="0" w:space="0" w:color="auto"/>
        <w:bottom w:val="none" w:sz="0" w:space="0" w:color="auto"/>
        <w:right w:val="none" w:sz="0" w:space="0" w:color="auto"/>
      </w:divBdr>
    </w:div>
    <w:div w:id="1202935966">
      <w:bodyDiv w:val="1"/>
      <w:marLeft w:val="0"/>
      <w:marRight w:val="0"/>
      <w:marTop w:val="0"/>
      <w:marBottom w:val="0"/>
      <w:divBdr>
        <w:top w:val="none" w:sz="0" w:space="0" w:color="auto"/>
        <w:left w:val="none" w:sz="0" w:space="0" w:color="auto"/>
        <w:bottom w:val="none" w:sz="0" w:space="0" w:color="auto"/>
        <w:right w:val="none" w:sz="0" w:space="0" w:color="auto"/>
      </w:divBdr>
    </w:div>
    <w:div w:id="1203177266">
      <w:bodyDiv w:val="1"/>
      <w:marLeft w:val="0"/>
      <w:marRight w:val="0"/>
      <w:marTop w:val="0"/>
      <w:marBottom w:val="0"/>
      <w:divBdr>
        <w:top w:val="none" w:sz="0" w:space="0" w:color="auto"/>
        <w:left w:val="none" w:sz="0" w:space="0" w:color="auto"/>
        <w:bottom w:val="none" w:sz="0" w:space="0" w:color="auto"/>
        <w:right w:val="none" w:sz="0" w:space="0" w:color="auto"/>
      </w:divBdr>
    </w:div>
    <w:div w:id="1203206402">
      <w:bodyDiv w:val="1"/>
      <w:marLeft w:val="0"/>
      <w:marRight w:val="0"/>
      <w:marTop w:val="0"/>
      <w:marBottom w:val="0"/>
      <w:divBdr>
        <w:top w:val="none" w:sz="0" w:space="0" w:color="auto"/>
        <w:left w:val="none" w:sz="0" w:space="0" w:color="auto"/>
        <w:bottom w:val="none" w:sz="0" w:space="0" w:color="auto"/>
        <w:right w:val="none" w:sz="0" w:space="0" w:color="auto"/>
      </w:divBdr>
    </w:div>
    <w:div w:id="1203249996">
      <w:bodyDiv w:val="1"/>
      <w:marLeft w:val="0"/>
      <w:marRight w:val="0"/>
      <w:marTop w:val="0"/>
      <w:marBottom w:val="0"/>
      <w:divBdr>
        <w:top w:val="none" w:sz="0" w:space="0" w:color="auto"/>
        <w:left w:val="none" w:sz="0" w:space="0" w:color="auto"/>
        <w:bottom w:val="none" w:sz="0" w:space="0" w:color="auto"/>
        <w:right w:val="none" w:sz="0" w:space="0" w:color="auto"/>
      </w:divBdr>
    </w:div>
    <w:div w:id="1203329561">
      <w:bodyDiv w:val="1"/>
      <w:marLeft w:val="0"/>
      <w:marRight w:val="0"/>
      <w:marTop w:val="0"/>
      <w:marBottom w:val="0"/>
      <w:divBdr>
        <w:top w:val="none" w:sz="0" w:space="0" w:color="auto"/>
        <w:left w:val="none" w:sz="0" w:space="0" w:color="auto"/>
        <w:bottom w:val="none" w:sz="0" w:space="0" w:color="auto"/>
        <w:right w:val="none" w:sz="0" w:space="0" w:color="auto"/>
      </w:divBdr>
    </w:div>
    <w:div w:id="1203403771">
      <w:bodyDiv w:val="1"/>
      <w:marLeft w:val="0"/>
      <w:marRight w:val="0"/>
      <w:marTop w:val="0"/>
      <w:marBottom w:val="0"/>
      <w:divBdr>
        <w:top w:val="none" w:sz="0" w:space="0" w:color="auto"/>
        <w:left w:val="none" w:sz="0" w:space="0" w:color="auto"/>
        <w:bottom w:val="none" w:sz="0" w:space="0" w:color="auto"/>
        <w:right w:val="none" w:sz="0" w:space="0" w:color="auto"/>
      </w:divBdr>
    </w:div>
    <w:div w:id="1203515869">
      <w:bodyDiv w:val="1"/>
      <w:marLeft w:val="0"/>
      <w:marRight w:val="0"/>
      <w:marTop w:val="0"/>
      <w:marBottom w:val="0"/>
      <w:divBdr>
        <w:top w:val="none" w:sz="0" w:space="0" w:color="auto"/>
        <w:left w:val="none" w:sz="0" w:space="0" w:color="auto"/>
        <w:bottom w:val="none" w:sz="0" w:space="0" w:color="auto"/>
        <w:right w:val="none" w:sz="0" w:space="0" w:color="auto"/>
      </w:divBdr>
    </w:div>
    <w:div w:id="1203637117">
      <w:bodyDiv w:val="1"/>
      <w:marLeft w:val="0"/>
      <w:marRight w:val="0"/>
      <w:marTop w:val="0"/>
      <w:marBottom w:val="0"/>
      <w:divBdr>
        <w:top w:val="none" w:sz="0" w:space="0" w:color="auto"/>
        <w:left w:val="none" w:sz="0" w:space="0" w:color="auto"/>
        <w:bottom w:val="none" w:sz="0" w:space="0" w:color="auto"/>
        <w:right w:val="none" w:sz="0" w:space="0" w:color="auto"/>
      </w:divBdr>
    </w:div>
    <w:div w:id="1203709535">
      <w:bodyDiv w:val="1"/>
      <w:marLeft w:val="0"/>
      <w:marRight w:val="0"/>
      <w:marTop w:val="0"/>
      <w:marBottom w:val="0"/>
      <w:divBdr>
        <w:top w:val="none" w:sz="0" w:space="0" w:color="auto"/>
        <w:left w:val="none" w:sz="0" w:space="0" w:color="auto"/>
        <w:bottom w:val="none" w:sz="0" w:space="0" w:color="auto"/>
        <w:right w:val="none" w:sz="0" w:space="0" w:color="auto"/>
      </w:divBdr>
    </w:div>
    <w:div w:id="1203782574">
      <w:bodyDiv w:val="1"/>
      <w:marLeft w:val="0"/>
      <w:marRight w:val="0"/>
      <w:marTop w:val="0"/>
      <w:marBottom w:val="0"/>
      <w:divBdr>
        <w:top w:val="none" w:sz="0" w:space="0" w:color="auto"/>
        <w:left w:val="none" w:sz="0" w:space="0" w:color="auto"/>
        <w:bottom w:val="none" w:sz="0" w:space="0" w:color="auto"/>
        <w:right w:val="none" w:sz="0" w:space="0" w:color="auto"/>
      </w:divBdr>
    </w:div>
    <w:div w:id="1203831616">
      <w:bodyDiv w:val="1"/>
      <w:marLeft w:val="0"/>
      <w:marRight w:val="0"/>
      <w:marTop w:val="0"/>
      <w:marBottom w:val="0"/>
      <w:divBdr>
        <w:top w:val="none" w:sz="0" w:space="0" w:color="auto"/>
        <w:left w:val="none" w:sz="0" w:space="0" w:color="auto"/>
        <w:bottom w:val="none" w:sz="0" w:space="0" w:color="auto"/>
        <w:right w:val="none" w:sz="0" w:space="0" w:color="auto"/>
      </w:divBdr>
    </w:div>
    <w:div w:id="1203861099">
      <w:bodyDiv w:val="1"/>
      <w:marLeft w:val="0"/>
      <w:marRight w:val="0"/>
      <w:marTop w:val="0"/>
      <w:marBottom w:val="0"/>
      <w:divBdr>
        <w:top w:val="none" w:sz="0" w:space="0" w:color="auto"/>
        <w:left w:val="none" w:sz="0" w:space="0" w:color="auto"/>
        <w:bottom w:val="none" w:sz="0" w:space="0" w:color="auto"/>
        <w:right w:val="none" w:sz="0" w:space="0" w:color="auto"/>
      </w:divBdr>
    </w:div>
    <w:div w:id="1203903563">
      <w:bodyDiv w:val="1"/>
      <w:marLeft w:val="0"/>
      <w:marRight w:val="0"/>
      <w:marTop w:val="0"/>
      <w:marBottom w:val="0"/>
      <w:divBdr>
        <w:top w:val="none" w:sz="0" w:space="0" w:color="auto"/>
        <w:left w:val="none" w:sz="0" w:space="0" w:color="auto"/>
        <w:bottom w:val="none" w:sz="0" w:space="0" w:color="auto"/>
        <w:right w:val="none" w:sz="0" w:space="0" w:color="auto"/>
      </w:divBdr>
    </w:div>
    <w:div w:id="1204056861">
      <w:bodyDiv w:val="1"/>
      <w:marLeft w:val="0"/>
      <w:marRight w:val="0"/>
      <w:marTop w:val="0"/>
      <w:marBottom w:val="0"/>
      <w:divBdr>
        <w:top w:val="none" w:sz="0" w:space="0" w:color="auto"/>
        <w:left w:val="none" w:sz="0" w:space="0" w:color="auto"/>
        <w:bottom w:val="none" w:sz="0" w:space="0" w:color="auto"/>
        <w:right w:val="none" w:sz="0" w:space="0" w:color="auto"/>
      </w:divBdr>
    </w:div>
    <w:div w:id="1204362453">
      <w:bodyDiv w:val="1"/>
      <w:marLeft w:val="0"/>
      <w:marRight w:val="0"/>
      <w:marTop w:val="0"/>
      <w:marBottom w:val="0"/>
      <w:divBdr>
        <w:top w:val="none" w:sz="0" w:space="0" w:color="auto"/>
        <w:left w:val="none" w:sz="0" w:space="0" w:color="auto"/>
        <w:bottom w:val="none" w:sz="0" w:space="0" w:color="auto"/>
        <w:right w:val="none" w:sz="0" w:space="0" w:color="auto"/>
      </w:divBdr>
    </w:div>
    <w:div w:id="1204371407">
      <w:bodyDiv w:val="1"/>
      <w:marLeft w:val="0"/>
      <w:marRight w:val="0"/>
      <w:marTop w:val="0"/>
      <w:marBottom w:val="0"/>
      <w:divBdr>
        <w:top w:val="none" w:sz="0" w:space="0" w:color="auto"/>
        <w:left w:val="none" w:sz="0" w:space="0" w:color="auto"/>
        <w:bottom w:val="none" w:sz="0" w:space="0" w:color="auto"/>
        <w:right w:val="none" w:sz="0" w:space="0" w:color="auto"/>
      </w:divBdr>
    </w:div>
    <w:div w:id="1204437521">
      <w:bodyDiv w:val="1"/>
      <w:marLeft w:val="0"/>
      <w:marRight w:val="0"/>
      <w:marTop w:val="0"/>
      <w:marBottom w:val="0"/>
      <w:divBdr>
        <w:top w:val="none" w:sz="0" w:space="0" w:color="auto"/>
        <w:left w:val="none" w:sz="0" w:space="0" w:color="auto"/>
        <w:bottom w:val="none" w:sz="0" w:space="0" w:color="auto"/>
        <w:right w:val="none" w:sz="0" w:space="0" w:color="auto"/>
      </w:divBdr>
    </w:div>
    <w:div w:id="1204561185">
      <w:bodyDiv w:val="1"/>
      <w:marLeft w:val="0"/>
      <w:marRight w:val="0"/>
      <w:marTop w:val="0"/>
      <w:marBottom w:val="0"/>
      <w:divBdr>
        <w:top w:val="none" w:sz="0" w:space="0" w:color="auto"/>
        <w:left w:val="none" w:sz="0" w:space="0" w:color="auto"/>
        <w:bottom w:val="none" w:sz="0" w:space="0" w:color="auto"/>
        <w:right w:val="none" w:sz="0" w:space="0" w:color="auto"/>
      </w:divBdr>
    </w:div>
    <w:div w:id="1204710182">
      <w:bodyDiv w:val="1"/>
      <w:marLeft w:val="0"/>
      <w:marRight w:val="0"/>
      <w:marTop w:val="0"/>
      <w:marBottom w:val="0"/>
      <w:divBdr>
        <w:top w:val="none" w:sz="0" w:space="0" w:color="auto"/>
        <w:left w:val="none" w:sz="0" w:space="0" w:color="auto"/>
        <w:bottom w:val="none" w:sz="0" w:space="0" w:color="auto"/>
        <w:right w:val="none" w:sz="0" w:space="0" w:color="auto"/>
      </w:divBdr>
    </w:div>
    <w:div w:id="1205026947">
      <w:bodyDiv w:val="1"/>
      <w:marLeft w:val="0"/>
      <w:marRight w:val="0"/>
      <w:marTop w:val="0"/>
      <w:marBottom w:val="0"/>
      <w:divBdr>
        <w:top w:val="none" w:sz="0" w:space="0" w:color="auto"/>
        <w:left w:val="none" w:sz="0" w:space="0" w:color="auto"/>
        <w:bottom w:val="none" w:sz="0" w:space="0" w:color="auto"/>
        <w:right w:val="none" w:sz="0" w:space="0" w:color="auto"/>
      </w:divBdr>
    </w:div>
    <w:div w:id="1205363128">
      <w:bodyDiv w:val="1"/>
      <w:marLeft w:val="0"/>
      <w:marRight w:val="0"/>
      <w:marTop w:val="0"/>
      <w:marBottom w:val="0"/>
      <w:divBdr>
        <w:top w:val="none" w:sz="0" w:space="0" w:color="auto"/>
        <w:left w:val="none" w:sz="0" w:space="0" w:color="auto"/>
        <w:bottom w:val="none" w:sz="0" w:space="0" w:color="auto"/>
        <w:right w:val="none" w:sz="0" w:space="0" w:color="auto"/>
      </w:divBdr>
    </w:div>
    <w:div w:id="1205482011">
      <w:bodyDiv w:val="1"/>
      <w:marLeft w:val="0"/>
      <w:marRight w:val="0"/>
      <w:marTop w:val="0"/>
      <w:marBottom w:val="0"/>
      <w:divBdr>
        <w:top w:val="none" w:sz="0" w:space="0" w:color="auto"/>
        <w:left w:val="none" w:sz="0" w:space="0" w:color="auto"/>
        <w:bottom w:val="none" w:sz="0" w:space="0" w:color="auto"/>
        <w:right w:val="none" w:sz="0" w:space="0" w:color="auto"/>
      </w:divBdr>
    </w:div>
    <w:div w:id="1205797003">
      <w:bodyDiv w:val="1"/>
      <w:marLeft w:val="0"/>
      <w:marRight w:val="0"/>
      <w:marTop w:val="0"/>
      <w:marBottom w:val="0"/>
      <w:divBdr>
        <w:top w:val="none" w:sz="0" w:space="0" w:color="auto"/>
        <w:left w:val="none" w:sz="0" w:space="0" w:color="auto"/>
        <w:bottom w:val="none" w:sz="0" w:space="0" w:color="auto"/>
        <w:right w:val="none" w:sz="0" w:space="0" w:color="auto"/>
      </w:divBdr>
    </w:div>
    <w:div w:id="1205874408">
      <w:bodyDiv w:val="1"/>
      <w:marLeft w:val="0"/>
      <w:marRight w:val="0"/>
      <w:marTop w:val="0"/>
      <w:marBottom w:val="0"/>
      <w:divBdr>
        <w:top w:val="none" w:sz="0" w:space="0" w:color="auto"/>
        <w:left w:val="none" w:sz="0" w:space="0" w:color="auto"/>
        <w:bottom w:val="none" w:sz="0" w:space="0" w:color="auto"/>
        <w:right w:val="none" w:sz="0" w:space="0" w:color="auto"/>
      </w:divBdr>
    </w:div>
    <w:div w:id="1205874662">
      <w:bodyDiv w:val="1"/>
      <w:marLeft w:val="0"/>
      <w:marRight w:val="0"/>
      <w:marTop w:val="0"/>
      <w:marBottom w:val="0"/>
      <w:divBdr>
        <w:top w:val="none" w:sz="0" w:space="0" w:color="auto"/>
        <w:left w:val="none" w:sz="0" w:space="0" w:color="auto"/>
        <w:bottom w:val="none" w:sz="0" w:space="0" w:color="auto"/>
        <w:right w:val="none" w:sz="0" w:space="0" w:color="auto"/>
      </w:divBdr>
    </w:div>
    <w:div w:id="1205942016">
      <w:bodyDiv w:val="1"/>
      <w:marLeft w:val="0"/>
      <w:marRight w:val="0"/>
      <w:marTop w:val="0"/>
      <w:marBottom w:val="0"/>
      <w:divBdr>
        <w:top w:val="none" w:sz="0" w:space="0" w:color="auto"/>
        <w:left w:val="none" w:sz="0" w:space="0" w:color="auto"/>
        <w:bottom w:val="none" w:sz="0" w:space="0" w:color="auto"/>
        <w:right w:val="none" w:sz="0" w:space="0" w:color="auto"/>
      </w:divBdr>
    </w:div>
    <w:div w:id="1206136884">
      <w:bodyDiv w:val="1"/>
      <w:marLeft w:val="0"/>
      <w:marRight w:val="0"/>
      <w:marTop w:val="0"/>
      <w:marBottom w:val="0"/>
      <w:divBdr>
        <w:top w:val="none" w:sz="0" w:space="0" w:color="auto"/>
        <w:left w:val="none" w:sz="0" w:space="0" w:color="auto"/>
        <w:bottom w:val="none" w:sz="0" w:space="0" w:color="auto"/>
        <w:right w:val="none" w:sz="0" w:space="0" w:color="auto"/>
      </w:divBdr>
    </w:div>
    <w:div w:id="1206141542">
      <w:bodyDiv w:val="1"/>
      <w:marLeft w:val="0"/>
      <w:marRight w:val="0"/>
      <w:marTop w:val="0"/>
      <w:marBottom w:val="0"/>
      <w:divBdr>
        <w:top w:val="none" w:sz="0" w:space="0" w:color="auto"/>
        <w:left w:val="none" w:sz="0" w:space="0" w:color="auto"/>
        <w:bottom w:val="none" w:sz="0" w:space="0" w:color="auto"/>
        <w:right w:val="none" w:sz="0" w:space="0" w:color="auto"/>
      </w:divBdr>
    </w:div>
    <w:div w:id="1206334373">
      <w:bodyDiv w:val="1"/>
      <w:marLeft w:val="0"/>
      <w:marRight w:val="0"/>
      <w:marTop w:val="0"/>
      <w:marBottom w:val="0"/>
      <w:divBdr>
        <w:top w:val="none" w:sz="0" w:space="0" w:color="auto"/>
        <w:left w:val="none" w:sz="0" w:space="0" w:color="auto"/>
        <w:bottom w:val="none" w:sz="0" w:space="0" w:color="auto"/>
        <w:right w:val="none" w:sz="0" w:space="0" w:color="auto"/>
      </w:divBdr>
    </w:div>
    <w:div w:id="1206527261">
      <w:bodyDiv w:val="1"/>
      <w:marLeft w:val="0"/>
      <w:marRight w:val="0"/>
      <w:marTop w:val="0"/>
      <w:marBottom w:val="0"/>
      <w:divBdr>
        <w:top w:val="none" w:sz="0" w:space="0" w:color="auto"/>
        <w:left w:val="none" w:sz="0" w:space="0" w:color="auto"/>
        <w:bottom w:val="none" w:sz="0" w:space="0" w:color="auto"/>
        <w:right w:val="none" w:sz="0" w:space="0" w:color="auto"/>
      </w:divBdr>
    </w:div>
    <w:div w:id="1206795350">
      <w:bodyDiv w:val="1"/>
      <w:marLeft w:val="0"/>
      <w:marRight w:val="0"/>
      <w:marTop w:val="0"/>
      <w:marBottom w:val="0"/>
      <w:divBdr>
        <w:top w:val="none" w:sz="0" w:space="0" w:color="auto"/>
        <w:left w:val="none" w:sz="0" w:space="0" w:color="auto"/>
        <w:bottom w:val="none" w:sz="0" w:space="0" w:color="auto"/>
        <w:right w:val="none" w:sz="0" w:space="0" w:color="auto"/>
      </w:divBdr>
    </w:div>
    <w:div w:id="1206872726">
      <w:bodyDiv w:val="1"/>
      <w:marLeft w:val="0"/>
      <w:marRight w:val="0"/>
      <w:marTop w:val="0"/>
      <w:marBottom w:val="0"/>
      <w:divBdr>
        <w:top w:val="none" w:sz="0" w:space="0" w:color="auto"/>
        <w:left w:val="none" w:sz="0" w:space="0" w:color="auto"/>
        <w:bottom w:val="none" w:sz="0" w:space="0" w:color="auto"/>
        <w:right w:val="none" w:sz="0" w:space="0" w:color="auto"/>
      </w:divBdr>
    </w:div>
    <w:div w:id="1207177397">
      <w:bodyDiv w:val="1"/>
      <w:marLeft w:val="0"/>
      <w:marRight w:val="0"/>
      <w:marTop w:val="0"/>
      <w:marBottom w:val="0"/>
      <w:divBdr>
        <w:top w:val="none" w:sz="0" w:space="0" w:color="auto"/>
        <w:left w:val="none" w:sz="0" w:space="0" w:color="auto"/>
        <w:bottom w:val="none" w:sz="0" w:space="0" w:color="auto"/>
        <w:right w:val="none" w:sz="0" w:space="0" w:color="auto"/>
      </w:divBdr>
    </w:div>
    <w:div w:id="1207252197">
      <w:bodyDiv w:val="1"/>
      <w:marLeft w:val="0"/>
      <w:marRight w:val="0"/>
      <w:marTop w:val="0"/>
      <w:marBottom w:val="0"/>
      <w:divBdr>
        <w:top w:val="none" w:sz="0" w:space="0" w:color="auto"/>
        <w:left w:val="none" w:sz="0" w:space="0" w:color="auto"/>
        <w:bottom w:val="none" w:sz="0" w:space="0" w:color="auto"/>
        <w:right w:val="none" w:sz="0" w:space="0" w:color="auto"/>
      </w:divBdr>
    </w:div>
    <w:div w:id="1207569854">
      <w:bodyDiv w:val="1"/>
      <w:marLeft w:val="0"/>
      <w:marRight w:val="0"/>
      <w:marTop w:val="0"/>
      <w:marBottom w:val="0"/>
      <w:divBdr>
        <w:top w:val="none" w:sz="0" w:space="0" w:color="auto"/>
        <w:left w:val="none" w:sz="0" w:space="0" w:color="auto"/>
        <w:bottom w:val="none" w:sz="0" w:space="0" w:color="auto"/>
        <w:right w:val="none" w:sz="0" w:space="0" w:color="auto"/>
      </w:divBdr>
    </w:div>
    <w:div w:id="1207722744">
      <w:bodyDiv w:val="1"/>
      <w:marLeft w:val="0"/>
      <w:marRight w:val="0"/>
      <w:marTop w:val="0"/>
      <w:marBottom w:val="0"/>
      <w:divBdr>
        <w:top w:val="none" w:sz="0" w:space="0" w:color="auto"/>
        <w:left w:val="none" w:sz="0" w:space="0" w:color="auto"/>
        <w:bottom w:val="none" w:sz="0" w:space="0" w:color="auto"/>
        <w:right w:val="none" w:sz="0" w:space="0" w:color="auto"/>
      </w:divBdr>
    </w:div>
    <w:div w:id="1207986555">
      <w:bodyDiv w:val="1"/>
      <w:marLeft w:val="0"/>
      <w:marRight w:val="0"/>
      <w:marTop w:val="0"/>
      <w:marBottom w:val="0"/>
      <w:divBdr>
        <w:top w:val="none" w:sz="0" w:space="0" w:color="auto"/>
        <w:left w:val="none" w:sz="0" w:space="0" w:color="auto"/>
        <w:bottom w:val="none" w:sz="0" w:space="0" w:color="auto"/>
        <w:right w:val="none" w:sz="0" w:space="0" w:color="auto"/>
      </w:divBdr>
    </w:div>
    <w:div w:id="1208105922">
      <w:bodyDiv w:val="1"/>
      <w:marLeft w:val="0"/>
      <w:marRight w:val="0"/>
      <w:marTop w:val="0"/>
      <w:marBottom w:val="0"/>
      <w:divBdr>
        <w:top w:val="none" w:sz="0" w:space="0" w:color="auto"/>
        <w:left w:val="none" w:sz="0" w:space="0" w:color="auto"/>
        <w:bottom w:val="none" w:sz="0" w:space="0" w:color="auto"/>
        <w:right w:val="none" w:sz="0" w:space="0" w:color="auto"/>
      </w:divBdr>
    </w:div>
    <w:div w:id="1208378349">
      <w:bodyDiv w:val="1"/>
      <w:marLeft w:val="0"/>
      <w:marRight w:val="0"/>
      <w:marTop w:val="0"/>
      <w:marBottom w:val="0"/>
      <w:divBdr>
        <w:top w:val="none" w:sz="0" w:space="0" w:color="auto"/>
        <w:left w:val="none" w:sz="0" w:space="0" w:color="auto"/>
        <w:bottom w:val="none" w:sz="0" w:space="0" w:color="auto"/>
        <w:right w:val="none" w:sz="0" w:space="0" w:color="auto"/>
      </w:divBdr>
    </w:div>
    <w:div w:id="1208419337">
      <w:bodyDiv w:val="1"/>
      <w:marLeft w:val="0"/>
      <w:marRight w:val="0"/>
      <w:marTop w:val="0"/>
      <w:marBottom w:val="0"/>
      <w:divBdr>
        <w:top w:val="none" w:sz="0" w:space="0" w:color="auto"/>
        <w:left w:val="none" w:sz="0" w:space="0" w:color="auto"/>
        <w:bottom w:val="none" w:sz="0" w:space="0" w:color="auto"/>
        <w:right w:val="none" w:sz="0" w:space="0" w:color="auto"/>
      </w:divBdr>
    </w:div>
    <w:div w:id="1208569665">
      <w:bodyDiv w:val="1"/>
      <w:marLeft w:val="0"/>
      <w:marRight w:val="0"/>
      <w:marTop w:val="0"/>
      <w:marBottom w:val="0"/>
      <w:divBdr>
        <w:top w:val="none" w:sz="0" w:space="0" w:color="auto"/>
        <w:left w:val="none" w:sz="0" w:space="0" w:color="auto"/>
        <w:bottom w:val="none" w:sz="0" w:space="0" w:color="auto"/>
        <w:right w:val="none" w:sz="0" w:space="0" w:color="auto"/>
      </w:divBdr>
    </w:div>
    <w:div w:id="1208762954">
      <w:bodyDiv w:val="1"/>
      <w:marLeft w:val="0"/>
      <w:marRight w:val="0"/>
      <w:marTop w:val="0"/>
      <w:marBottom w:val="0"/>
      <w:divBdr>
        <w:top w:val="none" w:sz="0" w:space="0" w:color="auto"/>
        <w:left w:val="none" w:sz="0" w:space="0" w:color="auto"/>
        <w:bottom w:val="none" w:sz="0" w:space="0" w:color="auto"/>
        <w:right w:val="none" w:sz="0" w:space="0" w:color="auto"/>
      </w:divBdr>
    </w:div>
    <w:div w:id="1209032813">
      <w:bodyDiv w:val="1"/>
      <w:marLeft w:val="0"/>
      <w:marRight w:val="0"/>
      <w:marTop w:val="0"/>
      <w:marBottom w:val="0"/>
      <w:divBdr>
        <w:top w:val="none" w:sz="0" w:space="0" w:color="auto"/>
        <w:left w:val="none" w:sz="0" w:space="0" w:color="auto"/>
        <w:bottom w:val="none" w:sz="0" w:space="0" w:color="auto"/>
        <w:right w:val="none" w:sz="0" w:space="0" w:color="auto"/>
      </w:divBdr>
    </w:div>
    <w:div w:id="1209680231">
      <w:bodyDiv w:val="1"/>
      <w:marLeft w:val="0"/>
      <w:marRight w:val="0"/>
      <w:marTop w:val="0"/>
      <w:marBottom w:val="0"/>
      <w:divBdr>
        <w:top w:val="none" w:sz="0" w:space="0" w:color="auto"/>
        <w:left w:val="none" w:sz="0" w:space="0" w:color="auto"/>
        <w:bottom w:val="none" w:sz="0" w:space="0" w:color="auto"/>
        <w:right w:val="none" w:sz="0" w:space="0" w:color="auto"/>
      </w:divBdr>
    </w:div>
    <w:div w:id="1209992870">
      <w:bodyDiv w:val="1"/>
      <w:marLeft w:val="0"/>
      <w:marRight w:val="0"/>
      <w:marTop w:val="0"/>
      <w:marBottom w:val="0"/>
      <w:divBdr>
        <w:top w:val="none" w:sz="0" w:space="0" w:color="auto"/>
        <w:left w:val="none" w:sz="0" w:space="0" w:color="auto"/>
        <w:bottom w:val="none" w:sz="0" w:space="0" w:color="auto"/>
        <w:right w:val="none" w:sz="0" w:space="0" w:color="auto"/>
      </w:divBdr>
    </w:div>
    <w:div w:id="1210144597">
      <w:bodyDiv w:val="1"/>
      <w:marLeft w:val="0"/>
      <w:marRight w:val="0"/>
      <w:marTop w:val="0"/>
      <w:marBottom w:val="0"/>
      <w:divBdr>
        <w:top w:val="none" w:sz="0" w:space="0" w:color="auto"/>
        <w:left w:val="none" w:sz="0" w:space="0" w:color="auto"/>
        <w:bottom w:val="none" w:sz="0" w:space="0" w:color="auto"/>
        <w:right w:val="none" w:sz="0" w:space="0" w:color="auto"/>
      </w:divBdr>
    </w:div>
    <w:div w:id="1210218991">
      <w:bodyDiv w:val="1"/>
      <w:marLeft w:val="0"/>
      <w:marRight w:val="0"/>
      <w:marTop w:val="0"/>
      <w:marBottom w:val="0"/>
      <w:divBdr>
        <w:top w:val="none" w:sz="0" w:space="0" w:color="auto"/>
        <w:left w:val="none" w:sz="0" w:space="0" w:color="auto"/>
        <w:bottom w:val="none" w:sz="0" w:space="0" w:color="auto"/>
        <w:right w:val="none" w:sz="0" w:space="0" w:color="auto"/>
      </w:divBdr>
    </w:div>
    <w:div w:id="1210343070">
      <w:bodyDiv w:val="1"/>
      <w:marLeft w:val="0"/>
      <w:marRight w:val="0"/>
      <w:marTop w:val="0"/>
      <w:marBottom w:val="0"/>
      <w:divBdr>
        <w:top w:val="none" w:sz="0" w:space="0" w:color="auto"/>
        <w:left w:val="none" w:sz="0" w:space="0" w:color="auto"/>
        <w:bottom w:val="none" w:sz="0" w:space="0" w:color="auto"/>
        <w:right w:val="none" w:sz="0" w:space="0" w:color="auto"/>
      </w:divBdr>
    </w:div>
    <w:div w:id="1210384388">
      <w:bodyDiv w:val="1"/>
      <w:marLeft w:val="0"/>
      <w:marRight w:val="0"/>
      <w:marTop w:val="0"/>
      <w:marBottom w:val="0"/>
      <w:divBdr>
        <w:top w:val="none" w:sz="0" w:space="0" w:color="auto"/>
        <w:left w:val="none" w:sz="0" w:space="0" w:color="auto"/>
        <w:bottom w:val="none" w:sz="0" w:space="0" w:color="auto"/>
        <w:right w:val="none" w:sz="0" w:space="0" w:color="auto"/>
      </w:divBdr>
    </w:div>
    <w:div w:id="1210384611">
      <w:bodyDiv w:val="1"/>
      <w:marLeft w:val="0"/>
      <w:marRight w:val="0"/>
      <w:marTop w:val="0"/>
      <w:marBottom w:val="0"/>
      <w:divBdr>
        <w:top w:val="none" w:sz="0" w:space="0" w:color="auto"/>
        <w:left w:val="none" w:sz="0" w:space="0" w:color="auto"/>
        <w:bottom w:val="none" w:sz="0" w:space="0" w:color="auto"/>
        <w:right w:val="none" w:sz="0" w:space="0" w:color="auto"/>
      </w:divBdr>
    </w:div>
    <w:div w:id="1210455972">
      <w:bodyDiv w:val="1"/>
      <w:marLeft w:val="0"/>
      <w:marRight w:val="0"/>
      <w:marTop w:val="0"/>
      <w:marBottom w:val="0"/>
      <w:divBdr>
        <w:top w:val="none" w:sz="0" w:space="0" w:color="auto"/>
        <w:left w:val="none" w:sz="0" w:space="0" w:color="auto"/>
        <w:bottom w:val="none" w:sz="0" w:space="0" w:color="auto"/>
        <w:right w:val="none" w:sz="0" w:space="0" w:color="auto"/>
      </w:divBdr>
    </w:div>
    <w:div w:id="1210997379">
      <w:bodyDiv w:val="1"/>
      <w:marLeft w:val="0"/>
      <w:marRight w:val="0"/>
      <w:marTop w:val="0"/>
      <w:marBottom w:val="0"/>
      <w:divBdr>
        <w:top w:val="none" w:sz="0" w:space="0" w:color="auto"/>
        <w:left w:val="none" w:sz="0" w:space="0" w:color="auto"/>
        <w:bottom w:val="none" w:sz="0" w:space="0" w:color="auto"/>
        <w:right w:val="none" w:sz="0" w:space="0" w:color="auto"/>
      </w:divBdr>
    </w:div>
    <w:div w:id="1211066146">
      <w:bodyDiv w:val="1"/>
      <w:marLeft w:val="0"/>
      <w:marRight w:val="0"/>
      <w:marTop w:val="0"/>
      <w:marBottom w:val="0"/>
      <w:divBdr>
        <w:top w:val="none" w:sz="0" w:space="0" w:color="auto"/>
        <w:left w:val="none" w:sz="0" w:space="0" w:color="auto"/>
        <w:bottom w:val="none" w:sz="0" w:space="0" w:color="auto"/>
        <w:right w:val="none" w:sz="0" w:space="0" w:color="auto"/>
      </w:divBdr>
    </w:div>
    <w:div w:id="1211265237">
      <w:bodyDiv w:val="1"/>
      <w:marLeft w:val="0"/>
      <w:marRight w:val="0"/>
      <w:marTop w:val="0"/>
      <w:marBottom w:val="0"/>
      <w:divBdr>
        <w:top w:val="none" w:sz="0" w:space="0" w:color="auto"/>
        <w:left w:val="none" w:sz="0" w:space="0" w:color="auto"/>
        <w:bottom w:val="none" w:sz="0" w:space="0" w:color="auto"/>
        <w:right w:val="none" w:sz="0" w:space="0" w:color="auto"/>
      </w:divBdr>
    </w:div>
    <w:div w:id="1211453280">
      <w:bodyDiv w:val="1"/>
      <w:marLeft w:val="0"/>
      <w:marRight w:val="0"/>
      <w:marTop w:val="0"/>
      <w:marBottom w:val="0"/>
      <w:divBdr>
        <w:top w:val="none" w:sz="0" w:space="0" w:color="auto"/>
        <w:left w:val="none" w:sz="0" w:space="0" w:color="auto"/>
        <w:bottom w:val="none" w:sz="0" w:space="0" w:color="auto"/>
        <w:right w:val="none" w:sz="0" w:space="0" w:color="auto"/>
      </w:divBdr>
    </w:div>
    <w:div w:id="1211648071">
      <w:bodyDiv w:val="1"/>
      <w:marLeft w:val="0"/>
      <w:marRight w:val="0"/>
      <w:marTop w:val="0"/>
      <w:marBottom w:val="0"/>
      <w:divBdr>
        <w:top w:val="none" w:sz="0" w:space="0" w:color="auto"/>
        <w:left w:val="none" w:sz="0" w:space="0" w:color="auto"/>
        <w:bottom w:val="none" w:sz="0" w:space="0" w:color="auto"/>
        <w:right w:val="none" w:sz="0" w:space="0" w:color="auto"/>
      </w:divBdr>
    </w:div>
    <w:div w:id="1211724857">
      <w:bodyDiv w:val="1"/>
      <w:marLeft w:val="0"/>
      <w:marRight w:val="0"/>
      <w:marTop w:val="0"/>
      <w:marBottom w:val="0"/>
      <w:divBdr>
        <w:top w:val="none" w:sz="0" w:space="0" w:color="auto"/>
        <w:left w:val="none" w:sz="0" w:space="0" w:color="auto"/>
        <w:bottom w:val="none" w:sz="0" w:space="0" w:color="auto"/>
        <w:right w:val="none" w:sz="0" w:space="0" w:color="auto"/>
      </w:divBdr>
    </w:div>
    <w:div w:id="1211840217">
      <w:bodyDiv w:val="1"/>
      <w:marLeft w:val="0"/>
      <w:marRight w:val="0"/>
      <w:marTop w:val="0"/>
      <w:marBottom w:val="0"/>
      <w:divBdr>
        <w:top w:val="none" w:sz="0" w:space="0" w:color="auto"/>
        <w:left w:val="none" w:sz="0" w:space="0" w:color="auto"/>
        <w:bottom w:val="none" w:sz="0" w:space="0" w:color="auto"/>
        <w:right w:val="none" w:sz="0" w:space="0" w:color="auto"/>
      </w:divBdr>
    </w:div>
    <w:div w:id="1212111832">
      <w:bodyDiv w:val="1"/>
      <w:marLeft w:val="0"/>
      <w:marRight w:val="0"/>
      <w:marTop w:val="0"/>
      <w:marBottom w:val="0"/>
      <w:divBdr>
        <w:top w:val="none" w:sz="0" w:space="0" w:color="auto"/>
        <w:left w:val="none" w:sz="0" w:space="0" w:color="auto"/>
        <w:bottom w:val="none" w:sz="0" w:space="0" w:color="auto"/>
        <w:right w:val="none" w:sz="0" w:space="0" w:color="auto"/>
      </w:divBdr>
    </w:div>
    <w:div w:id="1212426758">
      <w:bodyDiv w:val="1"/>
      <w:marLeft w:val="0"/>
      <w:marRight w:val="0"/>
      <w:marTop w:val="0"/>
      <w:marBottom w:val="0"/>
      <w:divBdr>
        <w:top w:val="none" w:sz="0" w:space="0" w:color="auto"/>
        <w:left w:val="none" w:sz="0" w:space="0" w:color="auto"/>
        <w:bottom w:val="none" w:sz="0" w:space="0" w:color="auto"/>
        <w:right w:val="none" w:sz="0" w:space="0" w:color="auto"/>
      </w:divBdr>
    </w:div>
    <w:div w:id="1212616098">
      <w:bodyDiv w:val="1"/>
      <w:marLeft w:val="0"/>
      <w:marRight w:val="0"/>
      <w:marTop w:val="0"/>
      <w:marBottom w:val="0"/>
      <w:divBdr>
        <w:top w:val="none" w:sz="0" w:space="0" w:color="auto"/>
        <w:left w:val="none" w:sz="0" w:space="0" w:color="auto"/>
        <w:bottom w:val="none" w:sz="0" w:space="0" w:color="auto"/>
        <w:right w:val="none" w:sz="0" w:space="0" w:color="auto"/>
      </w:divBdr>
    </w:div>
    <w:div w:id="1212839104">
      <w:bodyDiv w:val="1"/>
      <w:marLeft w:val="0"/>
      <w:marRight w:val="0"/>
      <w:marTop w:val="0"/>
      <w:marBottom w:val="0"/>
      <w:divBdr>
        <w:top w:val="none" w:sz="0" w:space="0" w:color="auto"/>
        <w:left w:val="none" w:sz="0" w:space="0" w:color="auto"/>
        <w:bottom w:val="none" w:sz="0" w:space="0" w:color="auto"/>
        <w:right w:val="none" w:sz="0" w:space="0" w:color="auto"/>
      </w:divBdr>
    </w:div>
    <w:div w:id="1213692209">
      <w:bodyDiv w:val="1"/>
      <w:marLeft w:val="0"/>
      <w:marRight w:val="0"/>
      <w:marTop w:val="0"/>
      <w:marBottom w:val="0"/>
      <w:divBdr>
        <w:top w:val="none" w:sz="0" w:space="0" w:color="auto"/>
        <w:left w:val="none" w:sz="0" w:space="0" w:color="auto"/>
        <w:bottom w:val="none" w:sz="0" w:space="0" w:color="auto"/>
        <w:right w:val="none" w:sz="0" w:space="0" w:color="auto"/>
      </w:divBdr>
    </w:div>
    <w:div w:id="1213733642">
      <w:bodyDiv w:val="1"/>
      <w:marLeft w:val="0"/>
      <w:marRight w:val="0"/>
      <w:marTop w:val="0"/>
      <w:marBottom w:val="0"/>
      <w:divBdr>
        <w:top w:val="none" w:sz="0" w:space="0" w:color="auto"/>
        <w:left w:val="none" w:sz="0" w:space="0" w:color="auto"/>
        <w:bottom w:val="none" w:sz="0" w:space="0" w:color="auto"/>
        <w:right w:val="none" w:sz="0" w:space="0" w:color="auto"/>
      </w:divBdr>
    </w:div>
    <w:div w:id="1213885557">
      <w:bodyDiv w:val="1"/>
      <w:marLeft w:val="0"/>
      <w:marRight w:val="0"/>
      <w:marTop w:val="0"/>
      <w:marBottom w:val="0"/>
      <w:divBdr>
        <w:top w:val="none" w:sz="0" w:space="0" w:color="auto"/>
        <w:left w:val="none" w:sz="0" w:space="0" w:color="auto"/>
        <w:bottom w:val="none" w:sz="0" w:space="0" w:color="auto"/>
        <w:right w:val="none" w:sz="0" w:space="0" w:color="auto"/>
      </w:divBdr>
    </w:div>
    <w:div w:id="1213955621">
      <w:bodyDiv w:val="1"/>
      <w:marLeft w:val="0"/>
      <w:marRight w:val="0"/>
      <w:marTop w:val="0"/>
      <w:marBottom w:val="0"/>
      <w:divBdr>
        <w:top w:val="none" w:sz="0" w:space="0" w:color="auto"/>
        <w:left w:val="none" w:sz="0" w:space="0" w:color="auto"/>
        <w:bottom w:val="none" w:sz="0" w:space="0" w:color="auto"/>
        <w:right w:val="none" w:sz="0" w:space="0" w:color="auto"/>
      </w:divBdr>
    </w:div>
    <w:div w:id="1214002993">
      <w:bodyDiv w:val="1"/>
      <w:marLeft w:val="0"/>
      <w:marRight w:val="0"/>
      <w:marTop w:val="0"/>
      <w:marBottom w:val="0"/>
      <w:divBdr>
        <w:top w:val="none" w:sz="0" w:space="0" w:color="auto"/>
        <w:left w:val="none" w:sz="0" w:space="0" w:color="auto"/>
        <w:bottom w:val="none" w:sz="0" w:space="0" w:color="auto"/>
        <w:right w:val="none" w:sz="0" w:space="0" w:color="auto"/>
      </w:divBdr>
    </w:div>
    <w:div w:id="1215508651">
      <w:bodyDiv w:val="1"/>
      <w:marLeft w:val="0"/>
      <w:marRight w:val="0"/>
      <w:marTop w:val="0"/>
      <w:marBottom w:val="0"/>
      <w:divBdr>
        <w:top w:val="none" w:sz="0" w:space="0" w:color="auto"/>
        <w:left w:val="none" w:sz="0" w:space="0" w:color="auto"/>
        <w:bottom w:val="none" w:sz="0" w:space="0" w:color="auto"/>
        <w:right w:val="none" w:sz="0" w:space="0" w:color="auto"/>
      </w:divBdr>
    </w:div>
    <w:div w:id="1215967509">
      <w:bodyDiv w:val="1"/>
      <w:marLeft w:val="0"/>
      <w:marRight w:val="0"/>
      <w:marTop w:val="0"/>
      <w:marBottom w:val="0"/>
      <w:divBdr>
        <w:top w:val="none" w:sz="0" w:space="0" w:color="auto"/>
        <w:left w:val="none" w:sz="0" w:space="0" w:color="auto"/>
        <w:bottom w:val="none" w:sz="0" w:space="0" w:color="auto"/>
        <w:right w:val="none" w:sz="0" w:space="0" w:color="auto"/>
      </w:divBdr>
    </w:div>
    <w:div w:id="1216157594">
      <w:bodyDiv w:val="1"/>
      <w:marLeft w:val="0"/>
      <w:marRight w:val="0"/>
      <w:marTop w:val="0"/>
      <w:marBottom w:val="0"/>
      <w:divBdr>
        <w:top w:val="none" w:sz="0" w:space="0" w:color="auto"/>
        <w:left w:val="none" w:sz="0" w:space="0" w:color="auto"/>
        <w:bottom w:val="none" w:sz="0" w:space="0" w:color="auto"/>
        <w:right w:val="none" w:sz="0" w:space="0" w:color="auto"/>
      </w:divBdr>
    </w:div>
    <w:div w:id="1216434615">
      <w:bodyDiv w:val="1"/>
      <w:marLeft w:val="0"/>
      <w:marRight w:val="0"/>
      <w:marTop w:val="0"/>
      <w:marBottom w:val="0"/>
      <w:divBdr>
        <w:top w:val="none" w:sz="0" w:space="0" w:color="auto"/>
        <w:left w:val="none" w:sz="0" w:space="0" w:color="auto"/>
        <w:bottom w:val="none" w:sz="0" w:space="0" w:color="auto"/>
        <w:right w:val="none" w:sz="0" w:space="0" w:color="auto"/>
      </w:divBdr>
    </w:div>
    <w:div w:id="1216546521">
      <w:bodyDiv w:val="1"/>
      <w:marLeft w:val="0"/>
      <w:marRight w:val="0"/>
      <w:marTop w:val="0"/>
      <w:marBottom w:val="0"/>
      <w:divBdr>
        <w:top w:val="none" w:sz="0" w:space="0" w:color="auto"/>
        <w:left w:val="none" w:sz="0" w:space="0" w:color="auto"/>
        <w:bottom w:val="none" w:sz="0" w:space="0" w:color="auto"/>
        <w:right w:val="none" w:sz="0" w:space="0" w:color="auto"/>
      </w:divBdr>
    </w:div>
    <w:div w:id="1216546973">
      <w:bodyDiv w:val="1"/>
      <w:marLeft w:val="0"/>
      <w:marRight w:val="0"/>
      <w:marTop w:val="0"/>
      <w:marBottom w:val="0"/>
      <w:divBdr>
        <w:top w:val="none" w:sz="0" w:space="0" w:color="auto"/>
        <w:left w:val="none" w:sz="0" w:space="0" w:color="auto"/>
        <w:bottom w:val="none" w:sz="0" w:space="0" w:color="auto"/>
        <w:right w:val="none" w:sz="0" w:space="0" w:color="auto"/>
      </w:divBdr>
    </w:div>
    <w:div w:id="1216891831">
      <w:bodyDiv w:val="1"/>
      <w:marLeft w:val="0"/>
      <w:marRight w:val="0"/>
      <w:marTop w:val="0"/>
      <w:marBottom w:val="0"/>
      <w:divBdr>
        <w:top w:val="none" w:sz="0" w:space="0" w:color="auto"/>
        <w:left w:val="none" w:sz="0" w:space="0" w:color="auto"/>
        <w:bottom w:val="none" w:sz="0" w:space="0" w:color="auto"/>
        <w:right w:val="none" w:sz="0" w:space="0" w:color="auto"/>
      </w:divBdr>
    </w:div>
    <w:div w:id="1217621725">
      <w:bodyDiv w:val="1"/>
      <w:marLeft w:val="0"/>
      <w:marRight w:val="0"/>
      <w:marTop w:val="0"/>
      <w:marBottom w:val="0"/>
      <w:divBdr>
        <w:top w:val="none" w:sz="0" w:space="0" w:color="auto"/>
        <w:left w:val="none" w:sz="0" w:space="0" w:color="auto"/>
        <w:bottom w:val="none" w:sz="0" w:space="0" w:color="auto"/>
        <w:right w:val="none" w:sz="0" w:space="0" w:color="auto"/>
      </w:divBdr>
    </w:div>
    <w:div w:id="1217744361">
      <w:bodyDiv w:val="1"/>
      <w:marLeft w:val="0"/>
      <w:marRight w:val="0"/>
      <w:marTop w:val="0"/>
      <w:marBottom w:val="0"/>
      <w:divBdr>
        <w:top w:val="none" w:sz="0" w:space="0" w:color="auto"/>
        <w:left w:val="none" w:sz="0" w:space="0" w:color="auto"/>
        <w:bottom w:val="none" w:sz="0" w:space="0" w:color="auto"/>
        <w:right w:val="none" w:sz="0" w:space="0" w:color="auto"/>
      </w:divBdr>
    </w:div>
    <w:div w:id="1217817171">
      <w:bodyDiv w:val="1"/>
      <w:marLeft w:val="0"/>
      <w:marRight w:val="0"/>
      <w:marTop w:val="0"/>
      <w:marBottom w:val="0"/>
      <w:divBdr>
        <w:top w:val="none" w:sz="0" w:space="0" w:color="auto"/>
        <w:left w:val="none" w:sz="0" w:space="0" w:color="auto"/>
        <w:bottom w:val="none" w:sz="0" w:space="0" w:color="auto"/>
        <w:right w:val="none" w:sz="0" w:space="0" w:color="auto"/>
      </w:divBdr>
    </w:div>
    <w:div w:id="1218126180">
      <w:bodyDiv w:val="1"/>
      <w:marLeft w:val="0"/>
      <w:marRight w:val="0"/>
      <w:marTop w:val="0"/>
      <w:marBottom w:val="0"/>
      <w:divBdr>
        <w:top w:val="none" w:sz="0" w:space="0" w:color="auto"/>
        <w:left w:val="none" w:sz="0" w:space="0" w:color="auto"/>
        <w:bottom w:val="none" w:sz="0" w:space="0" w:color="auto"/>
        <w:right w:val="none" w:sz="0" w:space="0" w:color="auto"/>
      </w:divBdr>
    </w:div>
    <w:div w:id="1218126854">
      <w:bodyDiv w:val="1"/>
      <w:marLeft w:val="0"/>
      <w:marRight w:val="0"/>
      <w:marTop w:val="0"/>
      <w:marBottom w:val="0"/>
      <w:divBdr>
        <w:top w:val="none" w:sz="0" w:space="0" w:color="auto"/>
        <w:left w:val="none" w:sz="0" w:space="0" w:color="auto"/>
        <w:bottom w:val="none" w:sz="0" w:space="0" w:color="auto"/>
        <w:right w:val="none" w:sz="0" w:space="0" w:color="auto"/>
      </w:divBdr>
    </w:div>
    <w:div w:id="1218400766">
      <w:bodyDiv w:val="1"/>
      <w:marLeft w:val="0"/>
      <w:marRight w:val="0"/>
      <w:marTop w:val="0"/>
      <w:marBottom w:val="0"/>
      <w:divBdr>
        <w:top w:val="none" w:sz="0" w:space="0" w:color="auto"/>
        <w:left w:val="none" w:sz="0" w:space="0" w:color="auto"/>
        <w:bottom w:val="none" w:sz="0" w:space="0" w:color="auto"/>
        <w:right w:val="none" w:sz="0" w:space="0" w:color="auto"/>
      </w:divBdr>
    </w:div>
    <w:div w:id="1218904781">
      <w:bodyDiv w:val="1"/>
      <w:marLeft w:val="0"/>
      <w:marRight w:val="0"/>
      <w:marTop w:val="0"/>
      <w:marBottom w:val="0"/>
      <w:divBdr>
        <w:top w:val="none" w:sz="0" w:space="0" w:color="auto"/>
        <w:left w:val="none" w:sz="0" w:space="0" w:color="auto"/>
        <w:bottom w:val="none" w:sz="0" w:space="0" w:color="auto"/>
        <w:right w:val="none" w:sz="0" w:space="0" w:color="auto"/>
      </w:divBdr>
    </w:div>
    <w:div w:id="1218975756">
      <w:bodyDiv w:val="1"/>
      <w:marLeft w:val="0"/>
      <w:marRight w:val="0"/>
      <w:marTop w:val="0"/>
      <w:marBottom w:val="0"/>
      <w:divBdr>
        <w:top w:val="none" w:sz="0" w:space="0" w:color="auto"/>
        <w:left w:val="none" w:sz="0" w:space="0" w:color="auto"/>
        <w:bottom w:val="none" w:sz="0" w:space="0" w:color="auto"/>
        <w:right w:val="none" w:sz="0" w:space="0" w:color="auto"/>
      </w:divBdr>
    </w:div>
    <w:div w:id="1219047984">
      <w:bodyDiv w:val="1"/>
      <w:marLeft w:val="0"/>
      <w:marRight w:val="0"/>
      <w:marTop w:val="0"/>
      <w:marBottom w:val="0"/>
      <w:divBdr>
        <w:top w:val="none" w:sz="0" w:space="0" w:color="auto"/>
        <w:left w:val="none" w:sz="0" w:space="0" w:color="auto"/>
        <w:bottom w:val="none" w:sz="0" w:space="0" w:color="auto"/>
        <w:right w:val="none" w:sz="0" w:space="0" w:color="auto"/>
      </w:divBdr>
    </w:div>
    <w:div w:id="1219055902">
      <w:bodyDiv w:val="1"/>
      <w:marLeft w:val="0"/>
      <w:marRight w:val="0"/>
      <w:marTop w:val="0"/>
      <w:marBottom w:val="0"/>
      <w:divBdr>
        <w:top w:val="none" w:sz="0" w:space="0" w:color="auto"/>
        <w:left w:val="none" w:sz="0" w:space="0" w:color="auto"/>
        <w:bottom w:val="none" w:sz="0" w:space="0" w:color="auto"/>
        <w:right w:val="none" w:sz="0" w:space="0" w:color="auto"/>
      </w:divBdr>
    </w:div>
    <w:div w:id="1219241162">
      <w:bodyDiv w:val="1"/>
      <w:marLeft w:val="0"/>
      <w:marRight w:val="0"/>
      <w:marTop w:val="0"/>
      <w:marBottom w:val="0"/>
      <w:divBdr>
        <w:top w:val="none" w:sz="0" w:space="0" w:color="auto"/>
        <w:left w:val="none" w:sz="0" w:space="0" w:color="auto"/>
        <w:bottom w:val="none" w:sz="0" w:space="0" w:color="auto"/>
        <w:right w:val="none" w:sz="0" w:space="0" w:color="auto"/>
      </w:divBdr>
    </w:div>
    <w:div w:id="1219585141">
      <w:bodyDiv w:val="1"/>
      <w:marLeft w:val="0"/>
      <w:marRight w:val="0"/>
      <w:marTop w:val="0"/>
      <w:marBottom w:val="0"/>
      <w:divBdr>
        <w:top w:val="none" w:sz="0" w:space="0" w:color="auto"/>
        <w:left w:val="none" w:sz="0" w:space="0" w:color="auto"/>
        <w:bottom w:val="none" w:sz="0" w:space="0" w:color="auto"/>
        <w:right w:val="none" w:sz="0" w:space="0" w:color="auto"/>
      </w:divBdr>
    </w:div>
    <w:div w:id="1219592043">
      <w:bodyDiv w:val="1"/>
      <w:marLeft w:val="0"/>
      <w:marRight w:val="0"/>
      <w:marTop w:val="0"/>
      <w:marBottom w:val="0"/>
      <w:divBdr>
        <w:top w:val="none" w:sz="0" w:space="0" w:color="auto"/>
        <w:left w:val="none" w:sz="0" w:space="0" w:color="auto"/>
        <w:bottom w:val="none" w:sz="0" w:space="0" w:color="auto"/>
        <w:right w:val="none" w:sz="0" w:space="0" w:color="auto"/>
      </w:divBdr>
    </w:div>
    <w:div w:id="1219634764">
      <w:bodyDiv w:val="1"/>
      <w:marLeft w:val="0"/>
      <w:marRight w:val="0"/>
      <w:marTop w:val="0"/>
      <w:marBottom w:val="0"/>
      <w:divBdr>
        <w:top w:val="none" w:sz="0" w:space="0" w:color="auto"/>
        <w:left w:val="none" w:sz="0" w:space="0" w:color="auto"/>
        <w:bottom w:val="none" w:sz="0" w:space="0" w:color="auto"/>
        <w:right w:val="none" w:sz="0" w:space="0" w:color="auto"/>
      </w:divBdr>
    </w:div>
    <w:div w:id="1219705702">
      <w:bodyDiv w:val="1"/>
      <w:marLeft w:val="0"/>
      <w:marRight w:val="0"/>
      <w:marTop w:val="0"/>
      <w:marBottom w:val="0"/>
      <w:divBdr>
        <w:top w:val="none" w:sz="0" w:space="0" w:color="auto"/>
        <w:left w:val="none" w:sz="0" w:space="0" w:color="auto"/>
        <w:bottom w:val="none" w:sz="0" w:space="0" w:color="auto"/>
        <w:right w:val="none" w:sz="0" w:space="0" w:color="auto"/>
      </w:divBdr>
    </w:div>
    <w:div w:id="1220241937">
      <w:bodyDiv w:val="1"/>
      <w:marLeft w:val="0"/>
      <w:marRight w:val="0"/>
      <w:marTop w:val="0"/>
      <w:marBottom w:val="0"/>
      <w:divBdr>
        <w:top w:val="none" w:sz="0" w:space="0" w:color="auto"/>
        <w:left w:val="none" w:sz="0" w:space="0" w:color="auto"/>
        <w:bottom w:val="none" w:sz="0" w:space="0" w:color="auto"/>
        <w:right w:val="none" w:sz="0" w:space="0" w:color="auto"/>
      </w:divBdr>
    </w:div>
    <w:div w:id="1220359026">
      <w:bodyDiv w:val="1"/>
      <w:marLeft w:val="0"/>
      <w:marRight w:val="0"/>
      <w:marTop w:val="0"/>
      <w:marBottom w:val="0"/>
      <w:divBdr>
        <w:top w:val="none" w:sz="0" w:space="0" w:color="auto"/>
        <w:left w:val="none" w:sz="0" w:space="0" w:color="auto"/>
        <w:bottom w:val="none" w:sz="0" w:space="0" w:color="auto"/>
        <w:right w:val="none" w:sz="0" w:space="0" w:color="auto"/>
      </w:divBdr>
    </w:div>
    <w:div w:id="1220436888">
      <w:bodyDiv w:val="1"/>
      <w:marLeft w:val="0"/>
      <w:marRight w:val="0"/>
      <w:marTop w:val="0"/>
      <w:marBottom w:val="0"/>
      <w:divBdr>
        <w:top w:val="none" w:sz="0" w:space="0" w:color="auto"/>
        <w:left w:val="none" w:sz="0" w:space="0" w:color="auto"/>
        <w:bottom w:val="none" w:sz="0" w:space="0" w:color="auto"/>
        <w:right w:val="none" w:sz="0" w:space="0" w:color="auto"/>
      </w:divBdr>
    </w:div>
    <w:div w:id="1220441499">
      <w:bodyDiv w:val="1"/>
      <w:marLeft w:val="0"/>
      <w:marRight w:val="0"/>
      <w:marTop w:val="0"/>
      <w:marBottom w:val="0"/>
      <w:divBdr>
        <w:top w:val="none" w:sz="0" w:space="0" w:color="auto"/>
        <w:left w:val="none" w:sz="0" w:space="0" w:color="auto"/>
        <w:bottom w:val="none" w:sz="0" w:space="0" w:color="auto"/>
        <w:right w:val="none" w:sz="0" w:space="0" w:color="auto"/>
      </w:divBdr>
    </w:div>
    <w:div w:id="1220553378">
      <w:bodyDiv w:val="1"/>
      <w:marLeft w:val="0"/>
      <w:marRight w:val="0"/>
      <w:marTop w:val="0"/>
      <w:marBottom w:val="0"/>
      <w:divBdr>
        <w:top w:val="none" w:sz="0" w:space="0" w:color="auto"/>
        <w:left w:val="none" w:sz="0" w:space="0" w:color="auto"/>
        <w:bottom w:val="none" w:sz="0" w:space="0" w:color="auto"/>
        <w:right w:val="none" w:sz="0" w:space="0" w:color="auto"/>
      </w:divBdr>
    </w:div>
    <w:div w:id="1220555826">
      <w:bodyDiv w:val="1"/>
      <w:marLeft w:val="0"/>
      <w:marRight w:val="0"/>
      <w:marTop w:val="0"/>
      <w:marBottom w:val="0"/>
      <w:divBdr>
        <w:top w:val="none" w:sz="0" w:space="0" w:color="auto"/>
        <w:left w:val="none" w:sz="0" w:space="0" w:color="auto"/>
        <w:bottom w:val="none" w:sz="0" w:space="0" w:color="auto"/>
        <w:right w:val="none" w:sz="0" w:space="0" w:color="auto"/>
      </w:divBdr>
    </w:div>
    <w:div w:id="1220633865">
      <w:bodyDiv w:val="1"/>
      <w:marLeft w:val="0"/>
      <w:marRight w:val="0"/>
      <w:marTop w:val="0"/>
      <w:marBottom w:val="0"/>
      <w:divBdr>
        <w:top w:val="none" w:sz="0" w:space="0" w:color="auto"/>
        <w:left w:val="none" w:sz="0" w:space="0" w:color="auto"/>
        <w:bottom w:val="none" w:sz="0" w:space="0" w:color="auto"/>
        <w:right w:val="none" w:sz="0" w:space="0" w:color="auto"/>
      </w:divBdr>
    </w:div>
    <w:div w:id="1220704201">
      <w:bodyDiv w:val="1"/>
      <w:marLeft w:val="0"/>
      <w:marRight w:val="0"/>
      <w:marTop w:val="0"/>
      <w:marBottom w:val="0"/>
      <w:divBdr>
        <w:top w:val="none" w:sz="0" w:space="0" w:color="auto"/>
        <w:left w:val="none" w:sz="0" w:space="0" w:color="auto"/>
        <w:bottom w:val="none" w:sz="0" w:space="0" w:color="auto"/>
        <w:right w:val="none" w:sz="0" w:space="0" w:color="auto"/>
      </w:divBdr>
    </w:div>
    <w:div w:id="1221287059">
      <w:bodyDiv w:val="1"/>
      <w:marLeft w:val="0"/>
      <w:marRight w:val="0"/>
      <w:marTop w:val="0"/>
      <w:marBottom w:val="0"/>
      <w:divBdr>
        <w:top w:val="none" w:sz="0" w:space="0" w:color="auto"/>
        <w:left w:val="none" w:sz="0" w:space="0" w:color="auto"/>
        <w:bottom w:val="none" w:sz="0" w:space="0" w:color="auto"/>
        <w:right w:val="none" w:sz="0" w:space="0" w:color="auto"/>
      </w:divBdr>
    </w:div>
    <w:div w:id="1221332231">
      <w:bodyDiv w:val="1"/>
      <w:marLeft w:val="0"/>
      <w:marRight w:val="0"/>
      <w:marTop w:val="0"/>
      <w:marBottom w:val="0"/>
      <w:divBdr>
        <w:top w:val="none" w:sz="0" w:space="0" w:color="auto"/>
        <w:left w:val="none" w:sz="0" w:space="0" w:color="auto"/>
        <w:bottom w:val="none" w:sz="0" w:space="0" w:color="auto"/>
        <w:right w:val="none" w:sz="0" w:space="0" w:color="auto"/>
      </w:divBdr>
    </w:div>
    <w:div w:id="1221553699">
      <w:bodyDiv w:val="1"/>
      <w:marLeft w:val="0"/>
      <w:marRight w:val="0"/>
      <w:marTop w:val="0"/>
      <w:marBottom w:val="0"/>
      <w:divBdr>
        <w:top w:val="none" w:sz="0" w:space="0" w:color="auto"/>
        <w:left w:val="none" w:sz="0" w:space="0" w:color="auto"/>
        <w:bottom w:val="none" w:sz="0" w:space="0" w:color="auto"/>
        <w:right w:val="none" w:sz="0" w:space="0" w:color="auto"/>
      </w:divBdr>
    </w:div>
    <w:div w:id="1221557642">
      <w:bodyDiv w:val="1"/>
      <w:marLeft w:val="0"/>
      <w:marRight w:val="0"/>
      <w:marTop w:val="0"/>
      <w:marBottom w:val="0"/>
      <w:divBdr>
        <w:top w:val="none" w:sz="0" w:space="0" w:color="auto"/>
        <w:left w:val="none" w:sz="0" w:space="0" w:color="auto"/>
        <w:bottom w:val="none" w:sz="0" w:space="0" w:color="auto"/>
        <w:right w:val="none" w:sz="0" w:space="0" w:color="auto"/>
      </w:divBdr>
    </w:div>
    <w:div w:id="1222058622">
      <w:bodyDiv w:val="1"/>
      <w:marLeft w:val="0"/>
      <w:marRight w:val="0"/>
      <w:marTop w:val="0"/>
      <w:marBottom w:val="0"/>
      <w:divBdr>
        <w:top w:val="none" w:sz="0" w:space="0" w:color="auto"/>
        <w:left w:val="none" w:sz="0" w:space="0" w:color="auto"/>
        <w:bottom w:val="none" w:sz="0" w:space="0" w:color="auto"/>
        <w:right w:val="none" w:sz="0" w:space="0" w:color="auto"/>
      </w:divBdr>
    </w:div>
    <w:div w:id="1222326247">
      <w:bodyDiv w:val="1"/>
      <w:marLeft w:val="0"/>
      <w:marRight w:val="0"/>
      <w:marTop w:val="0"/>
      <w:marBottom w:val="0"/>
      <w:divBdr>
        <w:top w:val="none" w:sz="0" w:space="0" w:color="auto"/>
        <w:left w:val="none" w:sz="0" w:space="0" w:color="auto"/>
        <w:bottom w:val="none" w:sz="0" w:space="0" w:color="auto"/>
        <w:right w:val="none" w:sz="0" w:space="0" w:color="auto"/>
      </w:divBdr>
    </w:div>
    <w:div w:id="1222595184">
      <w:bodyDiv w:val="1"/>
      <w:marLeft w:val="0"/>
      <w:marRight w:val="0"/>
      <w:marTop w:val="0"/>
      <w:marBottom w:val="0"/>
      <w:divBdr>
        <w:top w:val="none" w:sz="0" w:space="0" w:color="auto"/>
        <w:left w:val="none" w:sz="0" w:space="0" w:color="auto"/>
        <w:bottom w:val="none" w:sz="0" w:space="0" w:color="auto"/>
        <w:right w:val="none" w:sz="0" w:space="0" w:color="auto"/>
      </w:divBdr>
    </w:div>
    <w:div w:id="1222912087">
      <w:bodyDiv w:val="1"/>
      <w:marLeft w:val="0"/>
      <w:marRight w:val="0"/>
      <w:marTop w:val="0"/>
      <w:marBottom w:val="0"/>
      <w:divBdr>
        <w:top w:val="none" w:sz="0" w:space="0" w:color="auto"/>
        <w:left w:val="none" w:sz="0" w:space="0" w:color="auto"/>
        <w:bottom w:val="none" w:sz="0" w:space="0" w:color="auto"/>
        <w:right w:val="none" w:sz="0" w:space="0" w:color="auto"/>
      </w:divBdr>
    </w:div>
    <w:div w:id="1223326026">
      <w:bodyDiv w:val="1"/>
      <w:marLeft w:val="0"/>
      <w:marRight w:val="0"/>
      <w:marTop w:val="0"/>
      <w:marBottom w:val="0"/>
      <w:divBdr>
        <w:top w:val="none" w:sz="0" w:space="0" w:color="auto"/>
        <w:left w:val="none" w:sz="0" w:space="0" w:color="auto"/>
        <w:bottom w:val="none" w:sz="0" w:space="0" w:color="auto"/>
        <w:right w:val="none" w:sz="0" w:space="0" w:color="auto"/>
      </w:divBdr>
    </w:div>
    <w:div w:id="1223441706">
      <w:bodyDiv w:val="1"/>
      <w:marLeft w:val="0"/>
      <w:marRight w:val="0"/>
      <w:marTop w:val="0"/>
      <w:marBottom w:val="0"/>
      <w:divBdr>
        <w:top w:val="none" w:sz="0" w:space="0" w:color="auto"/>
        <w:left w:val="none" w:sz="0" w:space="0" w:color="auto"/>
        <w:bottom w:val="none" w:sz="0" w:space="0" w:color="auto"/>
        <w:right w:val="none" w:sz="0" w:space="0" w:color="auto"/>
      </w:divBdr>
    </w:div>
    <w:div w:id="1223518725">
      <w:bodyDiv w:val="1"/>
      <w:marLeft w:val="0"/>
      <w:marRight w:val="0"/>
      <w:marTop w:val="0"/>
      <w:marBottom w:val="0"/>
      <w:divBdr>
        <w:top w:val="none" w:sz="0" w:space="0" w:color="auto"/>
        <w:left w:val="none" w:sz="0" w:space="0" w:color="auto"/>
        <w:bottom w:val="none" w:sz="0" w:space="0" w:color="auto"/>
        <w:right w:val="none" w:sz="0" w:space="0" w:color="auto"/>
      </w:divBdr>
    </w:div>
    <w:div w:id="1223566671">
      <w:bodyDiv w:val="1"/>
      <w:marLeft w:val="0"/>
      <w:marRight w:val="0"/>
      <w:marTop w:val="0"/>
      <w:marBottom w:val="0"/>
      <w:divBdr>
        <w:top w:val="none" w:sz="0" w:space="0" w:color="auto"/>
        <w:left w:val="none" w:sz="0" w:space="0" w:color="auto"/>
        <w:bottom w:val="none" w:sz="0" w:space="0" w:color="auto"/>
        <w:right w:val="none" w:sz="0" w:space="0" w:color="auto"/>
      </w:divBdr>
    </w:div>
    <w:div w:id="1223835355">
      <w:bodyDiv w:val="1"/>
      <w:marLeft w:val="0"/>
      <w:marRight w:val="0"/>
      <w:marTop w:val="0"/>
      <w:marBottom w:val="0"/>
      <w:divBdr>
        <w:top w:val="none" w:sz="0" w:space="0" w:color="auto"/>
        <w:left w:val="none" w:sz="0" w:space="0" w:color="auto"/>
        <w:bottom w:val="none" w:sz="0" w:space="0" w:color="auto"/>
        <w:right w:val="none" w:sz="0" w:space="0" w:color="auto"/>
      </w:divBdr>
    </w:div>
    <w:div w:id="1223902949">
      <w:bodyDiv w:val="1"/>
      <w:marLeft w:val="0"/>
      <w:marRight w:val="0"/>
      <w:marTop w:val="0"/>
      <w:marBottom w:val="0"/>
      <w:divBdr>
        <w:top w:val="none" w:sz="0" w:space="0" w:color="auto"/>
        <w:left w:val="none" w:sz="0" w:space="0" w:color="auto"/>
        <w:bottom w:val="none" w:sz="0" w:space="0" w:color="auto"/>
        <w:right w:val="none" w:sz="0" w:space="0" w:color="auto"/>
      </w:divBdr>
    </w:div>
    <w:div w:id="1224021694">
      <w:bodyDiv w:val="1"/>
      <w:marLeft w:val="0"/>
      <w:marRight w:val="0"/>
      <w:marTop w:val="0"/>
      <w:marBottom w:val="0"/>
      <w:divBdr>
        <w:top w:val="none" w:sz="0" w:space="0" w:color="auto"/>
        <w:left w:val="none" w:sz="0" w:space="0" w:color="auto"/>
        <w:bottom w:val="none" w:sz="0" w:space="0" w:color="auto"/>
        <w:right w:val="none" w:sz="0" w:space="0" w:color="auto"/>
      </w:divBdr>
    </w:div>
    <w:div w:id="1224219038">
      <w:bodyDiv w:val="1"/>
      <w:marLeft w:val="0"/>
      <w:marRight w:val="0"/>
      <w:marTop w:val="0"/>
      <w:marBottom w:val="0"/>
      <w:divBdr>
        <w:top w:val="none" w:sz="0" w:space="0" w:color="auto"/>
        <w:left w:val="none" w:sz="0" w:space="0" w:color="auto"/>
        <w:bottom w:val="none" w:sz="0" w:space="0" w:color="auto"/>
        <w:right w:val="none" w:sz="0" w:space="0" w:color="auto"/>
      </w:divBdr>
    </w:div>
    <w:div w:id="1224676477">
      <w:bodyDiv w:val="1"/>
      <w:marLeft w:val="0"/>
      <w:marRight w:val="0"/>
      <w:marTop w:val="0"/>
      <w:marBottom w:val="0"/>
      <w:divBdr>
        <w:top w:val="none" w:sz="0" w:space="0" w:color="auto"/>
        <w:left w:val="none" w:sz="0" w:space="0" w:color="auto"/>
        <w:bottom w:val="none" w:sz="0" w:space="0" w:color="auto"/>
        <w:right w:val="none" w:sz="0" w:space="0" w:color="auto"/>
      </w:divBdr>
    </w:div>
    <w:div w:id="1224826408">
      <w:bodyDiv w:val="1"/>
      <w:marLeft w:val="0"/>
      <w:marRight w:val="0"/>
      <w:marTop w:val="0"/>
      <w:marBottom w:val="0"/>
      <w:divBdr>
        <w:top w:val="none" w:sz="0" w:space="0" w:color="auto"/>
        <w:left w:val="none" w:sz="0" w:space="0" w:color="auto"/>
        <w:bottom w:val="none" w:sz="0" w:space="0" w:color="auto"/>
        <w:right w:val="none" w:sz="0" w:space="0" w:color="auto"/>
      </w:divBdr>
    </w:div>
    <w:div w:id="1224946692">
      <w:bodyDiv w:val="1"/>
      <w:marLeft w:val="0"/>
      <w:marRight w:val="0"/>
      <w:marTop w:val="0"/>
      <w:marBottom w:val="0"/>
      <w:divBdr>
        <w:top w:val="none" w:sz="0" w:space="0" w:color="auto"/>
        <w:left w:val="none" w:sz="0" w:space="0" w:color="auto"/>
        <w:bottom w:val="none" w:sz="0" w:space="0" w:color="auto"/>
        <w:right w:val="none" w:sz="0" w:space="0" w:color="auto"/>
      </w:divBdr>
    </w:div>
    <w:div w:id="1225065612">
      <w:bodyDiv w:val="1"/>
      <w:marLeft w:val="0"/>
      <w:marRight w:val="0"/>
      <w:marTop w:val="0"/>
      <w:marBottom w:val="0"/>
      <w:divBdr>
        <w:top w:val="none" w:sz="0" w:space="0" w:color="auto"/>
        <w:left w:val="none" w:sz="0" w:space="0" w:color="auto"/>
        <w:bottom w:val="none" w:sz="0" w:space="0" w:color="auto"/>
        <w:right w:val="none" w:sz="0" w:space="0" w:color="auto"/>
      </w:divBdr>
    </w:div>
    <w:div w:id="1225139743">
      <w:bodyDiv w:val="1"/>
      <w:marLeft w:val="0"/>
      <w:marRight w:val="0"/>
      <w:marTop w:val="0"/>
      <w:marBottom w:val="0"/>
      <w:divBdr>
        <w:top w:val="none" w:sz="0" w:space="0" w:color="auto"/>
        <w:left w:val="none" w:sz="0" w:space="0" w:color="auto"/>
        <w:bottom w:val="none" w:sz="0" w:space="0" w:color="auto"/>
        <w:right w:val="none" w:sz="0" w:space="0" w:color="auto"/>
      </w:divBdr>
    </w:div>
    <w:div w:id="1225264619">
      <w:bodyDiv w:val="1"/>
      <w:marLeft w:val="0"/>
      <w:marRight w:val="0"/>
      <w:marTop w:val="0"/>
      <w:marBottom w:val="0"/>
      <w:divBdr>
        <w:top w:val="none" w:sz="0" w:space="0" w:color="auto"/>
        <w:left w:val="none" w:sz="0" w:space="0" w:color="auto"/>
        <w:bottom w:val="none" w:sz="0" w:space="0" w:color="auto"/>
        <w:right w:val="none" w:sz="0" w:space="0" w:color="auto"/>
      </w:divBdr>
    </w:div>
    <w:div w:id="1225292174">
      <w:bodyDiv w:val="1"/>
      <w:marLeft w:val="0"/>
      <w:marRight w:val="0"/>
      <w:marTop w:val="0"/>
      <w:marBottom w:val="0"/>
      <w:divBdr>
        <w:top w:val="none" w:sz="0" w:space="0" w:color="auto"/>
        <w:left w:val="none" w:sz="0" w:space="0" w:color="auto"/>
        <w:bottom w:val="none" w:sz="0" w:space="0" w:color="auto"/>
        <w:right w:val="none" w:sz="0" w:space="0" w:color="auto"/>
      </w:divBdr>
    </w:div>
    <w:div w:id="1225801329">
      <w:bodyDiv w:val="1"/>
      <w:marLeft w:val="0"/>
      <w:marRight w:val="0"/>
      <w:marTop w:val="0"/>
      <w:marBottom w:val="0"/>
      <w:divBdr>
        <w:top w:val="none" w:sz="0" w:space="0" w:color="auto"/>
        <w:left w:val="none" w:sz="0" w:space="0" w:color="auto"/>
        <w:bottom w:val="none" w:sz="0" w:space="0" w:color="auto"/>
        <w:right w:val="none" w:sz="0" w:space="0" w:color="auto"/>
      </w:divBdr>
    </w:div>
    <w:div w:id="1225920011">
      <w:bodyDiv w:val="1"/>
      <w:marLeft w:val="0"/>
      <w:marRight w:val="0"/>
      <w:marTop w:val="0"/>
      <w:marBottom w:val="0"/>
      <w:divBdr>
        <w:top w:val="none" w:sz="0" w:space="0" w:color="auto"/>
        <w:left w:val="none" w:sz="0" w:space="0" w:color="auto"/>
        <w:bottom w:val="none" w:sz="0" w:space="0" w:color="auto"/>
        <w:right w:val="none" w:sz="0" w:space="0" w:color="auto"/>
      </w:divBdr>
    </w:div>
    <w:div w:id="1226647364">
      <w:bodyDiv w:val="1"/>
      <w:marLeft w:val="0"/>
      <w:marRight w:val="0"/>
      <w:marTop w:val="0"/>
      <w:marBottom w:val="0"/>
      <w:divBdr>
        <w:top w:val="none" w:sz="0" w:space="0" w:color="auto"/>
        <w:left w:val="none" w:sz="0" w:space="0" w:color="auto"/>
        <w:bottom w:val="none" w:sz="0" w:space="0" w:color="auto"/>
        <w:right w:val="none" w:sz="0" w:space="0" w:color="auto"/>
      </w:divBdr>
    </w:div>
    <w:div w:id="1226721899">
      <w:bodyDiv w:val="1"/>
      <w:marLeft w:val="0"/>
      <w:marRight w:val="0"/>
      <w:marTop w:val="0"/>
      <w:marBottom w:val="0"/>
      <w:divBdr>
        <w:top w:val="none" w:sz="0" w:space="0" w:color="auto"/>
        <w:left w:val="none" w:sz="0" w:space="0" w:color="auto"/>
        <w:bottom w:val="none" w:sz="0" w:space="0" w:color="auto"/>
        <w:right w:val="none" w:sz="0" w:space="0" w:color="auto"/>
      </w:divBdr>
    </w:div>
    <w:div w:id="1226911031">
      <w:bodyDiv w:val="1"/>
      <w:marLeft w:val="0"/>
      <w:marRight w:val="0"/>
      <w:marTop w:val="0"/>
      <w:marBottom w:val="0"/>
      <w:divBdr>
        <w:top w:val="none" w:sz="0" w:space="0" w:color="auto"/>
        <w:left w:val="none" w:sz="0" w:space="0" w:color="auto"/>
        <w:bottom w:val="none" w:sz="0" w:space="0" w:color="auto"/>
        <w:right w:val="none" w:sz="0" w:space="0" w:color="auto"/>
      </w:divBdr>
    </w:div>
    <w:div w:id="1227377504">
      <w:bodyDiv w:val="1"/>
      <w:marLeft w:val="0"/>
      <w:marRight w:val="0"/>
      <w:marTop w:val="0"/>
      <w:marBottom w:val="0"/>
      <w:divBdr>
        <w:top w:val="none" w:sz="0" w:space="0" w:color="auto"/>
        <w:left w:val="none" w:sz="0" w:space="0" w:color="auto"/>
        <w:bottom w:val="none" w:sz="0" w:space="0" w:color="auto"/>
        <w:right w:val="none" w:sz="0" w:space="0" w:color="auto"/>
      </w:divBdr>
    </w:div>
    <w:div w:id="1227644650">
      <w:bodyDiv w:val="1"/>
      <w:marLeft w:val="0"/>
      <w:marRight w:val="0"/>
      <w:marTop w:val="0"/>
      <w:marBottom w:val="0"/>
      <w:divBdr>
        <w:top w:val="none" w:sz="0" w:space="0" w:color="auto"/>
        <w:left w:val="none" w:sz="0" w:space="0" w:color="auto"/>
        <w:bottom w:val="none" w:sz="0" w:space="0" w:color="auto"/>
        <w:right w:val="none" w:sz="0" w:space="0" w:color="auto"/>
      </w:divBdr>
    </w:div>
    <w:div w:id="1228104605">
      <w:bodyDiv w:val="1"/>
      <w:marLeft w:val="0"/>
      <w:marRight w:val="0"/>
      <w:marTop w:val="0"/>
      <w:marBottom w:val="0"/>
      <w:divBdr>
        <w:top w:val="none" w:sz="0" w:space="0" w:color="auto"/>
        <w:left w:val="none" w:sz="0" w:space="0" w:color="auto"/>
        <w:bottom w:val="none" w:sz="0" w:space="0" w:color="auto"/>
        <w:right w:val="none" w:sz="0" w:space="0" w:color="auto"/>
      </w:divBdr>
    </w:div>
    <w:div w:id="1228149251">
      <w:bodyDiv w:val="1"/>
      <w:marLeft w:val="0"/>
      <w:marRight w:val="0"/>
      <w:marTop w:val="0"/>
      <w:marBottom w:val="0"/>
      <w:divBdr>
        <w:top w:val="none" w:sz="0" w:space="0" w:color="auto"/>
        <w:left w:val="none" w:sz="0" w:space="0" w:color="auto"/>
        <w:bottom w:val="none" w:sz="0" w:space="0" w:color="auto"/>
        <w:right w:val="none" w:sz="0" w:space="0" w:color="auto"/>
      </w:divBdr>
    </w:div>
    <w:div w:id="1228493642">
      <w:bodyDiv w:val="1"/>
      <w:marLeft w:val="0"/>
      <w:marRight w:val="0"/>
      <w:marTop w:val="0"/>
      <w:marBottom w:val="0"/>
      <w:divBdr>
        <w:top w:val="none" w:sz="0" w:space="0" w:color="auto"/>
        <w:left w:val="none" w:sz="0" w:space="0" w:color="auto"/>
        <w:bottom w:val="none" w:sz="0" w:space="0" w:color="auto"/>
        <w:right w:val="none" w:sz="0" w:space="0" w:color="auto"/>
      </w:divBdr>
    </w:div>
    <w:div w:id="1228564674">
      <w:bodyDiv w:val="1"/>
      <w:marLeft w:val="0"/>
      <w:marRight w:val="0"/>
      <w:marTop w:val="0"/>
      <w:marBottom w:val="0"/>
      <w:divBdr>
        <w:top w:val="none" w:sz="0" w:space="0" w:color="auto"/>
        <w:left w:val="none" w:sz="0" w:space="0" w:color="auto"/>
        <w:bottom w:val="none" w:sz="0" w:space="0" w:color="auto"/>
        <w:right w:val="none" w:sz="0" w:space="0" w:color="auto"/>
      </w:divBdr>
    </w:div>
    <w:div w:id="1228761471">
      <w:bodyDiv w:val="1"/>
      <w:marLeft w:val="0"/>
      <w:marRight w:val="0"/>
      <w:marTop w:val="0"/>
      <w:marBottom w:val="0"/>
      <w:divBdr>
        <w:top w:val="none" w:sz="0" w:space="0" w:color="auto"/>
        <w:left w:val="none" w:sz="0" w:space="0" w:color="auto"/>
        <w:bottom w:val="none" w:sz="0" w:space="0" w:color="auto"/>
        <w:right w:val="none" w:sz="0" w:space="0" w:color="auto"/>
      </w:divBdr>
    </w:div>
    <w:div w:id="1228807528">
      <w:bodyDiv w:val="1"/>
      <w:marLeft w:val="0"/>
      <w:marRight w:val="0"/>
      <w:marTop w:val="0"/>
      <w:marBottom w:val="0"/>
      <w:divBdr>
        <w:top w:val="none" w:sz="0" w:space="0" w:color="auto"/>
        <w:left w:val="none" w:sz="0" w:space="0" w:color="auto"/>
        <w:bottom w:val="none" w:sz="0" w:space="0" w:color="auto"/>
        <w:right w:val="none" w:sz="0" w:space="0" w:color="auto"/>
      </w:divBdr>
    </w:div>
    <w:div w:id="1228954892">
      <w:bodyDiv w:val="1"/>
      <w:marLeft w:val="0"/>
      <w:marRight w:val="0"/>
      <w:marTop w:val="0"/>
      <w:marBottom w:val="0"/>
      <w:divBdr>
        <w:top w:val="none" w:sz="0" w:space="0" w:color="auto"/>
        <w:left w:val="none" w:sz="0" w:space="0" w:color="auto"/>
        <w:bottom w:val="none" w:sz="0" w:space="0" w:color="auto"/>
        <w:right w:val="none" w:sz="0" w:space="0" w:color="auto"/>
      </w:divBdr>
    </w:div>
    <w:div w:id="1229002198">
      <w:bodyDiv w:val="1"/>
      <w:marLeft w:val="0"/>
      <w:marRight w:val="0"/>
      <w:marTop w:val="0"/>
      <w:marBottom w:val="0"/>
      <w:divBdr>
        <w:top w:val="none" w:sz="0" w:space="0" w:color="auto"/>
        <w:left w:val="none" w:sz="0" w:space="0" w:color="auto"/>
        <w:bottom w:val="none" w:sz="0" w:space="0" w:color="auto"/>
        <w:right w:val="none" w:sz="0" w:space="0" w:color="auto"/>
      </w:divBdr>
    </w:div>
    <w:div w:id="1229153010">
      <w:bodyDiv w:val="1"/>
      <w:marLeft w:val="0"/>
      <w:marRight w:val="0"/>
      <w:marTop w:val="0"/>
      <w:marBottom w:val="0"/>
      <w:divBdr>
        <w:top w:val="none" w:sz="0" w:space="0" w:color="auto"/>
        <w:left w:val="none" w:sz="0" w:space="0" w:color="auto"/>
        <w:bottom w:val="none" w:sz="0" w:space="0" w:color="auto"/>
        <w:right w:val="none" w:sz="0" w:space="0" w:color="auto"/>
      </w:divBdr>
    </w:div>
    <w:div w:id="1229194403">
      <w:bodyDiv w:val="1"/>
      <w:marLeft w:val="0"/>
      <w:marRight w:val="0"/>
      <w:marTop w:val="0"/>
      <w:marBottom w:val="0"/>
      <w:divBdr>
        <w:top w:val="none" w:sz="0" w:space="0" w:color="auto"/>
        <w:left w:val="none" w:sz="0" w:space="0" w:color="auto"/>
        <w:bottom w:val="none" w:sz="0" w:space="0" w:color="auto"/>
        <w:right w:val="none" w:sz="0" w:space="0" w:color="auto"/>
      </w:divBdr>
    </w:div>
    <w:div w:id="1229269243">
      <w:bodyDiv w:val="1"/>
      <w:marLeft w:val="0"/>
      <w:marRight w:val="0"/>
      <w:marTop w:val="0"/>
      <w:marBottom w:val="0"/>
      <w:divBdr>
        <w:top w:val="none" w:sz="0" w:space="0" w:color="auto"/>
        <w:left w:val="none" w:sz="0" w:space="0" w:color="auto"/>
        <w:bottom w:val="none" w:sz="0" w:space="0" w:color="auto"/>
        <w:right w:val="none" w:sz="0" w:space="0" w:color="auto"/>
      </w:divBdr>
    </w:div>
    <w:div w:id="1229416957">
      <w:bodyDiv w:val="1"/>
      <w:marLeft w:val="0"/>
      <w:marRight w:val="0"/>
      <w:marTop w:val="0"/>
      <w:marBottom w:val="0"/>
      <w:divBdr>
        <w:top w:val="none" w:sz="0" w:space="0" w:color="auto"/>
        <w:left w:val="none" w:sz="0" w:space="0" w:color="auto"/>
        <w:bottom w:val="none" w:sz="0" w:space="0" w:color="auto"/>
        <w:right w:val="none" w:sz="0" w:space="0" w:color="auto"/>
      </w:divBdr>
    </w:div>
    <w:div w:id="1229614578">
      <w:bodyDiv w:val="1"/>
      <w:marLeft w:val="0"/>
      <w:marRight w:val="0"/>
      <w:marTop w:val="0"/>
      <w:marBottom w:val="0"/>
      <w:divBdr>
        <w:top w:val="none" w:sz="0" w:space="0" w:color="auto"/>
        <w:left w:val="none" w:sz="0" w:space="0" w:color="auto"/>
        <w:bottom w:val="none" w:sz="0" w:space="0" w:color="auto"/>
        <w:right w:val="none" w:sz="0" w:space="0" w:color="auto"/>
      </w:divBdr>
    </w:div>
    <w:div w:id="1229876872">
      <w:bodyDiv w:val="1"/>
      <w:marLeft w:val="0"/>
      <w:marRight w:val="0"/>
      <w:marTop w:val="0"/>
      <w:marBottom w:val="0"/>
      <w:divBdr>
        <w:top w:val="none" w:sz="0" w:space="0" w:color="auto"/>
        <w:left w:val="none" w:sz="0" w:space="0" w:color="auto"/>
        <w:bottom w:val="none" w:sz="0" w:space="0" w:color="auto"/>
        <w:right w:val="none" w:sz="0" w:space="0" w:color="auto"/>
      </w:divBdr>
    </w:div>
    <w:div w:id="1229998233">
      <w:bodyDiv w:val="1"/>
      <w:marLeft w:val="0"/>
      <w:marRight w:val="0"/>
      <w:marTop w:val="0"/>
      <w:marBottom w:val="0"/>
      <w:divBdr>
        <w:top w:val="none" w:sz="0" w:space="0" w:color="auto"/>
        <w:left w:val="none" w:sz="0" w:space="0" w:color="auto"/>
        <w:bottom w:val="none" w:sz="0" w:space="0" w:color="auto"/>
        <w:right w:val="none" w:sz="0" w:space="0" w:color="auto"/>
      </w:divBdr>
    </w:div>
    <w:div w:id="1230114924">
      <w:bodyDiv w:val="1"/>
      <w:marLeft w:val="0"/>
      <w:marRight w:val="0"/>
      <w:marTop w:val="0"/>
      <w:marBottom w:val="0"/>
      <w:divBdr>
        <w:top w:val="none" w:sz="0" w:space="0" w:color="auto"/>
        <w:left w:val="none" w:sz="0" w:space="0" w:color="auto"/>
        <w:bottom w:val="none" w:sz="0" w:space="0" w:color="auto"/>
        <w:right w:val="none" w:sz="0" w:space="0" w:color="auto"/>
      </w:divBdr>
    </w:div>
    <w:div w:id="1230261908">
      <w:bodyDiv w:val="1"/>
      <w:marLeft w:val="0"/>
      <w:marRight w:val="0"/>
      <w:marTop w:val="0"/>
      <w:marBottom w:val="0"/>
      <w:divBdr>
        <w:top w:val="none" w:sz="0" w:space="0" w:color="auto"/>
        <w:left w:val="none" w:sz="0" w:space="0" w:color="auto"/>
        <w:bottom w:val="none" w:sz="0" w:space="0" w:color="auto"/>
        <w:right w:val="none" w:sz="0" w:space="0" w:color="auto"/>
      </w:divBdr>
    </w:div>
    <w:div w:id="1230462501">
      <w:bodyDiv w:val="1"/>
      <w:marLeft w:val="0"/>
      <w:marRight w:val="0"/>
      <w:marTop w:val="0"/>
      <w:marBottom w:val="0"/>
      <w:divBdr>
        <w:top w:val="none" w:sz="0" w:space="0" w:color="auto"/>
        <w:left w:val="none" w:sz="0" w:space="0" w:color="auto"/>
        <w:bottom w:val="none" w:sz="0" w:space="0" w:color="auto"/>
        <w:right w:val="none" w:sz="0" w:space="0" w:color="auto"/>
      </w:divBdr>
    </w:div>
    <w:div w:id="1230532450">
      <w:bodyDiv w:val="1"/>
      <w:marLeft w:val="0"/>
      <w:marRight w:val="0"/>
      <w:marTop w:val="0"/>
      <w:marBottom w:val="0"/>
      <w:divBdr>
        <w:top w:val="none" w:sz="0" w:space="0" w:color="auto"/>
        <w:left w:val="none" w:sz="0" w:space="0" w:color="auto"/>
        <w:bottom w:val="none" w:sz="0" w:space="0" w:color="auto"/>
        <w:right w:val="none" w:sz="0" w:space="0" w:color="auto"/>
      </w:divBdr>
    </w:div>
    <w:div w:id="1231235975">
      <w:bodyDiv w:val="1"/>
      <w:marLeft w:val="0"/>
      <w:marRight w:val="0"/>
      <w:marTop w:val="0"/>
      <w:marBottom w:val="0"/>
      <w:divBdr>
        <w:top w:val="none" w:sz="0" w:space="0" w:color="auto"/>
        <w:left w:val="none" w:sz="0" w:space="0" w:color="auto"/>
        <w:bottom w:val="none" w:sz="0" w:space="0" w:color="auto"/>
        <w:right w:val="none" w:sz="0" w:space="0" w:color="auto"/>
      </w:divBdr>
    </w:div>
    <w:div w:id="1231960843">
      <w:bodyDiv w:val="1"/>
      <w:marLeft w:val="0"/>
      <w:marRight w:val="0"/>
      <w:marTop w:val="0"/>
      <w:marBottom w:val="0"/>
      <w:divBdr>
        <w:top w:val="none" w:sz="0" w:space="0" w:color="auto"/>
        <w:left w:val="none" w:sz="0" w:space="0" w:color="auto"/>
        <w:bottom w:val="none" w:sz="0" w:space="0" w:color="auto"/>
        <w:right w:val="none" w:sz="0" w:space="0" w:color="auto"/>
      </w:divBdr>
    </w:div>
    <w:div w:id="1232042869">
      <w:bodyDiv w:val="1"/>
      <w:marLeft w:val="0"/>
      <w:marRight w:val="0"/>
      <w:marTop w:val="0"/>
      <w:marBottom w:val="0"/>
      <w:divBdr>
        <w:top w:val="none" w:sz="0" w:space="0" w:color="auto"/>
        <w:left w:val="none" w:sz="0" w:space="0" w:color="auto"/>
        <w:bottom w:val="none" w:sz="0" w:space="0" w:color="auto"/>
        <w:right w:val="none" w:sz="0" w:space="0" w:color="auto"/>
      </w:divBdr>
    </w:div>
    <w:div w:id="1232278269">
      <w:bodyDiv w:val="1"/>
      <w:marLeft w:val="0"/>
      <w:marRight w:val="0"/>
      <w:marTop w:val="0"/>
      <w:marBottom w:val="0"/>
      <w:divBdr>
        <w:top w:val="none" w:sz="0" w:space="0" w:color="auto"/>
        <w:left w:val="none" w:sz="0" w:space="0" w:color="auto"/>
        <w:bottom w:val="none" w:sz="0" w:space="0" w:color="auto"/>
        <w:right w:val="none" w:sz="0" w:space="0" w:color="auto"/>
      </w:divBdr>
    </w:div>
    <w:div w:id="1232619760">
      <w:bodyDiv w:val="1"/>
      <w:marLeft w:val="0"/>
      <w:marRight w:val="0"/>
      <w:marTop w:val="0"/>
      <w:marBottom w:val="0"/>
      <w:divBdr>
        <w:top w:val="none" w:sz="0" w:space="0" w:color="auto"/>
        <w:left w:val="none" w:sz="0" w:space="0" w:color="auto"/>
        <w:bottom w:val="none" w:sz="0" w:space="0" w:color="auto"/>
        <w:right w:val="none" w:sz="0" w:space="0" w:color="auto"/>
      </w:divBdr>
    </w:div>
    <w:div w:id="1232883135">
      <w:bodyDiv w:val="1"/>
      <w:marLeft w:val="0"/>
      <w:marRight w:val="0"/>
      <w:marTop w:val="0"/>
      <w:marBottom w:val="0"/>
      <w:divBdr>
        <w:top w:val="none" w:sz="0" w:space="0" w:color="auto"/>
        <w:left w:val="none" w:sz="0" w:space="0" w:color="auto"/>
        <w:bottom w:val="none" w:sz="0" w:space="0" w:color="auto"/>
        <w:right w:val="none" w:sz="0" w:space="0" w:color="auto"/>
      </w:divBdr>
    </w:div>
    <w:div w:id="1233078168">
      <w:bodyDiv w:val="1"/>
      <w:marLeft w:val="0"/>
      <w:marRight w:val="0"/>
      <w:marTop w:val="0"/>
      <w:marBottom w:val="0"/>
      <w:divBdr>
        <w:top w:val="none" w:sz="0" w:space="0" w:color="auto"/>
        <w:left w:val="none" w:sz="0" w:space="0" w:color="auto"/>
        <w:bottom w:val="none" w:sz="0" w:space="0" w:color="auto"/>
        <w:right w:val="none" w:sz="0" w:space="0" w:color="auto"/>
      </w:divBdr>
    </w:div>
    <w:div w:id="1233199905">
      <w:bodyDiv w:val="1"/>
      <w:marLeft w:val="0"/>
      <w:marRight w:val="0"/>
      <w:marTop w:val="0"/>
      <w:marBottom w:val="0"/>
      <w:divBdr>
        <w:top w:val="none" w:sz="0" w:space="0" w:color="auto"/>
        <w:left w:val="none" w:sz="0" w:space="0" w:color="auto"/>
        <w:bottom w:val="none" w:sz="0" w:space="0" w:color="auto"/>
        <w:right w:val="none" w:sz="0" w:space="0" w:color="auto"/>
      </w:divBdr>
    </w:div>
    <w:div w:id="1233276605">
      <w:bodyDiv w:val="1"/>
      <w:marLeft w:val="0"/>
      <w:marRight w:val="0"/>
      <w:marTop w:val="0"/>
      <w:marBottom w:val="0"/>
      <w:divBdr>
        <w:top w:val="none" w:sz="0" w:space="0" w:color="auto"/>
        <w:left w:val="none" w:sz="0" w:space="0" w:color="auto"/>
        <w:bottom w:val="none" w:sz="0" w:space="0" w:color="auto"/>
        <w:right w:val="none" w:sz="0" w:space="0" w:color="auto"/>
      </w:divBdr>
    </w:div>
    <w:div w:id="1233390865">
      <w:bodyDiv w:val="1"/>
      <w:marLeft w:val="0"/>
      <w:marRight w:val="0"/>
      <w:marTop w:val="0"/>
      <w:marBottom w:val="0"/>
      <w:divBdr>
        <w:top w:val="none" w:sz="0" w:space="0" w:color="auto"/>
        <w:left w:val="none" w:sz="0" w:space="0" w:color="auto"/>
        <w:bottom w:val="none" w:sz="0" w:space="0" w:color="auto"/>
        <w:right w:val="none" w:sz="0" w:space="0" w:color="auto"/>
      </w:divBdr>
    </w:div>
    <w:div w:id="1233396049">
      <w:bodyDiv w:val="1"/>
      <w:marLeft w:val="0"/>
      <w:marRight w:val="0"/>
      <w:marTop w:val="0"/>
      <w:marBottom w:val="0"/>
      <w:divBdr>
        <w:top w:val="none" w:sz="0" w:space="0" w:color="auto"/>
        <w:left w:val="none" w:sz="0" w:space="0" w:color="auto"/>
        <w:bottom w:val="none" w:sz="0" w:space="0" w:color="auto"/>
        <w:right w:val="none" w:sz="0" w:space="0" w:color="auto"/>
      </w:divBdr>
    </w:div>
    <w:div w:id="1233463794">
      <w:bodyDiv w:val="1"/>
      <w:marLeft w:val="0"/>
      <w:marRight w:val="0"/>
      <w:marTop w:val="0"/>
      <w:marBottom w:val="0"/>
      <w:divBdr>
        <w:top w:val="none" w:sz="0" w:space="0" w:color="auto"/>
        <w:left w:val="none" w:sz="0" w:space="0" w:color="auto"/>
        <w:bottom w:val="none" w:sz="0" w:space="0" w:color="auto"/>
        <w:right w:val="none" w:sz="0" w:space="0" w:color="auto"/>
      </w:divBdr>
    </w:div>
    <w:div w:id="1233853683">
      <w:bodyDiv w:val="1"/>
      <w:marLeft w:val="0"/>
      <w:marRight w:val="0"/>
      <w:marTop w:val="0"/>
      <w:marBottom w:val="0"/>
      <w:divBdr>
        <w:top w:val="none" w:sz="0" w:space="0" w:color="auto"/>
        <w:left w:val="none" w:sz="0" w:space="0" w:color="auto"/>
        <w:bottom w:val="none" w:sz="0" w:space="0" w:color="auto"/>
        <w:right w:val="none" w:sz="0" w:space="0" w:color="auto"/>
      </w:divBdr>
    </w:div>
    <w:div w:id="1233932075">
      <w:bodyDiv w:val="1"/>
      <w:marLeft w:val="0"/>
      <w:marRight w:val="0"/>
      <w:marTop w:val="0"/>
      <w:marBottom w:val="0"/>
      <w:divBdr>
        <w:top w:val="none" w:sz="0" w:space="0" w:color="auto"/>
        <w:left w:val="none" w:sz="0" w:space="0" w:color="auto"/>
        <w:bottom w:val="none" w:sz="0" w:space="0" w:color="auto"/>
        <w:right w:val="none" w:sz="0" w:space="0" w:color="auto"/>
      </w:divBdr>
    </w:div>
    <w:div w:id="1234468155">
      <w:bodyDiv w:val="1"/>
      <w:marLeft w:val="0"/>
      <w:marRight w:val="0"/>
      <w:marTop w:val="0"/>
      <w:marBottom w:val="0"/>
      <w:divBdr>
        <w:top w:val="none" w:sz="0" w:space="0" w:color="auto"/>
        <w:left w:val="none" w:sz="0" w:space="0" w:color="auto"/>
        <w:bottom w:val="none" w:sz="0" w:space="0" w:color="auto"/>
        <w:right w:val="none" w:sz="0" w:space="0" w:color="auto"/>
      </w:divBdr>
    </w:div>
    <w:div w:id="1234504570">
      <w:bodyDiv w:val="1"/>
      <w:marLeft w:val="0"/>
      <w:marRight w:val="0"/>
      <w:marTop w:val="0"/>
      <w:marBottom w:val="0"/>
      <w:divBdr>
        <w:top w:val="none" w:sz="0" w:space="0" w:color="auto"/>
        <w:left w:val="none" w:sz="0" w:space="0" w:color="auto"/>
        <w:bottom w:val="none" w:sz="0" w:space="0" w:color="auto"/>
        <w:right w:val="none" w:sz="0" w:space="0" w:color="auto"/>
      </w:divBdr>
    </w:div>
    <w:div w:id="1234658622">
      <w:bodyDiv w:val="1"/>
      <w:marLeft w:val="0"/>
      <w:marRight w:val="0"/>
      <w:marTop w:val="0"/>
      <w:marBottom w:val="0"/>
      <w:divBdr>
        <w:top w:val="none" w:sz="0" w:space="0" w:color="auto"/>
        <w:left w:val="none" w:sz="0" w:space="0" w:color="auto"/>
        <w:bottom w:val="none" w:sz="0" w:space="0" w:color="auto"/>
        <w:right w:val="none" w:sz="0" w:space="0" w:color="auto"/>
      </w:divBdr>
    </w:div>
    <w:div w:id="1234776966">
      <w:bodyDiv w:val="1"/>
      <w:marLeft w:val="0"/>
      <w:marRight w:val="0"/>
      <w:marTop w:val="0"/>
      <w:marBottom w:val="0"/>
      <w:divBdr>
        <w:top w:val="none" w:sz="0" w:space="0" w:color="auto"/>
        <w:left w:val="none" w:sz="0" w:space="0" w:color="auto"/>
        <w:bottom w:val="none" w:sz="0" w:space="0" w:color="auto"/>
        <w:right w:val="none" w:sz="0" w:space="0" w:color="auto"/>
      </w:divBdr>
    </w:div>
    <w:div w:id="1234778944">
      <w:bodyDiv w:val="1"/>
      <w:marLeft w:val="0"/>
      <w:marRight w:val="0"/>
      <w:marTop w:val="0"/>
      <w:marBottom w:val="0"/>
      <w:divBdr>
        <w:top w:val="none" w:sz="0" w:space="0" w:color="auto"/>
        <w:left w:val="none" w:sz="0" w:space="0" w:color="auto"/>
        <w:bottom w:val="none" w:sz="0" w:space="0" w:color="auto"/>
        <w:right w:val="none" w:sz="0" w:space="0" w:color="auto"/>
      </w:divBdr>
    </w:div>
    <w:div w:id="1234974232">
      <w:bodyDiv w:val="1"/>
      <w:marLeft w:val="0"/>
      <w:marRight w:val="0"/>
      <w:marTop w:val="0"/>
      <w:marBottom w:val="0"/>
      <w:divBdr>
        <w:top w:val="none" w:sz="0" w:space="0" w:color="auto"/>
        <w:left w:val="none" w:sz="0" w:space="0" w:color="auto"/>
        <w:bottom w:val="none" w:sz="0" w:space="0" w:color="auto"/>
        <w:right w:val="none" w:sz="0" w:space="0" w:color="auto"/>
      </w:divBdr>
    </w:div>
    <w:div w:id="1235046599">
      <w:bodyDiv w:val="1"/>
      <w:marLeft w:val="0"/>
      <w:marRight w:val="0"/>
      <w:marTop w:val="0"/>
      <w:marBottom w:val="0"/>
      <w:divBdr>
        <w:top w:val="none" w:sz="0" w:space="0" w:color="auto"/>
        <w:left w:val="none" w:sz="0" w:space="0" w:color="auto"/>
        <w:bottom w:val="none" w:sz="0" w:space="0" w:color="auto"/>
        <w:right w:val="none" w:sz="0" w:space="0" w:color="auto"/>
      </w:divBdr>
    </w:div>
    <w:div w:id="1235117811">
      <w:bodyDiv w:val="1"/>
      <w:marLeft w:val="0"/>
      <w:marRight w:val="0"/>
      <w:marTop w:val="0"/>
      <w:marBottom w:val="0"/>
      <w:divBdr>
        <w:top w:val="none" w:sz="0" w:space="0" w:color="auto"/>
        <w:left w:val="none" w:sz="0" w:space="0" w:color="auto"/>
        <w:bottom w:val="none" w:sz="0" w:space="0" w:color="auto"/>
        <w:right w:val="none" w:sz="0" w:space="0" w:color="auto"/>
      </w:divBdr>
    </w:div>
    <w:div w:id="1235319427">
      <w:bodyDiv w:val="1"/>
      <w:marLeft w:val="0"/>
      <w:marRight w:val="0"/>
      <w:marTop w:val="0"/>
      <w:marBottom w:val="0"/>
      <w:divBdr>
        <w:top w:val="none" w:sz="0" w:space="0" w:color="auto"/>
        <w:left w:val="none" w:sz="0" w:space="0" w:color="auto"/>
        <w:bottom w:val="none" w:sz="0" w:space="0" w:color="auto"/>
        <w:right w:val="none" w:sz="0" w:space="0" w:color="auto"/>
      </w:divBdr>
    </w:div>
    <w:div w:id="1235774330">
      <w:bodyDiv w:val="1"/>
      <w:marLeft w:val="0"/>
      <w:marRight w:val="0"/>
      <w:marTop w:val="0"/>
      <w:marBottom w:val="0"/>
      <w:divBdr>
        <w:top w:val="none" w:sz="0" w:space="0" w:color="auto"/>
        <w:left w:val="none" w:sz="0" w:space="0" w:color="auto"/>
        <w:bottom w:val="none" w:sz="0" w:space="0" w:color="auto"/>
        <w:right w:val="none" w:sz="0" w:space="0" w:color="auto"/>
      </w:divBdr>
    </w:div>
    <w:div w:id="1235894371">
      <w:bodyDiv w:val="1"/>
      <w:marLeft w:val="0"/>
      <w:marRight w:val="0"/>
      <w:marTop w:val="0"/>
      <w:marBottom w:val="0"/>
      <w:divBdr>
        <w:top w:val="none" w:sz="0" w:space="0" w:color="auto"/>
        <w:left w:val="none" w:sz="0" w:space="0" w:color="auto"/>
        <w:bottom w:val="none" w:sz="0" w:space="0" w:color="auto"/>
        <w:right w:val="none" w:sz="0" w:space="0" w:color="auto"/>
      </w:divBdr>
    </w:div>
    <w:div w:id="1235895772">
      <w:bodyDiv w:val="1"/>
      <w:marLeft w:val="0"/>
      <w:marRight w:val="0"/>
      <w:marTop w:val="0"/>
      <w:marBottom w:val="0"/>
      <w:divBdr>
        <w:top w:val="none" w:sz="0" w:space="0" w:color="auto"/>
        <w:left w:val="none" w:sz="0" w:space="0" w:color="auto"/>
        <w:bottom w:val="none" w:sz="0" w:space="0" w:color="auto"/>
        <w:right w:val="none" w:sz="0" w:space="0" w:color="auto"/>
      </w:divBdr>
    </w:div>
    <w:div w:id="1236085327">
      <w:bodyDiv w:val="1"/>
      <w:marLeft w:val="0"/>
      <w:marRight w:val="0"/>
      <w:marTop w:val="0"/>
      <w:marBottom w:val="0"/>
      <w:divBdr>
        <w:top w:val="none" w:sz="0" w:space="0" w:color="auto"/>
        <w:left w:val="none" w:sz="0" w:space="0" w:color="auto"/>
        <w:bottom w:val="none" w:sz="0" w:space="0" w:color="auto"/>
        <w:right w:val="none" w:sz="0" w:space="0" w:color="auto"/>
      </w:divBdr>
    </w:div>
    <w:div w:id="1236162098">
      <w:bodyDiv w:val="1"/>
      <w:marLeft w:val="0"/>
      <w:marRight w:val="0"/>
      <w:marTop w:val="0"/>
      <w:marBottom w:val="0"/>
      <w:divBdr>
        <w:top w:val="none" w:sz="0" w:space="0" w:color="auto"/>
        <w:left w:val="none" w:sz="0" w:space="0" w:color="auto"/>
        <w:bottom w:val="none" w:sz="0" w:space="0" w:color="auto"/>
        <w:right w:val="none" w:sz="0" w:space="0" w:color="auto"/>
      </w:divBdr>
    </w:div>
    <w:div w:id="1236554653">
      <w:bodyDiv w:val="1"/>
      <w:marLeft w:val="0"/>
      <w:marRight w:val="0"/>
      <w:marTop w:val="0"/>
      <w:marBottom w:val="0"/>
      <w:divBdr>
        <w:top w:val="none" w:sz="0" w:space="0" w:color="auto"/>
        <w:left w:val="none" w:sz="0" w:space="0" w:color="auto"/>
        <w:bottom w:val="none" w:sz="0" w:space="0" w:color="auto"/>
        <w:right w:val="none" w:sz="0" w:space="0" w:color="auto"/>
      </w:divBdr>
    </w:div>
    <w:div w:id="1237058444">
      <w:bodyDiv w:val="1"/>
      <w:marLeft w:val="0"/>
      <w:marRight w:val="0"/>
      <w:marTop w:val="0"/>
      <w:marBottom w:val="0"/>
      <w:divBdr>
        <w:top w:val="none" w:sz="0" w:space="0" w:color="auto"/>
        <w:left w:val="none" w:sz="0" w:space="0" w:color="auto"/>
        <w:bottom w:val="none" w:sz="0" w:space="0" w:color="auto"/>
        <w:right w:val="none" w:sz="0" w:space="0" w:color="auto"/>
      </w:divBdr>
    </w:div>
    <w:div w:id="1237518660">
      <w:bodyDiv w:val="1"/>
      <w:marLeft w:val="0"/>
      <w:marRight w:val="0"/>
      <w:marTop w:val="0"/>
      <w:marBottom w:val="0"/>
      <w:divBdr>
        <w:top w:val="none" w:sz="0" w:space="0" w:color="auto"/>
        <w:left w:val="none" w:sz="0" w:space="0" w:color="auto"/>
        <w:bottom w:val="none" w:sz="0" w:space="0" w:color="auto"/>
        <w:right w:val="none" w:sz="0" w:space="0" w:color="auto"/>
      </w:divBdr>
    </w:div>
    <w:div w:id="1237744831">
      <w:bodyDiv w:val="1"/>
      <w:marLeft w:val="0"/>
      <w:marRight w:val="0"/>
      <w:marTop w:val="0"/>
      <w:marBottom w:val="0"/>
      <w:divBdr>
        <w:top w:val="none" w:sz="0" w:space="0" w:color="auto"/>
        <w:left w:val="none" w:sz="0" w:space="0" w:color="auto"/>
        <w:bottom w:val="none" w:sz="0" w:space="0" w:color="auto"/>
        <w:right w:val="none" w:sz="0" w:space="0" w:color="auto"/>
      </w:divBdr>
    </w:div>
    <w:div w:id="1237981493">
      <w:bodyDiv w:val="1"/>
      <w:marLeft w:val="0"/>
      <w:marRight w:val="0"/>
      <w:marTop w:val="0"/>
      <w:marBottom w:val="0"/>
      <w:divBdr>
        <w:top w:val="none" w:sz="0" w:space="0" w:color="auto"/>
        <w:left w:val="none" w:sz="0" w:space="0" w:color="auto"/>
        <w:bottom w:val="none" w:sz="0" w:space="0" w:color="auto"/>
        <w:right w:val="none" w:sz="0" w:space="0" w:color="auto"/>
      </w:divBdr>
    </w:div>
    <w:div w:id="1238051601">
      <w:bodyDiv w:val="1"/>
      <w:marLeft w:val="0"/>
      <w:marRight w:val="0"/>
      <w:marTop w:val="0"/>
      <w:marBottom w:val="0"/>
      <w:divBdr>
        <w:top w:val="none" w:sz="0" w:space="0" w:color="auto"/>
        <w:left w:val="none" w:sz="0" w:space="0" w:color="auto"/>
        <w:bottom w:val="none" w:sz="0" w:space="0" w:color="auto"/>
        <w:right w:val="none" w:sz="0" w:space="0" w:color="auto"/>
      </w:divBdr>
    </w:div>
    <w:div w:id="1238058713">
      <w:bodyDiv w:val="1"/>
      <w:marLeft w:val="0"/>
      <w:marRight w:val="0"/>
      <w:marTop w:val="0"/>
      <w:marBottom w:val="0"/>
      <w:divBdr>
        <w:top w:val="none" w:sz="0" w:space="0" w:color="auto"/>
        <w:left w:val="none" w:sz="0" w:space="0" w:color="auto"/>
        <w:bottom w:val="none" w:sz="0" w:space="0" w:color="auto"/>
        <w:right w:val="none" w:sz="0" w:space="0" w:color="auto"/>
      </w:divBdr>
    </w:div>
    <w:div w:id="1238244676">
      <w:bodyDiv w:val="1"/>
      <w:marLeft w:val="0"/>
      <w:marRight w:val="0"/>
      <w:marTop w:val="0"/>
      <w:marBottom w:val="0"/>
      <w:divBdr>
        <w:top w:val="none" w:sz="0" w:space="0" w:color="auto"/>
        <w:left w:val="none" w:sz="0" w:space="0" w:color="auto"/>
        <w:bottom w:val="none" w:sz="0" w:space="0" w:color="auto"/>
        <w:right w:val="none" w:sz="0" w:space="0" w:color="auto"/>
      </w:divBdr>
    </w:div>
    <w:div w:id="1238444172">
      <w:bodyDiv w:val="1"/>
      <w:marLeft w:val="0"/>
      <w:marRight w:val="0"/>
      <w:marTop w:val="0"/>
      <w:marBottom w:val="0"/>
      <w:divBdr>
        <w:top w:val="none" w:sz="0" w:space="0" w:color="auto"/>
        <w:left w:val="none" w:sz="0" w:space="0" w:color="auto"/>
        <w:bottom w:val="none" w:sz="0" w:space="0" w:color="auto"/>
        <w:right w:val="none" w:sz="0" w:space="0" w:color="auto"/>
      </w:divBdr>
    </w:div>
    <w:div w:id="1238517785">
      <w:bodyDiv w:val="1"/>
      <w:marLeft w:val="0"/>
      <w:marRight w:val="0"/>
      <w:marTop w:val="0"/>
      <w:marBottom w:val="0"/>
      <w:divBdr>
        <w:top w:val="none" w:sz="0" w:space="0" w:color="auto"/>
        <w:left w:val="none" w:sz="0" w:space="0" w:color="auto"/>
        <w:bottom w:val="none" w:sz="0" w:space="0" w:color="auto"/>
        <w:right w:val="none" w:sz="0" w:space="0" w:color="auto"/>
      </w:divBdr>
    </w:div>
    <w:div w:id="1238638202">
      <w:bodyDiv w:val="1"/>
      <w:marLeft w:val="0"/>
      <w:marRight w:val="0"/>
      <w:marTop w:val="0"/>
      <w:marBottom w:val="0"/>
      <w:divBdr>
        <w:top w:val="none" w:sz="0" w:space="0" w:color="auto"/>
        <w:left w:val="none" w:sz="0" w:space="0" w:color="auto"/>
        <w:bottom w:val="none" w:sz="0" w:space="0" w:color="auto"/>
        <w:right w:val="none" w:sz="0" w:space="0" w:color="auto"/>
      </w:divBdr>
    </w:div>
    <w:div w:id="1238707631">
      <w:bodyDiv w:val="1"/>
      <w:marLeft w:val="0"/>
      <w:marRight w:val="0"/>
      <w:marTop w:val="0"/>
      <w:marBottom w:val="0"/>
      <w:divBdr>
        <w:top w:val="none" w:sz="0" w:space="0" w:color="auto"/>
        <w:left w:val="none" w:sz="0" w:space="0" w:color="auto"/>
        <w:bottom w:val="none" w:sz="0" w:space="0" w:color="auto"/>
        <w:right w:val="none" w:sz="0" w:space="0" w:color="auto"/>
      </w:divBdr>
    </w:div>
    <w:div w:id="1239170903">
      <w:bodyDiv w:val="1"/>
      <w:marLeft w:val="0"/>
      <w:marRight w:val="0"/>
      <w:marTop w:val="0"/>
      <w:marBottom w:val="0"/>
      <w:divBdr>
        <w:top w:val="none" w:sz="0" w:space="0" w:color="auto"/>
        <w:left w:val="none" w:sz="0" w:space="0" w:color="auto"/>
        <w:bottom w:val="none" w:sz="0" w:space="0" w:color="auto"/>
        <w:right w:val="none" w:sz="0" w:space="0" w:color="auto"/>
      </w:divBdr>
    </w:div>
    <w:div w:id="1239250662">
      <w:bodyDiv w:val="1"/>
      <w:marLeft w:val="0"/>
      <w:marRight w:val="0"/>
      <w:marTop w:val="0"/>
      <w:marBottom w:val="0"/>
      <w:divBdr>
        <w:top w:val="none" w:sz="0" w:space="0" w:color="auto"/>
        <w:left w:val="none" w:sz="0" w:space="0" w:color="auto"/>
        <w:bottom w:val="none" w:sz="0" w:space="0" w:color="auto"/>
        <w:right w:val="none" w:sz="0" w:space="0" w:color="auto"/>
      </w:divBdr>
    </w:div>
    <w:div w:id="1239288331">
      <w:bodyDiv w:val="1"/>
      <w:marLeft w:val="0"/>
      <w:marRight w:val="0"/>
      <w:marTop w:val="0"/>
      <w:marBottom w:val="0"/>
      <w:divBdr>
        <w:top w:val="none" w:sz="0" w:space="0" w:color="auto"/>
        <w:left w:val="none" w:sz="0" w:space="0" w:color="auto"/>
        <w:bottom w:val="none" w:sz="0" w:space="0" w:color="auto"/>
        <w:right w:val="none" w:sz="0" w:space="0" w:color="auto"/>
      </w:divBdr>
    </w:div>
    <w:div w:id="1239438734">
      <w:bodyDiv w:val="1"/>
      <w:marLeft w:val="0"/>
      <w:marRight w:val="0"/>
      <w:marTop w:val="0"/>
      <w:marBottom w:val="0"/>
      <w:divBdr>
        <w:top w:val="none" w:sz="0" w:space="0" w:color="auto"/>
        <w:left w:val="none" w:sz="0" w:space="0" w:color="auto"/>
        <w:bottom w:val="none" w:sz="0" w:space="0" w:color="auto"/>
        <w:right w:val="none" w:sz="0" w:space="0" w:color="auto"/>
      </w:divBdr>
    </w:div>
    <w:div w:id="1239680061">
      <w:bodyDiv w:val="1"/>
      <w:marLeft w:val="0"/>
      <w:marRight w:val="0"/>
      <w:marTop w:val="0"/>
      <w:marBottom w:val="0"/>
      <w:divBdr>
        <w:top w:val="none" w:sz="0" w:space="0" w:color="auto"/>
        <w:left w:val="none" w:sz="0" w:space="0" w:color="auto"/>
        <w:bottom w:val="none" w:sz="0" w:space="0" w:color="auto"/>
        <w:right w:val="none" w:sz="0" w:space="0" w:color="auto"/>
      </w:divBdr>
    </w:div>
    <w:div w:id="1239822079">
      <w:bodyDiv w:val="1"/>
      <w:marLeft w:val="0"/>
      <w:marRight w:val="0"/>
      <w:marTop w:val="0"/>
      <w:marBottom w:val="0"/>
      <w:divBdr>
        <w:top w:val="none" w:sz="0" w:space="0" w:color="auto"/>
        <w:left w:val="none" w:sz="0" w:space="0" w:color="auto"/>
        <w:bottom w:val="none" w:sz="0" w:space="0" w:color="auto"/>
        <w:right w:val="none" w:sz="0" w:space="0" w:color="auto"/>
      </w:divBdr>
    </w:div>
    <w:div w:id="1239903322">
      <w:bodyDiv w:val="1"/>
      <w:marLeft w:val="0"/>
      <w:marRight w:val="0"/>
      <w:marTop w:val="0"/>
      <w:marBottom w:val="0"/>
      <w:divBdr>
        <w:top w:val="none" w:sz="0" w:space="0" w:color="auto"/>
        <w:left w:val="none" w:sz="0" w:space="0" w:color="auto"/>
        <w:bottom w:val="none" w:sz="0" w:space="0" w:color="auto"/>
        <w:right w:val="none" w:sz="0" w:space="0" w:color="auto"/>
      </w:divBdr>
    </w:div>
    <w:div w:id="1240098378">
      <w:bodyDiv w:val="1"/>
      <w:marLeft w:val="0"/>
      <w:marRight w:val="0"/>
      <w:marTop w:val="0"/>
      <w:marBottom w:val="0"/>
      <w:divBdr>
        <w:top w:val="none" w:sz="0" w:space="0" w:color="auto"/>
        <w:left w:val="none" w:sz="0" w:space="0" w:color="auto"/>
        <w:bottom w:val="none" w:sz="0" w:space="0" w:color="auto"/>
        <w:right w:val="none" w:sz="0" w:space="0" w:color="auto"/>
      </w:divBdr>
    </w:div>
    <w:div w:id="1240293055">
      <w:bodyDiv w:val="1"/>
      <w:marLeft w:val="0"/>
      <w:marRight w:val="0"/>
      <w:marTop w:val="0"/>
      <w:marBottom w:val="0"/>
      <w:divBdr>
        <w:top w:val="none" w:sz="0" w:space="0" w:color="auto"/>
        <w:left w:val="none" w:sz="0" w:space="0" w:color="auto"/>
        <w:bottom w:val="none" w:sz="0" w:space="0" w:color="auto"/>
        <w:right w:val="none" w:sz="0" w:space="0" w:color="auto"/>
      </w:divBdr>
    </w:div>
    <w:div w:id="1240555297">
      <w:bodyDiv w:val="1"/>
      <w:marLeft w:val="0"/>
      <w:marRight w:val="0"/>
      <w:marTop w:val="0"/>
      <w:marBottom w:val="0"/>
      <w:divBdr>
        <w:top w:val="none" w:sz="0" w:space="0" w:color="auto"/>
        <w:left w:val="none" w:sz="0" w:space="0" w:color="auto"/>
        <w:bottom w:val="none" w:sz="0" w:space="0" w:color="auto"/>
        <w:right w:val="none" w:sz="0" w:space="0" w:color="auto"/>
      </w:divBdr>
    </w:div>
    <w:div w:id="1240628039">
      <w:bodyDiv w:val="1"/>
      <w:marLeft w:val="0"/>
      <w:marRight w:val="0"/>
      <w:marTop w:val="0"/>
      <w:marBottom w:val="0"/>
      <w:divBdr>
        <w:top w:val="none" w:sz="0" w:space="0" w:color="auto"/>
        <w:left w:val="none" w:sz="0" w:space="0" w:color="auto"/>
        <w:bottom w:val="none" w:sz="0" w:space="0" w:color="auto"/>
        <w:right w:val="none" w:sz="0" w:space="0" w:color="auto"/>
      </w:divBdr>
    </w:div>
    <w:div w:id="1240747320">
      <w:bodyDiv w:val="1"/>
      <w:marLeft w:val="0"/>
      <w:marRight w:val="0"/>
      <w:marTop w:val="0"/>
      <w:marBottom w:val="0"/>
      <w:divBdr>
        <w:top w:val="none" w:sz="0" w:space="0" w:color="auto"/>
        <w:left w:val="none" w:sz="0" w:space="0" w:color="auto"/>
        <w:bottom w:val="none" w:sz="0" w:space="0" w:color="auto"/>
        <w:right w:val="none" w:sz="0" w:space="0" w:color="auto"/>
      </w:divBdr>
    </w:div>
    <w:div w:id="1240747885">
      <w:bodyDiv w:val="1"/>
      <w:marLeft w:val="0"/>
      <w:marRight w:val="0"/>
      <w:marTop w:val="0"/>
      <w:marBottom w:val="0"/>
      <w:divBdr>
        <w:top w:val="none" w:sz="0" w:space="0" w:color="auto"/>
        <w:left w:val="none" w:sz="0" w:space="0" w:color="auto"/>
        <w:bottom w:val="none" w:sz="0" w:space="0" w:color="auto"/>
        <w:right w:val="none" w:sz="0" w:space="0" w:color="auto"/>
      </w:divBdr>
    </w:div>
    <w:div w:id="1240795889">
      <w:bodyDiv w:val="1"/>
      <w:marLeft w:val="0"/>
      <w:marRight w:val="0"/>
      <w:marTop w:val="0"/>
      <w:marBottom w:val="0"/>
      <w:divBdr>
        <w:top w:val="none" w:sz="0" w:space="0" w:color="auto"/>
        <w:left w:val="none" w:sz="0" w:space="0" w:color="auto"/>
        <w:bottom w:val="none" w:sz="0" w:space="0" w:color="auto"/>
        <w:right w:val="none" w:sz="0" w:space="0" w:color="auto"/>
      </w:divBdr>
    </w:div>
    <w:div w:id="1240940534">
      <w:bodyDiv w:val="1"/>
      <w:marLeft w:val="0"/>
      <w:marRight w:val="0"/>
      <w:marTop w:val="0"/>
      <w:marBottom w:val="0"/>
      <w:divBdr>
        <w:top w:val="none" w:sz="0" w:space="0" w:color="auto"/>
        <w:left w:val="none" w:sz="0" w:space="0" w:color="auto"/>
        <w:bottom w:val="none" w:sz="0" w:space="0" w:color="auto"/>
        <w:right w:val="none" w:sz="0" w:space="0" w:color="auto"/>
      </w:divBdr>
    </w:div>
    <w:div w:id="1240941487">
      <w:bodyDiv w:val="1"/>
      <w:marLeft w:val="0"/>
      <w:marRight w:val="0"/>
      <w:marTop w:val="0"/>
      <w:marBottom w:val="0"/>
      <w:divBdr>
        <w:top w:val="none" w:sz="0" w:space="0" w:color="auto"/>
        <w:left w:val="none" w:sz="0" w:space="0" w:color="auto"/>
        <w:bottom w:val="none" w:sz="0" w:space="0" w:color="auto"/>
        <w:right w:val="none" w:sz="0" w:space="0" w:color="auto"/>
      </w:divBdr>
    </w:div>
    <w:div w:id="1241134849">
      <w:bodyDiv w:val="1"/>
      <w:marLeft w:val="0"/>
      <w:marRight w:val="0"/>
      <w:marTop w:val="0"/>
      <w:marBottom w:val="0"/>
      <w:divBdr>
        <w:top w:val="none" w:sz="0" w:space="0" w:color="auto"/>
        <w:left w:val="none" w:sz="0" w:space="0" w:color="auto"/>
        <w:bottom w:val="none" w:sz="0" w:space="0" w:color="auto"/>
        <w:right w:val="none" w:sz="0" w:space="0" w:color="auto"/>
      </w:divBdr>
    </w:div>
    <w:div w:id="1241255875">
      <w:bodyDiv w:val="1"/>
      <w:marLeft w:val="0"/>
      <w:marRight w:val="0"/>
      <w:marTop w:val="0"/>
      <w:marBottom w:val="0"/>
      <w:divBdr>
        <w:top w:val="none" w:sz="0" w:space="0" w:color="auto"/>
        <w:left w:val="none" w:sz="0" w:space="0" w:color="auto"/>
        <w:bottom w:val="none" w:sz="0" w:space="0" w:color="auto"/>
        <w:right w:val="none" w:sz="0" w:space="0" w:color="auto"/>
      </w:divBdr>
    </w:div>
    <w:div w:id="1241258783">
      <w:bodyDiv w:val="1"/>
      <w:marLeft w:val="0"/>
      <w:marRight w:val="0"/>
      <w:marTop w:val="0"/>
      <w:marBottom w:val="0"/>
      <w:divBdr>
        <w:top w:val="none" w:sz="0" w:space="0" w:color="auto"/>
        <w:left w:val="none" w:sz="0" w:space="0" w:color="auto"/>
        <w:bottom w:val="none" w:sz="0" w:space="0" w:color="auto"/>
        <w:right w:val="none" w:sz="0" w:space="0" w:color="auto"/>
      </w:divBdr>
    </w:div>
    <w:div w:id="1241523571">
      <w:bodyDiv w:val="1"/>
      <w:marLeft w:val="0"/>
      <w:marRight w:val="0"/>
      <w:marTop w:val="0"/>
      <w:marBottom w:val="0"/>
      <w:divBdr>
        <w:top w:val="none" w:sz="0" w:space="0" w:color="auto"/>
        <w:left w:val="none" w:sz="0" w:space="0" w:color="auto"/>
        <w:bottom w:val="none" w:sz="0" w:space="0" w:color="auto"/>
        <w:right w:val="none" w:sz="0" w:space="0" w:color="auto"/>
      </w:divBdr>
    </w:div>
    <w:div w:id="1241597139">
      <w:bodyDiv w:val="1"/>
      <w:marLeft w:val="0"/>
      <w:marRight w:val="0"/>
      <w:marTop w:val="0"/>
      <w:marBottom w:val="0"/>
      <w:divBdr>
        <w:top w:val="none" w:sz="0" w:space="0" w:color="auto"/>
        <w:left w:val="none" w:sz="0" w:space="0" w:color="auto"/>
        <w:bottom w:val="none" w:sz="0" w:space="0" w:color="auto"/>
        <w:right w:val="none" w:sz="0" w:space="0" w:color="auto"/>
      </w:divBdr>
    </w:div>
    <w:div w:id="1241672002">
      <w:bodyDiv w:val="1"/>
      <w:marLeft w:val="0"/>
      <w:marRight w:val="0"/>
      <w:marTop w:val="0"/>
      <w:marBottom w:val="0"/>
      <w:divBdr>
        <w:top w:val="none" w:sz="0" w:space="0" w:color="auto"/>
        <w:left w:val="none" w:sz="0" w:space="0" w:color="auto"/>
        <w:bottom w:val="none" w:sz="0" w:space="0" w:color="auto"/>
        <w:right w:val="none" w:sz="0" w:space="0" w:color="auto"/>
      </w:divBdr>
    </w:div>
    <w:div w:id="1241721886">
      <w:bodyDiv w:val="1"/>
      <w:marLeft w:val="0"/>
      <w:marRight w:val="0"/>
      <w:marTop w:val="0"/>
      <w:marBottom w:val="0"/>
      <w:divBdr>
        <w:top w:val="none" w:sz="0" w:space="0" w:color="auto"/>
        <w:left w:val="none" w:sz="0" w:space="0" w:color="auto"/>
        <w:bottom w:val="none" w:sz="0" w:space="0" w:color="auto"/>
        <w:right w:val="none" w:sz="0" w:space="0" w:color="auto"/>
      </w:divBdr>
    </w:div>
    <w:div w:id="1241864554">
      <w:bodyDiv w:val="1"/>
      <w:marLeft w:val="0"/>
      <w:marRight w:val="0"/>
      <w:marTop w:val="0"/>
      <w:marBottom w:val="0"/>
      <w:divBdr>
        <w:top w:val="none" w:sz="0" w:space="0" w:color="auto"/>
        <w:left w:val="none" w:sz="0" w:space="0" w:color="auto"/>
        <w:bottom w:val="none" w:sz="0" w:space="0" w:color="auto"/>
        <w:right w:val="none" w:sz="0" w:space="0" w:color="auto"/>
      </w:divBdr>
    </w:div>
    <w:div w:id="1242254454">
      <w:bodyDiv w:val="1"/>
      <w:marLeft w:val="0"/>
      <w:marRight w:val="0"/>
      <w:marTop w:val="0"/>
      <w:marBottom w:val="0"/>
      <w:divBdr>
        <w:top w:val="none" w:sz="0" w:space="0" w:color="auto"/>
        <w:left w:val="none" w:sz="0" w:space="0" w:color="auto"/>
        <w:bottom w:val="none" w:sz="0" w:space="0" w:color="auto"/>
        <w:right w:val="none" w:sz="0" w:space="0" w:color="auto"/>
      </w:divBdr>
    </w:div>
    <w:div w:id="1242301243">
      <w:bodyDiv w:val="1"/>
      <w:marLeft w:val="0"/>
      <w:marRight w:val="0"/>
      <w:marTop w:val="0"/>
      <w:marBottom w:val="0"/>
      <w:divBdr>
        <w:top w:val="none" w:sz="0" w:space="0" w:color="auto"/>
        <w:left w:val="none" w:sz="0" w:space="0" w:color="auto"/>
        <w:bottom w:val="none" w:sz="0" w:space="0" w:color="auto"/>
        <w:right w:val="none" w:sz="0" w:space="0" w:color="auto"/>
      </w:divBdr>
    </w:div>
    <w:div w:id="1242442890">
      <w:bodyDiv w:val="1"/>
      <w:marLeft w:val="0"/>
      <w:marRight w:val="0"/>
      <w:marTop w:val="0"/>
      <w:marBottom w:val="0"/>
      <w:divBdr>
        <w:top w:val="none" w:sz="0" w:space="0" w:color="auto"/>
        <w:left w:val="none" w:sz="0" w:space="0" w:color="auto"/>
        <w:bottom w:val="none" w:sz="0" w:space="0" w:color="auto"/>
        <w:right w:val="none" w:sz="0" w:space="0" w:color="auto"/>
      </w:divBdr>
    </w:div>
    <w:div w:id="1242956362">
      <w:bodyDiv w:val="1"/>
      <w:marLeft w:val="0"/>
      <w:marRight w:val="0"/>
      <w:marTop w:val="0"/>
      <w:marBottom w:val="0"/>
      <w:divBdr>
        <w:top w:val="none" w:sz="0" w:space="0" w:color="auto"/>
        <w:left w:val="none" w:sz="0" w:space="0" w:color="auto"/>
        <w:bottom w:val="none" w:sz="0" w:space="0" w:color="auto"/>
        <w:right w:val="none" w:sz="0" w:space="0" w:color="auto"/>
      </w:divBdr>
    </w:div>
    <w:div w:id="1243300231">
      <w:bodyDiv w:val="1"/>
      <w:marLeft w:val="0"/>
      <w:marRight w:val="0"/>
      <w:marTop w:val="0"/>
      <w:marBottom w:val="0"/>
      <w:divBdr>
        <w:top w:val="none" w:sz="0" w:space="0" w:color="auto"/>
        <w:left w:val="none" w:sz="0" w:space="0" w:color="auto"/>
        <w:bottom w:val="none" w:sz="0" w:space="0" w:color="auto"/>
        <w:right w:val="none" w:sz="0" w:space="0" w:color="auto"/>
      </w:divBdr>
    </w:div>
    <w:div w:id="1243371909">
      <w:bodyDiv w:val="1"/>
      <w:marLeft w:val="0"/>
      <w:marRight w:val="0"/>
      <w:marTop w:val="0"/>
      <w:marBottom w:val="0"/>
      <w:divBdr>
        <w:top w:val="none" w:sz="0" w:space="0" w:color="auto"/>
        <w:left w:val="none" w:sz="0" w:space="0" w:color="auto"/>
        <w:bottom w:val="none" w:sz="0" w:space="0" w:color="auto"/>
        <w:right w:val="none" w:sz="0" w:space="0" w:color="auto"/>
      </w:divBdr>
    </w:div>
    <w:div w:id="1243755004">
      <w:bodyDiv w:val="1"/>
      <w:marLeft w:val="0"/>
      <w:marRight w:val="0"/>
      <w:marTop w:val="0"/>
      <w:marBottom w:val="0"/>
      <w:divBdr>
        <w:top w:val="none" w:sz="0" w:space="0" w:color="auto"/>
        <w:left w:val="none" w:sz="0" w:space="0" w:color="auto"/>
        <w:bottom w:val="none" w:sz="0" w:space="0" w:color="auto"/>
        <w:right w:val="none" w:sz="0" w:space="0" w:color="auto"/>
      </w:divBdr>
    </w:div>
    <w:div w:id="1244410070">
      <w:bodyDiv w:val="1"/>
      <w:marLeft w:val="0"/>
      <w:marRight w:val="0"/>
      <w:marTop w:val="0"/>
      <w:marBottom w:val="0"/>
      <w:divBdr>
        <w:top w:val="none" w:sz="0" w:space="0" w:color="auto"/>
        <w:left w:val="none" w:sz="0" w:space="0" w:color="auto"/>
        <w:bottom w:val="none" w:sz="0" w:space="0" w:color="auto"/>
        <w:right w:val="none" w:sz="0" w:space="0" w:color="auto"/>
      </w:divBdr>
    </w:div>
    <w:div w:id="1244416300">
      <w:bodyDiv w:val="1"/>
      <w:marLeft w:val="0"/>
      <w:marRight w:val="0"/>
      <w:marTop w:val="0"/>
      <w:marBottom w:val="0"/>
      <w:divBdr>
        <w:top w:val="none" w:sz="0" w:space="0" w:color="auto"/>
        <w:left w:val="none" w:sz="0" w:space="0" w:color="auto"/>
        <w:bottom w:val="none" w:sz="0" w:space="0" w:color="auto"/>
        <w:right w:val="none" w:sz="0" w:space="0" w:color="auto"/>
      </w:divBdr>
    </w:div>
    <w:div w:id="1244795940">
      <w:bodyDiv w:val="1"/>
      <w:marLeft w:val="0"/>
      <w:marRight w:val="0"/>
      <w:marTop w:val="0"/>
      <w:marBottom w:val="0"/>
      <w:divBdr>
        <w:top w:val="none" w:sz="0" w:space="0" w:color="auto"/>
        <w:left w:val="none" w:sz="0" w:space="0" w:color="auto"/>
        <w:bottom w:val="none" w:sz="0" w:space="0" w:color="auto"/>
        <w:right w:val="none" w:sz="0" w:space="0" w:color="auto"/>
      </w:divBdr>
    </w:div>
    <w:div w:id="1244803809">
      <w:bodyDiv w:val="1"/>
      <w:marLeft w:val="0"/>
      <w:marRight w:val="0"/>
      <w:marTop w:val="0"/>
      <w:marBottom w:val="0"/>
      <w:divBdr>
        <w:top w:val="none" w:sz="0" w:space="0" w:color="auto"/>
        <w:left w:val="none" w:sz="0" w:space="0" w:color="auto"/>
        <w:bottom w:val="none" w:sz="0" w:space="0" w:color="auto"/>
        <w:right w:val="none" w:sz="0" w:space="0" w:color="auto"/>
      </w:divBdr>
    </w:div>
    <w:div w:id="1245143297">
      <w:bodyDiv w:val="1"/>
      <w:marLeft w:val="0"/>
      <w:marRight w:val="0"/>
      <w:marTop w:val="0"/>
      <w:marBottom w:val="0"/>
      <w:divBdr>
        <w:top w:val="none" w:sz="0" w:space="0" w:color="auto"/>
        <w:left w:val="none" w:sz="0" w:space="0" w:color="auto"/>
        <w:bottom w:val="none" w:sz="0" w:space="0" w:color="auto"/>
        <w:right w:val="none" w:sz="0" w:space="0" w:color="auto"/>
      </w:divBdr>
    </w:div>
    <w:div w:id="1245334769">
      <w:bodyDiv w:val="1"/>
      <w:marLeft w:val="0"/>
      <w:marRight w:val="0"/>
      <w:marTop w:val="0"/>
      <w:marBottom w:val="0"/>
      <w:divBdr>
        <w:top w:val="none" w:sz="0" w:space="0" w:color="auto"/>
        <w:left w:val="none" w:sz="0" w:space="0" w:color="auto"/>
        <w:bottom w:val="none" w:sz="0" w:space="0" w:color="auto"/>
        <w:right w:val="none" w:sz="0" w:space="0" w:color="auto"/>
      </w:divBdr>
    </w:div>
    <w:div w:id="1245337889">
      <w:bodyDiv w:val="1"/>
      <w:marLeft w:val="0"/>
      <w:marRight w:val="0"/>
      <w:marTop w:val="0"/>
      <w:marBottom w:val="0"/>
      <w:divBdr>
        <w:top w:val="none" w:sz="0" w:space="0" w:color="auto"/>
        <w:left w:val="none" w:sz="0" w:space="0" w:color="auto"/>
        <w:bottom w:val="none" w:sz="0" w:space="0" w:color="auto"/>
        <w:right w:val="none" w:sz="0" w:space="0" w:color="auto"/>
      </w:divBdr>
    </w:div>
    <w:div w:id="1245340977">
      <w:bodyDiv w:val="1"/>
      <w:marLeft w:val="0"/>
      <w:marRight w:val="0"/>
      <w:marTop w:val="0"/>
      <w:marBottom w:val="0"/>
      <w:divBdr>
        <w:top w:val="none" w:sz="0" w:space="0" w:color="auto"/>
        <w:left w:val="none" w:sz="0" w:space="0" w:color="auto"/>
        <w:bottom w:val="none" w:sz="0" w:space="0" w:color="auto"/>
        <w:right w:val="none" w:sz="0" w:space="0" w:color="auto"/>
      </w:divBdr>
    </w:div>
    <w:div w:id="1245530578">
      <w:bodyDiv w:val="1"/>
      <w:marLeft w:val="0"/>
      <w:marRight w:val="0"/>
      <w:marTop w:val="0"/>
      <w:marBottom w:val="0"/>
      <w:divBdr>
        <w:top w:val="none" w:sz="0" w:space="0" w:color="auto"/>
        <w:left w:val="none" w:sz="0" w:space="0" w:color="auto"/>
        <w:bottom w:val="none" w:sz="0" w:space="0" w:color="auto"/>
        <w:right w:val="none" w:sz="0" w:space="0" w:color="auto"/>
      </w:divBdr>
    </w:div>
    <w:div w:id="1245606614">
      <w:bodyDiv w:val="1"/>
      <w:marLeft w:val="0"/>
      <w:marRight w:val="0"/>
      <w:marTop w:val="0"/>
      <w:marBottom w:val="0"/>
      <w:divBdr>
        <w:top w:val="none" w:sz="0" w:space="0" w:color="auto"/>
        <w:left w:val="none" w:sz="0" w:space="0" w:color="auto"/>
        <w:bottom w:val="none" w:sz="0" w:space="0" w:color="auto"/>
        <w:right w:val="none" w:sz="0" w:space="0" w:color="auto"/>
      </w:divBdr>
    </w:div>
    <w:div w:id="1245606741">
      <w:bodyDiv w:val="1"/>
      <w:marLeft w:val="0"/>
      <w:marRight w:val="0"/>
      <w:marTop w:val="0"/>
      <w:marBottom w:val="0"/>
      <w:divBdr>
        <w:top w:val="none" w:sz="0" w:space="0" w:color="auto"/>
        <w:left w:val="none" w:sz="0" w:space="0" w:color="auto"/>
        <w:bottom w:val="none" w:sz="0" w:space="0" w:color="auto"/>
        <w:right w:val="none" w:sz="0" w:space="0" w:color="auto"/>
      </w:divBdr>
    </w:div>
    <w:div w:id="1245726776">
      <w:bodyDiv w:val="1"/>
      <w:marLeft w:val="0"/>
      <w:marRight w:val="0"/>
      <w:marTop w:val="0"/>
      <w:marBottom w:val="0"/>
      <w:divBdr>
        <w:top w:val="none" w:sz="0" w:space="0" w:color="auto"/>
        <w:left w:val="none" w:sz="0" w:space="0" w:color="auto"/>
        <w:bottom w:val="none" w:sz="0" w:space="0" w:color="auto"/>
        <w:right w:val="none" w:sz="0" w:space="0" w:color="auto"/>
      </w:divBdr>
    </w:div>
    <w:div w:id="1245917313">
      <w:bodyDiv w:val="1"/>
      <w:marLeft w:val="0"/>
      <w:marRight w:val="0"/>
      <w:marTop w:val="0"/>
      <w:marBottom w:val="0"/>
      <w:divBdr>
        <w:top w:val="none" w:sz="0" w:space="0" w:color="auto"/>
        <w:left w:val="none" w:sz="0" w:space="0" w:color="auto"/>
        <w:bottom w:val="none" w:sz="0" w:space="0" w:color="auto"/>
        <w:right w:val="none" w:sz="0" w:space="0" w:color="auto"/>
      </w:divBdr>
    </w:div>
    <w:div w:id="1246381502">
      <w:bodyDiv w:val="1"/>
      <w:marLeft w:val="0"/>
      <w:marRight w:val="0"/>
      <w:marTop w:val="0"/>
      <w:marBottom w:val="0"/>
      <w:divBdr>
        <w:top w:val="none" w:sz="0" w:space="0" w:color="auto"/>
        <w:left w:val="none" w:sz="0" w:space="0" w:color="auto"/>
        <w:bottom w:val="none" w:sz="0" w:space="0" w:color="auto"/>
        <w:right w:val="none" w:sz="0" w:space="0" w:color="auto"/>
      </w:divBdr>
    </w:div>
    <w:div w:id="1246723267">
      <w:bodyDiv w:val="1"/>
      <w:marLeft w:val="0"/>
      <w:marRight w:val="0"/>
      <w:marTop w:val="0"/>
      <w:marBottom w:val="0"/>
      <w:divBdr>
        <w:top w:val="none" w:sz="0" w:space="0" w:color="auto"/>
        <w:left w:val="none" w:sz="0" w:space="0" w:color="auto"/>
        <w:bottom w:val="none" w:sz="0" w:space="0" w:color="auto"/>
        <w:right w:val="none" w:sz="0" w:space="0" w:color="auto"/>
      </w:divBdr>
    </w:div>
    <w:div w:id="1246764228">
      <w:bodyDiv w:val="1"/>
      <w:marLeft w:val="0"/>
      <w:marRight w:val="0"/>
      <w:marTop w:val="0"/>
      <w:marBottom w:val="0"/>
      <w:divBdr>
        <w:top w:val="none" w:sz="0" w:space="0" w:color="auto"/>
        <w:left w:val="none" w:sz="0" w:space="0" w:color="auto"/>
        <w:bottom w:val="none" w:sz="0" w:space="0" w:color="auto"/>
        <w:right w:val="none" w:sz="0" w:space="0" w:color="auto"/>
      </w:divBdr>
    </w:div>
    <w:div w:id="1247111210">
      <w:bodyDiv w:val="1"/>
      <w:marLeft w:val="0"/>
      <w:marRight w:val="0"/>
      <w:marTop w:val="0"/>
      <w:marBottom w:val="0"/>
      <w:divBdr>
        <w:top w:val="none" w:sz="0" w:space="0" w:color="auto"/>
        <w:left w:val="none" w:sz="0" w:space="0" w:color="auto"/>
        <w:bottom w:val="none" w:sz="0" w:space="0" w:color="auto"/>
        <w:right w:val="none" w:sz="0" w:space="0" w:color="auto"/>
      </w:divBdr>
    </w:div>
    <w:div w:id="1247181624">
      <w:bodyDiv w:val="1"/>
      <w:marLeft w:val="0"/>
      <w:marRight w:val="0"/>
      <w:marTop w:val="0"/>
      <w:marBottom w:val="0"/>
      <w:divBdr>
        <w:top w:val="none" w:sz="0" w:space="0" w:color="auto"/>
        <w:left w:val="none" w:sz="0" w:space="0" w:color="auto"/>
        <w:bottom w:val="none" w:sz="0" w:space="0" w:color="auto"/>
        <w:right w:val="none" w:sz="0" w:space="0" w:color="auto"/>
      </w:divBdr>
    </w:div>
    <w:div w:id="1247497055">
      <w:bodyDiv w:val="1"/>
      <w:marLeft w:val="0"/>
      <w:marRight w:val="0"/>
      <w:marTop w:val="0"/>
      <w:marBottom w:val="0"/>
      <w:divBdr>
        <w:top w:val="none" w:sz="0" w:space="0" w:color="auto"/>
        <w:left w:val="none" w:sz="0" w:space="0" w:color="auto"/>
        <w:bottom w:val="none" w:sz="0" w:space="0" w:color="auto"/>
        <w:right w:val="none" w:sz="0" w:space="0" w:color="auto"/>
      </w:divBdr>
    </w:div>
    <w:div w:id="1247499766">
      <w:bodyDiv w:val="1"/>
      <w:marLeft w:val="0"/>
      <w:marRight w:val="0"/>
      <w:marTop w:val="0"/>
      <w:marBottom w:val="0"/>
      <w:divBdr>
        <w:top w:val="none" w:sz="0" w:space="0" w:color="auto"/>
        <w:left w:val="none" w:sz="0" w:space="0" w:color="auto"/>
        <w:bottom w:val="none" w:sz="0" w:space="0" w:color="auto"/>
        <w:right w:val="none" w:sz="0" w:space="0" w:color="auto"/>
      </w:divBdr>
    </w:div>
    <w:div w:id="1247619302">
      <w:bodyDiv w:val="1"/>
      <w:marLeft w:val="0"/>
      <w:marRight w:val="0"/>
      <w:marTop w:val="0"/>
      <w:marBottom w:val="0"/>
      <w:divBdr>
        <w:top w:val="none" w:sz="0" w:space="0" w:color="auto"/>
        <w:left w:val="none" w:sz="0" w:space="0" w:color="auto"/>
        <w:bottom w:val="none" w:sz="0" w:space="0" w:color="auto"/>
        <w:right w:val="none" w:sz="0" w:space="0" w:color="auto"/>
      </w:divBdr>
    </w:div>
    <w:div w:id="1247961939">
      <w:bodyDiv w:val="1"/>
      <w:marLeft w:val="0"/>
      <w:marRight w:val="0"/>
      <w:marTop w:val="0"/>
      <w:marBottom w:val="0"/>
      <w:divBdr>
        <w:top w:val="none" w:sz="0" w:space="0" w:color="auto"/>
        <w:left w:val="none" w:sz="0" w:space="0" w:color="auto"/>
        <w:bottom w:val="none" w:sz="0" w:space="0" w:color="auto"/>
        <w:right w:val="none" w:sz="0" w:space="0" w:color="auto"/>
      </w:divBdr>
    </w:div>
    <w:div w:id="1248612895">
      <w:bodyDiv w:val="1"/>
      <w:marLeft w:val="0"/>
      <w:marRight w:val="0"/>
      <w:marTop w:val="0"/>
      <w:marBottom w:val="0"/>
      <w:divBdr>
        <w:top w:val="none" w:sz="0" w:space="0" w:color="auto"/>
        <w:left w:val="none" w:sz="0" w:space="0" w:color="auto"/>
        <w:bottom w:val="none" w:sz="0" w:space="0" w:color="auto"/>
        <w:right w:val="none" w:sz="0" w:space="0" w:color="auto"/>
      </w:divBdr>
    </w:div>
    <w:div w:id="1249003971">
      <w:bodyDiv w:val="1"/>
      <w:marLeft w:val="0"/>
      <w:marRight w:val="0"/>
      <w:marTop w:val="0"/>
      <w:marBottom w:val="0"/>
      <w:divBdr>
        <w:top w:val="none" w:sz="0" w:space="0" w:color="auto"/>
        <w:left w:val="none" w:sz="0" w:space="0" w:color="auto"/>
        <w:bottom w:val="none" w:sz="0" w:space="0" w:color="auto"/>
        <w:right w:val="none" w:sz="0" w:space="0" w:color="auto"/>
      </w:divBdr>
    </w:div>
    <w:div w:id="1249190645">
      <w:bodyDiv w:val="1"/>
      <w:marLeft w:val="0"/>
      <w:marRight w:val="0"/>
      <w:marTop w:val="0"/>
      <w:marBottom w:val="0"/>
      <w:divBdr>
        <w:top w:val="none" w:sz="0" w:space="0" w:color="auto"/>
        <w:left w:val="none" w:sz="0" w:space="0" w:color="auto"/>
        <w:bottom w:val="none" w:sz="0" w:space="0" w:color="auto"/>
        <w:right w:val="none" w:sz="0" w:space="0" w:color="auto"/>
      </w:divBdr>
    </w:div>
    <w:div w:id="1249340022">
      <w:bodyDiv w:val="1"/>
      <w:marLeft w:val="0"/>
      <w:marRight w:val="0"/>
      <w:marTop w:val="0"/>
      <w:marBottom w:val="0"/>
      <w:divBdr>
        <w:top w:val="none" w:sz="0" w:space="0" w:color="auto"/>
        <w:left w:val="none" w:sz="0" w:space="0" w:color="auto"/>
        <w:bottom w:val="none" w:sz="0" w:space="0" w:color="auto"/>
        <w:right w:val="none" w:sz="0" w:space="0" w:color="auto"/>
      </w:divBdr>
    </w:div>
    <w:div w:id="1249539647">
      <w:bodyDiv w:val="1"/>
      <w:marLeft w:val="0"/>
      <w:marRight w:val="0"/>
      <w:marTop w:val="0"/>
      <w:marBottom w:val="0"/>
      <w:divBdr>
        <w:top w:val="none" w:sz="0" w:space="0" w:color="auto"/>
        <w:left w:val="none" w:sz="0" w:space="0" w:color="auto"/>
        <w:bottom w:val="none" w:sz="0" w:space="0" w:color="auto"/>
        <w:right w:val="none" w:sz="0" w:space="0" w:color="auto"/>
      </w:divBdr>
    </w:div>
    <w:div w:id="1249729909">
      <w:bodyDiv w:val="1"/>
      <w:marLeft w:val="0"/>
      <w:marRight w:val="0"/>
      <w:marTop w:val="0"/>
      <w:marBottom w:val="0"/>
      <w:divBdr>
        <w:top w:val="none" w:sz="0" w:space="0" w:color="auto"/>
        <w:left w:val="none" w:sz="0" w:space="0" w:color="auto"/>
        <w:bottom w:val="none" w:sz="0" w:space="0" w:color="auto"/>
        <w:right w:val="none" w:sz="0" w:space="0" w:color="auto"/>
      </w:divBdr>
    </w:div>
    <w:div w:id="1249851215">
      <w:bodyDiv w:val="1"/>
      <w:marLeft w:val="0"/>
      <w:marRight w:val="0"/>
      <w:marTop w:val="0"/>
      <w:marBottom w:val="0"/>
      <w:divBdr>
        <w:top w:val="none" w:sz="0" w:space="0" w:color="auto"/>
        <w:left w:val="none" w:sz="0" w:space="0" w:color="auto"/>
        <w:bottom w:val="none" w:sz="0" w:space="0" w:color="auto"/>
        <w:right w:val="none" w:sz="0" w:space="0" w:color="auto"/>
      </w:divBdr>
    </w:div>
    <w:div w:id="1250230917">
      <w:bodyDiv w:val="1"/>
      <w:marLeft w:val="0"/>
      <w:marRight w:val="0"/>
      <w:marTop w:val="0"/>
      <w:marBottom w:val="0"/>
      <w:divBdr>
        <w:top w:val="none" w:sz="0" w:space="0" w:color="auto"/>
        <w:left w:val="none" w:sz="0" w:space="0" w:color="auto"/>
        <w:bottom w:val="none" w:sz="0" w:space="0" w:color="auto"/>
        <w:right w:val="none" w:sz="0" w:space="0" w:color="auto"/>
      </w:divBdr>
    </w:div>
    <w:div w:id="1250236392">
      <w:bodyDiv w:val="1"/>
      <w:marLeft w:val="0"/>
      <w:marRight w:val="0"/>
      <w:marTop w:val="0"/>
      <w:marBottom w:val="0"/>
      <w:divBdr>
        <w:top w:val="none" w:sz="0" w:space="0" w:color="auto"/>
        <w:left w:val="none" w:sz="0" w:space="0" w:color="auto"/>
        <w:bottom w:val="none" w:sz="0" w:space="0" w:color="auto"/>
        <w:right w:val="none" w:sz="0" w:space="0" w:color="auto"/>
      </w:divBdr>
    </w:div>
    <w:div w:id="1250693924">
      <w:bodyDiv w:val="1"/>
      <w:marLeft w:val="0"/>
      <w:marRight w:val="0"/>
      <w:marTop w:val="0"/>
      <w:marBottom w:val="0"/>
      <w:divBdr>
        <w:top w:val="none" w:sz="0" w:space="0" w:color="auto"/>
        <w:left w:val="none" w:sz="0" w:space="0" w:color="auto"/>
        <w:bottom w:val="none" w:sz="0" w:space="0" w:color="auto"/>
        <w:right w:val="none" w:sz="0" w:space="0" w:color="auto"/>
      </w:divBdr>
    </w:div>
    <w:div w:id="1250771194">
      <w:bodyDiv w:val="1"/>
      <w:marLeft w:val="0"/>
      <w:marRight w:val="0"/>
      <w:marTop w:val="0"/>
      <w:marBottom w:val="0"/>
      <w:divBdr>
        <w:top w:val="none" w:sz="0" w:space="0" w:color="auto"/>
        <w:left w:val="none" w:sz="0" w:space="0" w:color="auto"/>
        <w:bottom w:val="none" w:sz="0" w:space="0" w:color="auto"/>
        <w:right w:val="none" w:sz="0" w:space="0" w:color="auto"/>
      </w:divBdr>
    </w:div>
    <w:div w:id="1251231513">
      <w:bodyDiv w:val="1"/>
      <w:marLeft w:val="0"/>
      <w:marRight w:val="0"/>
      <w:marTop w:val="0"/>
      <w:marBottom w:val="0"/>
      <w:divBdr>
        <w:top w:val="none" w:sz="0" w:space="0" w:color="auto"/>
        <w:left w:val="none" w:sz="0" w:space="0" w:color="auto"/>
        <w:bottom w:val="none" w:sz="0" w:space="0" w:color="auto"/>
        <w:right w:val="none" w:sz="0" w:space="0" w:color="auto"/>
      </w:divBdr>
    </w:div>
    <w:div w:id="1251279212">
      <w:bodyDiv w:val="1"/>
      <w:marLeft w:val="0"/>
      <w:marRight w:val="0"/>
      <w:marTop w:val="0"/>
      <w:marBottom w:val="0"/>
      <w:divBdr>
        <w:top w:val="none" w:sz="0" w:space="0" w:color="auto"/>
        <w:left w:val="none" w:sz="0" w:space="0" w:color="auto"/>
        <w:bottom w:val="none" w:sz="0" w:space="0" w:color="auto"/>
        <w:right w:val="none" w:sz="0" w:space="0" w:color="auto"/>
      </w:divBdr>
    </w:div>
    <w:div w:id="1251347962">
      <w:bodyDiv w:val="1"/>
      <w:marLeft w:val="0"/>
      <w:marRight w:val="0"/>
      <w:marTop w:val="0"/>
      <w:marBottom w:val="0"/>
      <w:divBdr>
        <w:top w:val="none" w:sz="0" w:space="0" w:color="auto"/>
        <w:left w:val="none" w:sz="0" w:space="0" w:color="auto"/>
        <w:bottom w:val="none" w:sz="0" w:space="0" w:color="auto"/>
        <w:right w:val="none" w:sz="0" w:space="0" w:color="auto"/>
      </w:divBdr>
    </w:div>
    <w:div w:id="1251354811">
      <w:bodyDiv w:val="1"/>
      <w:marLeft w:val="0"/>
      <w:marRight w:val="0"/>
      <w:marTop w:val="0"/>
      <w:marBottom w:val="0"/>
      <w:divBdr>
        <w:top w:val="none" w:sz="0" w:space="0" w:color="auto"/>
        <w:left w:val="none" w:sz="0" w:space="0" w:color="auto"/>
        <w:bottom w:val="none" w:sz="0" w:space="0" w:color="auto"/>
        <w:right w:val="none" w:sz="0" w:space="0" w:color="auto"/>
      </w:divBdr>
    </w:div>
    <w:div w:id="1252541006">
      <w:bodyDiv w:val="1"/>
      <w:marLeft w:val="0"/>
      <w:marRight w:val="0"/>
      <w:marTop w:val="0"/>
      <w:marBottom w:val="0"/>
      <w:divBdr>
        <w:top w:val="none" w:sz="0" w:space="0" w:color="auto"/>
        <w:left w:val="none" w:sz="0" w:space="0" w:color="auto"/>
        <w:bottom w:val="none" w:sz="0" w:space="0" w:color="auto"/>
        <w:right w:val="none" w:sz="0" w:space="0" w:color="auto"/>
      </w:divBdr>
    </w:div>
    <w:div w:id="1252541819">
      <w:bodyDiv w:val="1"/>
      <w:marLeft w:val="0"/>
      <w:marRight w:val="0"/>
      <w:marTop w:val="0"/>
      <w:marBottom w:val="0"/>
      <w:divBdr>
        <w:top w:val="none" w:sz="0" w:space="0" w:color="auto"/>
        <w:left w:val="none" w:sz="0" w:space="0" w:color="auto"/>
        <w:bottom w:val="none" w:sz="0" w:space="0" w:color="auto"/>
        <w:right w:val="none" w:sz="0" w:space="0" w:color="auto"/>
      </w:divBdr>
    </w:div>
    <w:div w:id="1252811151">
      <w:bodyDiv w:val="1"/>
      <w:marLeft w:val="0"/>
      <w:marRight w:val="0"/>
      <w:marTop w:val="0"/>
      <w:marBottom w:val="0"/>
      <w:divBdr>
        <w:top w:val="none" w:sz="0" w:space="0" w:color="auto"/>
        <w:left w:val="none" w:sz="0" w:space="0" w:color="auto"/>
        <w:bottom w:val="none" w:sz="0" w:space="0" w:color="auto"/>
        <w:right w:val="none" w:sz="0" w:space="0" w:color="auto"/>
      </w:divBdr>
    </w:div>
    <w:div w:id="1253008697">
      <w:bodyDiv w:val="1"/>
      <w:marLeft w:val="0"/>
      <w:marRight w:val="0"/>
      <w:marTop w:val="0"/>
      <w:marBottom w:val="0"/>
      <w:divBdr>
        <w:top w:val="none" w:sz="0" w:space="0" w:color="auto"/>
        <w:left w:val="none" w:sz="0" w:space="0" w:color="auto"/>
        <w:bottom w:val="none" w:sz="0" w:space="0" w:color="auto"/>
        <w:right w:val="none" w:sz="0" w:space="0" w:color="auto"/>
      </w:divBdr>
    </w:div>
    <w:div w:id="1253010840">
      <w:bodyDiv w:val="1"/>
      <w:marLeft w:val="0"/>
      <w:marRight w:val="0"/>
      <w:marTop w:val="0"/>
      <w:marBottom w:val="0"/>
      <w:divBdr>
        <w:top w:val="none" w:sz="0" w:space="0" w:color="auto"/>
        <w:left w:val="none" w:sz="0" w:space="0" w:color="auto"/>
        <w:bottom w:val="none" w:sz="0" w:space="0" w:color="auto"/>
        <w:right w:val="none" w:sz="0" w:space="0" w:color="auto"/>
      </w:divBdr>
    </w:div>
    <w:div w:id="1253122087">
      <w:bodyDiv w:val="1"/>
      <w:marLeft w:val="0"/>
      <w:marRight w:val="0"/>
      <w:marTop w:val="0"/>
      <w:marBottom w:val="0"/>
      <w:divBdr>
        <w:top w:val="none" w:sz="0" w:space="0" w:color="auto"/>
        <w:left w:val="none" w:sz="0" w:space="0" w:color="auto"/>
        <w:bottom w:val="none" w:sz="0" w:space="0" w:color="auto"/>
        <w:right w:val="none" w:sz="0" w:space="0" w:color="auto"/>
      </w:divBdr>
    </w:div>
    <w:div w:id="1253196632">
      <w:bodyDiv w:val="1"/>
      <w:marLeft w:val="0"/>
      <w:marRight w:val="0"/>
      <w:marTop w:val="0"/>
      <w:marBottom w:val="0"/>
      <w:divBdr>
        <w:top w:val="none" w:sz="0" w:space="0" w:color="auto"/>
        <w:left w:val="none" w:sz="0" w:space="0" w:color="auto"/>
        <w:bottom w:val="none" w:sz="0" w:space="0" w:color="auto"/>
        <w:right w:val="none" w:sz="0" w:space="0" w:color="auto"/>
      </w:divBdr>
    </w:div>
    <w:div w:id="1253202138">
      <w:bodyDiv w:val="1"/>
      <w:marLeft w:val="0"/>
      <w:marRight w:val="0"/>
      <w:marTop w:val="0"/>
      <w:marBottom w:val="0"/>
      <w:divBdr>
        <w:top w:val="none" w:sz="0" w:space="0" w:color="auto"/>
        <w:left w:val="none" w:sz="0" w:space="0" w:color="auto"/>
        <w:bottom w:val="none" w:sz="0" w:space="0" w:color="auto"/>
        <w:right w:val="none" w:sz="0" w:space="0" w:color="auto"/>
      </w:divBdr>
    </w:div>
    <w:div w:id="1253396709">
      <w:bodyDiv w:val="1"/>
      <w:marLeft w:val="0"/>
      <w:marRight w:val="0"/>
      <w:marTop w:val="0"/>
      <w:marBottom w:val="0"/>
      <w:divBdr>
        <w:top w:val="none" w:sz="0" w:space="0" w:color="auto"/>
        <w:left w:val="none" w:sz="0" w:space="0" w:color="auto"/>
        <w:bottom w:val="none" w:sz="0" w:space="0" w:color="auto"/>
        <w:right w:val="none" w:sz="0" w:space="0" w:color="auto"/>
      </w:divBdr>
    </w:div>
    <w:div w:id="1253784557">
      <w:bodyDiv w:val="1"/>
      <w:marLeft w:val="0"/>
      <w:marRight w:val="0"/>
      <w:marTop w:val="0"/>
      <w:marBottom w:val="0"/>
      <w:divBdr>
        <w:top w:val="none" w:sz="0" w:space="0" w:color="auto"/>
        <w:left w:val="none" w:sz="0" w:space="0" w:color="auto"/>
        <w:bottom w:val="none" w:sz="0" w:space="0" w:color="auto"/>
        <w:right w:val="none" w:sz="0" w:space="0" w:color="auto"/>
      </w:divBdr>
    </w:div>
    <w:div w:id="1254126461">
      <w:bodyDiv w:val="1"/>
      <w:marLeft w:val="0"/>
      <w:marRight w:val="0"/>
      <w:marTop w:val="0"/>
      <w:marBottom w:val="0"/>
      <w:divBdr>
        <w:top w:val="none" w:sz="0" w:space="0" w:color="auto"/>
        <w:left w:val="none" w:sz="0" w:space="0" w:color="auto"/>
        <w:bottom w:val="none" w:sz="0" w:space="0" w:color="auto"/>
        <w:right w:val="none" w:sz="0" w:space="0" w:color="auto"/>
      </w:divBdr>
    </w:div>
    <w:div w:id="1254242888">
      <w:bodyDiv w:val="1"/>
      <w:marLeft w:val="0"/>
      <w:marRight w:val="0"/>
      <w:marTop w:val="0"/>
      <w:marBottom w:val="0"/>
      <w:divBdr>
        <w:top w:val="none" w:sz="0" w:space="0" w:color="auto"/>
        <w:left w:val="none" w:sz="0" w:space="0" w:color="auto"/>
        <w:bottom w:val="none" w:sz="0" w:space="0" w:color="auto"/>
        <w:right w:val="none" w:sz="0" w:space="0" w:color="auto"/>
      </w:divBdr>
    </w:div>
    <w:div w:id="1254317180">
      <w:bodyDiv w:val="1"/>
      <w:marLeft w:val="0"/>
      <w:marRight w:val="0"/>
      <w:marTop w:val="0"/>
      <w:marBottom w:val="0"/>
      <w:divBdr>
        <w:top w:val="none" w:sz="0" w:space="0" w:color="auto"/>
        <w:left w:val="none" w:sz="0" w:space="0" w:color="auto"/>
        <w:bottom w:val="none" w:sz="0" w:space="0" w:color="auto"/>
        <w:right w:val="none" w:sz="0" w:space="0" w:color="auto"/>
      </w:divBdr>
    </w:div>
    <w:div w:id="1254360958">
      <w:bodyDiv w:val="1"/>
      <w:marLeft w:val="0"/>
      <w:marRight w:val="0"/>
      <w:marTop w:val="0"/>
      <w:marBottom w:val="0"/>
      <w:divBdr>
        <w:top w:val="none" w:sz="0" w:space="0" w:color="auto"/>
        <w:left w:val="none" w:sz="0" w:space="0" w:color="auto"/>
        <w:bottom w:val="none" w:sz="0" w:space="0" w:color="auto"/>
        <w:right w:val="none" w:sz="0" w:space="0" w:color="auto"/>
      </w:divBdr>
    </w:div>
    <w:div w:id="1254437166">
      <w:bodyDiv w:val="1"/>
      <w:marLeft w:val="0"/>
      <w:marRight w:val="0"/>
      <w:marTop w:val="0"/>
      <w:marBottom w:val="0"/>
      <w:divBdr>
        <w:top w:val="none" w:sz="0" w:space="0" w:color="auto"/>
        <w:left w:val="none" w:sz="0" w:space="0" w:color="auto"/>
        <w:bottom w:val="none" w:sz="0" w:space="0" w:color="auto"/>
        <w:right w:val="none" w:sz="0" w:space="0" w:color="auto"/>
      </w:divBdr>
    </w:div>
    <w:div w:id="1254708910">
      <w:bodyDiv w:val="1"/>
      <w:marLeft w:val="0"/>
      <w:marRight w:val="0"/>
      <w:marTop w:val="0"/>
      <w:marBottom w:val="0"/>
      <w:divBdr>
        <w:top w:val="none" w:sz="0" w:space="0" w:color="auto"/>
        <w:left w:val="none" w:sz="0" w:space="0" w:color="auto"/>
        <w:bottom w:val="none" w:sz="0" w:space="0" w:color="auto"/>
        <w:right w:val="none" w:sz="0" w:space="0" w:color="auto"/>
      </w:divBdr>
    </w:div>
    <w:div w:id="1254968648">
      <w:bodyDiv w:val="1"/>
      <w:marLeft w:val="0"/>
      <w:marRight w:val="0"/>
      <w:marTop w:val="0"/>
      <w:marBottom w:val="0"/>
      <w:divBdr>
        <w:top w:val="none" w:sz="0" w:space="0" w:color="auto"/>
        <w:left w:val="none" w:sz="0" w:space="0" w:color="auto"/>
        <w:bottom w:val="none" w:sz="0" w:space="0" w:color="auto"/>
        <w:right w:val="none" w:sz="0" w:space="0" w:color="auto"/>
      </w:divBdr>
    </w:div>
    <w:div w:id="1255015782">
      <w:bodyDiv w:val="1"/>
      <w:marLeft w:val="0"/>
      <w:marRight w:val="0"/>
      <w:marTop w:val="0"/>
      <w:marBottom w:val="0"/>
      <w:divBdr>
        <w:top w:val="none" w:sz="0" w:space="0" w:color="auto"/>
        <w:left w:val="none" w:sz="0" w:space="0" w:color="auto"/>
        <w:bottom w:val="none" w:sz="0" w:space="0" w:color="auto"/>
        <w:right w:val="none" w:sz="0" w:space="0" w:color="auto"/>
      </w:divBdr>
    </w:div>
    <w:div w:id="1255431685">
      <w:bodyDiv w:val="1"/>
      <w:marLeft w:val="0"/>
      <w:marRight w:val="0"/>
      <w:marTop w:val="0"/>
      <w:marBottom w:val="0"/>
      <w:divBdr>
        <w:top w:val="none" w:sz="0" w:space="0" w:color="auto"/>
        <w:left w:val="none" w:sz="0" w:space="0" w:color="auto"/>
        <w:bottom w:val="none" w:sz="0" w:space="0" w:color="auto"/>
        <w:right w:val="none" w:sz="0" w:space="0" w:color="auto"/>
      </w:divBdr>
    </w:div>
    <w:div w:id="1255629608">
      <w:bodyDiv w:val="1"/>
      <w:marLeft w:val="0"/>
      <w:marRight w:val="0"/>
      <w:marTop w:val="0"/>
      <w:marBottom w:val="0"/>
      <w:divBdr>
        <w:top w:val="none" w:sz="0" w:space="0" w:color="auto"/>
        <w:left w:val="none" w:sz="0" w:space="0" w:color="auto"/>
        <w:bottom w:val="none" w:sz="0" w:space="0" w:color="auto"/>
        <w:right w:val="none" w:sz="0" w:space="0" w:color="auto"/>
      </w:divBdr>
    </w:div>
    <w:div w:id="1255699409">
      <w:bodyDiv w:val="1"/>
      <w:marLeft w:val="0"/>
      <w:marRight w:val="0"/>
      <w:marTop w:val="0"/>
      <w:marBottom w:val="0"/>
      <w:divBdr>
        <w:top w:val="none" w:sz="0" w:space="0" w:color="auto"/>
        <w:left w:val="none" w:sz="0" w:space="0" w:color="auto"/>
        <w:bottom w:val="none" w:sz="0" w:space="0" w:color="auto"/>
        <w:right w:val="none" w:sz="0" w:space="0" w:color="auto"/>
      </w:divBdr>
    </w:div>
    <w:div w:id="1255817938">
      <w:bodyDiv w:val="1"/>
      <w:marLeft w:val="0"/>
      <w:marRight w:val="0"/>
      <w:marTop w:val="0"/>
      <w:marBottom w:val="0"/>
      <w:divBdr>
        <w:top w:val="none" w:sz="0" w:space="0" w:color="auto"/>
        <w:left w:val="none" w:sz="0" w:space="0" w:color="auto"/>
        <w:bottom w:val="none" w:sz="0" w:space="0" w:color="auto"/>
        <w:right w:val="none" w:sz="0" w:space="0" w:color="auto"/>
      </w:divBdr>
    </w:div>
    <w:div w:id="1255826629">
      <w:bodyDiv w:val="1"/>
      <w:marLeft w:val="0"/>
      <w:marRight w:val="0"/>
      <w:marTop w:val="0"/>
      <w:marBottom w:val="0"/>
      <w:divBdr>
        <w:top w:val="none" w:sz="0" w:space="0" w:color="auto"/>
        <w:left w:val="none" w:sz="0" w:space="0" w:color="auto"/>
        <w:bottom w:val="none" w:sz="0" w:space="0" w:color="auto"/>
        <w:right w:val="none" w:sz="0" w:space="0" w:color="auto"/>
      </w:divBdr>
    </w:div>
    <w:div w:id="1256011989">
      <w:bodyDiv w:val="1"/>
      <w:marLeft w:val="0"/>
      <w:marRight w:val="0"/>
      <w:marTop w:val="0"/>
      <w:marBottom w:val="0"/>
      <w:divBdr>
        <w:top w:val="none" w:sz="0" w:space="0" w:color="auto"/>
        <w:left w:val="none" w:sz="0" w:space="0" w:color="auto"/>
        <w:bottom w:val="none" w:sz="0" w:space="0" w:color="auto"/>
        <w:right w:val="none" w:sz="0" w:space="0" w:color="auto"/>
      </w:divBdr>
    </w:div>
    <w:div w:id="1256745282">
      <w:bodyDiv w:val="1"/>
      <w:marLeft w:val="0"/>
      <w:marRight w:val="0"/>
      <w:marTop w:val="0"/>
      <w:marBottom w:val="0"/>
      <w:divBdr>
        <w:top w:val="none" w:sz="0" w:space="0" w:color="auto"/>
        <w:left w:val="none" w:sz="0" w:space="0" w:color="auto"/>
        <w:bottom w:val="none" w:sz="0" w:space="0" w:color="auto"/>
        <w:right w:val="none" w:sz="0" w:space="0" w:color="auto"/>
      </w:divBdr>
    </w:div>
    <w:div w:id="1257322657">
      <w:bodyDiv w:val="1"/>
      <w:marLeft w:val="0"/>
      <w:marRight w:val="0"/>
      <w:marTop w:val="0"/>
      <w:marBottom w:val="0"/>
      <w:divBdr>
        <w:top w:val="none" w:sz="0" w:space="0" w:color="auto"/>
        <w:left w:val="none" w:sz="0" w:space="0" w:color="auto"/>
        <w:bottom w:val="none" w:sz="0" w:space="0" w:color="auto"/>
        <w:right w:val="none" w:sz="0" w:space="0" w:color="auto"/>
      </w:divBdr>
    </w:div>
    <w:div w:id="1257327902">
      <w:bodyDiv w:val="1"/>
      <w:marLeft w:val="0"/>
      <w:marRight w:val="0"/>
      <w:marTop w:val="0"/>
      <w:marBottom w:val="0"/>
      <w:divBdr>
        <w:top w:val="none" w:sz="0" w:space="0" w:color="auto"/>
        <w:left w:val="none" w:sz="0" w:space="0" w:color="auto"/>
        <w:bottom w:val="none" w:sz="0" w:space="0" w:color="auto"/>
        <w:right w:val="none" w:sz="0" w:space="0" w:color="auto"/>
      </w:divBdr>
    </w:div>
    <w:div w:id="1257330065">
      <w:bodyDiv w:val="1"/>
      <w:marLeft w:val="0"/>
      <w:marRight w:val="0"/>
      <w:marTop w:val="0"/>
      <w:marBottom w:val="0"/>
      <w:divBdr>
        <w:top w:val="none" w:sz="0" w:space="0" w:color="auto"/>
        <w:left w:val="none" w:sz="0" w:space="0" w:color="auto"/>
        <w:bottom w:val="none" w:sz="0" w:space="0" w:color="auto"/>
        <w:right w:val="none" w:sz="0" w:space="0" w:color="auto"/>
      </w:divBdr>
    </w:div>
    <w:div w:id="1257523381">
      <w:bodyDiv w:val="1"/>
      <w:marLeft w:val="0"/>
      <w:marRight w:val="0"/>
      <w:marTop w:val="0"/>
      <w:marBottom w:val="0"/>
      <w:divBdr>
        <w:top w:val="none" w:sz="0" w:space="0" w:color="auto"/>
        <w:left w:val="none" w:sz="0" w:space="0" w:color="auto"/>
        <w:bottom w:val="none" w:sz="0" w:space="0" w:color="auto"/>
        <w:right w:val="none" w:sz="0" w:space="0" w:color="auto"/>
      </w:divBdr>
    </w:div>
    <w:div w:id="1257786800">
      <w:bodyDiv w:val="1"/>
      <w:marLeft w:val="0"/>
      <w:marRight w:val="0"/>
      <w:marTop w:val="0"/>
      <w:marBottom w:val="0"/>
      <w:divBdr>
        <w:top w:val="none" w:sz="0" w:space="0" w:color="auto"/>
        <w:left w:val="none" w:sz="0" w:space="0" w:color="auto"/>
        <w:bottom w:val="none" w:sz="0" w:space="0" w:color="auto"/>
        <w:right w:val="none" w:sz="0" w:space="0" w:color="auto"/>
      </w:divBdr>
    </w:div>
    <w:div w:id="1257906139">
      <w:bodyDiv w:val="1"/>
      <w:marLeft w:val="0"/>
      <w:marRight w:val="0"/>
      <w:marTop w:val="0"/>
      <w:marBottom w:val="0"/>
      <w:divBdr>
        <w:top w:val="none" w:sz="0" w:space="0" w:color="auto"/>
        <w:left w:val="none" w:sz="0" w:space="0" w:color="auto"/>
        <w:bottom w:val="none" w:sz="0" w:space="0" w:color="auto"/>
        <w:right w:val="none" w:sz="0" w:space="0" w:color="auto"/>
      </w:divBdr>
    </w:div>
    <w:div w:id="1257908088">
      <w:bodyDiv w:val="1"/>
      <w:marLeft w:val="0"/>
      <w:marRight w:val="0"/>
      <w:marTop w:val="0"/>
      <w:marBottom w:val="0"/>
      <w:divBdr>
        <w:top w:val="none" w:sz="0" w:space="0" w:color="auto"/>
        <w:left w:val="none" w:sz="0" w:space="0" w:color="auto"/>
        <w:bottom w:val="none" w:sz="0" w:space="0" w:color="auto"/>
        <w:right w:val="none" w:sz="0" w:space="0" w:color="auto"/>
      </w:divBdr>
    </w:div>
    <w:div w:id="1258248554">
      <w:bodyDiv w:val="1"/>
      <w:marLeft w:val="0"/>
      <w:marRight w:val="0"/>
      <w:marTop w:val="0"/>
      <w:marBottom w:val="0"/>
      <w:divBdr>
        <w:top w:val="none" w:sz="0" w:space="0" w:color="auto"/>
        <w:left w:val="none" w:sz="0" w:space="0" w:color="auto"/>
        <w:bottom w:val="none" w:sz="0" w:space="0" w:color="auto"/>
        <w:right w:val="none" w:sz="0" w:space="0" w:color="auto"/>
      </w:divBdr>
    </w:div>
    <w:div w:id="1259214563">
      <w:bodyDiv w:val="1"/>
      <w:marLeft w:val="0"/>
      <w:marRight w:val="0"/>
      <w:marTop w:val="0"/>
      <w:marBottom w:val="0"/>
      <w:divBdr>
        <w:top w:val="none" w:sz="0" w:space="0" w:color="auto"/>
        <w:left w:val="none" w:sz="0" w:space="0" w:color="auto"/>
        <w:bottom w:val="none" w:sz="0" w:space="0" w:color="auto"/>
        <w:right w:val="none" w:sz="0" w:space="0" w:color="auto"/>
      </w:divBdr>
    </w:div>
    <w:div w:id="1259219140">
      <w:bodyDiv w:val="1"/>
      <w:marLeft w:val="0"/>
      <w:marRight w:val="0"/>
      <w:marTop w:val="0"/>
      <w:marBottom w:val="0"/>
      <w:divBdr>
        <w:top w:val="none" w:sz="0" w:space="0" w:color="auto"/>
        <w:left w:val="none" w:sz="0" w:space="0" w:color="auto"/>
        <w:bottom w:val="none" w:sz="0" w:space="0" w:color="auto"/>
        <w:right w:val="none" w:sz="0" w:space="0" w:color="auto"/>
      </w:divBdr>
    </w:div>
    <w:div w:id="1259219242">
      <w:bodyDiv w:val="1"/>
      <w:marLeft w:val="0"/>
      <w:marRight w:val="0"/>
      <w:marTop w:val="0"/>
      <w:marBottom w:val="0"/>
      <w:divBdr>
        <w:top w:val="none" w:sz="0" w:space="0" w:color="auto"/>
        <w:left w:val="none" w:sz="0" w:space="0" w:color="auto"/>
        <w:bottom w:val="none" w:sz="0" w:space="0" w:color="auto"/>
        <w:right w:val="none" w:sz="0" w:space="0" w:color="auto"/>
      </w:divBdr>
    </w:div>
    <w:div w:id="1259602812">
      <w:bodyDiv w:val="1"/>
      <w:marLeft w:val="0"/>
      <w:marRight w:val="0"/>
      <w:marTop w:val="0"/>
      <w:marBottom w:val="0"/>
      <w:divBdr>
        <w:top w:val="none" w:sz="0" w:space="0" w:color="auto"/>
        <w:left w:val="none" w:sz="0" w:space="0" w:color="auto"/>
        <w:bottom w:val="none" w:sz="0" w:space="0" w:color="auto"/>
        <w:right w:val="none" w:sz="0" w:space="0" w:color="auto"/>
      </w:divBdr>
    </w:div>
    <w:div w:id="1259950187">
      <w:bodyDiv w:val="1"/>
      <w:marLeft w:val="0"/>
      <w:marRight w:val="0"/>
      <w:marTop w:val="0"/>
      <w:marBottom w:val="0"/>
      <w:divBdr>
        <w:top w:val="none" w:sz="0" w:space="0" w:color="auto"/>
        <w:left w:val="none" w:sz="0" w:space="0" w:color="auto"/>
        <w:bottom w:val="none" w:sz="0" w:space="0" w:color="auto"/>
        <w:right w:val="none" w:sz="0" w:space="0" w:color="auto"/>
      </w:divBdr>
    </w:div>
    <w:div w:id="1260021390">
      <w:bodyDiv w:val="1"/>
      <w:marLeft w:val="0"/>
      <w:marRight w:val="0"/>
      <w:marTop w:val="0"/>
      <w:marBottom w:val="0"/>
      <w:divBdr>
        <w:top w:val="none" w:sz="0" w:space="0" w:color="auto"/>
        <w:left w:val="none" w:sz="0" w:space="0" w:color="auto"/>
        <w:bottom w:val="none" w:sz="0" w:space="0" w:color="auto"/>
        <w:right w:val="none" w:sz="0" w:space="0" w:color="auto"/>
      </w:divBdr>
    </w:div>
    <w:div w:id="1260212545">
      <w:bodyDiv w:val="1"/>
      <w:marLeft w:val="0"/>
      <w:marRight w:val="0"/>
      <w:marTop w:val="0"/>
      <w:marBottom w:val="0"/>
      <w:divBdr>
        <w:top w:val="none" w:sz="0" w:space="0" w:color="auto"/>
        <w:left w:val="none" w:sz="0" w:space="0" w:color="auto"/>
        <w:bottom w:val="none" w:sz="0" w:space="0" w:color="auto"/>
        <w:right w:val="none" w:sz="0" w:space="0" w:color="auto"/>
      </w:divBdr>
    </w:div>
    <w:div w:id="1260793832">
      <w:bodyDiv w:val="1"/>
      <w:marLeft w:val="0"/>
      <w:marRight w:val="0"/>
      <w:marTop w:val="0"/>
      <w:marBottom w:val="0"/>
      <w:divBdr>
        <w:top w:val="none" w:sz="0" w:space="0" w:color="auto"/>
        <w:left w:val="none" w:sz="0" w:space="0" w:color="auto"/>
        <w:bottom w:val="none" w:sz="0" w:space="0" w:color="auto"/>
        <w:right w:val="none" w:sz="0" w:space="0" w:color="auto"/>
      </w:divBdr>
    </w:div>
    <w:div w:id="1260870355">
      <w:bodyDiv w:val="1"/>
      <w:marLeft w:val="0"/>
      <w:marRight w:val="0"/>
      <w:marTop w:val="0"/>
      <w:marBottom w:val="0"/>
      <w:divBdr>
        <w:top w:val="none" w:sz="0" w:space="0" w:color="auto"/>
        <w:left w:val="none" w:sz="0" w:space="0" w:color="auto"/>
        <w:bottom w:val="none" w:sz="0" w:space="0" w:color="auto"/>
        <w:right w:val="none" w:sz="0" w:space="0" w:color="auto"/>
      </w:divBdr>
    </w:div>
    <w:div w:id="1260916390">
      <w:bodyDiv w:val="1"/>
      <w:marLeft w:val="0"/>
      <w:marRight w:val="0"/>
      <w:marTop w:val="0"/>
      <w:marBottom w:val="0"/>
      <w:divBdr>
        <w:top w:val="none" w:sz="0" w:space="0" w:color="auto"/>
        <w:left w:val="none" w:sz="0" w:space="0" w:color="auto"/>
        <w:bottom w:val="none" w:sz="0" w:space="0" w:color="auto"/>
        <w:right w:val="none" w:sz="0" w:space="0" w:color="auto"/>
      </w:divBdr>
    </w:div>
    <w:div w:id="1260986783">
      <w:bodyDiv w:val="1"/>
      <w:marLeft w:val="0"/>
      <w:marRight w:val="0"/>
      <w:marTop w:val="0"/>
      <w:marBottom w:val="0"/>
      <w:divBdr>
        <w:top w:val="none" w:sz="0" w:space="0" w:color="auto"/>
        <w:left w:val="none" w:sz="0" w:space="0" w:color="auto"/>
        <w:bottom w:val="none" w:sz="0" w:space="0" w:color="auto"/>
        <w:right w:val="none" w:sz="0" w:space="0" w:color="auto"/>
      </w:divBdr>
    </w:div>
    <w:div w:id="1261257980">
      <w:bodyDiv w:val="1"/>
      <w:marLeft w:val="0"/>
      <w:marRight w:val="0"/>
      <w:marTop w:val="0"/>
      <w:marBottom w:val="0"/>
      <w:divBdr>
        <w:top w:val="none" w:sz="0" w:space="0" w:color="auto"/>
        <w:left w:val="none" w:sz="0" w:space="0" w:color="auto"/>
        <w:bottom w:val="none" w:sz="0" w:space="0" w:color="auto"/>
        <w:right w:val="none" w:sz="0" w:space="0" w:color="auto"/>
      </w:divBdr>
    </w:div>
    <w:div w:id="1261446445">
      <w:bodyDiv w:val="1"/>
      <w:marLeft w:val="0"/>
      <w:marRight w:val="0"/>
      <w:marTop w:val="0"/>
      <w:marBottom w:val="0"/>
      <w:divBdr>
        <w:top w:val="none" w:sz="0" w:space="0" w:color="auto"/>
        <w:left w:val="none" w:sz="0" w:space="0" w:color="auto"/>
        <w:bottom w:val="none" w:sz="0" w:space="0" w:color="auto"/>
        <w:right w:val="none" w:sz="0" w:space="0" w:color="auto"/>
      </w:divBdr>
    </w:div>
    <w:div w:id="1261447502">
      <w:bodyDiv w:val="1"/>
      <w:marLeft w:val="0"/>
      <w:marRight w:val="0"/>
      <w:marTop w:val="0"/>
      <w:marBottom w:val="0"/>
      <w:divBdr>
        <w:top w:val="none" w:sz="0" w:space="0" w:color="auto"/>
        <w:left w:val="none" w:sz="0" w:space="0" w:color="auto"/>
        <w:bottom w:val="none" w:sz="0" w:space="0" w:color="auto"/>
        <w:right w:val="none" w:sz="0" w:space="0" w:color="auto"/>
      </w:divBdr>
    </w:div>
    <w:div w:id="1261452433">
      <w:bodyDiv w:val="1"/>
      <w:marLeft w:val="0"/>
      <w:marRight w:val="0"/>
      <w:marTop w:val="0"/>
      <w:marBottom w:val="0"/>
      <w:divBdr>
        <w:top w:val="none" w:sz="0" w:space="0" w:color="auto"/>
        <w:left w:val="none" w:sz="0" w:space="0" w:color="auto"/>
        <w:bottom w:val="none" w:sz="0" w:space="0" w:color="auto"/>
        <w:right w:val="none" w:sz="0" w:space="0" w:color="auto"/>
      </w:divBdr>
    </w:div>
    <w:div w:id="1261527802">
      <w:bodyDiv w:val="1"/>
      <w:marLeft w:val="0"/>
      <w:marRight w:val="0"/>
      <w:marTop w:val="0"/>
      <w:marBottom w:val="0"/>
      <w:divBdr>
        <w:top w:val="none" w:sz="0" w:space="0" w:color="auto"/>
        <w:left w:val="none" w:sz="0" w:space="0" w:color="auto"/>
        <w:bottom w:val="none" w:sz="0" w:space="0" w:color="auto"/>
        <w:right w:val="none" w:sz="0" w:space="0" w:color="auto"/>
      </w:divBdr>
    </w:div>
    <w:div w:id="1261529930">
      <w:bodyDiv w:val="1"/>
      <w:marLeft w:val="0"/>
      <w:marRight w:val="0"/>
      <w:marTop w:val="0"/>
      <w:marBottom w:val="0"/>
      <w:divBdr>
        <w:top w:val="none" w:sz="0" w:space="0" w:color="auto"/>
        <w:left w:val="none" w:sz="0" w:space="0" w:color="auto"/>
        <w:bottom w:val="none" w:sz="0" w:space="0" w:color="auto"/>
        <w:right w:val="none" w:sz="0" w:space="0" w:color="auto"/>
      </w:divBdr>
    </w:div>
    <w:div w:id="1261791967">
      <w:bodyDiv w:val="1"/>
      <w:marLeft w:val="0"/>
      <w:marRight w:val="0"/>
      <w:marTop w:val="0"/>
      <w:marBottom w:val="0"/>
      <w:divBdr>
        <w:top w:val="none" w:sz="0" w:space="0" w:color="auto"/>
        <w:left w:val="none" w:sz="0" w:space="0" w:color="auto"/>
        <w:bottom w:val="none" w:sz="0" w:space="0" w:color="auto"/>
        <w:right w:val="none" w:sz="0" w:space="0" w:color="auto"/>
      </w:divBdr>
    </w:div>
    <w:div w:id="1262451744">
      <w:bodyDiv w:val="1"/>
      <w:marLeft w:val="0"/>
      <w:marRight w:val="0"/>
      <w:marTop w:val="0"/>
      <w:marBottom w:val="0"/>
      <w:divBdr>
        <w:top w:val="none" w:sz="0" w:space="0" w:color="auto"/>
        <w:left w:val="none" w:sz="0" w:space="0" w:color="auto"/>
        <w:bottom w:val="none" w:sz="0" w:space="0" w:color="auto"/>
        <w:right w:val="none" w:sz="0" w:space="0" w:color="auto"/>
      </w:divBdr>
    </w:div>
    <w:div w:id="1262683099">
      <w:bodyDiv w:val="1"/>
      <w:marLeft w:val="0"/>
      <w:marRight w:val="0"/>
      <w:marTop w:val="0"/>
      <w:marBottom w:val="0"/>
      <w:divBdr>
        <w:top w:val="none" w:sz="0" w:space="0" w:color="auto"/>
        <w:left w:val="none" w:sz="0" w:space="0" w:color="auto"/>
        <w:bottom w:val="none" w:sz="0" w:space="0" w:color="auto"/>
        <w:right w:val="none" w:sz="0" w:space="0" w:color="auto"/>
      </w:divBdr>
    </w:div>
    <w:div w:id="1263145404">
      <w:bodyDiv w:val="1"/>
      <w:marLeft w:val="0"/>
      <w:marRight w:val="0"/>
      <w:marTop w:val="0"/>
      <w:marBottom w:val="0"/>
      <w:divBdr>
        <w:top w:val="none" w:sz="0" w:space="0" w:color="auto"/>
        <w:left w:val="none" w:sz="0" w:space="0" w:color="auto"/>
        <w:bottom w:val="none" w:sz="0" w:space="0" w:color="auto"/>
        <w:right w:val="none" w:sz="0" w:space="0" w:color="auto"/>
      </w:divBdr>
    </w:div>
    <w:div w:id="1263220097">
      <w:bodyDiv w:val="1"/>
      <w:marLeft w:val="0"/>
      <w:marRight w:val="0"/>
      <w:marTop w:val="0"/>
      <w:marBottom w:val="0"/>
      <w:divBdr>
        <w:top w:val="none" w:sz="0" w:space="0" w:color="auto"/>
        <w:left w:val="none" w:sz="0" w:space="0" w:color="auto"/>
        <w:bottom w:val="none" w:sz="0" w:space="0" w:color="auto"/>
        <w:right w:val="none" w:sz="0" w:space="0" w:color="auto"/>
      </w:divBdr>
    </w:div>
    <w:div w:id="1263494206">
      <w:bodyDiv w:val="1"/>
      <w:marLeft w:val="0"/>
      <w:marRight w:val="0"/>
      <w:marTop w:val="0"/>
      <w:marBottom w:val="0"/>
      <w:divBdr>
        <w:top w:val="none" w:sz="0" w:space="0" w:color="auto"/>
        <w:left w:val="none" w:sz="0" w:space="0" w:color="auto"/>
        <w:bottom w:val="none" w:sz="0" w:space="0" w:color="auto"/>
        <w:right w:val="none" w:sz="0" w:space="0" w:color="auto"/>
      </w:divBdr>
    </w:div>
    <w:div w:id="1263535482">
      <w:bodyDiv w:val="1"/>
      <w:marLeft w:val="0"/>
      <w:marRight w:val="0"/>
      <w:marTop w:val="0"/>
      <w:marBottom w:val="0"/>
      <w:divBdr>
        <w:top w:val="none" w:sz="0" w:space="0" w:color="auto"/>
        <w:left w:val="none" w:sz="0" w:space="0" w:color="auto"/>
        <w:bottom w:val="none" w:sz="0" w:space="0" w:color="auto"/>
        <w:right w:val="none" w:sz="0" w:space="0" w:color="auto"/>
      </w:divBdr>
    </w:div>
    <w:div w:id="1264803571">
      <w:bodyDiv w:val="1"/>
      <w:marLeft w:val="0"/>
      <w:marRight w:val="0"/>
      <w:marTop w:val="0"/>
      <w:marBottom w:val="0"/>
      <w:divBdr>
        <w:top w:val="none" w:sz="0" w:space="0" w:color="auto"/>
        <w:left w:val="none" w:sz="0" w:space="0" w:color="auto"/>
        <w:bottom w:val="none" w:sz="0" w:space="0" w:color="auto"/>
        <w:right w:val="none" w:sz="0" w:space="0" w:color="auto"/>
      </w:divBdr>
    </w:div>
    <w:div w:id="1264806177">
      <w:bodyDiv w:val="1"/>
      <w:marLeft w:val="0"/>
      <w:marRight w:val="0"/>
      <w:marTop w:val="0"/>
      <w:marBottom w:val="0"/>
      <w:divBdr>
        <w:top w:val="none" w:sz="0" w:space="0" w:color="auto"/>
        <w:left w:val="none" w:sz="0" w:space="0" w:color="auto"/>
        <w:bottom w:val="none" w:sz="0" w:space="0" w:color="auto"/>
        <w:right w:val="none" w:sz="0" w:space="0" w:color="auto"/>
      </w:divBdr>
    </w:div>
    <w:div w:id="1264918773">
      <w:bodyDiv w:val="1"/>
      <w:marLeft w:val="0"/>
      <w:marRight w:val="0"/>
      <w:marTop w:val="0"/>
      <w:marBottom w:val="0"/>
      <w:divBdr>
        <w:top w:val="none" w:sz="0" w:space="0" w:color="auto"/>
        <w:left w:val="none" w:sz="0" w:space="0" w:color="auto"/>
        <w:bottom w:val="none" w:sz="0" w:space="0" w:color="auto"/>
        <w:right w:val="none" w:sz="0" w:space="0" w:color="auto"/>
      </w:divBdr>
    </w:div>
    <w:div w:id="1265189164">
      <w:bodyDiv w:val="1"/>
      <w:marLeft w:val="0"/>
      <w:marRight w:val="0"/>
      <w:marTop w:val="0"/>
      <w:marBottom w:val="0"/>
      <w:divBdr>
        <w:top w:val="none" w:sz="0" w:space="0" w:color="auto"/>
        <w:left w:val="none" w:sz="0" w:space="0" w:color="auto"/>
        <w:bottom w:val="none" w:sz="0" w:space="0" w:color="auto"/>
        <w:right w:val="none" w:sz="0" w:space="0" w:color="auto"/>
      </w:divBdr>
    </w:div>
    <w:div w:id="1265265348">
      <w:bodyDiv w:val="1"/>
      <w:marLeft w:val="0"/>
      <w:marRight w:val="0"/>
      <w:marTop w:val="0"/>
      <w:marBottom w:val="0"/>
      <w:divBdr>
        <w:top w:val="none" w:sz="0" w:space="0" w:color="auto"/>
        <w:left w:val="none" w:sz="0" w:space="0" w:color="auto"/>
        <w:bottom w:val="none" w:sz="0" w:space="0" w:color="auto"/>
        <w:right w:val="none" w:sz="0" w:space="0" w:color="auto"/>
      </w:divBdr>
    </w:div>
    <w:div w:id="1265304926">
      <w:bodyDiv w:val="1"/>
      <w:marLeft w:val="0"/>
      <w:marRight w:val="0"/>
      <w:marTop w:val="0"/>
      <w:marBottom w:val="0"/>
      <w:divBdr>
        <w:top w:val="none" w:sz="0" w:space="0" w:color="auto"/>
        <w:left w:val="none" w:sz="0" w:space="0" w:color="auto"/>
        <w:bottom w:val="none" w:sz="0" w:space="0" w:color="auto"/>
        <w:right w:val="none" w:sz="0" w:space="0" w:color="auto"/>
      </w:divBdr>
    </w:div>
    <w:div w:id="1265452649">
      <w:bodyDiv w:val="1"/>
      <w:marLeft w:val="0"/>
      <w:marRight w:val="0"/>
      <w:marTop w:val="0"/>
      <w:marBottom w:val="0"/>
      <w:divBdr>
        <w:top w:val="none" w:sz="0" w:space="0" w:color="auto"/>
        <w:left w:val="none" w:sz="0" w:space="0" w:color="auto"/>
        <w:bottom w:val="none" w:sz="0" w:space="0" w:color="auto"/>
        <w:right w:val="none" w:sz="0" w:space="0" w:color="auto"/>
      </w:divBdr>
    </w:div>
    <w:div w:id="1266034454">
      <w:bodyDiv w:val="1"/>
      <w:marLeft w:val="0"/>
      <w:marRight w:val="0"/>
      <w:marTop w:val="0"/>
      <w:marBottom w:val="0"/>
      <w:divBdr>
        <w:top w:val="none" w:sz="0" w:space="0" w:color="auto"/>
        <w:left w:val="none" w:sz="0" w:space="0" w:color="auto"/>
        <w:bottom w:val="none" w:sz="0" w:space="0" w:color="auto"/>
        <w:right w:val="none" w:sz="0" w:space="0" w:color="auto"/>
      </w:divBdr>
    </w:div>
    <w:div w:id="1266424835">
      <w:bodyDiv w:val="1"/>
      <w:marLeft w:val="0"/>
      <w:marRight w:val="0"/>
      <w:marTop w:val="0"/>
      <w:marBottom w:val="0"/>
      <w:divBdr>
        <w:top w:val="none" w:sz="0" w:space="0" w:color="auto"/>
        <w:left w:val="none" w:sz="0" w:space="0" w:color="auto"/>
        <w:bottom w:val="none" w:sz="0" w:space="0" w:color="auto"/>
        <w:right w:val="none" w:sz="0" w:space="0" w:color="auto"/>
      </w:divBdr>
    </w:div>
    <w:div w:id="1266617277">
      <w:bodyDiv w:val="1"/>
      <w:marLeft w:val="0"/>
      <w:marRight w:val="0"/>
      <w:marTop w:val="0"/>
      <w:marBottom w:val="0"/>
      <w:divBdr>
        <w:top w:val="none" w:sz="0" w:space="0" w:color="auto"/>
        <w:left w:val="none" w:sz="0" w:space="0" w:color="auto"/>
        <w:bottom w:val="none" w:sz="0" w:space="0" w:color="auto"/>
        <w:right w:val="none" w:sz="0" w:space="0" w:color="auto"/>
      </w:divBdr>
    </w:div>
    <w:div w:id="1266618849">
      <w:bodyDiv w:val="1"/>
      <w:marLeft w:val="0"/>
      <w:marRight w:val="0"/>
      <w:marTop w:val="0"/>
      <w:marBottom w:val="0"/>
      <w:divBdr>
        <w:top w:val="none" w:sz="0" w:space="0" w:color="auto"/>
        <w:left w:val="none" w:sz="0" w:space="0" w:color="auto"/>
        <w:bottom w:val="none" w:sz="0" w:space="0" w:color="auto"/>
        <w:right w:val="none" w:sz="0" w:space="0" w:color="auto"/>
      </w:divBdr>
    </w:div>
    <w:div w:id="1266768131">
      <w:bodyDiv w:val="1"/>
      <w:marLeft w:val="0"/>
      <w:marRight w:val="0"/>
      <w:marTop w:val="0"/>
      <w:marBottom w:val="0"/>
      <w:divBdr>
        <w:top w:val="none" w:sz="0" w:space="0" w:color="auto"/>
        <w:left w:val="none" w:sz="0" w:space="0" w:color="auto"/>
        <w:bottom w:val="none" w:sz="0" w:space="0" w:color="auto"/>
        <w:right w:val="none" w:sz="0" w:space="0" w:color="auto"/>
      </w:divBdr>
    </w:div>
    <w:div w:id="1267687643">
      <w:bodyDiv w:val="1"/>
      <w:marLeft w:val="0"/>
      <w:marRight w:val="0"/>
      <w:marTop w:val="0"/>
      <w:marBottom w:val="0"/>
      <w:divBdr>
        <w:top w:val="none" w:sz="0" w:space="0" w:color="auto"/>
        <w:left w:val="none" w:sz="0" w:space="0" w:color="auto"/>
        <w:bottom w:val="none" w:sz="0" w:space="0" w:color="auto"/>
        <w:right w:val="none" w:sz="0" w:space="0" w:color="auto"/>
      </w:divBdr>
    </w:div>
    <w:div w:id="1267806793">
      <w:bodyDiv w:val="1"/>
      <w:marLeft w:val="0"/>
      <w:marRight w:val="0"/>
      <w:marTop w:val="0"/>
      <w:marBottom w:val="0"/>
      <w:divBdr>
        <w:top w:val="none" w:sz="0" w:space="0" w:color="auto"/>
        <w:left w:val="none" w:sz="0" w:space="0" w:color="auto"/>
        <w:bottom w:val="none" w:sz="0" w:space="0" w:color="auto"/>
        <w:right w:val="none" w:sz="0" w:space="0" w:color="auto"/>
      </w:divBdr>
    </w:div>
    <w:div w:id="1268074426">
      <w:bodyDiv w:val="1"/>
      <w:marLeft w:val="0"/>
      <w:marRight w:val="0"/>
      <w:marTop w:val="0"/>
      <w:marBottom w:val="0"/>
      <w:divBdr>
        <w:top w:val="none" w:sz="0" w:space="0" w:color="auto"/>
        <w:left w:val="none" w:sz="0" w:space="0" w:color="auto"/>
        <w:bottom w:val="none" w:sz="0" w:space="0" w:color="auto"/>
        <w:right w:val="none" w:sz="0" w:space="0" w:color="auto"/>
      </w:divBdr>
    </w:div>
    <w:div w:id="1268393966">
      <w:bodyDiv w:val="1"/>
      <w:marLeft w:val="0"/>
      <w:marRight w:val="0"/>
      <w:marTop w:val="0"/>
      <w:marBottom w:val="0"/>
      <w:divBdr>
        <w:top w:val="none" w:sz="0" w:space="0" w:color="auto"/>
        <w:left w:val="none" w:sz="0" w:space="0" w:color="auto"/>
        <w:bottom w:val="none" w:sz="0" w:space="0" w:color="auto"/>
        <w:right w:val="none" w:sz="0" w:space="0" w:color="auto"/>
      </w:divBdr>
    </w:div>
    <w:div w:id="1268465748">
      <w:bodyDiv w:val="1"/>
      <w:marLeft w:val="0"/>
      <w:marRight w:val="0"/>
      <w:marTop w:val="0"/>
      <w:marBottom w:val="0"/>
      <w:divBdr>
        <w:top w:val="none" w:sz="0" w:space="0" w:color="auto"/>
        <w:left w:val="none" w:sz="0" w:space="0" w:color="auto"/>
        <w:bottom w:val="none" w:sz="0" w:space="0" w:color="auto"/>
        <w:right w:val="none" w:sz="0" w:space="0" w:color="auto"/>
      </w:divBdr>
    </w:div>
    <w:div w:id="1268540722">
      <w:bodyDiv w:val="1"/>
      <w:marLeft w:val="0"/>
      <w:marRight w:val="0"/>
      <w:marTop w:val="0"/>
      <w:marBottom w:val="0"/>
      <w:divBdr>
        <w:top w:val="none" w:sz="0" w:space="0" w:color="auto"/>
        <w:left w:val="none" w:sz="0" w:space="0" w:color="auto"/>
        <w:bottom w:val="none" w:sz="0" w:space="0" w:color="auto"/>
        <w:right w:val="none" w:sz="0" w:space="0" w:color="auto"/>
      </w:divBdr>
    </w:div>
    <w:div w:id="1268661607">
      <w:bodyDiv w:val="1"/>
      <w:marLeft w:val="0"/>
      <w:marRight w:val="0"/>
      <w:marTop w:val="0"/>
      <w:marBottom w:val="0"/>
      <w:divBdr>
        <w:top w:val="none" w:sz="0" w:space="0" w:color="auto"/>
        <w:left w:val="none" w:sz="0" w:space="0" w:color="auto"/>
        <w:bottom w:val="none" w:sz="0" w:space="0" w:color="auto"/>
        <w:right w:val="none" w:sz="0" w:space="0" w:color="auto"/>
      </w:divBdr>
    </w:div>
    <w:div w:id="1268779016">
      <w:bodyDiv w:val="1"/>
      <w:marLeft w:val="0"/>
      <w:marRight w:val="0"/>
      <w:marTop w:val="0"/>
      <w:marBottom w:val="0"/>
      <w:divBdr>
        <w:top w:val="none" w:sz="0" w:space="0" w:color="auto"/>
        <w:left w:val="none" w:sz="0" w:space="0" w:color="auto"/>
        <w:bottom w:val="none" w:sz="0" w:space="0" w:color="auto"/>
        <w:right w:val="none" w:sz="0" w:space="0" w:color="auto"/>
      </w:divBdr>
    </w:div>
    <w:div w:id="1268925632">
      <w:bodyDiv w:val="1"/>
      <w:marLeft w:val="0"/>
      <w:marRight w:val="0"/>
      <w:marTop w:val="0"/>
      <w:marBottom w:val="0"/>
      <w:divBdr>
        <w:top w:val="none" w:sz="0" w:space="0" w:color="auto"/>
        <w:left w:val="none" w:sz="0" w:space="0" w:color="auto"/>
        <w:bottom w:val="none" w:sz="0" w:space="0" w:color="auto"/>
        <w:right w:val="none" w:sz="0" w:space="0" w:color="auto"/>
      </w:divBdr>
    </w:div>
    <w:div w:id="1269046659">
      <w:bodyDiv w:val="1"/>
      <w:marLeft w:val="0"/>
      <w:marRight w:val="0"/>
      <w:marTop w:val="0"/>
      <w:marBottom w:val="0"/>
      <w:divBdr>
        <w:top w:val="none" w:sz="0" w:space="0" w:color="auto"/>
        <w:left w:val="none" w:sz="0" w:space="0" w:color="auto"/>
        <w:bottom w:val="none" w:sz="0" w:space="0" w:color="auto"/>
        <w:right w:val="none" w:sz="0" w:space="0" w:color="auto"/>
      </w:divBdr>
    </w:div>
    <w:div w:id="1269388301">
      <w:bodyDiv w:val="1"/>
      <w:marLeft w:val="0"/>
      <w:marRight w:val="0"/>
      <w:marTop w:val="0"/>
      <w:marBottom w:val="0"/>
      <w:divBdr>
        <w:top w:val="none" w:sz="0" w:space="0" w:color="auto"/>
        <w:left w:val="none" w:sz="0" w:space="0" w:color="auto"/>
        <w:bottom w:val="none" w:sz="0" w:space="0" w:color="auto"/>
        <w:right w:val="none" w:sz="0" w:space="0" w:color="auto"/>
      </w:divBdr>
    </w:div>
    <w:div w:id="1269436113">
      <w:bodyDiv w:val="1"/>
      <w:marLeft w:val="0"/>
      <w:marRight w:val="0"/>
      <w:marTop w:val="0"/>
      <w:marBottom w:val="0"/>
      <w:divBdr>
        <w:top w:val="none" w:sz="0" w:space="0" w:color="auto"/>
        <w:left w:val="none" w:sz="0" w:space="0" w:color="auto"/>
        <w:bottom w:val="none" w:sz="0" w:space="0" w:color="auto"/>
        <w:right w:val="none" w:sz="0" w:space="0" w:color="auto"/>
      </w:divBdr>
    </w:div>
    <w:div w:id="1269704673">
      <w:bodyDiv w:val="1"/>
      <w:marLeft w:val="0"/>
      <w:marRight w:val="0"/>
      <w:marTop w:val="0"/>
      <w:marBottom w:val="0"/>
      <w:divBdr>
        <w:top w:val="none" w:sz="0" w:space="0" w:color="auto"/>
        <w:left w:val="none" w:sz="0" w:space="0" w:color="auto"/>
        <w:bottom w:val="none" w:sz="0" w:space="0" w:color="auto"/>
        <w:right w:val="none" w:sz="0" w:space="0" w:color="auto"/>
      </w:divBdr>
    </w:div>
    <w:div w:id="1270238382">
      <w:bodyDiv w:val="1"/>
      <w:marLeft w:val="0"/>
      <w:marRight w:val="0"/>
      <w:marTop w:val="0"/>
      <w:marBottom w:val="0"/>
      <w:divBdr>
        <w:top w:val="none" w:sz="0" w:space="0" w:color="auto"/>
        <w:left w:val="none" w:sz="0" w:space="0" w:color="auto"/>
        <w:bottom w:val="none" w:sz="0" w:space="0" w:color="auto"/>
        <w:right w:val="none" w:sz="0" w:space="0" w:color="auto"/>
      </w:divBdr>
    </w:div>
    <w:div w:id="1270624068">
      <w:bodyDiv w:val="1"/>
      <w:marLeft w:val="0"/>
      <w:marRight w:val="0"/>
      <w:marTop w:val="0"/>
      <w:marBottom w:val="0"/>
      <w:divBdr>
        <w:top w:val="none" w:sz="0" w:space="0" w:color="auto"/>
        <w:left w:val="none" w:sz="0" w:space="0" w:color="auto"/>
        <w:bottom w:val="none" w:sz="0" w:space="0" w:color="auto"/>
        <w:right w:val="none" w:sz="0" w:space="0" w:color="auto"/>
      </w:divBdr>
    </w:div>
    <w:div w:id="1270773504">
      <w:bodyDiv w:val="1"/>
      <w:marLeft w:val="0"/>
      <w:marRight w:val="0"/>
      <w:marTop w:val="0"/>
      <w:marBottom w:val="0"/>
      <w:divBdr>
        <w:top w:val="none" w:sz="0" w:space="0" w:color="auto"/>
        <w:left w:val="none" w:sz="0" w:space="0" w:color="auto"/>
        <w:bottom w:val="none" w:sz="0" w:space="0" w:color="auto"/>
        <w:right w:val="none" w:sz="0" w:space="0" w:color="auto"/>
      </w:divBdr>
    </w:div>
    <w:div w:id="1270817987">
      <w:bodyDiv w:val="1"/>
      <w:marLeft w:val="0"/>
      <w:marRight w:val="0"/>
      <w:marTop w:val="0"/>
      <w:marBottom w:val="0"/>
      <w:divBdr>
        <w:top w:val="none" w:sz="0" w:space="0" w:color="auto"/>
        <w:left w:val="none" w:sz="0" w:space="0" w:color="auto"/>
        <w:bottom w:val="none" w:sz="0" w:space="0" w:color="auto"/>
        <w:right w:val="none" w:sz="0" w:space="0" w:color="auto"/>
      </w:divBdr>
    </w:div>
    <w:div w:id="1271008933">
      <w:bodyDiv w:val="1"/>
      <w:marLeft w:val="0"/>
      <w:marRight w:val="0"/>
      <w:marTop w:val="0"/>
      <w:marBottom w:val="0"/>
      <w:divBdr>
        <w:top w:val="none" w:sz="0" w:space="0" w:color="auto"/>
        <w:left w:val="none" w:sz="0" w:space="0" w:color="auto"/>
        <w:bottom w:val="none" w:sz="0" w:space="0" w:color="auto"/>
        <w:right w:val="none" w:sz="0" w:space="0" w:color="auto"/>
      </w:divBdr>
    </w:div>
    <w:div w:id="1271624008">
      <w:bodyDiv w:val="1"/>
      <w:marLeft w:val="0"/>
      <w:marRight w:val="0"/>
      <w:marTop w:val="0"/>
      <w:marBottom w:val="0"/>
      <w:divBdr>
        <w:top w:val="none" w:sz="0" w:space="0" w:color="auto"/>
        <w:left w:val="none" w:sz="0" w:space="0" w:color="auto"/>
        <w:bottom w:val="none" w:sz="0" w:space="0" w:color="auto"/>
        <w:right w:val="none" w:sz="0" w:space="0" w:color="auto"/>
      </w:divBdr>
    </w:div>
    <w:div w:id="1271863774">
      <w:bodyDiv w:val="1"/>
      <w:marLeft w:val="0"/>
      <w:marRight w:val="0"/>
      <w:marTop w:val="0"/>
      <w:marBottom w:val="0"/>
      <w:divBdr>
        <w:top w:val="none" w:sz="0" w:space="0" w:color="auto"/>
        <w:left w:val="none" w:sz="0" w:space="0" w:color="auto"/>
        <w:bottom w:val="none" w:sz="0" w:space="0" w:color="auto"/>
        <w:right w:val="none" w:sz="0" w:space="0" w:color="auto"/>
      </w:divBdr>
    </w:div>
    <w:div w:id="1271935977">
      <w:bodyDiv w:val="1"/>
      <w:marLeft w:val="0"/>
      <w:marRight w:val="0"/>
      <w:marTop w:val="0"/>
      <w:marBottom w:val="0"/>
      <w:divBdr>
        <w:top w:val="none" w:sz="0" w:space="0" w:color="auto"/>
        <w:left w:val="none" w:sz="0" w:space="0" w:color="auto"/>
        <w:bottom w:val="none" w:sz="0" w:space="0" w:color="auto"/>
        <w:right w:val="none" w:sz="0" w:space="0" w:color="auto"/>
      </w:divBdr>
    </w:div>
    <w:div w:id="1272476262">
      <w:bodyDiv w:val="1"/>
      <w:marLeft w:val="0"/>
      <w:marRight w:val="0"/>
      <w:marTop w:val="0"/>
      <w:marBottom w:val="0"/>
      <w:divBdr>
        <w:top w:val="none" w:sz="0" w:space="0" w:color="auto"/>
        <w:left w:val="none" w:sz="0" w:space="0" w:color="auto"/>
        <w:bottom w:val="none" w:sz="0" w:space="0" w:color="auto"/>
        <w:right w:val="none" w:sz="0" w:space="0" w:color="auto"/>
      </w:divBdr>
    </w:div>
    <w:div w:id="1272517873">
      <w:bodyDiv w:val="1"/>
      <w:marLeft w:val="0"/>
      <w:marRight w:val="0"/>
      <w:marTop w:val="0"/>
      <w:marBottom w:val="0"/>
      <w:divBdr>
        <w:top w:val="none" w:sz="0" w:space="0" w:color="auto"/>
        <w:left w:val="none" w:sz="0" w:space="0" w:color="auto"/>
        <w:bottom w:val="none" w:sz="0" w:space="0" w:color="auto"/>
        <w:right w:val="none" w:sz="0" w:space="0" w:color="auto"/>
      </w:divBdr>
    </w:div>
    <w:div w:id="1272856694">
      <w:bodyDiv w:val="1"/>
      <w:marLeft w:val="0"/>
      <w:marRight w:val="0"/>
      <w:marTop w:val="0"/>
      <w:marBottom w:val="0"/>
      <w:divBdr>
        <w:top w:val="none" w:sz="0" w:space="0" w:color="auto"/>
        <w:left w:val="none" w:sz="0" w:space="0" w:color="auto"/>
        <w:bottom w:val="none" w:sz="0" w:space="0" w:color="auto"/>
        <w:right w:val="none" w:sz="0" w:space="0" w:color="auto"/>
      </w:divBdr>
    </w:div>
    <w:div w:id="1273130240">
      <w:bodyDiv w:val="1"/>
      <w:marLeft w:val="0"/>
      <w:marRight w:val="0"/>
      <w:marTop w:val="0"/>
      <w:marBottom w:val="0"/>
      <w:divBdr>
        <w:top w:val="none" w:sz="0" w:space="0" w:color="auto"/>
        <w:left w:val="none" w:sz="0" w:space="0" w:color="auto"/>
        <w:bottom w:val="none" w:sz="0" w:space="0" w:color="auto"/>
        <w:right w:val="none" w:sz="0" w:space="0" w:color="auto"/>
      </w:divBdr>
    </w:div>
    <w:div w:id="1273787113">
      <w:bodyDiv w:val="1"/>
      <w:marLeft w:val="0"/>
      <w:marRight w:val="0"/>
      <w:marTop w:val="0"/>
      <w:marBottom w:val="0"/>
      <w:divBdr>
        <w:top w:val="none" w:sz="0" w:space="0" w:color="auto"/>
        <w:left w:val="none" w:sz="0" w:space="0" w:color="auto"/>
        <w:bottom w:val="none" w:sz="0" w:space="0" w:color="auto"/>
        <w:right w:val="none" w:sz="0" w:space="0" w:color="auto"/>
      </w:divBdr>
    </w:div>
    <w:div w:id="1273829006">
      <w:bodyDiv w:val="1"/>
      <w:marLeft w:val="0"/>
      <w:marRight w:val="0"/>
      <w:marTop w:val="0"/>
      <w:marBottom w:val="0"/>
      <w:divBdr>
        <w:top w:val="none" w:sz="0" w:space="0" w:color="auto"/>
        <w:left w:val="none" w:sz="0" w:space="0" w:color="auto"/>
        <w:bottom w:val="none" w:sz="0" w:space="0" w:color="auto"/>
        <w:right w:val="none" w:sz="0" w:space="0" w:color="auto"/>
      </w:divBdr>
    </w:div>
    <w:div w:id="1274286093">
      <w:bodyDiv w:val="1"/>
      <w:marLeft w:val="0"/>
      <w:marRight w:val="0"/>
      <w:marTop w:val="0"/>
      <w:marBottom w:val="0"/>
      <w:divBdr>
        <w:top w:val="none" w:sz="0" w:space="0" w:color="auto"/>
        <w:left w:val="none" w:sz="0" w:space="0" w:color="auto"/>
        <w:bottom w:val="none" w:sz="0" w:space="0" w:color="auto"/>
        <w:right w:val="none" w:sz="0" w:space="0" w:color="auto"/>
      </w:divBdr>
    </w:div>
    <w:div w:id="1274435603">
      <w:bodyDiv w:val="1"/>
      <w:marLeft w:val="0"/>
      <w:marRight w:val="0"/>
      <w:marTop w:val="0"/>
      <w:marBottom w:val="0"/>
      <w:divBdr>
        <w:top w:val="none" w:sz="0" w:space="0" w:color="auto"/>
        <w:left w:val="none" w:sz="0" w:space="0" w:color="auto"/>
        <w:bottom w:val="none" w:sz="0" w:space="0" w:color="auto"/>
        <w:right w:val="none" w:sz="0" w:space="0" w:color="auto"/>
      </w:divBdr>
    </w:div>
    <w:div w:id="1275288124">
      <w:bodyDiv w:val="1"/>
      <w:marLeft w:val="0"/>
      <w:marRight w:val="0"/>
      <w:marTop w:val="0"/>
      <w:marBottom w:val="0"/>
      <w:divBdr>
        <w:top w:val="none" w:sz="0" w:space="0" w:color="auto"/>
        <w:left w:val="none" w:sz="0" w:space="0" w:color="auto"/>
        <w:bottom w:val="none" w:sz="0" w:space="0" w:color="auto"/>
        <w:right w:val="none" w:sz="0" w:space="0" w:color="auto"/>
      </w:divBdr>
    </w:div>
    <w:div w:id="1275288199">
      <w:bodyDiv w:val="1"/>
      <w:marLeft w:val="0"/>
      <w:marRight w:val="0"/>
      <w:marTop w:val="0"/>
      <w:marBottom w:val="0"/>
      <w:divBdr>
        <w:top w:val="none" w:sz="0" w:space="0" w:color="auto"/>
        <w:left w:val="none" w:sz="0" w:space="0" w:color="auto"/>
        <w:bottom w:val="none" w:sz="0" w:space="0" w:color="auto"/>
        <w:right w:val="none" w:sz="0" w:space="0" w:color="auto"/>
      </w:divBdr>
    </w:div>
    <w:div w:id="1275360306">
      <w:bodyDiv w:val="1"/>
      <w:marLeft w:val="0"/>
      <w:marRight w:val="0"/>
      <w:marTop w:val="0"/>
      <w:marBottom w:val="0"/>
      <w:divBdr>
        <w:top w:val="none" w:sz="0" w:space="0" w:color="auto"/>
        <w:left w:val="none" w:sz="0" w:space="0" w:color="auto"/>
        <w:bottom w:val="none" w:sz="0" w:space="0" w:color="auto"/>
        <w:right w:val="none" w:sz="0" w:space="0" w:color="auto"/>
      </w:divBdr>
    </w:div>
    <w:div w:id="1275362224">
      <w:bodyDiv w:val="1"/>
      <w:marLeft w:val="0"/>
      <w:marRight w:val="0"/>
      <w:marTop w:val="0"/>
      <w:marBottom w:val="0"/>
      <w:divBdr>
        <w:top w:val="none" w:sz="0" w:space="0" w:color="auto"/>
        <w:left w:val="none" w:sz="0" w:space="0" w:color="auto"/>
        <w:bottom w:val="none" w:sz="0" w:space="0" w:color="auto"/>
        <w:right w:val="none" w:sz="0" w:space="0" w:color="auto"/>
      </w:divBdr>
    </w:div>
    <w:div w:id="1275406412">
      <w:bodyDiv w:val="1"/>
      <w:marLeft w:val="0"/>
      <w:marRight w:val="0"/>
      <w:marTop w:val="0"/>
      <w:marBottom w:val="0"/>
      <w:divBdr>
        <w:top w:val="none" w:sz="0" w:space="0" w:color="auto"/>
        <w:left w:val="none" w:sz="0" w:space="0" w:color="auto"/>
        <w:bottom w:val="none" w:sz="0" w:space="0" w:color="auto"/>
        <w:right w:val="none" w:sz="0" w:space="0" w:color="auto"/>
      </w:divBdr>
    </w:div>
    <w:div w:id="1275594569">
      <w:bodyDiv w:val="1"/>
      <w:marLeft w:val="0"/>
      <w:marRight w:val="0"/>
      <w:marTop w:val="0"/>
      <w:marBottom w:val="0"/>
      <w:divBdr>
        <w:top w:val="none" w:sz="0" w:space="0" w:color="auto"/>
        <w:left w:val="none" w:sz="0" w:space="0" w:color="auto"/>
        <w:bottom w:val="none" w:sz="0" w:space="0" w:color="auto"/>
        <w:right w:val="none" w:sz="0" w:space="0" w:color="auto"/>
      </w:divBdr>
    </w:div>
    <w:div w:id="1275790261">
      <w:bodyDiv w:val="1"/>
      <w:marLeft w:val="0"/>
      <w:marRight w:val="0"/>
      <w:marTop w:val="0"/>
      <w:marBottom w:val="0"/>
      <w:divBdr>
        <w:top w:val="none" w:sz="0" w:space="0" w:color="auto"/>
        <w:left w:val="none" w:sz="0" w:space="0" w:color="auto"/>
        <w:bottom w:val="none" w:sz="0" w:space="0" w:color="auto"/>
        <w:right w:val="none" w:sz="0" w:space="0" w:color="auto"/>
      </w:divBdr>
    </w:div>
    <w:div w:id="1275865605">
      <w:bodyDiv w:val="1"/>
      <w:marLeft w:val="0"/>
      <w:marRight w:val="0"/>
      <w:marTop w:val="0"/>
      <w:marBottom w:val="0"/>
      <w:divBdr>
        <w:top w:val="none" w:sz="0" w:space="0" w:color="auto"/>
        <w:left w:val="none" w:sz="0" w:space="0" w:color="auto"/>
        <w:bottom w:val="none" w:sz="0" w:space="0" w:color="auto"/>
        <w:right w:val="none" w:sz="0" w:space="0" w:color="auto"/>
      </w:divBdr>
    </w:div>
    <w:div w:id="1276253848">
      <w:bodyDiv w:val="1"/>
      <w:marLeft w:val="0"/>
      <w:marRight w:val="0"/>
      <w:marTop w:val="0"/>
      <w:marBottom w:val="0"/>
      <w:divBdr>
        <w:top w:val="none" w:sz="0" w:space="0" w:color="auto"/>
        <w:left w:val="none" w:sz="0" w:space="0" w:color="auto"/>
        <w:bottom w:val="none" w:sz="0" w:space="0" w:color="auto"/>
        <w:right w:val="none" w:sz="0" w:space="0" w:color="auto"/>
      </w:divBdr>
    </w:div>
    <w:div w:id="1277061897">
      <w:bodyDiv w:val="1"/>
      <w:marLeft w:val="0"/>
      <w:marRight w:val="0"/>
      <w:marTop w:val="0"/>
      <w:marBottom w:val="0"/>
      <w:divBdr>
        <w:top w:val="none" w:sz="0" w:space="0" w:color="auto"/>
        <w:left w:val="none" w:sz="0" w:space="0" w:color="auto"/>
        <w:bottom w:val="none" w:sz="0" w:space="0" w:color="auto"/>
        <w:right w:val="none" w:sz="0" w:space="0" w:color="auto"/>
      </w:divBdr>
    </w:div>
    <w:div w:id="1277180116">
      <w:bodyDiv w:val="1"/>
      <w:marLeft w:val="0"/>
      <w:marRight w:val="0"/>
      <w:marTop w:val="0"/>
      <w:marBottom w:val="0"/>
      <w:divBdr>
        <w:top w:val="none" w:sz="0" w:space="0" w:color="auto"/>
        <w:left w:val="none" w:sz="0" w:space="0" w:color="auto"/>
        <w:bottom w:val="none" w:sz="0" w:space="0" w:color="auto"/>
        <w:right w:val="none" w:sz="0" w:space="0" w:color="auto"/>
      </w:divBdr>
    </w:div>
    <w:div w:id="1277370397">
      <w:bodyDiv w:val="1"/>
      <w:marLeft w:val="0"/>
      <w:marRight w:val="0"/>
      <w:marTop w:val="0"/>
      <w:marBottom w:val="0"/>
      <w:divBdr>
        <w:top w:val="none" w:sz="0" w:space="0" w:color="auto"/>
        <w:left w:val="none" w:sz="0" w:space="0" w:color="auto"/>
        <w:bottom w:val="none" w:sz="0" w:space="0" w:color="auto"/>
        <w:right w:val="none" w:sz="0" w:space="0" w:color="auto"/>
      </w:divBdr>
    </w:div>
    <w:div w:id="1277370476">
      <w:bodyDiv w:val="1"/>
      <w:marLeft w:val="0"/>
      <w:marRight w:val="0"/>
      <w:marTop w:val="0"/>
      <w:marBottom w:val="0"/>
      <w:divBdr>
        <w:top w:val="none" w:sz="0" w:space="0" w:color="auto"/>
        <w:left w:val="none" w:sz="0" w:space="0" w:color="auto"/>
        <w:bottom w:val="none" w:sz="0" w:space="0" w:color="auto"/>
        <w:right w:val="none" w:sz="0" w:space="0" w:color="auto"/>
      </w:divBdr>
    </w:div>
    <w:div w:id="1277370559">
      <w:bodyDiv w:val="1"/>
      <w:marLeft w:val="0"/>
      <w:marRight w:val="0"/>
      <w:marTop w:val="0"/>
      <w:marBottom w:val="0"/>
      <w:divBdr>
        <w:top w:val="none" w:sz="0" w:space="0" w:color="auto"/>
        <w:left w:val="none" w:sz="0" w:space="0" w:color="auto"/>
        <w:bottom w:val="none" w:sz="0" w:space="0" w:color="auto"/>
        <w:right w:val="none" w:sz="0" w:space="0" w:color="auto"/>
      </w:divBdr>
    </w:div>
    <w:div w:id="1277563695">
      <w:bodyDiv w:val="1"/>
      <w:marLeft w:val="0"/>
      <w:marRight w:val="0"/>
      <w:marTop w:val="0"/>
      <w:marBottom w:val="0"/>
      <w:divBdr>
        <w:top w:val="none" w:sz="0" w:space="0" w:color="auto"/>
        <w:left w:val="none" w:sz="0" w:space="0" w:color="auto"/>
        <w:bottom w:val="none" w:sz="0" w:space="0" w:color="auto"/>
        <w:right w:val="none" w:sz="0" w:space="0" w:color="auto"/>
      </w:divBdr>
    </w:div>
    <w:div w:id="1277641406">
      <w:bodyDiv w:val="1"/>
      <w:marLeft w:val="0"/>
      <w:marRight w:val="0"/>
      <w:marTop w:val="0"/>
      <w:marBottom w:val="0"/>
      <w:divBdr>
        <w:top w:val="none" w:sz="0" w:space="0" w:color="auto"/>
        <w:left w:val="none" w:sz="0" w:space="0" w:color="auto"/>
        <w:bottom w:val="none" w:sz="0" w:space="0" w:color="auto"/>
        <w:right w:val="none" w:sz="0" w:space="0" w:color="auto"/>
      </w:divBdr>
    </w:div>
    <w:div w:id="1278411005">
      <w:bodyDiv w:val="1"/>
      <w:marLeft w:val="0"/>
      <w:marRight w:val="0"/>
      <w:marTop w:val="0"/>
      <w:marBottom w:val="0"/>
      <w:divBdr>
        <w:top w:val="none" w:sz="0" w:space="0" w:color="auto"/>
        <w:left w:val="none" w:sz="0" w:space="0" w:color="auto"/>
        <w:bottom w:val="none" w:sz="0" w:space="0" w:color="auto"/>
        <w:right w:val="none" w:sz="0" w:space="0" w:color="auto"/>
      </w:divBdr>
    </w:div>
    <w:div w:id="1278760708">
      <w:bodyDiv w:val="1"/>
      <w:marLeft w:val="0"/>
      <w:marRight w:val="0"/>
      <w:marTop w:val="0"/>
      <w:marBottom w:val="0"/>
      <w:divBdr>
        <w:top w:val="none" w:sz="0" w:space="0" w:color="auto"/>
        <w:left w:val="none" w:sz="0" w:space="0" w:color="auto"/>
        <w:bottom w:val="none" w:sz="0" w:space="0" w:color="auto"/>
        <w:right w:val="none" w:sz="0" w:space="0" w:color="auto"/>
      </w:divBdr>
    </w:div>
    <w:div w:id="1278834121">
      <w:bodyDiv w:val="1"/>
      <w:marLeft w:val="0"/>
      <w:marRight w:val="0"/>
      <w:marTop w:val="0"/>
      <w:marBottom w:val="0"/>
      <w:divBdr>
        <w:top w:val="none" w:sz="0" w:space="0" w:color="auto"/>
        <w:left w:val="none" w:sz="0" w:space="0" w:color="auto"/>
        <w:bottom w:val="none" w:sz="0" w:space="0" w:color="auto"/>
        <w:right w:val="none" w:sz="0" w:space="0" w:color="auto"/>
      </w:divBdr>
    </w:div>
    <w:div w:id="1279220630">
      <w:bodyDiv w:val="1"/>
      <w:marLeft w:val="0"/>
      <w:marRight w:val="0"/>
      <w:marTop w:val="0"/>
      <w:marBottom w:val="0"/>
      <w:divBdr>
        <w:top w:val="none" w:sz="0" w:space="0" w:color="auto"/>
        <w:left w:val="none" w:sz="0" w:space="0" w:color="auto"/>
        <w:bottom w:val="none" w:sz="0" w:space="0" w:color="auto"/>
        <w:right w:val="none" w:sz="0" w:space="0" w:color="auto"/>
      </w:divBdr>
    </w:div>
    <w:div w:id="1279293186">
      <w:bodyDiv w:val="1"/>
      <w:marLeft w:val="0"/>
      <w:marRight w:val="0"/>
      <w:marTop w:val="0"/>
      <w:marBottom w:val="0"/>
      <w:divBdr>
        <w:top w:val="none" w:sz="0" w:space="0" w:color="auto"/>
        <w:left w:val="none" w:sz="0" w:space="0" w:color="auto"/>
        <w:bottom w:val="none" w:sz="0" w:space="0" w:color="auto"/>
        <w:right w:val="none" w:sz="0" w:space="0" w:color="auto"/>
      </w:divBdr>
    </w:div>
    <w:div w:id="1279754102">
      <w:bodyDiv w:val="1"/>
      <w:marLeft w:val="0"/>
      <w:marRight w:val="0"/>
      <w:marTop w:val="0"/>
      <w:marBottom w:val="0"/>
      <w:divBdr>
        <w:top w:val="none" w:sz="0" w:space="0" w:color="auto"/>
        <w:left w:val="none" w:sz="0" w:space="0" w:color="auto"/>
        <w:bottom w:val="none" w:sz="0" w:space="0" w:color="auto"/>
        <w:right w:val="none" w:sz="0" w:space="0" w:color="auto"/>
      </w:divBdr>
    </w:div>
    <w:div w:id="1280137417">
      <w:bodyDiv w:val="1"/>
      <w:marLeft w:val="0"/>
      <w:marRight w:val="0"/>
      <w:marTop w:val="0"/>
      <w:marBottom w:val="0"/>
      <w:divBdr>
        <w:top w:val="none" w:sz="0" w:space="0" w:color="auto"/>
        <w:left w:val="none" w:sz="0" w:space="0" w:color="auto"/>
        <w:bottom w:val="none" w:sz="0" w:space="0" w:color="auto"/>
        <w:right w:val="none" w:sz="0" w:space="0" w:color="auto"/>
      </w:divBdr>
    </w:div>
    <w:div w:id="1280138629">
      <w:bodyDiv w:val="1"/>
      <w:marLeft w:val="0"/>
      <w:marRight w:val="0"/>
      <w:marTop w:val="0"/>
      <w:marBottom w:val="0"/>
      <w:divBdr>
        <w:top w:val="none" w:sz="0" w:space="0" w:color="auto"/>
        <w:left w:val="none" w:sz="0" w:space="0" w:color="auto"/>
        <w:bottom w:val="none" w:sz="0" w:space="0" w:color="auto"/>
        <w:right w:val="none" w:sz="0" w:space="0" w:color="auto"/>
      </w:divBdr>
    </w:div>
    <w:div w:id="1280722131">
      <w:bodyDiv w:val="1"/>
      <w:marLeft w:val="0"/>
      <w:marRight w:val="0"/>
      <w:marTop w:val="0"/>
      <w:marBottom w:val="0"/>
      <w:divBdr>
        <w:top w:val="none" w:sz="0" w:space="0" w:color="auto"/>
        <w:left w:val="none" w:sz="0" w:space="0" w:color="auto"/>
        <w:bottom w:val="none" w:sz="0" w:space="0" w:color="auto"/>
        <w:right w:val="none" w:sz="0" w:space="0" w:color="auto"/>
      </w:divBdr>
    </w:div>
    <w:div w:id="1281256244">
      <w:bodyDiv w:val="1"/>
      <w:marLeft w:val="0"/>
      <w:marRight w:val="0"/>
      <w:marTop w:val="0"/>
      <w:marBottom w:val="0"/>
      <w:divBdr>
        <w:top w:val="none" w:sz="0" w:space="0" w:color="auto"/>
        <w:left w:val="none" w:sz="0" w:space="0" w:color="auto"/>
        <w:bottom w:val="none" w:sz="0" w:space="0" w:color="auto"/>
        <w:right w:val="none" w:sz="0" w:space="0" w:color="auto"/>
      </w:divBdr>
    </w:div>
    <w:div w:id="1281259513">
      <w:bodyDiv w:val="1"/>
      <w:marLeft w:val="0"/>
      <w:marRight w:val="0"/>
      <w:marTop w:val="0"/>
      <w:marBottom w:val="0"/>
      <w:divBdr>
        <w:top w:val="none" w:sz="0" w:space="0" w:color="auto"/>
        <w:left w:val="none" w:sz="0" w:space="0" w:color="auto"/>
        <w:bottom w:val="none" w:sz="0" w:space="0" w:color="auto"/>
        <w:right w:val="none" w:sz="0" w:space="0" w:color="auto"/>
      </w:divBdr>
    </w:div>
    <w:div w:id="1281298251">
      <w:bodyDiv w:val="1"/>
      <w:marLeft w:val="0"/>
      <w:marRight w:val="0"/>
      <w:marTop w:val="0"/>
      <w:marBottom w:val="0"/>
      <w:divBdr>
        <w:top w:val="none" w:sz="0" w:space="0" w:color="auto"/>
        <w:left w:val="none" w:sz="0" w:space="0" w:color="auto"/>
        <w:bottom w:val="none" w:sz="0" w:space="0" w:color="auto"/>
        <w:right w:val="none" w:sz="0" w:space="0" w:color="auto"/>
      </w:divBdr>
    </w:div>
    <w:div w:id="1281960808">
      <w:bodyDiv w:val="1"/>
      <w:marLeft w:val="0"/>
      <w:marRight w:val="0"/>
      <w:marTop w:val="0"/>
      <w:marBottom w:val="0"/>
      <w:divBdr>
        <w:top w:val="none" w:sz="0" w:space="0" w:color="auto"/>
        <w:left w:val="none" w:sz="0" w:space="0" w:color="auto"/>
        <w:bottom w:val="none" w:sz="0" w:space="0" w:color="auto"/>
        <w:right w:val="none" w:sz="0" w:space="0" w:color="auto"/>
      </w:divBdr>
    </w:div>
    <w:div w:id="1282225744">
      <w:bodyDiv w:val="1"/>
      <w:marLeft w:val="0"/>
      <w:marRight w:val="0"/>
      <w:marTop w:val="0"/>
      <w:marBottom w:val="0"/>
      <w:divBdr>
        <w:top w:val="none" w:sz="0" w:space="0" w:color="auto"/>
        <w:left w:val="none" w:sz="0" w:space="0" w:color="auto"/>
        <w:bottom w:val="none" w:sz="0" w:space="0" w:color="auto"/>
        <w:right w:val="none" w:sz="0" w:space="0" w:color="auto"/>
      </w:divBdr>
    </w:div>
    <w:div w:id="1282491873">
      <w:bodyDiv w:val="1"/>
      <w:marLeft w:val="0"/>
      <w:marRight w:val="0"/>
      <w:marTop w:val="0"/>
      <w:marBottom w:val="0"/>
      <w:divBdr>
        <w:top w:val="none" w:sz="0" w:space="0" w:color="auto"/>
        <w:left w:val="none" w:sz="0" w:space="0" w:color="auto"/>
        <w:bottom w:val="none" w:sz="0" w:space="0" w:color="auto"/>
        <w:right w:val="none" w:sz="0" w:space="0" w:color="auto"/>
      </w:divBdr>
    </w:div>
    <w:div w:id="1282568012">
      <w:bodyDiv w:val="1"/>
      <w:marLeft w:val="0"/>
      <w:marRight w:val="0"/>
      <w:marTop w:val="0"/>
      <w:marBottom w:val="0"/>
      <w:divBdr>
        <w:top w:val="none" w:sz="0" w:space="0" w:color="auto"/>
        <w:left w:val="none" w:sz="0" w:space="0" w:color="auto"/>
        <w:bottom w:val="none" w:sz="0" w:space="0" w:color="auto"/>
        <w:right w:val="none" w:sz="0" w:space="0" w:color="auto"/>
      </w:divBdr>
    </w:div>
    <w:div w:id="1282615358">
      <w:bodyDiv w:val="1"/>
      <w:marLeft w:val="0"/>
      <w:marRight w:val="0"/>
      <w:marTop w:val="0"/>
      <w:marBottom w:val="0"/>
      <w:divBdr>
        <w:top w:val="none" w:sz="0" w:space="0" w:color="auto"/>
        <w:left w:val="none" w:sz="0" w:space="0" w:color="auto"/>
        <w:bottom w:val="none" w:sz="0" w:space="0" w:color="auto"/>
        <w:right w:val="none" w:sz="0" w:space="0" w:color="auto"/>
      </w:divBdr>
    </w:div>
    <w:div w:id="1282682951">
      <w:bodyDiv w:val="1"/>
      <w:marLeft w:val="0"/>
      <w:marRight w:val="0"/>
      <w:marTop w:val="0"/>
      <w:marBottom w:val="0"/>
      <w:divBdr>
        <w:top w:val="none" w:sz="0" w:space="0" w:color="auto"/>
        <w:left w:val="none" w:sz="0" w:space="0" w:color="auto"/>
        <w:bottom w:val="none" w:sz="0" w:space="0" w:color="auto"/>
        <w:right w:val="none" w:sz="0" w:space="0" w:color="auto"/>
      </w:divBdr>
    </w:div>
    <w:div w:id="1282802626">
      <w:bodyDiv w:val="1"/>
      <w:marLeft w:val="0"/>
      <w:marRight w:val="0"/>
      <w:marTop w:val="0"/>
      <w:marBottom w:val="0"/>
      <w:divBdr>
        <w:top w:val="none" w:sz="0" w:space="0" w:color="auto"/>
        <w:left w:val="none" w:sz="0" w:space="0" w:color="auto"/>
        <w:bottom w:val="none" w:sz="0" w:space="0" w:color="auto"/>
        <w:right w:val="none" w:sz="0" w:space="0" w:color="auto"/>
      </w:divBdr>
    </w:div>
    <w:div w:id="1282958245">
      <w:bodyDiv w:val="1"/>
      <w:marLeft w:val="0"/>
      <w:marRight w:val="0"/>
      <w:marTop w:val="0"/>
      <w:marBottom w:val="0"/>
      <w:divBdr>
        <w:top w:val="none" w:sz="0" w:space="0" w:color="auto"/>
        <w:left w:val="none" w:sz="0" w:space="0" w:color="auto"/>
        <w:bottom w:val="none" w:sz="0" w:space="0" w:color="auto"/>
        <w:right w:val="none" w:sz="0" w:space="0" w:color="auto"/>
      </w:divBdr>
    </w:div>
    <w:div w:id="1283000526">
      <w:bodyDiv w:val="1"/>
      <w:marLeft w:val="0"/>
      <w:marRight w:val="0"/>
      <w:marTop w:val="0"/>
      <w:marBottom w:val="0"/>
      <w:divBdr>
        <w:top w:val="none" w:sz="0" w:space="0" w:color="auto"/>
        <w:left w:val="none" w:sz="0" w:space="0" w:color="auto"/>
        <w:bottom w:val="none" w:sz="0" w:space="0" w:color="auto"/>
        <w:right w:val="none" w:sz="0" w:space="0" w:color="auto"/>
      </w:divBdr>
    </w:div>
    <w:div w:id="1283001701">
      <w:bodyDiv w:val="1"/>
      <w:marLeft w:val="0"/>
      <w:marRight w:val="0"/>
      <w:marTop w:val="0"/>
      <w:marBottom w:val="0"/>
      <w:divBdr>
        <w:top w:val="none" w:sz="0" w:space="0" w:color="auto"/>
        <w:left w:val="none" w:sz="0" w:space="0" w:color="auto"/>
        <w:bottom w:val="none" w:sz="0" w:space="0" w:color="auto"/>
        <w:right w:val="none" w:sz="0" w:space="0" w:color="auto"/>
      </w:divBdr>
    </w:div>
    <w:div w:id="1283149599">
      <w:bodyDiv w:val="1"/>
      <w:marLeft w:val="0"/>
      <w:marRight w:val="0"/>
      <w:marTop w:val="0"/>
      <w:marBottom w:val="0"/>
      <w:divBdr>
        <w:top w:val="none" w:sz="0" w:space="0" w:color="auto"/>
        <w:left w:val="none" w:sz="0" w:space="0" w:color="auto"/>
        <w:bottom w:val="none" w:sz="0" w:space="0" w:color="auto"/>
        <w:right w:val="none" w:sz="0" w:space="0" w:color="auto"/>
      </w:divBdr>
    </w:div>
    <w:div w:id="1283415528">
      <w:bodyDiv w:val="1"/>
      <w:marLeft w:val="0"/>
      <w:marRight w:val="0"/>
      <w:marTop w:val="0"/>
      <w:marBottom w:val="0"/>
      <w:divBdr>
        <w:top w:val="none" w:sz="0" w:space="0" w:color="auto"/>
        <w:left w:val="none" w:sz="0" w:space="0" w:color="auto"/>
        <w:bottom w:val="none" w:sz="0" w:space="0" w:color="auto"/>
        <w:right w:val="none" w:sz="0" w:space="0" w:color="auto"/>
      </w:divBdr>
    </w:div>
    <w:div w:id="1283419982">
      <w:bodyDiv w:val="1"/>
      <w:marLeft w:val="0"/>
      <w:marRight w:val="0"/>
      <w:marTop w:val="0"/>
      <w:marBottom w:val="0"/>
      <w:divBdr>
        <w:top w:val="none" w:sz="0" w:space="0" w:color="auto"/>
        <w:left w:val="none" w:sz="0" w:space="0" w:color="auto"/>
        <w:bottom w:val="none" w:sz="0" w:space="0" w:color="auto"/>
        <w:right w:val="none" w:sz="0" w:space="0" w:color="auto"/>
      </w:divBdr>
    </w:div>
    <w:div w:id="1283925294">
      <w:bodyDiv w:val="1"/>
      <w:marLeft w:val="0"/>
      <w:marRight w:val="0"/>
      <w:marTop w:val="0"/>
      <w:marBottom w:val="0"/>
      <w:divBdr>
        <w:top w:val="none" w:sz="0" w:space="0" w:color="auto"/>
        <w:left w:val="none" w:sz="0" w:space="0" w:color="auto"/>
        <w:bottom w:val="none" w:sz="0" w:space="0" w:color="auto"/>
        <w:right w:val="none" w:sz="0" w:space="0" w:color="auto"/>
      </w:divBdr>
    </w:div>
    <w:div w:id="1284075016">
      <w:bodyDiv w:val="1"/>
      <w:marLeft w:val="0"/>
      <w:marRight w:val="0"/>
      <w:marTop w:val="0"/>
      <w:marBottom w:val="0"/>
      <w:divBdr>
        <w:top w:val="none" w:sz="0" w:space="0" w:color="auto"/>
        <w:left w:val="none" w:sz="0" w:space="0" w:color="auto"/>
        <w:bottom w:val="none" w:sz="0" w:space="0" w:color="auto"/>
        <w:right w:val="none" w:sz="0" w:space="0" w:color="auto"/>
      </w:divBdr>
    </w:div>
    <w:div w:id="1284117576">
      <w:bodyDiv w:val="1"/>
      <w:marLeft w:val="0"/>
      <w:marRight w:val="0"/>
      <w:marTop w:val="0"/>
      <w:marBottom w:val="0"/>
      <w:divBdr>
        <w:top w:val="none" w:sz="0" w:space="0" w:color="auto"/>
        <w:left w:val="none" w:sz="0" w:space="0" w:color="auto"/>
        <w:bottom w:val="none" w:sz="0" w:space="0" w:color="auto"/>
        <w:right w:val="none" w:sz="0" w:space="0" w:color="auto"/>
      </w:divBdr>
    </w:div>
    <w:div w:id="1284119167">
      <w:bodyDiv w:val="1"/>
      <w:marLeft w:val="0"/>
      <w:marRight w:val="0"/>
      <w:marTop w:val="0"/>
      <w:marBottom w:val="0"/>
      <w:divBdr>
        <w:top w:val="none" w:sz="0" w:space="0" w:color="auto"/>
        <w:left w:val="none" w:sz="0" w:space="0" w:color="auto"/>
        <w:bottom w:val="none" w:sz="0" w:space="0" w:color="auto"/>
        <w:right w:val="none" w:sz="0" w:space="0" w:color="auto"/>
      </w:divBdr>
    </w:div>
    <w:div w:id="1284380259">
      <w:bodyDiv w:val="1"/>
      <w:marLeft w:val="0"/>
      <w:marRight w:val="0"/>
      <w:marTop w:val="0"/>
      <w:marBottom w:val="0"/>
      <w:divBdr>
        <w:top w:val="none" w:sz="0" w:space="0" w:color="auto"/>
        <w:left w:val="none" w:sz="0" w:space="0" w:color="auto"/>
        <w:bottom w:val="none" w:sz="0" w:space="0" w:color="auto"/>
        <w:right w:val="none" w:sz="0" w:space="0" w:color="auto"/>
      </w:divBdr>
    </w:div>
    <w:div w:id="1285038398">
      <w:bodyDiv w:val="1"/>
      <w:marLeft w:val="0"/>
      <w:marRight w:val="0"/>
      <w:marTop w:val="0"/>
      <w:marBottom w:val="0"/>
      <w:divBdr>
        <w:top w:val="none" w:sz="0" w:space="0" w:color="auto"/>
        <w:left w:val="none" w:sz="0" w:space="0" w:color="auto"/>
        <w:bottom w:val="none" w:sz="0" w:space="0" w:color="auto"/>
        <w:right w:val="none" w:sz="0" w:space="0" w:color="auto"/>
      </w:divBdr>
    </w:div>
    <w:div w:id="1285112503">
      <w:bodyDiv w:val="1"/>
      <w:marLeft w:val="0"/>
      <w:marRight w:val="0"/>
      <w:marTop w:val="0"/>
      <w:marBottom w:val="0"/>
      <w:divBdr>
        <w:top w:val="none" w:sz="0" w:space="0" w:color="auto"/>
        <w:left w:val="none" w:sz="0" w:space="0" w:color="auto"/>
        <w:bottom w:val="none" w:sz="0" w:space="0" w:color="auto"/>
        <w:right w:val="none" w:sz="0" w:space="0" w:color="auto"/>
      </w:divBdr>
    </w:div>
    <w:div w:id="1285312549">
      <w:bodyDiv w:val="1"/>
      <w:marLeft w:val="0"/>
      <w:marRight w:val="0"/>
      <w:marTop w:val="0"/>
      <w:marBottom w:val="0"/>
      <w:divBdr>
        <w:top w:val="none" w:sz="0" w:space="0" w:color="auto"/>
        <w:left w:val="none" w:sz="0" w:space="0" w:color="auto"/>
        <w:bottom w:val="none" w:sz="0" w:space="0" w:color="auto"/>
        <w:right w:val="none" w:sz="0" w:space="0" w:color="auto"/>
      </w:divBdr>
    </w:div>
    <w:div w:id="1285454854">
      <w:bodyDiv w:val="1"/>
      <w:marLeft w:val="0"/>
      <w:marRight w:val="0"/>
      <w:marTop w:val="0"/>
      <w:marBottom w:val="0"/>
      <w:divBdr>
        <w:top w:val="none" w:sz="0" w:space="0" w:color="auto"/>
        <w:left w:val="none" w:sz="0" w:space="0" w:color="auto"/>
        <w:bottom w:val="none" w:sz="0" w:space="0" w:color="auto"/>
        <w:right w:val="none" w:sz="0" w:space="0" w:color="auto"/>
      </w:divBdr>
    </w:div>
    <w:div w:id="1285772224">
      <w:bodyDiv w:val="1"/>
      <w:marLeft w:val="0"/>
      <w:marRight w:val="0"/>
      <w:marTop w:val="0"/>
      <w:marBottom w:val="0"/>
      <w:divBdr>
        <w:top w:val="none" w:sz="0" w:space="0" w:color="auto"/>
        <w:left w:val="none" w:sz="0" w:space="0" w:color="auto"/>
        <w:bottom w:val="none" w:sz="0" w:space="0" w:color="auto"/>
        <w:right w:val="none" w:sz="0" w:space="0" w:color="auto"/>
      </w:divBdr>
    </w:div>
    <w:div w:id="1285842037">
      <w:bodyDiv w:val="1"/>
      <w:marLeft w:val="0"/>
      <w:marRight w:val="0"/>
      <w:marTop w:val="0"/>
      <w:marBottom w:val="0"/>
      <w:divBdr>
        <w:top w:val="none" w:sz="0" w:space="0" w:color="auto"/>
        <w:left w:val="none" w:sz="0" w:space="0" w:color="auto"/>
        <w:bottom w:val="none" w:sz="0" w:space="0" w:color="auto"/>
        <w:right w:val="none" w:sz="0" w:space="0" w:color="auto"/>
      </w:divBdr>
    </w:div>
    <w:div w:id="1286354675">
      <w:bodyDiv w:val="1"/>
      <w:marLeft w:val="0"/>
      <w:marRight w:val="0"/>
      <w:marTop w:val="0"/>
      <w:marBottom w:val="0"/>
      <w:divBdr>
        <w:top w:val="none" w:sz="0" w:space="0" w:color="auto"/>
        <w:left w:val="none" w:sz="0" w:space="0" w:color="auto"/>
        <w:bottom w:val="none" w:sz="0" w:space="0" w:color="auto"/>
        <w:right w:val="none" w:sz="0" w:space="0" w:color="auto"/>
      </w:divBdr>
    </w:div>
    <w:div w:id="1286736780">
      <w:bodyDiv w:val="1"/>
      <w:marLeft w:val="0"/>
      <w:marRight w:val="0"/>
      <w:marTop w:val="0"/>
      <w:marBottom w:val="0"/>
      <w:divBdr>
        <w:top w:val="none" w:sz="0" w:space="0" w:color="auto"/>
        <w:left w:val="none" w:sz="0" w:space="0" w:color="auto"/>
        <w:bottom w:val="none" w:sz="0" w:space="0" w:color="auto"/>
        <w:right w:val="none" w:sz="0" w:space="0" w:color="auto"/>
      </w:divBdr>
    </w:div>
    <w:div w:id="1286738971">
      <w:bodyDiv w:val="1"/>
      <w:marLeft w:val="0"/>
      <w:marRight w:val="0"/>
      <w:marTop w:val="0"/>
      <w:marBottom w:val="0"/>
      <w:divBdr>
        <w:top w:val="none" w:sz="0" w:space="0" w:color="auto"/>
        <w:left w:val="none" w:sz="0" w:space="0" w:color="auto"/>
        <w:bottom w:val="none" w:sz="0" w:space="0" w:color="auto"/>
        <w:right w:val="none" w:sz="0" w:space="0" w:color="auto"/>
      </w:divBdr>
    </w:div>
    <w:div w:id="1286816767">
      <w:bodyDiv w:val="1"/>
      <w:marLeft w:val="0"/>
      <w:marRight w:val="0"/>
      <w:marTop w:val="0"/>
      <w:marBottom w:val="0"/>
      <w:divBdr>
        <w:top w:val="none" w:sz="0" w:space="0" w:color="auto"/>
        <w:left w:val="none" w:sz="0" w:space="0" w:color="auto"/>
        <w:bottom w:val="none" w:sz="0" w:space="0" w:color="auto"/>
        <w:right w:val="none" w:sz="0" w:space="0" w:color="auto"/>
      </w:divBdr>
    </w:div>
    <w:div w:id="1287195727">
      <w:bodyDiv w:val="1"/>
      <w:marLeft w:val="0"/>
      <w:marRight w:val="0"/>
      <w:marTop w:val="0"/>
      <w:marBottom w:val="0"/>
      <w:divBdr>
        <w:top w:val="none" w:sz="0" w:space="0" w:color="auto"/>
        <w:left w:val="none" w:sz="0" w:space="0" w:color="auto"/>
        <w:bottom w:val="none" w:sz="0" w:space="0" w:color="auto"/>
        <w:right w:val="none" w:sz="0" w:space="0" w:color="auto"/>
      </w:divBdr>
    </w:div>
    <w:div w:id="1287618157">
      <w:bodyDiv w:val="1"/>
      <w:marLeft w:val="0"/>
      <w:marRight w:val="0"/>
      <w:marTop w:val="0"/>
      <w:marBottom w:val="0"/>
      <w:divBdr>
        <w:top w:val="none" w:sz="0" w:space="0" w:color="auto"/>
        <w:left w:val="none" w:sz="0" w:space="0" w:color="auto"/>
        <w:bottom w:val="none" w:sz="0" w:space="0" w:color="auto"/>
        <w:right w:val="none" w:sz="0" w:space="0" w:color="auto"/>
      </w:divBdr>
    </w:div>
    <w:div w:id="1287929199">
      <w:bodyDiv w:val="1"/>
      <w:marLeft w:val="0"/>
      <w:marRight w:val="0"/>
      <w:marTop w:val="0"/>
      <w:marBottom w:val="0"/>
      <w:divBdr>
        <w:top w:val="none" w:sz="0" w:space="0" w:color="auto"/>
        <w:left w:val="none" w:sz="0" w:space="0" w:color="auto"/>
        <w:bottom w:val="none" w:sz="0" w:space="0" w:color="auto"/>
        <w:right w:val="none" w:sz="0" w:space="0" w:color="auto"/>
      </w:divBdr>
    </w:div>
    <w:div w:id="1288243381">
      <w:bodyDiv w:val="1"/>
      <w:marLeft w:val="0"/>
      <w:marRight w:val="0"/>
      <w:marTop w:val="0"/>
      <w:marBottom w:val="0"/>
      <w:divBdr>
        <w:top w:val="none" w:sz="0" w:space="0" w:color="auto"/>
        <w:left w:val="none" w:sz="0" w:space="0" w:color="auto"/>
        <w:bottom w:val="none" w:sz="0" w:space="0" w:color="auto"/>
        <w:right w:val="none" w:sz="0" w:space="0" w:color="auto"/>
      </w:divBdr>
    </w:div>
    <w:div w:id="1288316133">
      <w:bodyDiv w:val="1"/>
      <w:marLeft w:val="0"/>
      <w:marRight w:val="0"/>
      <w:marTop w:val="0"/>
      <w:marBottom w:val="0"/>
      <w:divBdr>
        <w:top w:val="none" w:sz="0" w:space="0" w:color="auto"/>
        <w:left w:val="none" w:sz="0" w:space="0" w:color="auto"/>
        <w:bottom w:val="none" w:sz="0" w:space="0" w:color="auto"/>
        <w:right w:val="none" w:sz="0" w:space="0" w:color="auto"/>
      </w:divBdr>
    </w:div>
    <w:div w:id="1288508585">
      <w:bodyDiv w:val="1"/>
      <w:marLeft w:val="0"/>
      <w:marRight w:val="0"/>
      <w:marTop w:val="0"/>
      <w:marBottom w:val="0"/>
      <w:divBdr>
        <w:top w:val="none" w:sz="0" w:space="0" w:color="auto"/>
        <w:left w:val="none" w:sz="0" w:space="0" w:color="auto"/>
        <w:bottom w:val="none" w:sz="0" w:space="0" w:color="auto"/>
        <w:right w:val="none" w:sz="0" w:space="0" w:color="auto"/>
      </w:divBdr>
    </w:div>
    <w:div w:id="1288582471">
      <w:bodyDiv w:val="1"/>
      <w:marLeft w:val="0"/>
      <w:marRight w:val="0"/>
      <w:marTop w:val="0"/>
      <w:marBottom w:val="0"/>
      <w:divBdr>
        <w:top w:val="none" w:sz="0" w:space="0" w:color="auto"/>
        <w:left w:val="none" w:sz="0" w:space="0" w:color="auto"/>
        <w:bottom w:val="none" w:sz="0" w:space="0" w:color="auto"/>
        <w:right w:val="none" w:sz="0" w:space="0" w:color="auto"/>
      </w:divBdr>
    </w:div>
    <w:div w:id="1288732268">
      <w:bodyDiv w:val="1"/>
      <w:marLeft w:val="0"/>
      <w:marRight w:val="0"/>
      <w:marTop w:val="0"/>
      <w:marBottom w:val="0"/>
      <w:divBdr>
        <w:top w:val="none" w:sz="0" w:space="0" w:color="auto"/>
        <w:left w:val="none" w:sz="0" w:space="0" w:color="auto"/>
        <w:bottom w:val="none" w:sz="0" w:space="0" w:color="auto"/>
        <w:right w:val="none" w:sz="0" w:space="0" w:color="auto"/>
      </w:divBdr>
    </w:div>
    <w:div w:id="1288926779">
      <w:bodyDiv w:val="1"/>
      <w:marLeft w:val="0"/>
      <w:marRight w:val="0"/>
      <w:marTop w:val="0"/>
      <w:marBottom w:val="0"/>
      <w:divBdr>
        <w:top w:val="none" w:sz="0" w:space="0" w:color="auto"/>
        <w:left w:val="none" w:sz="0" w:space="0" w:color="auto"/>
        <w:bottom w:val="none" w:sz="0" w:space="0" w:color="auto"/>
        <w:right w:val="none" w:sz="0" w:space="0" w:color="auto"/>
      </w:divBdr>
    </w:div>
    <w:div w:id="1289120318">
      <w:bodyDiv w:val="1"/>
      <w:marLeft w:val="0"/>
      <w:marRight w:val="0"/>
      <w:marTop w:val="0"/>
      <w:marBottom w:val="0"/>
      <w:divBdr>
        <w:top w:val="none" w:sz="0" w:space="0" w:color="auto"/>
        <w:left w:val="none" w:sz="0" w:space="0" w:color="auto"/>
        <w:bottom w:val="none" w:sz="0" w:space="0" w:color="auto"/>
        <w:right w:val="none" w:sz="0" w:space="0" w:color="auto"/>
      </w:divBdr>
    </w:div>
    <w:div w:id="1289355385">
      <w:bodyDiv w:val="1"/>
      <w:marLeft w:val="0"/>
      <w:marRight w:val="0"/>
      <w:marTop w:val="0"/>
      <w:marBottom w:val="0"/>
      <w:divBdr>
        <w:top w:val="none" w:sz="0" w:space="0" w:color="auto"/>
        <w:left w:val="none" w:sz="0" w:space="0" w:color="auto"/>
        <w:bottom w:val="none" w:sz="0" w:space="0" w:color="auto"/>
        <w:right w:val="none" w:sz="0" w:space="0" w:color="auto"/>
      </w:divBdr>
    </w:div>
    <w:div w:id="1289357210">
      <w:bodyDiv w:val="1"/>
      <w:marLeft w:val="0"/>
      <w:marRight w:val="0"/>
      <w:marTop w:val="0"/>
      <w:marBottom w:val="0"/>
      <w:divBdr>
        <w:top w:val="none" w:sz="0" w:space="0" w:color="auto"/>
        <w:left w:val="none" w:sz="0" w:space="0" w:color="auto"/>
        <w:bottom w:val="none" w:sz="0" w:space="0" w:color="auto"/>
        <w:right w:val="none" w:sz="0" w:space="0" w:color="auto"/>
      </w:divBdr>
    </w:div>
    <w:div w:id="1289437241">
      <w:bodyDiv w:val="1"/>
      <w:marLeft w:val="0"/>
      <w:marRight w:val="0"/>
      <w:marTop w:val="0"/>
      <w:marBottom w:val="0"/>
      <w:divBdr>
        <w:top w:val="none" w:sz="0" w:space="0" w:color="auto"/>
        <w:left w:val="none" w:sz="0" w:space="0" w:color="auto"/>
        <w:bottom w:val="none" w:sz="0" w:space="0" w:color="auto"/>
        <w:right w:val="none" w:sz="0" w:space="0" w:color="auto"/>
      </w:divBdr>
    </w:div>
    <w:div w:id="1289703936">
      <w:bodyDiv w:val="1"/>
      <w:marLeft w:val="0"/>
      <w:marRight w:val="0"/>
      <w:marTop w:val="0"/>
      <w:marBottom w:val="0"/>
      <w:divBdr>
        <w:top w:val="none" w:sz="0" w:space="0" w:color="auto"/>
        <w:left w:val="none" w:sz="0" w:space="0" w:color="auto"/>
        <w:bottom w:val="none" w:sz="0" w:space="0" w:color="auto"/>
        <w:right w:val="none" w:sz="0" w:space="0" w:color="auto"/>
      </w:divBdr>
    </w:div>
    <w:div w:id="1289820721">
      <w:bodyDiv w:val="1"/>
      <w:marLeft w:val="0"/>
      <w:marRight w:val="0"/>
      <w:marTop w:val="0"/>
      <w:marBottom w:val="0"/>
      <w:divBdr>
        <w:top w:val="none" w:sz="0" w:space="0" w:color="auto"/>
        <w:left w:val="none" w:sz="0" w:space="0" w:color="auto"/>
        <w:bottom w:val="none" w:sz="0" w:space="0" w:color="auto"/>
        <w:right w:val="none" w:sz="0" w:space="0" w:color="auto"/>
      </w:divBdr>
    </w:div>
    <w:div w:id="1289824407">
      <w:bodyDiv w:val="1"/>
      <w:marLeft w:val="0"/>
      <w:marRight w:val="0"/>
      <w:marTop w:val="0"/>
      <w:marBottom w:val="0"/>
      <w:divBdr>
        <w:top w:val="none" w:sz="0" w:space="0" w:color="auto"/>
        <w:left w:val="none" w:sz="0" w:space="0" w:color="auto"/>
        <w:bottom w:val="none" w:sz="0" w:space="0" w:color="auto"/>
        <w:right w:val="none" w:sz="0" w:space="0" w:color="auto"/>
      </w:divBdr>
    </w:div>
    <w:div w:id="1290280267">
      <w:bodyDiv w:val="1"/>
      <w:marLeft w:val="0"/>
      <w:marRight w:val="0"/>
      <w:marTop w:val="0"/>
      <w:marBottom w:val="0"/>
      <w:divBdr>
        <w:top w:val="none" w:sz="0" w:space="0" w:color="auto"/>
        <w:left w:val="none" w:sz="0" w:space="0" w:color="auto"/>
        <w:bottom w:val="none" w:sz="0" w:space="0" w:color="auto"/>
        <w:right w:val="none" w:sz="0" w:space="0" w:color="auto"/>
      </w:divBdr>
    </w:div>
    <w:div w:id="1290892370">
      <w:bodyDiv w:val="1"/>
      <w:marLeft w:val="0"/>
      <w:marRight w:val="0"/>
      <w:marTop w:val="0"/>
      <w:marBottom w:val="0"/>
      <w:divBdr>
        <w:top w:val="none" w:sz="0" w:space="0" w:color="auto"/>
        <w:left w:val="none" w:sz="0" w:space="0" w:color="auto"/>
        <w:bottom w:val="none" w:sz="0" w:space="0" w:color="auto"/>
        <w:right w:val="none" w:sz="0" w:space="0" w:color="auto"/>
      </w:divBdr>
    </w:div>
    <w:div w:id="1291008594">
      <w:bodyDiv w:val="1"/>
      <w:marLeft w:val="0"/>
      <w:marRight w:val="0"/>
      <w:marTop w:val="0"/>
      <w:marBottom w:val="0"/>
      <w:divBdr>
        <w:top w:val="none" w:sz="0" w:space="0" w:color="auto"/>
        <w:left w:val="none" w:sz="0" w:space="0" w:color="auto"/>
        <w:bottom w:val="none" w:sz="0" w:space="0" w:color="auto"/>
        <w:right w:val="none" w:sz="0" w:space="0" w:color="auto"/>
      </w:divBdr>
    </w:div>
    <w:div w:id="1291090239">
      <w:bodyDiv w:val="1"/>
      <w:marLeft w:val="0"/>
      <w:marRight w:val="0"/>
      <w:marTop w:val="0"/>
      <w:marBottom w:val="0"/>
      <w:divBdr>
        <w:top w:val="none" w:sz="0" w:space="0" w:color="auto"/>
        <w:left w:val="none" w:sz="0" w:space="0" w:color="auto"/>
        <w:bottom w:val="none" w:sz="0" w:space="0" w:color="auto"/>
        <w:right w:val="none" w:sz="0" w:space="0" w:color="auto"/>
      </w:divBdr>
    </w:div>
    <w:div w:id="1291474379">
      <w:bodyDiv w:val="1"/>
      <w:marLeft w:val="0"/>
      <w:marRight w:val="0"/>
      <w:marTop w:val="0"/>
      <w:marBottom w:val="0"/>
      <w:divBdr>
        <w:top w:val="none" w:sz="0" w:space="0" w:color="auto"/>
        <w:left w:val="none" w:sz="0" w:space="0" w:color="auto"/>
        <w:bottom w:val="none" w:sz="0" w:space="0" w:color="auto"/>
        <w:right w:val="none" w:sz="0" w:space="0" w:color="auto"/>
      </w:divBdr>
    </w:div>
    <w:div w:id="1291522328">
      <w:bodyDiv w:val="1"/>
      <w:marLeft w:val="0"/>
      <w:marRight w:val="0"/>
      <w:marTop w:val="0"/>
      <w:marBottom w:val="0"/>
      <w:divBdr>
        <w:top w:val="none" w:sz="0" w:space="0" w:color="auto"/>
        <w:left w:val="none" w:sz="0" w:space="0" w:color="auto"/>
        <w:bottom w:val="none" w:sz="0" w:space="0" w:color="auto"/>
        <w:right w:val="none" w:sz="0" w:space="0" w:color="auto"/>
      </w:divBdr>
    </w:div>
    <w:div w:id="1291550345">
      <w:bodyDiv w:val="1"/>
      <w:marLeft w:val="0"/>
      <w:marRight w:val="0"/>
      <w:marTop w:val="0"/>
      <w:marBottom w:val="0"/>
      <w:divBdr>
        <w:top w:val="none" w:sz="0" w:space="0" w:color="auto"/>
        <w:left w:val="none" w:sz="0" w:space="0" w:color="auto"/>
        <w:bottom w:val="none" w:sz="0" w:space="0" w:color="auto"/>
        <w:right w:val="none" w:sz="0" w:space="0" w:color="auto"/>
      </w:divBdr>
    </w:div>
    <w:div w:id="1291743009">
      <w:bodyDiv w:val="1"/>
      <w:marLeft w:val="0"/>
      <w:marRight w:val="0"/>
      <w:marTop w:val="0"/>
      <w:marBottom w:val="0"/>
      <w:divBdr>
        <w:top w:val="none" w:sz="0" w:space="0" w:color="auto"/>
        <w:left w:val="none" w:sz="0" w:space="0" w:color="auto"/>
        <w:bottom w:val="none" w:sz="0" w:space="0" w:color="auto"/>
        <w:right w:val="none" w:sz="0" w:space="0" w:color="auto"/>
      </w:divBdr>
    </w:div>
    <w:div w:id="1291789507">
      <w:bodyDiv w:val="1"/>
      <w:marLeft w:val="0"/>
      <w:marRight w:val="0"/>
      <w:marTop w:val="0"/>
      <w:marBottom w:val="0"/>
      <w:divBdr>
        <w:top w:val="none" w:sz="0" w:space="0" w:color="auto"/>
        <w:left w:val="none" w:sz="0" w:space="0" w:color="auto"/>
        <w:bottom w:val="none" w:sz="0" w:space="0" w:color="auto"/>
        <w:right w:val="none" w:sz="0" w:space="0" w:color="auto"/>
      </w:divBdr>
    </w:div>
    <w:div w:id="1292397551">
      <w:bodyDiv w:val="1"/>
      <w:marLeft w:val="0"/>
      <w:marRight w:val="0"/>
      <w:marTop w:val="0"/>
      <w:marBottom w:val="0"/>
      <w:divBdr>
        <w:top w:val="none" w:sz="0" w:space="0" w:color="auto"/>
        <w:left w:val="none" w:sz="0" w:space="0" w:color="auto"/>
        <w:bottom w:val="none" w:sz="0" w:space="0" w:color="auto"/>
        <w:right w:val="none" w:sz="0" w:space="0" w:color="auto"/>
      </w:divBdr>
    </w:div>
    <w:div w:id="1292401534">
      <w:bodyDiv w:val="1"/>
      <w:marLeft w:val="0"/>
      <w:marRight w:val="0"/>
      <w:marTop w:val="0"/>
      <w:marBottom w:val="0"/>
      <w:divBdr>
        <w:top w:val="none" w:sz="0" w:space="0" w:color="auto"/>
        <w:left w:val="none" w:sz="0" w:space="0" w:color="auto"/>
        <w:bottom w:val="none" w:sz="0" w:space="0" w:color="auto"/>
        <w:right w:val="none" w:sz="0" w:space="0" w:color="auto"/>
      </w:divBdr>
    </w:div>
    <w:div w:id="1292709473">
      <w:bodyDiv w:val="1"/>
      <w:marLeft w:val="0"/>
      <w:marRight w:val="0"/>
      <w:marTop w:val="0"/>
      <w:marBottom w:val="0"/>
      <w:divBdr>
        <w:top w:val="none" w:sz="0" w:space="0" w:color="auto"/>
        <w:left w:val="none" w:sz="0" w:space="0" w:color="auto"/>
        <w:bottom w:val="none" w:sz="0" w:space="0" w:color="auto"/>
        <w:right w:val="none" w:sz="0" w:space="0" w:color="auto"/>
      </w:divBdr>
    </w:div>
    <w:div w:id="1292979239">
      <w:bodyDiv w:val="1"/>
      <w:marLeft w:val="0"/>
      <w:marRight w:val="0"/>
      <w:marTop w:val="0"/>
      <w:marBottom w:val="0"/>
      <w:divBdr>
        <w:top w:val="none" w:sz="0" w:space="0" w:color="auto"/>
        <w:left w:val="none" w:sz="0" w:space="0" w:color="auto"/>
        <w:bottom w:val="none" w:sz="0" w:space="0" w:color="auto"/>
        <w:right w:val="none" w:sz="0" w:space="0" w:color="auto"/>
      </w:divBdr>
    </w:div>
    <w:div w:id="1293094603">
      <w:bodyDiv w:val="1"/>
      <w:marLeft w:val="0"/>
      <w:marRight w:val="0"/>
      <w:marTop w:val="0"/>
      <w:marBottom w:val="0"/>
      <w:divBdr>
        <w:top w:val="none" w:sz="0" w:space="0" w:color="auto"/>
        <w:left w:val="none" w:sz="0" w:space="0" w:color="auto"/>
        <w:bottom w:val="none" w:sz="0" w:space="0" w:color="auto"/>
        <w:right w:val="none" w:sz="0" w:space="0" w:color="auto"/>
      </w:divBdr>
    </w:div>
    <w:div w:id="1293170852">
      <w:bodyDiv w:val="1"/>
      <w:marLeft w:val="0"/>
      <w:marRight w:val="0"/>
      <w:marTop w:val="0"/>
      <w:marBottom w:val="0"/>
      <w:divBdr>
        <w:top w:val="none" w:sz="0" w:space="0" w:color="auto"/>
        <w:left w:val="none" w:sz="0" w:space="0" w:color="auto"/>
        <w:bottom w:val="none" w:sz="0" w:space="0" w:color="auto"/>
        <w:right w:val="none" w:sz="0" w:space="0" w:color="auto"/>
      </w:divBdr>
    </w:div>
    <w:div w:id="1293290743">
      <w:bodyDiv w:val="1"/>
      <w:marLeft w:val="0"/>
      <w:marRight w:val="0"/>
      <w:marTop w:val="0"/>
      <w:marBottom w:val="0"/>
      <w:divBdr>
        <w:top w:val="none" w:sz="0" w:space="0" w:color="auto"/>
        <w:left w:val="none" w:sz="0" w:space="0" w:color="auto"/>
        <w:bottom w:val="none" w:sz="0" w:space="0" w:color="auto"/>
        <w:right w:val="none" w:sz="0" w:space="0" w:color="auto"/>
      </w:divBdr>
    </w:div>
    <w:div w:id="1294092585">
      <w:bodyDiv w:val="1"/>
      <w:marLeft w:val="0"/>
      <w:marRight w:val="0"/>
      <w:marTop w:val="0"/>
      <w:marBottom w:val="0"/>
      <w:divBdr>
        <w:top w:val="none" w:sz="0" w:space="0" w:color="auto"/>
        <w:left w:val="none" w:sz="0" w:space="0" w:color="auto"/>
        <w:bottom w:val="none" w:sz="0" w:space="0" w:color="auto"/>
        <w:right w:val="none" w:sz="0" w:space="0" w:color="auto"/>
      </w:divBdr>
    </w:div>
    <w:div w:id="1294139807">
      <w:bodyDiv w:val="1"/>
      <w:marLeft w:val="0"/>
      <w:marRight w:val="0"/>
      <w:marTop w:val="0"/>
      <w:marBottom w:val="0"/>
      <w:divBdr>
        <w:top w:val="none" w:sz="0" w:space="0" w:color="auto"/>
        <w:left w:val="none" w:sz="0" w:space="0" w:color="auto"/>
        <w:bottom w:val="none" w:sz="0" w:space="0" w:color="auto"/>
        <w:right w:val="none" w:sz="0" w:space="0" w:color="auto"/>
      </w:divBdr>
    </w:div>
    <w:div w:id="1294210803">
      <w:bodyDiv w:val="1"/>
      <w:marLeft w:val="0"/>
      <w:marRight w:val="0"/>
      <w:marTop w:val="0"/>
      <w:marBottom w:val="0"/>
      <w:divBdr>
        <w:top w:val="none" w:sz="0" w:space="0" w:color="auto"/>
        <w:left w:val="none" w:sz="0" w:space="0" w:color="auto"/>
        <w:bottom w:val="none" w:sz="0" w:space="0" w:color="auto"/>
        <w:right w:val="none" w:sz="0" w:space="0" w:color="auto"/>
      </w:divBdr>
    </w:div>
    <w:div w:id="1294286938">
      <w:bodyDiv w:val="1"/>
      <w:marLeft w:val="0"/>
      <w:marRight w:val="0"/>
      <w:marTop w:val="0"/>
      <w:marBottom w:val="0"/>
      <w:divBdr>
        <w:top w:val="none" w:sz="0" w:space="0" w:color="auto"/>
        <w:left w:val="none" w:sz="0" w:space="0" w:color="auto"/>
        <w:bottom w:val="none" w:sz="0" w:space="0" w:color="auto"/>
        <w:right w:val="none" w:sz="0" w:space="0" w:color="auto"/>
      </w:divBdr>
    </w:div>
    <w:div w:id="1294289354">
      <w:bodyDiv w:val="1"/>
      <w:marLeft w:val="0"/>
      <w:marRight w:val="0"/>
      <w:marTop w:val="0"/>
      <w:marBottom w:val="0"/>
      <w:divBdr>
        <w:top w:val="none" w:sz="0" w:space="0" w:color="auto"/>
        <w:left w:val="none" w:sz="0" w:space="0" w:color="auto"/>
        <w:bottom w:val="none" w:sz="0" w:space="0" w:color="auto"/>
        <w:right w:val="none" w:sz="0" w:space="0" w:color="auto"/>
      </w:divBdr>
    </w:div>
    <w:div w:id="1294483970">
      <w:bodyDiv w:val="1"/>
      <w:marLeft w:val="0"/>
      <w:marRight w:val="0"/>
      <w:marTop w:val="0"/>
      <w:marBottom w:val="0"/>
      <w:divBdr>
        <w:top w:val="none" w:sz="0" w:space="0" w:color="auto"/>
        <w:left w:val="none" w:sz="0" w:space="0" w:color="auto"/>
        <w:bottom w:val="none" w:sz="0" w:space="0" w:color="auto"/>
        <w:right w:val="none" w:sz="0" w:space="0" w:color="auto"/>
      </w:divBdr>
    </w:div>
    <w:div w:id="1294553483">
      <w:bodyDiv w:val="1"/>
      <w:marLeft w:val="0"/>
      <w:marRight w:val="0"/>
      <w:marTop w:val="0"/>
      <w:marBottom w:val="0"/>
      <w:divBdr>
        <w:top w:val="none" w:sz="0" w:space="0" w:color="auto"/>
        <w:left w:val="none" w:sz="0" w:space="0" w:color="auto"/>
        <w:bottom w:val="none" w:sz="0" w:space="0" w:color="auto"/>
        <w:right w:val="none" w:sz="0" w:space="0" w:color="auto"/>
      </w:divBdr>
    </w:div>
    <w:div w:id="1294746996">
      <w:bodyDiv w:val="1"/>
      <w:marLeft w:val="0"/>
      <w:marRight w:val="0"/>
      <w:marTop w:val="0"/>
      <w:marBottom w:val="0"/>
      <w:divBdr>
        <w:top w:val="none" w:sz="0" w:space="0" w:color="auto"/>
        <w:left w:val="none" w:sz="0" w:space="0" w:color="auto"/>
        <w:bottom w:val="none" w:sz="0" w:space="0" w:color="auto"/>
        <w:right w:val="none" w:sz="0" w:space="0" w:color="auto"/>
      </w:divBdr>
    </w:div>
    <w:div w:id="1294823338">
      <w:bodyDiv w:val="1"/>
      <w:marLeft w:val="0"/>
      <w:marRight w:val="0"/>
      <w:marTop w:val="0"/>
      <w:marBottom w:val="0"/>
      <w:divBdr>
        <w:top w:val="none" w:sz="0" w:space="0" w:color="auto"/>
        <w:left w:val="none" w:sz="0" w:space="0" w:color="auto"/>
        <w:bottom w:val="none" w:sz="0" w:space="0" w:color="auto"/>
        <w:right w:val="none" w:sz="0" w:space="0" w:color="auto"/>
      </w:divBdr>
    </w:div>
    <w:div w:id="1294865028">
      <w:bodyDiv w:val="1"/>
      <w:marLeft w:val="0"/>
      <w:marRight w:val="0"/>
      <w:marTop w:val="0"/>
      <w:marBottom w:val="0"/>
      <w:divBdr>
        <w:top w:val="none" w:sz="0" w:space="0" w:color="auto"/>
        <w:left w:val="none" w:sz="0" w:space="0" w:color="auto"/>
        <w:bottom w:val="none" w:sz="0" w:space="0" w:color="auto"/>
        <w:right w:val="none" w:sz="0" w:space="0" w:color="auto"/>
      </w:divBdr>
    </w:div>
    <w:div w:id="1295019686">
      <w:bodyDiv w:val="1"/>
      <w:marLeft w:val="0"/>
      <w:marRight w:val="0"/>
      <w:marTop w:val="0"/>
      <w:marBottom w:val="0"/>
      <w:divBdr>
        <w:top w:val="none" w:sz="0" w:space="0" w:color="auto"/>
        <w:left w:val="none" w:sz="0" w:space="0" w:color="auto"/>
        <w:bottom w:val="none" w:sz="0" w:space="0" w:color="auto"/>
        <w:right w:val="none" w:sz="0" w:space="0" w:color="auto"/>
      </w:divBdr>
    </w:div>
    <w:div w:id="1295138532">
      <w:bodyDiv w:val="1"/>
      <w:marLeft w:val="0"/>
      <w:marRight w:val="0"/>
      <w:marTop w:val="0"/>
      <w:marBottom w:val="0"/>
      <w:divBdr>
        <w:top w:val="none" w:sz="0" w:space="0" w:color="auto"/>
        <w:left w:val="none" w:sz="0" w:space="0" w:color="auto"/>
        <w:bottom w:val="none" w:sz="0" w:space="0" w:color="auto"/>
        <w:right w:val="none" w:sz="0" w:space="0" w:color="auto"/>
      </w:divBdr>
    </w:div>
    <w:div w:id="1295210100">
      <w:bodyDiv w:val="1"/>
      <w:marLeft w:val="0"/>
      <w:marRight w:val="0"/>
      <w:marTop w:val="0"/>
      <w:marBottom w:val="0"/>
      <w:divBdr>
        <w:top w:val="none" w:sz="0" w:space="0" w:color="auto"/>
        <w:left w:val="none" w:sz="0" w:space="0" w:color="auto"/>
        <w:bottom w:val="none" w:sz="0" w:space="0" w:color="auto"/>
        <w:right w:val="none" w:sz="0" w:space="0" w:color="auto"/>
      </w:divBdr>
    </w:div>
    <w:div w:id="1295524090">
      <w:bodyDiv w:val="1"/>
      <w:marLeft w:val="0"/>
      <w:marRight w:val="0"/>
      <w:marTop w:val="0"/>
      <w:marBottom w:val="0"/>
      <w:divBdr>
        <w:top w:val="none" w:sz="0" w:space="0" w:color="auto"/>
        <w:left w:val="none" w:sz="0" w:space="0" w:color="auto"/>
        <w:bottom w:val="none" w:sz="0" w:space="0" w:color="auto"/>
        <w:right w:val="none" w:sz="0" w:space="0" w:color="auto"/>
      </w:divBdr>
    </w:div>
    <w:div w:id="1295596067">
      <w:bodyDiv w:val="1"/>
      <w:marLeft w:val="0"/>
      <w:marRight w:val="0"/>
      <w:marTop w:val="0"/>
      <w:marBottom w:val="0"/>
      <w:divBdr>
        <w:top w:val="none" w:sz="0" w:space="0" w:color="auto"/>
        <w:left w:val="none" w:sz="0" w:space="0" w:color="auto"/>
        <w:bottom w:val="none" w:sz="0" w:space="0" w:color="auto"/>
        <w:right w:val="none" w:sz="0" w:space="0" w:color="auto"/>
      </w:divBdr>
    </w:div>
    <w:div w:id="1296257456">
      <w:bodyDiv w:val="1"/>
      <w:marLeft w:val="0"/>
      <w:marRight w:val="0"/>
      <w:marTop w:val="0"/>
      <w:marBottom w:val="0"/>
      <w:divBdr>
        <w:top w:val="none" w:sz="0" w:space="0" w:color="auto"/>
        <w:left w:val="none" w:sz="0" w:space="0" w:color="auto"/>
        <w:bottom w:val="none" w:sz="0" w:space="0" w:color="auto"/>
        <w:right w:val="none" w:sz="0" w:space="0" w:color="auto"/>
      </w:divBdr>
    </w:div>
    <w:div w:id="1296520479">
      <w:bodyDiv w:val="1"/>
      <w:marLeft w:val="0"/>
      <w:marRight w:val="0"/>
      <w:marTop w:val="0"/>
      <w:marBottom w:val="0"/>
      <w:divBdr>
        <w:top w:val="none" w:sz="0" w:space="0" w:color="auto"/>
        <w:left w:val="none" w:sz="0" w:space="0" w:color="auto"/>
        <w:bottom w:val="none" w:sz="0" w:space="0" w:color="auto"/>
        <w:right w:val="none" w:sz="0" w:space="0" w:color="auto"/>
      </w:divBdr>
    </w:div>
    <w:div w:id="1296720296">
      <w:bodyDiv w:val="1"/>
      <w:marLeft w:val="0"/>
      <w:marRight w:val="0"/>
      <w:marTop w:val="0"/>
      <w:marBottom w:val="0"/>
      <w:divBdr>
        <w:top w:val="none" w:sz="0" w:space="0" w:color="auto"/>
        <w:left w:val="none" w:sz="0" w:space="0" w:color="auto"/>
        <w:bottom w:val="none" w:sz="0" w:space="0" w:color="auto"/>
        <w:right w:val="none" w:sz="0" w:space="0" w:color="auto"/>
      </w:divBdr>
    </w:div>
    <w:div w:id="1296988522">
      <w:bodyDiv w:val="1"/>
      <w:marLeft w:val="0"/>
      <w:marRight w:val="0"/>
      <w:marTop w:val="0"/>
      <w:marBottom w:val="0"/>
      <w:divBdr>
        <w:top w:val="none" w:sz="0" w:space="0" w:color="auto"/>
        <w:left w:val="none" w:sz="0" w:space="0" w:color="auto"/>
        <w:bottom w:val="none" w:sz="0" w:space="0" w:color="auto"/>
        <w:right w:val="none" w:sz="0" w:space="0" w:color="auto"/>
      </w:divBdr>
    </w:div>
    <w:div w:id="1296988539">
      <w:bodyDiv w:val="1"/>
      <w:marLeft w:val="0"/>
      <w:marRight w:val="0"/>
      <w:marTop w:val="0"/>
      <w:marBottom w:val="0"/>
      <w:divBdr>
        <w:top w:val="none" w:sz="0" w:space="0" w:color="auto"/>
        <w:left w:val="none" w:sz="0" w:space="0" w:color="auto"/>
        <w:bottom w:val="none" w:sz="0" w:space="0" w:color="auto"/>
        <w:right w:val="none" w:sz="0" w:space="0" w:color="auto"/>
      </w:divBdr>
    </w:div>
    <w:div w:id="1297107106">
      <w:bodyDiv w:val="1"/>
      <w:marLeft w:val="0"/>
      <w:marRight w:val="0"/>
      <w:marTop w:val="0"/>
      <w:marBottom w:val="0"/>
      <w:divBdr>
        <w:top w:val="none" w:sz="0" w:space="0" w:color="auto"/>
        <w:left w:val="none" w:sz="0" w:space="0" w:color="auto"/>
        <w:bottom w:val="none" w:sz="0" w:space="0" w:color="auto"/>
        <w:right w:val="none" w:sz="0" w:space="0" w:color="auto"/>
      </w:divBdr>
    </w:div>
    <w:div w:id="1297224371">
      <w:bodyDiv w:val="1"/>
      <w:marLeft w:val="0"/>
      <w:marRight w:val="0"/>
      <w:marTop w:val="0"/>
      <w:marBottom w:val="0"/>
      <w:divBdr>
        <w:top w:val="none" w:sz="0" w:space="0" w:color="auto"/>
        <w:left w:val="none" w:sz="0" w:space="0" w:color="auto"/>
        <w:bottom w:val="none" w:sz="0" w:space="0" w:color="auto"/>
        <w:right w:val="none" w:sz="0" w:space="0" w:color="auto"/>
      </w:divBdr>
    </w:div>
    <w:div w:id="1297640653">
      <w:bodyDiv w:val="1"/>
      <w:marLeft w:val="0"/>
      <w:marRight w:val="0"/>
      <w:marTop w:val="0"/>
      <w:marBottom w:val="0"/>
      <w:divBdr>
        <w:top w:val="none" w:sz="0" w:space="0" w:color="auto"/>
        <w:left w:val="none" w:sz="0" w:space="0" w:color="auto"/>
        <w:bottom w:val="none" w:sz="0" w:space="0" w:color="auto"/>
        <w:right w:val="none" w:sz="0" w:space="0" w:color="auto"/>
      </w:divBdr>
    </w:div>
    <w:div w:id="1297757005">
      <w:bodyDiv w:val="1"/>
      <w:marLeft w:val="0"/>
      <w:marRight w:val="0"/>
      <w:marTop w:val="0"/>
      <w:marBottom w:val="0"/>
      <w:divBdr>
        <w:top w:val="none" w:sz="0" w:space="0" w:color="auto"/>
        <w:left w:val="none" w:sz="0" w:space="0" w:color="auto"/>
        <w:bottom w:val="none" w:sz="0" w:space="0" w:color="auto"/>
        <w:right w:val="none" w:sz="0" w:space="0" w:color="auto"/>
      </w:divBdr>
    </w:div>
    <w:div w:id="1298142588">
      <w:bodyDiv w:val="1"/>
      <w:marLeft w:val="0"/>
      <w:marRight w:val="0"/>
      <w:marTop w:val="0"/>
      <w:marBottom w:val="0"/>
      <w:divBdr>
        <w:top w:val="none" w:sz="0" w:space="0" w:color="auto"/>
        <w:left w:val="none" w:sz="0" w:space="0" w:color="auto"/>
        <w:bottom w:val="none" w:sz="0" w:space="0" w:color="auto"/>
        <w:right w:val="none" w:sz="0" w:space="0" w:color="auto"/>
      </w:divBdr>
    </w:div>
    <w:div w:id="1298148485">
      <w:bodyDiv w:val="1"/>
      <w:marLeft w:val="0"/>
      <w:marRight w:val="0"/>
      <w:marTop w:val="0"/>
      <w:marBottom w:val="0"/>
      <w:divBdr>
        <w:top w:val="none" w:sz="0" w:space="0" w:color="auto"/>
        <w:left w:val="none" w:sz="0" w:space="0" w:color="auto"/>
        <w:bottom w:val="none" w:sz="0" w:space="0" w:color="auto"/>
        <w:right w:val="none" w:sz="0" w:space="0" w:color="auto"/>
      </w:divBdr>
    </w:div>
    <w:div w:id="1298221509">
      <w:bodyDiv w:val="1"/>
      <w:marLeft w:val="0"/>
      <w:marRight w:val="0"/>
      <w:marTop w:val="0"/>
      <w:marBottom w:val="0"/>
      <w:divBdr>
        <w:top w:val="none" w:sz="0" w:space="0" w:color="auto"/>
        <w:left w:val="none" w:sz="0" w:space="0" w:color="auto"/>
        <w:bottom w:val="none" w:sz="0" w:space="0" w:color="auto"/>
        <w:right w:val="none" w:sz="0" w:space="0" w:color="auto"/>
      </w:divBdr>
    </w:div>
    <w:div w:id="1298531929">
      <w:bodyDiv w:val="1"/>
      <w:marLeft w:val="0"/>
      <w:marRight w:val="0"/>
      <w:marTop w:val="0"/>
      <w:marBottom w:val="0"/>
      <w:divBdr>
        <w:top w:val="none" w:sz="0" w:space="0" w:color="auto"/>
        <w:left w:val="none" w:sz="0" w:space="0" w:color="auto"/>
        <w:bottom w:val="none" w:sz="0" w:space="0" w:color="auto"/>
        <w:right w:val="none" w:sz="0" w:space="0" w:color="auto"/>
      </w:divBdr>
    </w:div>
    <w:div w:id="1298758391">
      <w:bodyDiv w:val="1"/>
      <w:marLeft w:val="0"/>
      <w:marRight w:val="0"/>
      <w:marTop w:val="0"/>
      <w:marBottom w:val="0"/>
      <w:divBdr>
        <w:top w:val="none" w:sz="0" w:space="0" w:color="auto"/>
        <w:left w:val="none" w:sz="0" w:space="0" w:color="auto"/>
        <w:bottom w:val="none" w:sz="0" w:space="0" w:color="auto"/>
        <w:right w:val="none" w:sz="0" w:space="0" w:color="auto"/>
      </w:divBdr>
    </w:div>
    <w:div w:id="1299414957">
      <w:bodyDiv w:val="1"/>
      <w:marLeft w:val="0"/>
      <w:marRight w:val="0"/>
      <w:marTop w:val="0"/>
      <w:marBottom w:val="0"/>
      <w:divBdr>
        <w:top w:val="none" w:sz="0" w:space="0" w:color="auto"/>
        <w:left w:val="none" w:sz="0" w:space="0" w:color="auto"/>
        <w:bottom w:val="none" w:sz="0" w:space="0" w:color="auto"/>
        <w:right w:val="none" w:sz="0" w:space="0" w:color="auto"/>
      </w:divBdr>
    </w:div>
    <w:div w:id="1299534265">
      <w:bodyDiv w:val="1"/>
      <w:marLeft w:val="0"/>
      <w:marRight w:val="0"/>
      <w:marTop w:val="0"/>
      <w:marBottom w:val="0"/>
      <w:divBdr>
        <w:top w:val="none" w:sz="0" w:space="0" w:color="auto"/>
        <w:left w:val="none" w:sz="0" w:space="0" w:color="auto"/>
        <w:bottom w:val="none" w:sz="0" w:space="0" w:color="auto"/>
        <w:right w:val="none" w:sz="0" w:space="0" w:color="auto"/>
      </w:divBdr>
    </w:div>
    <w:div w:id="1300261465">
      <w:bodyDiv w:val="1"/>
      <w:marLeft w:val="0"/>
      <w:marRight w:val="0"/>
      <w:marTop w:val="0"/>
      <w:marBottom w:val="0"/>
      <w:divBdr>
        <w:top w:val="none" w:sz="0" w:space="0" w:color="auto"/>
        <w:left w:val="none" w:sz="0" w:space="0" w:color="auto"/>
        <w:bottom w:val="none" w:sz="0" w:space="0" w:color="auto"/>
        <w:right w:val="none" w:sz="0" w:space="0" w:color="auto"/>
      </w:divBdr>
    </w:div>
    <w:div w:id="1300378762">
      <w:bodyDiv w:val="1"/>
      <w:marLeft w:val="0"/>
      <w:marRight w:val="0"/>
      <w:marTop w:val="0"/>
      <w:marBottom w:val="0"/>
      <w:divBdr>
        <w:top w:val="none" w:sz="0" w:space="0" w:color="auto"/>
        <w:left w:val="none" w:sz="0" w:space="0" w:color="auto"/>
        <w:bottom w:val="none" w:sz="0" w:space="0" w:color="auto"/>
        <w:right w:val="none" w:sz="0" w:space="0" w:color="auto"/>
      </w:divBdr>
    </w:div>
    <w:div w:id="1300764553">
      <w:bodyDiv w:val="1"/>
      <w:marLeft w:val="0"/>
      <w:marRight w:val="0"/>
      <w:marTop w:val="0"/>
      <w:marBottom w:val="0"/>
      <w:divBdr>
        <w:top w:val="none" w:sz="0" w:space="0" w:color="auto"/>
        <w:left w:val="none" w:sz="0" w:space="0" w:color="auto"/>
        <w:bottom w:val="none" w:sz="0" w:space="0" w:color="auto"/>
        <w:right w:val="none" w:sz="0" w:space="0" w:color="auto"/>
      </w:divBdr>
    </w:div>
    <w:div w:id="1301232289">
      <w:bodyDiv w:val="1"/>
      <w:marLeft w:val="0"/>
      <w:marRight w:val="0"/>
      <w:marTop w:val="0"/>
      <w:marBottom w:val="0"/>
      <w:divBdr>
        <w:top w:val="none" w:sz="0" w:space="0" w:color="auto"/>
        <w:left w:val="none" w:sz="0" w:space="0" w:color="auto"/>
        <w:bottom w:val="none" w:sz="0" w:space="0" w:color="auto"/>
        <w:right w:val="none" w:sz="0" w:space="0" w:color="auto"/>
      </w:divBdr>
    </w:div>
    <w:div w:id="1301302332">
      <w:bodyDiv w:val="1"/>
      <w:marLeft w:val="0"/>
      <w:marRight w:val="0"/>
      <w:marTop w:val="0"/>
      <w:marBottom w:val="0"/>
      <w:divBdr>
        <w:top w:val="none" w:sz="0" w:space="0" w:color="auto"/>
        <w:left w:val="none" w:sz="0" w:space="0" w:color="auto"/>
        <w:bottom w:val="none" w:sz="0" w:space="0" w:color="auto"/>
        <w:right w:val="none" w:sz="0" w:space="0" w:color="auto"/>
      </w:divBdr>
    </w:div>
    <w:div w:id="1301426624">
      <w:bodyDiv w:val="1"/>
      <w:marLeft w:val="0"/>
      <w:marRight w:val="0"/>
      <w:marTop w:val="0"/>
      <w:marBottom w:val="0"/>
      <w:divBdr>
        <w:top w:val="none" w:sz="0" w:space="0" w:color="auto"/>
        <w:left w:val="none" w:sz="0" w:space="0" w:color="auto"/>
        <w:bottom w:val="none" w:sz="0" w:space="0" w:color="auto"/>
        <w:right w:val="none" w:sz="0" w:space="0" w:color="auto"/>
      </w:divBdr>
    </w:div>
    <w:div w:id="1301571943">
      <w:bodyDiv w:val="1"/>
      <w:marLeft w:val="0"/>
      <w:marRight w:val="0"/>
      <w:marTop w:val="0"/>
      <w:marBottom w:val="0"/>
      <w:divBdr>
        <w:top w:val="none" w:sz="0" w:space="0" w:color="auto"/>
        <w:left w:val="none" w:sz="0" w:space="0" w:color="auto"/>
        <w:bottom w:val="none" w:sz="0" w:space="0" w:color="auto"/>
        <w:right w:val="none" w:sz="0" w:space="0" w:color="auto"/>
      </w:divBdr>
    </w:div>
    <w:div w:id="1301643175">
      <w:bodyDiv w:val="1"/>
      <w:marLeft w:val="0"/>
      <w:marRight w:val="0"/>
      <w:marTop w:val="0"/>
      <w:marBottom w:val="0"/>
      <w:divBdr>
        <w:top w:val="none" w:sz="0" w:space="0" w:color="auto"/>
        <w:left w:val="none" w:sz="0" w:space="0" w:color="auto"/>
        <w:bottom w:val="none" w:sz="0" w:space="0" w:color="auto"/>
        <w:right w:val="none" w:sz="0" w:space="0" w:color="auto"/>
      </w:divBdr>
    </w:div>
    <w:div w:id="1301809700">
      <w:bodyDiv w:val="1"/>
      <w:marLeft w:val="0"/>
      <w:marRight w:val="0"/>
      <w:marTop w:val="0"/>
      <w:marBottom w:val="0"/>
      <w:divBdr>
        <w:top w:val="none" w:sz="0" w:space="0" w:color="auto"/>
        <w:left w:val="none" w:sz="0" w:space="0" w:color="auto"/>
        <w:bottom w:val="none" w:sz="0" w:space="0" w:color="auto"/>
        <w:right w:val="none" w:sz="0" w:space="0" w:color="auto"/>
      </w:divBdr>
    </w:div>
    <w:div w:id="1301811818">
      <w:bodyDiv w:val="1"/>
      <w:marLeft w:val="0"/>
      <w:marRight w:val="0"/>
      <w:marTop w:val="0"/>
      <w:marBottom w:val="0"/>
      <w:divBdr>
        <w:top w:val="none" w:sz="0" w:space="0" w:color="auto"/>
        <w:left w:val="none" w:sz="0" w:space="0" w:color="auto"/>
        <w:bottom w:val="none" w:sz="0" w:space="0" w:color="auto"/>
        <w:right w:val="none" w:sz="0" w:space="0" w:color="auto"/>
      </w:divBdr>
    </w:div>
    <w:div w:id="1301959003">
      <w:bodyDiv w:val="1"/>
      <w:marLeft w:val="0"/>
      <w:marRight w:val="0"/>
      <w:marTop w:val="0"/>
      <w:marBottom w:val="0"/>
      <w:divBdr>
        <w:top w:val="none" w:sz="0" w:space="0" w:color="auto"/>
        <w:left w:val="none" w:sz="0" w:space="0" w:color="auto"/>
        <w:bottom w:val="none" w:sz="0" w:space="0" w:color="auto"/>
        <w:right w:val="none" w:sz="0" w:space="0" w:color="auto"/>
      </w:divBdr>
    </w:div>
    <w:div w:id="1302268814">
      <w:bodyDiv w:val="1"/>
      <w:marLeft w:val="0"/>
      <w:marRight w:val="0"/>
      <w:marTop w:val="0"/>
      <w:marBottom w:val="0"/>
      <w:divBdr>
        <w:top w:val="none" w:sz="0" w:space="0" w:color="auto"/>
        <w:left w:val="none" w:sz="0" w:space="0" w:color="auto"/>
        <w:bottom w:val="none" w:sz="0" w:space="0" w:color="auto"/>
        <w:right w:val="none" w:sz="0" w:space="0" w:color="auto"/>
      </w:divBdr>
    </w:div>
    <w:div w:id="1302466122">
      <w:bodyDiv w:val="1"/>
      <w:marLeft w:val="0"/>
      <w:marRight w:val="0"/>
      <w:marTop w:val="0"/>
      <w:marBottom w:val="0"/>
      <w:divBdr>
        <w:top w:val="none" w:sz="0" w:space="0" w:color="auto"/>
        <w:left w:val="none" w:sz="0" w:space="0" w:color="auto"/>
        <w:bottom w:val="none" w:sz="0" w:space="0" w:color="auto"/>
        <w:right w:val="none" w:sz="0" w:space="0" w:color="auto"/>
      </w:divBdr>
    </w:div>
    <w:div w:id="1302925229">
      <w:bodyDiv w:val="1"/>
      <w:marLeft w:val="0"/>
      <w:marRight w:val="0"/>
      <w:marTop w:val="0"/>
      <w:marBottom w:val="0"/>
      <w:divBdr>
        <w:top w:val="none" w:sz="0" w:space="0" w:color="auto"/>
        <w:left w:val="none" w:sz="0" w:space="0" w:color="auto"/>
        <w:bottom w:val="none" w:sz="0" w:space="0" w:color="auto"/>
        <w:right w:val="none" w:sz="0" w:space="0" w:color="auto"/>
      </w:divBdr>
    </w:div>
    <w:div w:id="1302930231">
      <w:bodyDiv w:val="1"/>
      <w:marLeft w:val="0"/>
      <w:marRight w:val="0"/>
      <w:marTop w:val="0"/>
      <w:marBottom w:val="0"/>
      <w:divBdr>
        <w:top w:val="none" w:sz="0" w:space="0" w:color="auto"/>
        <w:left w:val="none" w:sz="0" w:space="0" w:color="auto"/>
        <w:bottom w:val="none" w:sz="0" w:space="0" w:color="auto"/>
        <w:right w:val="none" w:sz="0" w:space="0" w:color="auto"/>
      </w:divBdr>
    </w:div>
    <w:div w:id="1303004114">
      <w:bodyDiv w:val="1"/>
      <w:marLeft w:val="0"/>
      <w:marRight w:val="0"/>
      <w:marTop w:val="0"/>
      <w:marBottom w:val="0"/>
      <w:divBdr>
        <w:top w:val="none" w:sz="0" w:space="0" w:color="auto"/>
        <w:left w:val="none" w:sz="0" w:space="0" w:color="auto"/>
        <w:bottom w:val="none" w:sz="0" w:space="0" w:color="auto"/>
        <w:right w:val="none" w:sz="0" w:space="0" w:color="auto"/>
      </w:divBdr>
    </w:div>
    <w:div w:id="1303198848">
      <w:bodyDiv w:val="1"/>
      <w:marLeft w:val="0"/>
      <w:marRight w:val="0"/>
      <w:marTop w:val="0"/>
      <w:marBottom w:val="0"/>
      <w:divBdr>
        <w:top w:val="none" w:sz="0" w:space="0" w:color="auto"/>
        <w:left w:val="none" w:sz="0" w:space="0" w:color="auto"/>
        <w:bottom w:val="none" w:sz="0" w:space="0" w:color="auto"/>
        <w:right w:val="none" w:sz="0" w:space="0" w:color="auto"/>
      </w:divBdr>
    </w:div>
    <w:div w:id="1303265212">
      <w:bodyDiv w:val="1"/>
      <w:marLeft w:val="0"/>
      <w:marRight w:val="0"/>
      <w:marTop w:val="0"/>
      <w:marBottom w:val="0"/>
      <w:divBdr>
        <w:top w:val="none" w:sz="0" w:space="0" w:color="auto"/>
        <w:left w:val="none" w:sz="0" w:space="0" w:color="auto"/>
        <w:bottom w:val="none" w:sz="0" w:space="0" w:color="auto"/>
        <w:right w:val="none" w:sz="0" w:space="0" w:color="auto"/>
      </w:divBdr>
    </w:div>
    <w:div w:id="1303265905">
      <w:bodyDiv w:val="1"/>
      <w:marLeft w:val="0"/>
      <w:marRight w:val="0"/>
      <w:marTop w:val="0"/>
      <w:marBottom w:val="0"/>
      <w:divBdr>
        <w:top w:val="none" w:sz="0" w:space="0" w:color="auto"/>
        <w:left w:val="none" w:sz="0" w:space="0" w:color="auto"/>
        <w:bottom w:val="none" w:sz="0" w:space="0" w:color="auto"/>
        <w:right w:val="none" w:sz="0" w:space="0" w:color="auto"/>
      </w:divBdr>
    </w:div>
    <w:div w:id="1303268623">
      <w:bodyDiv w:val="1"/>
      <w:marLeft w:val="0"/>
      <w:marRight w:val="0"/>
      <w:marTop w:val="0"/>
      <w:marBottom w:val="0"/>
      <w:divBdr>
        <w:top w:val="none" w:sz="0" w:space="0" w:color="auto"/>
        <w:left w:val="none" w:sz="0" w:space="0" w:color="auto"/>
        <w:bottom w:val="none" w:sz="0" w:space="0" w:color="auto"/>
        <w:right w:val="none" w:sz="0" w:space="0" w:color="auto"/>
      </w:divBdr>
    </w:div>
    <w:div w:id="1303534615">
      <w:bodyDiv w:val="1"/>
      <w:marLeft w:val="0"/>
      <w:marRight w:val="0"/>
      <w:marTop w:val="0"/>
      <w:marBottom w:val="0"/>
      <w:divBdr>
        <w:top w:val="none" w:sz="0" w:space="0" w:color="auto"/>
        <w:left w:val="none" w:sz="0" w:space="0" w:color="auto"/>
        <w:bottom w:val="none" w:sz="0" w:space="0" w:color="auto"/>
        <w:right w:val="none" w:sz="0" w:space="0" w:color="auto"/>
      </w:divBdr>
    </w:div>
    <w:div w:id="1303609116">
      <w:bodyDiv w:val="1"/>
      <w:marLeft w:val="0"/>
      <w:marRight w:val="0"/>
      <w:marTop w:val="0"/>
      <w:marBottom w:val="0"/>
      <w:divBdr>
        <w:top w:val="none" w:sz="0" w:space="0" w:color="auto"/>
        <w:left w:val="none" w:sz="0" w:space="0" w:color="auto"/>
        <w:bottom w:val="none" w:sz="0" w:space="0" w:color="auto"/>
        <w:right w:val="none" w:sz="0" w:space="0" w:color="auto"/>
      </w:divBdr>
    </w:div>
    <w:div w:id="1303971651">
      <w:bodyDiv w:val="1"/>
      <w:marLeft w:val="0"/>
      <w:marRight w:val="0"/>
      <w:marTop w:val="0"/>
      <w:marBottom w:val="0"/>
      <w:divBdr>
        <w:top w:val="none" w:sz="0" w:space="0" w:color="auto"/>
        <w:left w:val="none" w:sz="0" w:space="0" w:color="auto"/>
        <w:bottom w:val="none" w:sz="0" w:space="0" w:color="auto"/>
        <w:right w:val="none" w:sz="0" w:space="0" w:color="auto"/>
      </w:divBdr>
    </w:div>
    <w:div w:id="1304307037">
      <w:bodyDiv w:val="1"/>
      <w:marLeft w:val="0"/>
      <w:marRight w:val="0"/>
      <w:marTop w:val="0"/>
      <w:marBottom w:val="0"/>
      <w:divBdr>
        <w:top w:val="none" w:sz="0" w:space="0" w:color="auto"/>
        <w:left w:val="none" w:sz="0" w:space="0" w:color="auto"/>
        <w:bottom w:val="none" w:sz="0" w:space="0" w:color="auto"/>
        <w:right w:val="none" w:sz="0" w:space="0" w:color="auto"/>
      </w:divBdr>
    </w:div>
    <w:div w:id="1304430743">
      <w:bodyDiv w:val="1"/>
      <w:marLeft w:val="0"/>
      <w:marRight w:val="0"/>
      <w:marTop w:val="0"/>
      <w:marBottom w:val="0"/>
      <w:divBdr>
        <w:top w:val="none" w:sz="0" w:space="0" w:color="auto"/>
        <w:left w:val="none" w:sz="0" w:space="0" w:color="auto"/>
        <w:bottom w:val="none" w:sz="0" w:space="0" w:color="auto"/>
        <w:right w:val="none" w:sz="0" w:space="0" w:color="auto"/>
      </w:divBdr>
    </w:div>
    <w:div w:id="1304896439">
      <w:bodyDiv w:val="1"/>
      <w:marLeft w:val="0"/>
      <w:marRight w:val="0"/>
      <w:marTop w:val="0"/>
      <w:marBottom w:val="0"/>
      <w:divBdr>
        <w:top w:val="none" w:sz="0" w:space="0" w:color="auto"/>
        <w:left w:val="none" w:sz="0" w:space="0" w:color="auto"/>
        <w:bottom w:val="none" w:sz="0" w:space="0" w:color="auto"/>
        <w:right w:val="none" w:sz="0" w:space="0" w:color="auto"/>
      </w:divBdr>
    </w:div>
    <w:div w:id="1305114935">
      <w:bodyDiv w:val="1"/>
      <w:marLeft w:val="0"/>
      <w:marRight w:val="0"/>
      <w:marTop w:val="0"/>
      <w:marBottom w:val="0"/>
      <w:divBdr>
        <w:top w:val="none" w:sz="0" w:space="0" w:color="auto"/>
        <w:left w:val="none" w:sz="0" w:space="0" w:color="auto"/>
        <w:bottom w:val="none" w:sz="0" w:space="0" w:color="auto"/>
        <w:right w:val="none" w:sz="0" w:space="0" w:color="auto"/>
      </w:divBdr>
    </w:div>
    <w:div w:id="1305160612">
      <w:bodyDiv w:val="1"/>
      <w:marLeft w:val="0"/>
      <w:marRight w:val="0"/>
      <w:marTop w:val="0"/>
      <w:marBottom w:val="0"/>
      <w:divBdr>
        <w:top w:val="none" w:sz="0" w:space="0" w:color="auto"/>
        <w:left w:val="none" w:sz="0" w:space="0" w:color="auto"/>
        <w:bottom w:val="none" w:sz="0" w:space="0" w:color="auto"/>
        <w:right w:val="none" w:sz="0" w:space="0" w:color="auto"/>
      </w:divBdr>
    </w:div>
    <w:div w:id="1305307418">
      <w:bodyDiv w:val="1"/>
      <w:marLeft w:val="0"/>
      <w:marRight w:val="0"/>
      <w:marTop w:val="0"/>
      <w:marBottom w:val="0"/>
      <w:divBdr>
        <w:top w:val="none" w:sz="0" w:space="0" w:color="auto"/>
        <w:left w:val="none" w:sz="0" w:space="0" w:color="auto"/>
        <w:bottom w:val="none" w:sz="0" w:space="0" w:color="auto"/>
        <w:right w:val="none" w:sz="0" w:space="0" w:color="auto"/>
      </w:divBdr>
    </w:div>
    <w:div w:id="1305313111">
      <w:bodyDiv w:val="1"/>
      <w:marLeft w:val="0"/>
      <w:marRight w:val="0"/>
      <w:marTop w:val="0"/>
      <w:marBottom w:val="0"/>
      <w:divBdr>
        <w:top w:val="none" w:sz="0" w:space="0" w:color="auto"/>
        <w:left w:val="none" w:sz="0" w:space="0" w:color="auto"/>
        <w:bottom w:val="none" w:sz="0" w:space="0" w:color="auto"/>
        <w:right w:val="none" w:sz="0" w:space="0" w:color="auto"/>
      </w:divBdr>
    </w:div>
    <w:div w:id="1305621492">
      <w:bodyDiv w:val="1"/>
      <w:marLeft w:val="0"/>
      <w:marRight w:val="0"/>
      <w:marTop w:val="0"/>
      <w:marBottom w:val="0"/>
      <w:divBdr>
        <w:top w:val="none" w:sz="0" w:space="0" w:color="auto"/>
        <w:left w:val="none" w:sz="0" w:space="0" w:color="auto"/>
        <w:bottom w:val="none" w:sz="0" w:space="0" w:color="auto"/>
        <w:right w:val="none" w:sz="0" w:space="0" w:color="auto"/>
      </w:divBdr>
    </w:div>
    <w:div w:id="1305699900">
      <w:bodyDiv w:val="1"/>
      <w:marLeft w:val="0"/>
      <w:marRight w:val="0"/>
      <w:marTop w:val="0"/>
      <w:marBottom w:val="0"/>
      <w:divBdr>
        <w:top w:val="none" w:sz="0" w:space="0" w:color="auto"/>
        <w:left w:val="none" w:sz="0" w:space="0" w:color="auto"/>
        <w:bottom w:val="none" w:sz="0" w:space="0" w:color="auto"/>
        <w:right w:val="none" w:sz="0" w:space="0" w:color="auto"/>
      </w:divBdr>
    </w:div>
    <w:div w:id="1305739323">
      <w:bodyDiv w:val="1"/>
      <w:marLeft w:val="0"/>
      <w:marRight w:val="0"/>
      <w:marTop w:val="0"/>
      <w:marBottom w:val="0"/>
      <w:divBdr>
        <w:top w:val="none" w:sz="0" w:space="0" w:color="auto"/>
        <w:left w:val="none" w:sz="0" w:space="0" w:color="auto"/>
        <w:bottom w:val="none" w:sz="0" w:space="0" w:color="auto"/>
        <w:right w:val="none" w:sz="0" w:space="0" w:color="auto"/>
      </w:divBdr>
    </w:div>
    <w:div w:id="1305816736">
      <w:bodyDiv w:val="1"/>
      <w:marLeft w:val="0"/>
      <w:marRight w:val="0"/>
      <w:marTop w:val="0"/>
      <w:marBottom w:val="0"/>
      <w:divBdr>
        <w:top w:val="none" w:sz="0" w:space="0" w:color="auto"/>
        <w:left w:val="none" w:sz="0" w:space="0" w:color="auto"/>
        <w:bottom w:val="none" w:sz="0" w:space="0" w:color="auto"/>
        <w:right w:val="none" w:sz="0" w:space="0" w:color="auto"/>
      </w:divBdr>
    </w:div>
    <w:div w:id="1305817978">
      <w:bodyDiv w:val="1"/>
      <w:marLeft w:val="0"/>
      <w:marRight w:val="0"/>
      <w:marTop w:val="0"/>
      <w:marBottom w:val="0"/>
      <w:divBdr>
        <w:top w:val="none" w:sz="0" w:space="0" w:color="auto"/>
        <w:left w:val="none" w:sz="0" w:space="0" w:color="auto"/>
        <w:bottom w:val="none" w:sz="0" w:space="0" w:color="auto"/>
        <w:right w:val="none" w:sz="0" w:space="0" w:color="auto"/>
      </w:divBdr>
    </w:div>
    <w:div w:id="1305965803">
      <w:bodyDiv w:val="1"/>
      <w:marLeft w:val="0"/>
      <w:marRight w:val="0"/>
      <w:marTop w:val="0"/>
      <w:marBottom w:val="0"/>
      <w:divBdr>
        <w:top w:val="none" w:sz="0" w:space="0" w:color="auto"/>
        <w:left w:val="none" w:sz="0" w:space="0" w:color="auto"/>
        <w:bottom w:val="none" w:sz="0" w:space="0" w:color="auto"/>
        <w:right w:val="none" w:sz="0" w:space="0" w:color="auto"/>
      </w:divBdr>
    </w:div>
    <w:div w:id="1306206900">
      <w:bodyDiv w:val="1"/>
      <w:marLeft w:val="0"/>
      <w:marRight w:val="0"/>
      <w:marTop w:val="0"/>
      <w:marBottom w:val="0"/>
      <w:divBdr>
        <w:top w:val="none" w:sz="0" w:space="0" w:color="auto"/>
        <w:left w:val="none" w:sz="0" w:space="0" w:color="auto"/>
        <w:bottom w:val="none" w:sz="0" w:space="0" w:color="auto"/>
        <w:right w:val="none" w:sz="0" w:space="0" w:color="auto"/>
      </w:divBdr>
    </w:div>
    <w:div w:id="1306349763">
      <w:bodyDiv w:val="1"/>
      <w:marLeft w:val="0"/>
      <w:marRight w:val="0"/>
      <w:marTop w:val="0"/>
      <w:marBottom w:val="0"/>
      <w:divBdr>
        <w:top w:val="none" w:sz="0" w:space="0" w:color="auto"/>
        <w:left w:val="none" w:sz="0" w:space="0" w:color="auto"/>
        <w:bottom w:val="none" w:sz="0" w:space="0" w:color="auto"/>
        <w:right w:val="none" w:sz="0" w:space="0" w:color="auto"/>
      </w:divBdr>
    </w:div>
    <w:div w:id="1306351411">
      <w:bodyDiv w:val="1"/>
      <w:marLeft w:val="0"/>
      <w:marRight w:val="0"/>
      <w:marTop w:val="0"/>
      <w:marBottom w:val="0"/>
      <w:divBdr>
        <w:top w:val="none" w:sz="0" w:space="0" w:color="auto"/>
        <w:left w:val="none" w:sz="0" w:space="0" w:color="auto"/>
        <w:bottom w:val="none" w:sz="0" w:space="0" w:color="auto"/>
        <w:right w:val="none" w:sz="0" w:space="0" w:color="auto"/>
      </w:divBdr>
    </w:div>
    <w:div w:id="1306353852">
      <w:bodyDiv w:val="1"/>
      <w:marLeft w:val="0"/>
      <w:marRight w:val="0"/>
      <w:marTop w:val="0"/>
      <w:marBottom w:val="0"/>
      <w:divBdr>
        <w:top w:val="none" w:sz="0" w:space="0" w:color="auto"/>
        <w:left w:val="none" w:sz="0" w:space="0" w:color="auto"/>
        <w:bottom w:val="none" w:sz="0" w:space="0" w:color="auto"/>
        <w:right w:val="none" w:sz="0" w:space="0" w:color="auto"/>
      </w:divBdr>
    </w:div>
    <w:div w:id="1306661180">
      <w:bodyDiv w:val="1"/>
      <w:marLeft w:val="0"/>
      <w:marRight w:val="0"/>
      <w:marTop w:val="0"/>
      <w:marBottom w:val="0"/>
      <w:divBdr>
        <w:top w:val="none" w:sz="0" w:space="0" w:color="auto"/>
        <w:left w:val="none" w:sz="0" w:space="0" w:color="auto"/>
        <w:bottom w:val="none" w:sz="0" w:space="0" w:color="auto"/>
        <w:right w:val="none" w:sz="0" w:space="0" w:color="auto"/>
      </w:divBdr>
    </w:div>
    <w:div w:id="1306736390">
      <w:bodyDiv w:val="1"/>
      <w:marLeft w:val="0"/>
      <w:marRight w:val="0"/>
      <w:marTop w:val="0"/>
      <w:marBottom w:val="0"/>
      <w:divBdr>
        <w:top w:val="none" w:sz="0" w:space="0" w:color="auto"/>
        <w:left w:val="none" w:sz="0" w:space="0" w:color="auto"/>
        <w:bottom w:val="none" w:sz="0" w:space="0" w:color="auto"/>
        <w:right w:val="none" w:sz="0" w:space="0" w:color="auto"/>
      </w:divBdr>
    </w:div>
    <w:div w:id="1306743430">
      <w:bodyDiv w:val="1"/>
      <w:marLeft w:val="0"/>
      <w:marRight w:val="0"/>
      <w:marTop w:val="0"/>
      <w:marBottom w:val="0"/>
      <w:divBdr>
        <w:top w:val="none" w:sz="0" w:space="0" w:color="auto"/>
        <w:left w:val="none" w:sz="0" w:space="0" w:color="auto"/>
        <w:bottom w:val="none" w:sz="0" w:space="0" w:color="auto"/>
        <w:right w:val="none" w:sz="0" w:space="0" w:color="auto"/>
      </w:divBdr>
    </w:div>
    <w:div w:id="1306930937">
      <w:bodyDiv w:val="1"/>
      <w:marLeft w:val="0"/>
      <w:marRight w:val="0"/>
      <w:marTop w:val="0"/>
      <w:marBottom w:val="0"/>
      <w:divBdr>
        <w:top w:val="none" w:sz="0" w:space="0" w:color="auto"/>
        <w:left w:val="none" w:sz="0" w:space="0" w:color="auto"/>
        <w:bottom w:val="none" w:sz="0" w:space="0" w:color="auto"/>
        <w:right w:val="none" w:sz="0" w:space="0" w:color="auto"/>
      </w:divBdr>
    </w:div>
    <w:div w:id="1307474432">
      <w:bodyDiv w:val="1"/>
      <w:marLeft w:val="0"/>
      <w:marRight w:val="0"/>
      <w:marTop w:val="0"/>
      <w:marBottom w:val="0"/>
      <w:divBdr>
        <w:top w:val="none" w:sz="0" w:space="0" w:color="auto"/>
        <w:left w:val="none" w:sz="0" w:space="0" w:color="auto"/>
        <w:bottom w:val="none" w:sz="0" w:space="0" w:color="auto"/>
        <w:right w:val="none" w:sz="0" w:space="0" w:color="auto"/>
      </w:divBdr>
    </w:div>
    <w:div w:id="1307513237">
      <w:bodyDiv w:val="1"/>
      <w:marLeft w:val="0"/>
      <w:marRight w:val="0"/>
      <w:marTop w:val="0"/>
      <w:marBottom w:val="0"/>
      <w:divBdr>
        <w:top w:val="none" w:sz="0" w:space="0" w:color="auto"/>
        <w:left w:val="none" w:sz="0" w:space="0" w:color="auto"/>
        <w:bottom w:val="none" w:sz="0" w:space="0" w:color="auto"/>
        <w:right w:val="none" w:sz="0" w:space="0" w:color="auto"/>
      </w:divBdr>
    </w:div>
    <w:div w:id="1307860034">
      <w:bodyDiv w:val="1"/>
      <w:marLeft w:val="0"/>
      <w:marRight w:val="0"/>
      <w:marTop w:val="0"/>
      <w:marBottom w:val="0"/>
      <w:divBdr>
        <w:top w:val="none" w:sz="0" w:space="0" w:color="auto"/>
        <w:left w:val="none" w:sz="0" w:space="0" w:color="auto"/>
        <w:bottom w:val="none" w:sz="0" w:space="0" w:color="auto"/>
        <w:right w:val="none" w:sz="0" w:space="0" w:color="auto"/>
      </w:divBdr>
    </w:div>
    <w:div w:id="1307928325">
      <w:bodyDiv w:val="1"/>
      <w:marLeft w:val="0"/>
      <w:marRight w:val="0"/>
      <w:marTop w:val="0"/>
      <w:marBottom w:val="0"/>
      <w:divBdr>
        <w:top w:val="none" w:sz="0" w:space="0" w:color="auto"/>
        <w:left w:val="none" w:sz="0" w:space="0" w:color="auto"/>
        <w:bottom w:val="none" w:sz="0" w:space="0" w:color="auto"/>
        <w:right w:val="none" w:sz="0" w:space="0" w:color="auto"/>
      </w:divBdr>
    </w:div>
    <w:div w:id="1308127376">
      <w:bodyDiv w:val="1"/>
      <w:marLeft w:val="0"/>
      <w:marRight w:val="0"/>
      <w:marTop w:val="0"/>
      <w:marBottom w:val="0"/>
      <w:divBdr>
        <w:top w:val="none" w:sz="0" w:space="0" w:color="auto"/>
        <w:left w:val="none" w:sz="0" w:space="0" w:color="auto"/>
        <w:bottom w:val="none" w:sz="0" w:space="0" w:color="auto"/>
        <w:right w:val="none" w:sz="0" w:space="0" w:color="auto"/>
      </w:divBdr>
    </w:div>
    <w:div w:id="1308362609">
      <w:bodyDiv w:val="1"/>
      <w:marLeft w:val="0"/>
      <w:marRight w:val="0"/>
      <w:marTop w:val="0"/>
      <w:marBottom w:val="0"/>
      <w:divBdr>
        <w:top w:val="none" w:sz="0" w:space="0" w:color="auto"/>
        <w:left w:val="none" w:sz="0" w:space="0" w:color="auto"/>
        <w:bottom w:val="none" w:sz="0" w:space="0" w:color="auto"/>
        <w:right w:val="none" w:sz="0" w:space="0" w:color="auto"/>
      </w:divBdr>
    </w:div>
    <w:div w:id="1308434807">
      <w:bodyDiv w:val="1"/>
      <w:marLeft w:val="0"/>
      <w:marRight w:val="0"/>
      <w:marTop w:val="0"/>
      <w:marBottom w:val="0"/>
      <w:divBdr>
        <w:top w:val="none" w:sz="0" w:space="0" w:color="auto"/>
        <w:left w:val="none" w:sz="0" w:space="0" w:color="auto"/>
        <w:bottom w:val="none" w:sz="0" w:space="0" w:color="auto"/>
        <w:right w:val="none" w:sz="0" w:space="0" w:color="auto"/>
      </w:divBdr>
    </w:div>
    <w:div w:id="1308513995">
      <w:bodyDiv w:val="1"/>
      <w:marLeft w:val="0"/>
      <w:marRight w:val="0"/>
      <w:marTop w:val="0"/>
      <w:marBottom w:val="0"/>
      <w:divBdr>
        <w:top w:val="none" w:sz="0" w:space="0" w:color="auto"/>
        <w:left w:val="none" w:sz="0" w:space="0" w:color="auto"/>
        <w:bottom w:val="none" w:sz="0" w:space="0" w:color="auto"/>
        <w:right w:val="none" w:sz="0" w:space="0" w:color="auto"/>
      </w:divBdr>
    </w:div>
    <w:div w:id="1308776878">
      <w:bodyDiv w:val="1"/>
      <w:marLeft w:val="0"/>
      <w:marRight w:val="0"/>
      <w:marTop w:val="0"/>
      <w:marBottom w:val="0"/>
      <w:divBdr>
        <w:top w:val="none" w:sz="0" w:space="0" w:color="auto"/>
        <w:left w:val="none" w:sz="0" w:space="0" w:color="auto"/>
        <w:bottom w:val="none" w:sz="0" w:space="0" w:color="auto"/>
        <w:right w:val="none" w:sz="0" w:space="0" w:color="auto"/>
      </w:divBdr>
    </w:div>
    <w:div w:id="1308783858">
      <w:bodyDiv w:val="1"/>
      <w:marLeft w:val="0"/>
      <w:marRight w:val="0"/>
      <w:marTop w:val="0"/>
      <w:marBottom w:val="0"/>
      <w:divBdr>
        <w:top w:val="none" w:sz="0" w:space="0" w:color="auto"/>
        <w:left w:val="none" w:sz="0" w:space="0" w:color="auto"/>
        <w:bottom w:val="none" w:sz="0" w:space="0" w:color="auto"/>
        <w:right w:val="none" w:sz="0" w:space="0" w:color="auto"/>
      </w:divBdr>
    </w:div>
    <w:div w:id="1308827114">
      <w:bodyDiv w:val="1"/>
      <w:marLeft w:val="0"/>
      <w:marRight w:val="0"/>
      <w:marTop w:val="0"/>
      <w:marBottom w:val="0"/>
      <w:divBdr>
        <w:top w:val="none" w:sz="0" w:space="0" w:color="auto"/>
        <w:left w:val="none" w:sz="0" w:space="0" w:color="auto"/>
        <w:bottom w:val="none" w:sz="0" w:space="0" w:color="auto"/>
        <w:right w:val="none" w:sz="0" w:space="0" w:color="auto"/>
      </w:divBdr>
    </w:div>
    <w:div w:id="1308972171">
      <w:bodyDiv w:val="1"/>
      <w:marLeft w:val="0"/>
      <w:marRight w:val="0"/>
      <w:marTop w:val="0"/>
      <w:marBottom w:val="0"/>
      <w:divBdr>
        <w:top w:val="none" w:sz="0" w:space="0" w:color="auto"/>
        <w:left w:val="none" w:sz="0" w:space="0" w:color="auto"/>
        <w:bottom w:val="none" w:sz="0" w:space="0" w:color="auto"/>
        <w:right w:val="none" w:sz="0" w:space="0" w:color="auto"/>
      </w:divBdr>
    </w:div>
    <w:div w:id="1309289257">
      <w:bodyDiv w:val="1"/>
      <w:marLeft w:val="0"/>
      <w:marRight w:val="0"/>
      <w:marTop w:val="0"/>
      <w:marBottom w:val="0"/>
      <w:divBdr>
        <w:top w:val="none" w:sz="0" w:space="0" w:color="auto"/>
        <w:left w:val="none" w:sz="0" w:space="0" w:color="auto"/>
        <w:bottom w:val="none" w:sz="0" w:space="0" w:color="auto"/>
        <w:right w:val="none" w:sz="0" w:space="0" w:color="auto"/>
      </w:divBdr>
    </w:div>
    <w:div w:id="1309553614">
      <w:bodyDiv w:val="1"/>
      <w:marLeft w:val="0"/>
      <w:marRight w:val="0"/>
      <w:marTop w:val="0"/>
      <w:marBottom w:val="0"/>
      <w:divBdr>
        <w:top w:val="none" w:sz="0" w:space="0" w:color="auto"/>
        <w:left w:val="none" w:sz="0" w:space="0" w:color="auto"/>
        <w:bottom w:val="none" w:sz="0" w:space="0" w:color="auto"/>
        <w:right w:val="none" w:sz="0" w:space="0" w:color="auto"/>
      </w:divBdr>
    </w:div>
    <w:div w:id="1309633711">
      <w:bodyDiv w:val="1"/>
      <w:marLeft w:val="0"/>
      <w:marRight w:val="0"/>
      <w:marTop w:val="0"/>
      <w:marBottom w:val="0"/>
      <w:divBdr>
        <w:top w:val="none" w:sz="0" w:space="0" w:color="auto"/>
        <w:left w:val="none" w:sz="0" w:space="0" w:color="auto"/>
        <w:bottom w:val="none" w:sz="0" w:space="0" w:color="auto"/>
        <w:right w:val="none" w:sz="0" w:space="0" w:color="auto"/>
      </w:divBdr>
    </w:div>
    <w:div w:id="1309817955">
      <w:bodyDiv w:val="1"/>
      <w:marLeft w:val="0"/>
      <w:marRight w:val="0"/>
      <w:marTop w:val="0"/>
      <w:marBottom w:val="0"/>
      <w:divBdr>
        <w:top w:val="none" w:sz="0" w:space="0" w:color="auto"/>
        <w:left w:val="none" w:sz="0" w:space="0" w:color="auto"/>
        <w:bottom w:val="none" w:sz="0" w:space="0" w:color="auto"/>
        <w:right w:val="none" w:sz="0" w:space="0" w:color="auto"/>
      </w:divBdr>
    </w:div>
    <w:div w:id="1309819578">
      <w:bodyDiv w:val="1"/>
      <w:marLeft w:val="0"/>
      <w:marRight w:val="0"/>
      <w:marTop w:val="0"/>
      <w:marBottom w:val="0"/>
      <w:divBdr>
        <w:top w:val="none" w:sz="0" w:space="0" w:color="auto"/>
        <w:left w:val="none" w:sz="0" w:space="0" w:color="auto"/>
        <w:bottom w:val="none" w:sz="0" w:space="0" w:color="auto"/>
        <w:right w:val="none" w:sz="0" w:space="0" w:color="auto"/>
      </w:divBdr>
    </w:div>
    <w:div w:id="1310091908">
      <w:bodyDiv w:val="1"/>
      <w:marLeft w:val="0"/>
      <w:marRight w:val="0"/>
      <w:marTop w:val="0"/>
      <w:marBottom w:val="0"/>
      <w:divBdr>
        <w:top w:val="none" w:sz="0" w:space="0" w:color="auto"/>
        <w:left w:val="none" w:sz="0" w:space="0" w:color="auto"/>
        <w:bottom w:val="none" w:sz="0" w:space="0" w:color="auto"/>
        <w:right w:val="none" w:sz="0" w:space="0" w:color="auto"/>
      </w:divBdr>
    </w:div>
    <w:div w:id="1310553631">
      <w:bodyDiv w:val="1"/>
      <w:marLeft w:val="0"/>
      <w:marRight w:val="0"/>
      <w:marTop w:val="0"/>
      <w:marBottom w:val="0"/>
      <w:divBdr>
        <w:top w:val="none" w:sz="0" w:space="0" w:color="auto"/>
        <w:left w:val="none" w:sz="0" w:space="0" w:color="auto"/>
        <w:bottom w:val="none" w:sz="0" w:space="0" w:color="auto"/>
        <w:right w:val="none" w:sz="0" w:space="0" w:color="auto"/>
      </w:divBdr>
    </w:div>
    <w:div w:id="1310864199">
      <w:bodyDiv w:val="1"/>
      <w:marLeft w:val="0"/>
      <w:marRight w:val="0"/>
      <w:marTop w:val="0"/>
      <w:marBottom w:val="0"/>
      <w:divBdr>
        <w:top w:val="none" w:sz="0" w:space="0" w:color="auto"/>
        <w:left w:val="none" w:sz="0" w:space="0" w:color="auto"/>
        <w:bottom w:val="none" w:sz="0" w:space="0" w:color="auto"/>
        <w:right w:val="none" w:sz="0" w:space="0" w:color="auto"/>
      </w:divBdr>
    </w:div>
    <w:div w:id="1310938594">
      <w:bodyDiv w:val="1"/>
      <w:marLeft w:val="0"/>
      <w:marRight w:val="0"/>
      <w:marTop w:val="0"/>
      <w:marBottom w:val="0"/>
      <w:divBdr>
        <w:top w:val="none" w:sz="0" w:space="0" w:color="auto"/>
        <w:left w:val="none" w:sz="0" w:space="0" w:color="auto"/>
        <w:bottom w:val="none" w:sz="0" w:space="0" w:color="auto"/>
        <w:right w:val="none" w:sz="0" w:space="0" w:color="auto"/>
      </w:divBdr>
    </w:div>
    <w:div w:id="1311053710">
      <w:bodyDiv w:val="1"/>
      <w:marLeft w:val="0"/>
      <w:marRight w:val="0"/>
      <w:marTop w:val="0"/>
      <w:marBottom w:val="0"/>
      <w:divBdr>
        <w:top w:val="none" w:sz="0" w:space="0" w:color="auto"/>
        <w:left w:val="none" w:sz="0" w:space="0" w:color="auto"/>
        <w:bottom w:val="none" w:sz="0" w:space="0" w:color="auto"/>
        <w:right w:val="none" w:sz="0" w:space="0" w:color="auto"/>
      </w:divBdr>
    </w:div>
    <w:div w:id="1311446533">
      <w:bodyDiv w:val="1"/>
      <w:marLeft w:val="0"/>
      <w:marRight w:val="0"/>
      <w:marTop w:val="0"/>
      <w:marBottom w:val="0"/>
      <w:divBdr>
        <w:top w:val="none" w:sz="0" w:space="0" w:color="auto"/>
        <w:left w:val="none" w:sz="0" w:space="0" w:color="auto"/>
        <w:bottom w:val="none" w:sz="0" w:space="0" w:color="auto"/>
        <w:right w:val="none" w:sz="0" w:space="0" w:color="auto"/>
      </w:divBdr>
    </w:div>
    <w:div w:id="1311905731">
      <w:bodyDiv w:val="1"/>
      <w:marLeft w:val="0"/>
      <w:marRight w:val="0"/>
      <w:marTop w:val="0"/>
      <w:marBottom w:val="0"/>
      <w:divBdr>
        <w:top w:val="none" w:sz="0" w:space="0" w:color="auto"/>
        <w:left w:val="none" w:sz="0" w:space="0" w:color="auto"/>
        <w:bottom w:val="none" w:sz="0" w:space="0" w:color="auto"/>
        <w:right w:val="none" w:sz="0" w:space="0" w:color="auto"/>
      </w:divBdr>
    </w:div>
    <w:div w:id="1312372725">
      <w:bodyDiv w:val="1"/>
      <w:marLeft w:val="0"/>
      <w:marRight w:val="0"/>
      <w:marTop w:val="0"/>
      <w:marBottom w:val="0"/>
      <w:divBdr>
        <w:top w:val="none" w:sz="0" w:space="0" w:color="auto"/>
        <w:left w:val="none" w:sz="0" w:space="0" w:color="auto"/>
        <w:bottom w:val="none" w:sz="0" w:space="0" w:color="auto"/>
        <w:right w:val="none" w:sz="0" w:space="0" w:color="auto"/>
      </w:divBdr>
    </w:div>
    <w:div w:id="1312782816">
      <w:bodyDiv w:val="1"/>
      <w:marLeft w:val="0"/>
      <w:marRight w:val="0"/>
      <w:marTop w:val="0"/>
      <w:marBottom w:val="0"/>
      <w:divBdr>
        <w:top w:val="none" w:sz="0" w:space="0" w:color="auto"/>
        <w:left w:val="none" w:sz="0" w:space="0" w:color="auto"/>
        <w:bottom w:val="none" w:sz="0" w:space="0" w:color="auto"/>
        <w:right w:val="none" w:sz="0" w:space="0" w:color="auto"/>
      </w:divBdr>
    </w:div>
    <w:div w:id="1314139962">
      <w:bodyDiv w:val="1"/>
      <w:marLeft w:val="0"/>
      <w:marRight w:val="0"/>
      <w:marTop w:val="0"/>
      <w:marBottom w:val="0"/>
      <w:divBdr>
        <w:top w:val="none" w:sz="0" w:space="0" w:color="auto"/>
        <w:left w:val="none" w:sz="0" w:space="0" w:color="auto"/>
        <w:bottom w:val="none" w:sz="0" w:space="0" w:color="auto"/>
        <w:right w:val="none" w:sz="0" w:space="0" w:color="auto"/>
      </w:divBdr>
    </w:div>
    <w:div w:id="1314456573">
      <w:bodyDiv w:val="1"/>
      <w:marLeft w:val="0"/>
      <w:marRight w:val="0"/>
      <w:marTop w:val="0"/>
      <w:marBottom w:val="0"/>
      <w:divBdr>
        <w:top w:val="none" w:sz="0" w:space="0" w:color="auto"/>
        <w:left w:val="none" w:sz="0" w:space="0" w:color="auto"/>
        <w:bottom w:val="none" w:sz="0" w:space="0" w:color="auto"/>
        <w:right w:val="none" w:sz="0" w:space="0" w:color="auto"/>
      </w:divBdr>
    </w:div>
    <w:div w:id="1314484208">
      <w:bodyDiv w:val="1"/>
      <w:marLeft w:val="0"/>
      <w:marRight w:val="0"/>
      <w:marTop w:val="0"/>
      <w:marBottom w:val="0"/>
      <w:divBdr>
        <w:top w:val="none" w:sz="0" w:space="0" w:color="auto"/>
        <w:left w:val="none" w:sz="0" w:space="0" w:color="auto"/>
        <w:bottom w:val="none" w:sz="0" w:space="0" w:color="auto"/>
        <w:right w:val="none" w:sz="0" w:space="0" w:color="auto"/>
      </w:divBdr>
    </w:div>
    <w:div w:id="1314603672">
      <w:bodyDiv w:val="1"/>
      <w:marLeft w:val="0"/>
      <w:marRight w:val="0"/>
      <w:marTop w:val="0"/>
      <w:marBottom w:val="0"/>
      <w:divBdr>
        <w:top w:val="none" w:sz="0" w:space="0" w:color="auto"/>
        <w:left w:val="none" w:sz="0" w:space="0" w:color="auto"/>
        <w:bottom w:val="none" w:sz="0" w:space="0" w:color="auto"/>
        <w:right w:val="none" w:sz="0" w:space="0" w:color="auto"/>
      </w:divBdr>
    </w:div>
    <w:div w:id="1314681975">
      <w:bodyDiv w:val="1"/>
      <w:marLeft w:val="0"/>
      <w:marRight w:val="0"/>
      <w:marTop w:val="0"/>
      <w:marBottom w:val="0"/>
      <w:divBdr>
        <w:top w:val="none" w:sz="0" w:space="0" w:color="auto"/>
        <w:left w:val="none" w:sz="0" w:space="0" w:color="auto"/>
        <w:bottom w:val="none" w:sz="0" w:space="0" w:color="auto"/>
        <w:right w:val="none" w:sz="0" w:space="0" w:color="auto"/>
      </w:divBdr>
    </w:div>
    <w:div w:id="1314793534">
      <w:bodyDiv w:val="1"/>
      <w:marLeft w:val="0"/>
      <w:marRight w:val="0"/>
      <w:marTop w:val="0"/>
      <w:marBottom w:val="0"/>
      <w:divBdr>
        <w:top w:val="none" w:sz="0" w:space="0" w:color="auto"/>
        <w:left w:val="none" w:sz="0" w:space="0" w:color="auto"/>
        <w:bottom w:val="none" w:sz="0" w:space="0" w:color="auto"/>
        <w:right w:val="none" w:sz="0" w:space="0" w:color="auto"/>
      </w:divBdr>
    </w:div>
    <w:div w:id="1315261026">
      <w:bodyDiv w:val="1"/>
      <w:marLeft w:val="0"/>
      <w:marRight w:val="0"/>
      <w:marTop w:val="0"/>
      <w:marBottom w:val="0"/>
      <w:divBdr>
        <w:top w:val="none" w:sz="0" w:space="0" w:color="auto"/>
        <w:left w:val="none" w:sz="0" w:space="0" w:color="auto"/>
        <w:bottom w:val="none" w:sz="0" w:space="0" w:color="auto"/>
        <w:right w:val="none" w:sz="0" w:space="0" w:color="auto"/>
      </w:divBdr>
    </w:div>
    <w:div w:id="1315527905">
      <w:bodyDiv w:val="1"/>
      <w:marLeft w:val="0"/>
      <w:marRight w:val="0"/>
      <w:marTop w:val="0"/>
      <w:marBottom w:val="0"/>
      <w:divBdr>
        <w:top w:val="none" w:sz="0" w:space="0" w:color="auto"/>
        <w:left w:val="none" w:sz="0" w:space="0" w:color="auto"/>
        <w:bottom w:val="none" w:sz="0" w:space="0" w:color="auto"/>
        <w:right w:val="none" w:sz="0" w:space="0" w:color="auto"/>
      </w:divBdr>
    </w:div>
    <w:div w:id="1316034412">
      <w:bodyDiv w:val="1"/>
      <w:marLeft w:val="0"/>
      <w:marRight w:val="0"/>
      <w:marTop w:val="0"/>
      <w:marBottom w:val="0"/>
      <w:divBdr>
        <w:top w:val="none" w:sz="0" w:space="0" w:color="auto"/>
        <w:left w:val="none" w:sz="0" w:space="0" w:color="auto"/>
        <w:bottom w:val="none" w:sz="0" w:space="0" w:color="auto"/>
        <w:right w:val="none" w:sz="0" w:space="0" w:color="auto"/>
      </w:divBdr>
    </w:div>
    <w:div w:id="1316035707">
      <w:bodyDiv w:val="1"/>
      <w:marLeft w:val="0"/>
      <w:marRight w:val="0"/>
      <w:marTop w:val="0"/>
      <w:marBottom w:val="0"/>
      <w:divBdr>
        <w:top w:val="none" w:sz="0" w:space="0" w:color="auto"/>
        <w:left w:val="none" w:sz="0" w:space="0" w:color="auto"/>
        <w:bottom w:val="none" w:sz="0" w:space="0" w:color="auto"/>
        <w:right w:val="none" w:sz="0" w:space="0" w:color="auto"/>
      </w:divBdr>
    </w:div>
    <w:div w:id="1316225495">
      <w:bodyDiv w:val="1"/>
      <w:marLeft w:val="0"/>
      <w:marRight w:val="0"/>
      <w:marTop w:val="0"/>
      <w:marBottom w:val="0"/>
      <w:divBdr>
        <w:top w:val="none" w:sz="0" w:space="0" w:color="auto"/>
        <w:left w:val="none" w:sz="0" w:space="0" w:color="auto"/>
        <w:bottom w:val="none" w:sz="0" w:space="0" w:color="auto"/>
        <w:right w:val="none" w:sz="0" w:space="0" w:color="auto"/>
      </w:divBdr>
    </w:div>
    <w:div w:id="1316957738">
      <w:bodyDiv w:val="1"/>
      <w:marLeft w:val="0"/>
      <w:marRight w:val="0"/>
      <w:marTop w:val="0"/>
      <w:marBottom w:val="0"/>
      <w:divBdr>
        <w:top w:val="none" w:sz="0" w:space="0" w:color="auto"/>
        <w:left w:val="none" w:sz="0" w:space="0" w:color="auto"/>
        <w:bottom w:val="none" w:sz="0" w:space="0" w:color="auto"/>
        <w:right w:val="none" w:sz="0" w:space="0" w:color="auto"/>
      </w:divBdr>
    </w:div>
    <w:div w:id="1317101128">
      <w:bodyDiv w:val="1"/>
      <w:marLeft w:val="0"/>
      <w:marRight w:val="0"/>
      <w:marTop w:val="0"/>
      <w:marBottom w:val="0"/>
      <w:divBdr>
        <w:top w:val="none" w:sz="0" w:space="0" w:color="auto"/>
        <w:left w:val="none" w:sz="0" w:space="0" w:color="auto"/>
        <w:bottom w:val="none" w:sz="0" w:space="0" w:color="auto"/>
        <w:right w:val="none" w:sz="0" w:space="0" w:color="auto"/>
      </w:divBdr>
    </w:div>
    <w:div w:id="1317106359">
      <w:bodyDiv w:val="1"/>
      <w:marLeft w:val="0"/>
      <w:marRight w:val="0"/>
      <w:marTop w:val="0"/>
      <w:marBottom w:val="0"/>
      <w:divBdr>
        <w:top w:val="none" w:sz="0" w:space="0" w:color="auto"/>
        <w:left w:val="none" w:sz="0" w:space="0" w:color="auto"/>
        <w:bottom w:val="none" w:sz="0" w:space="0" w:color="auto"/>
        <w:right w:val="none" w:sz="0" w:space="0" w:color="auto"/>
      </w:divBdr>
    </w:div>
    <w:div w:id="1317148683">
      <w:bodyDiv w:val="1"/>
      <w:marLeft w:val="0"/>
      <w:marRight w:val="0"/>
      <w:marTop w:val="0"/>
      <w:marBottom w:val="0"/>
      <w:divBdr>
        <w:top w:val="none" w:sz="0" w:space="0" w:color="auto"/>
        <w:left w:val="none" w:sz="0" w:space="0" w:color="auto"/>
        <w:bottom w:val="none" w:sz="0" w:space="0" w:color="auto"/>
        <w:right w:val="none" w:sz="0" w:space="0" w:color="auto"/>
      </w:divBdr>
    </w:div>
    <w:div w:id="1317151571">
      <w:bodyDiv w:val="1"/>
      <w:marLeft w:val="0"/>
      <w:marRight w:val="0"/>
      <w:marTop w:val="0"/>
      <w:marBottom w:val="0"/>
      <w:divBdr>
        <w:top w:val="none" w:sz="0" w:space="0" w:color="auto"/>
        <w:left w:val="none" w:sz="0" w:space="0" w:color="auto"/>
        <w:bottom w:val="none" w:sz="0" w:space="0" w:color="auto"/>
        <w:right w:val="none" w:sz="0" w:space="0" w:color="auto"/>
      </w:divBdr>
    </w:div>
    <w:div w:id="1317418495">
      <w:bodyDiv w:val="1"/>
      <w:marLeft w:val="0"/>
      <w:marRight w:val="0"/>
      <w:marTop w:val="0"/>
      <w:marBottom w:val="0"/>
      <w:divBdr>
        <w:top w:val="none" w:sz="0" w:space="0" w:color="auto"/>
        <w:left w:val="none" w:sz="0" w:space="0" w:color="auto"/>
        <w:bottom w:val="none" w:sz="0" w:space="0" w:color="auto"/>
        <w:right w:val="none" w:sz="0" w:space="0" w:color="auto"/>
      </w:divBdr>
    </w:div>
    <w:div w:id="1317802141">
      <w:bodyDiv w:val="1"/>
      <w:marLeft w:val="0"/>
      <w:marRight w:val="0"/>
      <w:marTop w:val="0"/>
      <w:marBottom w:val="0"/>
      <w:divBdr>
        <w:top w:val="none" w:sz="0" w:space="0" w:color="auto"/>
        <w:left w:val="none" w:sz="0" w:space="0" w:color="auto"/>
        <w:bottom w:val="none" w:sz="0" w:space="0" w:color="auto"/>
        <w:right w:val="none" w:sz="0" w:space="0" w:color="auto"/>
      </w:divBdr>
    </w:div>
    <w:div w:id="1318025782">
      <w:bodyDiv w:val="1"/>
      <w:marLeft w:val="0"/>
      <w:marRight w:val="0"/>
      <w:marTop w:val="0"/>
      <w:marBottom w:val="0"/>
      <w:divBdr>
        <w:top w:val="none" w:sz="0" w:space="0" w:color="auto"/>
        <w:left w:val="none" w:sz="0" w:space="0" w:color="auto"/>
        <w:bottom w:val="none" w:sz="0" w:space="0" w:color="auto"/>
        <w:right w:val="none" w:sz="0" w:space="0" w:color="auto"/>
      </w:divBdr>
    </w:div>
    <w:div w:id="1318194884">
      <w:bodyDiv w:val="1"/>
      <w:marLeft w:val="0"/>
      <w:marRight w:val="0"/>
      <w:marTop w:val="0"/>
      <w:marBottom w:val="0"/>
      <w:divBdr>
        <w:top w:val="none" w:sz="0" w:space="0" w:color="auto"/>
        <w:left w:val="none" w:sz="0" w:space="0" w:color="auto"/>
        <w:bottom w:val="none" w:sz="0" w:space="0" w:color="auto"/>
        <w:right w:val="none" w:sz="0" w:space="0" w:color="auto"/>
      </w:divBdr>
    </w:div>
    <w:div w:id="1318222440">
      <w:bodyDiv w:val="1"/>
      <w:marLeft w:val="0"/>
      <w:marRight w:val="0"/>
      <w:marTop w:val="0"/>
      <w:marBottom w:val="0"/>
      <w:divBdr>
        <w:top w:val="none" w:sz="0" w:space="0" w:color="auto"/>
        <w:left w:val="none" w:sz="0" w:space="0" w:color="auto"/>
        <w:bottom w:val="none" w:sz="0" w:space="0" w:color="auto"/>
        <w:right w:val="none" w:sz="0" w:space="0" w:color="auto"/>
      </w:divBdr>
    </w:div>
    <w:div w:id="1318266786">
      <w:bodyDiv w:val="1"/>
      <w:marLeft w:val="0"/>
      <w:marRight w:val="0"/>
      <w:marTop w:val="0"/>
      <w:marBottom w:val="0"/>
      <w:divBdr>
        <w:top w:val="none" w:sz="0" w:space="0" w:color="auto"/>
        <w:left w:val="none" w:sz="0" w:space="0" w:color="auto"/>
        <w:bottom w:val="none" w:sz="0" w:space="0" w:color="auto"/>
        <w:right w:val="none" w:sz="0" w:space="0" w:color="auto"/>
      </w:divBdr>
    </w:div>
    <w:div w:id="1318341570">
      <w:bodyDiv w:val="1"/>
      <w:marLeft w:val="0"/>
      <w:marRight w:val="0"/>
      <w:marTop w:val="0"/>
      <w:marBottom w:val="0"/>
      <w:divBdr>
        <w:top w:val="none" w:sz="0" w:space="0" w:color="auto"/>
        <w:left w:val="none" w:sz="0" w:space="0" w:color="auto"/>
        <w:bottom w:val="none" w:sz="0" w:space="0" w:color="auto"/>
        <w:right w:val="none" w:sz="0" w:space="0" w:color="auto"/>
      </w:divBdr>
    </w:div>
    <w:div w:id="1318388247">
      <w:bodyDiv w:val="1"/>
      <w:marLeft w:val="0"/>
      <w:marRight w:val="0"/>
      <w:marTop w:val="0"/>
      <w:marBottom w:val="0"/>
      <w:divBdr>
        <w:top w:val="none" w:sz="0" w:space="0" w:color="auto"/>
        <w:left w:val="none" w:sz="0" w:space="0" w:color="auto"/>
        <w:bottom w:val="none" w:sz="0" w:space="0" w:color="auto"/>
        <w:right w:val="none" w:sz="0" w:space="0" w:color="auto"/>
      </w:divBdr>
    </w:div>
    <w:div w:id="1318415397">
      <w:bodyDiv w:val="1"/>
      <w:marLeft w:val="0"/>
      <w:marRight w:val="0"/>
      <w:marTop w:val="0"/>
      <w:marBottom w:val="0"/>
      <w:divBdr>
        <w:top w:val="none" w:sz="0" w:space="0" w:color="auto"/>
        <w:left w:val="none" w:sz="0" w:space="0" w:color="auto"/>
        <w:bottom w:val="none" w:sz="0" w:space="0" w:color="auto"/>
        <w:right w:val="none" w:sz="0" w:space="0" w:color="auto"/>
      </w:divBdr>
    </w:div>
    <w:div w:id="1318798632">
      <w:bodyDiv w:val="1"/>
      <w:marLeft w:val="0"/>
      <w:marRight w:val="0"/>
      <w:marTop w:val="0"/>
      <w:marBottom w:val="0"/>
      <w:divBdr>
        <w:top w:val="none" w:sz="0" w:space="0" w:color="auto"/>
        <w:left w:val="none" w:sz="0" w:space="0" w:color="auto"/>
        <w:bottom w:val="none" w:sz="0" w:space="0" w:color="auto"/>
        <w:right w:val="none" w:sz="0" w:space="0" w:color="auto"/>
      </w:divBdr>
    </w:div>
    <w:div w:id="1318921329">
      <w:bodyDiv w:val="1"/>
      <w:marLeft w:val="0"/>
      <w:marRight w:val="0"/>
      <w:marTop w:val="0"/>
      <w:marBottom w:val="0"/>
      <w:divBdr>
        <w:top w:val="none" w:sz="0" w:space="0" w:color="auto"/>
        <w:left w:val="none" w:sz="0" w:space="0" w:color="auto"/>
        <w:bottom w:val="none" w:sz="0" w:space="0" w:color="auto"/>
        <w:right w:val="none" w:sz="0" w:space="0" w:color="auto"/>
      </w:divBdr>
    </w:div>
    <w:div w:id="1319192529">
      <w:bodyDiv w:val="1"/>
      <w:marLeft w:val="0"/>
      <w:marRight w:val="0"/>
      <w:marTop w:val="0"/>
      <w:marBottom w:val="0"/>
      <w:divBdr>
        <w:top w:val="none" w:sz="0" w:space="0" w:color="auto"/>
        <w:left w:val="none" w:sz="0" w:space="0" w:color="auto"/>
        <w:bottom w:val="none" w:sz="0" w:space="0" w:color="auto"/>
        <w:right w:val="none" w:sz="0" w:space="0" w:color="auto"/>
      </w:divBdr>
    </w:div>
    <w:div w:id="1319266153">
      <w:bodyDiv w:val="1"/>
      <w:marLeft w:val="0"/>
      <w:marRight w:val="0"/>
      <w:marTop w:val="0"/>
      <w:marBottom w:val="0"/>
      <w:divBdr>
        <w:top w:val="none" w:sz="0" w:space="0" w:color="auto"/>
        <w:left w:val="none" w:sz="0" w:space="0" w:color="auto"/>
        <w:bottom w:val="none" w:sz="0" w:space="0" w:color="auto"/>
        <w:right w:val="none" w:sz="0" w:space="0" w:color="auto"/>
      </w:divBdr>
    </w:div>
    <w:div w:id="1319378600">
      <w:bodyDiv w:val="1"/>
      <w:marLeft w:val="0"/>
      <w:marRight w:val="0"/>
      <w:marTop w:val="0"/>
      <w:marBottom w:val="0"/>
      <w:divBdr>
        <w:top w:val="none" w:sz="0" w:space="0" w:color="auto"/>
        <w:left w:val="none" w:sz="0" w:space="0" w:color="auto"/>
        <w:bottom w:val="none" w:sz="0" w:space="0" w:color="auto"/>
        <w:right w:val="none" w:sz="0" w:space="0" w:color="auto"/>
      </w:divBdr>
    </w:div>
    <w:div w:id="1319724855">
      <w:bodyDiv w:val="1"/>
      <w:marLeft w:val="0"/>
      <w:marRight w:val="0"/>
      <w:marTop w:val="0"/>
      <w:marBottom w:val="0"/>
      <w:divBdr>
        <w:top w:val="none" w:sz="0" w:space="0" w:color="auto"/>
        <w:left w:val="none" w:sz="0" w:space="0" w:color="auto"/>
        <w:bottom w:val="none" w:sz="0" w:space="0" w:color="auto"/>
        <w:right w:val="none" w:sz="0" w:space="0" w:color="auto"/>
      </w:divBdr>
    </w:div>
    <w:div w:id="1319730437">
      <w:bodyDiv w:val="1"/>
      <w:marLeft w:val="0"/>
      <w:marRight w:val="0"/>
      <w:marTop w:val="0"/>
      <w:marBottom w:val="0"/>
      <w:divBdr>
        <w:top w:val="none" w:sz="0" w:space="0" w:color="auto"/>
        <w:left w:val="none" w:sz="0" w:space="0" w:color="auto"/>
        <w:bottom w:val="none" w:sz="0" w:space="0" w:color="auto"/>
        <w:right w:val="none" w:sz="0" w:space="0" w:color="auto"/>
      </w:divBdr>
    </w:div>
    <w:div w:id="1319765097">
      <w:bodyDiv w:val="1"/>
      <w:marLeft w:val="0"/>
      <w:marRight w:val="0"/>
      <w:marTop w:val="0"/>
      <w:marBottom w:val="0"/>
      <w:divBdr>
        <w:top w:val="none" w:sz="0" w:space="0" w:color="auto"/>
        <w:left w:val="none" w:sz="0" w:space="0" w:color="auto"/>
        <w:bottom w:val="none" w:sz="0" w:space="0" w:color="auto"/>
        <w:right w:val="none" w:sz="0" w:space="0" w:color="auto"/>
      </w:divBdr>
    </w:div>
    <w:div w:id="1319768040">
      <w:bodyDiv w:val="1"/>
      <w:marLeft w:val="0"/>
      <w:marRight w:val="0"/>
      <w:marTop w:val="0"/>
      <w:marBottom w:val="0"/>
      <w:divBdr>
        <w:top w:val="none" w:sz="0" w:space="0" w:color="auto"/>
        <w:left w:val="none" w:sz="0" w:space="0" w:color="auto"/>
        <w:bottom w:val="none" w:sz="0" w:space="0" w:color="auto"/>
        <w:right w:val="none" w:sz="0" w:space="0" w:color="auto"/>
      </w:divBdr>
    </w:div>
    <w:div w:id="1319840657">
      <w:bodyDiv w:val="1"/>
      <w:marLeft w:val="0"/>
      <w:marRight w:val="0"/>
      <w:marTop w:val="0"/>
      <w:marBottom w:val="0"/>
      <w:divBdr>
        <w:top w:val="none" w:sz="0" w:space="0" w:color="auto"/>
        <w:left w:val="none" w:sz="0" w:space="0" w:color="auto"/>
        <w:bottom w:val="none" w:sz="0" w:space="0" w:color="auto"/>
        <w:right w:val="none" w:sz="0" w:space="0" w:color="auto"/>
      </w:divBdr>
    </w:div>
    <w:div w:id="1320184088">
      <w:bodyDiv w:val="1"/>
      <w:marLeft w:val="0"/>
      <w:marRight w:val="0"/>
      <w:marTop w:val="0"/>
      <w:marBottom w:val="0"/>
      <w:divBdr>
        <w:top w:val="none" w:sz="0" w:space="0" w:color="auto"/>
        <w:left w:val="none" w:sz="0" w:space="0" w:color="auto"/>
        <w:bottom w:val="none" w:sz="0" w:space="0" w:color="auto"/>
        <w:right w:val="none" w:sz="0" w:space="0" w:color="auto"/>
      </w:divBdr>
    </w:div>
    <w:div w:id="1320386295">
      <w:bodyDiv w:val="1"/>
      <w:marLeft w:val="0"/>
      <w:marRight w:val="0"/>
      <w:marTop w:val="0"/>
      <w:marBottom w:val="0"/>
      <w:divBdr>
        <w:top w:val="none" w:sz="0" w:space="0" w:color="auto"/>
        <w:left w:val="none" w:sz="0" w:space="0" w:color="auto"/>
        <w:bottom w:val="none" w:sz="0" w:space="0" w:color="auto"/>
        <w:right w:val="none" w:sz="0" w:space="0" w:color="auto"/>
      </w:divBdr>
    </w:div>
    <w:div w:id="1320572849">
      <w:bodyDiv w:val="1"/>
      <w:marLeft w:val="0"/>
      <w:marRight w:val="0"/>
      <w:marTop w:val="0"/>
      <w:marBottom w:val="0"/>
      <w:divBdr>
        <w:top w:val="none" w:sz="0" w:space="0" w:color="auto"/>
        <w:left w:val="none" w:sz="0" w:space="0" w:color="auto"/>
        <w:bottom w:val="none" w:sz="0" w:space="0" w:color="auto"/>
        <w:right w:val="none" w:sz="0" w:space="0" w:color="auto"/>
      </w:divBdr>
    </w:div>
    <w:div w:id="1321150806">
      <w:bodyDiv w:val="1"/>
      <w:marLeft w:val="0"/>
      <w:marRight w:val="0"/>
      <w:marTop w:val="0"/>
      <w:marBottom w:val="0"/>
      <w:divBdr>
        <w:top w:val="none" w:sz="0" w:space="0" w:color="auto"/>
        <w:left w:val="none" w:sz="0" w:space="0" w:color="auto"/>
        <w:bottom w:val="none" w:sz="0" w:space="0" w:color="auto"/>
        <w:right w:val="none" w:sz="0" w:space="0" w:color="auto"/>
      </w:divBdr>
    </w:div>
    <w:div w:id="1321227976">
      <w:bodyDiv w:val="1"/>
      <w:marLeft w:val="0"/>
      <w:marRight w:val="0"/>
      <w:marTop w:val="0"/>
      <w:marBottom w:val="0"/>
      <w:divBdr>
        <w:top w:val="none" w:sz="0" w:space="0" w:color="auto"/>
        <w:left w:val="none" w:sz="0" w:space="0" w:color="auto"/>
        <w:bottom w:val="none" w:sz="0" w:space="0" w:color="auto"/>
        <w:right w:val="none" w:sz="0" w:space="0" w:color="auto"/>
      </w:divBdr>
    </w:div>
    <w:div w:id="1321235213">
      <w:bodyDiv w:val="1"/>
      <w:marLeft w:val="0"/>
      <w:marRight w:val="0"/>
      <w:marTop w:val="0"/>
      <w:marBottom w:val="0"/>
      <w:divBdr>
        <w:top w:val="none" w:sz="0" w:space="0" w:color="auto"/>
        <w:left w:val="none" w:sz="0" w:space="0" w:color="auto"/>
        <w:bottom w:val="none" w:sz="0" w:space="0" w:color="auto"/>
        <w:right w:val="none" w:sz="0" w:space="0" w:color="auto"/>
      </w:divBdr>
    </w:div>
    <w:div w:id="1321277242">
      <w:bodyDiv w:val="1"/>
      <w:marLeft w:val="0"/>
      <w:marRight w:val="0"/>
      <w:marTop w:val="0"/>
      <w:marBottom w:val="0"/>
      <w:divBdr>
        <w:top w:val="none" w:sz="0" w:space="0" w:color="auto"/>
        <w:left w:val="none" w:sz="0" w:space="0" w:color="auto"/>
        <w:bottom w:val="none" w:sz="0" w:space="0" w:color="auto"/>
        <w:right w:val="none" w:sz="0" w:space="0" w:color="auto"/>
      </w:divBdr>
    </w:div>
    <w:div w:id="1321930600">
      <w:bodyDiv w:val="1"/>
      <w:marLeft w:val="0"/>
      <w:marRight w:val="0"/>
      <w:marTop w:val="0"/>
      <w:marBottom w:val="0"/>
      <w:divBdr>
        <w:top w:val="none" w:sz="0" w:space="0" w:color="auto"/>
        <w:left w:val="none" w:sz="0" w:space="0" w:color="auto"/>
        <w:bottom w:val="none" w:sz="0" w:space="0" w:color="auto"/>
        <w:right w:val="none" w:sz="0" w:space="0" w:color="auto"/>
      </w:divBdr>
    </w:div>
    <w:div w:id="1322351166">
      <w:bodyDiv w:val="1"/>
      <w:marLeft w:val="0"/>
      <w:marRight w:val="0"/>
      <w:marTop w:val="0"/>
      <w:marBottom w:val="0"/>
      <w:divBdr>
        <w:top w:val="none" w:sz="0" w:space="0" w:color="auto"/>
        <w:left w:val="none" w:sz="0" w:space="0" w:color="auto"/>
        <w:bottom w:val="none" w:sz="0" w:space="0" w:color="auto"/>
        <w:right w:val="none" w:sz="0" w:space="0" w:color="auto"/>
      </w:divBdr>
    </w:div>
    <w:div w:id="1322657947">
      <w:bodyDiv w:val="1"/>
      <w:marLeft w:val="0"/>
      <w:marRight w:val="0"/>
      <w:marTop w:val="0"/>
      <w:marBottom w:val="0"/>
      <w:divBdr>
        <w:top w:val="none" w:sz="0" w:space="0" w:color="auto"/>
        <w:left w:val="none" w:sz="0" w:space="0" w:color="auto"/>
        <w:bottom w:val="none" w:sz="0" w:space="0" w:color="auto"/>
        <w:right w:val="none" w:sz="0" w:space="0" w:color="auto"/>
      </w:divBdr>
    </w:div>
    <w:div w:id="1322854541">
      <w:bodyDiv w:val="1"/>
      <w:marLeft w:val="0"/>
      <w:marRight w:val="0"/>
      <w:marTop w:val="0"/>
      <w:marBottom w:val="0"/>
      <w:divBdr>
        <w:top w:val="none" w:sz="0" w:space="0" w:color="auto"/>
        <w:left w:val="none" w:sz="0" w:space="0" w:color="auto"/>
        <w:bottom w:val="none" w:sz="0" w:space="0" w:color="auto"/>
        <w:right w:val="none" w:sz="0" w:space="0" w:color="auto"/>
      </w:divBdr>
    </w:div>
    <w:div w:id="1323192437">
      <w:bodyDiv w:val="1"/>
      <w:marLeft w:val="0"/>
      <w:marRight w:val="0"/>
      <w:marTop w:val="0"/>
      <w:marBottom w:val="0"/>
      <w:divBdr>
        <w:top w:val="none" w:sz="0" w:space="0" w:color="auto"/>
        <w:left w:val="none" w:sz="0" w:space="0" w:color="auto"/>
        <w:bottom w:val="none" w:sz="0" w:space="0" w:color="auto"/>
        <w:right w:val="none" w:sz="0" w:space="0" w:color="auto"/>
      </w:divBdr>
    </w:div>
    <w:div w:id="1323200564">
      <w:bodyDiv w:val="1"/>
      <w:marLeft w:val="0"/>
      <w:marRight w:val="0"/>
      <w:marTop w:val="0"/>
      <w:marBottom w:val="0"/>
      <w:divBdr>
        <w:top w:val="none" w:sz="0" w:space="0" w:color="auto"/>
        <w:left w:val="none" w:sz="0" w:space="0" w:color="auto"/>
        <w:bottom w:val="none" w:sz="0" w:space="0" w:color="auto"/>
        <w:right w:val="none" w:sz="0" w:space="0" w:color="auto"/>
      </w:divBdr>
    </w:div>
    <w:div w:id="1323268156">
      <w:bodyDiv w:val="1"/>
      <w:marLeft w:val="0"/>
      <w:marRight w:val="0"/>
      <w:marTop w:val="0"/>
      <w:marBottom w:val="0"/>
      <w:divBdr>
        <w:top w:val="none" w:sz="0" w:space="0" w:color="auto"/>
        <w:left w:val="none" w:sz="0" w:space="0" w:color="auto"/>
        <w:bottom w:val="none" w:sz="0" w:space="0" w:color="auto"/>
        <w:right w:val="none" w:sz="0" w:space="0" w:color="auto"/>
      </w:divBdr>
    </w:div>
    <w:div w:id="1323389969">
      <w:bodyDiv w:val="1"/>
      <w:marLeft w:val="0"/>
      <w:marRight w:val="0"/>
      <w:marTop w:val="0"/>
      <w:marBottom w:val="0"/>
      <w:divBdr>
        <w:top w:val="none" w:sz="0" w:space="0" w:color="auto"/>
        <w:left w:val="none" w:sz="0" w:space="0" w:color="auto"/>
        <w:bottom w:val="none" w:sz="0" w:space="0" w:color="auto"/>
        <w:right w:val="none" w:sz="0" w:space="0" w:color="auto"/>
      </w:divBdr>
    </w:div>
    <w:div w:id="1324041215">
      <w:bodyDiv w:val="1"/>
      <w:marLeft w:val="0"/>
      <w:marRight w:val="0"/>
      <w:marTop w:val="0"/>
      <w:marBottom w:val="0"/>
      <w:divBdr>
        <w:top w:val="none" w:sz="0" w:space="0" w:color="auto"/>
        <w:left w:val="none" w:sz="0" w:space="0" w:color="auto"/>
        <w:bottom w:val="none" w:sz="0" w:space="0" w:color="auto"/>
        <w:right w:val="none" w:sz="0" w:space="0" w:color="auto"/>
      </w:divBdr>
    </w:div>
    <w:div w:id="1324090663">
      <w:bodyDiv w:val="1"/>
      <w:marLeft w:val="0"/>
      <w:marRight w:val="0"/>
      <w:marTop w:val="0"/>
      <w:marBottom w:val="0"/>
      <w:divBdr>
        <w:top w:val="none" w:sz="0" w:space="0" w:color="auto"/>
        <w:left w:val="none" w:sz="0" w:space="0" w:color="auto"/>
        <w:bottom w:val="none" w:sz="0" w:space="0" w:color="auto"/>
        <w:right w:val="none" w:sz="0" w:space="0" w:color="auto"/>
      </w:divBdr>
    </w:div>
    <w:div w:id="1324240698">
      <w:bodyDiv w:val="1"/>
      <w:marLeft w:val="0"/>
      <w:marRight w:val="0"/>
      <w:marTop w:val="0"/>
      <w:marBottom w:val="0"/>
      <w:divBdr>
        <w:top w:val="none" w:sz="0" w:space="0" w:color="auto"/>
        <w:left w:val="none" w:sz="0" w:space="0" w:color="auto"/>
        <w:bottom w:val="none" w:sz="0" w:space="0" w:color="auto"/>
        <w:right w:val="none" w:sz="0" w:space="0" w:color="auto"/>
      </w:divBdr>
    </w:div>
    <w:div w:id="1324352881">
      <w:bodyDiv w:val="1"/>
      <w:marLeft w:val="0"/>
      <w:marRight w:val="0"/>
      <w:marTop w:val="0"/>
      <w:marBottom w:val="0"/>
      <w:divBdr>
        <w:top w:val="none" w:sz="0" w:space="0" w:color="auto"/>
        <w:left w:val="none" w:sz="0" w:space="0" w:color="auto"/>
        <w:bottom w:val="none" w:sz="0" w:space="0" w:color="auto"/>
        <w:right w:val="none" w:sz="0" w:space="0" w:color="auto"/>
      </w:divBdr>
    </w:div>
    <w:div w:id="1325283653">
      <w:bodyDiv w:val="1"/>
      <w:marLeft w:val="0"/>
      <w:marRight w:val="0"/>
      <w:marTop w:val="0"/>
      <w:marBottom w:val="0"/>
      <w:divBdr>
        <w:top w:val="none" w:sz="0" w:space="0" w:color="auto"/>
        <w:left w:val="none" w:sz="0" w:space="0" w:color="auto"/>
        <w:bottom w:val="none" w:sz="0" w:space="0" w:color="auto"/>
        <w:right w:val="none" w:sz="0" w:space="0" w:color="auto"/>
      </w:divBdr>
    </w:div>
    <w:div w:id="1326284047">
      <w:bodyDiv w:val="1"/>
      <w:marLeft w:val="0"/>
      <w:marRight w:val="0"/>
      <w:marTop w:val="0"/>
      <w:marBottom w:val="0"/>
      <w:divBdr>
        <w:top w:val="none" w:sz="0" w:space="0" w:color="auto"/>
        <w:left w:val="none" w:sz="0" w:space="0" w:color="auto"/>
        <w:bottom w:val="none" w:sz="0" w:space="0" w:color="auto"/>
        <w:right w:val="none" w:sz="0" w:space="0" w:color="auto"/>
      </w:divBdr>
    </w:div>
    <w:div w:id="1326320584">
      <w:bodyDiv w:val="1"/>
      <w:marLeft w:val="0"/>
      <w:marRight w:val="0"/>
      <w:marTop w:val="0"/>
      <w:marBottom w:val="0"/>
      <w:divBdr>
        <w:top w:val="none" w:sz="0" w:space="0" w:color="auto"/>
        <w:left w:val="none" w:sz="0" w:space="0" w:color="auto"/>
        <w:bottom w:val="none" w:sz="0" w:space="0" w:color="auto"/>
        <w:right w:val="none" w:sz="0" w:space="0" w:color="auto"/>
      </w:divBdr>
    </w:div>
    <w:div w:id="1326395167">
      <w:bodyDiv w:val="1"/>
      <w:marLeft w:val="0"/>
      <w:marRight w:val="0"/>
      <w:marTop w:val="0"/>
      <w:marBottom w:val="0"/>
      <w:divBdr>
        <w:top w:val="none" w:sz="0" w:space="0" w:color="auto"/>
        <w:left w:val="none" w:sz="0" w:space="0" w:color="auto"/>
        <w:bottom w:val="none" w:sz="0" w:space="0" w:color="auto"/>
        <w:right w:val="none" w:sz="0" w:space="0" w:color="auto"/>
      </w:divBdr>
    </w:div>
    <w:div w:id="1326664695">
      <w:bodyDiv w:val="1"/>
      <w:marLeft w:val="0"/>
      <w:marRight w:val="0"/>
      <w:marTop w:val="0"/>
      <w:marBottom w:val="0"/>
      <w:divBdr>
        <w:top w:val="none" w:sz="0" w:space="0" w:color="auto"/>
        <w:left w:val="none" w:sz="0" w:space="0" w:color="auto"/>
        <w:bottom w:val="none" w:sz="0" w:space="0" w:color="auto"/>
        <w:right w:val="none" w:sz="0" w:space="0" w:color="auto"/>
      </w:divBdr>
    </w:div>
    <w:div w:id="1326666393">
      <w:bodyDiv w:val="1"/>
      <w:marLeft w:val="0"/>
      <w:marRight w:val="0"/>
      <w:marTop w:val="0"/>
      <w:marBottom w:val="0"/>
      <w:divBdr>
        <w:top w:val="none" w:sz="0" w:space="0" w:color="auto"/>
        <w:left w:val="none" w:sz="0" w:space="0" w:color="auto"/>
        <w:bottom w:val="none" w:sz="0" w:space="0" w:color="auto"/>
        <w:right w:val="none" w:sz="0" w:space="0" w:color="auto"/>
      </w:divBdr>
    </w:div>
    <w:div w:id="1327171268">
      <w:bodyDiv w:val="1"/>
      <w:marLeft w:val="0"/>
      <w:marRight w:val="0"/>
      <w:marTop w:val="0"/>
      <w:marBottom w:val="0"/>
      <w:divBdr>
        <w:top w:val="none" w:sz="0" w:space="0" w:color="auto"/>
        <w:left w:val="none" w:sz="0" w:space="0" w:color="auto"/>
        <w:bottom w:val="none" w:sz="0" w:space="0" w:color="auto"/>
        <w:right w:val="none" w:sz="0" w:space="0" w:color="auto"/>
      </w:divBdr>
    </w:div>
    <w:div w:id="1327787872">
      <w:bodyDiv w:val="1"/>
      <w:marLeft w:val="0"/>
      <w:marRight w:val="0"/>
      <w:marTop w:val="0"/>
      <w:marBottom w:val="0"/>
      <w:divBdr>
        <w:top w:val="none" w:sz="0" w:space="0" w:color="auto"/>
        <w:left w:val="none" w:sz="0" w:space="0" w:color="auto"/>
        <w:bottom w:val="none" w:sz="0" w:space="0" w:color="auto"/>
        <w:right w:val="none" w:sz="0" w:space="0" w:color="auto"/>
      </w:divBdr>
    </w:div>
    <w:div w:id="1328171714">
      <w:bodyDiv w:val="1"/>
      <w:marLeft w:val="0"/>
      <w:marRight w:val="0"/>
      <w:marTop w:val="0"/>
      <w:marBottom w:val="0"/>
      <w:divBdr>
        <w:top w:val="none" w:sz="0" w:space="0" w:color="auto"/>
        <w:left w:val="none" w:sz="0" w:space="0" w:color="auto"/>
        <w:bottom w:val="none" w:sz="0" w:space="0" w:color="auto"/>
        <w:right w:val="none" w:sz="0" w:space="0" w:color="auto"/>
      </w:divBdr>
    </w:div>
    <w:div w:id="1329091752">
      <w:bodyDiv w:val="1"/>
      <w:marLeft w:val="0"/>
      <w:marRight w:val="0"/>
      <w:marTop w:val="0"/>
      <w:marBottom w:val="0"/>
      <w:divBdr>
        <w:top w:val="none" w:sz="0" w:space="0" w:color="auto"/>
        <w:left w:val="none" w:sz="0" w:space="0" w:color="auto"/>
        <w:bottom w:val="none" w:sz="0" w:space="0" w:color="auto"/>
        <w:right w:val="none" w:sz="0" w:space="0" w:color="auto"/>
      </w:divBdr>
    </w:div>
    <w:div w:id="1329556156">
      <w:bodyDiv w:val="1"/>
      <w:marLeft w:val="0"/>
      <w:marRight w:val="0"/>
      <w:marTop w:val="0"/>
      <w:marBottom w:val="0"/>
      <w:divBdr>
        <w:top w:val="none" w:sz="0" w:space="0" w:color="auto"/>
        <w:left w:val="none" w:sz="0" w:space="0" w:color="auto"/>
        <w:bottom w:val="none" w:sz="0" w:space="0" w:color="auto"/>
        <w:right w:val="none" w:sz="0" w:space="0" w:color="auto"/>
      </w:divBdr>
    </w:div>
    <w:div w:id="1329559724">
      <w:bodyDiv w:val="1"/>
      <w:marLeft w:val="0"/>
      <w:marRight w:val="0"/>
      <w:marTop w:val="0"/>
      <w:marBottom w:val="0"/>
      <w:divBdr>
        <w:top w:val="none" w:sz="0" w:space="0" w:color="auto"/>
        <w:left w:val="none" w:sz="0" w:space="0" w:color="auto"/>
        <w:bottom w:val="none" w:sz="0" w:space="0" w:color="auto"/>
        <w:right w:val="none" w:sz="0" w:space="0" w:color="auto"/>
      </w:divBdr>
    </w:div>
    <w:div w:id="1329794797">
      <w:bodyDiv w:val="1"/>
      <w:marLeft w:val="0"/>
      <w:marRight w:val="0"/>
      <w:marTop w:val="0"/>
      <w:marBottom w:val="0"/>
      <w:divBdr>
        <w:top w:val="none" w:sz="0" w:space="0" w:color="auto"/>
        <w:left w:val="none" w:sz="0" w:space="0" w:color="auto"/>
        <w:bottom w:val="none" w:sz="0" w:space="0" w:color="auto"/>
        <w:right w:val="none" w:sz="0" w:space="0" w:color="auto"/>
      </w:divBdr>
    </w:div>
    <w:div w:id="1329822906">
      <w:bodyDiv w:val="1"/>
      <w:marLeft w:val="0"/>
      <w:marRight w:val="0"/>
      <w:marTop w:val="0"/>
      <w:marBottom w:val="0"/>
      <w:divBdr>
        <w:top w:val="none" w:sz="0" w:space="0" w:color="auto"/>
        <w:left w:val="none" w:sz="0" w:space="0" w:color="auto"/>
        <w:bottom w:val="none" w:sz="0" w:space="0" w:color="auto"/>
        <w:right w:val="none" w:sz="0" w:space="0" w:color="auto"/>
      </w:divBdr>
    </w:div>
    <w:div w:id="1330137227">
      <w:bodyDiv w:val="1"/>
      <w:marLeft w:val="0"/>
      <w:marRight w:val="0"/>
      <w:marTop w:val="0"/>
      <w:marBottom w:val="0"/>
      <w:divBdr>
        <w:top w:val="none" w:sz="0" w:space="0" w:color="auto"/>
        <w:left w:val="none" w:sz="0" w:space="0" w:color="auto"/>
        <w:bottom w:val="none" w:sz="0" w:space="0" w:color="auto"/>
        <w:right w:val="none" w:sz="0" w:space="0" w:color="auto"/>
      </w:divBdr>
    </w:div>
    <w:div w:id="1330527334">
      <w:bodyDiv w:val="1"/>
      <w:marLeft w:val="0"/>
      <w:marRight w:val="0"/>
      <w:marTop w:val="0"/>
      <w:marBottom w:val="0"/>
      <w:divBdr>
        <w:top w:val="none" w:sz="0" w:space="0" w:color="auto"/>
        <w:left w:val="none" w:sz="0" w:space="0" w:color="auto"/>
        <w:bottom w:val="none" w:sz="0" w:space="0" w:color="auto"/>
        <w:right w:val="none" w:sz="0" w:space="0" w:color="auto"/>
      </w:divBdr>
    </w:div>
    <w:div w:id="1330713235">
      <w:bodyDiv w:val="1"/>
      <w:marLeft w:val="0"/>
      <w:marRight w:val="0"/>
      <w:marTop w:val="0"/>
      <w:marBottom w:val="0"/>
      <w:divBdr>
        <w:top w:val="none" w:sz="0" w:space="0" w:color="auto"/>
        <w:left w:val="none" w:sz="0" w:space="0" w:color="auto"/>
        <w:bottom w:val="none" w:sz="0" w:space="0" w:color="auto"/>
        <w:right w:val="none" w:sz="0" w:space="0" w:color="auto"/>
      </w:divBdr>
    </w:div>
    <w:div w:id="1330720090">
      <w:bodyDiv w:val="1"/>
      <w:marLeft w:val="0"/>
      <w:marRight w:val="0"/>
      <w:marTop w:val="0"/>
      <w:marBottom w:val="0"/>
      <w:divBdr>
        <w:top w:val="none" w:sz="0" w:space="0" w:color="auto"/>
        <w:left w:val="none" w:sz="0" w:space="0" w:color="auto"/>
        <w:bottom w:val="none" w:sz="0" w:space="0" w:color="auto"/>
        <w:right w:val="none" w:sz="0" w:space="0" w:color="auto"/>
      </w:divBdr>
    </w:div>
    <w:div w:id="1330984091">
      <w:bodyDiv w:val="1"/>
      <w:marLeft w:val="0"/>
      <w:marRight w:val="0"/>
      <w:marTop w:val="0"/>
      <w:marBottom w:val="0"/>
      <w:divBdr>
        <w:top w:val="none" w:sz="0" w:space="0" w:color="auto"/>
        <w:left w:val="none" w:sz="0" w:space="0" w:color="auto"/>
        <w:bottom w:val="none" w:sz="0" w:space="0" w:color="auto"/>
        <w:right w:val="none" w:sz="0" w:space="0" w:color="auto"/>
      </w:divBdr>
    </w:div>
    <w:div w:id="1331131790">
      <w:bodyDiv w:val="1"/>
      <w:marLeft w:val="0"/>
      <w:marRight w:val="0"/>
      <w:marTop w:val="0"/>
      <w:marBottom w:val="0"/>
      <w:divBdr>
        <w:top w:val="none" w:sz="0" w:space="0" w:color="auto"/>
        <w:left w:val="none" w:sz="0" w:space="0" w:color="auto"/>
        <w:bottom w:val="none" w:sz="0" w:space="0" w:color="auto"/>
        <w:right w:val="none" w:sz="0" w:space="0" w:color="auto"/>
      </w:divBdr>
    </w:div>
    <w:div w:id="1331325025">
      <w:bodyDiv w:val="1"/>
      <w:marLeft w:val="0"/>
      <w:marRight w:val="0"/>
      <w:marTop w:val="0"/>
      <w:marBottom w:val="0"/>
      <w:divBdr>
        <w:top w:val="none" w:sz="0" w:space="0" w:color="auto"/>
        <w:left w:val="none" w:sz="0" w:space="0" w:color="auto"/>
        <w:bottom w:val="none" w:sz="0" w:space="0" w:color="auto"/>
        <w:right w:val="none" w:sz="0" w:space="0" w:color="auto"/>
      </w:divBdr>
    </w:div>
    <w:div w:id="1331910647">
      <w:bodyDiv w:val="1"/>
      <w:marLeft w:val="0"/>
      <w:marRight w:val="0"/>
      <w:marTop w:val="0"/>
      <w:marBottom w:val="0"/>
      <w:divBdr>
        <w:top w:val="none" w:sz="0" w:space="0" w:color="auto"/>
        <w:left w:val="none" w:sz="0" w:space="0" w:color="auto"/>
        <w:bottom w:val="none" w:sz="0" w:space="0" w:color="auto"/>
        <w:right w:val="none" w:sz="0" w:space="0" w:color="auto"/>
      </w:divBdr>
    </w:div>
    <w:div w:id="1331953981">
      <w:bodyDiv w:val="1"/>
      <w:marLeft w:val="0"/>
      <w:marRight w:val="0"/>
      <w:marTop w:val="0"/>
      <w:marBottom w:val="0"/>
      <w:divBdr>
        <w:top w:val="none" w:sz="0" w:space="0" w:color="auto"/>
        <w:left w:val="none" w:sz="0" w:space="0" w:color="auto"/>
        <w:bottom w:val="none" w:sz="0" w:space="0" w:color="auto"/>
        <w:right w:val="none" w:sz="0" w:space="0" w:color="auto"/>
      </w:divBdr>
    </w:div>
    <w:div w:id="1332220311">
      <w:bodyDiv w:val="1"/>
      <w:marLeft w:val="0"/>
      <w:marRight w:val="0"/>
      <w:marTop w:val="0"/>
      <w:marBottom w:val="0"/>
      <w:divBdr>
        <w:top w:val="none" w:sz="0" w:space="0" w:color="auto"/>
        <w:left w:val="none" w:sz="0" w:space="0" w:color="auto"/>
        <w:bottom w:val="none" w:sz="0" w:space="0" w:color="auto"/>
        <w:right w:val="none" w:sz="0" w:space="0" w:color="auto"/>
      </w:divBdr>
    </w:div>
    <w:div w:id="1332224172">
      <w:bodyDiv w:val="1"/>
      <w:marLeft w:val="0"/>
      <w:marRight w:val="0"/>
      <w:marTop w:val="0"/>
      <w:marBottom w:val="0"/>
      <w:divBdr>
        <w:top w:val="none" w:sz="0" w:space="0" w:color="auto"/>
        <w:left w:val="none" w:sz="0" w:space="0" w:color="auto"/>
        <w:bottom w:val="none" w:sz="0" w:space="0" w:color="auto"/>
        <w:right w:val="none" w:sz="0" w:space="0" w:color="auto"/>
      </w:divBdr>
    </w:div>
    <w:div w:id="1332565349">
      <w:bodyDiv w:val="1"/>
      <w:marLeft w:val="0"/>
      <w:marRight w:val="0"/>
      <w:marTop w:val="0"/>
      <w:marBottom w:val="0"/>
      <w:divBdr>
        <w:top w:val="none" w:sz="0" w:space="0" w:color="auto"/>
        <w:left w:val="none" w:sz="0" w:space="0" w:color="auto"/>
        <w:bottom w:val="none" w:sz="0" w:space="0" w:color="auto"/>
        <w:right w:val="none" w:sz="0" w:space="0" w:color="auto"/>
      </w:divBdr>
    </w:div>
    <w:div w:id="1332752800">
      <w:bodyDiv w:val="1"/>
      <w:marLeft w:val="0"/>
      <w:marRight w:val="0"/>
      <w:marTop w:val="0"/>
      <w:marBottom w:val="0"/>
      <w:divBdr>
        <w:top w:val="none" w:sz="0" w:space="0" w:color="auto"/>
        <w:left w:val="none" w:sz="0" w:space="0" w:color="auto"/>
        <w:bottom w:val="none" w:sz="0" w:space="0" w:color="auto"/>
        <w:right w:val="none" w:sz="0" w:space="0" w:color="auto"/>
      </w:divBdr>
    </w:div>
    <w:div w:id="1332834595">
      <w:bodyDiv w:val="1"/>
      <w:marLeft w:val="0"/>
      <w:marRight w:val="0"/>
      <w:marTop w:val="0"/>
      <w:marBottom w:val="0"/>
      <w:divBdr>
        <w:top w:val="none" w:sz="0" w:space="0" w:color="auto"/>
        <w:left w:val="none" w:sz="0" w:space="0" w:color="auto"/>
        <w:bottom w:val="none" w:sz="0" w:space="0" w:color="auto"/>
        <w:right w:val="none" w:sz="0" w:space="0" w:color="auto"/>
      </w:divBdr>
    </w:div>
    <w:div w:id="1332835812">
      <w:bodyDiv w:val="1"/>
      <w:marLeft w:val="0"/>
      <w:marRight w:val="0"/>
      <w:marTop w:val="0"/>
      <w:marBottom w:val="0"/>
      <w:divBdr>
        <w:top w:val="none" w:sz="0" w:space="0" w:color="auto"/>
        <w:left w:val="none" w:sz="0" w:space="0" w:color="auto"/>
        <w:bottom w:val="none" w:sz="0" w:space="0" w:color="auto"/>
        <w:right w:val="none" w:sz="0" w:space="0" w:color="auto"/>
      </w:divBdr>
    </w:div>
    <w:div w:id="1332836657">
      <w:bodyDiv w:val="1"/>
      <w:marLeft w:val="0"/>
      <w:marRight w:val="0"/>
      <w:marTop w:val="0"/>
      <w:marBottom w:val="0"/>
      <w:divBdr>
        <w:top w:val="none" w:sz="0" w:space="0" w:color="auto"/>
        <w:left w:val="none" w:sz="0" w:space="0" w:color="auto"/>
        <w:bottom w:val="none" w:sz="0" w:space="0" w:color="auto"/>
        <w:right w:val="none" w:sz="0" w:space="0" w:color="auto"/>
      </w:divBdr>
    </w:div>
    <w:div w:id="1332949125">
      <w:bodyDiv w:val="1"/>
      <w:marLeft w:val="0"/>
      <w:marRight w:val="0"/>
      <w:marTop w:val="0"/>
      <w:marBottom w:val="0"/>
      <w:divBdr>
        <w:top w:val="none" w:sz="0" w:space="0" w:color="auto"/>
        <w:left w:val="none" w:sz="0" w:space="0" w:color="auto"/>
        <w:bottom w:val="none" w:sz="0" w:space="0" w:color="auto"/>
        <w:right w:val="none" w:sz="0" w:space="0" w:color="auto"/>
      </w:divBdr>
    </w:div>
    <w:div w:id="1333029348">
      <w:bodyDiv w:val="1"/>
      <w:marLeft w:val="0"/>
      <w:marRight w:val="0"/>
      <w:marTop w:val="0"/>
      <w:marBottom w:val="0"/>
      <w:divBdr>
        <w:top w:val="none" w:sz="0" w:space="0" w:color="auto"/>
        <w:left w:val="none" w:sz="0" w:space="0" w:color="auto"/>
        <w:bottom w:val="none" w:sz="0" w:space="0" w:color="auto"/>
        <w:right w:val="none" w:sz="0" w:space="0" w:color="auto"/>
      </w:divBdr>
    </w:div>
    <w:div w:id="1333530191">
      <w:bodyDiv w:val="1"/>
      <w:marLeft w:val="0"/>
      <w:marRight w:val="0"/>
      <w:marTop w:val="0"/>
      <w:marBottom w:val="0"/>
      <w:divBdr>
        <w:top w:val="none" w:sz="0" w:space="0" w:color="auto"/>
        <w:left w:val="none" w:sz="0" w:space="0" w:color="auto"/>
        <w:bottom w:val="none" w:sz="0" w:space="0" w:color="auto"/>
        <w:right w:val="none" w:sz="0" w:space="0" w:color="auto"/>
      </w:divBdr>
    </w:div>
    <w:div w:id="1333685272">
      <w:bodyDiv w:val="1"/>
      <w:marLeft w:val="0"/>
      <w:marRight w:val="0"/>
      <w:marTop w:val="0"/>
      <w:marBottom w:val="0"/>
      <w:divBdr>
        <w:top w:val="none" w:sz="0" w:space="0" w:color="auto"/>
        <w:left w:val="none" w:sz="0" w:space="0" w:color="auto"/>
        <w:bottom w:val="none" w:sz="0" w:space="0" w:color="auto"/>
        <w:right w:val="none" w:sz="0" w:space="0" w:color="auto"/>
      </w:divBdr>
    </w:div>
    <w:div w:id="1333724785">
      <w:bodyDiv w:val="1"/>
      <w:marLeft w:val="0"/>
      <w:marRight w:val="0"/>
      <w:marTop w:val="0"/>
      <w:marBottom w:val="0"/>
      <w:divBdr>
        <w:top w:val="none" w:sz="0" w:space="0" w:color="auto"/>
        <w:left w:val="none" w:sz="0" w:space="0" w:color="auto"/>
        <w:bottom w:val="none" w:sz="0" w:space="0" w:color="auto"/>
        <w:right w:val="none" w:sz="0" w:space="0" w:color="auto"/>
      </w:divBdr>
    </w:div>
    <w:div w:id="1333725332">
      <w:bodyDiv w:val="1"/>
      <w:marLeft w:val="0"/>
      <w:marRight w:val="0"/>
      <w:marTop w:val="0"/>
      <w:marBottom w:val="0"/>
      <w:divBdr>
        <w:top w:val="none" w:sz="0" w:space="0" w:color="auto"/>
        <w:left w:val="none" w:sz="0" w:space="0" w:color="auto"/>
        <w:bottom w:val="none" w:sz="0" w:space="0" w:color="auto"/>
        <w:right w:val="none" w:sz="0" w:space="0" w:color="auto"/>
      </w:divBdr>
    </w:div>
    <w:div w:id="1333726395">
      <w:bodyDiv w:val="1"/>
      <w:marLeft w:val="0"/>
      <w:marRight w:val="0"/>
      <w:marTop w:val="0"/>
      <w:marBottom w:val="0"/>
      <w:divBdr>
        <w:top w:val="none" w:sz="0" w:space="0" w:color="auto"/>
        <w:left w:val="none" w:sz="0" w:space="0" w:color="auto"/>
        <w:bottom w:val="none" w:sz="0" w:space="0" w:color="auto"/>
        <w:right w:val="none" w:sz="0" w:space="0" w:color="auto"/>
      </w:divBdr>
    </w:div>
    <w:div w:id="1333947370">
      <w:bodyDiv w:val="1"/>
      <w:marLeft w:val="0"/>
      <w:marRight w:val="0"/>
      <w:marTop w:val="0"/>
      <w:marBottom w:val="0"/>
      <w:divBdr>
        <w:top w:val="none" w:sz="0" w:space="0" w:color="auto"/>
        <w:left w:val="none" w:sz="0" w:space="0" w:color="auto"/>
        <w:bottom w:val="none" w:sz="0" w:space="0" w:color="auto"/>
        <w:right w:val="none" w:sz="0" w:space="0" w:color="auto"/>
      </w:divBdr>
    </w:div>
    <w:div w:id="1334137915">
      <w:bodyDiv w:val="1"/>
      <w:marLeft w:val="0"/>
      <w:marRight w:val="0"/>
      <w:marTop w:val="0"/>
      <w:marBottom w:val="0"/>
      <w:divBdr>
        <w:top w:val="none" w:sz="0" w:space="0" w:color="auto"/>
        <w:left w:val="none" w:sz="0" w:space="0" w:color="auto"/>
        <w:bottom w:val="none" w:sz="0" w:space="0" w:color="auto"/>
        <w:right w:val="none" w:sz="0" w:space="0" w:color="auto"/>
      </w:divBdr>
    </w:div>
    <w:div w:id="1334643818">
      <w:bodyDiv w:val="1"/>
      <w:marLeft w:val="0"/>
      <w:marRight w:val="0"/>
      <w:marTop w:val="0"/>
      <w:marBottom w:val="0"/>
      <w:divBdr>
        <w:top w:val="none" w:sz="0" w:space="0" w:color="auto"/>
        <w:left w:val="none" w:sz="0" w:space="0" w:color="auto"/>
        <w:bottom w:val="none" w:sz="0" w:space="0" w:color="auto"/>
        <w:right w:val="none" w:sz="0" w:space="0" w:color="auto"/>
      </w:divBdr>
    </w:div>
    <w:div w:id="1334725914">
      <w:bodyDiv w:val="1"/>
      <w:marLeft w:val="0"/>
      <w:marRight w:val="0"/>
      <w:marTop w:val="0"/>
      <w:marBottom w:val="0"/>
      <w:divBdr>
        <w:top w:val="none" w:sz="0" w:space="0" w:color="auto"/>
        <w:left w:val="none" w:sz="0" w:space="0" w:color="auto"/>
        <w:bottom w:val="none" w:sz="0" w:space="0" w:color="auto"/>
        <w:right w:val="none" w:sz="0" w:space="0" w:color="auto"/>
      </w:divBdr>
    </w:div>
    <w:div w:id="1335452005">
      <w:bodyDiv w:val="1"/>
      <w:marLeft w:val="0"/>
      <w:marRight w:val="0"/>
      <w:marTop w:val="0"/>
      <w:marBottom w:val="0"/>
      <w:divBdr>
        <w:top w:val="none" w:sz="0" w:space="0" w:color="auto"/>
        <w:left w:val="none" w:sz="0" w:space="0" w:color="auto"/>
        <w:bottom w:val="none" w:sz="0" w:space="0" w:color="auto"/>
        <w:right w:val="none" w:sz="0" w:space="0" w:color="auto"/>
      </w:divBdr>
    </w:div>
    <w:div w:id="1335574038">
      <w:bodyDiv w:val="1"/>
      <w:marLeft w:val="0"/>
      <w:marRight w:val="0"/>
      <w:marTop w:val="0"/>
      <w:marBottom w:val="0"/>
      <w:divBdr>
        <w:top w:val="none" w:sz="0" w:space="0" w:color="auto"/>
        <w:left w:val="none" w:sz="0" w:space="0" w:color="auto"/>
        <w:bottom w:val="none" w:sz="0" w:space="0" w:color="auto"/>
        <w:right w:val="none" w:sz="0" w:space="0" w:color="auto"/>
      </w:divBdr>
    </w:div>
    <w:div w:id="1335648808">
      <w:bodyDiv w:val="1"/>
      <w:marLeft w:val="0"/>
      <w:marRight w:val="0"/>
      <w:marTop w:val="0"/>
      <w:marBottom w:val="0"/>
      <w:divBdr>
        <w:top w:val="none" w:sz="0" w:space="0" w:color="auto"/>
        <w:left w:val="none" w:sz="0" w:space="0" w:color="auto"/>
        <w:bottom w:val="none" w:sz="0" w:space="0" w:color="auto"/>
        <w:right w:val="none" w:sz="0" w:space="0" w:color="auto"/>
      </w:divBdr>
    </w:div>
    <w:div w:id="1335953064">
      <w:bodyDiv w:val="1"/>
      <w:marLeft w:val="0"/>
      <w:marRight w:val="0"/>
      <w:marTop w:val="0"/>
      <w:marBottom w:val="0"/>
      <w:divBdr>
        <w:top w:val="none" w:sz="0" w:space="0" w:color="auto"/>
        <w:left w:val="none" w:sz="0" w:space="0" w:color="auto"/>
        <w:bottom w:val="none" w:sz="0" w:space="0" w:color="auto"/>
        <w:right w:val="none" w:sz="0" w:space="0" w:color="auto"/>
      </w:divBdr>
    </w:div>
    <w:div w:id="1336498645">
      <w:bodyDiv w:val="1"/>
      <w:marLeft w:val="0"/>
      <w:marRight w:val="0"/>
      <w:marTop w:val="0"/>
      <w:marBottom w:val="0"/>
      <w:divBdr>
        <w:top w:val="none" w:sz="0" w:space="0" w:color="auto"/>
        <w:left w:val="none" w:sz="0" w:space="0" w:color="auto"/>
        <w:bottom w:val="none" w:sz="0" w:space="0" w:color="auto"/>
        <w:right w:val="none" w:sz="0" w:space="0" w:color="auto"/>
      </w:divBdr>
    </w:div>
    <w:div w:id="1336877228">
      <w:bodyDiv w:val="1"/>
      <w:marLeft w:val="0"/>
      <w:marRight w:val="0"/>
      <w:marTop w:val="0"/>
      <w:marBottom w:val="0"/>
      <w:divBdr>
        <w:top w:val="none" w:sz="0" w:space="0" w:color="auto"/>
        <w:left w:val="none" w:sz="0" w:space="0" w:color="auto"/>
        <w:bottom w:val="none" w:sz="0" w:space="0" w:color="auto"/>
        <w:right w:val="none" w:sz="0" w:space="0" w:color="auto"/>
      </w:divBdr>
    </w:div>
    <w:div w:id="1337071203">
      <w:bodyDiv w:val="1"/>
      <w:marLeft w:val="0"/>
      <w:marRight w:val="0"/>
      <w:marTop w:val="0"/>
      <w:marBottom w:val="0"/>
      <w:divBdr>
        <w:top w:val="none" w:sz="0" w:space="0" w:color="auto"/>
        <w:left w:val="none" w:sz="0" w:space="0" w:color="auto"/>
        <w:bottom w:val="none" w:sz="0" w:space="0" w:color="auto"/>
        <w:right w:val="none" w:sz="0" w:space="0" w:color="auto"/>
      </w:divBdr>
    </w:div>
    <w:div w:id="1337339718">
      <w:bodyDiv w:val="1"/>
      <w:marLeft w:val="0"/>
      <w:marRight w:val="0"/>
      <w:marTop w:val="0"/>
      <w:marBottom w:val="0"/>
      <w:divBdr>
        <w:top w:val="none" w:sz="0" w:space="0" w:color="auto"/>
        <w:left w:val="none" w:sz="0" w:space="0" w:color="auto"/>
        <w:bottom w:val="none" w:sz="0" w:space="0" w:color="auto"/>
        <w:right w:val="none" w:sz="0" w:space="0" w:color="auto"/>
      </w:divBdr>
    </w:div>
    <w:div w:id="1337422974">
      <w:bodyDiv w:val="1"/>
      <w:marLeft w:val="0"/>
      <w:marRight w:val="0"/>
      <w:marTop w:val="0"/>
      <w:marBottom w:val="0"/>
      <w:divBdr>
        <w:top w:val="none" w:sz="0" w:space="0" w:color="auto"/>
        <w:left w:val="none" w:sz="0" w:space="0" w:color="auto"/>
        <w:bottom w:val="none" w:sz="0" w:space="0" w:color="auto"/>
        <w:right w:val="none" w:sz="0" w:space="0" w:color="auto"/>
      </w:divBdr>
    </w:div>
    <w:div w:id="1337463360">
      <w:bodyDiv w:val="1"/>
      <w:marLeft w:val="0"/>
      <w:marRight w:val="0"/>
      <w:marTop w:val="0"/>
      <w:marBottom w:val="0"/>
      <w:divBdr>
        <w:top w:val="none" w:sz="0" w:space="0" w:color="auto"/>
        <w:left w:val="none" w:sz="0" w:space="0" w:color="auto"/>
        <w:bottom w:val="none" w:sz="0" w:space="0" w:color="auto"/>
        <w:right w:val="none" w:sz="0" w:space="0" w:color="auto"/>
      </w:divBdr>
    </w:div>
    <w:div w:id="1337617122">
      <w:bodyDiv w:val="1"/>
      <w:marLeft w:val="0"/>
      <w:marRight w:val="0"/>
      <w:marTop w:val="0"/>
      <w:marBottom w:val="0"/>
      <w:divBdr>
        <w:top w:val="none" w:sz="0" w:space="0" w:color="auto"/>
        <w:left w:val="none" w:sz="0" w:space="0" w:color="auto"/>
        <w:bottom w:val="none" w:sz="0" w:space="0" w:color="auto"/>
        <w:right w:val="none" w:sz="0" w:space="0" w:color="auto"/>
      </w:divBdr>
    </w:div>
    <w:div w:id="1338114541">
      <w:bodyDiv w:val="1"/>
      <w:marLeft w:val="0"/>
      <w:marRight w:val="0"/>
      <w:marTop w:val="0"/>
      <w:marBottom w:val="0"/>
      <w:divBdr>
        <w:top w:val="none" w:sz="0" w:space="0" w:color="auto"/>
        <w:left w:val="none" w:sz="0" w:space="0" w:color="auto"/>
        <w:bottom w:val="none" w:sz="0" w:space="0" w:color="auto"/>
        <w:right w:val="none" w:sz="0" w:space="0" w:color="auto"/>
      </w:divBdr>
    </w:div>
    <w:div w:id="1338188547">
      <w:bodyDiv w:val="1"/>
      <w:marLeft w:val="0"/>
      <w:marRight w:val="0"/>
      <w:marTop w:val="0"/>
      <w:marBottom w:val="0"/>
      <w:divBdr>
        <w:top w:val="none" w:sz="0" w:space="0" w:color="auto"/>
        <w:left w:val="none" w:sz="0" w:space="0" w:color="auto"/>
        <w:bottom w:val="none" w:sz="0" w:space="0" w:color="auto"/>
        <w:right w:val="none" w:sz="0" w:space="0" w:color="auto"/>
      </w:divBdr>
    </w:div>
    <w:div w:id="1338341689">
      <w:bodyDiv w:val="1"/>
      <w:marLeft w:val="0"/>
      <w:marRight w:val="0"/>
      <w:marTop w:val="0"/>
      <w:marBottom w:val="0"/>
      <w:divBdr>
        <w:top w:val="none" w:sz="0" w:space="0" w:color="auto"/>
        <w:left w:val="none" w:sz="0" w:space="0" w:color="auto"/>
        <w:bottom w:val="none" w:sz="0" w:space="0" w:color="auto"/>
        <w:right w:val="none" w:sz="0" w:space="0" w:color="auto"/>
      </w:divBdr>
    </w:div>
    <w:div w:id="1338462869">
      <w:bodyDiv w:val="1"/>
      <w:marLeft w:val="0"/>
      <w:marRight w:val="0"/>
      <w:marTop w:val="0"/>
      <w:marBottom w:val="0"/>
      <w:divBdr>
        <w:top w:val="none" w:sz="0" w:space="0" w:color="auto"/>
        <w:left w:val="none" w:sz="0" w:space="0" w:color="auto"/>
        <w:bottom w:val="none" w:sz="0" w:space="0" w:color="auto"/>
        <w:right w:val="none" w:sz="0" w:space="0" w:color="auto"/>
      </w:divBdr>
    </w:div>
    <w:div w:id="1338533946">
      <w:bodyDiv w:val="1"/>
      <w:marLeft w:val="0"/>
      <w:marRight w:val="0"/>
      <w:marTop w:val="0"/>
      <w:marBottom w:val="0"/>
      <w:divBdr>
        <w:top w:val="none" w:sz="0" w:space="0" w:color="auto"/>
        <w:left w:val="none" w:sz="0" w:space="0" w:color="auto"/>
        <w:bottom w:val="none" w:sz="0" w:space="0" w:color="auto"/>
        <w:right w:val="none" w:sz="0" w:space="0" w:color="auto"/>
      </w:divBdr>
    </w:div>
    <w:div w:id="1338536421">
      <w:bodyDiv w:val="1"/>
      <w:marLeft w:val="0"/>
      <w:marRight w:val="0"/>
      <w:marTop w:val="0"/>
      <w:marBottom w:val="0"/>
      <w:divBdr>
        <w:top w:val="none" w:sz="0" w:space="0" w:color="auto"/>
        <w:left w:val="none" w:sz="0" w:space="0" w:color="auto"/>
        <w:bottom w:val="none" w:sz="0" w:space="0" w:color="auto"/>
        <w:right w:val="none" w:sz="0" w:space="0" w:color="auto"/>
      </w:divBdr>
    </w:div>
    <w:div w:id="1339384806">
      <w:bodyDiv w:val="1"/>
      <w:marLeft w:val="0"/>
      <w:marRight w:val="0"/>
      <w:marTop w:val="0"/>
      <w:marBottom w:val="0"/>
      <w:divBdr>
        <w:top w:val="none" w:sz="0" w:space="0" w:color="auto"/>
        <w:left w:val="none" w:sz="0" w:space="0" w:color="auto"/>
        <w:bottom w:val="none" w:sz="0" w:space="0" w:color="auto"/>
        <w:right w:val="none" w:sz="0" w:space="0" w:color="auto"/>
      </w:divBdr>
    </w:div>
    <w:div w:id="1339504234">
      <w:bodyDiv w:val="1"/>
      <w:marLeft w:val="0"/>
      <w:marRight w:val="0"/>
      <w:marTop w:val="0"/>
      <w:marBottom w:val="0"/>
      <w:divBdr>
        <w:top w:val="none" w:sz="0" w:space="0" w:color="auto"/>
        <w:left w:val="none" w:sz="0" w:space="0" w:color="auto"/>
        <w:bottom w:val="none" w:sz="0" w:space="0" w:color="auto"/>
        <w:right w:val="none" w:sz="0" w:space="0" w:color="auto"/>
      </w:divBdr>
    </w:div>
    <w:div w:id="1339623809">
      <w:bodyDiv w:val="1"/>
      <w:marLeft w:val="0"/>
      <w:marRight w:val="0"/>
      <w:marTop w:val="0"/>
      <w:marBottom w:val="0"/>
      <w:divBdr>
        <w:top w:val="none" w:sz="0" w:space="0" w:color="auto"/>
        <w:left w:val="none" w:sz="0" w:space="0" w:color="auto"/>
        <w:bottom w:val="none" w:sz="0" w:space="0" w:color="auto"/>
        <w:right w:val="none" w:sz="0" w:space="0" w:color="auto"/>
      </w:divBdr>
    </w:div>
    <w:div w:id="1339845613">
      <w:bodyDiv w:val="1"/>
      <w:marLeft w:val="0"/>
      <w:marRight w:val="0"/>
      <w:marTop w:val="0"/>
      <w:marBottom w:val="0"/>
      <w:divBdr>
        <w:top w:val="none" w:sz="0" w:space="0" w:color="auto"/>
        <w:left w:val="none" w:sz="0" w:space="0" w:color="auto"/>
        <w:bottom w:val="none" w:sz="0" w:space="0" w:color="auto"/>
        <w:right w:val="none" w:sz="0" w:space="0" w:color="auto"/>
      </w:divBdr>
    </w:div>
    <w:div w:id="1339892961">
      <w:bodyDiv w:val="1"/>
      <w:marLeft w:val="0"/>
      <w:marRight w:val="0"/>
      <w:marTop w:val="0"/>
      <w:marBottom w:val="0"/>
      <w:divBdr>
        <w:top w:val="none" w:sz="0" w:space="0" w:color="auto"/>
        <w:left w:val="none" w:sz="0" w:space="0" w:color="auto"/>
        <w:bottom w:val="none" w:sz="0" w:space="0" w:color="auto"/>
        <w:right w:val="none" w:sz="0" w:space="0" w:color="auto"/>
      </w:divBdr>
    </w:div>
    <w:div w:id="1340155127">
      <w:bodyDiv w:val="1"/>
      <w:marLeft w:val="0"/>
      <w:marRight w:val="0"/>
      <w:marTop w:val="0"/>
      <w:marBottom w:val="0"/>
      <w:divBdr>
        <w:top w:val="none" w:sz="0" w:space="0" w:color="auto"/>
        <w:left w:val="none" w:sz="0" w:space="0" w:color="auto"/>
        <w:bottom w:val="none" w:sz="0" w:space="0" w:color="auto"/>
        <w:right w:val="none" w:sz="0" w:space="0" w:color="auto"/>
      </w:divBdr>
    </w:div>
    <w:div w:id="1340162374">
      <w:bodyDiv w:val="1"/>
      <w:marLeft w:val="0"/>
      <w:marRight w:val="0"/>
      <w:marTop w:val="0"/>
      <w:marBottom w:val="0"/>
      <w:divBdr>
        <w:top w:val="none" w:sz="0" w:space="0" w:color="auto"/>
        <w:left w:val="none" w:sz="0" w:space="0" w:color="auto"/>
        <w:bottom w:val="none" w:sz="0" w:space="0" w:color="auto"/>
        <w:right w:val="none" w:sz="0" w:space="0" w:color="auto"/>
      </w:divBdr>
    </w:div>
    <w:div w:id="1340426747">
      <w:bodyDiv w:val="1"/>
      <w:marLeft w:val="0"/>
      <w:marRight w:val="0"/>
      <w:marTop w:val="0"/>
      <w:marBottom w:val="0"/>
      <w:divBdr>
        <w:top w:val="none" w:sz="0" w:space="0" w:color="auto"/>
        <w:left w:val="none" w:sz="0" w:space="0" w:color="auto"/>
        <w:bottom w:val="none" w:sz="0" w:space="0" w:color="auto"/>
        <w:right w:val="none" w:sz="0" w:space="0" w:color="auto"/>
      </w:divBdr>
    </w:div>
    <w:div w:id="1340431655">
      <w:bodyDiv w:val="1"/>
      <w:marLeft w:val="0"/>
      <w:marRight w:val="0"/>
      <w:marTop w:val="0"/>
      <w:marBottom w:val="0"/>
      <w:divBdr>
        <w:top w:val="none" w:sz="0" w:space="0" w:color="auto"/>
        <w:left w:val="none" w:sz="0" w:space="0" w:color="auto"/>
        <w:bottom w:val="none" w:sz="0" w:space="0" w:color="auto"/>
        <w:right w:val="none" w:sz="0" w:space="0" w:color="auto"/>
      </w:divBdr>
    </w:div>
    <w:div w:id="1340622908">
      <w:bodyDiv w:val="1"/>
      <w:marLeft w:val="0"/>
      <w:marRight w:val="0"/>
      <w:marTop w:val="0"/>
      <w:marBottom w:val="0"/>
      <w:divBdr>
        <w:top w:val="none" w:sz="0" w:space="0" w:color="auto"/>
        <w:left w:val="none" w:sz="0" w:space="0" w:color="auto"/>
        <w:bottom w:val="none" w:sz="0" w:space="0" w:color="auto"/>
        <w:right w:val="none" w:sz="0" w:space="0" w:color="auto"/>
      </w:divBdr>
    </w:div>
    <w:div w:id="1340693495">
      <w:bodyDiv w:val="1"/>
      <w:marLeft w:val="0"/>
      <w:marRight w:val="0"/>
      <w:marTop w:val="0"/>
      <w:marBottom w:val="0"/>
      <w:divBdr>
        <w:top w:val="none" w:sz="0" w:space="0" w:color="auto"/>
        <w:left w:val="none" w:sz="0" w:space="0" w:color="auto"/>
        <w:bottom w:val="none" w:sz="0" w:space="0" w:color="auto"/>
        <w:right w:val="none" w:sz="0" w:space="0" w:color="auto"/>
      </w:divBdr>
    </w:div>
    <w:div w:id="1340767961">
      <w:bodyDiv w:val="1"/>
      <w:marLeft w:val="0"/>
      <w:marRight w:val="0"/>
      <w:marTop w:val="0"/>
      <w:marBottom w:val="0"/>
      <w:divBdr>
        <w:top w:val="none" w:sz="0" w:space="0" w:color="auto"/>
        <w:left w:val="none" w:sz="0" w:space="0" w:color="auto"/>
        <w:bottom w:val="none" w:sz="0" w:space="0" w:color="auto"/>
        <w:right w:val="none" w:sz="0" w:space="0" w:color="auto"/>
      </w:divBdr>
    </w:div>
    <w:div w:id="1340961281">
      <w:bodyDiv w:val="1"/>
      <w:marLeft w:val="0"/>
      <w:marRight w:val="0"/>
      <w:marTop w:val="0"/>
      <w:marBottom w:val="0"/>
      <w:divBdr>
        <w:top w:val="none" w:sz="0" w:space="0" w:color="auto"/>
        <w:left w:val="none" w:sz="0" w:space="0" w:color="auto"/>
        <w:bottom w:val="none" w:sz="0" w:space="0" w:color="auto"/>
        <w:right w:val="none" w:sz="0" w:space="0" w:color="auto"/>
      </w:divBdr>
    </w:div>
    <w:div w:id="1341002725">
      <w:bodyDiv w:val="1"/>
      <w:marLeft w:val="0"/>
      <w:marRight w:val="0"/>
      <w:marTop w:val="0"/>
      <w:marBottom w:val="0"/>
      <w:divBdr>
        <w:top w:val="none" w:sz="0" w:space="0" w:color="auto"/>
        <w:left w:val="none" w:sz="0" w:space="0" w:color="auto"/>
        <w:bottom w:val="none" w:sz="0" w:space="0" w:color="auto"/>
        <w:right w:val="none" w:sz="0" w:space="0" w:color="auto"/>
      </w:divBdr>
    </w:div>
    <w:div w:id="1341196180">
      <w:bodyDiv w:val="1"/>
      <w:marLeft w:val="0"/>
      <w:marRight w:val="0"/>
      <w:marTop w:val="0"/>
      <w:marBottom w:val="0"/>
      <w:divBdr>
        <w:top w:val="none" w:sz="0" w:space="0" w:color="auto"/>
        <w:left w:val="none" w:sz="0" w:space="0" w:color="auto"/>
        <w:bottom w:val="none" w:sz="0" w:space="0" w:color="auto"/>
        <w:right w:val="none" w:sz="0" w:space="0" w:color="auto"/>
      </w:divBdr>
    </w:div>
    <w:div w:id="1341666168">
      <w:bodyDiv w:val="1"/>
      <w:marLeft w:val="0"/>
      <w:marRight w:val="0"/>
      <w:marTop w:val="0"/>
      <w:marBottom w:val="0"/>
      <w:divBdr>
        <w:top w:val="none" w:sz="0" w:space="0" w:color="auto"/>
        <w:left w:val="none" w:sz="0" w:space="0" w:color="auto"/>
        <w:bottom w:val="none" w:sz="0" w:space="0" w:color="auto"/>
        <w:right w:val="none" w:sz="0" w:space="0" w:color="auto"/>
      </w:divBdr>
    </w:div>
    <w:div w:id="1342243375">
      <w:bodyDiv w:val="1"/>
      <w:marLeft w:val="0"/>
      <w:marRight w:val="0"/>
      <w:marTop w:val="0"/>
      <w:marBottom w:val="0"/>
      <w:divBdr>
        <w:top w:val="none" w:sz="0" w:space="0" w:color="auto"/>
        <w:left w:val="none" w:sz="0" w:space="0" w:color="auto"/>
        <w:bottom w:val="none" w:sz="0" w:space="0" w:color="auto"/>
        <w:right w:val="none" w:sz="0" w:space="0" w:color="auto"/>
      </w:divBdr>
    </w:div>
    <w:div w:id="1342463431">
      <w:bodyDiv w:val="1"/>
      <w:marLeft w:val="0"/>
      <w:marRight w:val="0"/>
      <w:marTop w:val="0"/>
      <w:marBottom w:val="0"/>
      <w:divBdr>
        <w:top w:val="none" w:sz="0" w:space="0" w:color="auto"/>
        <w:left w:val="none" w:sz="0" w:space="0" w:color="auto"/>
        <w:bottom w:val="none" w:sz="0" w:space="0" w:color="auto"/>
        <w:right w:val="none" w:sz="0" w:space="0" w:color="auto"/>
      </w:divBdr>
    </w:div>
    <w:div w:id="1342588379">
      <w:bodyDiv w:val="1"/>
      <w:marLeft w:val="0"/>
      <w:marRight w:val="0"/>
      <w:marTop w:val="0"/>
      <w:marBottom w:val="0"/>
      <w:divBdr>
        <w:top w:val="none" w:sz="0" w:space="0" w:color="auto"/>
        <w:left w:val="none" w:sz="0" w:space="0" w:color="auto"/>
        <w:bottom w:val="none" w:sz="0" w:space="0" w:color="auto"/>
        <w:right w:val="none" w:sz="0" w:space="0" w:color="auto"/>
      </w:divBdr>
    </w:div>
    <w:div w:id="1342590679">
      <w:bodyDiv w:val="1"/>
      <w:marLeft w:val="0"/>
      <w:marRight w:val="0"/>
      <w:marTop w:val="0"/>
      <w:marBottom w:val="0"/>
      <w:divBdr>
        <w:top w:val="none" w:sz="0" w:space="0" w:color="auto"/>
        <w:left w:val="none" w:sz="0" w:space="0" w:color="auto"/>
        <w:bottom w:val="none" w:sz="0" w:space="0" w:color="auto"/>
        <w:right w:val="none" w:sz="0" w:space="0" w:color="auto"/>
      </w:divBdr>
    </w:div>
    <w:div w:id="1342659803">
      <w:bodyDiv w:val="1"/>
      <w:marLeft w:val="0"/>
      <w:marRight w:val="0"/>
      <w:marTop w:val="0"/>
      <w:marBottom w:val="0"/>
      <w:divBdr>
        <w:top w:val="none" w:sz="0" w:space="0" w:color="auto"/>
        <w:left w:val="none" w:sz="0" w:space="0" w:color="auto"/>
        <w:bottom w:val="none" w:sz="0" w:space="0" w:color="auto"/>
        <w:right w:val="none" w:sz="0" w:space="0" w:color="auto"/>
      </w:divBdr>
    </w:div>
    <w:div w:id="1342783788">
      <w:bodyDiv w:val="1"/>
      <w:marLeft w:val="0"/>
      <w:marRight w:val="0"/>
      <w:marTop w:val="0"/>
      <w:marBottom w:val="0"/>
      <w:divBdr>
        <w:top w:val="none" w:sz="0" w:space="0" w:color="auto"/>
        <w:left w:val="none" w:sz="0" w:space="0" w:color="auto"/>
        <w:bottom w:val="none" w:sz="0" w:space="0" w:color="auto"/>
        <w:right w:val="none" w:sz="0" w:space="0" w:color="auto"/>
      </w:divBdr>
    </w:div>
    <w:div w:id="1342973315">
      <w:bodyDiv w:val="1"/>
      <w:marLeft w:val="0"/>
      <w:marRight w:val="0"/>
      <w:marTop w:val="0"/>
      <w:marBottom w:val="0"/>
      <w:divBdr>
        <w:top w:val="none" w:sz="0" w:space="0" w:color="auto"/>
        <w:left w:val="none" w:sz="0" w:space="0" w:color="auto"/>
        <w:bottom w:val="none" w:sz="0" w:space="0" w:color="auto"/>
        <w:right w:val="none" w:sz="0" w:space="0" w:color="auto"/>
      </w:divBdr>
    </w:div>
    <w:div w:id="1342974050">
      <w:bodyDiv w:val="1"/>
      <w:marLeft w:val="0"/>
      <w:marRight w:val="0"/>
      <w:marTop w:val="0"/>
      <w:marBottom w:val="0"/>
      <w:divBdr>
        <w:top w:val="none" w:sz="0" w:space="0" w:color="auto"/>
        <w:left w:val="none" w:sz="0" w:space="0" w:color="auto"/>
        <w:bottom w:val="none" w:sz="0" w:space="0" w:color="auto"/>
        <w:right w:val="none" w:sz="0" w:space="0" w:color="auto"/>
      </w:divBdr>
    </w:div>
    <w:div w:id="1343048998">
      <w:bodyDiv w:val="1"/>
      <w:marLeft w:val="0"/>
      <w:marRight w:val="0"/>
      <w:marTop w:val="0"/>
      <w:marBottom w:val="0"/>
      <w:divBdr>
        <w:top w:val="none" w:sz="0" w:space="0" w:color="auto"/>
        <w:left w:val="none" w:sz="0" w:space="0" w:color="auto"/>
        <w:bottom w:val="none" w:sz="0" w:space="0" w:color="auto"/>
        <w:right w:val="none" w:sz="0" w:space="0" w:color="auto"/>
      </w:divBdr>
    </w:div>
    <w:div w:id="1343049425">
      <w:bodyDiv w:val="1"/>
      <w:marLeft w:val="0"/>
      <w:marRight w:val="0"/>
      <w:marTop w:val="0"/>
      <w:marBottom w:val="0"/>
      <w:divBdr>
        <w:top w:val="none" w:sz="0" w:space="0" w:color="auto"/>
        <w:left w:val="none" w:sz="0" w:space="0" w:color="auto"/>
        <w:bottom w:val="none" w:sz="0" w:space="0" w:color="auto"/>
        <w:right w:val="none" w:sz="0" w:space="0" w:color="auto"/>
      </w:divBdr>
    </w:div>
    <w:div w:id="1343242328">
      <w:bodyDiv w:val="1"/>
      <w:marLeft w:val="0"/>
      <w:marRight w:val="0"/>
      <w:marTop w:val="0"/>
      <w:marBottom w:val="0"/>
      <w:divBdr>
        <w:top w:val="none" w:sz="0" w:space="0" w:color="auto"/>
        <w:left w:val="none" w:sz="0" w:space="0" w:color="auto"/>
        <w:bottom w:val="none" w:sz="0" w:space="0" w:color="auto"/>
        <w:right w:val="none" w:sz="0" w:space="0" w:color="auto"/>
      </w:divBdr>
    </w:div>
    <w:div w:id="1343507569">
      <w:bodyDiv w:val="1"/>
      <w:marLeft w:val="0"/>
      <w:marRight w:val="0"/>
      <w:marTop w:val="0"/>
      <w:marBottom w:val="0"/>
      <w:divBdr>
        <w:top w:val="none" w:sz="0" w:space="0" w:color="auto"/>
        <w:left w:val="none" w:sz="0" w:space="0" w:color="auto"/>
        <w:bottom w:val="none" w:sz="0" w:space="0" w:color="auto"/>
        <w:right w:val="none" w:sz="0" w:space="0" w:color="auto"/>
      </w:divBdr>
    </w:div>
    <w:div w:id="1343581430">
      <w:bodyDiv w:val="1"/>
      <w:marLeft w:val="0"/>
      <w:marRight w:val="0"/>
      <w:marTop w:val="0"/>
      <w:marBottom w:val="0"/>
      <w:divBdr>
        <w:top w:val="none" w:sz="0" w:space="0" w:color="auto"/>
        <w:left w:val="none" w:sz="0" w:space="0" w:color="auto"/>
        <w:bottom w:val="none" w:sz="0" w:space="0" w:color="auto"/>
        <w:right w:val="none" w:sz="0" w:space="0" w:color="auto"/>
      </w:divBdr>
    </w:div>
    <w:div w:id="1343973741">
      <w:bodyDiv w:val="1"/>
      <w:marLeft w:val="0"/>
      <w:marRight w:val="0"/>
      <w:marTop w:val="0"/>
      <w:marBottom w:val="0"/>
      <w:divBdr>
        <w:top w:val="none" w:sz="0" w:space="0" w:color="auto"/>
        <w:left w:val="none" w:sz="0" w:space="0" w:color="auto"/>
        <w:bottom w:val="none" w:sz="0" w:space="0" w:color="auto"/>
        <w:right w:val="none" w:sz="0" w:space="0" w:color="auto"/>
      </w:divBdr>
    </w:div>
    <w:div w:id="1344091021">
      <w:bodyDiv w:val="1"/>
      <w:marLeft w:val="0"/>
      <w:marRight w:val="0"/>
      <w:marTop w:val="0"/>
      <w:marBottom w:val="0"/>
      <w:divBdr>
        <w:top w:val="none" w:sz="0" w:space="0" w:color="auto"/>
        <w:left w:val="none" w:sz="0" w:space="0" w:color="auto"/>
        <w:bottom w:val="none" w:sz="0" w:space="0" w:color="auto"/>
        <w:right w:val="none" w:sz="0" w:space="0" w:color="auto"/>
      </w:divBdr>
    </w:div>
    <w:div w:id="1344240674">
      <w:bodyDiv w:val="1"/>
      <w:marLeft w:val="0"/>
      <w:marRight w:val="0"/>
      <w:marTop w:val="0"/>
      <w:marBottom w:val="0"/>
      <w:divBdr>
        <w:top w:val="none" w:sz="0" w:space="0" w:color="auto"/>
        <w:left w:val="none" w:sz="0" w:space="0" w:color="auto"/>
        <w:bottom w:val="none" w:sz="0" w:space="0" w:color="auto"/>
        <w:right w:val="none" w:sz="0" w:space="0" w:color="auto"/>
      </w:divBdr>
    </w:div>
    <w:div w:id="1344429830">
      <w:bodyDiv w:val="1"/>
      <w:marLeft w:val="0"/>
      <w:marRight w:val="0"/>
      <w:marTop w:val="0"/>
      <w:marBottom w:val="0"/>
      <w:divBdr>
        <w:top w:val="none" w:sz="0" w:space="0" w:color="auto"/>
        <w:left w:val="none" w:sz="0" w:space="0" w:color="auto"/>
        <w:bottom w:val="none" w:sz="0" w:space="0" w:color="auto"/>
        <w:right w:val="none" w:sz="0" w:space="0" w:color="auto"/>
      </w:divBdr>
    </w:div>
    <w:div w:id="1344627999">
      <w:bodyDiv w:val="1"/>
      <w:marLeft w:val="0"/>
      <w:marRight w:val="0"/>
      <w:marTop w:val="0"/>
      <w:marBottom w:val="0"/>
      <w:divBdr>
        <w:top w:val="none" w:sz="0" w:space="0" w:color="auto"/>
        <w:left w:val="none" w:sz="0" w:space="0" w:color="auto"/>
        <w:bottom w:val="none" w:sz="0" w:space="0" w:color="auto"/>
        <w:right w:val="none" w:sz="0" w:space="0" w:color="auto"/>
      </w:divBdr>
    </w:div>
    <w:div w:id="1344819200">
      <w:bodyDiv w:val="1"/>
      <w:marLeft w:val="0"/>
      <w:marRight w:val="0"/>
      <w:marTop w:val="0"/>
      <w:marBottom w:val="0"/>
      <w:divBdr>
        <w:top w:val="none" w:sz="0" w:space="0" w:color="auto"/>
        <w:left w:val="none" w:sz="0" w:space="0" w:color="auto"/>
        <w:bottom w:val="none" w:sz="0" w:space="0" w:color="auto"/>
        <w:right w:val="none" w:sz="0" w:space="0" w:color="auto"/>
      </w:divBdr>
    </w:div>
    <w:div w:id="1344896328">
      <w:bodyDiv w:val="1"/>
      <w:marLeft w:val="0"/>
      <w:marRight w:val="0"/>
      <w:marTop w:val="0"/>
      <w:marBottom w:val="0"/>
      <w:divBdr>
        <w:top w:val="none" w:sz="0" w:space="0" w:color="auto"/>
        <w:left w:val="none" w:sz="0" w:space="0" w:color="auto"/>
        <w:bottom w:val="none" w:sz="0" w:space="0" w:color="auto"/>
        <w:right w:val="none" w:sz="0" w:space="0" w:color="auto"/>
      </w:divBdr>
    </w:div>
    <w:div w:id="1345013929">
      <w:bodyDiv w:val="1"/>
      <w:marLeft w:val="0"/>
      <w:marRight w:val="0"/>
      <w:marTop w:val="0"/>
      <w:marBottom w:val="0"/>
      <w:divBdr>
        <w:top w:val="none" w:sz="0" w:space="0" w:color="auto"/>
        <w:left w:val="none" w:sz="0" w:space="0" w:color="auto"/>
        <w:bottom w:val="none" w:sz="0" w:space="0" w:color="auto"/>
        <w:right w:val="none" w:sz="0" w:space="0" w:color="auto"/>
      </w:divBdr>
    </w:div>
    <w:div w:id="1345085246">
      <w:bodyDiv w:val="1"/>
      <w:marLeft w:val="0"/>
      <w:marRight w:val="0"/>
      <w:marTop w:val="0"/>
      <w:marBottom w:val="0"/>
      <w:divBdr>
        <w:top w:val="none" w:sz="0" w:space="0" w:color="auto"/>
        <w:left w:val="none" w:sz="0" w:space="0" w:color="auto"/>
        <w:bottom w:val="none" w:sz="0" w:space="0" w:color="auto"/>
        <w:right w:val="none" w:sz="0" w:space="0" w:color="auto"/>
      </w:divBdr>
    </w:div>
    <w:div w:id="1345283063">
      <w:bodyDiv w:val="1"/>
      <w:marLeft w:val="0"/>
      <w:marRight w:val="0"/>
      <w:marTop w:val="0"/>
      <w:marBottom w:val="0"/>
      <w:divBdr>
        <w:top w:val="none" w:sz="0" w:space="0" w:color="auto"/>
        <w:left w:val="none" w:sz="0" w:space="0" w:color="auto"/>
        <w:bottom w:val="none" w:sz="0" w:space="0" w:color="auto"/>
        <w:right w:val="none" w:sz="0" w:space="0" w:color="auto"/>
      </w:divBdr>
    </w:div>
    <w:div w:id="1345474338">
      <w:bodyDiv w:val="1"/>
      <w:marLeft w:val="0"/>
      <w:marRight w:val="0"/>
      <w:marTop w:val="0"/>
      <w:marBottom w:val="0"/>
      <w:divBdr>
        <w:top w:val="none" w:sz="0" w:space="0" w:color="auto"/>
        <w:left w:val="none" w:sz="0" w:space="0" w:color="auto"/>
        <w:bottom w:val="none" w:sz="0" w:space="0" w:color="auto"/>
        <w:right w:val="none" w:sz="0" w:space="0" w:color="auto"/>
      </w:divBdr>
    </w:div>
    <w:div w:id="1345479816">
      <w:bodyDiv w:val="1"/>
      <w:marLeft w:val="0"/>
      <w:marRight w:val="0"/>
      <w:marTop w:val="0"/>
      <w:marBottom w:val="0"/>
      <w:divBdr>
        <w:top w:val="none" w:sz="0" w:space="0" w:color="auto"/>
        <w:left w:val="none" w:sz="0" w:space="0" w:color="auto"/>
        <w:bottom w:val="none" w:sz="0" w:space="0" w:color="auto"/>
        <w:right w:val="none" w:sz="0" w:space="0" w:color="auto"/>
      </w:divBdr>
    </w:div>
    <w:div w:id="1345743890">
      <w:bodyDiv w:val="1"/>
      <w:marLeft w:val="0"/>
      <w:marRight w:val="0"/>
      <w:marTop w:val="0"/>
      <w:marBottom w:val="0"/>
      <w:divBdr>
        <w:top w:val="none" w:sz="0" w:space="0" w:color="auto"/>
        <w:left w:val="none" w:sz="0" w:space="0" w:color="auto"/>
        <w:bottom w:val="none" w:sz="0" w:space="0" w:color="auto"/>
        <w:right w:val="none" w:sz="0" w:space="0" w:color="auto"/>
      </w:divBdr>
    </w:div>
    <w:div w:id="1345782932">
      <w:bodyDiv w:val="1"/>
      <w:marLeft w:val="0"/>
      <w:marRight w:val="0"/>
      <w:marTop w:val="0"/>
      <w:marBottom w:val="0"/>
      <w:divBdr>
        <w:top w:val="none" w:sz="0" w:space="0" w:color="auto"/>
        <w:left w:val="none" w:sz="0" w:space="0" w:color="auto"/>
        <w:bottom w:val="none" w:sz="0" w:space="0" w:color="auto"/>
        <w:right w:val="none" w:sz="0" w:space="0" w:color="auto"/>
      </w:divBdr>
    </w:div>
    <w:div w:id="1345980876">
      <w:bodyDiv w:val="1"/>
      <w:marLeft w:val="0"/>
      <w:marRight w:val="0"/>
      <w:marTop w:val="0"/>
      <w:marBottom w:val="0"/>
      <w:divBdr>
        <w:top w:val="none" w:sz="0" w:space="0" w:color="auto"/>
        <w:left w:val="none" w:sz="0" w:space="0" w:color="auto"/>
        <w:bottom w:val="none" w:sz="0" w:space="0" w:color="auto"/>
        <w:right w:val="none" w:sz="0" w:space="0" w:color="auto"/>
      </w:divBdr>
    </w:div>
    <w:div w:id="1345981553">
      <w:bodyDiv w:val="1"/>
      <w:marLeft w:val="0"/>
      <w:marRight w:val="0"/>
      <w:marTop w:val="0"/>
      <w:marBottom w:val="0"/>
      <w:divBdr>
        <w:top w:val="none" w:sz="0" w:space="0" w:color="auto"/>
        <w:left w:val="none" w:sz="0" w:space="0" w:color="auto"/>
        <w:bottom w:val="none" w:sz="0" w:space="0" w:color="auto"/>
        <w:right w:val="none" w:sz="0" w:space="0" w:color="auto"/>
      </w:divBdr>
    </w:div>
    <w:div w:id="1346058010">
      <w:bodyDiv w:val="1"/>
      <w:marLeft w:val="0"/>
      <w:marRight w:val="0"/>
      <w:marTop w:val="0"/>
      <w:marBottom w:val="0"/>
      <w:divBdr>
        <w:top w:val="none" w:sz="0" w:space="0" w:color="auto"/>
        <w:left w:val="none" w:sz="0" w:space="0" w:color="auto"/>
        <w:bottom w:val="none" w:sz="0" w:space="0" w:color="auto"/>
        <w:right w:val="none" w:sz="0" w:space="0" w:color="auto"/>
      </w:divBdr>
    </w:div>
    <w:div w:id="1346134275">
      <w:bodyDiv w:val="1"/>
      <w:marLeft w:val="0"/>
      <w:marRight w:val="0"/>
      <w:marTop w:val="0"/>
      <w:marBottom w:val="0"/>
      <w:divBdr>
        <w:top w:val="none" w:sz="0" w:space="0" w:color="auto"/>
        <w:left w:val="none" w:sz="0" w:space="0" w:color="auto"/>
        <w:bottom w:val="none" w:sz="0" w:space="0" w:color="auto"/>
        <w:right w:val="none" w:sz="0" w:space="0" w:color="auto"/>
      </w:divBdr>
    </w:div>
    <w:div w:id="1346324230">
      <w:bodyDiv w:val="1"/>
      <w:marLeft w:val="0"/>
      <w:marRight w:val="0"/>
      <w:marTop w:val="0"/>
      <w:marBottom w:val="0"/>
      <w:divBdr>
        <w:top w:val="none" w:sz="0" w:space="0" w:color="auto"/>
        <w:left w:val="none" w:sz="0" w:space="0" w:color="auto"/>
        <w:bottom w:val="none" w:sz="0" w:space="0" w:color="auto"/>
        <w:right w:val="none" w:sz="0" w:space="0" w:color="auto"/>
      </w:divBdr>
    </w:div>
    <w:div w:id="1346442828">
      <w:bodyDiv w:val="1"/>
      <w:marLeft w:val="0"/>
      <w:marRight w:val="0"/>
      <w:marTop w:val="0"/>
      <w:marBottom w:val="0"/>
      <w:divBdr>
        <w:top w:val="none" w:sz="0" w:space="0" w:color="auto"/>
        <w:left w:val="none" w:sz="0" w:space="0" w:color="auto"/>
        <w:bottom w:val="none" w:sz="0" w:space="0" w:color="auto"/>
        <w:right w:val="none" w:sz="0" w:space="0" w:color="auto"/>
      </w:divBdr>
    </w:div>
    <w:div w:id="1346596784">
      <w:bodyDiv w:val="1"/>
      <w:marLeft w:val="0"/>
      <w:marRight w:val="0"/>
      <w:marTop w:val="0"/>
      <w:marBottom w:val="0"/>
      <w:divBdr>
        <w:top w:val="none" w:sz="0" w:space="0" w:color="auto"/>
        <w:left w:val="none" w:sz="0" w:space="0" w:color="auto"/>
        <w:bottom w:val="none" w:sz="0" w:space="0" w:color="auto"/>
        <w:right w:val="none" w:sz="0" w:space="0" w:color="auto"/>
      </w:divBdr>
    </w:div>
    <w:div w:id="1346859532">
      <w:bodyDiv w:val="1"/>
      <w:marLeft w:val="0"/>
      <w:marRight w:val="0"/>
      <w:marTop w:val="0"/>
      <w:marBottom w:val="0"/>
      <w:divBdr>
        <w:top w:val="none" w:sz="0" w:space="0" w:color="auto"/>
        <w:left w:val="none" w:sz="0" w:space="0" w:color="auto"/>
        <w:bottom w:val="none" w:sz="0" w:space="0" w:color="auto"/>
        <w:right w:val="none" w:sz="0" w:space="0" w:color="auto"/>
      </w:divBdr>
    </w:div>
    <w:div w:id="1347053555">
      <w:bodyDiv w:val="1"/>
      <w:marLeft w:val="0"/>
      <w:marRight w:val="0"/>
      <w:marTop w:val="0"/>
      <w:marBottom w:val="0"/>
      <w:divBdr>
        <w:top w:val="none" w:sz="0" w:space="0" w:color="auto"/>
        <w:left w:val="none" w:sz="0" w:space="0" w:color="auto"/>
        <w:bottom w:val="none" w:sz="0" w:space="0" w:color="auto"/>
        <w:right w:val="none" w:sz="0" w:space="0" w:color="auto"/>
      </w:divBdr>
    </w:div>
    <w:div w:id="1347054124">
      <w:bodyDiv w:val="1"/>
      <w:marLeft w:val="0"/>
      <w:marRight w:val="0"/>
      <w:marTop w:val="0"/>
      <w:marBottom w:val="0"/>
      <w:divBdr>
        <w:top w:val="none" w:sz="0" w:space="0" w:color="auto"/>
        <w:left w:val="none" w:sz="0" w:space="0" w:color="auto"/>
        <w:bottom w:val="none" w:sz="0" w:space="0" w:color="auto"/>
        <w:right w:val="none" w:sz="0" w:space="0" w:color="auto"/>
      </w:divBdr>
    </w:div>
    <w:div w:id="1347100659">
      <w:bodyDiv w:val="1"/>
      <w:marLeft w:val="0"/>
      <w:marRight w:val="0"/>
      <w:marTop w:val="0"/>
      <w:marBottom w:val="0"/>
      <w:divBdr>
        <w:top w:val="none" w:sz="0" w:space="0" w:color="auto"/>
        <w:left w:val="none" w:sz="0" w:space="0" w:color="auto"/>
        <w:bottom w:val="none" w:sz="0" w:space="0" w:color="auto"/>
        <w:right w:val="none" w:sz="0" w:space="0" w:color="auto"/>
      </w:divBdr>
    </w:div>
    <w:div w:id="1347252570">
      <w:bodyDiv w:val="1"/>
      <w:marLeft w:val="0"/>
      <w:marRight w:val="0"/>
      <w:marTop w:val="0"/>
      <w:marBottom w:val="0"/>
      <w:divBdr>
        <w:top w:val="none" w:sz="0" w:space="0" w:color="auto"/>
        <w:left w:val="none" w:sz="0" w:space="0" w:color="auto"/>
        <w:bottom w:val="none" w:sz="0" w:space="0" w:color="auto"/>
        <w:right w:val="none" w:sz="0" w:space="0" w:color="auto"/>
      </w:divBdr>
    </w:div>
    <w:div w:id="1347555584">
      <w:bodyDiv w:val="1"/>
      <w:marLeft w:val="0"/>
      <w:marRight w:val="0"/>
      <w:marTop w:val="0"/>
      <w:marBottom w:val="0"/>
      <w:divBdr>
        <w:top w:val="none" w:sz="0" w:space="0" w:color="auto"/>
        <w:left w:val="none" w:sz="0" w:space="0" w:color="auto"/>
        <w:bottom w:val="none" w:sz="0" w:space="0" w:color="auto"/>
        <w:right w:val="none" w:sz="0" w:space="0" w:color="auto"/>
      </w:divBdr>
    </w:div>
    <w:div w:id="1347560665">
      <w:bodyDiv w:val="1"/>
      <w:marLeft w:val="0"/>
      <w:marRight w:val="0"/>
      <w:marTop w:val="0"/>
      <w:marBottom w:val="0"/>
      <w:divBdr>
        <w:top w:val="none" w:sz="0" w:space="0" w:color="auto"/>
        <w:left w:val="none" w:sz="0" w:space="0" w:color="auto"/>
        <w:bottom w:val="none" w:sz="0" w:space="0" w:color="auto"/>
        <w:right w:val="none" w:sz="0" w:space="0" w:color="auto"/>
      </w:divBdr>
    </w:div>
    <w:div w:id="1348287268">
      <w:bodyDiv w:val="1"/>
      <w:marLeft w:val="0"/>
      <w:marRight w:val="0"/>
      <w:marTop w:val="0"/>
      <w:marBottom w:val="0"/>
      <w:divBdr>
        <w:top w:val="none" w:sz="0" w:space="0" w:color="auto"/>
        <w:left w:val="none" w:sz="0" w:space="0" w:color="auto"/>
        <w:bottom w:val="none" w:sz="0" w:space="0" w:color="auto"/>
        <w:right w:val="none" w:sz="0" w:space="0" w:color="auto"/>
      </w:divBdr>
    </w:div>
    <w:div w:id="1348291334">
      <w:bodyDiv w:val="1"/>
      <w:marLeft w:val="0"/>
      <w:marRight w:val="0"/>
      <w:marTop w:val="0"/>
      <w:marBottom w:val="0"/>
      <w:divBdr>
        <w:top w:val="none" w:sz="0" w:space="0" w:color="auto"/>
        <w:left w:val="none" w:sz="0" w:space="0" w:color="auto"/>
        <w:bottom w:val="none" w:sz="0" w:space="0" w:color="auto"/>
        <w:right w:val="none" w:sz="0" w:space="0" w:color="auto"/>
      </w:divBdr>
    </w:div>
    <w:div w:id="1348482428">
      <w:bodyDiv w:val="1"/>
      <w:marLeft w:val="0"/>
      <w:marRight w:val="0"/>
      <w:marTop w:val="0"/>
      <w:marBottom w:val="0"/>
      <w:divBdr>
        <w:top w:val="none" w:sz="0" w:space="0" w:color="auto"/>
        <w:left w:val="none" w:sz="0" w:space="0" w:color="auto"/>
        <w:bottom w:val="none" w:sz="0" w:space="0" w:color="auto"/>
        <w:right w:val="none" w:sz="0" w:space="0" w:color="auto"/>
      </w:divBdr>
    </w:div>
    <w:div w:id="1348558267">
      <w:bodyDiv w:val="1"/>
      <w:marLeft w:val="0"/>
      <w:marRight w:val="0"/>
      <w:marTop w:val="0"/>
      <w:marBottom w:val="0"/>
      <w:divBdr>
        <w:top w:val="none" w:sz="0" w:space="0" w:color="auto"/>
        <w:left w:val="none" w:sz="0" w:space="0" w:color="auto"/>
        <w:bottom w:val="none" w:sz="0" w:space="0" w:color="auto"/>
        <w:right w:val="none" w:sz="0" w:space="0" w:color="auto"/>
      </w:divBdr>
    </w:div>
    <w:div w:id="1348822871">
      <w:bodyDiv w:val="1"/>
      <w:marLeft w:val="0"/>
      <w:marRight w:val="0"/>
      <w:marTop w:val="0"/>
      <w:marBottom w:val="0"/>
      <w:divBdr>
        <w:top w:val="none" w:sz="0" w:space="0" w:color="auto"/>
        <w:left w:val="none" w:sz="0" w:space="0" w:color="auto"/>
        <w:bottom w:val="none" w:sz="0" w:space="0" w:color="auto"/>
        <w:right w:val="none" w:sz="0" w:space="0" w:color="auto"/>
      </w:divBdr>
    </w:div>
    <w:div w:id="1348866303">
      <w:bodyDiv w:val="1"/>
      <w:marLeft w:val="0"/>
      <w:marRight w:val="0"/>
      <w:marTop w:val="0"/>
      <w:marBottom w:val="0"/>
      <w:divBdr>
        <w:top w:val="none" w:sz="0" w:space="0" w:color="auto"/>
        <w:left w:val="none" w:sz="0" w:space="0" w:color="auto"/>
        <w:bottom w:val="none" w:sz="0" w:space="0" w:color="auto"/>
        <w:right w:val="none" w:sz="0" w:space="0" w:color="auto"/>
      </w:divBdr>
    </w:div>
    <w:div w:id="1348944710">
      <w:bodyDiv w:val="1"/>
      <w:marLeft w:val="0"/>
      <w:marRight w:val="0"/>
      <w:marTop w:val="0"/>
      <w:marBottom w:val="0"/>
      <w:divBdr>
        <w:top w:val="none" w:sz="0" w:space="0" w:color="auto"/>
        <w:left w:val="none" w:sz="0" w:space="0" w:color="auto"/>
        <w:bottom w:val="none" w:sz="0" w:space="0" w:color="auto"/>
        <w:right w:val="none" w:sz="0" w:space="0" w:color="auto"/>
      </w:divBdr>
    </w:div>
    <w:div w:id="1349135649">
      <w:bodyDiv w:val="1"/>
      <w:marLeft w:val="0"/>
      <w:marRight w:val="0"/>
      <w:marTop w:val="0"/>
      <w:marBottom w:val="0"/>
      <w:divBdr>
        <w:top w:val="none" w:sz="0" w:space="0" w:color="auto"/>
        <w:left w:val="none" w:sz="0" w:space="0" w:color="auto"/>
        <w:bottom w:val="none" w:sz="0" w:space="0" w:color="auto"/>
        <w:right w:val="none" w:sz="0" w:space="0" w:color="auto"/>
      </w:divBdr>
    </w:div>
    <w:div w:id="1349716666">
      <w:bodyDiv w:val="1"/>
      <w:marLeft w:val="0"/>
      <w:marRight w:val="0"/>
      <w:marTop w:val="0"/>
      <w:marBottom w:val="0"/>
      <w:divBdr>
        <w:top w:val="none" w:sz="0" w:space="0" w:color="auto"/>
        <w:left w:val="none" w:sz="0" w:space="0" w:color="auto"/>
        <w:bottom w:val="none" w:sz="0" w:space="0" w:color="auto"/>
        <w:right w:val="none" w:sz="0" w:space="0" w:color="auto"/>
      </w:divBdr>
    </w:div>
    <w:div w:id="1349871738">
      <w:bodyDiv w:val="1"/>
      <w:marLeft w:val="0"/>
      <w:marRight w:val="0"/>
      <w:marTop w:val="0"/>
      <w:marBottom w:val="0"/>
      <w:divBdr>
        <w:top w:val="none" w:sz="0" w:space="0" w:color="auto"/>
        <w:left w:val="none" w:sz="0" w:space="0" w:color="auto"/>
        <w:bottom w:val="none" w:sz="0" w:space="0" w:color="auto"/>
        <w:right w:val="none" w:sz="0" w:space="0" w:color="auto"/>
      </w:divBdr>
    </w:div>
    <w:div w:id="1350137458">
      <w:bodyDiv w:val="1"/>
      <w:marLeft w:val="0"/>
      <w:marRight w:val="0"/>
      <w:marTop w:val="0"/>
      <w:marBottom w:val="0"/>
      <w:divBdr>
        <w:top w:val="none" w:sz="0" w:space="0" w:color="auto"/>
        <w:left w:val="none" w:sz="0" w:space="0" w:color="auto"/>
        <w:bottom w:val="none" w:sz="0" w:space="0" w:color="auto"/>
        <w:right w:val="none" w:sz="0" w:space="0" w:color="auto"/>
      </w:divBdr>
    </w:div>
    <w:div w:id="1350184883">
      <w:bodyDiv w:val="1"/>
      <w:marLeft w:val="0"/>
      <w:marRight w:val="0"/>
      <w:marTop w:val="0"/>
      <w:marBottom w:val="0"/>
      <w:divBdr>
        <w:top w:val="none" w:sz="0" w:space="0" w:color="auto"/>
        <w:left w:val="none" w:sz="0" w:space="0" w:color="auto"/>
        <w:bottom w:val="none" w:sz="0" w:space="0" w:color="auto"/>
        <w:right w:val="none" w:sz="0" w:space="0" w:color="auto"/>
      </w:divBdr>
    </w:div>
    <w:div w:id="1350647129">
      <w:bodyDiv w:val="1"/>
      <w:marLeft w:val="0"/>
      <w:marRight w:val="0"/>
      <w:marTop w:val="0"/>
      <w:marBottom w:val="0"/>
      <w:divBdr>
        <w:top w:val="none" w:sz="0" w:space="0" w:color="auto"/>
        <w:left w:val="none" w:sz="0" w:space="0" w:color="auto"/>
        <w:bottom w:val="none" w:sz="0" w:space="0" w:color="auto"/>
        <w:right w:val="none" w:sz="0" w:space="0" w:color="auto"/>
      </w:divBdr>
    </w:div>
    <w:div w:id="1350762772">
      <w:bodyDiv w:val="1"/>
      <w:marLeft w:val="0"/>
      <w:marRight w:val="0"/>
      <w:marTop w:val="0"/>
      <w:marBottom w:val="0"/>
      <w:divBdr>
        <w:top w:val="none" w:sz="0" w:space="0" w:color="auto"/>
        <w:left w:val="none" w:sz="0" w:space="0" w:color="auto"/>
        <w:bottom w:val="none" w:sz="0" w:space="0" w:color="auto"/>
        <w:right w:val="none" w:sz="0" w:space="0" w:color="auto"/>
      </w:divBdr>
    </w:div>
    <w:div w:id="1350793525">
      <w:bodyDiv w:val="1"/>
      <w:marLeft w:val="0"/>
      <w:marRight w:val="0"/>
      <w:marTop w:val="0"/>
      <w:marBottom w:val="0"/>
      <w:divBdr>
        <w:top w:val="none" w:sz="0" w:space="0" w:color="auto"/>
        <w:left w:val="none" w:sz="0" w:space="0" w:color="auto"/>
        <w:bottom w:val="none" w:sz="0" w:space="0" w:color="auto"/>
        <w:right w:val="none" w:sz="0" w:space="0" w:color="auto"/>
      </w:divBdr>
    </w:div>
    <w:div w:id="1350831503">
      <w:bodyDiv w:val="1"/>
      <w:marLeft w:val="0"/>
      <w:marRight w:val="0"/>
      <w:marTop w:val="0"/>
      <w:marBottom w:val="0"/>
      <w:divBdr>
        <w:top w:val="none" w:sz="0" w:space="0" w:color="auto"/>
        <w:left w:val="none" w:sz="0" w:space="0" w:color="auto"/>
        <w:bottom w:val="none" w:sz="0" w:space="0" w:color="auto"/>
        <w:right w:val="none" w:sz="0" w:space="0" w:color="auto"/>
      </w:divBdr>
    </w:div>
    <w:div w:id="1351487592">
      <w:bodyDiv w:val="1"/>
      <w:marLeft w:val="0"/>
      <w:marRight w:val="0"/>
      <w:marTop w:val="0"/>
      <w:marBottom w:val="0"/>
      <w:divBdr>
        <w:top w:val="none" w:sz="0" w:space="0" w:color="auto"/>
        <w:left w:val="none" w:sz="0" w:space="0" w:color="auto"/>
        <w:bottom w:val="none" w:sz="0" w:space="0" w:color="auto"/>
        <w:right w:val="none" w:sz="0" w:space="0" w:color="auto"/>
      </w:divBdr>
    </w:div>
    <w:div w:id="1351757913">
      <w:bodyDiv w:val="1"/>
      <w:marLeft w:val="0"/>
      <w:marRight w:val="0"/>
      <w:marTop w:val="0"/>
      <w:marBottom w:val="0"/>
      <w:divBdr>
        <w:top w:val="none" w:sz="0" w:space="0" w:color="auto"/>
        <w:left w:val="none" w:sz="0" w:space="0" w:color="auto"/>
        <w:bottom w:val="none" w:sz="0" w:space="0" w:color="auto"/>
        <w:right w:val="none" w:sz="0" w:space="0" w:color="auto"/>
      </w:divBdr>
    </w:div>
    <w:div w:id="1351954103">
      <w:bodyDiv w:val="1"/>
      <w:marLeft w:val="0"/>
      <w:marRight w:val="0"/>
      <w:marTop w:val="0"/>
      <w:marBottom w:val="0"/>
      <w:divBdr>
        <w:top w:val="none" w:sz="0" w:space="0" w:color="auto"/>
        <w:left w:val="none" w:sz="0" w:space="0" w:color="auto"/>
        <w:bottom w:val="none" w:sz="0" w:space="0" w:color="auto"/>
        <w:right w:val="none" w:sz="0" w:space="0" w:color="auto"/>
      </w:divBdr>
    </w:div>
    <w:div w:id="1352217888">
      <w:bodyDiv w:val="1"/>
      <w:marLeft w:val="0"/>
      <w:marRight w:val="0"/>
      <w:marTop w:val="0"/>
      <w:marBottom w:val="0"/>
      <w:divBdr>
        <w:top w:val="none" w:sz="0" w:space="0" w:color="auto"/>
        <w:left w:val="none" w:sz="0" w:space="0" w:color="auto"/>
        <w:bottom w:val="none" w:sz="0" w:space="0" w:color="auto"/>
        <w:right w:val="none" w:sz="0" w:space="0" w:color="auto"/>
      </w:divBdr>
    </w:div>
    <w:div w:id="1352872929">
      <w:bodyDiv w:val="1"/>
      <w:marLeft w:val="0"/>
      <w:marRight w:val="0"/>
      <w:marTop w:val="0"/>
      <w:marBottom w:val="0"/>
      <w:divBdr>
        <w:top w:val="none" w:sz="0" w:space="0" w:color="auto"/>
        <w:left w:val="none" w:sz="0" w:space="0" w:color="auto"/>
        <w:bottom w:val="none" w:sz="0" w:space="0" w:color="auto"/>
        <w:right w:val="none" w:sz="0" w:space="0" w:color="auto"/>
      </w:divBdr>
    </w:div>
    <w:div w:id="1352873057">
      <w:bodyDiv w:val="1"/>
      <w:marLeft w:val="0"/>
      <w:marRight w:val="0"/>
      <w:marTop w:val="0"/>
      <w:marBottom w:val="0"/>
      <w:divBdr>
        <w:top w:val="none" w:sz="0" w:space="0" w:color="auto"/>
        <w:left w:val="none" w:sz="0" w:space="0" w:color="auto"/>
        <w:bottom w:val="none" w:sz="0" w:space="0" w:color="auto"/>
        <w:right w:val="none" w:sz="0" w:space="0" w:color="auto"/>
      </w:divBdr>
    </w:div>
    <w:div w:id="1353534508">
      <w:bodyDiv w:val="1"/>
      <w:marLeft w:val="0"/>
      <w:marRight w:val="0"/>
      <w:marTop w:val="0"/>
      <w:marBottom w:val="0"/>
      <w:divBdr>
        <w:top w:val="none" w:sz="0" w:space="0" w:color="auto"/>
        <w:left w:val="none" w:sz="0" w:space="0" w:color="auto"/>
        <w:bottom w:val="none" w:sz="0" w:space="0" w:color="auto"/>
        <w:right w:val="none" w:sz="0" w:space="0" w:color="auto"/>
      </w:divBdr>
    </w:div>
    <w:div w:id="1353728569">
      <w:bodyDiv w:val="1"/>
      <w:marLeft w:val="0"/>
      <w:marRight w:val="0"/>
      <w:marTop w:val="0"/>
      <w:marBottom w:val="0"/>
      <w:divBdr>
        <w:top w:val="none" w:sz="0" w:space="0" w:color="auto"/>
        <w:left w:val="none" w:sz="0" w:space="0" w:color="auto"/>
        <w:bottom w:val="none" w:sz="0" w:space="0" w:color="auto"/>
        <w:right w:val="none" w:sz="0" w:space="0" w:color="auto"/>
      </w:divBdr>
    </w:div>
    <w:div w:id="1353874215">
      <w:bodyDiv w:val="1"/>
      <w:marLeft w:val="0"/>
      <w:marRight w:val="0"/>
      <w:marTop w:val="0"/>
      <w:marBottom w:val="0"/>
      <w:divBdr>
        <w:top w:val="none" w:sz="0" w:space="0" w:color="auto"/>
        <w:left w:val="none" w:sz="0" w:space="0" w:color="auto"/>
        <w:bottom w:val="none" w:sz="0" w:space="0" w:color="auto"/>
        <w:right w:val="none" w:sz="0" w:space="0" w:color="auto"/>
      </w:divBdr>
    </w:div>
    <w:div w:id="1354064930">
      <w:bodyDiv w:val="1"/>
      <w:marLeft w:val="0"/>
      <w:marRight w:val="0"/>
      <w:marTop w:val="0"/>
      <w:marBottom w:val="0"/>
      <w:divBdr>
        <w:top w:val="none" w:sz="0" w:space="0" w:color="auto"/>
        <w:left w:val="none" w:sz="0" w:space="0" w:color="auto"/>
        <w:bottom w:val="none" w:sz="0" w:space="0" w:color="auto"/>
        <w:right w:val="none" w:sz="0" w:space="0" w:color="auto"/>
      </w:divBdr>
    </w:div>
    <w:div w:id="1354188457">
      <w:bodyDiv w:val="1"/>
      <w:marLeft w:val="0"/>
      <w:marRight w:val="0"/>
      <w:marTop w:val="0"/>
      <w:marBottom w:val="0"/>
      <w:divBdr>
        <w:top w:val="none" w:sz="0" w:space="0" w:color="auto"/>
        <w:left w:val="none" w:sz="0" w:space="0" w:color="auto"/>
        <w:bottom w:val="none" w:sz="0" w:space="0" w:color="auto"/>
        <w:right w:val="none" w:sz="0" w:space="0" w:color="auto"/>
      </w:divBdr>
    </w:div>
    <w:div w:id="1354261389">
      <w:bodyDiv w:val="1"/>
      <w:marLeft w:val="0"/>
      <w:marRight w:val="0"/>
      <w:marTop w:val="0"/>
      <w:marBottom w:val="0"/>
      <w:divBdr>
        <w:top w:val="none" w:sz="0" w:space="0" w:color="auto"/>
        <w:left w:val="none" w:sz="0" w:space="0" w:color="auto"/>
        <w:bottom w:val="none" w:sz="0" w:space="0" w:color="auto"/>
        <w:right w:val="none" w:sz="0" w:space="0" w:color="auto"/>
      </w:divBdr>
    </w:div>
    <w:div w:id="1354452583">
      <w:bodyDiv w:val="1"/>
      <w:marLeft w:val="0"/>
      <w:marRight w:val="0"/>
      <w:marTop w:val="0"/>
      <w:marBottom w:val="0"/>
      <w:divBdr>
        <w:top w:val="none" w:sz="0" w:space="0" w:color="auto"/>
        <w:left w:val="none" w:sz="0" w:space="0" w:color="auto"/>
        <w:bottom w:val="none" w:sz="0" w:space="0" w:color="auto"/>
        <w:right w:val="none" w:sz="0" w:space="0" w:color="auto"/>
      </w:divBdr>
    </w:div>
    <w:div w:id="1354840273">
      <w:bodyDiv w:val="1"/>
      <w:marLeft w:val="0"/>
      <w:marRight w:val="0"/>
      <w:marTop w:val="0"/>
      <w:marBottom w:val="0"/>
      <w:divBdr>
        <w:top w:val="none" w:sz="0" w:space="0" w:color="auto"/>
        <w:left w:val="none" w:sz="0" w:space="0" w:color="auto"/>
        <w:bottom w:val="none" w:sz="0" w:space="0" w:color="auto"/>
        <w:right w:val="none" w:sz="0" w:space="0" w:color="auto"/>
      </w:divBdr>
    </w:div>
    <w:div w:id="1355228622">
      <w:bodyDiv w:val="1"/>
      <w:marLeft w:val="0"/>
      <w:marRight w:val="0"/>
      <w:marTop w:val="0"/>
      <w:marBottom w:val="0"/>
      <w:divBdr>
        <w:top w:val="none" w:sz="0" w:space="0" w:color="auto"/>
        <w:left w:val="none" w:sz="0" w:space="0" w:color="auto"/>
        <w:bottom w:val="none" w:sz="0" w:space="0" w:color="auto"/>
        <w:right w:val="none" w:sz="0" w:space="0" w:color="auto"/>
      </w:divBdr>
    </w:div>
    <w:div w:id="1355230487">
      <w:bodyDiv w:val="1"/>
      <w:marLeft w:val="0"/>
      <w:marRight w:val="0"/>
      <w:marTop w:val="0"/>
      <w:marBottom w:val="0"/>
      <w:divBdr>
        <w:top w:val="none" w:sz="0" w:space="0" w:color="auto"/>
        <w:left w:val="none" w:sz="0" w:space="0" w:color="auto"/>
        <w:bottom w:val="none" w:sz="0" w:space="0" w:color="auto"/>
        <w:right w:val="none" w:sz="0" w:space="0" w:color="auto"/>
      </w:divBdr>
    </w:div>
    <w:div w:id="1355496811">
      <w:bodyDiv w:val="1"/>
      <w:marLeft w:val="0"/>
      <w:marRight w:val="0"/>
      <w:marTop w:val="0"/>
      <w:marBottom w:val="0"/>
      <w:divBdr>
        <w:top w:val="none" w:sz="0" w:space="0" w:color="auto"/>
        <w:left w:val="none" w:sz="0" w:space="0" w:color="auto"/>
        <w:bottom w:val="none" w:sz="0" w:space="0" w:color="auto"/>
        <w:right w:val="none" w:sz="0" w:space="0" w:color="auto"/>
      </w:divBdr>
    </w:div>
    <w:div w:id="1355501598">
      <w:bodyDiv w:val="1"/>
      <w:marLeft w:val="0"/>
      <w:marRight w:val="0"/>
      <w:marTop w:val="0"/>
      <w:marBottom w:val="0"/>
      <w:divBdr>
        <w:top w:val="none" w:sz="0" w:space="0" w:color="auto"/>
        <w:left w:val="none" w:sz="0" w:space="0" w:color="auto"/>
        <w:bottom w:val="none" w:sz="0" w:space="0" w:color="auto"/>
        <w:right w:val="none" w:sz="0" w:space="0" w:color="auto"/>
      </w:divBdr>
    </w:div>
    <w:div w:id="1355614389">
      <w:bodyDiv w:val="1"/>
      <w:marLeft w:val="0"/>
      <w:marRight w:val="0"/>
      <w:marTop w:val="0"/>
      <w:marBottom w:val="0"/>
      <w:divBdr>
        <w:top w:val="none" w:sz="0" w:space="0" w:color="auto"/>
        <w:left w:val="none" w:sz="0" w:space="0" w:color="auto"/>
        <w:bottom w:val="none" w:sz="0" w:space="0" w:color="auto"/>
        <w:right w:val="none" w:sz="0" w:space="0" w:color="auto"/>
      </w:divBdr>
    </w:div>
    <w:div w:id="1355693875">
      <w:bodyDiv w:val="1"/>
      <w:marLeft w:val="0"/>
      <w:marRight w:val="0"/>
      <w:marTop w:val="0"/>
      <w:marBottom w:val="0"/>
      <w:divBdr>
        <w:top w:val="none" w:sz="0" w:space="0" w:color="auto"/>
        <w:left w:val="none" w:sz="0" w:space="0" w:color="auto"/>
        <w:bottom w:val="none" w:sz="0" w:space="0" w:color="auto"/>
        <w:right w:val="none" w:sz="0" w:space="0" w:color="auto"/>
      </w:divBdr>
    </w:div>
    <w:div w:id="1355768654">
      <w:bodyDiv w:val="1"/>
      <w:marLeft w:val="0"/>
      <w:marRight w:val="0"/>
      <w:marTop w:val="0"/>
      <w:marBottom w:val="0"/>
      <w:divBdr>
        <w:top w:val="none" w:sz="0" w:space="0" w:color="auto"/>
        <w:left w:val="none" w:sz="0" w:space="0" w:color="auto"/>
        <w:bottom w:val="none" w:sz="0" w:space="0" w:color="auto"/>
        <w:right w:val="none" w:sz="0" w:space="0" w:color="auto"/>
      </w:divBdr>
    </w:div>
    <w:div w:id="1356150787">
      <w:bodyDiv w:val="1"/>
      <w:marLeft w:val="0"/>
      <w:marRight w:val="0"/>
      <w:marTop w:val="0"/>
      <w:marBottom w:val="0"/>
      <w:divBdr>
        <w:top w:val="none" w:sz="0" w:space="0" w:color="auto"/>
        <w:left w:val="none" w:sz="0" w:space="0" w:color="auto"/>
        <w:bottom w:val="none" w:sz="0" w:space="0" w:color="auto"/>
        <w:right w:val="none" w:sz="0" w:space="0" w:color="auto"/>
      </w:divBdr>
    </w:div>
    <w:div w:id="1356151988">
      <w:bodyDiv w:val="1"/>
      <w:marLeft w:val="0"/>
      <w:marRight w:val="0"/>
      <w:marTop w:val="0"/>
      <w:marBottom w:val="0"/>
      <w:divBdr>
        <w:top w:val="none" w:sz="0" w:space="0" w:color="auto"/>
        <w:left w:val="none" w:sz="0" w:space="0" w:color="auto"/>
        <w:bottom w:val="none" w:sz="0" w:space="0" w:color="auto"/>
        <w:right w:val="none" w:sz="0" w:space="0" w:color="auto"/>
      </w:divBdr>
    </w:div>
    <w:div w:id="1356153434">
      <w:bodyDiv w:val="1"/>
      <w:marLeft w:val="0"/>
      <w:marRight w:val="0"/>
      <w:marTop w:val="0"/>
      <w:marBottom w:val="0"/>
      <w:divBdr>
        <w:top w:val="none" w:sz="0" w:space="0" w:color="auto"/>
        <w:left w:val="none" w:sz="0" w:space="0" w:color="auto"/>
        <w:bottom w:val="none" w:sz="0" w:space="0" w:color="auto"/>
        <w:right w:val="none" w:sz="0" w:space="0" w:color="auto"/>
      </w:divBdr>
    </w:div>
    <w:div w:id="1356342879">
      <w:bodyDiv w:val="1"/>
      <w:marLeft w:val="0"/>
      <w:marRight w:val="0"/>
      <w:marTop w:val="0"/>
      <w:marBottom w:val="0"/>
      <w:divBdr>
        <w:top w:val="none" w:sz="0" w:space="0" w:color="auto"/>
        <w:left w:val="none" w:sz="0" w:space="0" w:color="auto"/>
        <w:bottom w:val="none" w:sz="0" w:space="0" w:color="auto"/>
        <w:right w:val="none" w:sz="0" w:space="0" w:color="auto"/>
      </w:divBdr>
    </w:div>
    <w:div w:id="1356537683">
      <w:bodyDiv w:val="1"/>
      <w:marLeft w:val="0"/>
      <w:marRight w:val="0"/>
      <w:marTop w:val="0"/>
      <w:marBottom w:val="0"/>
      <w:divBdr>
        <w:top w:val="none" w:sz="0" w:space="0" w:color="auto"/>
        <w:left w:val="none" w:sz="0" w:space="0" w:color="auto"/>
        <w:bottom w:val="none" w:sz="0" w:space="0" w:color="auto"/>
        <w:right w:val="none" w:sz="0" w:space="0" w:color="auto"/>
      </w:divBdr>
    </w:div>
    <w:div w:id="1356729622">
      <w:bodyDiv w:val="1"/>
      <w:marLeft w:val="0"/>
      <w:marRight w:val="0"/>
      <w:marTop w:val="0"/>
      <w:marBottom w:val="0"/>
      <w:divBdr>
        <w:top w:val="none" w:sz="0" w:space="0" w:color="auto"/>
        <w:left w:val="none" w:sz="0" w:space="0" w:color="auto"/>
        <w:bottom w:val="none" w:sz="0" w:space="0" w:color="auto"/>
        <w:right w:val="none" w:sz="0" w:space="0" w:color="auto"/>
      </w:divBdr>
    </w:div>
    <w:div w:id="1356882035">
      <w:bodyDiv w:val="1"/>
      <w:marLeft w:val="0"/>
      <w:marRight w:val="0"/>
      <w:marTop w:val="0"/>
      <w:marBottom w:val="0"/>
      <w:divBdr>
        <w:top w:val="none" w:sz="0" w:space="0" w:color="auto"/>
        <w:left w:val="none" w:sz="0" w:space="0" w:color="auto"/>
        <w:bottom w:val="none" w:sz="0" w:space="0" w:color="auto"/>
        <w:right w:val="none" w:sz="0" w:space="0" w:color="auto"/>
      </w:divBdr>
    </w:div>
    <w:div w:id="1357269669">
      <w:bodyDiv w:val="1"/>
      <w:marLeft w:val="0"/>
      <w:marRight w:val="0"/>
      <w:marTop w:val="0"/>
      <w:marBottom w:val="0"/>
      <w:divBdr>
        <w:top w:val="none" w:sz="0" w:space="0" w:color="auto"/>
        <w:left w:val="none" w:sz="0" w:space="0" w:color="auto"/>
        <w:bottom w:val="none" w:sz="0" w:space="0" w:color="auto"/>
        <w:right w:val="none" w:sz="0" w:space="0" w:color="auto"/>
      </w:divBdr>
    </w:div>
    <w:div w:id="1357348022">
      <w:bodyDiv w:val="1"/>
      <w:marLeft w:val="0"/>
      <w:marRight w:val="0"/>
      <w:marTop w:val="0"/>
      <w:marBottom w:val="0"/>
      <w:divBdr>
        <w:top w:val="none" w:sz="0" w:space="0" w:color="auto"/>
        <w:left w:val="none" w:sz="0" w:space="0" w:color="auto"/>
        <w:bottom w:val="none" w:sz="0" w:space="0" w:color="auto"/>
        <w:right w:val="none" w:sz="0" w:space="0" w:color="auto"/>
      </w:divBdr>
    </w:div>
    <w:div w:id="1357387583">
      <w:bodyDiv w:val="1"/>
      <w:marLeft w:val="0"/>
      <w:marRight w:val="0"/>
      <w:marTop w:val="0"/>
      <w:marBottom w:val="0"/>
      <w:divBdr>
        <w:top w:val="none" w:sz="0" w:space="0" w:color="auto"/>
        <w:left w:val="none" w:sz="0" w:space="0" w:color="auto"/>
        <w:bottom w:val="none" w:sz="0" w:space="0" w:color="auto"/>
        <w:right w:val="none" w:sz="0" w:space="0" w:color="auto"/>
      </w:divBdr>
    </w:div>
    <w:div w:id="1358387327">
      <w:bodyDiv w:val="1"/>
      <w:marLeft w:val="0"/>
      <w:marRight w:val="0"/>
      <w:marTop w:val="0"/>
      <w:marBottom w:val="0"/>
      <w:divBdr>
        <w:top w:val="none" w:sz="0" w:space="0" w:color="auto"/>
        <w:left w:val="none" w:sz="0" w:space="0" w:color="auto"/>
        <w:bottom w:val="none" w:sz="0" w:space="0" w:color="auto"/>
        <w:right w:val="none" w:sz="0" w:space="0" w:color="auto"/>
      </w:divBdr>
    </w:div>
    <w:div w:id="1358433772">
      <w:bodyDiv w:val="1"/>
      <w:marLeft w:val="0"/>
      <w:marRight w:val="0"/>
      <w:marTop w:val="0"/>
      <w:marBottom w:val="0"/>
      <w:divBdr>
        <w:top w:val="none" w:sz="0" w:space="0" w:color="auto"/>
        <w:left w:val="none" w:sz="0" w:space="0" w:color="auto"/>
        <w:bottom w:val="none" w:sz="0" w:space="0" w:color="auto"/>
        <w:right w:val="none" w:sz="0" w:space="0" w:color="auto"/>
      </w:divBdr>
    </w:div>
    <w:div w:id="1358771698">
      <w:bodyDiv w:val="1"/>
      <w:marLeft w:val="0"/>
      <w:marRight w:val="0"/>
      <w:marTop w:val="0"/>
      <w:marBottom w:val="0"/>
      <w:divBdr>
        <w:top w:val="none" w:sz="0" w:space="0" w:color="auto"/>
        <w:left w:val="none" w:sz="0" w:space="0" w:color="auto"/>
        <w:bottom w:val="none" w:sz="0" w:space="0" w:color="auto"/>
        <w:right w:val="none" w:sz="0" w:space="0" w:color="auto"/>
      </w:divBdr>
    </w:div>
    <w:div w:id="1358845345">
      <w:bodyDiv w:val="1"/>
      <w:marLeft w:val="0"/>
      <w:marRight w:val="0"/>
      <w:marTop w:val="0"/>
      <w:marBottom w:val="0"/>
      <w:divBdr>
        <w:top w:val="none" w:sz="0" w:space="0" w:color="auto"/>
        <w:left w:val="none" w:sz="0" w:space="0" w:color="auto"/>
        <w:bottom w:val="none" w:sz="0" w:space="0" w:color="auto"/>
        <w:right w:val="none" w:sz="0" w:space="0" w:color="auto"/>
      </w:divBdr>
    </w:div>
    <w:div w:id="1358970729">
      <w:bodyDiv w:val="1"/>
      <w:marLeft w:val="0"/>
      <w:marRight w:val="0"/>
      <w:marTop w:val="0"/>
      <w:marBottom w:val="0"/>
      <w:divBdr>
        <w:top w:val="none" w:sz="0" w:space="0" w:color="auto"/>
        <w:left w:val="none" w:sz="0" w:space="0" w:color="auto"/>
        <w:bottom w:val="none" w:sz="0" w:space="0" w:color="auto"/>
        <w:right w:val="none" w:sz="0" w:space="0" w:color="auto"/>
      </w:divBdr>
    </w:div>
    <w:div w:id="1358971057">
      <w:bodyDiv w:val="1"/>
      <w:marLeft w:val="0"/>
      <w:marRight w:val="0"/>
      <w:marTop w:val="0"/>
      <w:marBottom w:val="0"/>
      <w:divBdr>
        <w:top w:val="none" w:sz="0" w:space="0" w:color="auto"/>
        <w:left w:val="none" w:sz="0" w:space="0" w:color="auto"/>
        <w:bottom w:val="none" w:sz="0" w:space="0" w:color="auto"/>
        <w:right w:val="none" w:sz="0" w:space="0" w:color="auto"/>
      </w:divBdr>
    </w:div>
    <w:div w:id="1359041684">
      <w:bodyDiv w:val="1"/>
      <w:marLeft w:val="0"/>
      <w:marRight w:val="0"/>
      <w:marTop w:val="0"/>
      <w:marBottom w:val="0"/>
      <w:divBdr>
        <w:top w:val="none" w:sz="0" w:space="0" w:color="auto"/>
        <w:left w:val="none" w:sz="0" w:space="0" w:color="auto"/>
        <w:bottom w:val="none" w:sz="0" w:space="0" w:color="auto"/>
        <w:right w:val="none" w:sz="0" w:space="0" w:color="auto"/>
      </w:divBdr>
    </w:div>
    <w:div w:id="1359311777">
      <w:bodyDiv w:val="1"/>
      <w:marLeft w:val="0"/>
      <w:marRight w:val="0"/>
      <w:marTop w:val="0"/>
      <w:marBottom w:val="0"/>
      <w:divBdr>
        <w:top w:val="none" w:sz="0" w:space="0" w:color="auto"/>
        <w:left w:val="none" w:sz="0" w:space="0" w:color="auto"/>
        <w:bottom w:val="none" w:sz="0" w:space="0" w:color="auto"/>
        <w:right w:val="none" w:sz="0" w:space="0" w:color="auto"/>
      </w:divBdr>
    </w:div>
    <w:div w:id="1359358604">
      <w:bodyDiv w:val="1"/>
      <w:marLeft w:val="0"/>
      <w:marRight w:val="0"/>
      <w:marTop w:val="0"/>
      <w:marBottom w:val="0"/>
      <w:divBdr>
        <w:top w:val="none" w:sz="0" w:space="0" w:color="auto"/>
        <w:left w:val="none" w:sz="0" w:space="0" w:color="auto"/>
        <w:bottom w:val="none" w:sz="0" w:space="0" w:color="auto"/>
        <w:right w:val="none" w:sz="0" w:space="0" w:color="auto"/>
      </w:divBdr>
    </w:div>
    <w:div w:id="1359509676">
      <w:bodyDiv w:val="1"/>
      <w:marLeft w:val="0"/>
      <w:marRight w:val="0"/>
      <w:marTop w:val="0"/>
      <w:marBottom w:val="0"/>
      <w:divBdr>
        <w:top w:val="none" w:sz="0" w:space="0" w:color="auto"/>
        <w:left w:val="none" w:sz="0" w:space="0" w:color="auto"/>
        <w:bottom w:val="none" w:sz="0" w:space="0" w:color="auto"/>
        <w:right w:val="none" w:sz="0" w:space="0" w:color="auto"/>
      </w:divBdr>
    </w:div>
    <w:div w:id="1359620356">
      <w:bodyDiv w:val="1"/>
      <w:marLeft w:val="0"/>
      <w:marRight w:val="0"/>
      <w:marTop w:val="0"/>
      <w:marBottom w:val="0"/>
      <w:divBdr>
        <w:top w:val="none" w:sz="0" w:space="0" w:color="auto"/>
        <w:left w:val="none" w:sz="0" w:space="0" w:color="auto"/>
        <w:bottom w:val="none" w:sz="0" w:space="0" w:color="auto"/>
        <w:right w:val="none" w:sz="0" w:space="0" w:color="auto"/>
      </w:divBdr>
    </w:div>
    <w:div w:id="1359818923">
      <w:bodyDiv w:val="1"/>
      <w:marLeft w:val="0"/>
      <w:marRight w:val="0"/>
      <w:marTop w:val="0"/>
      <w:marBottom w:val="0"/>
      <w:divBdr>
        <w:top w:val="none" w:sz="0" w:space="0" w:color="auto"/>
        <w:left w:val="none" w:sz="0" w:space="0" w:color="auto"/>
        <w:bottom w:val="none" w:sz="0" w:space="0" w:color="auto"/>
        <w:right w:val="none" w:sz="0" w:space="0" w:color="auto"/>
      </w:divBdr>
    </w:div>
    <w:div w:id="1360623864">
      <w:bodyDiv w:val="1"/>
      <w:marLeft w:val="0"/>
      <w:marRight w:val="0"/>
      <w:marTop w:val="0"/>
      <w:marBottom w:val="0"/>
      <w:divBdr>
        <w:top w:val="none" w:sz="0" w:space="0" w:color="auto"/>
        <w:left w:val="none" w:sz="0" w:space="0" w:color="auto"/>
        <w:bottom w:val="none" w:sz="0" w:space="0" w:color="auto"/>
        <w:right w:val="none" w:sz="0" w:space="0" w:color="auto"/>
      </w:divBdr>
    </w:div>
    <w:div w:id="1360624209">
      <w:bodyDiv w:val="1"/>
      <w:marLeft w:val="0"/>
      <w:marRight w:val="0"/>
      <w:marTop w:val="0"/>
      <w:marBottom w:val="0"/>
      <w:divBdr>
        <w:top w:val="none" w:sz="0" w:space="0" w:color="auto"/>
        <w:left w:val="none" w:sz="0" w:space="0" w:color="auto"/>
        <w:bottom w:val="none" w:sz="0" w:space="0" w:color="auto"/>
        <w:right w:val="none" w:sz="0" w:space="0" w:color="auto"/>
      </w:divBdr>
    </w:div>
    <w:div w:id="1361052121">
      <w:bodyDiv w:val="1"/>
      <w:marLeft w:val="0"/>
      <w:marRight w:val="0"/>
      <w:marTop w:val="0"/>
      <w:marBottom w:val="0"/>
      <w:divBdr>
        <w:top w:val="none" w:sz="0" w:space="0" w:color="auto"/>
        <w:left w:val="none" w:sz="0" w:space="0" w:color="auto"/>
        <w:bottom w:val="none" w:sz="0" w:space="0" w:color="auto"/>
        <w:right w:val="none" w:sz="0" w:space="0" w:color="auto"/>
      </w:divBdr>
    </w:div>
    <w:div w:id="1361198919">
      <w:bodyDiv w:val="1"/>
      <w:marLeft w:val="0"/>
      <w:marRight w:val="0"/>
      <w:marTop w:val="0"/>
      <w:marBottom w:val="0"/>
      <w:divBdr>
        <w:top w:val="none" w:sz="0" w:space="0" w:color="auto"/>
        <w:left w:val="none" w:sz="0" w:space="0" w:color="auto"/>
        <w:bottom w:val="none" w:sz="0" w:space="0" w:color="auto"/>
        <w:right w:val="none" w:sz="0" w:space="0" w:color="auto"/>
      </w:divBdr>
    </w:div>
    <w:div w:id="1361468947">
      <w:bodyDiv w:val="1"/>
      <w:marLeft w:val="0"/>
      <w:marRight w:val="0"/>
      <w:marTop w:val="0"/>
      <w:marBottom w:val="0"/>
      <w:divBdr>
        <w:top w:val="none" w:sz="0" w:space="0" w:color="auto"/>
        <w:left w:val="none" w:sz="0" w:space="0" w:color="auto"/>
        <w:bottom w:val="none" w:sz="0" w:space="0" w:color="auto"/>
        <w:right w:val="none" w:sz="0" w:space="0" w:color="auto"/>
      </w:divBdr>
    </w:div>
    <w:div w:id="1361511793">
      <w:bodyDiv w:val="1"/>
      <w:marLeft w:val="0"/>
      <w:marRight w:val="0"/>
      <w:marTop w:val="0"/>
      <w:marBottom w:val="0"/>
      <w:divBdr>
        <w:top w:val="none" w:sz="0" w:space="0" w:color="auto"/>
        <w:left w:val="none" w:sz="0" w:space="0" w:color="auto"/>
        <w:bottom w:val="none" w:sz="0" w:space="0" w:color="auto"/>
        <w:right w:val="none" w:sz="0" w:space="0" w:color="auto"/>
      </w:divBdr>
    </w:div>
    <w:div w:id="1361979211">
      <w:bodyDiv w:val="1"/>
      <w:marLeft w:val="0"/>
      <w:marRight w:val="0"/>
      <w:marTop w:val="0"/>
      <w:marBottom w:val="0"/>
      <w:divBdr>
        <w:top w:val="none" w:sz="0" w:space="0" w:color="auto"/>
        <w:left w:val="none" w:sz="0" w:space="0" w:color="auto"/>
        <w:bottom w:val="none" w:sz="0" w:space="0" w:color="auto"/>
        <w:right w:val="none" w:sz="0" w:space="0" w:color="auto"/>
      </w:divBdr>
    </w:div>
    <w:div w:id="1362127576">
      <w:bodyDiv w:val="1"/>
      <w:marLeft w:val="0"/>
      <w:marRight w:val="0"/>
      <w:marTop w:val="0"/>
      <w:marBottom w:val="0"/>
      <w:divBdr>
        <w:top w:val="none" w:sz="0" w:space="0" w:color="auto"/>
        <w:left w:val="none" w:sz="0" w:space="0" w:color="auto"/>
        <w:bottom w:val="none" w:sz="0" w:space="0" w:color="auto"/>
        <w:right w:val="none" w:sz="0" w:space="0" w:color="auto"/>
      </w:divBdr>
    </w:div>
    <w:div w:id="1362895750">
      <w:bodyDiv w:val="1"/>
      <w:marLeft w:val="0"/>
      <w:marRight w:val="0"/>
      <w:marTop w:val="0"/>
      <w:marBottom w:val="0"/>
      <w:divBdr>
        <w:top w:val="none" w:sz="0" w:space="0" w:color="auto"/>
        <w:left w:val="none" w:sz="0" w:space="0" w:color="auto"/>
        <w:bottom w:val="none" w:sz="0" w:space="0" w:color="auto"/>
        <w:right w:val="none" w:sz="0" w:space="0" w:color="auto"/>
      </w:divBdr>
    </w:div>
    <w:div w:id="1363088862">
      <w:bodyDiv w:val="1"/>
      <w:marLeft w:val="0"/>
      <w:marRight w:val="0"/>
      <w:marTop w:val="0"/>
      <w:marBottom w:val="0"/>
      <w:divBdr>
        <w:top w:val="none" w:sz="0" w:space="0" w:color="auto"/>
        <w:left w:val="none" w:sz="0" w:space="0" w:color="auto"/>
        <w:bottom w:val="none" w:sz="0" w:space="0" w:color="auto"/>
        <w:right w:val="none" w:sz="0" w:space="0" w:color="auto"/>
      </w:divBdr>
    </w:div>
    <w:div w:id="1363289655">
      <w:bodyDiv w:val="1"/>
      <w:marLeft w:val="0"/>
      <w:marRight w:val="0"/>
      <w:marTop w:val="0"/>
      <w:marBottom w:val="0"/>
      <w:divBdr>
        <w:top w:val="none" w:sz="0" w:space="0" w:color="auto"/>
        <w:left w:val="none" w:sz="0" w:space="0" w:color="auto"/>
        <w:bottom w:val="none" w:sz="0" w:space="0" w:color="auto"/>
        <w:right w:val="none" w:sz="0" w:space="0" w:color="auto"/>
      </w:divBdr>
    </w:div>
    <w:div w:id="1363507846">
      <w:bodyDiv w:val="1"/>
      <w:marLeft w:val="0"/>
      <w:marRight w:val="0"/>
      <w:marTop w:val="0"/>
      <w:marBottom w:val="0"/>
      <w:divBdr>
        <w:top w:val="none" w:sz="0" w:space="0" w:color="auto"/>
        <w:left w:val="none" w:sz="0" w:space="0" w:color="auto"/>
        <w:bottom w:val="none" w:sz="0" w:space="0" w:color="auto"/>
        <w:right w:val="none" w:sz="0" w:space="0" w:color="auto"/>
      </w:divBdr>
    </w:div>
    <w:div w:id="1363749025">
      <w:bodyDiv w:val="1"/>
      <w:marLeft w:val="0"/>
      <w:marRight w:val="0"/>
      <w:marTop w:val="0"/>
      <w:marBottom w:val="0"/>
      <w:divBdr>
        <w:top w:val="none" w:sz="0" w:space="0" w:color="auto"/>
        <w:left w:val="none" w:sz="0" w:space="0" w:color="auto"/>
        <w:bottom w:val="none" w:sz="0" w:space="0" w:color="auto"/>
        <w:right w:val="none" w:sz="0" w:space="0" w:color="auto"/>
      </w:divBdr>
    </w:div>
    <w:div w:id="1363870593">
      <w:bodyDiv w:val="1"/>
      <w:marLeft w:val="0"/>
      <w:marRight w:val="0"/>
      <w:marTop w:val="0"/>
      <w:marBottom w:val="0"/>
      <w:divBdr>
        <w:top w:val="none" w:sz="0" w:space="0" w:color="auto"/>
        <w:left w:val="none" w:sz="0" w:space="0" w:color="auto"/>
        <w:bottom w:val="none" w:sz="0" w:space="0" w:color="auto"/>
        <w:right w:val="none" w:sz="0" w:space="0" w:color="auto"/>
      </w:divBdr>
    </w:div>
    <w:div w:id="1364284908">
      <w:bodyDiv w:val="1"/>
      <w:marLeft w:val="0"/>
      <w:marRight w:val="0"/>
      <w:marTop w:val="0"/>
      <w:marBottom w:val="0"/>
      <w:divBdr>
        <w:top w:val="none" w:sz="0" w:space="0" w:color="auto"/>
        <w:left w:val="none" w:sz="0" w:space="0" w:color="auto"/>
        <w:bottom w:val="none" w:sz="0" w:space="0" w:color="auto"/>
        <w:right w:val="none" w:sz="0" w:space="0" w:color="auto"/>
      </w:divBdr>
    </w:div>
    <w:div w:id="1364525651">
      <w:bodyDiv w:val="1"/>
      <w:marLeft w:val="0"/>
      <w:marRight w:val="0"/>
      <w:marTop w:val="0"/>
      <w:marBottom w:val="0"/>
      <w:divBdr>
        <w:top w:val="none" w:sz="0" w:space="0" w:color="auto"/>
        <w:left w:val="none" w:sz="0" w:space="0" w:color="auto"/>
        <w:bottom w:val="none" w:sz="0" w:space="0" w:color="auto"/>
        <w:right w:val="none" w:sz="0" w:space="0" w:color="auto"/>
      </w:divBdr>
    </w:div>
    <w:div w:id="1364750949">
      <w:bodyDiv w:val="1"/>
      <w:marLeft w:val="0"/>
      <w:marRight w:val="0"/>
      <w:marTop w:val="0"/>
      <w:marBottom w:val="0"/>
      <w:divBdr>
        <w:top w:val="none" w:sz="0" w:space="0" w:color="auto"/>
        <w:left w:val="none" w:sz="0" w:space="0" w:color="auto"/>
        <w:bottom w:val="none" w:sz="0" w:space="0" w:color="auto"/>
        <w:right w:val="none" w:sz="0" w:space="0" w:color="auto"/>
      </w:divBdr>
    </w:div>
    <w:div w:id="1365136166">
      <w:bodyDiv w:val="1"/>
      <w:marLeft w:val="0"/>
      <w:marRight w:val="0"/>
      <w:marTop w:val="0"/>
      <w:marBottom w:val="0"/>
      <w:divBdr>
        <w:top w:val="none" w:sz="0" w:space="0" w:color="auto"/>
        <w:left w:val="none" w:sz="0" w:space="0" w:color="auto"/>
        <w:bottom w:val="none" w:sz="0" w:space="0" w:color="auto"/>
        <w:right w:val="none" w:sz="0" w:space="0" w:color="auto"/>
      </w:divBdr>
    </w:div>
    <w:div w:id="1365208374">
      <w:bodyDiv w:val="1"/>
      <w:marLeft w:val="0"/>
      <w:marRight w:val="0"/>
      <w:marTop w:val="0"/>
      <w:marBottom w:val="0"/>
      <w:divBdr>
        <w:top w:val="none" w:sz="0" w:space="0" w:color="auto"/>
        <w:left w:val="none" w:sz="0" w:space="0" w:color="auto"/>
        <w:bottom w:val="none" w:sz="0" w:space="0" w:color="auto"/>
        <w:right w:val="none" w:sz="0" w:space="0" w:color="auto"/>
      </w:divBdr>
    </w:div>
    <w:div w:id="1365905790">
      <w:bodyDiv w:val="1"/>
      <w:marLeft w:val="0"/>
      <w:marRight w:val="0"/>
      <w:marTop w:val="0"/>
      <w:marBottom w:val="0"/>
      <w:divBdr>
        <w:top w:val="none" w:sz="0" w:space="0" w:color="auto"/>
        <w:left w:val="none" w:sz="0" w:space="0" w:color="auto"/>
        <w:bottom w:val="none" w:sz="0" w:space="0" w:color="auto"/>
        <w:right w:val="none" w:sz="0" w:space="0" w:color="auto"/>
      </w:divBdr>
    </w:div>
    <w:div w:id="1366249269">
      <w:bodyDiv w:val="1"/>
      <w:marLeft w:val="0"/>
      <w:marRight w:val="0"/>
      <w:marTop w:val="0"/>
      <w:marBottom w:val="0"/>
      <w:divBdr>
        <w:top w:val="none" w:sz="0" w:space="0" w:color="auto"/>
        <w:left w:val="none" w:sz="0" w:space="0" w:color="auto"/>
        <w:bottom w:val="none" w:sz="0" w:space="0" w:color="auto"/>
        <w:right w:val="none" w:sz="0" w:space="0" w:color="auto"/>
      </w:divBdr>
    </w:div>
    <w:div w:id="1366253181">
      <w:bodyDiv w:val="1"/>
      <w:marLeft w:val="0"/>
      <w:marRight w:val="0"/>
      <w:marTop w:val="0"/>
      <w:marBottom w:val="0"/>
      <w:divBdr>
        <w:top w:val="none" w:sz="0" w:space="0" w:color="auto"/>
        <w:left w:val="none" w:sz="0" w:space="0" w:color="auto"/>
        <w:bottom w:val="none" w:sz="0" w:space="0" w:color="auto"/>
        <w:right w:val="none" w:sz="0" w:space="0" w:color="auto"/>
      </w:divBdr>
    </w:div>
    <w:div w:id="1366365420">
      <w:bodyDiv w:val="1"/>
      <w:marLeft w:val="0"/>
      <w:marRight w:val="0"/>
      <w:marTop w:val="0"/>
      <w:marBottom w:val="0"/>
      <w:divBdr>
        <w:top w:val="none" w:sz="0" w:space="0" w:color="auto"/>
        <w:left w:val="none" w:sz="0" w:space="0" w:color="auto"/>
        <w:bottom w:val="none" w:sz="0" w:space="0" w:color="auto"/>
        <w:right w:val="none" w:sz="0" w:space="0" w:color="auto"/>
      </w:divBdr>
    </w:div>
    <w:div w:id="1366446974">
      <w:bodyDiv w:val="1"/>
      <w:marLeft w:val="0"/>
      <w:marRight w:val="0"/>
      <w:marTop w:val="0"/>
      <w:marBottom w:val="0"/>
      <w:divBdr>
        <w:top w:val="none" w:sz="0" w:space="0" w:color="auto"/>
        <w:left w:val="none" w:sz="0" w:space="0" w:color="auto"/>
        <w:bottom w:val="none" w:sz="0" w:space="0" w:color="auto"/>
        <w:right w:val="none" w:sz="0" w:space="0" w:color="auto"/>
      </w:divBdr>
    </w:div>
    <w:div w:id="1366522054">
      <w:bodyDiv w:val="1"/>
      <w:marLeft w:val="0"/>
      <w:marRight w:val="0"/>
      <w:marTop w:val="0"/>
      <w:marBottom w:val="0"/>
      <w:divBdr>
        <w:top w:val="none" w:sz="0" w:space="0" w:color="auto"/>
        <w:left w:val="none" w:sz="0" w:space="0" w:color="auto"/>
        <w:bottom w:val="none" w:sz="0" w:space="0" w:color="auto"/>
        <w:right w:val="none" w:sz="0" w:space="0" w:color="auto"/>
      </w:divBdr>
    </w:div>
    <w:div w:id="1366523360">
      <w:bodyDiv w:val="1"/>
      <w:marLeft w:val="0"/>
      <w:marRight w:val="0"/>
      <w:marTop w:val="0"/>
      <w:marBottom w:val="0"/>
      <w:divBdr>
        <w:top w:val="none" w:sz="0" w:space="0" w:color="auto"/>
        <w:left w:val="none" w:sz="0" w:space="0" w:color="auto"/>
        <w:bottom w:val="none" w:sz="0" w:space="0" w:color="auto"/>
        <w:right w:val="none" w:sz="0" w:space="0" w:color="auto"/>
      </w:divBdr>
    </w:div>
    <w:div w:id="1366562321">
      <w:bodyDiv w:val="1"/>
      <w:marLeft w:val="0"/>
      <w:marRight w:val="0"/>
      <w:marTop w:val="0"/>
      <w:marBottom w:val="0"/>
      <w:divBdr>
        <w:top w:val="none" w:sz="0" w:space="0" w:color="auto"/>
        <w:left w:val="none" w:sz="0" w:space="0" w:color="auto"/>
        <w:bottom w:val="none" w:sz="0" w:space="0" w:color="auto"/>
        <w:right w:val="none" w:sz="0" w:space="0" w:color="auto"/>
      </w:divBdr>
    </w:div>
    <w:div w:id="1366708797">
      <w:bodyDiv w:val="1"/>
      <w:marLeft w:val="0"/>
      <w:marRight w:val="0"/>
      <w:marTop w:val="0"/>
      <w:marBottom w:val="0"/>
      <w:divBdr>
        <w:top w:val="none" w:sz="0" w:space="0" w:color="auto"/>
        <w:left w:val="none" w:sz="0" w:space="0" w:color="auto"/>
        <w:bottom w:val="none" w:sz="0" w:space="0" w:color="auto"/>
        <w:right w:val="none" w:sz="0" w:space="0" w:color="auto"/>
      </w:divBdr>
    </w:div>
    <w:div w:id="1366712579">
      <w:bodyDiv w:val="1"/>
      <w:marLeft w:val="0"/>
      <w:marRight w:val="0"/>
      <w:marTop w:val="0"/>
      <w:marBottom w:val="0"/>
      <w:divBdr>
        <w:top w:val="none" w:sz="0" w:space="0" w:color="auto"/>
        <w:left w:val="none" w:sz="0" w:space="0" w:color="auto"/>
        <w:bottom w:val="none" w:sz="0" w:space="0" w:color="auto"/>
        <w:right w:val="none" w:sz="0" w:space="0" w:color="auto"/>
      </w:divBdr>
    </w:div>
    <w:div w:id="1367170316">
      <w:bodyDiv w:val="1"/>
      <w:marLeft w:val="0"/>
      <w:marRight w:val="0"/>
      <w:marTop w:val="0"/>
      <w:marBottom w:val="0"/>
      <w:divBdr>
        <w:top w:val="none" w:sz="0" w:space="0" w:color="auto"/>
        <w:left w:val="none" w:sz="0" w:space="0" w:color="auto"/>
        <w:bottom w:val="none" w:sz="0" w:space="0" w:color="auto"/>
        <w:right w:val="none" w:sz="0" w:space="0" w:color="auto"/>
      </w:divBdr>
    </w:div>
    <w:div w:id="1367557230">
      <w:bodyDiv w:val="1"/>
      <w:marLeft w:val="0"/>
      <w:marRight w:val="0"/>
      <w:marTop w:val="0"/>
      <w:marBottom w:val="0"/>
      <w:divBdr>
        <w:top w:val="none" w:sz="0" w:space="0" w:color="auto"/>
        <w:left w:val="none" w:sz="0" w:space="0" w:color="auto"/>
        <w:bottom w:val="none" w:sz="0" w:space="0" w:color="auto"/>
        <w:right w:val="none" w:sz="0" w:space="0" w:color="auto"/>
      </w:divBdr>
    </w:div>
    <w:div w:id="1367829980">
      <w:bodyDiv w:val="1"/>
      <w:marLeft w:val="0"/>
      <w:marRight w:val="0"/>
      <w:marTop w:val="0"/>
      <w:marBottom w:val="0"/>
      <w:divBdr>
        <w:top w:val="none" w:sz="0" w:space="0" w:color="auto"/>
        <w:left w:val="none" w:sz="0" w:space="0" w:color="auto"/>
        <w:bottom w:val="none" w:sz="0" w:space="0" w:color="auto"/>
        <w:right w:val="none" w:sz="0" w:space="0" w:color="auto"/>
      </w:divBdr>
    </w:div>
    <w:div w:id="1368139884">
      <w:bodyDiv w:val="1"/>
      <w:marLeft w:val="0"/>
      <w:marRight w:val="0"/>
      <w:marTop w:val="0"/>
      <w:marBottom w:val="0"/>
      <w:divBdr>
        <w:top w:val="none" w:sz="0" w:space="0" w:color="auto"/>
        <w:left w:val="none" w:sz="0" w:space="0" w:color="auto"/>
        <w:bottom w:val="none" w:sz="0" w:space="0" w:color="auto"/>
        <w:right w:val="none" w:sz="0" w:space="0" w:color="auto"/>
      </w:divBdr>
    </w:div>
    <w:div w:id="1368332625">
      <w:bodyDiv w:val="1"/>
      <w:marLeft w:val="0"/>
      <w:marRight w:val="0"/>
      <w:marTop w:val="0"/>
      <w:marBottom w:val="0"/>
      <w:divBdr>
        <w:top w:val="none" w:sz="0" w:space="0" w:color="auto"/>
        <w:left w:val="none" w:sz="0" w:space="0" w:color="auto"/>
        <w:bottom w:val="none" w:sz="0" w:space="0" w:color="auto"/>
        <w:right w:val="none" w:sz="0" w:space="0" w:color="auto"/>
      </w:divBdr>
    </w:div>
    <w:div w:id="1368946390">
      <w:bodyDiv w:val="1"/>
      <w:marLeft w:val="0"/>
      <w:marRight w:val="0"/>
      <w:marTop w:val="0"/>
      <w:marBottom w:val="0"/>
      <w:divBdr>
        <w:top w:val="none" w:sz="0" w:space="0" w:color="auto"/>
        <w:left w:val="none" w:sz="0" w:space="0" w:color="auto"/>
        <w:bottom w:val="none" w:sz="0" w:space="0" w:color="auto"/>
        <w:right w:val="none" w:sz="0" w:space="0" w:color="auto"/>
      </w:divBdr>
    </w:div>
    <w:div w:id="1368990814">
      <w:bodyDiv w:val="1"/>
      <w:marLeft w:val="0"/>
      <w:marRight w:val="0"/>
      <w:marTop w:val="0"/>
      <w:marBottom w:val="0"/>
      <w:divBdr>
        <w:top w:val="none" w:sz="0" w:space="0" w:color="auto"/>
        <w:left w:val="none" w:sz="0" w:space="0" w:color="auto"/>
        <w:bottom w:val="none" w:sz="0" w:space="0" w:color="auto"/>
        <w:right w:val="none" w:sz="0" w:space="0" w:color="auto"/>
      </w:divBdr>
    </w:div>
    <w:div w:id="1369799081">
      <w:bodyDiv w:val="1"/>
      <w:marLeft w:val="0"/>
      <w:marRight w:val="0"/>
      <w:marTop w:val="0"/>
      <w:marBottom w:val="0"/>
      <w:divBdr>
        <w:top w:val="none" w:sz="0" w:space="0" w:color="auto"/>
        <w:left w:val="none" w:sz="0" w:space="0" w:color="auto"/>
        <w:bottom w:val="none" w:sz="0" w:space="0" w:color="auto"/>
        <w:right w:val="none" w:sz="0" w:space="0" w:color="auto"/>
      </w:divBdr>
    </w:div>
    <w:div w:id="1369840810">
      <w:bodyDiv w:val="1"/>
      <w:marLeft w:val="0"/>
      <w:marRight w:val="0"/>
      <w:marTop w:val="0"/>
      <w:marBottom w:val="0"/>
      <w:divBdr>
        <w:top w:val="none" w:sz="0" w:space="0" w:color="auto"/>
        <w:left w:val="none" w:sz="0" w:space="0" w:color="auto"/>
        <w:bottom w:val="none" w:sz="0" w:space="0" w:color="auto"/>
        <w:right w:val="none" w:sz="0" w:space="0" w:color="auto"/>
      </w:divBdr>
    </w:div>
    <w:div w:id="1370106963">
      <w:bodyDiv w:val="1"/>
      <w:marLeft w:val="0"/>
      <w:marRight w:val="0"/>
      <w:marTop w:val="0"/>
      <w:marBottom w:val="0"/>
      <w:divBdr>
        <w:top w:val="none" w:sz="0" w:space="0" w:color="auto"/>
        <w:left w:val="none" w:sz="0" w:space="0" w:color="auto"/>
        <w:bottom w:val="none" w:sz="0" w:space="0" w:color="auto"/>
        <w:right w:val="none" w:sz="0" w:space="0" w:color="auto"/>
      </w:divBdr>
    </w:div>
    <w:div w:id="1370227094">
      <w:bodyDiv w:val="1"/>
      <w:marLeft w:val="0"/>
      <w:marRight w:val="0"/>
      <w:marTop w:val="0"/>
      <w:marBottom w:val="0"/>
      <w:divBdr>
        <w:top w:val="none" w:sz="0" w:space="0" w:color="auto"/>
        <w:left w:val="none" w:sz="0" w:space="0" w:color="auto"/>
        <w:bottom w:val="none" w:sz="0" w:space="0" w:color="auto"/>
        <w:right w:val="none" w:sz="0" w:space="0" w:color="auto"/>
      </w:divBdr>
    </w:div>
    <w:div w:id="1370228873">
      <w:bodyDiv w:val="1"/>
      <w:marLeft w:val="0"/>
      <w:marRight w:val="0"/>
      <w:marTop w:val="0"/>
      <w:marBottom w:val="0"/>
      <w:divBdr>
        <w:top w:val="none" w:sz="0" w:space="0" w:color="auto"/>
        <w:left w:val="none" w:sz="0" w:space="0" w:color="auto"/>
        <w:bottom w:val="none" w:sz="0" w:space="0" w:color="auto"/>
        <w:right w:val="none" w:sz="0" w:space="0" w:color="auto"/>
      </w:divBdr>
    </w:div>
    <w:div w:id="1370496857">
      <w:bodyDiv w:val="1"/>
      <w:marLeft w:val="0"/>
      <w:marRight w:val="0"/>
      <w:marTop w:val="0"/>
      <w:marBottom w:val="0"/>
      <w:divBdr>
        <w:top w:val="none" w:sz="0" w:space="0" w:color="auto"/>
        <w:left w:val="none" w:sz="0" w:space="0" w:color="auto"/>
        <w:bottom w:val="none" w:sz="0" w:space="0" w:color="auto"/>
        <w:right w:val="none" w:sz="0" w:space="0" w:color="auto"/>
      </w:divBdr>
    </w:div>
    <w:div w:id="1370883242">
      <w:bodyDiv w:val="1"/>
      <w:marLeft w:val="0"/>
      <w:marRight w:val="0"/>
      <w:marTop w:val="0"/>
      <w:marBottom w:val="0"/>
      <w:divBdr>
        <w:top w:val="none" w:sz="0" w:space="0" w:color="auto"/>
        <w:left w:val="none" w:sz="0" w:space="0" w:color="auto"/>
        <w:bottom w:val="none" w:sz="0" w:space="0" w:color="auto"/>
        <w:right w:val="none" w:sz="0" w:space="0" w:color="auto"/>
      </w:divBdr>
    </w:div>
    <w:div w:id="1371228973">
      <w:bodyDiv w:val="1"/>
      <w:marLeft w:val="0"/>
      <w:marRight w:val="0"/>
      <w:marTop w:val="0"/>
      <w:marBottom w:val="0"/>
      <w:divBdr>
        <w:top w:val="none" w:sz="0" w:space="0" w:color="auto"/>
        <w:left w:val="none" w:sz="0" w:space="0" w:color="auto"/>
        <w:bottom w:val="none" w:sz="0" w:space="0" w:color="auto"/>
        <w:right w:val="none" w:sz="0" w:space="0" w:color="auto"/>
      </w:divBdr>
    </w:div>
    <w:div w:id="1371492499">
      <w:bodyDiv w:val="1"/>
      <w:marLeft w:val="0"/>
      <w:marRight w:val="0"/>
      <w:marTop w:val="0"/>
      <w:marBottom w:val="0"/>
      <w:divBdr>
        <w:top w:val="none" w:sz="0" w:space="0" w:color="auto"/>
        <w:left w:val="none" w:sz="0" w:space="0" w:color="auto"/>
        <w:bottom w:val="none" w:sz="0" w:space="0" w:color="auto"/>
        <w:right w:val="none" w:sz="0" w:space="0" w:color="auto"/>
      </w:divBdr>
    </w:div>
    <w:div w:id="1372001419">
      <w:bodyDiv w:val="1"/>
      <w:marLeft w:val="0"/>
      <w:marRight w:val="0"/>
      <w:marTop w:val="0"/>
      <w:marBottom w:val="0"/>
      <w:divBdr>
        <w:top w:val="none" w:sz="0" w:space="0" w:color="auto"/>
        <w:left w:val="none" w:sz="0" w:space="0" w:color="auto"/>
        <w:bottom w:val="none" w:sz="0" w:space="0" w:color="auto"/>
        <w:right w:val="none" w:sz="0" w:space="0" w:color="auto"/>
      </w:divBdr>
    </w:div>
    <w:div w:id="1372219992">
      <w:bodyDiv w:val="1"/>
      <w:marLeft w:val="0"/>
      <w:marRight w:val="0"/>
      <w:marTop w:val="0"/>
      <w:marBottom w:val="0"/>
      <w:divBdr>
        <w:top w:val="none" w:sz="0" w:space="0" w:color="auto"/>
        <w:left w:val="none" w:sz="0" w:space="0" w:color="auto"/>
        <w:bottom w:val="none" w:sz="0" w:space="0" w:color="auto"/>
        <w:right w:val="none" w:sz="0" w:space="0" w:color="auto"/>
      </w:divBdr>
    </w:div>
    <w:div w:id="1372220894">
      <w:bodyDiv w:val="1"/>
      <w:marLeft w:val="0"/>
      <w:marRight w:val="0"/>
      <w:marTop w:val="0"/>
      <w:marBottom w:val="0"/>
      <w:divBdr>
        <w:top w:val="none" w:sz="0" w:space="0" w:color="auto"/>
        <w:left w:val="none" w:sz="0" w:space="0" w:color="auto"/>
        <w:bottom w:val="none" w:sz="0" w:space="0" w:color="auto"/>
        <w:right w:val="none" w:sz="0" w:space="0" w:color="auto"/>
      </w:divBdr>
    </w:div>
    <w:div w:id="1372337817">
      <w:bodyDiv w:val="1"/>
      <w:marLeft w:val="0"/>
      <w:marRight w:val="0"/>
      <w:marTop w:val="0"/>
      <w:marBottom w:val="0"/>
      <w:divBdr>
        <w:top w:val="none" w:sz="0" w:space="0" w:color="auto"/>
        <w:left w:val="none" w:sz="0" w:space="0" w:color="auto"/>
        <w:bottom w:val="none" w:sz="0" w:space="0" w:color="auto"/>
        <w:right w:val="none" w:sz="0" w:space="0" w:color="auto"/>
      </w:divBdr>
    </w:div>
    <w:div w:id="1372535830">
      <w:bodyDiv w:val="1"/>
      <w:marLeft w:val="0"/>
      <w:marRight w:val="0"/>
      <w:marTop w:val="0"/>
      <w:marBottom w:val="0"/>
      <w:divBdr>
        <w:top w:val="none" w:sz="0" w:space="0" w:color="auto"/>
        <w:left w:val="none" w:sz="0" w:space="0" w:color="auto"/>
        <w:bottom w:val="none" w:sz="0" w:space="0" w:color="auto"/>
        <w:right w:val="none" w:sz="0" w:space="0" w:color="auto"/>
      </w:divBdr>
    </w:div>
    <w:div w:id="1373001291">
      <w:bodyDiv w:val="1"/>
      <w:marLeft w:val="0"/>
      <w:marRight w:val="0"/>
      <w:marTop w:val="0"/>
      <w:marBottom w:val="0"/>
      <w:divBdr>
        <w:top w:val="none" w:sz="0" w:space="0" w:color="auto"/>
        <w:left w:val="none" w:sz="0" w:space="0" w:color="auto"/>
        <w:bottom w:val="none" w:sz="0" w:space="0" w:color="auto"/>
        <w:right w:val="none" w:sz="0" w:space="0" w:color="auto"/>
      </w:divBdr>
    </w:div>
    <w:div w:id="1373267578">
      <w:bodyDiv w:val="1"/>
      <w:marLeft w:val="0"/>
      <w:marRight w:val="0"/>
      <w:marTop w:val="0"/>
      <w:marBottom w:val="0"/>
      <w:divBdr>
        <w:top w:val="none" w:sz="0" w:space="0" w:color="auto"/>
        <w:left w:val="none" w:sz="0" w:space="0" w:color="auto"/>
        <w:bottom w:val="none" w:sz="0" w:space="0" w:color="auto"/>
        <w:right w:val="none" w:sz="0" w:space="0" w:color="auto"/>
      </w:divBdr>
    </w:div>
    <w:div w:id="1373460134">
      <w:bodyDiv w:val="1"/>
      <w:marLeft w:val="0"/>
      <w:marRight w:val="0"/>
      <w:marTop w:val="0"/>
      <w:marBottom w:val="0"/>
      <w:divBdr>
        <w:top w:val="none" w:sz="0" w:space="0" w:color="auto"/>
        <w:left w:val="none" w:sz="0" w:space="0" w:color="auto"/>
        <w:bottom w:val="none" w:sz="0" w:space="0" w:color="auto"/>
        <w:right w:val="none" w:sz="0" w:space="0" w:color="auto"/>
      </w:divBdr>
    </w:div>
    <w:div w:id="1373766414">
      <w:bodyDiv w:val="1"/>
      <w:marLeft w:val="0"/>
      <w:marRight w:val="0"/>
      <w:marTop w:val="0"/>
      <w:marBottom w:val="0"/>
      <w:divBdr>
        <w:top w:val="none" w:sz="0" w:space="0" w:color="auto"/>
        <w:left w:val="none" w:sz="0" w:space="0" w:color="auto"/>
        <w:bottom w:val="none" w:sz="0" w:space="0" w:color="auto"/>
        <w:right w:val="none" w:sz="0" w:space="0" w:color="auto"/>
      </w:divBdr>
    </w:div>
    <w:div w:id="1373919008">
      <w:bodyDiv w:val="1"/>
      <w:marLeft w:val="0"/>
      <w:marRight w:val="0"/>
      <w:marTop w:val="0"/>
      <w:marBottom w:val="0"/>
      <w:divBdr>
        <w:top w:val="none" w:sz="0" w:space="0" w:color="auto"/>
        <w:left w:val="none" w:sz="0" w:space="0" w:color="auto"/>
        <w:bottom w:val="none" w:sz="0" w:space="0" w:color="auto"/>
        <w:right w:val="none" w:sz="0" w:space="0" w:color="auto"/>
      </w:divBdr>
    </w:div>
    <w:div w:id="1374034840">
      <w:bodyDiv w:val="1"/>
      <w:marLeft w:val="0"/>
      <w:marRight w:val="0"/>
      <w:marTop w:val="0"/>
      <w:marBottom w:val="0"/>
      <w:divBdr>
        <w:top w:val="none" w:sz="0" w:space="0" w:color="auto"/>
        <w:left w:val="none" w:sz="0" w:space="0" w:color="auto"/>
        <w:bottom w:val="none" w:sz="0" w:space="0" w:color="auto"/>
        <w:right w:val="none" w:sz="0" w:space="0" w:color="auto"/>
      </w:divBdr>
    </w:div>
    <w:div w:id="1374110829">
      <w:bodyDiv w:val="1"/>
      <w:marLeft w:val="0"/>
      <w:marRight w:val="0"/>
      <w:marTop w:val="0"/>
      <w:marBottom w:val="0"/>
      <w:divBdr>
        <w:top w:val="none" w:sz="0" w:space="0" w:color="auto"/>
        <w:left w:val="none" w:sz="0" w:space="0" w:color="auto"/>
        <w:bottom w:val="none" w:sz="0" w:space="0" w:color="auto"/>
        <w:right w:val="none" w:sz="0" w:space="0" w:color="auto"/>
      </w:divBdr>
    </w:div>
    <w:div w:id="1374228517">
      <w:bodyDiv w:val="1"/>
      <w:marLeft w:val="0"/>
      <w:marRight w:val="0"/>
      <w:marTop w:val="0"/>
      <w:marBottom w:val="0"/>
      <w:divBdr>
        <w:top w:val="none" w:sz="0" w:space="0" w:color="auto"/>
        <w:left w:val="none" w:sz="0" w:space="0" w:color="auto"/>
        <w:bottom w:val="none" w:sz="0" w:space="0" w:color="auto"/>
        <w:right w:val="none" w:sz="0" w:space="0" w:color="auto"/>
      </w:divBdr>
    </w:div>
    <w:div w:id="1374772517">
      <w:bodyDiv w:val="1"/>
      <w:marLeft w:val="0"/>
      <w:marRight w:val="0"/>
      <w:marTop w:val="0"/>
      <w:marBottom w:val="0"/>
      <w:divBdr>
        <w:top w:val="none" w:sz="0" w:space="0" w:color="auto"/>
        <w:left w:val="none" w:sz="0" w:space="0" w:color="auto"/>
        <w:bottom w:val="none" w:sz="0" w:space="0" w:color="auto"/>
        <w:right w:val="none" w:sz="0" w:space="0" w:color="auto"/>
      </w:divBdr>
    </w:div>
    <w:div w:id="1374840422">
      <w:bodyDiv w:val="1"/>
      <w:marLeft w:val="0"/>
      <w:marRight w:val="0"/>
      <w:marTop w:val="0"/>
      <w:marBottom w:val="0"/>
      <w:divBdr>
        <w:top w:val="none" w:sz="0" w:space="0" w:color="auto"/>
        <w:left w:val="none" w:sz="0" w:space="0" w:color="auto"/>
        <w:bottom w:val="none" w:sz="0" w:space="0" w:color="auto"/>
        <w:right w:val="none" w:sz="0" w:space="0" w:color="auto"/>
      </w:divBdr>
    </w:div>
    <w:div w:id="1374885412">
      <w:bodyDiv w:val="1"/>
      <w:marLeft w:val="0"/>
      <w:marRight w:val="0"/>
      <w:marTop w:val="0"/>
      <w:marBottom w:val="0"/>
      <w:divBdr>
        <w:top w:val="none" w:sz="0" w:space="0" w:color="auto"/>
        <w:left w:val="none" w:sz="0" w:space="0" w:color="auto"/>
        <w:bottom w:val="none" w:sz="0" w:space="0" w:color="auto"/>
        <w:right w:val="none" w:sz="0" w:space="0" w:color="auto"/>
      </w:divBdr>
    </w:div>
    <w:div w:id="1374891743">
      <w:bodyDiv w:val="1"/>
      <w:marLeft w:val="0"/>
      <w:marRight w:val="0"/>
      <w:marTop w:val="0"/>
      <w:marBottom w:val="0"/>
      <w:divBdr>
        <w:top w:val="none" w:sz="0" w:space="0" w:color="auto"/>
        <w:left w:val="none" w:sz="0" w:space="0" w:color="auto"/>
        <w:bottom w:val="none" w:sz="0" w:space="0" w:color="auto"/>
        <w:right w:val="none" w:sz="0" w:space="0" w:color="auto"/>
      </w:divBdr>
    </w:div>
    <w:div w:id="1375228713">
      <w:bodyDiv w:val="1"/>
      <w:marLeft w:val="0"/>
      <w:marRight w:val="0"/>
      <w:marTop w:val="0"/>
      <w:marBottom w:val="0"/>
      <w:divBdr>
        <w:top w:val="none" w:sz="0" w:space="0" w:color="auto"/>
        <w:left w:val="none" w:sz="0" w:space="0" w:color="auto"/>
        <w:bottom w:val="none" w:sz="0" w:space="0" w:color="auto"/>
        <w:right w:val="none" w:sz="0" w:space="0" w:color="auto"/>
      </w:divBdr>
    </w:div>
    <w:div w:id="1375619126">
      <w:bodyDiv w:val="1"/>
      <w:marLeft w:val="0"/>
      <w:marRight w:val="0"/>
      <w:marTop w:val="0"/>
      <w:marBottom w:val="0"/>
      <w:divBdr>
        <w:top w:val="none" w:sz="0" w:space="0" w:color="auto"/>
        <w:left w:val="none" w:sz="0" w:space="0" w:color="auto"/>
        <w:bottom w:val="none" w:sz="0" w:space="0" w:color="auto"/>
        <w:right w:val="none" w:sz="0" w:space="0" w:color="auto"/>
      </w:divBdr>
    </w:div>
    <w:div w:id="1375734453">
      <w:bodyDiv w:val="1"/>
      <w:marLeft w:val="0"/>
      <w:marRight w:val="0"/>
      <w:marTop w:val="0"/>
      <w:marBottom w:val="0"/>
      <w:divBdr>
        <w:top w:val="none" w:sz="0" w:space="0" w:color="auto"/>
        <w:left w:val="none" w:sz="0" w:space="0" w:color="auto"/>
        <w:bottom w:val="none" w:sz="0" w:space="0" w:color="auto"/>
        <w:right w:val="none" w:sz="0" w:space="0" w:color="auto"/>
      </w:divBdr>
    </w:div>
    <w:div w:id="1376345148">
      <w:bodyDiv w:val="1"/>
      <w:marLeft w:val="0"/>
      <w:marRight w:val="0"/>
      <w:marTop w:val="0"/>
      <w:marBottom w:val="0"/>
      <w:divBdr>
        <w:top w:val="none" w:sz="0" w:space="0" w:color="auto"/>
        <w:left w:val="none" w:sz="0" w:space="0" w:color="auto"/>
        <w:bottom w:val="none" w:sz="0" w:space="0" w:color="auto"/>
        <w:right w:val="none" w:sz="0" w:space="0" w:color="auto"/>
      </w:divBdr>
    </w:div>
    <w:div w:id="1376389772">
      <w:bodyDiv w:val="1"/>
      <w:marLeft w:val="0"/>
      <w:marRight w:val="0"/>
      <w:marTop w:val="0"/>
      <w:marBottom w:val="0"/>
      <w:divBdr>
        <w:top w:val="none" w:sz="0" w:space="0" w:color="auto"/>
        <w:left w:val="none" w:sz="0" w:space="0" w:color="auto"/>
        <w:bottom w:val="none" w:sz="0" w:space="0" w:color="auto"/>
        <w:right w:val="none" w:sz="0" w:space="0" w:color="auto"/>
      </w:divBdr>
    </w:div>
    <w:div w:id="1376545902">
      <w:bodyDiv w:val="1"/>
      <w:marLeft w:val="0"/>
      <w:marRight w:val="0"/>
      <w:marTop w:val="0"/>
      <w:marBottom w:val="0"/>
      <w:divBdr>
        <w:top w:val="none" w:sz="0" w:space="0" w:color="auto"/>
        <w:left w:val="none" w:sz="0" w:space="0" w:color="auto"/>
        <w:bottom w:val="none" w:sz="0" w:space="0" w:color="auto"/>
        <w:right w:val="none" w:sz="0" w:space="0" w:color="auto"/>
      </w:divBdr>
    </w:div>
    <w:div w:id="1376732331">
      <w:bodyDiv w:val="1"/>
      <w:marLeft w:val="0"/>
      <w:marRight w:val="0"/>
      <w:marTop w:val="0"/>
      <w:marBottom w:val="0"/>
      <w:divBdr>
        <w:top w:val="none" w:sz="0" w:space="0" w:color="auto"/>
        <w:left w:val="none" w:sz="0" w:space="0" w:color="auto"/>
        <w:bottom w:val="none" w:sz="0" w:space="0" w:color="auto"/>
        <w:right w:val="none" w:sz="0" w:space="0" w:color="auto"/>
      </w:divBdr>
    </w:div>
    <w:div w:id="1376735139">
      <w:bodyDiv w:val="1"/>
      <w:marLeft w:val="0"/>
      <w:marRight w:val="0"/>
      <w:marTop w:val="0"/>
      <w:marBottom w:val="0"/>
      <w:divBdr>
        <w:top w:val="none" w:sz="0" w:space="0" w:color="auto"/>
        <w:left w:val="none" w:sz="0" w:space="0" w:color="auto"/>
        <w:bottom w:val="none" w:sz="0" w:space="0" w:color="auto"/>
        <w:right w:val="none" w:sz="0" w:space="0" w:color="auto"/>
      </w:divBdr>
    </w:div>
    <w:div w:id="1376806860">
      <w:bodyDiv w:val="1"/>
      <w:marLeft w:val="0"/>
      <w:marRight w:val="0"/>
      <w:marTop w:val="0"/>
      <w:marBottom w:val="0"/>
      <w:divBdr>
        <w:top w:val="none" w:sz="0" w:space="0" w:color="auto"/>
        <w:left w:val="none" w:sz="0" w:space="0" w:color="auto"/>
        <w:bottom w:val="none" w:sz="0" w:space="0" w:color="auto"/>
        <w:right w:val="none" w:sz="0" w:space="0" w:color="auto"/>
      </w:divBdr>
    </w:div>
    <w:div w:id="1377007959">
      <w:bodyDiv w:val="1"/>
      <w:marLeft w:val="0"/>
      <w:marRight w:val="0"/>
      <w:marTop w:val="0"/>
      <w:marBottom w:val="0"/>
      <w:divBdr>
        <w:top w:val="none" w:sz="0" w:space="0" w:color="auto"/>
        <w:left w:val="none" w:sz="0" w:space="0" w:color="auto"/>
        <w:bottom w:val="none" w:sz="0" w:space="0" w:color="auto"/>
        <w:right w:val="none" w:sz="0" w:space="0" w:color="auto"/>
      </w:divBdr>
    </w:div>
    <w:div w:id="1377385831">
      <w:bodyDiv w:val="1"/>
      <w:marLeft w:val="0"/>
      <w:marRight w:val="0"/>
      <w:marTop w:val="0"/>
      <w:marBottom w:val="0"/>
      <w:divBdr>
        <w:top w:val="none" w:sz="0" w:space="0" w:color="auto"/>
        <w:left w:val="none" w:sz="0" w:space="0" w:color="auto"/>
        <w:bottom w:val="none" w:sz="0" w:space="0" w:color="auto"/>
        <w:right w:val="none" w:sz="0" w:space="0" w:color="auto"/>
      </w:divBdr>
    </w:div>
    <w:div w:id="1377706143">
      <w:bodyDiv w:val="1"/>
      <w:marLeft w:val="0"/>
      <w:marRight w:val="0"/>
      <w:marTop w:val="0"/>
      <w:marBottom w:val="0"/>
      <w:divBdr>
        <w:top w:val="none" w:sz="0" w:space="0" w:color="auto"/>
        <w:left w:val="none" w:sz="0" w:space="0" w:color="auto"/>
        <w:bottom w:val="none" w:sz="0" w:space="0" w:color="auto"/>
        <w:right w:val="none" w:sz="0" w:space="0" w:color="auto"/>
      </w:divBdr>
    </w:div>
    <w:div w:id="1377730214">
      <w:bodyDiv w:val="1"/>
      <w:marLeft w:val="0"/>
      <w:marRight w:val="0"/>
      <w:marTop w:val="0"/>
      <w:marBottom w:val="0"/>
      <w:divBdr>
        <w:top w:val="none" w:sz="0" w:space="0" w:color="auto"/>
        <w:left w:val="none" w:sz="0" w:space="0" w:color="auto"/>
        <w:bottom w:val="none" w:sz="0" w:space="0" w:color="auto"/>
        <w:right w:val="none" w:sz="0" w:space="0" w:color="auto"/>
      </w:divBdr>
    </w:div>
    <w:div w:id="1378160290">
      <w:bodyDiv w:val="1"/>
      <w:marLeft w:val="0"/>
      <w:marRight w:val="0"/>
      <w:marTop w:val="0"/>
      <w:marBottom w:val="0"/>
      <w:divBdr>
        <w:top w:val="none" w:sz="0" w:space="0" w:color="auto"/>
        <w:left w:val="none" w:sz="0" w:space="0" w:color="auto"/>
        <w:bottom w:val="none" w:sz="0" w:space="0" w:color="auto"/>
        <w:right w:val="none" w:sz="0" w:space="0" w:color="auto"/>
      </w:divBdr>
    </w:div>
    <w:div w:id="1378434013">
      <w:bodyDiv w:val="1"/>
      <w:marLeft w:val="0"/>
      <w:marRight w:val="0"/>
      <w:marTop w:val="0"/>
      <w:marBottom w:val="0"/>
      <w:divBdr>
        <w:top w:val="none" w:sz="0" w:space="0" w:color="auto"/>
        <w:left w:val="none" w:sz="0" w:space="0" w:color="auto"/>
        <w:bottom w:val="none" w:sz="0" w:space="0" w:color="auto"/>
        <w:right w:val="none" w:sz="0" w:space="0" w:color="auto"/>
      </w:divBdr>
    </w:div>
    <w:div w:id="1378703701">
      <w:bodyDiv w:val="1"/>
      <w:marLeft w:val="0"/>
      <w:marRight w:val="0"/>
      <w:marTop w:val="0"/>
      <w:marBottom w:val="0"/>
      <w:divBdr>
        <w:top w:val="none" w:sz="0" w:space="0" w:color="auto"/>
        <w:left w:val="none" w:sz="0" w:space="0" w:color="auto"/>
        <w:bottom w:val="none" w:sz="0" w:space="0" w:color="auto"/>
        <w:right w:val="none" w:sz="0" w:space="0" w:color="auto"/>
      </w:divBdr>
    </w:div>
    <w:div w:id="1378969152">
      <w:bodyDiv w:val="1"/>
      <w:marLeft w:val="0"/>
      <w:marRight w:val="0"/>
      <w:marTop w:val="0"/>
      <w:marBottom w:val="0"/>
      <w:divBdr>
        <w:top w:val="none" w:sz="0" w:space="0" w:color="auto"/>
        <w:left w:val="none" w:sz="0" w:space="0" w:color="auto"/>
        <w:bottom w:val="none" w:sz="0" w:space="0" w:color="auto"/>
        <w:right w:val="none" w:sz="0" w:space="0" w:color="auto"/>
      </w:divBdr>
    </w:div>
    <w:div w:id="1379281500">
      <w:bodyDiv w:val="1"/>
      <w:marLeft w:val="0"/>
      <w:marRight w:val="0"/>
      <w:marTop w:val="0"/>
      <w:marBottom w:val="0"/>
      <w:divBdr>
        <w:top w:val="none" w:sz="0" w:space="0" w:color="auto"/>
        <w:left w:val="none" w:sz="0" w:space="0" w:color="auto"/>
        <w:bottom w:val="none" w:sz="0" w:space="0" w:color="auto"/>
        <w:right w:val="none" w:sz="0" w:space="0" w:color="auto"/>
      </w:divBdr>
    </w:div>
    <w:div w:id="1379285637">
      <w:bodyDiv w:val="1"/>
      <w:marLeft w:val="0"/>
      <w:marRight w:val="0"/>
      <w:marTop w:val="0"/>
      <w:marBottom w:val="0"/>
      <w:divBdr>
        <w:top w:val="none" w:sz="0" w:space="0" w:color="auto"/>
        <w:left w:val="none" w:sz="0" w:space="0" w:color="auto"/>
        <w:bottom w:val="none" w:sz="0" w:space="0" w:color="auto"/>
        <w:right w:val="none" w:sz="0" w:space="0" w:color="auto"/>
      </w:divBdr>
    </w:div>
    <w:div w:id="1379548808">
      <w:bodyDiv w:val="1"/>
      <w:marLeft w:val="0"/>
      <w:marRight w:val="0"/>
      <w:marTop w:val="0"/>
      <w:marBottom w:val="0"/>
      <w:divBdr>
        <w:top w:val="none" w:sz="0" w:space="0" w:color="auto"/>
        <w:left w:val="none" w:sz="0" w:space="0" w:color="auto"/>
        <w:bottom w:val="none" w:sz="0" w:space="0" w:color="auto"/>
        <w:right w:val="none" w:sz="0" w:space="0" w:color="auto"/>
      </w:divBdr>
    </w:div>
    <w:div w:id="1379551418">
      <w:bodyDiv w:val="1"/>
      <w:marLeft w:val="0"/>
      <w:marRight w:val="0"/>
      <w:marTop w:val="0"/>
      <w:marBottom w:val="0"/>
      <w:divBdr>
        <w:top w:val="none" w:sz="0" w:space="0" w:color="auto"/>
        <w:left w:val="none" w:sz="0" w:space="0" w:color="auto"/>
        <w:bottom w:val="none" w:sz="0" w:space="0" w:color="auto"/>
        <w:right w:val="none" w:sz="0" w:space="0" w:color="auto"/>
      </w:divBdr>
    </w:div>
    <w:div w:id="1379814980">
      <w:bodyDiv w:val="1"/>
      <w:marLeft w:val="0"/>
      <w:marRight w:val="0"/>
      <w:marTop w:val="0"/>
      <w:marBottom w:val="0"/>
      <w:divBdr>
        <w:top w:val="none" w:sz="0" w:space="0" w:color="auto"/>
        <w:left w:val="none" w:sz="0" w:space="0" w:color="auto"/>
        <w:bottom w:val="none" w:sz="0" w:space="0" w:color="auto"/>
        <w:right w:val="none" w:sz="0" w:space="0" w:color="auto"/>
      </w:divBdr>
    </w:div>
    <w:div w:id="1380326809">
      <w:bodyDiv w:val="1"/>
      <w:marLeft w:val="0"/>
      <w:marRight w:val="0"/>
      <w:marTop w:val="0"/>
      <w:marBottom w:val="0"/>
      <w:divBdr>
        <w:top w:val="none" w:sz="0" w:space="0" w:color="auto"/>
        <w:left w:val="none" w:sz="0" w:space="0" w:color="auto"/>
        <w:bottom w:val="none" w:sz="0" w:space="0" w:color="auto"/>
        <w:right w:val="none" w:sz="0" w:space="0" w:color="auto"/>
      </w:divBdr>
    </w:div>
    <w:div w:id="1380863058">
      <w:bodyDiv w:val="1"/>
      <w:marLeft w:val="0"/>
      <w:marRight w:val="0"/>
      <w:marTop w:val="0"/>
      <w:marBottom w:val="0"/>
      <w:divBdr>
        <w:top w:val="none" w:sz="0" w:space="0" w:color="auto"/>
        <w:left w:val="none" w:sz="0" w:space="0" w:color="auto"/>
        <w:bottom w:val="none" w:sz="0" w:space="0" w:color="auto"/>
        <w:right w:val="none" w:sz="0" w:space="0" w:color="auto"/>
      </w:divBdr>
    </w:div>
    <w:div w:id="1380981101">
      <w:bodyDiv w:val="1"/>
      <w:marLeft w:val="0"/>
      <w:marRight w:val="0"/>
      <w:marTop w:val="0"/>
      <w:marBottom w:val="0"/>
      <w:divBdr>
        <w:top w:val="none" w:sz="0" w:space="0" w:color="auto"/>
        <w:left w:val="none" w:sz="0" w:space="0" w:color="auto"/>
        <w:bottom w:val="none" w:sz="0" w:space="0" w:color="auto"/>
        <w:right w:val="none" w:sz="0" w:space="0" w:color="auto"/>
      </w:divBdr>
    </w:div>
    <w:div w:id="1381055342">
      <w:bodyDiv w:val="1"/>
      <w:marLeft w:val="0"/>
      <w:marRight w:val="0"/>
      <w:marTop w:val="0"/>
      <w:marBottom w:val="0"/>
      <w:divBdr>
        <w:top w:val="none" w:sz="0" w:space="0" w:color="auto"/>
        <w:left w:val="none" w:sz="0" w:space="0" w:color="auto"/>
        <w:bottom w:val="none" w:sz="0" w:space="0" w:color="auto"/>
        <w:right w:val="none" w:sz="0" w:space="0" w:color="auto"/>
      </w:divBdr>
    </w:div>
    <w:div w:id="1381321644">
      <w:bodyDiv w:val="1"/>
      <w:marLeft w:val="0"/>
      <w:marRight w:val="0"/>
      <w:marTop w:val="0"/>
      <w:marBottom w:val="0"/>
      <w:divBdr>
        <w:top w:val="none" w:sz="0" w:space="0" w:color="auto"/>
        <w:left w:val="none" w:sz="0" w:space="0" w:color="auto"/>
        <w:bottom w:val="none" w:sz="0" w:space="0" w:color="auto"/>
        <w:right w:val="none" w:sz="0" w:space="0" w:color="auto"/>
      </w:divBdr>
    </w:div>
    <w:div w:id="1381399372">
      <w:bodyDiv w:val="1"/>
      <w:marLeft w:val="0"/>
      <w:marRight w:val="0"/>
      <w:marTop w:val="0"/>
      <w:marBottom w:val="0"/>
      <w:divBdr>
        <w:top w:val="none" w:sz="0" w:space="0" w:color="auto"/>
        <w:left w:val="none" w:sz="0" w:space="0" w:color="auto"/>
        <w:bottom w:val="none" w:sz="0" w:space="0" w:color="auto"/>
        <w:right w:val="none" w:sz="0" w:space="0" w:color="auto"/>
      </w:divBdr>
    </w:div>
    <w:div w:id="1381704906">
      <w:bodyDiv w:val="1"/>
      <w:marLeft w:val="0"/>
      <w:marRight w:val="0"/>
      <w:marTop w:val="0"/>
      <w:marBottom w:val="0"/>
      <w:divBdr>
        <w:top w:val="none" w:sz="0" w:space="0" w:color="auto"/>
        <w:left w:val="none" w:sz="0" w:space="0" w:color="auto"/>
        <w:bottom w:val="none" w:sz="0" w:space="0" w:color="auto"/>
        <w:right w:val="none" w:sz="0" w:space="0" w:color="auto"/>
      </w:divBdr>
    </w:div>
    <w:div w:id="1381787281">
      <w:bodyDiv w:val="1"/>
      <w:marLeft w:val="0"/>
      <w:marRight w:val="0"/>
      <w:marTop w:val="0"/>
      <w:marBottom w:val="0"/>
      <w:divBdr>
        <w:top w:val="none" w:sz="0" w:space="0" w:color="auto"/>
        <w:left w:val="none" w:sz="0" w:space="0" w:color="auto"/>
        <w:bottom w:val="none" w:sz="0" w:space="0" w:color="auto"/>
        <w:right w:val="none" w:sz="0" w:space="0" w:color="auto"/>
      </w:divBdr>
    </w:div>
    <w:div w:id="1382054133">
      <w:bodyDiv w:val="1"/>
      <w:marLeft w:val="0"/>
      <w:marRight w:val="0"/>
      <w:marTop w:val="0"/>
      <w:marBottom w:val="0"/>
      <w:divBdr>
        <w:top w:val="none" w:sz="0" w:space="0" w:color="auto"/>
        <w:left w:val="none" w:sz="0" w:space="0" w:color="auto"/>
        <w:bottom w:val="none" w:sz="0" w:space="0" w:color="auto"/>
        <w:right w:val="none" w:sz="0" w:space="0" w:color="auto"/>
      </w:divBdr>
    </w:div>
    <w:div w:id="1382555974">
      <w:bodyDiv w:val="1"/>
      <w:marLeft w:val="0"/>
      <w:marRight w:val="0"/>
      <w:marTop w:val="0"/>
      <w:marBottom w:val="0"/>
      <w:divBdr>
        <w:top w:val="none" w:sz="0" w:space="0" w:color="auto"/>
        <w:left w:val="none" w:sz="0" w:space="0" w:color="auto"/>
        <w:bottom w:val="none" w:sz="0" w:space="0" w:color="auto"/>
        <w:right w:val="none" w:sz="0" w:space="0" w:color="auto"/>
      </w:divBdr>
    </w:div>
    <w:div w:id="1382706372">
      <w:bodyDiv w:val="1"/>
      <w:marLeft w:val="0"/>
      <w:marRight w:val="0"/>
      <w:marTop w:val="0"/>
      <w:marBottom w:val="0"/>
      <w:divBdr>
        <w:top w:val="none" w:sz="0" w:space="0" w:color="auto"/>
        <w:left w:val="none" w:sz="0" w:space="0" w:color="auto"/>
        <w:bottom w:val="none" w:sz="0" w:space="0" w:color="auto"/>
        <w:right w:val="none" w:sz="0" w:space="0" w:color="auto"/>
      </w:divBdr>
    </w:div>
    <w:div w:id="1382824703">
      <w:bodyDiv w:val="1"/>
      <w:marLeft w:val="0"/>
      <w:marRight w:val="0"/>
      <w:marTop w:val="0"/>
      <w:marBottom w:val="0"/>
      <w:divBdr>
        <w:top w:val="none" w:sz="0" w:space="0" w:color="auto"/>
        <w:left w:val="none" w:sz="0" w:space="0" w:color="auto"/>
        <w:bottom w:val="none" w:sz="0" w:space="0" w:color="auto"/>
        <w:right w:val="none" w:sz="0" w:space="0" w:color="auto"/>
      </w:divBdr>
    </w:div>
    <w:div w:id="1383016844">
      <w:bodyDiv w:val="1"/>
      <w:marLeft w:val="0"/>
      <w:marRight w:val="0"/>
      <w:marTop w:val="0"/>
      <w:marBottom w:val="0"/>
      <w:divBdr>
        <w:top w:val="none" w:sz="0" w:space="0" w:color="auto"/>
        <w:left w:val="none" w:sz="0" w:space="0" w:color="auto"/>
        <w:bottom w:val="none" w:sz="0" w:space="0" w:color="auto"/>
        <w:right w:val="none" w:sz="0" w:space="0" w:color="auto"/>
      </w:divBdr>
    </w:div>
    <w:div w:id="1383167135">
      <w:bodyDiv w:val="1"/>
      <w:marLeft w:val="0"/>
      <w:marRight w:val="0"/>
      <w:marTop w:val="0"/>
      <w:marBottom w:val="0"/>
      <w:divBdr>
        <w:top w:val="none" w:sz="0" w:space="0" w:color="auto"/>
        <w:left w:val="none" w:sz="0" w:space="0" w:color="auto"/>
        <w:bottom w:val="none" w:sz="0" w:space="0" w:color="auto"/>
        <w:right w:val="none" w:sz="0" w:space="0" w:color="auto"/>
      </w:divBdr>
    </w:div>
    <w:div w:id="1383402741">
      <w:bodyDiv w:val="1"/>
      <w:marLeft w:val="0"/>
      <w:marRight w:val="0"/>
      <w:marTop w:val="0"/>
      <w:marBottom w:val="0"/>
      <w:divBdr>
        <w:top w:val="none" w:sz="0" w:space="0" w:color="auto"/>
        <w:left w:val="none" w:sz="0" w:space="0" w:color="auto"/>
        <w:bottom w:val="none" w:sz="0" w:space="0" w:color="auto"/>
        <w:right w:val="none" w:sz="0" w:space="0" w:color="auto"/>
      </w:divBdr>
    </w:div>
    <w:div w:id="1383485595">
      <w:bodyDiv w:val="1"/>
      <w:marLeft w:val="0"/>
      <w:marRight w:val="0"/>
      <w:marTop w:val="0"/>
      <w:marBottom w:val="0"/>
      <w:divBdr>
        <w:top w:val="none" w:sz="0" w:space="0" w:color="auto"/>
        <w:left w:val="none" w:sz="0" w:space="0" w:color="auto"/>
        <w:bottom w:val="none" w:sz="0" w:space="0" w:color="auto"/>
        <w:right w:val="none" w:sz="0" w:space="0" w:color="auto"/>
      </w:divBdr>
    </w:div>
    <w:div w:id="1383559604">
      <w:bodyDiv w:val="1"/>
      <w:marLeft w:val="0"/>
      <w:marRight w:val="0"/>
      <w:marTop w:val="0"/>
      <w:marBottom w:val="0"/>
      <w:divBdr>
        <w:top w:val="none" w:sz="0" w:space="0" w:color="auto"/>
        <w:left w:val="none" w:sz="0" w:space="0" w:color="auto"/>
        <w:bottom w:val="none" w:sz="0" w:space="0" w:color="auto"/>
        <w:right w:val="none" w:sz="0" w:space="0" w:color="auto"/>
      </w:divBdr>
    </w:div>
    <w:div w:id="1383795659">
      <w:bodyDiv w:val="1"/>
      <w:marLeft w:val="0"/>
      <w:marRight w:val="0"/>
      <w:marTop w:val="0"/>
      <w:marBottom w:val="0"/>
      <w:divBdr>
        <w:top w:val="none" w:sz="0" w:space="0" w:color="auto"/>
        <w:left w:val="none" w:sz="0" w:space="0" w:color="auto"/>
        <w:bottom w:val="none" w:sz="0" w:space="0" w:color="auto"/>
        <w:right w:val="none" w:sz="0" w:space="0" w:color="auto"/>
      </w:divBdr>
    </w:div>
    <w:div w:id="1384141446">
      <w:bodyDiv w:val="1"/>
      <w:marLeft w:val="0"/>
      <w:marRight w:val="0"/>
      <w:marTop w:val="0"/>
      <w:marBottom w:val="0"/>
      <w:divBdr>
        <w:top w:val="none" w:sz="0" w:space="0" w:color="auto"/>
        <w:left w:val="none" w:sz="0" w:space="0" w:color="auto"/>
        <w:bottom w:val="none" w:sz="0" w:space="0" w:color="auto"/>
        <w:right w:val="none" w:sz="0" w:space="0" w:color="auto"/>
      </w:divBdr>
    </w:div>
    <w:div w:id="1384209948">
      <w:bodyDiv w:val="1"/>
      <w:marLeft w:val="0"/>
      <w:marRight w:val="0"/>
      <w:marTop w:val="0"/>
      <w:marBottom w:val="0"/>
      <w:divBdr>
        <w:top w:val="none" w:sz="0" w:space="0" w:color="auto"/>
        <w:left w:val="none" w:sz="0" w:space="0" w:color="auto"/>
        <w:bottom w:val="none" w:sz="0" w:space="0" w:color="auto"/>
        <w:right w:val="none" w:sz="0" w:space="0" w:color="auto"/>
      </w:divBdr>
    </w:div>
    <w:div w:id="1384253377">
      <w:bodyDiv w:val="1"/>
      <w:marLeft w:val="0"/>
      <w:marRight w:val="0"/>
      <w:marTop w:val="0"/>
      <w:marBottom w:val="0"/>
      <w:divBdr>
        <w:top w:val="none" w:sz="0" w:space="0" w:color="auto"/>
        <w:left w:val="none" w:sz="0" w:space="0" w:color="auto"/>
        <w:bottom w:val="none" w:sz="0" w:space="0" w:color="auto"/>
        <w:right w:val="none" w:sz="0" w:space="0" w:color="auto"/>
      </w:divBdr>
    </w:div>
    <w:div w:id="1384330027">
      <w:bodyDiv w:val="1"/>
      <w:marLeft w:val="0"/>
      <w:marRight w:val="0"/>
      <w:marTop w:val="0"/>
      <w:marBottom w:val="0"/>
      <w:divBdr>
        <w:top w:val="none" w:sz="0" w:space="0" w:color="auto"/>
        <w:left w:val="none" w:sz="0" w:space="0" w:color="auto"/>
        <w:bottom w:val="none" w:sz="0" w:space="0" w:color="auto"/>
        <w:right w:val="none" w:sz="0" w:space="0" w:color="auto"/>
      </w:divBdr>
    </w:div>
    <w:div w:id="1384477853">
      <w:bodyDiv w:val="1"/>
      <w:marLeft w:val="0"/>
      <w:marRight w:val="0"/>
      <w:marTop w:val="0"/>
      <w:marBottom w:val="0"/>
      <w:divBdr>
        <w:top w:val="none" w:sz="0" w:space="0" w:color="auto"/>
        <w:left w:val="none" w:sz="0" w:space="0" w:color="auto"/>
        <w:bottom w:val="none" w:sz="0" w:space="0" w:color="auto"/>
        <w:right w:val="none" w:sz="0" w:space="0" w:color="auto"/>
      </w:divBdr>
    </w:div>
    <w:div w:id="1384644967">
      <w:bodyDiv w:val="1"/>
      <w:marLeft w:val="0"/>
      <w:marRight w:val="0"/>
      <w:marTop w:val="0"/>
      <w:marBottom w:val="0"/>
      <w:divBdr>
        <w:top w:val="none" w:sz="0" w:space="0" w:color="auto"/>
        <w:left w:val="none" w:sz="0" w:space="0" w:color="auto"/>
        <w:bottom w:val="none" w:sz="0" w:space="0" w:color="auto"/>
        <w:right w:val="none" w:sz="0" w:space="0" w:color="auto"/>
      </w:divBdr>
    </w:div>
    <w:div w:id="1384867480">
      <w:bodyDiv w:val="1"/>
      <w:marLeft w:val="0"/>
      <w:marRight w:val="0"/>
      <w:marTop w:val="0"/>
      <w:marBottom w:val="0"/>
      <w:divBdr>
        <w:top w:val="none" w:sz="0" w:space="0" w:color="auto"/>
        <w:left w:val="none" w:sz="0" w:space="0" w:color="auto"/>
        <w:bottom w:val="none" w:sz="0" w:space="0" w:color="auto"/>
        <w:right w:val="none" w:sz="0" w:space="0" w:color="auto"/>
      </w:divBdr>
    </w:div>
    <w:div w:id="1385324320">
      <w:bodyDiv w:val="1"/>
      <w:marLeft w:val="0"/>
      <w:marRight w:val="0"/>
      <w:marTop w:val="0"/>
      <w:marBottom w:val="0"/>
      <w:divBdr>
        <w:top w:val="none" w:sz="0" w:space="0" w:color="auto"/>
        <w:left w:val="none" w:sz="0" w:space="0" w:color="auto"/>
        <w:bottom w:val="none" w:sz="0" w:space="0" w:color="auto"/>
        <w:right w:val="none" w:sz="0" w:space="0" w:color="auto"/>
      </w:divBdr>
    </w:div>
    <w:div w:id="1385327025">
      <w:bodyDiv w:val="1"/>
      <w:marLeft w:val="0"/>
      <w:marRight w:val="0"/>
      <w:marTop w:val="0"/>
      <w:marBottom w:val="0"/>
      <w:divBdr>
        <w:top w:val="none" w:sz="0" w:space="0" w:color="auto"/>
        <w:left w:val="none" w:sz="0" w:space="0" w:color="auto"/>
        <w:bottom w:val="none" w:sz="0" w:space="0" w:color="auto"/>
        <w:right w:val="none" w:sz="0" w:space="0" w:color="auto"/>
      </w:divBdr>
    </w:div>
    <w:div w:id="1385368886">
      <w:bodyDiv w:val="1"/>
      <w:marLeft w:val="0"/>
      <w:marRight w:val="0"/>
      <w:marTop w:val="0"/>
      <w:marBottom w:val="0"/>
      <w:divBdr>
        <w:top w:val="none" w:sz="0" w:space="0" w:color="auto"/>
        <w:left w:val="none" w:sz="0" w:space="0" w:color="auto"/>
        <w:bottom w:val="none" w:sz="0" w:space="0" w:color="auto"/>
        <w:right w:val="none" w:sz="0" w:space="0" w:color="auto"/>
      </w:divBdr>
    </w:div>
    <w:div w:id="1385448149">
      <w:bodyDiv w:val="1"/>
      <w:marLeft w:val="0"/>
      <w:marRight w:val="0"/>
      <w:marTop w:val="0"/>
      <w:marBottom w:val="0"/>
      <w:divBdr>
        <w:top w:val="none" w:sz="0" w:space="0" w:color="auto"/>
        <w:left w:val="none" w:sz="0" w:space="0" w:color="auto"/>
        <w:bottom w:val="none" w:sz="0" w:space="0" w:color="auto"/>
        <w:right w:val="none" w:sz="0" w:space="0" w:color="auto"/>
      </w:divBdr>
    </w:div>
    <w:div w:id="1385449784">
      <w:bodyDiv w:val="1"/>
      <w:marLeft w:val="0"/>
      <w:marRight w:val="0"/>
      <w:marTop w:val="0"/>
      <w:marBottom w:val="0"/>
      <w:divBdr>
        <w:top w:val="none" w:sz="0" w:space="0" w:color="auto"/>
        <w:left w:val="none" w:sz="0" w:space="0" w:color="auto"/>
        <w:bottom w:val="none" w:sz="0" w:space="0" w:color="auto"/>
        <w:right w:val="none" w:sz="0" w:space="0" w:color="auto"/>
      </w:divBdr>
    </w:div>
    <w:div w:id="1385711218">
      <w:bodyDiv w:val="1"/>
      <w:marLeft w:val="0"/>
      <w:marRight w:val="0"/>
      <w:marTop w:val="0"/>
      <w:marBottom w:val="0"/>
      <w:divBdr>
        <w:top w:val="none" w:sz="0" w:space="0" w:color="auto"/>
        <w:left w:val="none" w:sz="0" w:space="0" w:color="auto"/>
        <w:bottom w:val="none" w:sz="0" w:space="0" w:color="auto"/>
        <w:right w:val="none" w:sz="0" w:space="0" w:color="auto"/>
      </w:divBdr>
    </w:div>
    <w:div w:id="1386098778">
      <w:bodyDiv w:val="1"/>
      <w:marLeft w:val="0"/>
      <w:marRight w:val="0"/>
      <w:marTop w:val="0"/>
      <w:marBottom w:val="0"/>
      <w:divBdr>
        <w:top w:val="none" w:sz="0" w:space="0" w:color="auto"/>
        <w:left w:val="none" w:sz="0" w:space="0" w:color="auto"/>
        <w:bottom w:val="none" w:sz="0" w:space="0" w:color="auto"/>
        <w:right w:val="none" w:sz="0" w:space="0" w:color="auto"/>
      </w:divBdr>
    </w:div>
    <w:div w:id="1386100578">
      <w:bodyDiv w:val="1"/>
      <w:marLeft w:val="0"/>
      <w:marRight w:val="0"/>
      <w:marTop w:val="0"/>
      <w:marBottom w:val="0"/>
      <w:divBdr>
        <w:top w:val="none" w:sz="0" w:space="0" w:color="auto"/>
        <w:left w:val="none" w:sz="0" w:space="0" w:color="auto"/>
        <w:bottom w:val="none" w:sz="0" w:space="0" w:color="auto"/>
        <w:right w:val="none" w:sz="0" w:space="0" w:color="auto"/>
      </w:divBdr>
    </w:div>
    <w:div w:id="1386173268">
      <w:bodyDiv w:val="1"/>
      <w:marLeft w:val="0"/>
      <w:marRight w:val="0"/>
      <w:marTop w:val="0"/>
      <w:marBottom w:val="0"/>
      <w:divBdr>
        <w:top w:val="none" w:sz="0" w:space="0" w:color="auto"/>
        <w:left w:val="none" w:sz="0" w:space="0" w:color="auto"/>
        <w:bottom w:val="none" w:sz="0" w:space="0" w:color="auto"/>
        <w:right w:val="none" w:sz="0" w:space="0" w:color="auto"/>
      </w:divBdr>
    </w:div>
    <w:div w:id="1387559701">
      <w:bodyDiv w:val="1"/>
      <w:marLeft w:val="0"/>
      <w:marRight w:val="0"/>
      <w:marTop w:val="0"/>
      <w:marBottom w:val="0"/>
      <w:divBdr>
        <w:top w:val="none" w:sz="0" w:space="0" w:color="auto"/>
        <w:left w:val="none" w:sz="0" w:space="0" w:color="auto"/>
        <w:bottom w:val="none" w:sz="0" w:space="0" w:color="auto"/>
        <w:right w:val="none" w:sz="0" w:space="0" w:color="auto"/>
      </w:divBdr>
    </w:div>
    <w:div w:id="1387728001">
      <w:bodyDiv w:val="1"/>
      <w:marLeft w:val="0"/>
      <w:marRight w:val="0"/>
      <w:marTop w:val="0"/>
      <w:marBottom w:val="0"/>
      <w:divBdr>
        <w:top w:val="none" w:sz="0" w:space="0" w:color="auto"/>
        <w:left w:val="none" w:sz="0" w:space="0" w:color="auto"/>
        <w:bottom w:val="none" w:sz="0" w:space="0" w:color="auto"/>
        <w:right w:val="none" w:sz="0" w:space="0" w:color="auto"/>
      </w:divBdr>
    </w:div>
    <w:div w:id="1387753748">
      <w:bodyDiv w:val="1"/>
      <w:marLeft w:val="0"/>
      <w:marRight w:val="0"/>
      <w:marTop w:val="0"/>
      <w:marBottom w:val="0"/>
      <w:divBdr>
        <w:top w:val="none" w:sz="0" w:space="0" w:color="auto"/>
        <w:left w:val="none" w:sz="0" w:space="0" w:color="auto"/>
        <w:bottom w:val="none" w:sz="0" w:space="0" w:color="auto"/>
        <w:right w:val="none" w:sz="0" w:space="0" w:color="auto"/>
      </w:divBdr>
    </w:div>
    <w:div w:id="1388257321">
      <w:bodyDiv w:val="1"/>
      <w:marLeft w:val="0"/>
      <w:marRight w:val="0"/>
      <w:marTop w:val="0"/>
      <w:marBottom w:val="0"/>
      <w:divBdr>
        <w:top w:val="none" w:sz="0" w:space="0" w:color="auto"/>
        <w:left w:val="none" w:sz="0" w:space="0" w:color="auto"/>
        <w:bottom w:val="none" w:sz="0" w:space="0" w:color="auto"/>
        <w:right w:val="none" w:sz="0" w:space="0" w:color="auto"/>
      </w:divBdr>
    </w:div>
    <w:div w:id="1388380989">
      <w:bodyDiv w:val="1"/>
      <w:marLeft w:val="0"/>
      <w:marRight w:val="0"/>
      <w:marTop w:val="0"/>
      <w:marBottom w:val="0"/>
      <w:divBdr>
        <w:top w:val="none" w:sz="0" w:space="0" w:color="auto"/>
        <w:left w:val="none" w:sz="0" w:space="0" w:color="auto"/>
        <w:bottom w:val="none" w:sz="0" w:space="0" w:color="auto"/>
        <w:right w:val="none" w:sz="0" w:space="0" w:color="auto"/>
      </w:divBdr>
    </w:div>
    <w:div w:id="1388458821">
      <w:bodyDiv w:val="1"/>
      <w:marLeft w:val="0"/>
      <w:marRight w:val="0"/>
      <w:marTop w:val="0"/>
      <w:marBottom w:val="0"/>
      <w:divBdr>
        <w:top w:val="none" w:sz="0" w:space="0" w:color="auto"/>
        <w:left w:val="none" w:sz="0" w:space="0" w:color="auto"/>
        <w:bottom w:val="none" w:sz="0" w:space="0" w:color="auto"/>
        <w:right w:val="none" w:sz="0" w:space="0" w:color="auto"/>
      </w:divBdr>
    </w:div>
    <w:div w:id="1388601977">
      <w:bodyDiv w:val="1"/>
      <w:marLeft w:val="0"/>
      <w:marRight w:val="0"/>
      <w:marTop w:val="0"/>
      <w:marBottom w:val="0"/>
      <w:divBdr>
        <w:top w:val="none" w:sz="0" w:space="0" w:color="auto"/>
        <w:left w:val="none" w:sz="0" w:space="0" w:color="auto"/>
        <w:bottom w:val="none" w:sz="0" w:space="0" w:color="auto"/>
        <w:right w:val="none" w:sz="0" w:space="0" w:color="auto"/>
      </w:divBdr>
    </w:div>
    <w:div w:id="1388608582">
      <w:bodyDiv w:val="1"/>
      <w:marLeft w:val="0"/>
      <w:marRight w:val="0"/>
      <w:marTop w:val="0"/>
      <w:marBottom w:val="0"/>
      <w:divBdr>
        <w:top w:val="none" w:sz="0" w:space="0" w:color="auto"/>
        <w:left w:val="none" w:sz="0" w:space="0" w:color="auto"/>
        <w:bottom w:val="none" w:sz="0" w:space="0" w:color="auto"/>
        <w:right w:val="none" w:sz="0" w:space="0" w:color="auto"/>
      </w:divBdr>
    </w:div>
    <w:div w:id="1388803678">
      <w:bodyDiv w:val="1"/>
      <w:marLeft w:val="0"/>
      <w:marRight w:val="0"/>
      <w:marTop w:val="0"/>
      <w:marBottom w:val="0"/>
      <w:divBdr>
        <w:top w:val="none" w:sz="0" w:space="0" w:color="auto"/>
        <w:left w:val="none" w:sz="0" w:space="0" w:color="auto"/>
        <w:bottom w:val="none" w:sz="0" w:space="0" w:color="auto"/>
        <w:right w:val="none" w:sz="0" w:space="0" w:color="auto"/>
      </w:divBdr>
    </w:div>
    <w:div w:id="1389063156">
      <w:bodyDiv w:val="1"/>
      <w:marLeft w:val="0"/>
      <w:marRight w:val="0"/>
      <w:marTop w:val="0"/>
      <w:marBottom w:val="0"/>
      <w:divBdr>
        <w:top w:val="none" w:sz="0" w:space="0" w:color="auto"/>
        <w:left w:val="none" w:sz="0" w:space="0" w:color="auto"/>
        <w:bottom w:val="none" w:sz="0" w:space="0" w:color="auto"/>
        <w:right w:val="none" w:sz="0" w:space="0" w:color="auto"/>
      </w:divBdr>
    </w:div>
    <w:div w:id="1389187707">
      <w:bodyDiv w:val="1"/>
      <w:marLeft w:val="0"/>
      <w:marRight w:val="0"/>
      <w:marTop w:val="0"/>
      <w:marBottom w:val="0"/>
      <w:divBdr>
        <w:top w:val="none" w:sz="0" w:space="0" w:color="auto"/>
        <w:left w:val="none" w:sz="0" w:space="0" w:color="auto"/>
        <w:bottom w:val="none" w:sz="0" w:space="0" w:color="auto"/>
        <w:right w:val="none" w:sz="0" w:space="0" w:color="auto"/>
      </w:divBdr>
    </w:div>
    <w:div w:id="1389499095">
      <w:bodyDiv w:val="1"/>
      <w:marLeft w:val="0"/>
      <w:marRight w:val="0"/>
      <w:marTop w:val="0"/>
      <w:marBottom w:val="0"/>
      <w:divBdr>
        <w:top w:val="none" w:sz="0" w:space="0" w:color="auto"/>
        <w:left w:val="none" w:sz="0" w:space="0" w:color="auto"/>
        <w:bottom w:val="none" w:sz="0" w:space="0" w:color="auto"/>
        <w:right w:val="none" w:sz="0" w:space="0" w:color="auto"/>
      </w:divBdr>
    </w:div>
    <w:div w:id="1389646076">
      <w:bodyDiv w:val="1"/>
      <w:marLeft w:val="0"/>
      <w:marRight w:val="0"/>
      <w:marTop w:val="0"/>
      <w:marBottom w:val="0"/>
      <w:divBdr>
        <w:top w:val="none" w:sz="0" w:space="0" w:color="auto"/>
        <w:left w:val="none" w:sz="0" w:space="0" w:color="auto"/>
        <w:bottom w:val="none" w:sz="0" w:space="0" w:color="auto"/>
        <w:right w:val="none" w:sz="0" w:space="0" w:color="auto"/>
      </w:divBdr>
    </w:div>
    <w:div w:id="1390226249">
      <w:bodyDiv w:val="1"/>
      <w:marLeft w:val="0"/>
      <w:marRight w:val="0"/>
      <w:marTop w:val="0"/>
      <w:marBottom w:val="0"/>
      <w:divBdr>
        <w:top w:val="none" w:sz="0" w:space="0" w:color="auto"/>
        <w:left w:val="none" w:sz="0" w:space="0" w:color="auto"/>
        <w:bottom w:val="none" w:sz="0" w:space="0" w:color="auto"/>
        <w:right w:val="none" w:sz="0" w:space="0" w:color="auto"/>
      </w:divBdr>
    </w:div>
    <w:div w:id="1390227776">
      <w:bodyDiv w:val="1"/>
      <w:marLeft w:val="0"/>
      <w:marRight w:val="0"/>
      <w:marTop w:val="0"/>
      <w:marBottom w:val="0"/>
      <w:divBdr>
        <w:top w:val="none" w:sz="0" w:space="0" w:color="auto"/>
        <w:left w:val="none" w:sz="0" w:space="0" w:color="auto"/>
        <w:bottom w:val="none" w:sz="0" w:space="0" w:color="auto"/>
        <w:right w:val="none" w:sz="0" w:space="0" w:color="auto"/>
      </w:divBdr>
    </w:div>
    <w:div w:id="1390377878">
      <w:bodyDiv w:val="1"/>
      <w:marLeft w:val="0"/>
      <w:marRight w:val="0"/>
      <w:marTop w:val="0"/>
      <w:marBottom w:val="0"/>
      <w:divBdr>
        <w:top w:val="none" w:sz="0" w:space="0" w:color="auto"/>
        <w:left w:val="none" w:sz="0" w:space="0" w:color="auto"/>
        <w:bottom w:val="none" w:sz="0" w:space="0" w:color="auto"/>
        <w:right w:val="none" w:sz="0" w:space="0" w:color="auto"/>
      </w:divBdr>
    </w:div>
    <w:div w:id="1390491600">
      <w:bodyDiv w:val="1"/>
      <w:marLeft w:val="0"/>
      <w:marRight w:val="0"/>
      <w:marTop w:val="0"/>
      <w:marBottom w:val="0"/>
      <w:divBdr>
        <w:top w:val="none" w:sz="0" w:space="0" w:color="auto"/>
        <w:left w:val="none" w:sz="0" w:space="0" w:color="auto"/>
        <w:bottom w:val="none" w:sz="0" w:space="0" w:color="auto"/>
        <w:right w:val="none" w:sz="0" w:space="0" w:color="auto"/>
      </w:divBdr>
    </w:div>
    <w:div w:id="1390574341">
      <w:bodyDiv w:val="1"/>
      <w:marLeft w:val="0"/>
      <w:marRight w:val="0"/>
      <w:marTop w:val="0"/>
      <w:marBottom w:val="0"/>
      <w:divBdr>
        <w:top w:val="none" w:sz="0" w:space="0" w:color="auto"/>
        <w:left w:val="none" w:sz="0" w:space="0" w:color="auto"/>
        <w:bottom w:val="none" w:sz="0" w:space="0" w:color="auto"/>
        <w:right w:val="none" w:sz="0" w:space="0" w:color="auto"/>
      </w:divBdr>
    </w:div>
    <w:div w:id="1390610373">
      <w:bodyDiv w:val="1"/>
      <w:marLeft w:val="0"/>
      <w:marRight w:val="0"/>
      <w:marTop w:val="0"/>
      <w:marBottom w:val="0"/>
      <w:divBdr>
        <w:top w:val="none" w:sz="0" w:space="0" w:color="auto"/>
        <w:left w:val="none" w:sz="0" w:space="0" w:color="auto"/>
        <w:bottom w:val="none" w:sz="0" w:space="0" w:color="auto"/>
        <w:right w:val="none" w:sz="0" w:space="0" w:color="auto"/>
      </w:divBdr>
    </w:div>
    <w:div w:id="1390613979">
      <w:bodyDiv w:val="1"/>
      <w:marLeft w:val="0"/>
      <w:marRight w:val="0"/>
      <w:marTop w:val="0"/>
      <w:marBottom w:val="0"/>
      <w:divBdr>
        <w:top w:val="none" w:sz="0" w:space="0" w:color="auto"/>
        <w:left w:val="none" w:sz="0" w:space="0" w:color="auto"/>
        <w:bottom w:val="none" w:sz="0" w:space="0" w:color="auto"/>
        <w:right w:val="none" w:sz="0" w:space="0" w:color="auto"/>
      </w:divBdr>
    </w:div>
    <w:div w:id="1390879766">
      <w:bodyDiv w:val="1"/>
      <w:marLeft w:val="0"/>
      <w:marRight w:val="0"/>
      <w:marTop w:val="0"/>
      <w:marBottom w:val="0"/>
      <w:divBdr>
        <w:top w:val="none" w:sz="0" w:space="0" w:color="auto"/>
        <w:left w:val="none" w:sz="0" w:space="0" w:color="auto"/>
        <w:bottom w:val="none" w:sz="0" w:space="0" w:color="auto"/>
        <w:right w:val="none" w:sz="0" w:space="0" w:color="auto"/>
      </w:divBdr>
    </w:div>
    <w:div w:id="1391154501">
      <w:bodyDiv w:val="1"/>
      <w:marLeft w:val="0"/>
      <w:marRight w:val="0"/>
      <w:marTop w:val="0"/>
      <w:marBottom w:val="0"/>
      <w:divBdr>
        <w:top w:val="none" w:sz="0" w:space="0" w:color="auto"/>
        <w:left w:val="none" w:sz="0" w:space="0" w:color="auto"/>
        <w:bottom w:val="none" w:sz="0" w:space="0" w:color="auto"/>
        <w:right w:val="none" w:sz="0" w:space="0" w:color="auto"/>
      </w:divBdr>
    </w:div>
    <w:div w:id="1391222520">
      <w:bodyDiv w:val="1"/>
      <w:marLeft w:val="0"/>
      <w:marRight w:val="0"/>
      <w:marTop w:val="0"/>
      <w:marBottom w:val="0"/>
      <w:divBdr>
        <w:top w:val="none" w:sz="0" w:space="0" w:color="auto"/>
        <w:left w:val="none" w:sz="0" w:space="0" w:color="auto"/>
        <w:bottom w:val="none" w:sz="0" w:space="0" w:color="auto"/>
        <w:right w:val="none" w:sz="0" w:space="0" w:color="auto"/>
      </w:divBdr>
    </w:div>
    <w:div w:id="1391226330">
      <w:bodyDiv w:val="1"/>
      <w:marLeft w:val="0"/>
      <w:marRight w:val="0"/>
      <w:marTop w:val="0"/>
      <w:marBottom w:val="0"/>
      <w:divBdr>
        <w:top w:val="none" w:sz="0" w:space="0" w:color="auto"/>
        <w:left w:val="none" w:sz="0" w:space="0" w:color="auto"/>
        <w:bottom w:val="none" w:sz="0" w:space="0" w:color="auto"/>
        <w:right w:val="none" w:sz="0" w:space="0" w:color="auto"/>
      </w:divBdr>
    </w:div>
    <w:div w:id="1391727156">
      <w:bodyDiv w:val="1"/>
      <w:marLeft w:val="0"/>
      <w:marRight w:val="0"/>
      <w:marTop w:val="0"/>
      <w:marBottom w:val="0"/>
      <w:divBdr>
        <w:top w:val="none" w:sz="0" w:space="0" w:color="auto"/>
        <w:left w:val="none" w:sz="0" w:space="0" w:color="auto"/>
        <w:bottom w:val="none" w:sz="0" w:space="0" w:color="auto"/>
        <w:right w:val="none" w:sz="0" w:space="0" w:color="auto"/>
      </w:divBdr>
    </w:div>
    <w:div w:id="1391731389">
      <w:bodyDiv w:val="1"/>
      <w:marLeft w:val="0"/>
      <w:marRight w:val="0"/>
      <w:marTop w:val="0"/>
      <w:marBottom w:val="0"/>
      <w:divBdr>
        <w:top w:val="none" w:sz="0" w:space="0" w:color="auto"/>
        <w:left w:val="none" w:sz="0" w:space="0" w:color="auto"/>
        <w:bottom w:val="none" w:sz="0" w:space="0" w:color="auto"/>
        <w:right w:val="none" w:sz="0" w:space="0" w:color="auto"/>
      </w:divBdr>
    </w:div>
    <w:div w:id="1391805982">
      <w:bodyDiv w:val="1"/>
      <w:marLeft w:val="0"/>
      <w:marRight w:val="0"/>
      <w:marTop w:val="0"/>
      <w:marBottom w:val="0"/>
      <w:divBdr>
        <w:top w:val="none" w:sz="0" w:space="0" w:color="auto"/>
        <w:left w:val="none" w:sz="0" w:space="0" w:color="auto"/>
        <w:bottom w:val="none" w:sz="0" w:space="0" w:color="auto"/>
        <w:right w:val="none" w:sz="0" w:space="0" w:color="auto"/>
      </w:divBdr>
    </w:div>
    <w:div w:id="1391997144">
      <w:bodyDiv w:val="1"/>
      <w:marLeft w:val="0"/>
      <w:marRight w:val="0"/>
      <w:marTop w:val="0"/>
      <w:marBottom w:val="0"/>
      <w:divBdr>
        <w:top w:val="none" w:sz="0" w:space="0" w:color="auto"/>
        <w:left w:val="none" w:sz="0" w:space="0" w:color="auto"/>
        <w:bottom w:val="none" w:sz="0" w:space="0" w:color="auto"/>
        <w:right w:val="none" w:sz="0" w:space="0" w:color="auto"/>
      </w:divBdr>
    </w:div>
    <w:div w:id="1392001693">
      <w:bodyDiv w:val="1"/>
      <w:marLeft w:val="0"/>
      <w:marRight w:val="0"/>
      <w:marTop w:val="0"/>
      <w:marBottom w:val="0"/>
      <w:divBdr>
        <w:top w:val="none" w:sz="0" w:space="0" w:color="auto"/>
        <w:left w:val="none" w:sz="0" w:space="0" w:color="auto"/>
        <w:bottom w:val="none" w:sz="0" w:space="0" w:color="auto"/>
        <w:right w:val="none" w:sz="0" w:space="0" w:color="auto"/>
      </w:divBdr>
    </w:div>
    <w:div w:id="1392002458">
      <w:bodyDiv w:val="1"/>
      <w:marLeft w:val="0"/>
      <w:marRight w:val="0"/>
      <w:marTop w:val="0"/>
      <w:marBottom w:val="0"/>
      <w:divBdr>
        <w:top w:val="none" w:sz="0" w:space="0" w:color="auto"/>
        <w:left w:val="none" w:sz="0" w:space="0" w:color="auto"/>
        <w:bottom w:val="none" w:sz="0" w:space="0" w:color="auto"/>
        <w:right w:val="none" w:sz="0" w:space="0" w:color="auto"/>
      </w:divBdr>
    </w:div>
    <w:div w:id="1392193097">
      <w:bodyDiv w:val="1"/>
      <w:marLeft w:val="0"/>
      <w:marRight w:val="0"/>
      <w:marTop w:val="0"/>
      <w:marBottom w:val="0"/>
      <w:divBdr>
        <w:top w:val="none" w:sz="0" w:space="0" w:color="auto"/>
        <w:left w:val="none" w:sz="0" w:space="0" w:color="auto"/>
        <w:bottom w:val="none" w:sz="0" w:space="0" w:color="auto"/>
        <w:right w:val="none" w:sz="0" w:space="0" w:color="auto"/>
      </w:divBdr>
    </w:div>
    <w:div w:id="1392197606">
      <w:bodyDiv w:val="1"/>
      <w:marLeft w:val="0"/>
      <w:marRight w:val="0"/>
      <w:marTop w:val="0"/>
      <w:marBottom w:val="0"/>
      <w:divBdr>
        <w:top w:val="none" w:sz="0" w:space="0" w:color="auto"/>
        <w:left w:val="none" w:sz="0" w:space="0" w:color="auto"/>
        <w:bottom w:val="none" w:sz="0" w:space="0" w:color="auto"/>
        <w:right w:val="none" w:sz="0" w:space="0" w:color="auto"/>
      </w:divBdr>
    </w:div>
    <w:div w:id="1392268861">
      <w:bodyDiv w:val="1"/>
      <w:marLeft w:val="0"/>
      <w:marRight w:val="0"/>
      <w:marTop w:val="0"/>
      <w:marBottom w:val="0"/>
      <w:divBdr>
        <w:top w:val="none" w:sz="0" w:space="0" w:color="auto"/>
        <w:left w:val="none" w:sz="0" w:space="0" w:color="auto"/>
        <w:bottom w:val="none" w:sz="0" w:space="0" w:color="auto"/>
        <w:right w:val="none" w:sz="0" w:space="0" w:color="auto"/>
      </w:divBdr>
    </w:div>
    <w:div w:id="1392391069">
      <w:bodyDiv w:val="1"/>
      <w:marLeft w:val="0"/>
      <w:marRight w:val="0"/>
      <w:marTop w:val="0"/>
      <w:marBottom w:val="0"/>
      <w:divBdr>
        <w:top w:val="none" w:sz="0" w:space="0" w:color="auto"/>
        <w:left w:val="none" w:sz="0" w:space="0" w:color="auto"/>
        <w:bottom w:val="none" w:sz="0" w:space="0" w:color="auto"/>
        <w:right w:val="none" w:sz="0" w:space="0" w:color="auto"/>
      </w:divBdr>
    </w:div>
    <w:div w:id="1393043187">
      <w:bodyDiv w:val="1"/>
      <w:marLeft w:val="0"/>
      <w:marRight w:val="0"/>
      <w:marTop w:val="0"/>
      <w:marBottom w:val="0"/>
      <w:divBdr>
        <w:top w:val="none" w:sz="0" w:space="0" w:color="auto"/>
        <w:left w:val="none" w:sz="0" w:space="0" w:color="auto"/>
        <w:bottom w:val="none" w:sz="0" w:space="0" w:color="auto"/>
        <w:right w:val="none" w:sz="0" w:space="0" w:color="auto"/>
      </w:divBdr>
    </w:div>
    <w:div w:id="1393193394">
      <w:bodyDiv w:val="1"/>
      <w:marLeft w:val="0"/>
      <w:marRight w:val="0"/>
      <w:marTop w:val="0"/>
      <w:marBottom w:val="0"/>
      <w:divBdr>
        <w:top w:val="none" w:sz="0" w:space="0" w:color="auto"/>
        <w:left w:val="none" w:sz="0" w:space="0" w:color="auto"/>
        <w:bottom w:val="none" w:sz="0" w:space="0" w:color="auto"/>
        <w:right w:val="none" w:sz="0" w:space="0" w:color="auto"/>
      </w:divBdr>
    </w:div>
    <w:div w:id="1393232686">
      <w:bodyDiv w:val="1"/>
      <w:marLeft w:val="0"/>
      <w:marRight w:val="0"/>
      <w:marTop w:val="0"/>
      <w:marBottom w:val="0"/>
      <w:divBdr>
        <w:top w:val="none" w:sz="0" w:space="0" w:color="auto"/>
        <w:left w:val="none" w:sz="0" w:space="0" w:color="auto"/>
        <w:bottom w:val="none" w:sz="0" w:space="0" w:color="auto"/>
        <w:right w:val="none" w:sz="0" w:space="0" w:color="auto"/>
      </w:divBdr>
    </w:div>
    <w:div w:id="1393236943">
      <w:bodyDiv w:val="1"/>
      <w:marLeft w:val="0"/>
      <w:marRight w:val="0"/>
      <w:marTop w:val="0"/>
      <w:marBottom w:val="0"/>
      <w:divBdr>
        <w:top w:val="none" w:sz="0" w:space="0" w:color="auto"/>
        <w:left w:val="none" w:sz="0" w:space="0" w:color="auto"/>
        <w:bottom w:val="none" w:sz="0" w:space="0" w:color="auto"/>
        <w:right w:val="none" w:sz="0" w:space="0" w:color="auto"/>
      </w:divBdr>
    </w:div>
    <w:div w:id="1393429908">
      <w:bodyDiv w:val="1"/>
      <w:marLeft w:val="0"/>
      <w:marRight w:val="0"/>
      <w:marTop w:val="0"/>
      <w:marBottom w:val="0"/>
      <w:divBdr>
        <w:top w:val="none" w:sz="0" w:space="0" w:color="auto"/>
        <w:left w:val="none" w:sz="0" w:space="0" w:color="auto"/>
        <w:bottom w:val="none" w:sz="0" w:space="0" w:color="auto"/>
        <w:right w:val="none" w:sz="0" w:space="0" w:color="auto"/>
      </w:divBdr>
    </w:div>
    <w:div w:id="1393431284">
      <w:bodyDiv w:val="1"/>
      <w:marLeft w:val="0"/>
      <w:marRight w:val="0"/>
      <w:marTop w:val="0"/>
      <w:marBottom w:val="0"/>
      <w:divBdr>
        <w:top w:val="none" w:sz="0" w:space="0" w:color="auto"/>
        <w:left w:val="none" w:sz="0" w:space="0" w:color="auto"/>
        <w:bottom w:val="none" w:sz="0" w:space="0" w:color="auto"/>
        <w:right w:val="none" w:sz="0" w:space="0" w:color="auto"/>
      </w:divBdr>
    </w:div>
    <w:div w:id="1393694424">
      <w:bodyDiv w:val="1"/>
      <w:marLeft w:val="0"/>
      <w:marRight w:val="0"/>
      <w:marTop w:val="0"/>
      <w:marBottom w:val="0"/>
      <w:divBdr>
        <w:top w:val="none" w:sz="0" w:space="0" w:color="auto"/>
        <w:left w:val="none" w:sz="0" w:space="0" w:color="auto"/>
        <w:bottom w:val="none" w:sz="0" w:space="0" w:color="auto"/>
        <w:right w:val="none" w:sz="0" w:space="0" w:color="auto"/>
      </w:divBdr>
    </w:div>
    <w:div w:id="1393895144">
      <w:bodyDiv w:val="1"/>
      <w:marLeft w:val="0"/>
      <w:marRight w:val="0"/>
      <w:marTop w:val="0"/>
      <w:marBottom w:val="0"/>
      <w:divBdr>
        <w:top w:val="none" w:sz="0" w:space="0" w:color="auto"/>
        <w:left w:val="none" w:sz="0" w:space="0" w:color="auto"/>
        <w:bottom w:val="none" w:sz="0" w:space="0" w:color="auto"/>
        <w:right w:val="none" w:sz="0" w:space="0" w:color="auto"/>
      </w:divBdr>
    </w:div>
    <w:div w:id="1394238787">
      <w:bodyDiv w:val="1"/>
      <w:marLeft w:val="0"/>
      <w:marRight w:val="0"/>
      <w:marTop w:val="0"/>
      <w:marBottom w:val="0"/>
      <w:divBdr>
        <w:top w:val="none" w:sz="0" w:space="0" w:color="auto"/>
        <w:left w:val="none" w:sz="0" w:space="0" w:color="auto"/>
        <w:bottom w:val="none" w:sz="0" w:space="0" w:color="auto"/>
        <w:right w:val="none" w:sz="0" w:space="0" w:color="auto"/>
      </w:divBdr>
    </w:div>
    <w:div w:id="1394502951">
      <w:bodyDiv w:val="1"/>
      <w:marLeft w:val="0"/>
      <w:marRight w:val="0"/>
      <w:marTop w:val="0"/>
      <w:marBottom w:val="0"/>
      <w:divBdr>
        <w:top w:val="none" w:sz="0" w:space="0" w:color="auto"/>
        <w:left w:val="none" w:sz="0" w:space="0" w:color="auto"/>
        <w:bottom w:val="none" w:sz="0" w:space="0" w:color="auto"/>
        <w:right w:val="none" w:sz="0" w:space="0" w:color="auto"/>
      </w:divBdr>
    </w:div>
    <w:div w:id="1394622209">
      <w:bodyDiv w:val="1"/>
      <w:marLeft w:val="0"/>
      <w:marRight w:val="0"/>
      <w:marTop w:val="0"/>
      <w:marBottom w:val="0"/>
      <w:divBdr>
        <w:top w:val="none" w:sz="0" w:space="0" w:color="auto"/>
        <w:left w:val="none" w:sz="0" w:space="0" w:color="auto"/>
        <w:bottom w:val="none" w:sz="0" w:space="0" w:color="auto"/>
        <w:right w:val="none" w:sz="0" w:space="0" w:color="auto"/>
      </w:divBdr>
    </w:div>
    <w:div w:id="1394691724">
      <w:bodyDiv w:val="1"/>
      <w:marLeft w:val="0"/>
      <w:marRight w:val="0"/>
      <w:marTop w:val="0"/>
      <w:marBottom w:val="0"/>
      <w:divBdr>
        <w:top w:val="none" w:sz="0" w:space="0" w:color="auto"/>
        <w:left w:val="none" w:sz="0" w:space="0" w:color="auto"/>
        <w:bottom w:val="none" w:sz="0" w:space="0" w:color="auto"/>
        <w:right w:val="none" w:sz="0" w:space="0" w:color="auto"/>
      </w:divBdr>
    </w:div>
    <w:div w:id="1394740390">
      <w:bodyDiv w:val="1"/>
      <w:marLeft w:val="0"/>
      <w:marRight w:val="0"/>
      <w:marTop w:val="0"/>
      <w:marBottom w:val="0"/>
      <w:divBdr>
        <w:top w:val="none" w:sz="0" w:space="0" w:color="auto"/>
        <w:left w:val="none" w:sz="0" w:space="0" w:color="auto"/>
        <w:bottom w:val="none" w:sz="0" w:space="0" w:color="auto"/>
        <w:right w:val="none" w:sz="0" w:space="0" w:color="auto"/>
      </w:divBdr>
    </w:div>
    <w:div w:id="1394936457">
      <w:bodyDiv w:val="1"/>
      <w:marLeft w:val="0"/>
      <w:marRight w:val="0"/>
      <w:marTop w:val="0"/>
      <w:marBottom w:val="0"/>
      <w:divBdr>
        <w:top w:val="none" w:sz="0" w:space="0" w:color="auto"/>
        <w:left w:val="none" w:sz="0" w:space="0" w:color="auto"/>
        <w:bottom w:val="none" w:sz="0" w:space="0" w:color="auto"/>
        <w:right w:val="none" w:sz="0" w:space="0" w:color="auto"/>
      </w:divBdr>
    </w:div>
    <w:div w:id="1395162189">
      <w:bodyDiv w:val="1"/>
      <w:marLeft w:val="0"/>
      <w:marRight w:val="0"/>
      <w:marTop w:val="0"/>
      <w:marBottom w:val="0"/>
      <w:divBdr>
        <w:top w:val="none" w:sz="0" w:space="0" w:color="auto"/>
        <w:left w:val="none" w:sz="0" w:space="0" w:color="auto"/>
        <w:bottom w:val="none" w:sz="0" w:space="0" w:color="auto"/>
        <w:right w:val="none" w:sz="0" w:space="0" w:color="auto"/>
      </w:divBdr>
    </w:div>
    <w:div w:id="1395278123">
      <w:bodyDiv w:val="1"/>
      <w:marLeft w:val="0"/>
      <w:marRight w:val="0"/>
      <w:marTop w:val="0"/>
      <w:marBottom w:val="0"/>
      <w:divBdr>
        <w:top w:val="none" w:sz="0" w:space="0" w:color="auto"/>
        <w:left w:val="none" w:sz="0" w:space="0" w:color="auto"/>
        <w:bottom w:val="none" w:sz="0" w:space="0" w:color="auto"/>
        <w:right w:val="none" w:sz="0" w:space="0" w:color="auto"/>
      </w:divBdr>
    </w:div>
    <w:div w:id="1395353996">
      <w:bodyDiv w:val="1"/>
      <w:marLeft w:val="0"/>
      <w:marRight w:val="0"/>
      <w:marTop w:val="0"/>
      <w:marBottom w:val="0"/>
      <w:divBdr>
        <w:top w:val="none" w:sz="0" w:space="0" w:color="auto"/>
        <w:left w:val="none" w:sz="0" w:space="0" w:color="auto"/>
        <w:bottom w:val="none" w:sz="0" w:space="0" w:color="auto"/>
        <w:right w:val="none" w:sz="0" w:space="0" w:color="auto"/>
      </w:divBdr>
    </w:div>
    <w:div w:id="1395854796">
      <w:bodyDiv w:val="1"/>
      <w:marLeft w:val="0"/>
      <w:marRight w:val="0"/>
      <w:marTop w:val="0"/>
      <w:marBottom w:val="0"/>
      <w:divBdr>
        <w:top w:val="none" w:sz="0" w:space="0" w:color="auto"/>
        <w:left w:val="none" w:sz="0" w:space="0" w:color="auto"/>
        <w:bottom w:val="none" w:sz="0" w:space="0" w:color="auto"/>
        <w:right w:val="none" w:sz="0" w:space="0" w:color="auto"/>
      </w:divBdr>
    </w:div>
    <w:div w:id="1396204707">
      <w:bodyDiv w:val="1"/>
      <w:marLeft w:val="0"/>
      <w:marRight w:val="0"/>
      <w:marTop w:val="0"/>
      <w:marBottom w:val="0"/>
      <w:divBdr>
        <w:top w:val="none" w:sz="0" w:space="0" w:color="auto"/>
        <w:left w:val="none" w:sz="0" w:space="0" w:color="auto"/>
        <w:bottom w:val="none" w:sz="0" w:space="0" w:color="auto"/>
        <w:right w:val="none" w:sz="0" w:space="0" w:color="auto"/>
      </w:divBdr>
    </w:div>
    <w:div w:id="1396662228">
      <w:bodyDiv w:val="1"/>
      <w:marLeft w:val="0"/>
      <w:marRight w:val="0"/>
      <w:marTop w:val="0"/>
      <w:marBottom w:val="0"/>
      <w:divBdr>
        <w:top w:val="none" w:sz="0" w:space="0" w:color="auto"/>
        <w:left w:val="none" w:sz="0" w:space="0" w:color="auto"/>
        <w:bottom w:val="none" w:sz="0" w:space="0" w:color="auto"/>
        <w:right w:val="none" w:sz="0" w:space="0" w:color="auto"/>
      </w:divBdr>
    </w:div>
    <w:div w:id="1396707477">
      <w:bodyDiv w:val="1"/>
      <w:marLeft w:val="0"/>
      <w:marRight w:val="0"/>
      <w:marTop w:val="0"/>
      <w:marBottom w:val="0"/>
      <w:divBdr>
        <w:top w:val="none" w:sz="0" w:space="0" w:color="auto"/>
        <w:left w:val="none" w:sz="0" w:space="0" w:color="auto"/>
        <w:bottom w:val="none" w:sz="0" w:space="0" w:color="auto"/>
        <w:right w:val="none" w:sz="0" w:space="0" w:color="auto"/>
      </w:divBdr>
    </w:div>
    <w:div w:id="1397317468">
      <w:bodyDiv w:val="1"/>
      <w:marLeft w:val="0"/>
      <w:marRight w:val="0"/>
      <w:marTop w:val="0"/>
      <w:marBottom w:val="0"/>
      <w:divBdr>
        <w:top w:val="none" w:sz="0" w:space="0" w:color="auto"/>
        <w:left w:val="none" w:sz="0" w:space="0" w:color="auto"/>
        <w:bottom w:val="none" w:sz="0" w:space="0" w:color="auto"/>
        <w:right w:val="none" w:sz="0" w:space="0" w:color="auto"/>
      </w:divBdr>
    </w:div>
    <w:div w:id="1397703544">
      <w:bodyDiv w:val="1"/>
      <w:marLeft w:val="0"/>
      <w:marRight w:val="0"/>
      <w:marTop w:val="0"/>
      <w:marBottom w:val="0"/>
      <w:divBdr>
        <w:top w:val="none" w:sz="0" w:space="0" w:color="auto"/>
        <w:left w:val="none" w:sz="0" w:space="0" w:color="auto"/>
        <w:bottom w:val="none" w:sz="0" w:space="0" w:color="auto"/>
        <w:right w:val="none" w:sz="0" w:space="0" w:color="auto"/>
      </w:divBdr>
    </w:div>
    <w:div w:id="1397821722">
      <w:bodyDiv w:val="1"/>
      <w:marLeft w:val="0"/>
      <w:marRight w:val="0"/>
      <w:marTop w:val="0"/>
      <w:marBottom w:val="0"/>
      <w:divBdr>
        <w:top w:val="none" w:sz="0" w:space="0" w:color="auto"/>
        <w:left w:val="none" w:sz="0" w:space="0" w:color="auto"/>
        <w:bottom w:val="none" w:sz="0" w:space="0" w:color="auto"/>
        <w:right w:val="none" w:sz="0" w:space="0" w:color="auto"/>
      </w:divBdr>
    </w:div>
    <w:div w:id="1398167889">
      <w:bodyDiv w:val="1"/>
      <w:marLeft w:val="0"/>
      <w:marRight w:val="0"/>
      <w:marTop w:val="0"/>
      <w:marBottom w:val="0"/>
      <w:divBdr>
        <w:top w:val="none" w:sz="0" w:space="0" w:color="auto"/>
        <w:left w:val="none" w:sz="0" w:space="0" w:color="auto"/>
        <w:bottom w:val="none" w:sz="0" w:space="0" w:color="auto"/>
        <w:right w:val="none" w:sz="0" w:space="0" w:color="auto"/>
      </w:divBdr>
    </w:div>
    <w:div w:id="1398476680">
      <w:bodyDiv w:val="1"/>
      <w:marLeft w:val="0"/>
      <w:marRight w:val="0"/>
      <w:marTop w:val="0"/>
      <w:marBottom w:val="0"/>
      <w:divBdr>
        <w:top w:val="none" w:sz="0" w:space="0" w:color="auto"/>
        <w:left w:val="none" w:sz="0" w:space="0" w:color="auto"/>
        <w:bottom w:val="none" w:sz="0" w:space="0" w:color="auto"/>
        <w:right w:val="none" w:sz="0" w:space="0" w:color="auto"/>
      </w:divBdr>
    </w:div>
    <w:div w:id="1398505456">
      <w:bodyDiv w:val="1"/>
      <w:marLeft w:val="0"/>
      <w:marRight w:val="0"/>
      <w:marTop w:val="0"/>
      <w:marBottom w:val="0"/>
      <w:divBdr>
        <w:top w:val="none" w:sz="0" w:space="0" w:color="auto"/>
        <w:left w:val="none" w:sz="0" w:space="0" w:color="auto"/>
        <w:bottom w:val="none" w:sz="0" w:space="0" w:color="auto"/>
        <w:right w:val="none" w:sz="0" w:space="0" w:color="auto"/>
      </w:divBdr>
    </w:div>
    <w:div w:id="1398553735">
      <w:bodyDiv w:val="1"/>
      <w:marLeft w:val="0"/>
      <w:marRight w:val="0"/>
      <w:marTop w:val="0"/>
      <w:marBottom w:val="0"/>
      <w:divBdr>
        <w:top w:val="none" w:sz="0" w:space="0" w:color="auto"/>
        <w:left w:val="none" w:sz="0" w:space="0" w:color="auto"/>
        <w:bottom w:val="none" w:sz="0" w:space="0" w:color="auto"/>
        <w:right w:val="none" w:sz="0" w:space="0" w:color="auto"/>
      </w:divBdr>
    </w:div>
    <w:div w:id="1398625985">
      <w:bodyDiv w:val="1"/>
      <w:marLeft w:val="0"/>
      <w:marRight w:val="0"/>
      <w:marTop w:val="0"/>
      <w:marBottom w:val="0"/>
      <w:divBdr>
        <w:top w:val="none" w:sz="0" w:space="0" w:color="auto"/>
        <w:left w:val="none" w:sz="0" w:space="0" w:color="auto"/>
        <w:bottom w:val="none" w:sz="0" w:space="0" w:color="auto"/>
        <w:right w:val="none" w:sz="0" w:space="0" w:color="auto"/>
      </w:divBdr>
    </w:div>
    <w:div w:id="1398743819">
      <w:bodyDiv w:val="1"/>
      <w:marLeft w:val="0"/>
      <w:marRight w:val="0"/>
      <w:marTop w:val="0"/>
      <w:marBottom w:val="0"/>
      <w:divBdr>
        <w:top w:val="none" w:sz="0" w:space="0" w:color="auto"/>
        <w:left w:val="none" w:sz="0" w:space="0" w:color="auto"/>
        <w:bottom w:val="none" w:sz="0" w:space="0" w:color="auto"/>
        <w:right w:val="none" w:sz="0" w:space="0" w:color="auto"/>
      </w:divBdr>
    </w:div>
    <w:div w:id="1398867114">
      <w:bodyDiv w:val="1"/>
      <w:marLeft w:val="0"/>
      <w:marRight w:val="0"/>
      <w:marTop w:val="0"/>
      <w:marBottom w:val="0"/>
      <w:divBdr>
        <w:top w:val="none" w:sz="0" w:space="0" w:color="auto"/>
        <w:left w:val="none" w:sz="0" w:space="0" w:color="auto"/>
        <w:bottom w:val="none" w:sz="0" w:space="0" w:color="auto"/>
        <w:right w:val="none" w:sz="0" w:space="0" w:color="auto"/>
      </w:divBdr>
    </w:div>
    <w:div w:id="1398937202">
      <w:bodyDiv w:val="1"/>
      <w:marLeft w:val="0"/>
      <w:marRight w:val="0"/>
      <w:marTop w:val="0"/>
      <w:marBottom w:val="0"/>
      <w:divBdr>
        <w:top w:val="none" w:sz="0" w:space="0" w:color="auto"/>
        <w:left w:val="none" w:sz="0" w:space="0" w:color="auto"/>
        <w:bottom w:val="none" w:sz="0" w:space="0" w:color="auto"/>
        <w:right w:val="none" w:sz="0" w:space="0" w:color="auto"/>
      </w:divBdr>
    </w:div>
    <w:div w:id="1398938834">
      <w:bodyDiv w:val="1"/>
      <w:marLeft w:val="0"/>
      <w:marRight w:val="0"/>
      <w:marTop w:val="0"/>
      <w:marBottom w:val="0"/>
      <w:divBdr>
        <w:top w:val="none" w:sz="0" w:space="0" w:color="auto"/>
        <w:left w:val="none" w:sz="0" w:space="0" w:color="auto"/>
        <w:bottom w:val="none" w:sz="0" w:space="0" w:color="auto"/>
        <w:right w:val="none" w:sz="0" w:space="0" w:color="auto"/>
      </w:divBdr>
    </w:div>
    <w:div w:id="1399206016">
      <w:bodyDiv w:val="1"/>
      <w:marLeft w:val="0"/>
      <w:marRight w:val="0"/>
      <w:marTop w:val="0"/>
      <w:marBottom w:val="0"/>
      <w:divBdr>
        <w:top w:val="none" w:sz="0" w:space="0" w:color="auto"/>
        <w:left w:val="none" w:sz="0" w:space="0" w:color="auto"/>
        <w:bottom w:val="none" w:sz="0" w:space="0" w:color="auto"/>
        <w:right w:val="none" w:sz="0" w:space="0" w:color="auto"/>
      </w:divBdr>
    </w:div>
    <w:div w:id="1399552247">
      <w:bodyDiv w:val="1"/>
      <w:marLeft w:val="0"/>
      <w:marRight w:val="0"/>
      <w:marTop w:val="0"/>
      <w:marBottom w:val="0"/>
      <w:divBdr>
        <w:top w:val="none" w:sz="0" w:space="0" w:color="auto"/>
        <w:left w:val="none" w:sz="0" w:space="0" w:color="auto"/>
        <w:bottom w:val="none" w:sz="0" w:space="0" w:color="auto"/>
        <w:right w:val="none" w:sz="0" w:space="0" w:color="auto"/>
      </w:divBdr>
    </w:div>
    <w:div w:id="1399740282">
      <w:bodyDiv w:val="1"/>
      <w:marLeft w:val="0"/>
      <w:marRight w:val="0"/>
      <w:marTop w:val="0"/>
      <w:marBottom w:val="0"/>
      <w:divBdr>
        <w:top w:val="none" w:sz="0" w:space="0" w:color="auto"/>
        <w:left w:val="none" w:sz="0" w:space="0" w:color="auto"/>
        <w:bottom w:val="none" w:sz="0" w:space="0" w:color="auto"/>
        <w:right w:val="none" w:sz="0" w:space="0" w:color="auto"/>
      </w:divBdr>
    </w:div>
    <w:div w:id="1399785799">
      <w:bodyDiv w:val="1"/>
      <w:marLeft w:val="0"/>
      <w:marRight w:val="0"/>
      <w:marTop w:val="0"/>
      <w:marBottom w:val="0"/>
      <w:divBdr>
        <w:top w:val="none" w:sz="0" w:space="0" w:color="auto"/>
        <w:left w:val="none" w:sz="0" w:space="0" w:color="auto"/>
        <w:bottom w:val="none" w:sz="0" w:space="0" w:color="auto"/>
        <w:right w:val="none" w:sz="0" w:space="0" w:color="auto"/>
      </w:divBdr>
    </w:div>
    <w:div w:id="1399938218">
      <w:bodyDiv w:val="1"/>
      <w:marLeft w:val="0"/>
      <w:marRight w:val="0"/>
      <w:marTop w:val="0"/>
      <w:marBottom w:val="0"/>
      <w:divBdr>
        <w:top w:val="none" w:sz="0" w:space="0" w:color="auto"/>
        <w:left w:val="none" w:sz="0" w:space="0" w:color="auto"/>
        <w:bottom w:val="none" w:sz="0" w:space="0" w:color="auto"/>
        <w:right w:val="none" w:sz="0" w:space="0" w:color="auto"/>
      </w:divBdr>
    </w:div>
    <w:div w:id="1400250926">
      <w:bodyDiv w:val="1"/>
      <w:marLeft w:val="0"/>
      <w:marRight w:val="0"/>
      <w:marTop w:val="0"/>
      <w:marBottom w:val="0"/>
      <w:divBdr>
        <w:top w:val="none" w:sz="0" w:space="0" w:color="auto"/>
        <w:left w:val="none" w:sz="0" w:space="0" w:color="auto"/>
        <w:bottom w:val="none" w:sz="0" w:space="0" w:color="auto"/>
        <w:right w:val="none" w:sz="0" w:space="0" w:color="auto"/>
      </w:divBdr>
    </w:div>
    <w:div w:id="1400438897">
      <w:bodyDiv w:val="1"/>
      <w:marLeft w:val="0"/>
      <w:marRight w:val="0"/>
      <w:marTop w:val="0"/>
      <w:marBottom w:val="0"/>
      <w:divBdr>
        <w:top w:val="none" w:sz="0" w:space="0" w:color="auto"/>
        <w:left w:val="none" w:sz="0" w:space="0" w:color="auto"/>
        <w:bottom w:val="none" w:sz="0" w:space="0" w:color="auto"/>
        <w:right w:val="none" w:sz="0" w:space="0" w:color="auto"/>
      </w:divBdr>
    </w:div>
    <w:div w:id="1400518562">
      <w:bodyDiv w:val="1"/>
      <w:marLeft w:val="0"/>
      <w:marRight w:val="0"/>
      <w:marTop w:val="0"/>
      <w:marBottom w:val="0"/>
      <w:divBdr>
        <w:top w:val="none" w:sz="0" w:space="0" w:color="auto"/>
        <w:left w:val="none" w:sz="0" w:space="0" w:color="auto"/>
        <w:bottom w:val="none" w:sz="0" w:space="0" w:color="auto"/>
        <w:right w:val="none" w:sz="0" w:space="0" w:color="auto"/>
      </w:divBdr>
    </w:div>
    <w:div w:id="1400900310">
      <w:bodyDiv w:val="1"/>
      <w:marLeft w:val="0"/>
      <w:marRight w:val="0"/>
      <w:marTop w:val="0"/>
      <w:marBottom w:val="0"/>
      <w:divBdr>
        <w:top w:val="none" w:sz="0" w:space="0" w:color="auto"/>
        <w:left w:val="none" w:sz="0" w:space="0" w:color="auto"/>
        <w:bottom w:val="none" w:sz="0" w:space="0" w:color="auto"/>
        <w:right w:val="none" w:sz="0" w:space="0" w:color="auto"/>
      </w:divBdr>
    </w:div>
    <w:div w:id="1400901719">
      <w:bodyDiv w:val="1"/>
      <w:marLeft w:val="0"/>
      <w:marRight w:val="0"/>
      <w:marTop w:val="0"/>
      <w:marBottom w:val="0"/>
      <w:divBdr>
        <w:top w:val="none" w:sz="0" w:space="0" w:color="auto"/>
        <w:left w:val="none" w:sz="0" w:space="0" w:color="auto"/>
        <w:bottom w:val="none" w:sz="0" w:space="0" w:color="auto"/>
        <w:right w:val="none" w:sz="0" w:space="0" w:color="auto"/>
      </w:divBdr>
    </w:div>
    <w:div w:id="1401512871">
      <w:bodyDiv w:val="1"/>
      <w:marLeft w:val="0"/>
      <w:marRight w:val="0"/>
      <w:marTop w:val="0"/>
      <w:marBottom w:val="0"/>
      <w:divBdr>
        <w:top w:val="none" w:sz="0" w:space="0" w:color="auto"/>
        <w:left w:val="none" w:sz="0" w:space="0" w:color="auto"/>
        <w:bottom w:val="none" w:sz="0" w:space="0" w:color="auto"/>
        <w:right w:val="none" w:sz="0" w:space="0" w:color="auto"/>
      </w:divBdr>
    </w:div>
    <w:div w:id="1401558077">
      <w:bodyDiv w:val="1"/>
      <w:marLeft w:val="0"/>
      <w:marRight w:val="0"/>
      <w:marTop w:val="0"/>
      <w:marBottom w:val="0"/>
      <w:divBdr>
        <w:top w:val="none" w:sz="0" w:space="0" w:color="auto"/>
        <w:left w:val="none" w:sz="0" w:space="0" w:color="auto"/>
        <w:bottom w:val="none" w:sz="0" w:space="0" w:color="auto"/>
        <w:right w:val="none" w:sz="0" w:space="0" w:color="auto"/>
      </w:divBdr>
    </w:div>
    <w:div w:id="1401630971">
      <w:bodyDiv w:val="1"/>
      <w:marLeft w:val="0"/>
      <w:marRight w:val="0"/>
      <w:marTop w:val="0"/>
      <w:marBottom w:val="0"/>
      <w:divBdr>
        <w:top w:val="none" w:sz="0" w:space="0" w:color="auto"/>
        <w:left w:val="none" w:sz="0" w:space="0" w:color="auto"/>
        <w:bottom w:val="none" w:sz="0" w:space="0" w:color="auto"/>
        <w:right w:val="none" w:sz="0" w:space="0" w:color="auto"/>
      </w:divBdr>
    </w:div>
    <w:div w:id="1401828784">
      <w:bodyDiv w:val="1"/>
      <w:marLeft w:val="0"/>
      <w:marRight w:val="0"/>
      <w:marTop w:val="0"/>
      <w:marBottom w:val="0"/>
      <w:divBdr>
        <w:top w:val="none" w:sz="0" w:space="0" w:color="auto"/>
        <w:left w:val="none" w:sz="0" w:space="0" w:color="auto"/>
        <w:bottom w:val="none" w:sz="0" w:space="0" w:color="auto"/>
        <w:right w:val="none" w:sz="0" w:space="0" w:color="auto"/>
      </w:divBdr>
    </w:div>
    <w:div w:id="1401902773">
      <w:bodyDiv w:val="1"/>
      <w:marLeft w:val="0"/>
      <w:marRight w:val="0"/>
      <w:marTop w:val="0"/>
      <w:marBottom w:val="0"/>
      <w:divBdr>
        <w:top w:val="none" w:sz="0" w:space="0" w:color="auto"/>
        <w:left w:val="none" w:sz="0" w:space="0" w:color="auto"/>
        <w:bottom w:val="none" w:sz="0" w:space="0" w:color="auto"/>
        <w:right w:val="none" w:sz="0" w:space="0" w:color="auto"/>
      </w:divBdr>
    </w:div>
    <w:div w:id="1401951183">
      <w:bodyDiv w:val="1"/>
      <w:marLeft w:val="0"/>
      <w:marRight w:val="0"/>
      <w:marTop w:val="0"/>
      <w:marBottom w:val="0"/>
      <w:divBdr>
        <w:top w:val="none" w:sz="0" w:space="0" w:color="auto"/>
        <w:left w:val="none" w:sz="0" w:space="0" w:color="auto"/>
        <w:bottom w:val="none" w:sz="0" w:space="0" w:color="auto"/>
        <w:right w:val="none" w:sz="0" w:space="0" w:color="auto"/>
      </w:divBdr>
    </w:div>
    <w:div w:id="1402020018">
      <w:bodyDiv w:val="1"/>
      <w:marLeft w:val="0"/>
      <w:marRight w:val="0"/>
      <w:marTop w:val="0"/>
      <w:marBottom w:val="0"/>
      <w:divBdr>
        <w:top w:val="none" w:sz="0" w:space="0" w:color="auto"/>
        <w:left w:val="none" w:sz="0" w:space="0" w:color="auto"/>
        <w:bottom w:val="none" w:sz="0" w:space="0" w:color="auto"/>
        <w:right w:val="none" w:sz="0" w:space="0" w:color="auto"/>
      </w:divBdr>
    </w:div>
    <w:div w:id="1402170287">
      <w:bodyDiv w:val="1"/>
      <w:marLeft w:val="0"/>
      <w:marRight w:val="0"/>
      <w:marTop w:val="0"/>
      <w:marBottom w:val="0"/>
      <w:divBdr>
        <w:top w:val="none" w:sz="0" w:space="0" w:color="auto"/>
        <w:left w:val="none" w:sz="0" w:space="0" w:color="auto"/>
        <w:bottom w:val="none" w:sz="0" w:space="0" w:color="auto"/>
        <w:right w:val="none" w:sz="0" w:space="0" w:color="auto"/>
      </w:divBdr>
    </w:div>
    <w:div w:id="1402605943">
      <w:bodyDiv w:val="1"/>
      <w:marLeft w:val="0"/>
      <w:marRight w:val="0"/>
      <w:marTop w:val="0"/>
      <w:marBottom w:val="0"/>
      <w:divBdr>
        <w:top w:val="none" w:sz="0" w:space="0" w:color="auto"/>
        <w:left w:val="none" w:sz="0" w:space="0" w:color="auto"/>
        <w:bottom w:val="none" w:sz="0" w:space="0" w:color="auto"/>
        <w:right w:val="none" w:sz="0" w:space="0" w:color="auto"/>
      </w:divBdr>
    </w:div>
    <w:div w:id="1402868027">
      <w:bodyDiv w:val="1"/>
      <w:marLeft w:val="0"/>
      <w:marRight w:val="0"/>
      <w:marTop w:val="0"/>
      <w:marBottom w:val="0"/>
      <w:divBdr>
        <w:top w:val="none" w:sz="0" w:space="0" w:color="auto"/>
        <w:left w:val="none" w:sz="0" w:space="0" w:color="auto"/>
        <w:bottom w:val="none" w:sz="0" w:space="0" w:color="auto"/>
        <w:right w:val="none" w:sz="0" w:space="0" w:color="auto"/>
      </w:divBdr>
    </w:div>
    <w:div w:id="1403213247">
      <w:bodyDiv w:val="1"/>
      <w:marLeft w:val="0"/>
      <w:marRight w:val="0"/>
      <w:marTop w:val="0"/>
      <w:marBottom w:val="0"/>
      <w:divBdr>
        <w:top w:val="none" w:sz="0" w:space="0" w:color="auto"/>
        <w:left w:val="none" w:sz="0" w:space="0" w:color="auto"/>
        <w:bottom w:val="none" w:sz="0" w:space="0" w:color="auto"/>
        <w:right w:val="none" w:sz="0" w:space="0" w:color="auto"/>
      </w:divBdr>
    </w:div>
    <w:div w:id="1403722632">
      <w:bodyDiv w:val="1"/>
      <w:marLeft w:val="0"/>
      <w:marRight w:val="0"/>
      <w:marTop w:val="0"/>
      <w:marBottom w:val="0"/>
      <w:divBdr>
        <w:top w:val="none" w:sz="0" w:space="0" w:color="auto"/>
        <w:left w:val="none" w:sz="0" w:space="0" w:color="auto"/>
        <w:bottom w:val="none" w:sz="0" w:space="0" w:color="auto"/>
        <w:right w:val="none" w:sz="0" w:space="0" w:color="auto"/>
      </w:divBdr>
    </w:div>
    <w:div w:id="1403868118">
      <w:bodyDiv w:val="1"/>
      <w:marLeft w:val="0"/>
      <w:marRight w:val="0"/>
      <w:marTop w:val="0"/>
      <w:marBottom w:val="0"/>
      <w:divBdr>
        <w:top w:val="none" w:sz="0" w:space="0" w:color="auto"/>
        <w:left w:val="none" w:sz="0" w:space="0" w:color="auto"/>
        <w:bottom w:val="none" w:sz="0" w:space="0" w:color="auto"/>
        <w:right w:val="none" w:sz="0" w:space="0" w:color="auto"/>
      </w:divBdr>
    </w:div>
    <w:div w:id="1403870904">
      <w:bodyDiv w:val="1"/>
      <w:marLeft w:val="0"/>
      <w:marRight w:val="0"/>
      <w:marTop w:val="0"/>
      <w:marBottom w:val="0"/>
      <w:divBdr>
        <w:top w:val="none" w:sz="0" w:space="0" w:color="auto"/>
        <w:left w:val="none" w:sz="0" w:space="0" w:color="auto"/>
        <w:bottom w:val="none" w:sz="0" w:space="0" w:color="auto"/>
        <w:right w:val="none" w:sz="0" w:space="0" w:color="auto"/>
      </w:divBdr>
    </w:div>
    <w:div w:id="1403989585">
      <w:bodyDiv w:val="1"/>
      <w:marLeft w:val="0"/>
      <w:marRight w:val="0"/>
      <w:marTop w:val="0"/>
      <w:marBottom w:val="0"/>
      <w:divBdr>
        <w:top w:val="none" w:sz="0" w:space="0" w:color="auto"/>
        <w:left w:val="none" w:sz="0" w:space="0" w:color="auto"/>
        <w:bottom w:val="none" w:sz="0" w:space="0" w:color="auto"/>
        <w:right w:val="none" w:sz="0" w:space="0" w:color="auto"/>
      </w:divBdr>
    </w:div>
    <w:div w:id="1404336415">
      <w:bodyDiv w:val="1"/>
      <w:marLeft w:val="0"/>
      <w:marRight w:val="0"/>
      <w:marTop w:val="0"/>
      <w:marBottom w:val="0"/>
      <w:divBdr>
        <w:top w:val="none" w:sz="0" w:space="0" w:color="auto"/>
        <w:left w:val="none" w:sz="0" w:space="0" w:color="auto"/>
        <w:bottom w:val="none" w:sz="0" w:space="0" w:color="auto"/>
        <w:right w:val="none" w:sz="0" w:space="0" w:color="auto"/>
      </w:divBdr>
    </w:div>
    <w:div w:id="1404522056">
      <w:bodyDiv w:val="1"/>
      <w:marLeft w:val="0"/>
      <w:marRight w:val="0"/>
      <w:marTop w:val="0"/>
      <w:marBottom w:val="0"/>
      <w:divBdr>
        <w:top w:val="none" w:sz="0" w:space="0" w:color="auto"/>
        <w:left w:val="none" w:sz="0" w:space="0" w:color="auto"/>
        <w:bottom w:val="none" w:sz="0" w:space="0" w:color="auto"/>
        <w:right w:val="none" w:sz="0" w:space="0" w:color="auto"/>
      </w:divBdr>
    </w:div>
    <w:div w:id="1404644704">
      <w:bodyDiv w:val="1"/>
      <w:marLeft w:val="0"/>
      <w:marRight w:val="0"/>
      <w:marTop w:val="0"/>
      <w:marBottom w:val="0"/>
      <w:divBdr>
        <w:top w:val="none" w:sz="0" w:space="0" w:color="auto"/>
        <w:left w:val="none" w:sz="0" w:space="0" w:color="auto"/>
        <w:bottom w:val="none" w:sz="0" w:space="0" w:color="auto"/>
        <w:right w:val="none" w:sz="0" w:space="0" w:color="auto"/>
      </w:divBdr>
    </w:div>
    <w:div w:id="1404792353">
      <w:bodyDiv w:val="1"/>
      <w:marLeft w:val="0"/>
      <w:marRight w:val="0"/>
      <w:marTop w:val="0"/>
      <w:marBottom w:val="0"/>
      <w:divBdr>
        <w:top w:val="none" w:sz="0" w:space="0" w:color="auto"/>
        <w:left w:val="none" w:sz="0" w:space="0" w:color="auto"/>
        <w:bottom w:val="none" w:sz="0" w:space="0" w:color="auto"/>
        <w:right w:val="none" w:sz="0" w:space="0" w:color="auto"/>
      </w:divBdr>
    </w:div>
    <w:div w:id="1404834692">
      <w:bodyDiv w:val="1"/>
      <w:marLeft w:val="0"/>
      <w:marRight w:val="0"/>
      <w:marTop w:val="0"/>
      <w:marBottom w:val="0"/>
      <w:divBdr>
        <w:top w:val="none" w:sz="0" w:space="0" w:color="auto"/>
        <w:left w:val="none" w:sz="0" w:space="0" w:color="auto"/>
        <w:bottom w:val="none" w:sz="0" w:space="0" w:color="auto"/>
        <w:right w:val="none" w:sz="0" w:space="0" w:color="auto"/>
      </w:divBdr>
    </w:div>
    <w:div w:id="1405184839">
      <w:bodyDiv w:val="1"/>
      <w:marLeft w:val="0"/>
      <w:marRight w:val="0"/>
      <w:marTop w:val="0"/>
      <w:marBottom w:val="0"/>
      <w:divBdr>
        <w:top w:val="none" w:sz="0" w:space="0" w:color="auto"/>
        <w:left w:val="none" w:sz="0" w:space="0" w:color="auto"/>
        <w:bottom w:val="none" w:sz="0" w:space="0" w:color="auto"/>
        <w:right w:val="none" w:sz="0" w:space="0" w:color="auto"/>
      </w:divBdr>
    </w:div>
    <w:div w:id="1405300617">
      <w:bodyDiv w:val="1"/>
      <w:marLeft w:val="0"/>
      <w:marRight w:val="0"/>
      <w:marTop w:val="0"/>
      <w:marBottom w:val="0"/>
      <w:divBdr>
        <w:top w:val="none" w:sz="0" w:space="0" w:color="auto"/>
        <w:left w:val="none" w:sz="0" w:space="0" w:color="auto"/>
        <w:bottom w:val="none" w:sz="0" w:space="0" w:color="auto"/>
        <w:right w:val="none" w:sz="0" w:space="0" w:color="auto"/>
      </w:divBdr>
    </w:div>
    <w:div w:id="1405377411">
      <w:bodyDiv w:val="1"/>
      <w:marLeft w:val="0"/>
      <w:marRight w:val="0"/>
      <w:marTop w:val="0"/>
      <w:marBottom w:val="0"/>
      <w:divBdr>
        <w:top w:val="none" w:sz="0" w:space="0" w:color="auto"/>
        <w:left w:val="none" w:sz="0" w:space="0" w:color="auto"/>
        <w:bottom w:val="none" w:sz="0" w:space="0" w:color="auto"/>
        <w:right w:val="none" w:sz="0" w:space="0" w:color="auto"/>
      </w:divBdr>
    </w:div>
    <w:div w:id="1405445842">
      <w:bodyDiv w:val="1"/>
      <w:marLeft w:val="0"/>
      <w:marRight w:val="0"/>
      <w:marTop w:val="0"/>
      <w:marBottom w:val="0"/>
      <w:divBdr>
        <w:top w:val="none" w:sz="0" w:space="0" w:color="auto"/>
        <w:left w:val="none" w:sz="0" w:space="0" w:color="auto"/>
        <w:bottom w:val="none" w:sz="0" w:space="0" w:color="auto"/>
        <w:right w:val="none" w:sz="0" w:space="0" w:color="auto"/>
      </w:divBdr>
    </w:div>
    <w:div w:id="1405493628">
      <w:bodyDiv w:val="1"/>
      <w:marLeft w:val="0"/>
      <w:marRight w:val="0"/>
      <w:marTop w:val="0"/>
      <w:marBottom w:val="0"/>
      <w:divBdr>
        <w:top w:val="none" w:sz="0" w:space="0" w:color="auto"/>
        <w:left w:val="none" w:sz="0" w:space="0" w:color="auto"/>
        <w:bottom w:val="none" w:sz="0" w:space="0" w:color="auto"/>
        <w:right w:val="none" w:sz="0" w:space="0" w:color="auto"/>
      </w:divBdr>
    </w:div>
    <w:div w:id="1405640637">
      <w:bodyDiv w:val="1"/>
      <w:marLeft w:val="0"/>
      <w:marRight w:val="0"/>
      <w:marTop w:val="0"/>
      <w:marBottom w:val="0"/>
      <w:divBdr>
        <w:top w:val="none" w:sz="0" w:space="0" w:color="auto"/>
        <w:left w:val="none" w:sz="0" w:space="0" w:color="auto"/>
        <w:bottom w:val="none" w:sz="0" w:space="0" w:color="auto"/>
        <w:right w:val="none" w:sz="0" w:space="0" w:color="auto"/>
      </w:divBdr>
    </w:div>
    <w:div w:id="1405642082">
      <w:bodyDiv w:val="1"/>
      <w:marLeft w:val="0"/>
      <w:marRight w:val="0"/>
      <w:marTop w:val="0"/>
      <w:marBottom w:val="0"/>
      <w:divBdr>
        <w:top w:val="none" w:sz="0" w:space="0" w:color="auto"/>
        <w:left w:val="none" w:sz="0" w:space="0" w:color="auto"/>
        <w:bottom w:val="none" w:sz="0" w:space="0" w:color="auto"/>
        <w:right w:val="none" w:sz="0" w:space="0" w:color="auto"/>
      </w:divBdr>
    </w:div>
    <w:div w:id="1405647099">
      <w:bodyDiv w:val="1"/>
      <w:marLeft w:val="0"/>
      <w:marRight w:val="0"/>
      <w:marTop w:val="0"/>
      <w:marBottom w:val="0"/>
      <w:divBdr>
        <w:top w:val="none" w:sz="0" w:space="0" w:color="auto"/>
        <w:left w:val="none" w:sz="0" w:space="0" w:color="auto"/>
        <w:bottom w:val="none" w:sz="0" w:space="0" w:color="auto"/>
        <w:right w:val="none" w:sz="0" w:space="0" w:color="auto"/>
      </w:divBdr>
    </w:div>
    <w:div w:id="1405756950">
      <w:bodyDiv w:val="1"/>
      <w:marLeft w:val="0"/>
      <w:marRight w:val="0"/>
      <w:marTop w:val="0"/>
      <w:marBottom w:val="0"/>
      <w:divBdr>
        <w:top w:val="none" w:sz="0" w:space="0" w:color="auto"/>
        <w:left w:val="none" w:sz="0" w:space="0" w:color="auto"/>
        <w:bottom w:val="none" w:sz="0" w:space="0" w:color="auto"/>
        <w:right w:val="none" w:sz="0" w:space="0" w:color="auto"/>
      </w:divBdr>
    </w:div>
    <w:div w:id="1405907614">
      <w:bodyDiv w:val="1"/>
      <w:marLeft w:val="0"/>
      <w:marRight w:val="0"/>
      <w:marTop w:val="0"/>
      <w:marBottom w:val="0"/>
      <w:divBdr>
        <w:top w:val="none" w:sz="0" w:space="0" w:color="auto"/>
        <w:left w:val="none" w:sz="0" w:space="0" w:color="auto"/>
        <w:bottom w:val="none" w:sz="0" w:space="0" w:color="auto"/>
        <w:right w:val="none" w:sz="0" w:space="0" w:color="auto"/>
      </w:divBdr>
    </w:div>
    <w:div w:id="1405952726">
      <w:bodyDiv w:val="1"/>
      <w:marLeft w:val="0"/>
      <w:marRight w:val="0"/>
      <w:marTop w:val="0"/>
      <w:marBottom w:val="0"/>
      <w:divBdr>
        <w:top w:val="none" w:sz="0" w:space="0" w:color="auto"/>
        <w:left w:val="none" w:sz="0" w:space="0" w:color="auto"/>
        <w:bottom w:val="none" w:sz="0" w:space="0" w:color="auto"/>
        <w:right w:val="none" w:sz="0" w:space="0" w:color="auto"/>
      </w:divBdr>
    </w:div>
    <w:div w:id="1406338262">
      <w:bodyDiv w:val="1"/>
      <w:marLeft w:val="0"/>
      <w:marRight w:val="0"/>
      <w:marTop w:val="0"/>
      <w:marBottom w:val="0"/>
      <w:divBdr>
        <w:top w:val="none" w:sz="0" w:space="0" w:color="auto"/>
        <w:left w:val="none" w:sz="0" w:space="0" w:color="auto"/>
        <w:bottom w:val="none" w:sz="0" w:space="0" w:color="auto"/>
        <w:right w:val="none" w:sz="0" w:space="0" w:color="auto"/>
      </w:divBdr>
    </w:div>
    <w:div w:id="1406489537">
      <w:bodyDiv w:val="1"/>
      <w:marLeft w:val="0"/>
      <w:marRight w:val="0"/>
      <w:marTop w:val="0"/>
      <w:marBottom w:val="0"/>
      <w:divBdr>
        <w:top w:val="none" w:sz="0" w:space="0" w:color="auto"/>
        <w:left w:val="none" w:sz="0" w:space="0" w:color="auto"/>
        <w:bottom w:val="none" w:sz="0" w:space="0" w:color="auto"/>
        <w:right w:val="none" w:sz="0" w:space="0" w:color="auto"/>
      </w:divBdr>
    </w:div>
    <w:div w:id="1406681673">
      <w:bodyDiv w:val="1"/>
      <w:marLeft w:val="0"/>
      <w:marRight w:val="0"/>
      <w:marTop w:val="0"/>
      <w:marBottom w:val="0"/>
      <w:divBdr>
        <w:top w:val="none" w:sz="0" w:space="0" w:color="auto"/>
        <w:left w:val="none" w:sz="0" w:space="0" w:color="auto"/>
        <w:bottom w:val="none" w:sz="0" w:space="0" w:color="auto"/>
        <w:right w:val="none" w:sz="0" w:space="0" w:color="auto"/>
      </w:divBdr>
    </w:div>
    <w:div w:id="1406956448">
      <w:bodyDiv w:val="1"/>
      <w:marLeft w:val="0"/>
      <w:marRight w:val="0"/>
      <w:marTop w:val="0"/>
      <w:marBottom w:val="0"/>
      <w:divBdr>
        <w:top w:val="none" w:sz="0" w:space="0" w:color="auto"/>
        <w:left w:val="none" w:sz="0" w:space="0" w:color="auto"/>
        <w:bottom w:val="none" w:sz="0" w:space="0" w:color="auto"/>
        <w:right w:val="none" w:sz="0" w:space="0" w:color="auto"/>
      </w:divBdr>
    </w:div>
    <w:div w:id="1407263325">
      <w:bodyDiv w:val="1"/>
      <w:marLeft w:val="0"/>
      <w:marRight w:val="0"/>
      <w:marTop w:val="0"/>
      <w:marBottom w:val="0"/>
      <w:divBdr>
        <w:top w:val="none" w:sz="0" w:space="0" w:color="auto"/>
        <w:left w:val="none" w:sz="0" w:space="0" w:color="auto"/>
        <w:bottom w:val="none" w:sz="0" w:space="0" w:color="auto"/>
        <w:right w:val="none" w:sz="0" w:space="0" w:color="auto"/>
      </w:divBdr>
    </w:div>
    <w:div w:id="1407725721">
      <w:bodyDiv w:val="1"/>
      <w:marLeft w:val="0"/>
      <w:marRight w:val="0"/>
      <w:marTop w:val="0"/>
      <w:marBottom w:val="0"/>
      <w:divBdr>
        <w:top w:val="none" w:sz="0" w:space="0" w:color="auto"/>
        <w:left w:val="none" w:sz="0" w:space="0" w:color="auto"/>
        <w:bottom w:val="none" w:sz="0" w:space="0" w:color="auto"/>
        <w:right w:val="none" w:sz="0" w:space="0" w:color="auto"/>
      </w:divBdr>
    </w:div>
    <w:div w:id="1407876530">
      <w:bodyDiv w:val="1"/>
      <w:marLeft w:val="0"/>
      <w:marRight w:val="0"/>
      <w:marTop w:val="0"/>
      <w:marBottom w:val="0"/>
      <w:divBdr>
        <w:top w:val="none" w:sz="0" w:space="0" w:color="auto"/>
        <w:left w:val="none" w:sz="0" w:space="0" w:color="auto"/>
        <w:bottom w:val="none" w:sz="0" w:space="0" w:color="auto"/>
        <w:right w:val="none" w:sz="0" w:space="0" w:color="auto"/>
      </w:divBdr>
    </w:div>
    <w:div w:id="1407997699">
      <w:bodyDiv w:val="1"/>
      <w:marLeft w:val="0"/>
      <w:marRight w:val="0"/>
      <w:marTop w:val="0"/>
      <w:marBottom w:val="0"/>
      <w:divBdr>
        <w:top w:val="none" w:sz="0" w:space="0" w:color="auto"/>
        <w:left w:val="none" w:sz="0" w:space="0" w:color="auto"/>
        <w:bottom w:val="none" w:sz="0" w:space="0" w:color="auto"/>
        <w:right w:val="none" w:sz="0" w:space="0" w:color="auto"/>
      </w:divBdr>
    </w:div>
    <w:div w:id="1407997854">
      <w:bodyDiv w:val="1"/>
      <w:marLeft w:val="0"/>
      <w:marRight w:val="0"/>
      <w:marTop w:val="0"/>
      <w:marBottom w:val="0"/>
      <w:divBdr>
        <w:top w:val="none" w:sz="0" w:space="0" w:color="auto"/>
        <w:left w:val="none" w:sz="0" w:space="0" w:color="auto"/>
        <w:bottom w:val="none" w:sz="0" w:space="0" w:color="auto"/>
        <w:right w:val="none" w:sz="0" w:space="0" w:color="auto"/>
      </w:divBdr>
    </w:div>
    <w:div w:id="1408114317">
      <w:bodyDiv w:val="1"/>
      <w:marLeft w:val="0"/>
      <w:marRight w:val="0"/>
      <w:marTop w:val="0"/>
      <w:marBottom w:val="0"/>
      <w:divBdr>
        <w:top w:val="none" w:sz="0" w:space="0" w:color="auto"/>
        <w:left w:val="none" w:sz="0" w:space="0" w:color="auto"/>
        <w:bottom w:val="none" w:sz="0" w:space="0" w:color="auto"/>
        <w:right w:val="none" w:sz="0" w:space="0" w:color="auto"/>
      </w:divBdr>
    </w:div>
    <w:div w:id="1408308058">
      <w:bodyDiv w:val="1"/>
      <w:marLeft w:val="0"/>
      <w:marRight w:val="0"/>
      <w:marTop w:val="0"/>
      <w:marBottom w:val="0"/>
      <w:divBdr>
        <w:top w:val="none" w:sz="0" w:space="0" w:color="auto"/>
        <w:left w:val="none" w:sz="0" w:space="0" w:color="auto"/>
        <w:bottom w:val="none" w:sz="0" w:space="0" w:color="auto"/>
        <w:right w:val="none" w:sz="0" w:space="0" w:color="auto"/>
      </w:divBdr>
    </w:div>
    <w:div w:id="1408570400">
      <w:bodyDiv w:val="1"/>
      <w:marLeft w:val="0"/>
      <w:marRight w:val="0"/>
      <w:marTop w:val="0"/>
      <w:marBottom w:val="0"/>
      <w:divBdr>
        <w:top w:val="none" w:sz="0" w:space="0" w:color="auto"/>
        <w:left w:val="none" w:sz="0" w:space="0" w:color="auto"/>
        <w:bottom w:val="none" w:sz="0" w:space="0" w:color="auto"/>
        <w:right w:val="none" w:sz="0" w:space="0" w:color="auto"/>
      </w:divBdr>
    </w:div>
    <w:div w:id="1408989690">
      <w:bodyDiv w:val="1"/>
      <w:marLeft w:val="0"/>
      <w:marRight w:val="0"/>
      <w:marTop w:val="0"/>
      <w:marBottom w:val="0"/>
      <w:divBdr>
        <w:top w:val="none" w:sz="0" w:space="0" w:color="auto"/>
        <w:left w:val="none" w:sz="0" w:space="0" w:color="auto"/>
        <w:bottom w:val="none" w:sz="0" w:space="0" w:color="auto"/>
        <w:right w:val="none" w:sz="0" w:space="0" w:color="auto"/>
      </w:divBdr>
    </w:div>
    <w:div w:id="1409156342">
      <w:bodyDiv w:val="1"/>
      <w:marLeft w:val="0"/>
      <w:marRight w:val="0"/>
      <w:marTop w:val="0"/>
      <w:marBottom w:val="0"/>
      <w:divBdr>
        <w:top w:val="none" w:sz="0" w:space="0" w:color="auto"/>
        <w:left w:val="none" w:sz="0" w:space="0" w:color="auto"/>
        <w:bottom w:val="none" w:sz="0" w:space="0" w:color="auto"/>
        <w:right w:val="none" w:sz="0" w:space="0" w:color="auto"/>
      </w:divBdr>
    </w:div>
    <w:div w:id="1409811622">
      <w:bodyDiv w:val="1"/>
      <w:marLeft w:val="0"/>
      <w:marRight w:val="0"/>
      <w:marTop w:val="0"/>
      <w:marBottom w:val="0"/>
      <w:divBdr>
        <w:top w:val="none" w:sz="0" w:space="0" w:color="auto"/>
        <w:left w:val="none" w:sz="0" w:space="0" w:color="auto"/>
        <w:bottom w:val="none" w:sz="0" w:space="0" w:color="auto"/>
        <w:right w:val="none" w:sz="0" w:space="0" w:color="auto"/>
      </w:divBdr>
    </w:div>
    <w:div w:id="1409964991">
      <w:bodyDiv w:val="1"/>
      <w:marLeft w:val="0"/>
      <w:marRight w:val="0"/>
      <w:marTop w:val="0"/>
      <w:marBottom w:val="0"/>
      <w:divBdr>
        <w:top w:val="none" w:sz="0" w:space="0" w:color="auto"/>
        <w:left w:val="none" w:sz="0" w:space="0" w:color="auto"/>
        <w:bottom w:val="none" w:sz="0" w:space="0" w:color="auto"/>
        <w:right w:val="none" w:sz="0" w:space="0" w:color="auto"/>
      </w:divBdr>
    </w:div>
    <w:div w:id="1410039305">
      <w:bodyDiv w:val="1"/>
      <w:marLeft w:val="0"/>
      <w:marRight w:val="0"/>
      <w:marTop w:val="0"/>
      <w:marBottom w:val="0"/>
      <w:divBdr>
        <w:top w:val="none" w:sz="0" w:space="0" w:color="auto"/>
        <w:left w:val="none" w:sz="0" w:space="0" w:color="auto"/>
        <w:bottom w:val="none" w:sz="0" w:space="0" w:color="auto"/>
        <w:right w:val="none" w:sz="0" w:space="0" w:color="auto"/>
      </w:divBdr>
    </w:div>
    <w:div w:id="1410150736">
      <w:bodyDiv w:val="1"/>
      <w:marLeft w:val="0"/>
      <w:marRight w:val="0"/>
      <w:marTop w:val="0"/>
      <w:marBottom w:val="0"/>
      <w:divBdr>
        <w:top w:val="none" w:sz="0" w:space="0" w:color="auto"/>
        <w:left w:val="none" w:sz="0" w:space="0" w:color="auto"/>
        <w:bottom w:val="none" w:sz="0" w:space="0" w:color="auto"/>
        <w:right w:val="none" w:sz="0" w:space="0" w:color="auto"/>
      </w:divBdr>
    </w:div>
    <w:div w:id="1410152445">
      <w:bodyDiv w:val="1"/>
      <w:marLeft w:val="0"/>
      <w:marRight w:val="0"/>
      <w:marTop w:val="0"/>
      <w:marBottom w:val="0"/>
      <w:divBdr>
        <w:top w:val="none" w:sz="0" w:space="0" w:color="auto"/>
        <w:left w:val="none" w:sz="0" w:space="0" w:color="auto"/>
        <w:bottom w:val="none" w:sz="0" w:space="0" w:color="auto"/>
        <w:right w:val="none" w:sz="0" w:space="0" w:color="auto"/>
      </w:divBdr>
    </w:div>
    <w:div w:id="1410271616">
      <w:bodyDiv w:val="1"/>
      <w:marLeft w:val="0"/>
      <w:marRight w:val="0"/>
      <w:marTop w:val="0"/>
      <w:marBottom w:val="0"/>
      <w:divBdr>
        <w:top w:val="none" w:sz="0" w:space="0" w:color="auto"/>
        <w:left w:val="none" w:sz="0" w:space="0" w:color="auto"/>
        <w:bottom w:val="none" w:sz="0" w:space="0" w:color="auto"/>
        <w:right w:val="none" w:sz="0" w:space="0" w:color="auto"/>
      </w:divBdr>
    </w:div>
    <w:div w:id="1410348995">
      <w:bodyDiv w:val="1"/>
      <w:marLeft w:val="0"/>
      <w:marRight w:val="0"/>
      <w:marTop w:val="0"/>
      <w:marBottom w:val="0"/>
      <w:divBdr>
        <w:top w:val="none" w:sz="0" w:space="0" w:color="auto"/>
        <w:left w:val="none" w:sz="0" w:space="0" w:color="auto"/>
        <w:bottom w:val="none" w:sz="0" w:space="0" w:color="auto"/>
        <w:right w:val="none" w:sz="0" w:space="0" w:color="auto"/>
      </w:divBdr>
    </w:div>
    <w:div w:id="1410351477">
      <w:bodyDiv w:val="1"/>
      <w:marLeft w:val="0"/>
      <w:marRight w:val="0"/>
      <w:marTop w:val="0"/>
      <w:marBottom w:val="0"/>
      <w:divBdr>
        <w:top w:val="none" w:sz="0" w:space="0" w:color="auto"/>
        <w:left w:val="none" w:sz="0" w:space="0" w:color="auto"/>
        <w:bottom w:val="none" w:sz="0" w:space="0" w:color="auto"/>
        <w:right w:val="none" w:sz="0" w:space="0" w:color="auto"/>
      </w:divBdr>
    </w:div>
    <w:div w:id="1410421517">
      <w:bodyDiv w:val="1"/>
      <w:marLeft w:val="0"/>
      <w:marRight w:val="0"/>
      <w:marTop w:val="0"/>
      <w:marBottom w:val="0"/>
      <w:divBdr>
        <w:top w:val="none" w:sz="0" w:space="0" w:color="auto"/>
        <w:left w:val="none" w:sz="0" w:space="0" w:color="auto"/>
        <w:bottom w:val="none" w:sz="0" w:space="0" w:color="auto"/>
        <w:right w:val="none" w:sz="0" w:space="0" w:color="auto"/>
      </w:divBdr>
    </w:div>
    <w:div w:id="1410498490">
      <w:bodyDiv w:val="1"/>
      <w:marLeft w:val="0"/>
      <w:marRight w:val="0"/>
      <w:marTop w:val="0"/>
      <w:marBottom w:val="0"/>
      <w:divBdr>
        <w:top w:val="none" w:sz="0" w:space="0" w:color="auto"/>
        <w:left w:val="none" w:sz="0" w:space="0" w:color="auto"/>
        <w:bottom w:val="none" w:sz="0" w:space="0" w:color="auto"/>
        <w:right w:val="none" w:sz="0" w:space="0" w:color="auto"/>
      </w:divBdr>
    </w:div>
    <w:div w:id="1410811774">
      <w:bodyDiv w:val="1"/>
      <w:marLeft w:val="0"/>
      <w:marRight w:val="0"/>
      <w:marTop w:val="0"/>
      <w:marBottom w:val="0"/>
      <w:divBdr>
        <w:top w:val="none" w:sz="0" w:space="0" w:color="auto"/>
        <w:left w:val="none" w:sz="0" w:space="0" w:color="auto"/>
        <w:bottom w:val="none" w:sz="0" w:space="0" w:color="auto"/>
        <w:right w:val="none" w:sz="0" w:space="0" w:color="auto"/>
      </w:divBdr>
    </w:div>
    <w:div w:id="1411194279">
      <w:bodyDiv w:val="1"/>
      <w:marLeft w:val="0"/>
      <w:marRight w:val="0"/>
      <w:marTop w:val="0"/>
      <w:marBottom w:val="0"/>
      <w:divBdr>
        <w:top w:val="none" w:sz="0" w:space="0" w:color="auto"/>
        <w:left w:val="none" w:sz="0" w:space="0" w:color="auto"/>
        <w:bottom w:val="none" w:sz="0" w:space="0" w:color="auto"/>
        <w:right w:val="none" w:sz="0" w:space="0" w:color="auto"/>
      </w:divBdr>
    </w:div>
    <w:div w:id="1411386006">
      <w:bodyDiv w:val="1"/>
      <w:marLeft w:val="0"/>
      <w:marRight w:val="0"/>
      <w:marTop w:val="0"/>
      <w:marBottom w:val="0"/>
      <w:divBdr>
        <w:top w:val="none" w:sz="0" w:space="0" w:color="auto"/>
        <w:left w:val="none" w:sz="0" w:space="0" w:color="auto"/>
        <w:bottom w:val="none" w:sz="0" w:space="0" w:color="auto"/>
        <w:right w:val="none" w:sz="0" w:space="0" w:color="auto"/>
      </w:divBdr>
    </w:div>
    <w:div w:id="1411461554">
      <w:bodyDiv w:val="1"/>
      <w:marLeft w:val="0"/>
      <w:marRight w:val="0"/>
      <w:marTop w:val="0"/>
      <w:marBottom w:val="0"/>
      <w:divBdr>
        <w:top w:val="none" w:sz="0" w:space="0" w:color="auto"/>
        <w:left w:val="none" w:sz="0" w:space="0" w:color="auto"/>
        <w:bottom w:val="none" w:sz="0" w:space="0" w:color="auto"/>
        <w:right w:val="none" w:sz="0" w:space="0" w:color="auto"/>
      </w:divBdr>
    </w:div>
    <w:div w:id="1411662443">
      <w:bodyDiv w:val="1"/>
      <w:marLeft w:val="0"/>
      <w:marRight w:val="0"/>
      <w:marTop w:val="0"/>
      <w:marBottom w:val="0"/>
      <w:divBdr>
        <w:top w:val="none" w:sz="0" w:space="0" w:color="auto"/>
        <w:left w:val="none" w:sz="0" w:space="0" w:color="auto"/>
        <w:bottom w:val="none" w:sz="0" w:space="0" w:color="auto"/>
        <w:right w:val="none" w:sz="0" w:space="0" w:color="auto"/>
      </w:divBdr>
    </w:div>
    <w:div w:id="1411729403">
      <w:bodyDiv w:val="1"/>
      <w:marLeft w:val="0"/>
      <w:marRight w:val="0"/>
      <w:marTop w:val="0"/>
      <w:marBottom w:val="0"/>
      <w:divBdr>
        <w:top w:val="none" w:sz="0" w:space="0" w:color="auto"/>
        <w:left w:val="none" w:sz="0" w:space="0" w:color="auto"/>
        <w:bottom w:val="none" w:sz="0" w:space="0" w:color="auto"/>
        <w:right w:val="none" w:sz="0" w:space="0" w:color="auto"/>
      </w:divBdr>
    </w:div>
    <w:div w:id="1411854740">
      <w:bodyDiv w:val="1"/>
      <w:marLeft w:val="0"/>
      <w:marRight w:val="0"/>
      <w:marTop w:val="0"/>
      <w:marBottom w:val="0"/>
      <w:divBdr>
        <w:top w:val="none" w:sz="0" w:space="0" w:color="auto"/>
        <w:left w:val="none" w:sz="0" w:space="0" w:color="auto"/>
        <w:bottom w:val="none" w:sz="0" w:space="0" w:color="auto"/>
        <w:right w:val="none" w:sz="0" w:space="0" w:color="auto"/>
      </w:divBdr>
    </w:div>
    <w:div w:id="1412003566">
      <w:bodyDiv w:val="1"/>
      <w:marLeft w:val="0"/>
      <w:marRight w:val="0"/>
      <w:marTop w:val="0"/>
      <w:marBottom w:val="0"/>
      <w:divBdr>
        <w:top w:val="none" w:sz="0" w:space="0" w:color="auto"/>
        <w:left w:val="none" w:sz="0" w:space="0" w:color="auto"/>
        <w:bottom w:val="none" w:sz="0" w:space="0" w:color="auto"/>
        <w:right w:val="none" w:sz="0" w:space="0" w:color="auto"/>
      </w:divBdr>
    </w:div>
    <w:div w:id="1412043502">
      <w:bodyDiv w:val="1"/>
      <w:marLeft w:val="0"/>
      <w:marRight w:val="0"/>
      <w:marTop w:val="0"/>
      <w:marBottom w:val="0"/>
      <w:divBdr>
        <w:top w:val="none" w:sz="0" w:space="0" w:color="auto"/>
        <w:left w:val="none" w:sz="0" w:space="0" w:color="auto"/>
        <w:bottom w:val="none" w:sz="0" w:space="0" w:color="auto"/>
        <w:right w:val="none" w:sz="0" w:space="0" w:color="auto"/>
      </w:divBdr>
    </w:div>
    <w:div w:id="1412190593">
      <w:bodyDiv w:val="1"/>
      <w:marLeft w:val="0"/>
      <w:marRight w:val="0"/>
      <w:marTop w:val="0"/>
      <w:marBottom w:val="0"/>
      <w:divBdr>
        <w:top w:val="none" w:sz="0" w:space="0" w:color="auto"/>
        <w:left w:val="none" w:sz="0" w:space="0" w:color="auto"/>
        <w:bottom w:val="none" w:sz="0" w:space="0" w:color="auto"/>
        <w:right w:val="none" w:sz="0" w:space="0" w:color="auto"/>
      </w:divBdr>
    </w:div>
    <w:div w:id="1412192346">
      <w:bodyDiv w:val="1"/>
      <w:marLeft w:val="0"/>
      <w:marRight w:val="0"/>
      <w:marTop w:val="0"/>
      <w:marBottom w:val="0"/>
      <w:divBdr>
        <w:top w:val="none" w:sz="0" w:space="0" w:color="auto"/>
        <w:left w:val="none" w:sz="0" w:space="0" w:color="auto"/>
        <w:bottom w:val="none" w:sz="0" w:space="0" w:color="auto"/>
        <w:right w:val="none" w:sz="0" w:space="0" w:color="auto"/>
      </w:divBdr>
    </w:div>
    <w:div w:id="1412384048">
      <w:bodyDiv w:val="1"/>
      <w:marLeft w:val="0"/>
      <w:marRight w:val="0"/>
      <w:marTop w:val="0"/>
      <w:marBottom w:val="0"/>
      <w:divBdr>
        <w:top w:val="none" w:sz="0" w:space="0" w:color="auto"/>
        <w:left w:val="none" w:sz="0" w:space="0" w:color="auto"/>
        <w:bottom w:val="none" w:sz="0" w:space="0" w:color="auto"/>
        <w:right w:val="none" w:sz="0" w:space="0" w:color="auto"/>
      </w:divBdr>
    </w:div>
    <w:div w:id="1412579278">
      <w:bodyDiv w:val="1"/>
      <w:marLeft w:val="0"/>
      <w:marRight w:val="0"/>
      <w:marTop w:val="0"/>
      <w:marBottom w:val="0"/>
      <w:divBdr>
        <w:top w:val="none" w:sz="0" w:space="0" w:color="auto"/>
        <w:left w:val="none" w:sz="0" w:space="0" w:color="auto"/>
        <w:bottom w:val="none" w:sz="0" w:space="0" w:color="auto"/>
        <w:right w:val="none" w:sz="0" w:space="0" w:color="auto"/>
      </w:divBdr>
    </w:div>
    <w:div w:id="1412658341">
      <w:bodyDiv w:val="1"/>
      <w:marLeft w:val="0"/>
      <w:marRight w:val="0"/>
      <w:marTop w:val="0"/>
      <w:marBottom w:val="0"/>
      <w:divBdr>
        <w:top w:val="none" w:sz="0" w:space="0" w:color="auto"/>
        <w:left w:val="none" w:sz="0" w:space="0" w:color="auto"/>
        <w:bottom w:val="none" w:sz="0" w:space="0" w:color="auto"/>
        <w:right w:val="none" w:sz="0" w:space="0" w:color="auto"/>
      </w:divBdr>
    </w:div>
    <w:div w:id="1412894313">
      <w:bodyDiv w:val="1"/>
      <w:marLeft w:val="0"/>
      <w:marRight w:val="0"/>
      <w:marTop w:val="0"/>
      <w:marBottom w:val="0"/>
      <w:divBdr>
        <w:top w:val="none" w:sz="0" w:space="0" w:color="auto"/>
        <w:left w:val="none" w:sz="0" w:space="0" w:color="auto"/>
        <w:bottom w:val="none" w:sz="0" w:space="0" w:color="auto"/>
        <w:right w:val="none" w:sz="0" w:space="0" w:color="auto"/>
      </w:divBdr>
    </w:div>
    <w:div w:id="1413047615">
      <w:bodyDiv w:val="1"/>
      <w:marLeft w:val="0"/>
      <w:marRight w:val="0"/>
      <w:marTop w:val="0"/>
      <w:marBottom w:val="0"/>
      <w:divBdr>
        <w:top w:val="none" w:sz="0" w:space="0" w:color="auto"/>
        <w:left w:val="none" w:sz="0" w:space="0" w:color="auto"/>
        <w:bottom w:val="none" w:sz="0" w:space="0" w:color="auto"/>
        <w:right w:val="none" w:sz="0" w:space="0" w:color="auto"/>
      </w:divBdr>
    </w:div>
    <w:div w:id="1413432195">
      <w:bodyDiv w:val="1"/>
      <w:marLeft w:val="0"/>
      <w:marRight w:val="0"/>
      <w:marTop w:val="0"/>
      <w:marBottom w:val="0"/>
      <w:divBdr>
        <w:top w:val="none" w:sz="0" w:space="0" w:color="auto"/>
        <w:left w:val="none" w:sz="0" w:space="0" w:color="auto"/>
        <w:bottom w:val="none" w:sz="0" w:space="0" w:color="auto"/>
        <w:right w:val="none" w:sz="0" w:space="0" w:color="auto"/>
      </w:divBdr>
    </w:div>
    <w:div w:id="1413506258">
      <w:bodyDiv w:val="1"/>
      <w:marLeft w:val="0"/>
      <w:marRight w:val="0"/>
      <w:marTop w:val="0"/>
      <w:marBottom w:val="0"/>
      <w:divBdr>
        <w:top w:val="none" w:sz="0" w:space="0" w:color="auto"/>
        <w:left w:val="none" w:sz="0" w:space="0" w:color="auto"/>
        <w:bottom w:val="none" w:sz="0" w:space="0" w:color="auto"/>
        <w:right w:val="none" w:sz="0" w:space="0" w:color="auto"/>
      </w:divBdr>
    </w:div>
    <w:div w:id="1413701620">
      <w:bodyDiv w:val="1"/>
      <w:marLeft w:val="0"/>
      <w:marRight w:val="0"/>
      <w:marTop w:val="0"/>
      <w:marBottom w:val="0"/>
      <w:divBdr>
        <w:top w:val="none" w:sz="0" w:space="0" w:color="auto"/>
        <w:left w:val="none" w:sz="0" w:space="0" w:color="auto"/>
        <w:bottom w:val="none" w:sz="0" w:space="0" w:color="auto"/>
        <w:right w:val="none" w:sz="0" w:space="0" w:color="auto"/>
      </w:divBdr>
    </w:div>
    <w:div w:id="1413770544">
      <w:bodyDiv w:val="1"/>
      <w:marLeft w:val="0"/>
      <w:marRight w:val="0"/>
      <w:marTop w:val="0"/>
      <w:marBottom w:val="0"/>
      <w:divBdr>
        <w:top w:val="none" w:sz="0" w:space="0" w:color="auto"/>
        <w:left w:val="none" w:sz="0" w:space="0" w:color="auto"/>
        <w:bottom w:val="none" w:sz="0" w:space="0" w:color="auto"/>
        <w:right w:val="none" w:sz="0" w:space="0" w:color="auto"/>
      </w:divBdr>
    </w:div>
    <w:div w:id="1413818896">
      <w:bodyDiv w:val="1"/>
      <w:marLeft w:val="0"/>
      <w:marRight w:val="0"/>
      <w:marTop w:val="0"/>
      <w:marBottom w:val="0"/>
      <w:divBdr>
        <w:top w:val="none" w:sz="0" w:space="0" w:color="auto"/>
        <w:left w:val="none" w:sz="0" w:space="0" w:color="auto"/>
        <w:bottom w:val="none" w:sz="0" w:space="0" w:color="auto"/>
        <w:right w:val="none" w:sz="0" w:space="0" w:color="auto"/>
      </w:divBdr>
    </w:div>
    <w:div w:id="1413889031">
      <w:bodyDiv w:val="1"/>
      <w:marLeft w:val="0"/>
      <w:marRight w:val="0"/>
      <w:marTop w:val="0"/>
      <w:marBottom w:val="0"/>
      <w:divBdr>
        <w:top w:val="none" w:sz="0" w:space="0" w:color="auto"/>
        <w:left w:val="none" w:sz="0" w:space="0" w:color="auto"/>
        <w:bottom w:val="none" w:sz="0" w:space="0" w:color="auto"/>
        <w:right w:val="none" w:sz="0" w:space="0" w:color="auto"/>
      </w:divBdr>
    </w:div>
    <w:div w:id="1414087779">
      <w:bodyDiv w:val="1"/>
      <w:marLeft w:val="0"/>
      <w:marRight w:val="0"/>
      <w:marTop w:val="0"/>
      <w:marBottom w:val="0"/>
      <w:divBdr>
        <w:top w:val="none" w:sz="0" w:space="0" w:color="auto"/>
        <w:left w:val="none" w:sz="0" w:space="0" w:color="auto"/>
        <w:bottom w:val="none" w:sz="0" w:space="0" w:color="auto"/>
        <w:right w:val="none" w:sz="0" w:space="0" w:color="auto"/>
      </w:divBdr>
    </w:div>
    <w:div w:id="1414353641">
      <w:bodyDiv w:val="1"/>
      <w:marLeft w:val="0"/>
      <w:marRight w:val="0"/>
      <w:marTop w:val="0"/>
      <w:marBottom w:val="0"/>
      <w:divBdr>
        <w:top w:val="none" w:sz="0" w:space="0" w:color="auto"/>
        <w:left w:val="none" w:sz="0" w:space="0" w:color="auto"/>
        <w:bottom w:val="none" w:sz="0" w:space="0" w:color="auto"/>
        <w:right w:val="none" w:sz="0" w:space="0" w:color="auto"/>
      </w:divBdr>
    </w:div>
    <w:div w:id="1414468537">
      <w:bodyDiv w:val="1"/>
      <w:marLeft w:val="0"/>
      <w:marRight w:val="0"/>
      <w:marTop w:val="0"/>
      <w:marBottom w:val="0"/>
      <w:divBdr>
        <w:top w:val="none" w:sz="0" w:space="0" w:color="auto"/>
        <w:left w:val="none" w:sz="0" w:space="0" w:color="auto"/>
        <w:bottom w:val="none" w:sz="0" w:space="0" w:color="auto"/>
        <w:right w:val="none" w:sz="0" w:space="0" w:color="auto"/>
      </w:divBdr>
    </w:div>
    <w:div w:id="1414736892">
      <w:bodyDiv w:val="1"/>
      <w:marLeft w:val="0"/>
      <w:marRight w:val="0"/>
      <w:marTop w:val="0"/>
      <w:marBottom w:val="0"/>
      <w:divBdr>
        <w:top w:val="none" w:sz="0" w:space="0" w:color="auto"/>
        <w:left w:val="none" w:sz="0" w:space="0" w:color="auto"/>
        <w:bottom w:val="none" w:sz="0" w:space="0" w:color="auto"/>
        <w:right w:val="none" w:sz="0" w:space="0" w:color="auto"/>
      </w:divBdr>
    </w:div>
    <w:div w:id="1414888077">
      <w:bodyDiv w:val="1"/>
      <w:marLeft w:val="0"/>
      <w:marRight w:val="0"/>
      <w:marTop w:val="0"/>
      <w:marBottom w:val="0"/>
      <w:divBdr>
        <w:top w:val="none" w:sz="0" w:space="0" w:color="auto"/>
        <w:left w:val="none" w:sz="0" w:space="0" w:color="auto"/>
        <w:bottom w:val="none" w:sz="0" w:space="0" w:color="auto"/>
        <w:right w:val="none" w:sz="0" w:space="0" w:color="auto"/>
      </w:divBdr>
    </w:div>
    <w:div w:id="1415056211">
      <w:bodyDiv w:val="1"/>
      <w:marLeft w:val="0"/>
      <w:marRight w:val="0"/>
      <w:marTop w:val="0"/>
      <w:marBottom w:val="0"/>
      <w:divBdr>
        <w:top w:val="none" w:sz="0" w:space="0" w:color="auto"/>
        <w:left w:val="none" w:sz="0" w:space="0" w:color="auto"/>
        <w:bottom w:val="none" w:sz="0" w:space="0" w:color="auto"/>
        <w:right w:val="none" w:sz="0" w:space="0" w:color="auto"/>
      </w:divBdr>
    </w:div>
    <w:div w:id="1415280219">
      <w:bodyDiv w:val="1"/>
      <w:marLeft w:val="0"/>
      <w:marRight w:val="0"/>
      <w:marTop w:val="0"/>
      <w:marBottom w:val="0"/>
      <w:divBdr>
        <w:top w:val="none" w:sz="0" w:space="0" w:color="auto"/>
        <w:left w:val="none" w:sz="0" w:space="0" w:color="auto"/>
        <w:bottom w:val="none" w:sz="0" w:space="0" w:color="auto"/>
        <w:right w:val="none" w:sz="0" w:space="0" w:color="auto"/>
      </w:divBdr>
    </w:div>
    <w:div w:id="1415473010">
      <w:bodyDiv w:val="1"/>
      <w:marLeft w:val="0"/>
      <w:marRight w:val="0"/>
      <w:marTop w:val="0"/>
      <w:marBottom w:val="0"/>
      <w:divBdr>
        <w:top w:val="none" w:sz="0" w:space="0" w:color="auto"/>
        <w:left w:val="none" w:sz="0" w:space="0" w:color="auto"/>
        <w:bottom w:val="none" w:sz="0" w:space="0" w:color="auto"/>
        <w:right w:val="none" w:sz="0" w:space="0" w:color="auto"/>
      </w:divBdr>
    </w:div>
    <w:div w:id="1415664685">
      <w:bodyDiv w:val="1"/>
      <w:marLeft w:val="0"/>
      <w:marRight w:val="0"/>
      <w:marTop w:val="0"/>
      <w:marBottom w:val="0"/>
      <w:divBdr>
        <w:top w:val="none" w:sz="0" w:space="0" w:color="auto"/>
        <w:left w:val="none" w:sz="0" w:space="0" w:color="auto"/>
        <w:bottom w:val="none" w:sz="0" w:space="0" w:color="auto"/>
        <w:right w:val="none" w:sz="0" w:space="0" w:color="auto"/>
      </w:divBdr>
    </w:div>
    <w:div w:id="1415666112">
      <w:bodyDiv w:val="1"/>
      <w:marLeft w:val="0"/>
      <w:marRight w:val="0"/>
      <w:marTop w:val="0"/>
      <w:marBottom w:val="0"/>
      <w:divBdr>
        <w:top w:val="none" w:sz="0" w:space="0" w:color="auto"/>
        <w:left w:val="none" w:sz="0" w:space="0" w:color="auto"/>
        <w:bottom w:val="none" w:sz="0" w:space="0" w:color="auto"/>
        <w:right w:val="none" w:sz="0" w:space="0" w:color="auto"/>
      </w:divBdr>
    </w:div>
    <w:div w:id="1415787084">
      <w:bodyDiv w:val="1"/>
      <w:marLeft w:val="0"/>
      <w:marRight w:val="0"/>
      <w:marTop w:val="0"/>
      <w:marBottom w:val="0"/>
      <w:divBdr>
        <w:top w:val="none" w:sz="0" w:space="0" w:color="auto"/>
        <w:left w:val="none" w:sz="0" w:space="0" w:color="auto"/>
        <w:bottom w:val="none" w:sz="0" w:space="0" w:color="auto"/>
        <w:right w:val="none" w:sz="0" w:space="0" w:color="auto"/>
      </w:divBdr>
    </w:div>
    <w:div w:id="1416173167">
      <w:bodyDiv w:val="1"/>
      <w:marLeft w:val="0"/>
      <w:marRight w:val="0"/>
      <w:marTop w:val="0"/>
      <w:marBottom w:val="0"/>
      <w:divBdr>
        <w:top w:val="none" w:sz="0" w:space="0" w:color="auto"/>
        <w:left w:val="none" w:sz="0" w:space="0" w:color="auto"/>
        <w:bottom w:val="none" w:sz="0" w:space="0" w:color="auto"/>
        <w:right w:val="none" w:sz="0" w:space="0" w:color="auto"/>
      </w:divBdr>
    </w:div>
    <w:div w:id="1416240822">
      <w:bodyDiv w:val="1"/>
      <w:marLeft w:val="0"/>
      <w:marRight w:val="0"/>
      <w:marTop w:val="0"/>
      <w:marBottom w:val="0"/>
      <w:divBdr>
        <w:top w:val="none" w:sz="0" w:space="0" w:color="auto"/>
        <w:left w:val="none" w:sz="0" w:space="0" w:color="auto"/>
        <w:bottom w:val="none" w:sz="0" w:space="0" w:color="auto"/>
        <w:right w:val="none" w:sz="0" w:space="0" w:color="auto"/>
      </w:divBdr>
    </w:div>
    <w:div w:id="1416366705">
      <w:bodyDiv w:val="1"/>
      <w:marLeft w:val="0"/>
      <w:marRight w:val="0"/>
      <w:marTop w:val="0"/>
      <w:marBottom w:val="0"/>
      <w:divBdr>
        <w:top w:val="none" w:sz="0" w:space="0" w:color="auto"/>
        <w:left w:val="none" w:sz="0" w:space="0" w:color="auto"/>
        <w:bottom w:val="none" w:sz="0" w:space="0" w:color="auto"/>
        <w:right w:val="none" w:sz="0" w:space="0" w:color="auto"/>
      </w:divBdr>
    </w:div>
    <w:div w:id="1416392314">
      <w:bodyDiv w:val="1"/>
      <w:marLeft w:val="0"/>
      <w:marRight w:val="0"/>
      <w:marTop w:val="0"/>
      <w:marBottom w:val="0"/>
      <w:divBdr>
        <w:top w:val="none" w:sz="0" w:space="0" w:color="auto"/>
        <w:left w:val="none" w:sz="0" w:space="0" w:color="auto"/>
        <w:bottom w:val="none" w:sz="0" w:space="0" w:color="auto"/>
        <w:right w:val="none" w:sz="0" w:space="0" w:color="auto"/>
      </w:divBdr>
    </w:div>
    <w:div w:id="1416440505">
      <w:bodyDiv w:val="1"/>
      <w:marLeft w:val="0"/>
      <w:marRight w:val="0"/>
      <w:marTop w:val="0"/>
      <w:marBottom w:val="0"/>
      <w:divBdr>
        <w:top w:val="none" w:sz="0" w:space="0" w:color="auto"/>
        <w:left w:val="none" w:sz="0" w:space="0" w:color="auto"/>
        <w:bottom w:val="none" w:sz="0" w:space="0" w:color="auto"/>
        <w:right w:val="none" w:sz="0" w:space="0" w:color="auto"/>
      </w:divBdr>
    </w:div>
    <w:div w:id="1416783106">
      <w:bodyDiv w:val="1"/>
      <w:marLeft w:val="0"/>
      <w:marRight w:val="0"/>
      <w:marTop w:val="0"/>
      <w:marBottom w:val="0"/>
      <w:divBdr>
        <w:top w:val="none" w:sz="0" w:space="0" w:color="auto"/>
        <w:left w:val="none" w:sz="0" w:space="0" w:color="auto"/>
        <w:bottom w:val="none" w:sz="0" w:space="0" w:color="auto"/>
        <w:right w:val="none" w:sz="0" w:space="0" w:color="auto"/>
      </w:divBdr>
    </w:div>
    <w:div w:id="1416978831">
      <w:bodyDiv w:val="1"/>
      <w:marLeft w:val="0"/>
      <w:marRight w:val="0"/>
      <w:marTop w:val="0"/>
      <w:marBottom w:val="0"/>
      <w:divBdr>
        <w:top w:val="none" w:sz="0" w:space="0" w:color="auto"/>
        <w:left w:val="none" w:sz="0" w:space="0" w:color="auto"/>
        <w:bottom w:val="none" w:sz="0" w:space="0" w:color="auto"/>
        <w:right w:val="none" w:sz="0" w:space="0" w:color="auto"/>
      </w:divBdr>
    </w:div>
    <w:div w:id="1417357319">
      <w:bodyDiv w:val="1"/>
      <w:marLeft w:val="0"/>
      <w:marRight w:val="0"/>
      <w:marTop w:val="0"/>
      <w:marBottom w:val="0"/>
      <w:divBdr>
        <w:top w:val="none" w:sz="0" w:space="0" w:color="auto"/>
        <w:left w:val="none" w:sz="0" w:space="0" w:color="auto"/>
        <w:bottom w:val="none" w:sz="0" w:space="0" w:color="auto"/>
        <w:right w:val="none" w:sz="0" w:space="0" w:color="auto"/>
      </w:divBdr>
    </w:div>
    <w:div w:id="1417551901">
      <w:bodyDiv w:val="1"/>
      <w:marLeft w:val="0"/>
      <w:marRight w:val="0"/>
      <w:marTop w:val="0"/>
      <w:marBottom w:val="0"/>
      <w:divBdr>
        <w:top w:val="none" w:sz="0" w:space="0" w:color="auto"/>
        <w:left w:val="none" w:sz="0" w:space="0" w:color="auto"/>
        <w:bottom w:val="none" w:sz="0" w:space="0" w:color="auto"/>
        <w:right w:val="none" w:sz="0" w:space="0" w:color="auto"/>
      </w:divBdr>
    </w:div>
    <w:div w:id="1417745106">
      <w:bodyDiv w:val="1"/>
      <w:marLeft w:val="0"/>
      <w:marRight w:val="0"/>
      <w:marTop w:val="0"/>
      <w:marBottom w:val="0"/>
      <w:divBdr>
        <w:top w:val="none" w:sz="0" w:space="0" w:color="auto"/>
        <w:left w:val="none" w:sz="0" w:space="0" w:color="auto"/>
        <w:bottom w:val="none" w:sz="0" w:space="0" w:color="auto"/>
        <w:right w:val="none" w:sz="0" w:space="0" w:color="auto"/>
      </w:divBdr>
    </w:div>
    <w:div w:id="1417826529">
      <w:bodyDiv w:val="1"/>
      <w:marLeft w:val="0"/>
      <w:marRight w:val="0"/>
      <w:marTop w:val="0"/>
      <w:marBottom w:val="0"/>
      <w:divBdr>
        <w:top w:val="none" w:sz="0" w:space="0" w:color="auto"/>
        <w:left w:val="none" w:sz="0" w:space="0" w:color="auto"/>
        <w:bottom w:val="none" w:sz="0" w:space="0" w:color="auto"/>
        <w:right w:val="none" w:sz="0" w:space="0" w:color="auto"/>
      </w:divBdr>
    </w:div>
    <w:div w:id="1418401724">
      <w:bodyDiv w:val="1"/>
      <w:marLeft w:val="0"/>
      <w:marRight w:val="0"/>
      <w:marTop w:val="0"/>
      <w:marBottom w:val="0"/>
      <w:divBdr>
        <w:top w:val="none" w:sz="0" w:space="0" w:color="auto"/>
        <w:left w:val="none" w:sz="0" w:space="0" w:color="auto"/>
        <w:bottom w:val="none" w:sz="0" w:space="0" w:color="auto"/>
        <w:right w:val="none" w:sz="0" w:space="0" w:color="auto"/>
      </w:divBdr>
    </w:div>
    <w:div w:id="1418593073">
      <w:bodyDiv w:val="1"/>
      <w:marLeft w:val="0"/>
      <w:marRight w:val="0"/>
      <w:marTop w:val="0"/>
      <w:marBottom w:val="0"/>
      <w:divBdr>
        <w:top w:val="none" w:sz="0" w:space="0" w:color="auto"/>
        <w:left w:val="none" w:sz="0" w:space="0" w:color="auto"/>
        <w:bottom w:val="none" w:sz="0" w:space="0" w:color="auto"/>
        <w:right w:val="none" w:sz="0" w:space="0" w:color="auto"/>
      </w:divBdr>
    </w:div>
    <w:div w:id="1418600237">
      <w:bodyDiv w:val="1"/>
      <w:marLeft w:val="0"/>
      <w:marRight w:val="0"/>
      <w:marTop w:val="0"/>
      <w:marBottom w:val="0"/>
      <w:divBdr>
        <w:top w:val="none" w:sz="0" w:space="0" w:color="auto"/>
        <w:left w:val="none" w:sz="0" w:space="0" w:color="auto"/>
        <w:bottom w:val="none" w:sz="0" w:space="0" w:color="auto"/>
        <w:right w:val="none" w:sz="0" w:space="0" w:color="auto"/>
      </w:divBdr>
    </w:div>
    <w:div w:id="1418791506">
      <w:bodyDiv w:val="1"/>
      <w:marLeft w:val="0"/>
      <w:marRight w:val="0"/>
      <w:marTop w:val="0"/>
      <w:marBottom w:val="0"/>
      <w:divBdr>
        <w:top w:val="none" w:sz="0" w:space="0" w:color="auto"/>
        <w:left w:val="none" w:sz="0" w:space="0" w:color="auto"/>
        <w:bottom w:val="none" w:sz="0" w:space="0" w:color="auto"/>
        <w:right w:val="none" w:sz="0" w:space="0" w:color="auto"/>
      </w:divBdr>
    </w:div>
    <w:div w:id="1418794364">
      <w:bodyDiv w:val="1"/>
      <w:marLeft w:val="0"/>
      <w:marRight w:val="0"/>
      <w:marTop w:val="0"/>
      <w:marBottom w:val="0"/>
      <w:divBdr>
        <w:top w:val="none" w:sz="0" w:space="0" w:color="auto"/>
        <w:left w:val="none" w:sz="0" w:space="0" w:color="auto"/>
        <w:bottom w:val="none" w:sz="0" w:space="0" w:color="auto"/>
        <w:right w:val="none" w:sz="0" w:space="0" w:color="auto"/>
      </w:divBdr>
    </w:div>
    <w:div w:id="1418865932">
      <w:bodyDiv w:val="1"/>
      <w:marLeft w:val="0"/>
      <w:marRight w:val="0"/>
      <w:marTop w:val="0"/>
      <w:marBottom w:val="0"/>
      <w:divBdr>
        <w:top w:val="none" w:sz="0" w:space="0" w:color="auto"/>
        <w:left w:val="none" w:sz="0" w:space="0" w:color="auto"/>
        <w:bottom w:val="none" w:sz="0" w:space="0" w:color="auto"/>
        <w:right w:val="none" w:sz="0" w:space="0" w:color="auto"/>
      </w:divBdr>
    </w:div>
    <w:div w:id="1419012868">
      <w:bodyDiv w:val="1"/>
      <w:marLeft w:val="0"/>
      <w:marRight w:val="0"/>
      <w:marTop w:val="0"/>
      <w:marBottom w:val="0"/>
      <w:divBdr>
        <w:top w:val="none" w:sz="0" w:space="0" w:color="auto"/>
        <w:left w:val="none" w:sz="0" w:space="0" w:color="auto"/>
        <w:bottom w:val="none" w:sz="0" w:space="0" w:color="auto"/>
        <w:right w:val="none" w:sz="0" w:space="0" w:color="auto"/>
      </w:divBdr>
    </w:div>
    <w:div w:id="1419015357">
      <w:bodyDiv w:val="1"/>
      <w:marLeft w:val="0"/>
      <w:marRight w:val="0"/>
      <w:marTop w:val="0"/>
      <w:marBottom w:val="0"/>
      <w:divBdr>
        <w:top w:val="none" w:sz="0" w:space="0" w:color="auto"/>
        <w:left w:val="none" w:sz="0" w:space="0" w:color="auto"/>
        <w:bottom w:val="none" w:sz="0" w:space="0" w:color="auto"/>
        <w:right w:val="none" w:sz="0" w:space="0" w:color="auto"/>
      </w:divBdr>
    </w:div>
    <w:div w:id="1419062227">
      <w:bodyDiv w:val="1"/>
      <w:marLeft w:val="0"/>
      <w:marRight w:val="0"/>
      <w:marTop w:val="0"/>
      <w:marBottom w:val="0"/>
      <w:divBdr>
        <w:top w:val="none" w:sz="0" w:space="0" w:color="auto"/>
        <w:left w:val="none" w:sz="0" w:space="0" w:color="auto"/>
        <w:bottom w:val="none" w:sz="0" w:space="0" w:color="auto"/>
        <w:right w:val="none" w:sz="0" w:space="0" w:color="auto"/>
      </w:divBdr>
    </w:div>
    <w:div w:id="1419063349">
      <w:bodyDiv w:val="1"/>
      <w:marLeft w:val="0"/>
      <w:marRight w:val="0"/>
      <w:marTop w:val="0"/>
      <w:marBottom w:val="0"/>
      <w:divBdr>
        <w:top w:val="none" w:sz="0" w:space="0" w:color="auto"/>
        <w:left w:val="none" w:sz="0" w:space="0" w:color="auto"/>
        <w:bottom w:val="none" w:sz="0" w:space="0" w:color="auto"/>
        <w:right w:val="none" w:sz="0" w:space="0" w:color="auto"/>
      </w:divBdr>
    </w:div>
    <w:div w:id="1419206068">
      <w:bodyDiv w:val="1"/>
      <w:marLeft w:val="0"/>
      <w:marRight w:val="0"/>
      <w:marTop w:val="0"/>
      <w:marBottom w:val="0"/>
      <w:divBdr>
        <w:top w:val="none" w:sz="0" w:space="0" w:color="auto"/>
        <w:left w:val="none" w:sz="0" w:space="0" w:color="auto"/>
        <w:bottom w:val="none" w:sz="0" w:space="0" w:color="auto"/>
        <w:right w:val="none" w:sz="0" w:space="0" w:color="auto"/>
      </w:divBdr>
    </w:div>
    <w:div w:id="1419211698">
      <w:bodyDiv w:val="1"/>
      <w:marLeft w:val="0"/>
      <w:marRight w:val="0"/>
      <w:marTop w:val="0"/>
      <w:marBottom w:val="0"/>
      <w:divBdr>
        <w:top w:val="none" w:sz="0" w:space="0" w:color="auto"/>
        <w:left w:val="none" w:sz="0" w:space="0" w:color="auto"/>
        <w:bottom w:val="none" w:sz="0" w:space="0" w:color="auto"/>
        <w:right w:val="none" w:sz="0" w:space="0" w:color="auto"/>
      </w:divBdr>
    </w:div>
    <w:div w:id="1419449841">
      <w:bodyDiv w:val="1"/>
      <w:marLeft w:val="0"/>
      <w:marRight w:val="0"/>
      <w:marTop w:val="0"/>
      <w:marBottom w:val="0"/>
      <w:divBdr>
        <w:top w:val="none" w:sz="0" w:space="0" w:color="auto"/>
        <w:left w:val="none" w:sz="0" w:space="0" w:color="auto"/>
        <w:bottom w:val="none" w:sz="0" w:space="0" w:color="auto"/>
        <w:right w:val="none" w:sz="0" w:space="0" w:color="auto"/>
      </w:divBdr>
    </w:div>
    <w:div w:id="1419595135">
      <w:bodyDiv w:val="1"/>
      <w:marLeft w:val="0"/>
      <w:marRight w:val="0"/>
      <w:marTop w:val="0"/>
      <w:marBottom w:val="0"/>
      <w:divBdr>
        <w:top w:val="none" w:sz="0" w:space="0" w:color="auto"/>
        <w:left w:val="none" w:sz="0" w:space="0" w:color="auto"/>
        <w:bottom w:val="none" w:sz="0" w:space="0" w:color="auto"/>
        <w:right w:val="none" w:sz="0" w:space="0" w:color="auto"/>
      </w:divBdr>
    </w:div>
    <w:div w:id="1419672312">
      <w:bodyDiv w:val="1"/>
      <w:marLeft w:val="0"/>
      <w:marRight w:val="0"/>
      <w:marTop w:val="0"/>
      <w:marBottom w:val="0"/>
      <w:divBdr>
        <w:top w:val="none" w:sz="0" w:space="0" w:color="auto"/>
        <w:left w:val="none" w:sz="0" w:space="0" w:color="auto"/>
        <w:bottom w:val="none" w:sz="0" w:space="0" w:color="auto"/>
        <w:right w:val="none" w:sz="0" w:space="0" w:color="auto"/>
      </w:divBdr>
    </w:div>
    <w:div w:id="1419906552">
      <w:bodyDiv w:val="1"/>
      <w:marLeft w:val="0"/>
      <w:marRight w:val="0"/>
      <w:marTop w:val="0"/>
      <w:marBottom w:val="0"/>
      <w:divBdr>
        <w:top w:val="none" w:sz="0" w:space="0" w:color="auto"/>
        <w:left w:val="none" w:sz="0" w:space="0" w:color="auto"/>
        <w:bottom w:val="none" w:sz="0" w:space="0" w:color="auto"/>
        <w:right w:val="none" w:sz="0" w:space="0" w:color="auto"/>
      </w:divBdr>
    </w:div>
    <w:div w:id="1420560640">
      <w:bodyDiv w:val="1"/>
      <w:marLeft w:val="0"/>
      <w:marRight w:val="0"/>
      <w:marTop w:val="0"/>
      <w:marBottom w:val="0"/>
      <w:divBdr>
        <w:top w:val="none" w:sz="0" w:space="0" w:color="auto"/>
        <w:left w:val="none" w:sz="0" w:space="0" w:color="auto"/>
        <w:bottom w:val="none" w:sz="0" w:space="0" w:color="auto"/>
        <w:right w:val="none" w:sz="0" w:space="0" w:color="auto"/>
      </w:divBdr>
    </w:div>
    <w:div w:id="1420563879">
      <w:bodyDiv w:val="1"/>
      <w:marLeft w:val="0"/>
      <w:marRight w:val="0"/>
      <w:marTop w:val="0"/>
      <w:marBottom w:val="0"/>
      <w:divBdr>
        <w:top w:val="none" w:sz="0" w:space="0" w:color="auto"/>
        <w:left w:val="none" w:sz="0" w:space="0" w:color="auto"/>
        <w:bottom w:val="none" w:sz="0" w:space="0" w:color="auto"/>
        <w:right w:val="none" w:sz="0" w:space="0" w:color="auto"/>
      </w:divBdr>
    </w:div>
    <w:div w:id="1420716099">
      <w:bodyDiv w:val="1"/>
      <w:marLeft w:val="0"/>
      <w:marRight w:val="0"/>
      <w:marTop w:val="0"/>
      <w:marBottom w:val="0"/>
      <w:divBdr>
        <w:top w:val="none" w:sz="0" w:space="0" w:color="auto"/>
        <w:left w:val="none" w:sz="0" w:space="0" w:color="auto"/>
        <w:bottom w:val="none" w:sz="0" w:space="0" w:color="auto"/>
        <w:right w:val="none" w:sz="0" w:space="0" w:color="auto"/>
      </w:divBdr>
    </w:div>
    <w:div w:id="1420786223">
      <w:bodyDiv w:val="1"/>
      <w:marLeft w:val="0"/>
      <w:marRight w:val="0"/>
      <w:marTop w:val="0"/>
      <w:marBottom w:val="0"/>
      <w:divBdr>
        <w:top w:val="none" w:sz="0" w:space="0" w:color="auto"/>
        <w:left w:val="none" w:sz="0" w:space="0" w:color="auto"/>
        <w:bottom w:val="none" w:sz="0" w:space="0" w:color="auto"/>
        <w:right w:val="none" w:sz="0" w:space="0" w:color="auto"/>
      </w:divBdr>
    </w:div>
    <w:div w:id="1420834155">
      <w:bodyDiv w:val="1"/>
      <w:marLeft w:val="0"/>
      <w:marRight w:val="0"/>
      <w:marTop w:val="0"/>
      <w:marBottom w:val="0"/>
      <w:divBdr>
        <w:top w:val="none" w:sz="0" w:space="0" w:color="auto"/>
        <w:left w:val="none" w:sz="0" w:space="0" w:color="auto"/>
        <w:bottom w:val="none" w:sz="0" w:space="0" w:color="auto"/>
        <w:right w:val="none" w:sz="0" w:space="0" w:color="auto"/>
      </w:divBdr>
    </w:div>
    <w:div w:id="1421022515">
      <w:bodyDiv w:val="1"/>
      <w:marLeft w:val="0"/>
      <w:marRight w:val="0"/>
      <w:marTop w:val="0"/>
      <w:marBottom w:val="0"/>
      <w:divBdr>
        <w:top w:val="none" w:sz="0" w:space="0" w:color="auto"/>
        <w:left w:val="none" w:sz="0" w:space="0" w:color="auto"/>
        <w:bottom w:val="none" w:sz="0" w:space="0" w:color="auto"/>
        <w:right w:val="none" w:sz="0" w:space="0" w:color="auto"/>
      </w:divBdr>
    </w:div>
    <w:div w:id="1421027785">
      <w:bodyDiv w:val="1"/>
      <w:marLeft w:val="0"/>
      <w:marRight w:val="0"/>
      <w:marTop w:val="0"/>
      <w:marBottom w:val="0"/>
      <w:divBdr>
        <w:top w:val="none" w:sz="0" w:space="0" w:color="auto"/>
        <w:left w:val="none" w:sz="0" w:space="0" w:color="auto"/>
        <w:bottom w:val="none" w:sz="0" w:space="0" w:color="auto"/>
        <w:right w:val="none" w:sz="0" w:space="0" w:color="auto"/>
      </w:divBdr>
    </w:div>
    <w:div w:id="1421095917">
      <w:bodyDiv w:val="1"/>
      <w:marLeft w:val="0"/>
      <w:marRight w:val="0"/>
      <w:marTop w:val="0"/>
      <w:marBottom w:val="0"/>
      <w:divBdr>
        <w:top w:val="none" w:sz="0" w:space="0" w:color="auto"/>
        <w:left w:val="none" w:sz="0" w:space="0" w:color="auto"/>
        <w:bottom w:val="none" w:sz="0" w:space="0" w:color="auto"/>
        <w:right w:val="none" w:sz="0" w:space="0" w:color="auto"/>
      </w:divBdr>
    </w:div>
    <w:div w:id="1421102006">
      <w:bodyDiv w:val="1"/>
      <w:marLeft w:val="0"/>
      <w:marRight w:val="0"/>
      <w:marTop w:val="0"/>
      <w:marBottom w:val="0"/>
      <w:divBdr>
        <w:top w:val="none" w:sz="0" w:space="0" w:color="auto"/>
        <w:left w:val="none" w:sz="0" w:space="0" w:color="auto"/>
        <w:bottom w:val="none" w:sz="0" w:space="0" w:color="auto"/>
        <w:right w:val="none" w:sz="0" w:space="0" w:color="auto"/>
      </w:divBdr>
    </w:div>
    <w:div w:id="1421179277">
      <w:bodyDiv w:val="1"/>
      <w:marLeft w:val="0"/>
      <w:marRight w:val="0"/>
      <w:marTop w:val="0"/>
      <w:marBottom w:val="0"/>
      <w:divBdr>
        <w:top w:val="none" w:sz="0" w:space="0" w:color="auto"/>
        <w:left w:val="none" w:sz="0" w:space="0" w:color="auto"/>
        <w:bottom w:val="none" w:sz="0" w:space="0" w:color="auto"/>
        <w:right w:val="none" w:sz="0" w:space="0" w:color="auto"/>
      </w:divBdr>
    </w:div>
    <w:div w:id="1421415883">
      <w:bodyDiv w:val="1"/>
      <w:marLeft w:val="0"/>
      <w:marRight w:val="0"/>
      <w:marTop w:val="0"/>
      <w:marBottom w:val="0"/>
      <w:divBdr>
        <w:top w:val="none" w:sz="0" w:space="0" w:color="auto"/>
        <w:left w:val="none" w:sz="0" w:space="0" w:color="auto"/>
        <w:bottom w:val="none" w:sz="0" w:space="0" w:color="auto"/>
        <w:right w:val="none" w:sz="0" w:space="0" w:color="auto"/>
      </w:divBdr>
    </w:div>
    <w:div w:id="1421606951">
      <w:bodyDiv w:val="1"/>
      <w:marLeft w:val="0"/>
      <w:marRight w:val="0"/>
      <w:marTop w:val="0"/>
      <w:marBottom w:val="0"/>
      <w:divBdr>
        <w:top w:val="none" w:sz="0" w:space="0" w:color="auto"/>
        <w:left w:val="none" w:sz="0" w:space="0" w:color="auto"/>
        <w:bottom w:val="none" w:sz="0" w:space="0" w:color="auto"/>
        <w:right w:val="none" w:sz="0" w:space="0" w:color="auto"/>
      </w:divBdr>
    </w:div>
    <w:div w:id="1421947515">
      <w:bodyDiv w:val="1"/>
      <w:marLeft w:val="0"/>
      <w:marRight w:val="0"/>
      <w:marTop w:val="0"/>
      <w:marBottom w:val="0"/>
      <w:divBdr>
        <w:top w:val="none" w:sz="0" w:space="0" w:color="auto"/>
        <w:left w:val="none" w:sz="0" w:space="0" w:color="auto"/>
        <w:bottom w:val="none" w:sz="0" w:space="0" w:color="auto"/>
        <w:right w:val="none" w:sz="0" w:space="0" w:color="auto"/>
      </w:divBdr>
    </w:div>
    <w:div w:id="1421952803">
      <w:bodyDiv w:val="1"/>
      <w:marLeft w:val="0"/>
      <w:marRight w:val="0"/>
      <w:marTop w:val="0"/>
      <w:marBottom w:val="0"/>
      <w:divBdr>
        <w:top w:val="none" w:sz="0" w:space="0" w:color="auto"/>
        <w:left w:val="none" w:sz="0" w:space="0" w:color="auto"/>
        <w:bottom w:val="none" w:sz="0" w:space="0" w:color="auto"/>
        <w:right w:val="none" w:sz="0" w:space="0" w:color="auto"/>
      </w:divBdr>
    </w:div>
    <w:div w:id="1422026148">
      <w:bodyDiv w:val="1"/>
      <w:marLeft w:val="0"/>
      <w:marRight w:val="0"/>
      <w:marTop w:val="0"/>
      <w:marBottom w:val="0"/>
      <w:divBdr>
        <w:top w:val="none" w:sz="0" w:space="0" w:color="auto"/>
        <w:left w:val="none" w:sz="0" w:space="0" w:color="auto"/>
        <w:bottom w:val="none" w:sz="0" w:space="0" w:color="auto"/>
        <w:right w:val="none" w:sz="0" w:space="0" w:color="auto"/>
      </w:divBdr>
    </w:div>
    <w:div w:id="1422095373">
      <w:bodyDiv w:val="1"/>
      <w:marLeft w:val="0"/>
      <w:marRight w:val="0"/>
      <w:marTop w:val="0"/>
      <w:marBottom w:val="0"/>
      <w:divBdr>
        <w:top w:val="none" w:sz="0" w:space="0" w:color="auto"/>
        <w:left w:val="none" w:sz="0" w:space="0" w:color="auto"/>
        <w:bottom w:val="none" w:sz="0" w:space="0" w:color="auto"/>
        <w:right w:val="none" w:sz="0" w:space="0" w:color="auto"/>
      </w:divBdr>
    </w:div>
    <w:div w:id="1422214509">
      <w:bodyDiv w:val="1"/>
      <w:marLeft w:val="0"/>
      <w:marRight w:val="0"/>
      <w:marTop w:val="0"/>
      <w:marBottom w:val="0"/>
      <w:divBdr>
        <w:top w:val="none" w:sz="0" w:space="0" w:color="auto"/>
        <w:left w:val="none" w:sz="0" w:space="0" w:color="auto"/>
        <w:bottom w:val="none" w:sz="0" w:space="0" w:color="auto"/>
        <w:right w:val="none" w:sz="0" w:space="0" w:color="auto"/>
      </w:divBdr>
    </w:div>
    <w:div w:id="1422410010">
      <w:bodyDiv w:val="1"/>
      <w:marLeft w:val="0"/>
      <w:marRight w:val="0"/>
      <w:marTop w:val="0"/>
      <w:marBottom w:val="0"/>
      <w:divBdr>
        <w:top w:val="none" w:sz="0" w:space="0" w:color="auto"/>
        <w:left w:val="none" w:sz="0" w:space="0" w:color="auto"/>
        <w:bottom w:val="none" w:sz="0" w:space="0" w:color="auto"/>
        <w:right w:val="none" w:sz="0" w:space="0" w:color="auto"/>
      </w:divBdr>
    </w:div>
    <w:div w:id="1422412632">
      <w:bodyDiv w:val="1"/>
      <w:marLeft w:val="0"/>
      <w:marRight w:val="0"/>
      <w:marTop w:val="0"/>
      <w:marBottom w:val="0"/>
      <w:divBdr>
        <w:top w:val="none" w:sz="0" w:space="0" w:color="auto"/>
        <w:left w:val="none" w:sz="0" w:space="0" w:color="auto"/>
        <w:bottom w:val="none" w:sz="0" w:space="0" w:color="auto"/>
        <w:right w:val="none" w:sz="0" w:space="0" w:color="auto"/>
      </w:divBdr>
    </w:div>
    <w:div w:id="1422413516">
      <w:bodyDiv w:val="1"/>
      <w:marLeft w:val="0"/>
      <w:marRight w:val="0"/>
      <w:marTop w:val="0"/>
      <w:marBottom w:val="0"/>
      <w:divBdr>
        <w:top w:val="none" w:sz="0" w:space="0" w:color="auto"/>
        <w:left w:val="none" w:sz="0" w:space="0" w:color="auto"/>
        <w:bottom w:val="none" w:sz="0" w:space="0" w:color="auto"/>
        <w:right w:val="none" w:sz="0" w:space="0" w:color="auto"/>
      </w:divBdr>
    </w:div>
    <w:div w:id="1422487117">
      <w:bodyDiv w:val="1"/>
      <w:marLeft w:val="0"/>
      <w:marRight w:val="0"/>
      <w:marTop w:val="0"/>
      <w:marBottom w:val="0"/>
      <w:divBdr>
        <w:top w:val="none" w:sz="0" w:space="0" w:color="auto"/>
        <w:left w:val="none" w:sz="0" w:space="0" w:color="auto"/>
        <w:bottom w:val="none" w:sz="0" w:space="0" w:color="auto"/>
        <w:right w:val="none" w:sz="0" w:space="0" w:color="auto"/>
      </w:divBdr>
    </w:div>
    <w:div w:id="1422679811">
      <w:bodyDiv w:val="1"/>
      <w:marLeft w:val="0"/>
      <w:marRight w:val="0"/>
      <w:marTop w:val="0"/>
      <w:marBottom w:val="0"/>
      <w:divBdr>
        <w:top w:val="none" w:sz="0" w:space="0" w:color="auto"/>
        <w:left w:val="none" w:sz="0" w:space="0" w:color="auto"/>
        <w:bottom w:val="none" w:sz="0" w:space="0" w:color="auto"/>
        <w:right w:val="none" w:sz="0" w:space="0" w:color="auto"/>
      </w:divBdr>
    </w:div>
    <w:div w:id="1422795925">
      <w:bodyDiv w:val="1"/>
      <w:marLeft w:val="0"/>
      <w:marRight w:val="0"/>
      <w:marTop w:val="0"/>
      <w:marBottom w:val="0"/>
      <w:divBdr>
        <w:top w:val="none" w:sz="0" w:space="0" w:color="auto"/>
        <w:left w:val="none" w:sz="0" w:space="0" w:color="auto"/>
        <w:bottom w:val="none" w:sz="0" w:space="0" w:color="auto"/>
        <w:right w:val="none" w:sz="0" w:space="0" w:color="auto"/>
      </w:divBdr>
    </w:div>
    <w:div w:id="1423067683">
      <w:bodyDiv w:val="1"/>
      <w:marLeft w:val="0"/>
      <w:marRight w:val="0"/>
      <w:marTop w:val="0"/>
      <w:marBottom w:val="0"/>
      <w:divBdr>
        <w:top w:val="none" w:sz="0" w:space="0" w:color="auto"/>
        <w:left w:val="none" w:sz="0" w:space="0" w:color="auto"/>
        <w:bottom w:val="none" w:sz="0" w:space="0" w:color="auto"/>
        <w:right w:val="none" w:sz="0" w:space="0" w:color="auto"/>
      </w:divBdr>
    </w:div>
    <w:div w:id="1423142567">
      <w:bodyDiv w:val="1"/>
      <w:marLeft w:val="0"/>
      <w:marRight w:val="0"/>
      <w:marTop w:val="0"/>
      <w:marBottom w:val="0"/>
      <w:divBdr>
        <w:top w:val="none" w:sz="0" w:space="0" w:color="auto"/>
        <w:left w:val="none" w:sz="0" w:space="0" w:color="auto"/>
        <w:bottom w:val="none" w:sz="0" w:space="0" w:color="auto"/>
        <w:right w:val="none" w:sz="0" w:space="0" w:color="auto"/>
      </w:divBdr>
    </w:div>
    <w:div w:id="1423332071">
      <w:bodyDiv w:val="1"/>
      <w:marLeft w:val="0"/>
      <w:marRight w:val="0"/>
      <w:marTop w:val="0"/>
      <w:marBottom w:val="0"/>
      <w:divBdr>
        <w:top w:val="none" w:sz="0" w:space="0" w:color="auto"/>
        <w:left w:val="none" w:sz="0" w:space="0" w:color="auto"/>
        <w:bottom w:val="none" w:sz="0" w:space="0" w:color="auto"/>
        <w:right w:val="none" w:sz="0" w:space="0" w:color="auto"/>
      </w:divBdr>
    </w:div>
    <w:div w:id="1423601808">
      <w:bodyDiv w:val="1"/>
      <w:marLeft w:val="0"/>
      <w:marRight w:val="0"/>
      <w:marTop w:val="0"/>
      <w:marBottom w:val="0"/>
      <w:divBdr>
        <w:top w:val="none" w:sz="0" w:space="0" w:color="auto"/>
        <w:left w:val="none" w:sz="0" w:space="0" w:color="auto"/>
        <w:bottom w:val="none" w:sz="0" w:space="0" w:color="auto"/>
        <w:right w:val="none" w:sz="0" w:space="0" w:color="auto"/>
      </w:divBdr>
    </w:div>
    <w:div w:id="1423843879">
      <w:bodyDiv w:val="1"/>
      <w:marLeft w:val="0"/>
      <w:marRight w:val="0"/>
      <w:marTop w:val="0"/>
      <w:marBottom w:val="0"/>
      <w:divBdr>
        <w:top w:val="none" w:sz="0" w:space="0" w:color="auto"/>
        <w:left w:val="none" w:sz="0" w:space="0" w:color="auto"/>
        <w:bottom w:val="none" w:sz="0" w:space="0" w:color="auto"/>
        <w:right w:val="none" w:sz="0" w:space="0" w:color="auto"/>
      </w:divBdr>
    </w:div>
    <w:div w:id="1423986863">
      <w:bodyDiv w:val="1"/>
      <w:marLeft w:val="0"/>
      <w:marRight w:val="0"/>
      <w:marTop w:val="0"/>
      <w:marBottom w:val="0"/>
      <w:divBdr>
        <w:top w:val="none" w:sz="0" w:space="0" w:color="auto"/>
        <w:left w:val="none" w:sz="0" w:space="0" w:color="auto"/>
        <w:bottom w:val="none" w:sz="0" w:space="0" w:color="auto"/>
        <w:right w:val="none" w:sz="0" w:space="0" w:color="auto"/>
      </w:divBdr>
    </w:div>
    <w:div w:id="1424375163">
      <w:bodyDiv w:val="1"/>
      <w:marLeft w:val="0"/>
      <w:marRight w:val="0"/>
      <w:marTop w:val="0"/>
      <w:marBottom w:val="0"/>
      <w:divBdr>
        <w:top w:val="none" w:sz="0" w:space="0" w:color="auto"/>
        <w:left w:val="none" w:sz="0" w:space="0" w:color="auto"/>
        <w:bottom w:val="none" w:sz="0" w:space="0" w:color="auto"/>
        <w:right w:val="none" w:sz="0" w:space="0" w:color="auto"/>
      </w:divBdr>
    </w:div>
    <w:div w:id="1424447266">
      <w:bodyDiv w:val="1"/>
      <w:marLeft w:val="0"/>
      <w:marRight w:val="0"/>
      <w:marTop w:val="0"/>
      <w:marBottom w:val="0"/>
      <w:divBdr>
        <w:top w:val="none" w:sz="0" w:space="0" w:color="auto"/>
        <w:left w:val="none" w:sz="0" w:space="0" w:color="auto"/>
        <w:bottom w:val="none" w:sz="0" w:space="0" w:color="auto"/>
        <w:right w:val="none" w:sz="0" w:space="0" w:color="auto"/>
      </w:divBdr>
    </w:div>
    <w:div w:id="1424568152">
      <w:bodyDiv w:val="1"/>
      <w:marLeft w:val="0"/>
      <w:marRight w:val="0"/>
      <w:marTop w:val="0"/>
      <w:marBottom w:val="0"/>
      <w:divBdr>
        <w:top w:val="none" w:sz="0" w:space="0" w:color="auto"/>
        <w:left w:val="none" w:sz="0" w:space="0" w:color="auto"/>
        <w:bottom w:val="none" w:sz="0" w:space="0" w:color="auto"/>
        <w:right w:val="none" w:sz="0" w:space="0" w:color="auto"/>
      </w:divBdr>
    </w:div>
    <w:div w:id="1424570423">
      <w:bodyDiv w:val="1"/>
      <w:marLeft w:val="0"/>
      <w:marRight w:val="0"/>
      <w:marTop w:val="0"/>
      <w:marBottom w:val="0"/>
      <w:divBdr>
        <w:top w:val="none" w:sz="0" w:space="0" w:color="auto"/>
        <w:left w:val="none" w:sz="0" w:space="0" w:color="auto"/>
        <w:bottom w:val="none" w:sz="0" w:space="0" w:color="auto"/>
        <w:right w:val="none" w:sz="0" w:space="0" w:color="auto"/>
      </w:divBdr>
    </w:div>
    <w:div w:id="1425228067">
      <w:bodyDiv w:val="1"/>
      <w:marLeft w:val="0"/>
      <w:marRight w:val="0"/>
      <w:marTop w:val="0"/>
      <w:marBottom w:val="0"/>
      <w:divBdr>
        <w:top w:val="none" w:sz="0" w:space="0" w:color="auto"/>
        <w:left w:val="none" w:sz="0" w:space="0" w:color="auto"/>
        <w:bottom w:val="none" w:sz="0" w:space="0" w:color="auto"/>
        <w:right w:val="none" w:sz="0" w:space="0" w:color="auto"/>
      </w:divBdr>
    </w:div>
    <w:div w:id="1425346833">
      <w:bodyDiv w:val="1"/>
      <w:marLeft w:val="0"/>
      <w:marRight w:val="0"/>
      <w:marTop w:val="0"/>
      <w:marBottom w:val="0"/>
      <w:divBdr>
        <w:top w:val="none" w:sz="0" w:space="0" w:color="auto"/>
        <w:left w:val="none" w:sz="0" w:space="0" w:color="auto"/>
        <w:bottom w:val="none" w:sz="0" w:space="0" w:color="auto"/>
        <w:right w:val="none" w:sz="0" w:space="0" w:color="auto"/>
      </w:divBdr>
    </w:div>
    <w:div w:id="1425421872">
      <w:bodyDiv w:val="1"/>
      <w:marLeft w:val="0"/>
      <w:marRight w:val="0"/>
      <w:marTop w:val="0"/>
      <w:marBottom w:val="0"/>
      <w:divBdr>
        <w:top w:val="none" w:sz="0" w:space="0" w:color="auto"/>
        <w:left w:val="none" w:sz="0" w:space="0" w:color="auto"/>
        <w:bottom w:val="none" w:sz="0" w:space="0" w:color="auto"/>
        <w:right w:val="none" w:sz="0" w:space="0" w:color="auto"/>
      </w:divBdr>
    </w:div>
    <w:div w:id="1425607185">
      <w:bodyDiv w:val="1"/>
      <w:marLeft w:val="0"/>
      <w:marRight w:val="0"/>
      <w:marTop w:val="0"/>
      <w:marBottom w:val="0"/>
      <w:divBdr>
        <w:top w:val="none" w:sz="0" w:space="0" w:color="auto"/>
        <w:left w:val="none" w:sz="0" w:space="0" w:color="auto"/>
        <w:bottom w:val="none" w:sz="0" w:space="0" w:color="auto"/>
        <w:right w:val="none" w:sz="0" w:space="0" w:color="auto"/>
      </w:divBdr>
    </w:div>
    <w:div w:id="1425953279">
      <w:bodyDiv w:val="1"/>
      <w:marLeft w:val="0"/>
      <w:marRight w:val="0"/>
      <w:marTop w:val="0"/>
      <w:marBottom w:val="0"/>
      <w:divBdr>
        <w:top w:val="none" w:sz="0" w:space="0" w:color="auto"/>
        <w:left w:val="none" w:sz="0" w:space="0" w:color="auto"/>
        <w:bottom w:val="none" w:sz="0" w:space="0" w:color="auto"/>
        <w:right w:val="none" w:sz="0" w:space="0" w:color="auto"/>
      </w:divBdr>
    </w:div>
    <w:div w:id="1425954925">
      <w:bodyDiv w:val="1"/>
      <w:marLeft w:val="0"/>
      <w:marRight w:val="0"/>
      <w:marTop w:val="0"/>
      <w:marBottom w:val="0"/>
      <w:divBdr>
        <w:top w:val="none" w:sz="0" w:space="0" w:color="auto"/>
        <w:left w:val="none" w:sz="0" w:space="0" w:color="auto"/>
        <w:bottom w:val="none" w:sz="0" w:space="0" w:color="auto"/>
        <w:right w:val="none" w:sz="0" w:space="0" w:color="auto"/>
      </w:divBdr>
    </w:div>
    <w:div w:id="1426144940">
      <w:bodyDiv w:val="1"/>
      <w:marLeft w:val="0"/>
      <w:marRight w:val="0"/>
      <w:marTop w:val="0"/>
      <w:marBottom w:val="0"/>
      <w:divBdr>
        <w:top w:val="none" w:sz="0" w:space="0" w:color="auto"/>
        <w:left w:val="none" w:sz="0" w:space="0" w:color="auto"/>
        <w:bottom w:val="none" w:sz="0" w:space="0" w:color="auto"/>
        <w:right w:val="none" w:sz="0" w:space="0" w:color="auto"/>
      </w:divBdr>
    </w:div>
    <w:div w:id="1426150383">
      <w:bodyDiv w:val="1"/>
      <w:marLeft w:val="0"/>
      <w:marRight w:val="0"/>
      <w:marTop w:val="0"/>
      <w:marBottom w:val="0"/>
      <w:divBdr>
        <w:top w:val="none" w:sz="0" w:space="0" w:color="auto"/>
        <w:left w:val="none" w:sz="0" w:space="0" w:color="auto"/>
        <w:bottom w:val="none" w:sz="0" w:space="0" w:color="auto"/>
        <w:right w:val="none" w:sz="0" w:space="0" w:color="auto"/>
      </w:divBdr>
    </w:div>
    <w:div w:id="1426879910">
      <w:bodyDiv w:val="1"/>
      <w:marLeft w:val="0"/>
      <w:marRight w:val="0"/>
      <w:marTop w:val="0"/>
      <w:marBottom w:val="0"/>
      <w:divBdr>
        <w:top w:val="none" w:sz="0" w:space="0" w:color="auto"/>
        <w:left w:val="none" w:sz="0" w:space="0" w:color="auto"/>
        <w:bottom w:val="none" w:sz="0" w:space="0" w:color="auto"/>
        <w:right w:val="none" w:sz="0" w:space="0" w:color="auto"/>
      </w:divBdr>
    </w:div>
    <w:div w:id="1426924852">
      <w:bodyDiv w:val="1"/>
      <w:marLeft w:val="0"/>
      <w:marRight w:val="0"/>
      <w:marTop w:val="0"/>
      <w:marBottom w:val="0"/>
      <w:divBdr>
        <w:top w:val="none" w:sz="0" w:space="0" w:color="auto"/>
        <w:left w:val="none" w:sz="0" w:space="0" w:color="auto"/>
        <w:bottom w:val="none" w:sz="0" w:space="0" w:color="auto"/>
        <w:right w:val="none" w:sz="0" w:space="0" w:color="auto"/>
      </w:divBdr>
    </w:div>
    <w:div w:id="1427537014">
      <w:bodyDiv w:val="1"/>
      <w:marLeft w:val="0"/>
      <w:marRight w:val="0"/>
      <w:marTop w:val="0"/>
      <w:marBottom w:val="0"/>
      <w:divBdr>
        <w:top w:val="none" w:sz="0" w:space="0" w:color="auto"/>
        <w:left w:val="none" w:sz="0" w:space="0" w:color="auto"/>
        <w:bottom w:val="none" w:sz="0" w:space="0" w:color="auto"/>
        <w:right w:val="none" w:sz="0" w:space="0" w:color="auto"/>
      </w:divBdr>
    </w:div>
    <w:div w:id="1427919377">
      <w:bodyDiv w:val="1"/>
      <w:marLeft w:val="0"/>
      <w:marRight w:val="0"/>
      <w:marTop w:val="0"/>
      <w:marBottom w:val="0"/>
      <w:divBdr>
        <w:top w:val="none" w:sz="0" w:space="0" w:color="auto"/>
        <w:left w:val="none" w:sz="0" w:space="0" w:color="auto"/>
        <w:bottom w:val="none" w:sz="0" w:space="0" w:color="auto"/>
        <w:right w:val="none" w:sz="0" w:space="0" w:color="auto"/>
      </w:divBdr>
    </w:div>
    <w:div w:id="1427924664">
      <w:bodyDiv w:val="1"/>
      <w:marLeft w:val="0"/>
      <w:marRight w:val="0"/>
      <w:marTop w:val="0"/>
      <w:marBottom w:val="0"/>
      <w:divBdr>
        <w:top w:val="none" w:sz="0" w:space="0" w:color="auto"/>
        <w:left w:val="none" w:sz="0" w:space="0" w:color="auto"/>
        <w:bottom w:val="none" w:sz="0" w:space="0" w:color="auto"/>
        <w:right w:val="none" w:sz="0" w:space="0" w:color="auto"/>
      </w:divBdr>
    </w:div>
    <w:div w:id="1427966733">
      <w:bodyDiv w:val="1"/>
      <w:marLeft w:val="0"/>
      <w:marRight w:val="0"/>
      <w:marTop w:val="0"/>
      <w:marBottom w:val="0"/>
      <w:divBdr>
        <w:top w:val="none" w:sz="0" w:space="0" w:color="auto"/>
        <w:left w:val="none" w:sz="0" w:space="0" w:color="auto"/>
        <w:bottom w:val="none" w:sz="0" w:space="0" w:color="auto"/>
        <w:right w:val="none" w:sz="0" w:space="0" w:color="auto"/>
      </w:divBdr>
    </w:div>
    <w:div w:id="1428187773">
      <w:bodyDiv w:val="1"/>
      <w:marLeft w:val="0"/>
      <w:marRight w:val="0"/>
      <w:marTop w:val="0"/>
      <w:marBottom w:val="0"/>
      <w:divBdr>
        <w:top w:val="none" w:sz="0" w:space="0" w:color="auto"/>
        <w:left w:val="none" w:sz="0" w:space="0" w:color="auto"/>
        <w:bottom w:val="none" w:sz="0" w:space="0" w:color="auto"/>
        <w:right w:val="none" w:sz="0" w:space="0" w:color="auto"/>
      </w:divBdr>
    </w:div>
    <w:div w:id="1428228682">
      <w:bodyDiv w:val="1"/>
      <w:marLeft w:val="0"/>
      <w:marRight w:val="0"/>
      <w:marTop w:val="0"/>
      <w:marBottom w:val="0"/>
      <w:divBdr>
        <w:top w:val="none" w:sz="0" w:space="0" w:color="auto"/>
        <w:left w:val="none" w:sz="0" w:space="0" w:color="auto"/>
        <w:bottom w:val="none" w:sz="0" w:space="0" w:color="auto"/>
        <w:right w:val="none" w:sz="0" w:space="0" w:color="auto"/>
      </w:divBdr>
    </w:div>
    <w:div w:id="1428312875">
      <w:bodyDiv w:val="1"/>
      <w:marLeft w:val="0"/>
      <w:marRight w:val="0"/>
      <w:marTop w:val="0"/>
      <w:marBottom w:val="0"/>
      <w:divBdr>
        <w:top w:val="none" w:sz="0" w:space="0" w:color="auto"/>
        <w:left w:val="none" w:sz="0" w:space="0" w:color="auto"/>
        <w:bottom w:val="none" w:sz="0" w:space="0" w:color="auto"/>
        <w:right w:val="none" w:sz="0" w:space="0" w:color="auto"/>
      </w:divBdr>
    </w:div>
    <w:div w:id="1428773228">
      <w:bodyDiv w:val="1"/>
      <w:marLeft w:val="0"/>
      <w:marRight w:val="0"/>
      <w:marTop w:val="0"/>
      <w:marBottom w:val="0"/>
      <w:divBdr>
        <w:top w:val="none" w:sz="0" w:space="0" w:color="auto"/>
        <w:left w:val="none" w:sz="0" w:space="0" w:color="auto"/>
        <w:bottom w:val="none" w:sz="0" w:space="0" w:color="auto"/>
        <w:right w:val="none" w:sz="0" w:space="0" w:color="auto"/>
      </w:divBdr>
    </w:div>
    <w:div w:id="1428841238">
      <w:bodyDiv w:val="1"/>
      <w:marLeft w:val="0"/>
      <w:marRight w:val="0"/>
      <w:marTop w:val="0"/>
      <w:marBottom w:val="0"/>
      <w:divBdr>
        <w:top w:val="none" w:sz="0" w:space="0" w:color="auto"/>
        <w:left w:val="none" w:sz="0" w:space="0" w:color="auto"/>
        <w:bottom w:val="none" w:sz="0" w:space="0" w:color="auto"/>
        <w:right w:val="none" w:sz="0" w:space="0" w:color="auto"/>
      </w:divBdr>
    </w:div>
    <w:div w:id="1429230548">
      <w:bodyDiv w:val="1"/>
      <w:marLeft w:val="0"/>
      <w:marRight w:val="0"/>
      <w:marTop w:val="0"/>
      <w:marBottom w:val="0"/>
      <w:divBdr>
        <w:top w:val="none" w:sz="0" w:space="0" w:color="auto"/>
        <w:left w:val="none" w:sz="0" w:space="0" w:color="auto"/>
        <w:bottom w:val="none" w:sz="0" w:space="0" w:color="auto"/>
        <w:right w:val="none" w:sz="0" w:space="0" w:color="auto"/>
      </w:divBdr>
    </w:div>
    <w:div w:id="1429427968">
      <w:bodyDiv w:val="1"/>
      <w:marLeft w:val="0"/>
      <w:marRight w:val="0"/>
      <w:marTop w:val="0"/>
      <w:marBottom w:val="0"/>
      <w:divBdr>
        <w:top w:val="none" w:sz="0" w:space="0" w:color="auto"/>
        <w:left w:val="none" w:sz="0" w:space="0" w:color="auto"/>
        <w:bottom w:val="none" w:sz="0" w:space="0" w:color="auto"/>
        <w:right w:val="none" w:sz="0" w:space="0" w:color="auto"/>
      </w:divBdr>
    </w:div>
    <w:div w:id="1429621455">
      <w:bodyDiv w:val="1"/>
      <w:marLeft w:val="0"/>
      <w:marRight w:val="0"/>
      <w:marTop w:val="0"/>
      <w:marBottom w:val="0"/>
      <w:divBdr>
        <w:top w:val="none" w:sz="0" w:space="0" w:color="auto"/>
        <w:left w:val="none" w:sz="0" w:space="0" w:color="auto"/>
        <w:bottom w:val="none" w:sz="0" w:space="0" w:color="auto"/>
        <w:right w:val="none" w:sz="0" w:space="0" w:color="auto"/>
      </w:divBdr>
    </w:div>
    <w:div w:id="1430197093">
      <w:bodyDiv w:val="1"/>
      <w:marLeft w:val="0"/>
      <w:marRight w:val="0"/>
      <w:marTop w:val="0"/>
      <w:marBottom w:val="0"/>
      <w:divBdr>
        <w:top w:val="none" w:sz="0" w:space="0" w:color="auto"/>
        <w:left w:val="none" w:sz="0" w:space="0" w:color="auto"/>
        <w:bottom w:val="none" w:sz="0" w:space="0" w:color="auto"/>
        <w:right w:val="none" w:sz="0" w:space="0" w:color="auto"/>
      </w:divBdr>
    </w:div>
    <w:div w:id="1430396912">
      <w:bodyDiv w:val="1"/>
      <w:marLeft w:val="0"/>
      <w:marRight w:val="0"/>
      <w:marTop w:val="0"/>
      <w:marBottom w:val="0"/>
      <w:divBdr>
        <w:top w:val="none" w:sz="0" w:space="0" w:color="auto"/>
        <w:left w:val="none" w:sz="0" w:space="0" w:color="auto"/>
        <w:bottom w:val="none" w:sz="0" w:space="0" w:color="auto"/>
        <w:right w:val="none" w:sz="0" w:space="0" w:color="auto"/>
      </w:divBdr>
    </w:div>
    <w:div w:id="1430538945">
      <w:bodyDiv w:val="1"/>
      <w:marLeft w:val="0"/>
      <w:marRight w:val="0"/>
      <w:marTop w:val="0"/>
      <w:marBottom w:val="0"/>
      <w:divBdr>
        <w:top w:val="none" w:sz="0" w:space="0" w:color="auto"/>
        <w:left w:val="none" w:sz="0" w:space="0" w:color="auto"/>
        <w:bottom w:val="none" w:sz="0" w:space="0" w:color="auto"/>
        <w:right w:val="none" w:sz="0" w:space="0" w:color="auto"/>
      </w:divBdr>
    </w:div>
    <w:div w:id="1430733932">
      <w:bodyDiv w:val="1"/>
      <w:marLeft w:val="0"/>
      <w:marRight w:val="0"/>
      <w:marTop w:val="0"/>
      <w:marBottom w:val="0"/>
      <w:divBdr>
        <w:top w:val="none" w:sz="0" w:space="0" w:color="auto"/>
        <w:left w:val="none" w:sz="0" w:space="0" w:color="auto"/>
        <w:bottom w:val="none" w:sz="0" w:space="0" w:color="auto"/>
        <w:right w:val="none" w:sz="0" w:space="0" w:color="auto"/>
      </w:divBdr>
    </w:div>
    <w:div w:id="1431006575">
      <w:bodyDiv w:val="1"/>
      <w:marLeft w:val="0"/>
      <w:marRight w:val="0"/>
      <w:marTop w:val="0"/>
      <w:marBottom w:val="0"/>
      <w:divBdr>
        <w:top w:val="none" w:sz="0" w:space="0" w:color="auto"/>
        <w:left w:val="none" w:sz="0" w:space="0" w:color="auto"/>
        <w:bottom w:val="none" w:sz="0" w:space="0" w:color="auto"/>
        <w:right w:val="none" w:sz="0" w:space="0" w:color="auto"/>
      </w:divBdr>
    </w:div>
    <w:div w:id="1431076136">
      <w:bodyDiv w:val="1"/>
      <w:marLeft w:val="0"/>
      <w:marRight w:val="0"/>
      <w:marTop w:val="0"/>
      <w:marBottom w:val="0"/>
      <w:divBdr>
        <w:top w:val="none" w:sz="0" w:space="0" w:color="auto"/>
        <w:left w:val="none" w:sz="0" w:space="0" w:color="auto"/>
        <w:bottom w:val="none" w:sz="0" w:space="0" w:color="auto"/>
        <w:right w:val="none" w:sz="0" w:space="0" w:color="auto"/>
      </w:divBdr>
    </w:div>
    <w:div w:id="1432360879">
      <w:bodyDiv w:val="1"/>
      <w:marLeft w:val="0"/>
      <w:marRight w:val="0"/>
      <w:marTop w:val="0"/>
      <w:marBottom w:val="0"/>
      <w:divBdr>
        <w:top w:val="none" w:sz="0" w:space="0" w:color="auto"/>
        <w:left w:val="none" w:sz="0" w:space="0" w:color="auto"/>
        <w:bottom w:val="none" w:sz="0" w:space="0" w:color="auto"/>
        <w:right w:val="none" w:sz="0" w:space="0" w:color="auto"/>
      </w:divBdr>
    </w:div>
    <w:div w:id="1432430991">
      <w:bodyDiv w:val="1"/>
      <w:marLeft w:val="0"/>
      <w:marRight w:val="0"/>
      <w:marTop w:val="0"/>
      <w:marBottom w:val="0"/>
      <w:divBdr>
        <w:top w:val="none" w:sz="0" w:space="0" w:color="auto"/>
        <w:left w:val="none" w:sz="0" w:space="0" w:color="auto"/>
        <w:bottom w:val="none" w:sz="0" w:space="0" w:color="auto"/>
        <w:right w:val="none" w:sz="0" w:space="0" w:color="auto"/>
      </w:divBdr>
    </w:div>
    <w:div w:id="1432704638">
      <w:bodyDiv w:val="1"/>
      <w:marLeft w:val="0"/>
      <w:marRight w:val="0"/>
      <w:marTop w:val="0"/>
      <w:marBottom w:val="0"/>
      <w:divBdr>
        <w:top w:val="none" w:sz="0" w:space="0" w:color="auto"/>
        <w:left w:val="none" w:sz="0" w:space="0" w:color="auto"/>
        <w:bottom w:val="none" w:sz="0" w:space="0" w:color="auto"/>
        <w:right w:val="none" w:sz="0" w:space="0" w:color="auto"/>
      </w:divBdr>
    </w:div>
    <w:div w:id="1433010700">
      <w:bodyDiv w:val="1"/>
      <w:marLeft w:val="0"/>
      <w:marRight w:val="0"/>
      <w:marTop w:val="0"/>
      <w:marBottom w:val="0"/>
      <w:divBdr>
        <w:top w:val="none" w:sz="0" w:space="0" w:color="auto"/>
        <w:left w:val="none" w:sz="0" w:space="0" w:color="auto"/>
        <w:bottom w:val="none" w:sz="0" w:space="0" w:color="auto"/>
        <w:right w:val="none" w:sz="0" w:space="0" w:color="auto"/>
      </w:divBdr>
    </w:div>
    <w:div w:id="1433085632">
      <w:bodyDiv w:val="1"/>
      <w:marLeft w:val="0"/>
      <w:marRight w:val="0"/>
      <w:marTop w:val="0"/>
      <w:marBottom w:val="0"/>
      <w:divBdr>
        <w:top w:val="none" w:sz="0" w:space="0" w:color="auto"/>
        <w:left w:val="none" w:sz="0" w:space="0" w:color="auto"/>
        <w:bottom w:val="none" w:sz="0" w:space="0" w:color="auto"/>
        <w:right w:val="none" w:sz="0" w:space="0" w:color="auto"/>
      </w:divBdr>
    </w:div>
    <w:div w:id="1433165950">
      <w:bodyDiv w:val="1"/>
      <w:marLeft w:val="0"/>
      <w:marRight w:val="0"/>
      <w:marTop w:val="0"/>
      <w:marBottom w:val="0"/>
      <w:divBdr>
        <w:top w:val="none" w:sz="0" w:space="0" w:color="auto"/>
        <w:left w:val="none" w:sz="0" w:space="0" w:color="auto"/>
        <w:bottom w:val="none" w:sz="0" w:space="0" w:color="auto"/>
        <w:right w:val="none" w:sz="0" w:space="0" w:color="auto"/>
      </w:divBdr>
    </w:div>
    <w:div w:id="1433283160">
      <w:bodyDiv w:val="1"/>
      <w:marLeft w:val="0"/>
      <w:marRight w:val="0"/>
      <w:marTop w:val="0"/>
      <w:marBottom w:val="0"/>
      <w:divBdr>
        <w:top w:val="none" w:sz="0" w:space="0" w:color="auto"/>
        <w:left w:val="none" w:sz="0" w:space="0" w:color="auto"/>
        <w:bottom w:val="none" w:sz="0" w:space="0" w:color="auto"/>
        <w:right w:val="none" w:sz="0" w:space="0" w:color="auto"/>
      </w:divBdr>
    </w:div>
    <w:div w:id="1433358801">
      <w:bodyDiv w:val="1"/>
      <w:marLeft w:val="0"/>
      <w:marRight w:val="0"/>
      <w:marTop w:val="0"/>
      <w:marBottom w:val="0"/>
      <w:divBdr>
        <w:top w:val="none" w:sz="0" w:space="0" w:color="auto"/>
        <w:left w:val="none" w:sz="0" w:space="0" w:color="auto"/>
        <w:bottom w:val="none" w:sz="0" w:space="0" w:color="auto"/>
        <w:right w:val="none" w:sz="0" w:space="0" w:color="auto"/>
      </w:divBdr>
    </w:div>
    <w:div w:id="1433403644">
      <w:bodyDiv w:val="1"/>
      <w:marLeft w:val="0"/>
      <w:marRight w:val="0"/>
      <w:marTop w:val="0"/>
      <w:marBottom w:val="0"/>
      <w:divBdr>
        <w:top w:val="none" w:sz="0" w:space="0" w:color="auto"/>
        <w:left w:val="none" w:sz="0" w:space="0" w:color="auto"/>
        <w:bottom w:val="none" w:sz="0" w:space="0" w:color="auto"/>
        <w:right w:val="none" w:sz="0" w:space="0" w:color="auto"/>
      </w:divBdr>
    </w:div>
    <w:div w:id="1433815052">
      <w:bodyDiv w:val="1"/>
      <w:marLeft w:val="0"/>
      <w:marRight w:val="0"/>
      <w:marTop w:val="0"/>
      <w:marBottom w:val="0"/>
      <w:divBdr>
        <w:top w:val="none" w:sz="0" w:space="0" w:color="auto"/>
        <w:left w:val="none" w:sz="0" w:space="0" w:color="auto"/>
        <w:bottom w:val="none" w:sz="0" w:space="0" w:color="auto"/>
        <w:right w:val="none" w:sz="0" w:space="0" w:color="auto"/>
      </w:divBdr>
    </w:div>
    <w:div w:id="1433864796">
      <w:bodyDiv w:val="1"/>
      <w:marLeft w:val="0"/>
      <w:marRight w:val="0"/>
      <w:marTop w:val="0"/>
      <w:marBottom w:val="0"/>
      <w:divBdr>
        <w:top w:val="none" w:sz="0" w:space="0" w:color="auto"/>
        <w:left w:val="none" w:sz="0" w:space="0" w:color="auto"/>
        <w:bottom w:val="none" w:sz="0" w:space="0" w:color="auto"/>
        <w:right w:val="none" w:sz="0" w:space="0" w:color="auto"/>
      </w:divBdr>
    </w:div>
    <w:div w:id="1433935118">
      <w:bodyDiv w:val="1"/>
      <w:marLeft w:val="0"/>
      <w:marRight w:val="0"/>
      <w:marTop w:val="0"/>
      <w:marBottom w:val="0"/>
      <w:divBdr>
        <w:top w:val="none" w:sz="0" w:space="0" w:color="auto"/>
        <w:left w:val="none" w:sz="0" w:space="0" w:color="auto"/>
        <w:bottom w:val="none" w:sz="0" w:space="0" w:color="auto"/>
        <w:right w:val="none" w:sz="0" w:space="0" w:color="auto"/>
      </w:divBdr>
    </w:div>
    <w:div w:id="1434010811">
      <w:bodyDiv w:val="1"/>
      <w:marLeft w:val="0"/>
      <w:marRight w:val="0"/>
      <w:marTop w:val="0"/>
      <w:marBottom w:val="0"/>
      <w:divBdr>
        <w:top w:val="none" w:sz="0" w:space="0" w:color="auto"/>
        <w:left w:val="none" w:sz="0" w:space="0" w:color="auto"/>
        <w:bottom w:val="none" w:sz="0" w:space="0" w:color="auto"/>
        <w:right w:val="none" w:sz="0" w:space="0" w:color="auto"/>
      </w:divBdr>
    </w:div>
    <w:div w:id="1434089320">
      <w:bodyDiv w:val="1"/>
      <w:marLeft w:val="0"/>
      <w:marRight w:val="0"/>
      <w:marTop w:val="0"/>
      <w:marBottom w:val="0"/>
      <w:divBdr>
        <w:top w:val="none" w:sz="0" w:space="0" w:color="auto"/>
        <w:left w:val="none" w:sz="0" w:space="0" w:color="auto"/>
        <w:bottom w:val="none" w:sz="0" w:space="0" w:color="auto"/>
        <w:right w:val="none" w:sz="0" w:space="0" w:color="auto"/>
      </w:divBdr>
    </w:div>
    <w:div w:id="1434131853">
      <w:bodyDiv w:val="1"/>
      <w:marLeft w:val="0"/>
      <w:marRight w:val="0"/>
      <w:marTop w:val="0"/>
      <w:marBottom w:val="0"/>
      <w:divBdr>
        <w:top w:val="none" w:sz="0" w:space="0" w:color="auto"/>
        <w:left w:val="none" w:sz="0" w:space="0" w:color="auto"/>
        <w:bottom w:val="none" w:sz="0" w:space="0" w:color="auto"/>
        <w:right w:val="none" w:sz="0" w:space="0" w:color="auto"/>
      </w:divBdr>
    </w:div>
    <w:div w:id="1434664100">
      <w:bodyDiv w:val="1"/>
      <w:marLeft w:val="0"/>
      <w:marRight w:val="0"/>
      <w:marTop w:val="0"/>
      <w:marBottom w:val="0"/>
      <w:divBdr>
        <w:top w:val="none" w:sz="0" w:space="0" w:color="auto"/>
        <w:left w:val="none" w:sz="0" w:space="0" w:color="auto"/>
        <w:bottom w:val="none" w:sz="0" w:space="0" w:color="auto"/>
        <w:right w:val="none" w:sz="0" w:space="0" w:color="auto"/>
      </w:divBdr>
    </w:div>
    <w:div w:id="1434738606">
      <w:bodyDiv w:val="1"/>
      <w:marLeft w:val="0"/>
      <w:marRight w:val="0"/>
      <w:marTop w:val="0"/>
      <w:marBottom w:val="0"/>
      <w:divBdr>
        <w:top w:val="none" w:sz="0" w:space="0" w:color="auto"/>
        <w:left w:val="none" w:sz="0" w:space="0" w:color="auto"/>
        <w:bottom w:val="none" w:sz="0" w:space="0" w:color="auto"/>
        <w:right w:val="none" w:sz="0" w:space="0" w:color="auto"/>
      </w:divBdr>
    </w:div>
    <w:div w:id="1434781107">
      <w:bodyDiv w:val="1"/>
      <w:marLeft w:val="0"/>
      <w:marRight w:val="0"/>
      <w:marTop w:val="0"/>
      <w:marBottom w:val="0"/>
      <w:divBdr>
        <w:top w:val="none" w:sz="0" w:space="0" w:color="auto"/>
        <w:left w:val="none" w:sz="0" w:space="0" w:color="auto"/>
        <w:bottom w:val="none" w:sz="0" w:space="0" w:color="auto"/>
        <w:right w:val="none" w:sz="0" w:space="0" w:color="auto"/>
      </w:divBdr>
    </w:div>
    <w:div w:id="1435131847">
      <w:bodyDiv w:val="1"/>
      <w:marLeft w:val="0"/>
      <w:marRight w:val="0"/>
      <w:marTop w:val="0"/>
      <w:marBottom w:val="0"/>
      <w:divBdr>
        <w:top w:val="none" w:sz="0" w:space="0" w:color="auto"/>
        <w:left w:val="none" w:sz="0" w:space="0" w:color="auto"/>
        <w:bottom w:val="none" w:sz="0" w:space="0" w:color="auto"/>
        <w:right w:val="none" w:sz="0" w:space="0" w:color="auto"/>
      </w:divBdr>
    </w:div>
    <w:div w:id="1435445493">
      <w:bodyDiv w:val="1"/>
      <w:marLeft w:val="0"/>
      <w:marRight w:val="0"/>
      <w:marTop w:val="0"/>
      <w:marBottom w:val="0"/>
      <w:divBdr>
        <w:top w:val="none" w:sz="0" w:space="0" w:color="auto"/>
        <w:left w:val="none" w:sz="0" w:space="0" w:color="auto"/>
        <w:bottom w:val="none" w:sz="0" w:space="0" w:color="auto"/>
        <w:right w:val="none" w:sz="0" w:space="0" w:color="auto"/>
      </w:divBdr>
    </w:div>
    <w:div w:id="1435516283">
      <w:bodyDiv w:val="1"/>
      <w:marLeft w:val="0"/>
      <w:marRight w:val="0"/>
      <w:marTop w:val="0"/>
      <w:marBottom w:val="0"/>
      <w:divBdr>
        <w:top w:val="none" w:sz="0" w:space="0" w:color="auto"/>
        <w:left w:val="none" w:sz="0" w:space="0" w:color="auto"/>
        <w:bottom w:val="none" w:sz="0" w:space="0" w:color="auto"/>
        <w:right w:val="none" w:sz="0" w:space="0" w:color="auto"/>
      </w:divBdr>
    </w:div>
    <w:div w:id="1435662621">
      <w:bodyDiv w:val="1"/>
      <w:marLeft w:val="0"/>
      <w:marRight w:val="0"/>
      <w:marTop w:val="0"/>
      <w:marBottom w:val="0"/>
      <w:divBdr>
        <w:top w:val="none" w:sz="0" w:space="0" w:color="auto"/>
        <w:left w:val="none" w:sz="0" w:space="0" w:color="auto"/>
        <w:bottom w:val="none" w:sz="0" w:space="0" w:color="auto"/>
        <w:right w:val="none" w:sz="0" w:space="0" w:color="auto"/>
      </w:divBdr>
    </w:div>
    <w:div w:id="1435704714">
      <w:bodyDiv w:val="1"/>
      <w:marLeft w:val="0"/>
      <w:marRight w:val="0"/>
      <w:marTop w:val="0"/>
      <w:marBottom w:val="0"/>
      <w:divBdr>
        <w:top w:val="none" w:sz="0" w:space="0" w:color="auto"/>
        <w:left w:val="none" w:sz="0" w:space="0" w:color="auto"/>
        <w:bottom w:val="none" w:sz="0" w:space="0" w:color="auto"/>
        <w:right w:val="none" w:sz="0" w:space="0" w:color="auto"/>
      </w:divBdr>
    </w:div>
    <w:div w:id="1435980819">
      <w:bodyDiv w:val="1"/>
      <w:marLeft w:val="0"/>
      <w:marRight w:val="0"/>
      <w:marTop w:val="0"/>
      <w:marBottom w:val="0"/>
      <w:divBdr>
        <w:top w:val="none" w:sz="0" w:space="0" w:color="auto"/>
        <w:left w:val="none" w:sz="0" w:space="0" w:color="auto"/>
        <w:bottom w:val="none" w:sz="0" w:space="0" w:color="auto"/>
        <w:right w:val="none" w:sz="0" w:space="0" w:color="auto"/>
      </w:divBdr>
    </w:div>
    <w:div w:id="1436099896">
      <w:bodyDiv w:val="1"/>
      <w:marLeft w:val="0"/>
      <w:marRight w:val="0"/>
      <w:marTop w:val="0"/>
      <w:marBottom w:val="0"/>
      <w:divBdr>
        <w:top w:val="none" w:sz="0" w:space="0" w:color="auto"/>
        <w:left w:val="none" w:sz="0" w:space="0" w:color="auto"/>
        <w:bottom w:val="none" w:sz="0" w:space="0" w:color="auto"/>
        <w:right w:val="none" w:sz="0" w:space="0" w:color="auto"/>
      </w:divBdr>
    </w:div>
    <w:div w:id="1436288203">
      <w:bodyDiv w:val="1"/>
      <w:marLeft w:val="0"/>
      <w:marRight w:val="0"/>
      <w:marTop w:val="0"/>
      <w:marBottom w:val="0"/>
      <w:divBdr>
        <w:top w:val="none" w:sz="0" w:space="0" w:color="auto"/>
        <w:left w:val="none" w:sz="0" w:space="0" w:color="auto"/>
        <w:bottom w:val="none" w:sz="0" w:space="0" w:color="auto"/>
        <w:right w:val="none" w:sz="0" w:space="0" w:color="auto"/>
      </w:divBdr>
    </w:div>
    <w:div w:id="1436438022">
      <w:bodyDiv w:val="1"/>
      <w:marLeft w:val="0"/>
      <w:marRight w:val="0"/>
      <w:marTop w:val="0"/>
      <w:marBottom w:val="0"/>
      <w:divBdr>
        <w:top w:val="none" w:sz="0" w:space="0" w:color="auto"/>
        <w:left w:val="none" w:sz="0" w:space="0" w:color="auto"/>
        <w:bottom w:val="none" w:sz="0" w:space="0" w:color="auto"/>
        <w:right w:val="none" w:sz="0" w:space="0" w:color="auto"/>
      </w:divBdr>
    </w:div>
    <w:div w:id="1436485744">
      <w:bodyDiv w:val="1"/>
      <w:marLeft w:val="0"/>
      <w:marRight w:val="0"/>
      <w:marTop w:val="0"/>
      <w:marBottom w:val="0"/>
      <w:divBdr>
        <w:top w:val="none" w:sz="0" w:space="0" w:color="auto"/>
        <w:left w:val="none" w:sz="0" w:space="0" w:color="auto"/>
        <w:bottom w:val="none" w:sz="0" w:space="0" w:color="auto"/>
        <w:right w:val="none" w:sz="0" w:space="0" w:color="auto"/>
      </w:divBdr>
    </w:div>
    <w:div w:id="1436554626">
      <w:bodyDiv w:val="1"/>
      <w:marLeft w:val="0"/>
      <w:marRight w:val="0"/>
      <w:marTop w:val="0"/>
      <w:marBottom w:val="0"/>
      <w:divBdr>
        <w:top w:val="none" w:sz="0" w:space="0" w:color="auto"/>
        <w:left w:val="none" w:sz="0" w:space="0" w:color="auto"/>
        <w:bottom w:val="none" w:sz="0" w:space="0" w:color="auto"/>
        <w:right w:val="none" w:sz="0" w:space="0" w:color="auto"/>
      </w:divBdr>
    </w:div>
    <w:div w:id="1436635314">
      <w:bodyDiv w:val="1"/>
      <w:marLeft w:val="0"/>
      <w:marRight w:val="0"/>
      <w:marTop w:val="0"/>
      <w:marBottom w:val="0"/>
      <w:divBdr>
        <w:top w:val="none" w:sz="0" w:space="0" w:color="auto"/>
        <w:left w:val="none" w:sz="0" w:space="0" w:color="auto"/>
        <w:bottom w:val="none" w:sz="0" w:space="0" w:color="auto"/>
        <w:right w:val="none" w:sz="0" w:space="0" w:color="auto"/>
      </w:divBdr>
    </w:div>
    <w:div w:id="1436751665">
      <w:bodyDiv w:val="1"/>
      <w:marLeft w:val="0"/>
      <w:marRight w:val="0"/>
      <w:marTop w:val="0"/>
      <w:marBottom w:val="0"/>
      <w:divBdr>
        <w:top w:val="none" w:sz="0" w:space="0" w:color="auto"/>
        <w:left w:val="none" w:sz="0" w:space="0" w:color="auto"/>
        <w:bottom w:val="none" w:sz="0" w:space="0" w:color="auto"/>
        <w:right w:val="none" w:sz="0" w:space="0" w:color="auto"/>
      </w:divBdr>
    </w:div>
    <w:div w:id="1437023847">
      <w:bodyDiv w:val="1"/>
      <w:marLeft w:val="0"/>
      <w:marRight w:val="0"/>
      <w:marTop w:val="0"/>
      <w:marBottom w:val="0"/>
      <w:divBdr>
        <w:top w:val="none" w:sz="0" w:space="0" w:color="auto"/>
        <w:left w:val="none" w:sz="0" w:space="0" w:color="auto"/>
        <w:bottom w:val="none" w:sz="0" w:space="0" w:color="auto"/>
        <w:right w:val="none" w:sz="0" w:space="0" w:color="auto"/>
      </w:divBdr>
    </w:div>
    <w:div w:id="1437403345">
      <w:bodyDiv w:val="1"/>
      <w:marLeft w:val="0"/>
      <w:marRight w:val="0"/>
      <w:marTop w:val="0"/>
      <w:marBottom w:val="0"/>
      <w:divBdr>
        <w:top w:val="none" w:sz="0" w:space="0" w:color="auto"/>
        <w:left w:val="none" w:sz="0" w:space="0" w:color="auto"/>
        <w:bottom w:val="none" w:sz="0" w:space="0" w:color="auto"/>
        <w:right w:val="none" w:sz="0" w:space="0" w:color="auto"/>
      </w:divBdr>
    </w:div>
    <w:div w:id="1437561975">
      <w:bodyDiv w:val="1"/>
      <w:marLeft w:val="0"/>
      <w:marRight w:val="0"/>
      <w:marTop w:val="0"/>
      <w:marBottom w:val="0"/>
      <w:divBdr>
        <w:top w:val="none" w:sz="0" w:space="0" w:color="auto"/>
        <w:left w:val="none" w:sz="0" w:space="0" w:color="auto"/>
        <w:bottom w:val="none" w:sz="0" w:space="0" w:color="auto"/>
        <w:right w:val="none" w:sz="0" w:space="0" w:color="auto"/>
      </w:divBdr>
    </w:div>
    <w:div w:id="1437672002">
      <w:bodyDiv w:val="1"/>
      <w:marLeft w:val="0"/>
      <w:marRight w:val="0"/>
      <w:marTop w:val="0"/>
      <w:marBottom w:val="0"/>
      <w:divBdr>
        <w:top w:val="none" w:sz="0" w:space="0" w:color="auto"/>
        <w:left w:val="none" w:sz="0" w:space="0" w:color="auto"/>
        <w:bottom w:val="none" w:sz="0" w:space="0" w:color="auto"/>
        <w:right w:val="none" w:sz="0" w:space="0" w:color="auto"/>
      </w:divBdr>
    </w:div>
    <w:div w:id="1437940200">
      <w:bodyDiv w:val="1"/>
      <w:marLeft w:val="0"/>
      <w:marRight w:val="0"/>
      <w:marTop w:val="0"/>
      <w:marBottom w:val="0"/>
      <w:divBdr>
        <w:top w:val="none" w:sz="0" w:space="0" w:color="auto"/>
        <w:left w:val="none" w:sz="0" w:space="0" w:color="auto"/>
        <w:bottom w:val="none" w:sz="0" w:space="0" w:color="auto"/>
        <w:right w:val="none" w:sz="0" w:space="0" w:color="auto"/>
      </w:divBdr>
    </w:div>
    <w:div w:id="1438017749">
      <w:bodyDiv w:val="1"/>
      <w:marLeft w:val="0"/>
      <w:marRight w:val="0"/>
      <w:marTop w:val="0"/>
      <w:marBottom w:val="0"/>
      <w:divBdr>
        <w:top w:val="none" w:sz="0" w:space="0" w:color="auto"/>
        <w:left w:val="none" w:sz="0" w:space="0" w:color="auto"/>
        <w:bottom w:val="none" w:sz="0" w:space="0" w:color="auto"/>
        <w:right w:val="none" w:sz="0" w:space="0" w:color="auto"/>
      </w:divBdr>
    </w:div>
    <w:div w:id="1438018582">
      <w:bodyDiv w:val="1"/>
      <w:marLeft w:val="0"/>
      <w:marRight w:val="0"/>
      <w:marTop w:val="0"/>
      <w:marBottom w:val="0"/>
      <w:divBdr>
        <w:top w:val="none" w:sz="0" w:space="0" w:color="auto"/>
        <w:left w:val="none" w:sz="0" w:space="0" w:color="auto"/>
        <w:bottom w:val="none" w:sz="0" w:space="0" w:color="auto"/>
        <w:right w:val="none" w:sz="0" w:space="0" w:color="auto"/>
      </w:divBdr>
    </w:div>
    <w:div w:id="1438022714">
      <w:bodyDiv w:val="1"/>
      <w:marLeft w:val="0"/>
      <w:marRight w:val="0"/>
      <w:marTop w:val="0"/>
      <w:marBottom w:val="0"/>
      <w:divBdr>
        <w:top w:val="none" w:sz="0" w:space="0" w:color="auto"/>
        <w:left w:val="none" w:sz="0" w:space="0" w:color="auto"/>
        <w:bottom w:val="none" w:sz="0" w:space="0" w:color="auto"/>
        <w:right w:val="none" w:sz="0" w:space="0" w:color="auto"/>
      </w:divBdr>
    </w:div>
    <w:div w:id="1438326984">
      <w:bodyDiv w:val="1"/>
      <w:marLeft w:val="0"/>
      <w:marRight w:val="0"/>
      <w:marTop w:val="0"/>
      <w:marBottom w:val="0"/>
      <w:divBdr>
        <w:top w:val="none" w:sz="0" w:space="0" w:color="auto"/>
        <w:left w:val="none" w:sz="0" w:space="0" w:color="auto"/>
        <w:bottom w:val="none" w:sz="0" w:space="0" w:color="auto"/>
        <w:right w:val="none" w:sz="0" w:space="0" w:color="auto"/>
      </w:divBdr>
    </w:div>
    <w:div w:id="1438331556">
      <w:bodyDiv w:val="1"/>
      <w:marLeft w:val="0"/>
      <w:marRight w:val="0"/>
      <w:marTop w:val="0"/>
      <w:marBottom w:val="0"/>
      <w:divBdr>
        <w:top w:val="none" w:sz="0" w:space="0" w:color="auto"/>
        <w:left w:val="none" w:sz="0" w:space="0" w:color="auto"/>
        <w:bottom w:val="none" w:sz="0" w:space="0" w:color="auto"/>
        <w:right w:val="none" w:sz="0" w:space="0" w:color="auto"/>
      </w:divBdr>
    </w:div>
    <w:div w:id="1438410773">
      <w:bodyDiv w:val="1"/>
      <w:marLeft w:val="0"/>
      <w:marRight w:val="0"/>
      <w:marTop w:val="0"/>
      <w:marBottom w:val="0"/>
      <w:divBdr>
        <w:top w:val="none" w:sz="0" w:space="0" w:color="auto"/>
        <w:left w:val="none" w:sz="0" w:space="0" w:color="auto"/>
        <w:bottom w:val="none" w:sz="0" w:space="0" w:color="auto"/>
        <w:right w:val="none" w:sz="0" w:space="0" w:color="auto"/>
      </w:divBdr>
    </w:div>
    <w:div w:id="1438523428">
      <w:bodyDiv w:val="1"/>
      <w:marLeft w:val="0"/>
      <w:marRight w:val="0"/>
      <w:marTop w:val="0"/>
      <w:marBottom w:val="0"/>
      <w:divBdr>
        <w:top w:val="none" w:sz="0" w:space="0" w:color="auto"/>
        <w:left w:val="none" w:sz="0" w:space="0" w:color="auto"/>
        <w:bottom w:val="none" w:sz="0" w:space="0" w:color="auto"/>
        <w:right w:val="none" w:sz="0" w:space="0" w:color="auto"/>
      </w:divBdr>
    </w:div>
    <w:div w:id="1438714105">
      <w:bodyDiv w:val="1"/>
      <w:marLeft w:val="0"/>
      <w:marRight w:val="0"/>
      <w:marTop w:val="0"/>
      <w:marBottom w:val="0"/>
      <w:divBdr>
        <w:top w:val="none" w:sz="0" w:space="0" w:color="auto"/>
        <w:left w:val="none" w:sz="0" w:space="0" w:color="auto"/>
        <w:bottom w:val="none" w:sz="0" w:space="0" w:color="auto"/>
        <w:right w:val="none" w:sz="0" w:space="0" w:color="auto"/>
      </w:divBdr>
    </w:div>
    <w:div w:id="1438940612">
      <w:bodyDiv w:val="1"/>
      <w:marLeft w:val="0"/>
      <w:marRight w:val="0"/>
      <w:marTop w:val="0"/>
      <w:marBottom w:val="0"/>
      <w:divBdr>
        <w:top w:val="none" w:sz="0" w:space="0" w:color="auto"/>
        <w:left w:val="none" w:sz="0" w:space="0" w:color="auto"/>
        <w:bottom w:val="none" w:sz="0" w:space="0" w:color="auto"/>
        <w:right w:val="none" w:sz="0" w:space="0" w:color="auto"/>
      </w:divBdr>
    </w:div>
    <w:div w:id="1438983906">
      <w:bodyDiv w:val="1"/>
      <w:marLeft w:val="0"/>
      <w:marRight w:val="0"/>
      <w:marTop w:val="0"/>
      <w:marBottom w:val="0"/>
      <w:divBdr>
        <w:top w:val="none" w:sz="0" w:space="0" w:color="auto"/>
        <w:left w:val="none" w:sz="0" w:space="0" w:color="auto"/>
        <w:bottom w:val="none" w:sz="0" w:space="0" w:color="auto"/>
        <w:right w:val="none" w:sz="0" w:space="0" w:color="auto"/>
      </w:divBdr>
    </w:div>
    <w:div w:id="1438988349">
      <w:bodyDiv w:val="1"/>
      <w:marLeft w:val="0"/>
      <w:marRight w:val="0"/>
      <w:marTop w:val="0"/>
      <w:marBottom w:val="0"/>
      <w:divBdr>
        <w:top w:val="none" w:sz="0" w:space="0" w:color="auto"/>
        <w:left w:val="none" w:sz="0" w:space="0" w:color="auto"/>
        <w:bottom w:val="none" w:sz="0" w:space="0" w:color="auto"/>
        <w:right w:val="none" w:sz="0" w:space="0" w:color="auto"/>
      </w:divBdr>
    </w:div>
    <w:div w:id="1439061777">
      <w:bodyDiv w:val="1"/>
      <w:marLeft w:val="0"/>
      <w:marRight w:val="0"/>
      <w:marTop w:val="0"/>
      <w:marBottom w:val="0"/>
      <w:divBdr>
        <w:top w:val="none" w:sz="0" w:space="0" w:color="auto"/>
        <w:left w:val="none" w:sz="0" w:space="0" w:color="auto"/>
        <w:bottom w:val="none" w:sz="0" w:space="0" w:color="auto"/>
        <w:right w:val="none" w:sz="0" w:space="0" w:color="auto"/>
      </w:divBdr>
    </w:div>
    <w:div w:id="1439134918">
      <w:bodyDiv w:val="1"/>
      <w:marLeft w:val="0"/>
      <w:marRight w:val="0"/>
      <w:marTop w:val="0"/>
      <w:marBottom w:val="0"/>
      <w:divBdr>
        <w:top w:val="none" w:sz="0" w:space="0" w:color="auto"/>
        <w:left w:val="none" w:sz="0" w:space="0" w:color="auto"/>
        <w:bottom w:val="none" w:sz="0" w:space="0" w:color="auto"/>
        <w:right w:val="none" w:sz="0" w:space="0" w:color="auto"/>
      </w:divBdr>
    </w:div>
    <w:div w:id="1439326436">
      <w:bodyDiv w:val="1"/>
      <w:marLeft w:val="0"/>
      <w:marRight w:val="0"/>
      <w:marTop w:val="0"/>
      <w:marBottom w:val="0"/>
      <w:divBdr>
        <w:top w:val="none" w:sz="0" w:space="0" w:color="auto"/>
        <w:left w:val="none" w:sz="0" w:space="0" w:color="auto"/>
        <w:bottom w:val="none" w:sz="0" w:space="0" w:color="auto"/>
        <w:right w:val="none" w:sz="0" w:space="0" w:color="auto"/>
      </w:divBdr>
    </w:div>
    <w:div w:id="1439566114">
      <w:bodyDiv w:val="1"/>
      <w:marLeft w:val="0"/>
      <w:marRight w:val="0"/>
      <w:marTop w:val="0"/>
      <w:marBottom w:val="0"/>
      <w:divBdr>
        <w:top w:val="none" w:sz="0" w:space="0" w:color="auto"/>
        <w:left w:val="none" w:sz="0" w:space="0" w:color="auto"/>
        <w:bottom w:val="none" w:sz="0" w:space="0" w:color="auto"/>
        <w:right w:val="none" w:sz="0" w:space="0" w:color="auto"/>
      </w:divBdr>
    </w:div>
    <w:div w:id="1439637198">
      <w:bodyDiv w:val="1"/>
      <w:marLeft w:val="0"/>
      <w:marRight w:val="0"/>
      <w:marTop w:val="0"/>
      <w:marBottom w:val="0"/>
      <w:divBdr>
        <w:top w:val="none" w:sz="0" w:space="0" w:color="auto"/>
        <w:left w:val="none" w:sz="0" w:space="0" w:color="auto"/>
        <w:bottom w:val="none" w:sz="0" w:space="0" w:color="auto"/>
        <w:right w:val="none" w:sz="0" w:space="0" w:color="auto"/>
      </w:divBdr>
    </w:div>
    <w:div w:id="1439639021">
      <w:bodyDiv w:val="1"/>
      <w:marLeft w:val="0"/>
      <w:marRight w:val="0"/>
      <w:marTop w:val="0"/>
      <w:marBottom w:val="0"/>
      <w:divBdr>
        <w:top w:val="none" w:sz="0" w:space="0" w:color="auto"/>
        <w:left w:val="none" w:sz="0" w:space="0" w:color="auto"/>
        <w:bottom w:val="none" w:sz="0" w:space="0" w:color="auto"/>
        <w:right w:val="none" w:sz="0" w:space="0" w:color="auto"/>
      </w:divBdr>
    </w:div>
    <w:div w:id="1439714252">
      <w:bodyDiv w:val="1"/>
      <w:marLeft w:val="0"/>
      <w:marRight w:val="0"/>
      <w:marTop w:val="0"/>
      <w:marBottom w:val="0"/>
      <w:divBdr>
        <w:top w:val="none" w:sz="0" w:space="0" w:color="auto"/>
        <w:left w:val="none" w:sz="0" w:space="0" w:color="auto"/>
        <w:bottom w:val="none" w:sz="0" w:space="0" w:color="auto"/>
        <w:right w:val="none" w:sz="0" w:space="0" w:color="auto"/>
      </w:divBdr>
    </w:div>
    <w:div w:id="1439987941">
      <w:bodyDiv w:val="1"/>
      <w:marLeft w:val="0"/>
      <w:marRight w:val="0"/>
      <w:marTop w:val="0"/>
      <w:marBottom w:val="0"/>
      <w:divBdr>
        <w:top w:val="none" w:sz="0" w:space="0" w:color="auto"/>
        <w:left w:val="none" w:sz="0" w:space="0" w:color="auto"/>
        <w:bottom w:val="none" w:sz="0" w:space="0" w:color="auto"/>
        <w:right w:val="none" w:sz="0" w:space="0" w:color="auto"/>
      </w:divBdr>
    </w:div>
    <w:div w:id="1440181291">
      <w:bodyDiv w:val="1"/>
      <w:marLeft w:val="0"/>
      <w:marRight w:val="0"/>
      <w:marTop w:val="0"/>
      <w:marBottom w:val="0"/>
      <w:divBdr>
        <w:top w:val="none" w:sz="0" w:space="0" w:color="auto"/>
        <w:left w:val="none" w:sz="0" w:space="0" w:color="auto"/>
        <w:bottom w:val="none" w:sz="0" w:space="0" w:color="auto"/>
        <w:right w:val="none" w:sz="0" w:space="0" w:color="auto"/>
      </w:divBdr>
    </w:div>
    <w:div w:id="1440683962">
      <w:bodyDiv w:val="1"/>
      <w:marLeft w:val="0"/>
      <w:marRight w:val="0"/>
      <w:marTop w:val="0"/>
      <w:marBottom w:val="0"/>
      <w:divBdr>
        <w:top w:val="none" w:sz="0" w:space="0" w:color="auto"/>
        <w:left w:val="none" w:sz="0" w:space="0" w:color="auto"/>
        <w:bottom w:val="none" w:sz="0" w:space="0" w:color="auto"/>
        <w:right w:val="none" w:sz="0" w:space="0" w:color="auto"/>
      </w:divBdr>
    </w:div>
    <w:div w:id="1441292266">
      <w:bodyDiv w:val="1"/>
      <w:marLeft w:val="0"/>
      <w:marRight w:val="0"/>
      <w:marTop w:val="0"/>
      <w:marBottom w:val="0"/>
      <w:divBdr>
        <w:top w:val="none" w:sz="0" w:space="0" w:color="auto"/>
        <w:left w:val="none" w:sz="0" w:space="0" w:color="auto"/>
        <w:bottom w:val="none" w:sz="0" w:space="0" w:color="auto"/>
        <w:right w:val="none" w:sz="0" w:space="0" w:color="auto"/>
      </w:divBdr>
    </w:div>
    <w:div w:id="1441682036">
      <w:bodyDiv w:val="1"/>
      <w:marLeft w:val="0"/>
      <w:marRight w:val="0"/>
      <w:marTop w:val="0"/>
      <w:marBottom w:val="0"/>
      <w:divBdr>
        <w:top w:val="none" w:sz="0" w:space="0" w:color="auto"/>
        <w:left w:val="none" w:sz="0" w:space="0" w:color="auto"/>
        <w:bottom w:val="none" w:sz="0" w:space="0" w:color="auto"/>
        <w:right w:val="none" w:sz="0" w:space="0" w:color="auto"/>
      </w:divBdr>
    </w:div>
    <w:div w:id="1441804174">
      <w:bodyDiv w:val="1"/>
      <w:marLeft w:val="0"/>
      <w:marRight w:val="0"/>
      <w:marTop w:val="0"/>
      <w:marBottom w:val="0"/>
      <w:divBdr>
        <w:top w:val="none" w:sz="0" w:space="0" w:color="auto"/>
        <w:left w:val="none" w:sz="0" w:space="0" w:color="auto"/>
        <w:bottom w:val="none" w:sz="0" w:space="0" w:color="auto"/>
        <w:right w:val="none" w:sz="0" w:space="0" w:color="auto"/>
      </w:divBdr>
    </w:div>
    <w:div w:id="1441873646">
      <w:bodyDiv w:val="1"/>
      <w:marLeft w:val="0"/>
      <w:marRight w:val="0"/>
      <w:marTop w:val="0"/>
      <w:marBottom w:val="0"/>
      <w:divBdr>
        <w:top w:val="none" w:sz="0" w:space="0" w:color="auto"/>
        <w:left w:val="none" w:sz="0" w:space="0" w:color="auto"/>
        <w:bottom w:val="none" w:sz="0" w:space="0" w:color="auto"/>
        <w:right w:val="none" w:sz="0" w:space="0" w:color="auto"/>
      </w:divBdr>
    </w:div>
    <w:div w:id="1442535065">
      <w:bodyDiv w:val="1"/>
      <w:marLeft w:val="0"/>
      <w:marRight w:val="0"/>
      <w:marTop w:val="0"/>
      <w:marBottom w:val="0"/>
      <w:divBdr>
        <w:top w:val="none" w:sz="0" w:space="0" w:color="auto"/>
        <w:left w:val="none" w:sz="0" w:space="0" w:color="auto"/>
        <w:bottom w:val="none" w:sz="0" w:space="0" w:color="auto"/>
        <w:right w:val="none" w:sz="0" w:space="0" w:color="auto"/>
      </w:divBdr>
    </w:div>
    <w:div w:id="1442799251">
      <w:bodyDiv w:val="1"/>
      <w:marLeft w:val="0"/>
      <w:marRight w:val="0"/>
      <w:marTop w:val="0"/>
      <w:marBottom w:val="0"/>
      <w:divBdr>
        <w:top w:val="none" w:sz="0" w:space="0" w:color="auto"/>
        <w:left w:val="none" w:sz="0" w:space="0" w:color="auto"/>
        <w:bottom w:val="none" w:sz="0" w:space="0" w:color="auto"/>
        <w:right w:val="none" w:sz="0" w:space="0" w:color="auto"/>
      </w:divBdr>
    </w:div>
    <w:div w:id="1442804152">
      <w:bodyDiv w:val="1"/>
      <w:marLeft w:val="0"/>
      <w:marRight w:val="0"/>
      <w:marTop w:val="0"/>
      <w:marBottom w:val="0"/>
      <w:divBdr>
        <w:top w:val="none" w:sz="0" w:space="0" w:color="auto"/>
        <w:left w:val="none" w:sz="0" w:space="0" w:color="auto"/>
        <w:bottom w:val="none" w:sz="0" w:space="0" w:color="auto"/>
        <w:right w:val="none" w:sz="0" w:space="0" w:color="auto"/>
      </w:divBdr>
    </w:div>
    <w:div w:id="1443455545">
      <w:bodyDiv w:val="1"/>
      <w:marLeft w:val="0"/>
      <w:marRight w:val="0"/>
      <w:marTop w:val="0"/>
      <w:marBottom w:val="0"/>
      <w:divBdr>
        <w:top w:val="none" w:sz="0" w:space="0" w:color="auto"/>
        <w:left w:val="none" w:sz="0" w:space="0" w:color="auto"/>
        <w:bottom w:val="none" w:sz="0" w:space="0" w:color="auto"/>
        <w:right w:val="none" w:sz="0" w:space="0" w:color="auto"/>
      </w:divBdr>
    </w:div>
    <w:div w:id="1443651014">
      <w:bodyDiv w:val="1"/>
      <w:marLeft w:val="0"/>
      <w:marRight w:val="0"/>
      <w:marTop w:val="0"/>
      <w:marBottom w:val="0"/>
      <w:divBdr>
        <w:top w:val="none" w:sz="0" w:space="0" w:color="auto"/>
        <w:left w:val="none" w:sz="0" w:space="0" w:color="auto"/>
        <w:bottom w:val="none" w:sz="0" w:space="0" w:color="auto"/>
        <w:right w:val="none" w:sz="0" w:space="0" w:color="auto"/>
      </w:divBdr>
    </w:div>
    <w:div w:id="1444108095">
      <w:bodyDiv w:val="1"/>
      <w:marLeft w:val="0"/>
      <w:marRight w:val="0"/>
      <w:marTop w:val="0"/>
      <w:marBottom w:val="0"/>
      <w:divBdr>
        <w:top w:val="none" w:sz="0" w:space="0" w:color="auto"/>
        <w:left w:val="none" w:sz="0" w:space="0" w:color="auto"/>
        <w:bottom w:val="none" w:sz="0" w:space="0" w:color="auto"/>
        <w:right w:val="none" w:sz="0" w:space="0" w:color="auto"/>
      </w:divBdr>
    </w:div>
    <w:div w:id="1444230261">
      <w:bodyDiv w:val="1"/>
      <w:marLeft w:val="0"/>
      <w:marRight w:val="0"/>
      <w:marTop w:val="0"/>
      <w:marBottom w:val="0"/>
      <w:divBdr>
        <w:top w:val="none" w:sz="0" w:space="0" w:color="auto"/>
        <w:left w:val="none" w:sz="0" w:space="0" w:color="auto"/>
        <w:bottom w:val="none" w:sz="0" w:space="0" w:color="auto"/>
        <w:right w:val="none" w:sz="0" w:space="0" w:color="auto"/>
      </w:divBdr>
    </w:div>
    <w:div w:id="1444499779">
      <w:bodyDiv w:val="1"/>
      <w:marLeft w:val="0"/>
      <w:marRight w:val="0"/>
      <w:marTop w:val="0"/>
      <w:marBottom w:val="0"/>
      <w:divBdr>
        <w:top w:val="none" w:sz="0" w:space="0" w:color="auto"/>
        <w:left w:val="none" w:sz="0" w:space="0" w:color="auto"/>
        <w:bottom w:val="none" w:sz="0" w:space="0" w:color="auto"/>
        <w:right w:val="none" w:sz="0" w:space="0" w:color="auto"/>
      </w:divBdr>
    </w:div>
    <w:div w:id="1444880847">
      <w:bodyDiv w:val="1"/>
      <w:marLeft w:val="0"/>
      <w:marRight w:val="0"/>
      <w:marTop w:val="0"/>
      <w:marBottom w:val="0"/>
      <w:divBdr>
        <w:top w:val="none" w:sz="0" w:space="0" w:color="auto"/>
        <w:left w:val="none" w:sz="0" w:space="0" w:color="auto"/>
        <w:bottom w:val="none" w:sz="0" w:space="0" w:color="auto"/>
        <w:right w:val="none" w:sz="0" w:space="0" w:color="auto"/>
      </w:divBdr>
    </w:div>
    <w:div w:id="1445030717">
      <w:bodyDiv w:val="1"/>
      <w:marLeft w:val="0"/>
      <w:marRight w:val="0"/>
      <w:marTop w:val="0"/>
      <w:marBottom w:val="0"/>
      <w:divBdr>
        <w:top w:val="none" w:sz="0" w:space="0" w:color="auto"/>
        <w:left w:val="none" w:sz="0" w:space="0" w:color="auto"/>
        <w:bottom w:val="none" w:sz="0" w:space="0" w:color="auto"/>
        <w:right w:val="none" w:sz="0" w:space="0" w:color="auto"/>
      </w:divBdr>
    </w:div>
    <w:div w:id="1445078608">
      <w:bodyDiv w:val="1"/>
      <w:marLeft w:val="0"/>
      <w:marRight w:val="0"/>
      <w:marTop w:val="0"/>
      <w:marBottom w:val="0"/>
      <w:divBdr>
        <w:top w:val="none" w:sz="0" w:space="0" w:color="auto"/>
        <w:left w:val="none" w:sz="0" w:space="0" w:color="auto"/>
        <w:bottom w:val="none" w:sz="0" w:space="0" w:color="auto"/>
        <w:right w:val="none" w:sz="0" w:space="0" w:color="auto"/>
      </w:divBdr>
    </w:div>
    <w:div w:id="1445230286">
      <w:bodyDiv w:val="1"/>
      <w:marLeft w:val="0"/>
      <w:marRight w:val="0"/>
      <w:marTop w:val="0"/>
      <w:marBottom w:val="0"/>
      <w:divBdr>
        <w:top w:val="none" w:sz="0" w:space="0" w:color="auto"/>
        <w:left w:val="none" w:sz="0" w:space="0" w:color="auto"/>
        <w:bottom w:val="none" w:sz="0" w:space="0" w:color="auto"/>
        <w:right w:val="none" w:sz="0" w:space="0" w:color="auto"/>
      </w:divBdr>
    </w:div>
    <w:div w:id="1445467070">
      <w:bodyDiv w:val="1"/>
      <w:marLeft w:val="0"/>
      <w:marRight w:val="0"/>
      <w:marTop w:val="0"/>
      <w:marBottom w:val="0"/>
      <w:divBdr>
        <w:top w:val="none" w:sz="0" w:space="0" w:color="auto"/>
        <w:left w:val="none" w:sz="0" w:space="0" w:color="auto"/>
        <w:bottom w:val="none" w:sz="0" w:space="0" w:color="auto"/>
        <w:right w:val="none" w:sz="0" w:space="0" w:color="auto"/>
      </w:divBdr>
    </w:div>
    <w:div w:id="1445685380">
      <w:bodyDiv w:val="1"/>
      <w:marLeft w:val="0"/>
      <w:marRight w:val="0"/>
      <w:marTop w:val="0"/>
      <w:marBottom w:val="0"/>
      <w:divBdr>
        <w:top w:val="none" w:sz="0" w:space="0" w:color="auto"/>
        <w:left w:val="none" w:sz="0" w:space="0" w:color="auto"/>
        <w:bottom w:val="none" w:sz="0" w:space="0" w:color="auto"/>
        <w:right w:val="none" w:sz="0" w:space="0" w:color="auto"/>
      </w:divBdr>
    </w:div>
    <w:div w:id="1445686201">
      <w:bodyDiv w:val="1"/>
      <w:marLeft w:val="0"/>
      <w:marRight w:val="0"/>
      <w:marTop w:val="0"/>
      <w:marBottom w:val="0"/>
      <w:divBdr>
        <w:top w:val="none" w:sz="0" w:space="0" w:color="auto"/>
        <w:left w:val="none" w:sz="0" w:space="0" w:color="auto"/>
        <w:bottom w:val="none" w:sz="0" w:space="0" w:color="auto"/>
        <w:right w:val="none" w:sz="0" w:space="0" w:color="auto"/>
      </w:divBdr>
    </w:div>
    <w:div w:id="1446195478">
      <w:bodyDiv w:val="1"/>
      <w:marLeft w:val="0"/>
      <w:marRight w:val="0"/>
      <w:marTop w:val="0"/>
      <w:marBottom w:val="0"/>
      <w:divBdr>
        <w:top w:val="none" w:sz="0" w:space="0" w:color="auto"/>
        <w:left w:val="none" w:sz="0" w:space="0" w:color="auto"/>
        <w:bottom w:val="none" w:sz="0" w:space="0" w:color="auto"/>
        <w:right w:val="none" w:sz="0" w:space="0" w:color="auto"/>
      </w:divBdr>
    </w:div>
    <w:div w:id="1446461862">
      <w:bodyDiv w:val="1"/>
      <w:marLeft w:val="0"/>
      <w:marRight w:val="0"/>
      <w:marTop w:val="0"/>
      <w:marBottom w:val="0"/>
      <w:divBdr>
        <w:top w:val="none" w:sz="0" w:space="0" w:color="auto"/>
        <w:left w:val="none" w:sz="0" w:space="0" w:color="auto"/>
        <w:bottom w:val="none" w:sz="0" w:space="0" w:color="auto"/>
        <w:right w:val="none" w:sz="0" w:space="0" w:color="auto"/>
      </w:divBdr>
    </w:div>
    <w:div w:id="1447577037">
      <w:bodyDiv w:val="1"/>
      <w:marLeft w:val="0"/>
      <w:marRight w:val="0"/>
      <w:marTop w:val="0"/>
      <w:marBottom w:val="0"/>
      <w:divBdr>
        <w:top w:val="none" w:sz="0" w:space="0" w:color="auto"/>
        <w:left w:val="none" w:sz="0" w:space="0" w:color="auto"/>
        <w:bottom w:val="none" w:sz="0" w:space="0" w:color="auto"/>
        <w:right w:val="none" w:sz="0" w:space="0" w:color="auto"/>
      </w:divBdr>
    </w:div>
    <w:div w:id="1447656363">
      <w:bodyDiv w:val="1"/>
      <w:marLeft w:val="0"/>
      <w:marRight w:val="0"/>
      <w:marTop w:val="0"/>
      <w:marBottom w:val="0"/>
      <w:divBdr>
        <w:top w:val="none" w:sz="0" w:space="0" w:color="auto"/>
        <w:left w:val="none" w:sz="0" w:space="0" w:color="auto"/>
        <w:bottom w:val="none" w:sz="0" w:space="0" w:color="auto"/>
        <w:right w:val="none" w:sz="0" w:space="0" w:color="auto"/>
      </w:divBdr>
    </w:div>
    <w:div w:id="1447843619">
      <w:bodyDiv w:val="1"/>
      <w:marLeft w:val="0"/>
      <w:marRight w:val="0"/>
      <w:marTop w:val="0"/>
      <w:marBottom w:val="0"/>
      <w:divBdr>
        <w:top w:val="none" w:sz="0" w:space="0" w:color="auto"/>
        <w:left w:val="none" w:sz="0" w:space="0" w:color="auto"/>
        <w:bottom w:val="none" w:sz="0" w:space="0" w:color="auto"/>
        <w:right w:val="none" w:sz="0" w:space="0" w:color="auto"/>
      </w:divBdr>
    </w:div>
    <w:div w:id="1447963016">
      <w:bodyDiv w:val="1"/>
      <w:marLeft w:val="0"/>
      <w:marRight w:val="0"/>
      <w:marTop w:val="0"/>
      <w:marBottom w:val="0"/>
      <w:divBdr>
        <w:top w:val="none" w:sz="0" w:space="0" w:color="auto"/>
        <w:left w:val="none" w:sz="0" w:space="0" w:color="auto"/>
        <w:bottom w:val="none" w:sz="0" w:space="0" w:color="auto"/>
        <w:right w:val="none" w:sz="0" w:space="0" w:color="auto"/>
      </w:divBdr>
    </w:div>
    <w:div w:id="1447963038">
      <w:bodyDiv w:val="1"/>
      <w:marLeft w:val="0"/>
      <w:marRight w:val="0"/>
      <w:marTop w:val="0"/>
      <w:marBottom w:val="0"/>
      <w:divBdr>
        <w:top w:val="none" w:sz="0" w:space="0" w:color="auto"/>
        <w:left w:val="none" w:sz="0" w:space="0" w:color="auto"/>
        <w:bottom w:val="none" w:sz="0" w:space="0" w:color="auto"/>
        <w:right w:val="none" w:sz="0" w:space="0" w:color="auto"/>
      </w:divBdr>
    </w:div>
    <w:div w:id="1448042881">
      <w:bodyDiv w:val="1"/>
      <w:marLeft w:val="0"/>
      <w:marRight w:val="0"/>
      <w:marTop w:val="0"/>
      <w:marBottom w:val="0"/>
      <w:divBdr>
        <w:top w:val="none" w:sz="0" w:space="0" w:color="auto"/>
        <w:left w:val="none" w:sz="0" w:space="0" w:color="auto"/>
        <w:bottom w:val="none" w:sz="0" w:space="0" w:color="auto"/>
        <w:right w:val="none" w:sz="0" w:space="0" w:color="auto"/>
      </w:divBdr>
    </w:div>
    <w:div w:id="1448157540">
      <w:bodyDiv w:val="1"/>
      <w:marLeft w:val="0"/>
      <w:marRight w:val="0"/>
      <w:marTop w:val="0"/>
      <w:marBottom w:val="0"/>
      <w:divBdr>
        <w:top w:val="none" w:sz="0" w:space="0" w:color="auto"/>
        <w:left w:val="none" w:sz="0" w:space="0" w:color="auto"/>
        <w:bottom w:val="none" w:sz="0" w:space="0" w:color="auto"/>
        <w:right w:val="none" w:sz="0" w:space="0" w:color="auto"/>
      </w:divBdr>
    </w:div>
    <w:div w:id="1448235219">
      <w:bodyDiv w:val="1"/>
      <w:marLeft w:val="0"/>
      <w:marRight w:val="0"/>
      <w:marTop w:val="0"/>
      <w:marBottom w:val="0"/>
      <w:divBdr>
        <w:top w:val="none" w:sz="0" w:space="0" w:color="auto"/>
        <w:left w:val="none" w:sz="0" w:space="0" w:color="auto"/>
        <w:bottom w:val="none" w:sz="0" w:space="0" w:color="auto"/>
        <w:right w:val="none" w:sz="0" w:space="0" w:color="auto"/>
      </w:divBdr>
    </w:div>
    <w:div w:id="1448312376">
      <w:bodyDiv w:val="1"/>
      <w:marLeft w:val="0"/>
      <w:marRight w:val="0"/>
      <w:marTop w:val="0"/>
      <w:marBottom w:val="0"/>
      <w:divBdr>
        <w:top w:val="none" w:sz="0" w:space="0" w:color="auto"/>
        <w:left w:val="none" w:sz="0" w:space="0" w:color="auto"/>
        <w:bottom w:val="none" w:sz="0" w:space="0" w:color="auto"/>
        <w:right w:val="none" w:sz="0" w:space="0" w:color="auto"/>
      </w:divBdr>
    </w:div>
    <w:div w:id="1448351029">
      <w:bodyDiv w:val="1"/>
      <w:marLeft w:val="0"/>
      <w:marRight w:val="0"/>
      <w:marTop w:val="0"/>
      <w:marBottom w:val="0"/>
      <w:divBdr>
        <w:top w:val="none" w:sz="0" w:space="0" w:color="auto"/>
        <w:left w:val="none" w:sz="0" w:space="0" w:color="auto"/>
        <w:bottom w:val="none" w:sz="0" w:space="0" w:color="auto"/>
        <w:right w:val="none" w:sz="0" w:space="0" w:color="auto"/>
      </w:divBdr>
    </w:div>
    <w:div w:id="1448354901">
      <w:bodyDiv w:val="1"/>
      <w:marLeft w:val="0"/>
      <w:marRight w:val="0"/>
      <w:marTop w:val="0"/>
      <w:marBottom w:val="0"/>
      <w:divBdr>
        <w:top w:val="none" w:sz="0" w:space="0" w:color="auto"/>
        <w:left w:val="none" w:sz="0" w:space="0" w:color="auto"/>
        <w:bottom w:val="none" w:sz="0" w:space="0" w:color="auto"/>
        <w:right w:val="none" w:sz="0" w:space="0" w:color="auto"/>
      </w:divBdr>
    </w:div>
    <w:div w:id="1448506619">
      <w:bodyDiv w:val="1"/>
      <w:marLeft w:val="0"/>
      <w:marRight w:val="0"/>
      <w:marTop w:val="0"/>
      <w:marBottom w:val="0"/>
      <w:divBdr>
        <w:top w:val="none" w:sz="0" w:space="0" w:color="auto"/>
        <w:left w:val="none" w:sz="0" w:space="0" w:color="auto"/>
        <w:bottom w:val="none" w:sz="0" w:space="0" w:color="auto"/>
        <w:right w:val="none" w:sz="0" w:space="0" w:color="auto"/>
      </w:divBdr>
    </w:div>
    <w:div w:id="1448767998">
      <w:bodyDiv w:val="1"/>
      <w:marLeft w:val="0"/>
      <w:marRight w:val="0"/>
      <w:marTop w:val="0"/>
      <w:marBottom w:val="0"/>
      <w:divBdr>
        <w:top w:val="none" w:sz="0" w:space="0" w:color="auto"/>
        <w:left w:val="none" w:sz="0" w:space="0" w:color="auto"/>
        <w:bottom w:val="none" w:sz="0" w:space="0" w:color="auto"/>
        <w:right w:val="none" w:sz="0" w:space="0" w:color="auto"/>
      </w:divBdr>
    </w:div>
    <w:div w:id="1448814309">
      <w:bodyDiv w:val="1"/>
      <w:marLeft w:val="0"/>
      <w:marRight w:val="0"/>
      <w:marTop w:val="0"/>
      <w:marBottom w:val="0"/>
      <w:divBdr>
        <w:top w:val="none" w:sz="0" w:space="0" w:color="auto"/>
        <w:left w:val="none" w:sz="0" w:space="0" w:color="auto"/>
        <w:bottom w:val="none" w:sz="0" w:space="0" w:color="auto"/>
        <w:right w:val="none" w:sz="0" w:space="0" w:color="auto"/>
      </w:divBdr>
    </w:div>
    <w:div w:id="1448937449">
      <w:bodyDiv w:val="1"/>
      <w:marLeft w:val="0"/>
      <w:marRight w:val="0"/>
      <w:marTop w:val="0"/>
      <w:marBottom w:val="0"/>
      <w:divBdr>
        <w:top w:val="none" w:sz="0" w:space="0" w:color="auto"/>
        <w:left w:val="none" w:sz="0" w:space="0" w:color="auto"/>
        <w:bottom w:val="none" w:sz="0" w:space="0" w:color="auto"/>
        <w:right w:val="none" w:sz="0" w:space="0" w:color="auto"/>
      </w:divBdr>
    </w:div>
    <w:div w:id="1449160154">
      <w:bodyDiv w:val="1"/>
      <w:marLeft w:val="0"/>
      <w:marRight w:val="0"/>
      <w:marTop w:val="0"/>
      <w:marBottom w:val="0"/>
      <w:divBdr>
        <w:top w:val="none" w:sz="0" w:space="0" w:color="auto"/>
        <w:left w:val="none" w:sz="0" w:space="0" w:color="auto"/>
        <w:bottom w:val="none" w:sz="0" w:space="0" w:color="auto"/>
        <w:right w:val="none" w:sz="0" w:space="0" w:color="auto"/>
      </w:divBdr>
    </w:div>
    <w:div w:id="1449351087">
      <w:bodyDiv w:val="1"/>
      <w:marLeft w:val="0"/>
      <w:marRight w:val="0"/>
      <w:marTop w:val="0"/>
      <w:marBottom w:val="0"/>
      <w:divBdr>
        <w:top w:val="none" w:sz="0" w:space="0" w:color="auto"/>
        <w:left w:val="none" w:sz="0" w:space="0" w:color="auto"/>
        <w:bottom w:val="none" w:sz="0" w:space="0" w:color="auto"/>
        <w:right w:val="none" w:sz="0" w:space="0" w:color="auto"/>
      </w:divBdr>
    </w:div>
    <w:div w:id="1449467574">
      <w:bodyDiv w:val="1"/>
      <w:marLeft w:val="0"/>
      <w:marRight w:val="0"/>
      <w:marTop w:val="0"/>
      <w:marBottom w:val="0"/>
      <w:divBdr>
        <w:top w:val="none" w:sz="0" w:space="0" w:color="auto"/>
        <w:left w:val="none" w:sz="0" w:space="0" w:color="auto"/>
        <w:bottom w:val="none" w:sz="0" w:space="0" w:color="auto"/>
        <w:right w:val="none" w:sz="0" w:space="0" w:color="auto"/>
      </w:divBdr>
    </w:div>
    <w:div w:id="1449546470">
      <w:bodyDiv w:val="1"/>
      <w:marLeft w:val="0"/>
      <w:marRight w:val="0"/>
      <w:marTop w:val="0"/>
      <w:marBottom w:val="0"/>
      <w:divBdr>
        <w:top w:val="none" w:sz="0" w:space="0" w:color="auto"/>
        <w:left w:val="none" w:sz="0" w:space="0" w:color="auto"/>
        <w:bottom w:val="none" w:sz="0" w:space="0" w:color="auto"/>
        <w:right w:val="none" w:sz="0" w:space="0" w:color="auto"/>
      </w:divBdr>
    </w:div>
    <w:div w:id="1449859456">
      <w:bodyDiv w:val="1"/>
      <w:marLeft w:val="0"/>
      <w:marRight w:val="0"/>
      <w:marTop w:val="0"/>
      <w:marBottom w:val="0"/>
      <w:divBdr>
        <w:top w:val="none" w:sz="0" w:space="0" w:color="auto"/>
        <w:left w:val="none" w:sz="0" w:space="0" w:color="auto"/>
        <w:bottom w:val="none" w:sz="0" w:space="0" w:color="auto"/>
        <w:right w:val="none" w:sz="0" w:space="0" w:color="auto"/>
      </w:divBdr>
    </w:div>
    <w:div w:id="1450080734">
      <w:bodyDiv w:val="1"/>
      <w:marLeft w:val="0"/>
      <w:marRight w:val="0"/>
      <w:marTop w:val="0"/>
      <w:marBottom w:val="0"/>
      <w:divBdr>
        <w:top w:val="none" w:sz="0" w:space="0" w:color="auto"/>
        <w:left w:val="none" w:sz="0" w:space="0" w:color="auto"/>
        <w:bottom w:val="none" w:sz="0" w:space="0" w:color="auto"/>
        <w:right w:val="none" w:sz="0" w:space="0" w:color="auto"/>
      </w:divBdr>
    </w:div>
    <w:div w:id="1450273628">
      <w:bodyDiv w:val="1"/>
      <w:marLeft w:val="0"/>
      <w:marRight w:val="0"/>
      <w:marTop w:val="0"/>
      <w:marBottom w:val="0"/>
      <w:divBdr>
        <w:top w:val="none" w:sz="0" w:space="0" w:color="auto"/>
        <w:left w:val="none" w:sz="0" w:space="0" w:color="auto"/>
        <w:bottom w:val="none" w:sz="0" w:space="0" w:color="auto"/>
        <w:right w:val="none" w:sz="0" w:space="0" w:color="auto"/>
      </w:divBdr>
    </w:div>
    <w:div w:id="1451244119">
      <w:bodyDiv w:val="1"/>
      <w:marLeft w:val="0"/>
      <w:marRight w:val="0"/>
      <w:marTop w:val="0"/>
      <w:marBottom w:val="0"/>
      <w:divBdr>
        <w:top w:val="none" w:sz="0" w:space="0" w:color="auto"/>
        <w:left w:val="none" w:sz="0" w:space="0" w:color="auto"/>
        <w:bottom w:val="none" w:sz="0" w:space="0" w:color="auto"/>
        <w:right w:val="none" w:sz="0" w:space="0" w:color="auto"/>
      </w:divBdr>
    </w:div>
    <w:div w:id="1451316140">
      <w:bodyDiv w:val="1"/>
      <w:marLeft w:val="0"/>
      <w:marRight w:val="0"/>
      <w:marTop w:val="0"/>
      <w:marBottom w:val="0"/>
      <w:divBdr>
        <w:top w:val="none" w:sz="0" w:space="0" w:color="auto"/>
        <w:left w:val="none" w:sz="0" w:space="0" w:color="auto"/>
        <w:bottom w:val="none" w:sz="0" w:space="0" w:color="auto"/>
        <w:right w:val="none" w:sz="0" w:space="0" w:color="auto"/>
      </w:divBdr>
    </w:div>
    <w:div w:id="1451363383">
      <w:bodyDiv w:val="1"/>
      <w:marLeft w:val="0"/>
      <w:marRight w:val="0"/>
      <w:marTop w:val="0"/>
      <w:marBottom w:val="0"/>
      <w:divBdr>
        <w:top w:val="none" w:sz="0" w:space="0" w:color="auto"/>
        <w:left w:val="none" w:sz="0" w:space="0" w:color="auto"/>
        <w:bottom w:val="none" w:sz="0" w:space="0" w:color="auto"/>
        <w:right w:val="none" w:sz="0" w:space="0" w:color="auto"/>
      </w:divBdr>
    </w:div>
    <w:div w:id="1451703719">
      <w:bodyDiv w:val="1"/>
      <w:marLeft w:val="0"/>
      <w:marRight w:val="0"/>
      <w:marTop w:val="0"/>
      <w:marBottom w:val="0"/>
      <w:divBdr>
        <w:top w:val="none" w:sz="0" w:space="0" w:color="auto"/>
        <w:left w:val="none" w:sz="0" w:space="0" w:color="auto"/>
        <w:bottom w:val="none" w:sz="0" w:space="0" w:color="auto"/>
        <w:right w:val="none" w:sz="0" w:space="0" w:color="auto"/>
      </w:divBdr>
    </w:div>
    <w:div w:id="1451776723">
      <w:bodyDiv w:val="1"/>
      <w:marLeft w:val="0"/>
      <w:marRight w:val="0"/>
      <w:marTop w:val="0"/>
      <w:marBottom w:val="0"/>
      <w:divBdr>
        <w:top w:val="none" w:sz="0" w:space="0" w:color="auto"/>
        <w:left w:val="none" w:sz="0" w:space="0" w:color="auto"/>
        <w:bottom w:val="none" w:sz="0" w:space="0" w:color="auto"/>
        <w:right w:val="none" w:sz="0" w:space="0" w:color="auto"/>
      </w:divBdr>
    </w:div>
    <w:div w:id="1451895460">
      <w:bodyDiv w:val="1"/>
      <w:marLeft w:val="0"/>
      <w:marRight w:val="0"/>
      <w:marTop w:val="0"/>
      <w:marBottom w:val="0"/>
      <w:divBdr>
        <w:top w:val="none" w:sz="0" w:space="0" w:color="auto"/>
        <w:left w:val="none" w:sz="0" w:space="0" w:color="auto"/>
        <w:bottom w:val="none" w:sz="0" w:space="0" w:color="auto"/>
        <w:right w:val="none" w:sz="0" w:space="0" w:color="auto"/>
      </w:divBdr>
    </w:div>
    <w:div w:id="1452163190">
      <w:bodyDiv w:val="1"/>
      <w:marLeft w:val="0"/>
      <w:marRight w:val="0"/>
      <w:marTop w:val="0"/>
      <w:marBottom w:val="0"/>
      <w:divBdr>
        <w:top w:val="none" w:sz="0" w:space="0" w:color="auto"/>
        <w:left w:val="none" w:sz="0" w:space="0" w:color="auto"/>
        <w:bottom w:val="none" w:sz="0" w:space="0" w:color="auto"/>
        <w:right w:val="none" w:sz="0" w:space="0" w:color="auto"/>
      </w:divBdr>
    </w:div>
    <w:div w:id="1452703343">
      <w:bodyDiv w:val="1"/>
      <w:marLeft w:val="0"/>
      <w:marRight w:val="0"/>
      <w:marTop w:val="0"/>
      <w:marBottom w:val="0"/>
      <w:divBdr>
        <w:top w:val="none" w:sz="0" w:space="0" w:color="auto"/>
        <w:left w:val="none" w:sz="0" w:space="0" w:color="auto"/>
        <w:bottom w:val="none" w:sz="0" w:space="0" w:color="auto"/>
        <w:right w:val="none" w:sz="0" w:space="0" w:color="auto"/>
      </w:divBdr>
    </w:div>
    <w:div w:id="1452935542">
      <w:bodyDiv w:val="1"/>
      <w:marLeft w:val="0"/>
      <w:marRight w:val="0"/>
      <w:marTop w:val="0"/>
      <w:marBottom w:val="0"/>
      <w:divBdr>
        <w:top w:val="none" w:sz="0" w:space="0" w:color="auto"/>
        <w:left w:val="none" w:sz="0" w:space="0" w:color="auto"/>
        <w:bottom w:val="none" w:sz="0" w:space="0" w:color="auto"/>
        <w:right w:val="none" w:sz="0" w:space="0" w:color="auto"/>
      </w:divBdr>
    </w:div>
    <w:div w:id="1453475654">
      <w:bodyDiv w:val="1"/>
      <w:marLeft w:val="0"/>
      <w:marRight w:val="0"/>
      <w:marTop w:val="0"/>
      <w:marBottom w:val="0"/>
      <w:divBdr>
        <w:top w:val="none" w:sz="0" w:space="0" w:color="auto"/>
        <w:left w:val="none" w:sz="0" w:space="0" w:color="auto"/>
        <w:bottom w:val="none" w:sz="0" w:space="0" w:color="auto"/>
        <w:right w:val="none" w:sz="0" w:space="0" w:color="auto"/>
      </w:divBdr>
    </w:div>
    <w:div w:id="1453591941">
      <w:bodyDiv w:val="1"/>
      <w:marLeft w:val="0"/>
      <w:marRight w:val="0"/>
      <w:marTop w:val="0"/>
      <w:marBottom w:val="0"/>
      <w:divBdr>
        <w:top w:val="none" w:sz="0" w:space="0" w:color="auto"/>
        <w:left w:val="none" w:sz="0" w:space="0" w:color="auto"/>
        <w:bottom w:val="none" w:sz="0" w:space="0" w:color="auto"/>
        <w:right w:val="none" w:sz="0" w:space="0" w:color="auto"/>
      </w:divBdr>
    </w:div>
    <w:div w:id="1453667055">
      <w:bodyDiv w:val="1"/>
      <w:marLeft w:val="0"/>
      <w:marRight w:val="0"/>
      <w:marTop w:val="0"/>
      <w:marBottom w:val="0"/>
      <w:divBdr>
        <w:top w:val="none" w:sz="0" w:space="0" w:color="auto"/>
        <w:left w:val="none" w:sz="0" w:space="0" w:color="auto"/>
        <w:bottom w:val="none" w:sz="0" w:space="0" w:color="auto"/>
        <w:right w:val="none" w:sz="0" w:space="0" w:color="auto"/>
      </w:divBdr>
    </w:div>
    <w:div w:id="1454061468">
      <w:bodyDiv w:val="1"/>
      <w:marLeft w:val="0"/>
      <w:marRight w:val="0"/>
      <w:marTop w:val="0"/>
      <w:marBottom w:val="0"/>
      <w:divBdr>
        <w:top w:val="none" w:sz="0" w:space="0" w:color="auto"/>
        <w:left w:val="none" w:sz="0" w:space="0" w:color="auto"/>
        <w:bottom w:val="none" w:sz="0" w:space="0" w:color="auto"/>
        <w:right w:val="none" w:sz="0" w:space="0" w:color="auto"/>
      </w:divBdr>
    </w:div>
    <w:div w:id="1454249629">
      <w:bodyDiv w:val="1"/>
      <w:marLeft w:val="0"/>
      <w:marRight w:val="0"/>
      <w:marTop w:val="0"/>
      <w:marBottom w:val="0"/>
      <w:divBdr>
        <w:top w:val="none" w:sz="0" w:space="0" w:color="auto"/>
        <w:left w:val="none" w:sz="0" w:space="0" w:color="auto"/>
        <w:bottom w:val="none" w:sz="0" w:space="0" w:color="auto"/>
        <w:right w:val="none" w:sz="0" w:space="0" w:color="auto"/>
      </w:divBdr>
    </w:div>
    <w:div w:id="1454251400">
      <w:bodyDiv w:val="1"/>
      <w:marLeft w:val="0"/>
      <w:marRight w:val="0"/>
      <w:marTop w:val="0"/>
      <w:marBottom w:val="0"/>
      <w:divBdr>
        <w:top w:val="none" w:sz="0" w:space="0" w:color="auto"/>
        <w:left w:val="none" w:sz="0" w:space="0" w:color="auto"/>
        <w:bottom w:val="none" w:sz="0" w:space="0" w:color="auto"/>
        <w:right w:val="none" w:sz="0" w:space="0" w:color="auto"/>
      </w:divBdr>
    </w:div>
    <w:div w:id="1454400462">
      <w:bodyDiv w:val="1"/>
      <w:marLeft w:val="0"/>
      <w:marRight w:val="0"/>
      <w:marTop w:val="0"/>
      <w:marBottom w:val="0"/>
      <w:divBdr>
        <w:top w:val="none" w:sz="0" w:space="0" w:color="auto"/>
        <w:left w:val="none" w:sz="0" w:space="0" w:color="auto"/>
        <w:bottom w:val="none" w:sz="0" w:space="0" w:color="auto"/>
        <w:right w:val="none" w:sz="0" w:space="0" w:color="auto"/>
      </w:divBdr>
    </w:div>
    <w:div w:id="1454637635">
      <w:bodyDiv w:val="1"/>
      <w:marLeft w:val="0"/>
      <w:marRight w:val="0"/>
      <w:marTop w:val="0"/>
      <w:marBottom w:val="0"/>
      <w:divBdr>
        <w:top w:val="none" w:sz="0" w:space="0" w:color="auto"/>
        <w:left w:val="none" w:sz="0" w:space="0" w:color="auto"/>
        <w:bottom w:val="none" w:sz="0" w:space="0" w:color="auto"/>
        <w:right w:val="none" w:sz="0" w:space="0" w:color="auto"/>
      </w:divBdr>
    </w:div>
    <w:div w:id="1454641093">
      <w:bodyDiv w:val="1"/>
      <w:marLeft w:val="0"/>
      <w:marRight w:val="0"/>
      <w:marTop w:val="0"/>
      <w:marBottom w:val="0"/>
      <w:divBdr>
        <w:top w:val="none" w:sz="0" w:space="0" w:color="auto"/>
        <w:left w:val="none" w:sz="0" w:space="0" w:color="auto"/>
        <w:bottom w:val="none" w:sz="0" w:space="0" w:color="auto"/>
        <w:right w:val="none" w:sz="0" w:space="0" w:color="auto"/>
      </w:divBdr>
    </w:div>
    <w:div w:id="1454715883">
      <w:bodyDiv w:val="1"/>
      <w:marLeft w:val="0"/>
      <w:marRight w:val="0"/>
      <w:marTop w:val="0"/>
      <w:marBottom w:val="0"/>
      <w:divBdr>
        <w:top w:val="none" w:sz="0" w:space="0" w:color="auto"/>
        <w:left w:val="none" w:sz="0" w:space="0" w:color="auto"/>
        <w:bottom w:val="none" w:sz="0" w:space="0" w:color="auto"/>
        <w:right w:val="none" w:sz="0" w:space="0" w:color="auto"/>
      </w:divBdr>
    </w:div>
    <w:div w:id="1454786787">
      <w:bodyDiv w:val="1"/>
      <w:marLeft w:val="0"/>
      <w:marRight w:val="0"/>
      <w:marTop w:val="0"/>
      <w:marBottom w:val="0"/>
      <w:divBdr>
        <w:top w:val="none" w:sz="0" w:space="0" w:color="auto"/>
        <w:left w:val="none" w:sz="0" w:space="0" w:color="auto"/>
        <w:bottom w:val="none" w:sz="0" w:space="0" w:color="auto"/>
        <w:right w:val="none" w:sz="0" w:space="0" w:color="auto"/>
      </w:divBdr>
    </w:div>
    <w:div w:id="1454860415">
      <w:bodyDiv w:val="1"/>
      <w:marLeft w:val="0"/>
      <w:marRight w:val="0"/>
      <w:marTop w:val="0"/>
      <w:marBottom w:val="0"/>
      <w:divBdr>
        <w:top w:val="none" w:sz="0" w:space="0" w:color="auto"/>
        <w:left w:val="none" w:sz="0" w:space="0" w:color="auto"/>
        <w:bottom w:val="none" w:sz="0" w:space="0" w:color="auto"/>
        <w:right w:val="none" w:sz="0" w:space="0" w:color="auto"/>
      </w:divBdr>
    </w:div>
    <w:div w:id="1454901532">
      <w:bodyDiv w:val="1"/>
      <w:marLeft w:val="0"/>
      <w:marRight w:val="0"/>
      <w:marTop w:val="0"/>
      <w:marBottom w:val="0"/>
      <w:divBdr>
        <w:top w:val="none" w:sz="0" w:space="0" w:color="auto"/>
        <w:left w:val="none" w:sz="0" w:space="0" w:color="auto"/>
        <w:bottom w:val="none" w:sz="0" w:space="0" w:color="auto"/>
        <w:right w:val="none" w:sz="0" w:space="0" w:color="auto"/>
      </w:divBdr>
    </w:div>
    <w:div w:id="1454906487">
      <w:bodyDiv w:val="1"/>
      <w:marLeft w:val="0"/>
      <w:marRight w:val="0"/>
      <w:marTop w:val="0"/>
      <w:marBottom w:val="0"/>
      <w:divBdr>
        <w:top w:val="none" w:sz="0" w:space="0" w:color="auto"/>
        <w:left w:val="none" w:sz="0" w:space="0" w:color="auto"/>
        <w:bottom w:val="none" w:sz="0" w:space="0" w:color="auto"/>
        <w:right w:val="none" w:sz="0" w:space="0" w:color="auto"/>
      </w:divBdr>
    </w:div>
    <w:div w:id="1455370333">
      <w:bodyDiv w:val="1"/>
      <w:marLeft w:val="0"/>
      <w:marRight w:val="0"/>
      <w:marTop w:val="0"/>
      <w:marBottom w:val="0"/>
      <w:divBdr>
        <w:top w:val="none" w:sz="0" w:space="0" w:color="auto"/>
        <w:left w:val="none" w:sz="0" w:space="0" w:color="auto"/>
        <w:bottom w:val="none" w:sz="0" w:space="0" w:color="auto"/>
        <w:right w:val="none" w:sz="0" w:space="0" w:color="auto"/>
      </w:divBdr>
    </w:div>
    <w:div w:id="1455634088">
      <w:bodyDiv w:val="1"/>
      <w:marLeft w:val="0"/>
      <w:marRight w:val="0"/>
      <w:marTop w:val="0"/>
      <w:marBottom w:val="0"/>
      <w:divBdr>
        <w:top w:val="none" w:sz="0" w:space="0" w:color="auto"/>
        <w:left w:val="none" w:sz="0" w:space="0" w:color="auto"/>
        <w:bottom w:val="none" w:sz="0" w:space="0" w:color="auto"/>
        <w:right w:val="none" w:sz="0" w:space="0" w:color="auto"/>
      </w:divBdr>
    </w:div>
    <w:div w:id="1455834335">
      <w:bodyDiv w:val="1"/>
      <w:marLeft w:val="0"/>
      <w:marRight w:val="0"/>
      <w:marTop w:val="0"/>
      <w:marBottom w:val="0"/>
      <w:divBdr>
        <w:top w:val="none" w:sz="0" w:space="0" w:color="auto"/>
        <w:left w:val="none" w:sz="0" w:space="0" w:color="auto"/>
        <w:bottom w:val="none" w:sz="0" w:space="0" w:color="auto"/>
        <w:right w:val="none" w:sz="0" w:space="0" w:color="auto"/>
      </w:divBdr>
    </w:div>
    <w:div w:id="1456025839">
      <w:bodyDiv w:val="1"/>
      <w:marLeft w:val="0"/>
      <w:marRight w:val="0"/>
      <w:marTop w:val="0"/>
      <w:marBottom w:val="0"/>
      <w:divBdr>
        <w:top w:val="none" w:sz="0" w:space="0" w:color="auto"/>
        <w:left w:val="none" w:sz="0" w:space="0" w:color="auto"/>
        <w:bottom w:val="none" w:sz="0" w:space="0" w:color="auto"/>
        <w:right w:val="none" w:sz="0" w:space="0" w:color="auto"/>
      </w:divBdr>
    </w:div>
    <w:div w:id="1456100106">
      <w:bodyDiv w:val="1"/>
      <w:marLeft w:val="0"/>
      <w:marRight w:val="0"/>
      <w:marTop w:val="0"/>
      <w:marBottom w:val="0"/>
      <w:divBdr>
        <w:top w:val="none" w:sz="0" w:space="0" w:color="auto"/>
        <w:left w:val="none" w:sz="0" w:space="0" w:color="auto"/>
        <w:bottom w:val="none" w:sz="0" w:space="0" w:color="auto"/>
        <w:right w:val="none" w:sz="0" w:space="0" w:color="auto"/>
      </w:divBdr>
    </w:div>
    <w:div w:id="1456365402">
      <w:bodyDiv w:val="1"/>
      <w:marLeft w:val="0"/>
      <w:marRight w:val="0"/>
      <w:marTop w:val="0"/>
      <w:marBottom w:val="0"/>
      <w:divBdr>
        <w:top w:val="none" w:sz="0" w:space="0" w:color="auto"/>
        <w:left w:val="none" w:sz="0" w:space="0" w:color="auto"/>
        <w:bottom w:val="none" w:sz="0" w:space="0" w:color="auto"/>
        <w:right w:val="none" w:sz="0" w:space="0" w:color="auto"/>
      </w:divBdr>
    </w:div>
    <w:div w:id="1456408374">
      <w:bodyDiv w:val="1"/>
      <w:marLeft w:val="0"/>
      <w:marRight w:val="0"/>
      <w:marTop w:val="0"/>
      <w:marBottom w:val="0"/>
      <w:divBdr>
        <w:top w:val="none" w:sz="0" w:space="0" w:color="auto"/>
        <w:left w:val="none" w:sz="0" w:space="0" w:color="auto"/>
        <w:bottom w:val="none" w:sz="0" w:space="0" w:color="auto"/>
        <w:right w:val="none" w:sz="0" w:space="0" w:color="auto"/>
      </w:divBdr>
    </w:div>
    <w:div w:id="1456634242">
      <w:bodyDiv w:val="1"/>
      <w:marLeft w:val="0"/>
      <w:marRight w:val="0"/>
      <w:marTop w:val="0"/>
      <w:marBottom w:val="0"/>
      <w:divBdr>
        <w:top w:val="none" w:sz="0" w:space="0" w:color="auto"/>
        <w:left w:val="none" w:sz="0" w:space="0" w:color="auto"/>
        <w:bottom w:val="none" w:sz="0" w:space="0" w:color="auto"/>
        <w:right w:val="none" w:sz="0" w:space="0" w:color="auto"/>
      </w:divBdr>
    </w:div>
    <w:div w:id="1456866773">
      <w:bodyDiv w:val="1"/>
      <w:marLeft w:val="0"/>
      <w:marRight w:val="0"/>
      <w:marTop w:val="0"/>
      <w:marBottom w:val="0"/>
      <w:divBdr>
        <w:top w:val="none" w:sz="0" w:space="0" w:color="auto"/>
        <w:left w:val="none" w:sz="0" w:space="0" w:color="auto"/>
        <w:bottom w:val="none" w:sz="0" w:space="0" w:color="auto"/>
        <w:right w:val="none" w:sz="0" w:space="0" w:color="auto"/>
      </w:divBdr>
    </w:div>
    <w:div w:id="1456869560">
      <w:bodyDiv w:val="1"/>
      <w:marLeft w:val="0"/>
      <w:marRight w:val="0"/>
      <w:marTop w:val="0"/>
      <w:marBottom w:val="0"/>
      <w:divBdr>
        <w:top w:val="none" w:sz="0" w:space="0" w:color="auto"/>
        <w:left w:val="none" w:sz="0" w:space="0" w:color="auto"/>
        <w:bottom w:val="none" w:sz="0" w:space="0" w:color="auto"/>
        <w:right w:val="none" w:sz="0" w:space="0" w:color="auto"/>
      </w:divBdr>
    </w:div>
    <w:div w:id="1456946468">
      <w:bodyDiv w:val="1"/>
      <w:marLeft w:val="0"/>
      <w:marRight w:val="0"/>
      <w:marTop w:val="0"/>
      <w:marBottom w:val="0"/>
      <w:divBdr>
        <w:top w:val="none" w:sz="0" w:space="0" w:color="auto"/>
        <w:left w:val="none" w:sz="0" w:space="0" w:color="auto"/>
        <w:bottom w:val="none" w:sz="0" w:space="0" w:color="auto"/>
        <w:right w:val="none" w:sz="0" w:space="0" w:color="auto"/>
      </w:divBdr>
    </w:div>
    <w:div w:id="1457020478">
      <w:bodyDiv w:val="1"/>
      <w:marLeft w:val="0"/>
      <w:marRight w:val="0"/>
      <w:marTop w:val="0"/>
      <w:marBottom w:val="0"/>
      <w:divBdr>
        <w:top w:val="none" w:sz="0" w:space="0" w:color="auto"/>
        <w:left w:val="none" w:sz="0" w:space="0" w:color="auto"/>
        <w:bottom w:val="none" w:sz="0" w:space="0" w:color="auto"/>
        <w:right w:val="none" w:sz="0" w:space="0" w:color="auto"/>
      </w:divBdr>
    </w:div>
    <w:div w:id="1457063464">
      <w:bodyDiv w:val="1"/>
      <w:marLeft w:val="0"/>
      <w:marRight w:val="0"/>
      <w:marTop w:val="0"/>
      <w:marBottom w:val="0"/>
      <w:divBdr>
        <w:top w:val="none" w:sz="0" w:space="0" w:color="auto"/>
        <w:left w:val="none" w:sz="0" w:space="0" w:color="auto"/>
        <w:bottom w:val="none" w:sz="0" w:space="0" w:color="auto"/>
        <w:right w:val="none" w:sz="0" w:space="0" w:color="auto"/>
      </w:divBdr>
    </w:div>
    <w:div w:id="1457286139">
      <w:bodyDiv w:val="1"/>
      <w:marLeft w:val="0"/>
      <w:marRight w:val="0"/>
      <w:marTop w:val="0"/>
      <w:marBottom w:val="0"/>
      <w:divBdr>
        <w:top w:val="none" w:sz="0" w:space="0" w:color="auto"/>
        <w:left w:val="none" w:sz="0" w:space="0" w:color="auto"/>
        <w:bottom w:val="none" w:sz="0" w:space="0" w:color="auto"/>
        <w:right w:val="none" w:sz="0" w:space="0" w:color="auto"/>
      </w:divBdr>
    </w:div>
    <w:div w:id="1457411860">
      <w:bodyDiv w:val="1"/>
      <w:marLeft w:val="0"/>
      <w:marRight w:val="0"/>
      <w:marTop w:val="0"/>
      <w:marBottom w:val="0"/>
      <w:divBdr>
        <w:top w:val="none" w:sz="0" w:space="0" w:color="auto"/>
        <w:left w:val="none" w:sz="0" w:space="0" w:color="auto"/>
        <w:bottom w:val="none" w:sz="0" w:space="0" w:color="auto"/>
        <w:right w:val="none" w:sz="0" w:space="0" w:color="auto"/>
      </w:divBdr>
    </w:div>
    <w:div w:id="1457601837">
      <w:bodyDiv w:val="1"/>
      <w:marLeft w:val="0"/>
      <w:marRight w:val="0"/>
      <w:marTop w:val="0"/>
      <w:marBottom w:val="0"/>
      <w:divBdr>
        <w:top w:val="none" w:sz="0" w:space="0" w:color="auto"/>
        <w:left w:val="none" w:sz="0" w:space="0" w:color="auto"/>
        <w:bottom w:val="none" w:sz="0" w:space="0" w:color="auto"/>
        <w:right w:val="none" w:sz="0" w:space="0" w:color="auto"/>
      </w:divBdr>
    </w:div>
    <w:div w:id="1457681680">
      <w:bodyDiv w:val="1"/>
      <w:marLeft w:val="0"/>
      <w:marRight w:val="0"/>
      <w:marTop w:val="0"/>
      <w:marBottom w:val="0"/>
      <w:divBdr>
        <w:top w:val="none" w:sz="0" w:space="0" w:color="auto"/>
        <w:left w:val="none" w:sz="0" w:space="0" w:color="auto"/>
        <w:bottom w:val="none" w:sz="0" w:space="0" w:color="auto"/>
        <w:right w:val="none" w:sz="0" w:space="0" w:color="auto"/>
      </w:divBdr>
    </w:div>
    <w:div w:id="1457721908">
      <w:bodyDiv w:val="1"/>
      <w:marLeft w:val="0"/>
      <w:marRight w:val="0"/>
      <w:marTop w:val="0"/>
      <w:marBottom w:val="0"/>
      <w:divBdr>
        <w:top w:val="none" w:sz="0" w:space="0" w:color="auto"/>
        <w:left w:val="none" w:sz="0" w:space="0" w:color="auto"/>
        <w:bottom w:val="none" w:sz="0" w:space="0" w:color="auto"/>
        <w:right w:val="none" w:sz="0" w:space="0" w:color="auto"/>
      </w:divBdr>
    </w:div>
    <w:div w:id="1457915109">
      <w:bodyDiv w:val="1"/>
      <w:marLeft w:val="0"/>
      <w:marRight w:val="0"/>
      <w:marTop w:val="0"/>
      <w:marBottom w:val="0"/>
      <w:divBdr>
        <w:top w:val="none" w:sz="0" w:space="0" w:color="auto"/>
        <w:left w:val="none" w:sz="0" w:space="0" w:color="auto"/>
        <w:bottom w:val="none" w:sz="0" w:space="0" w:color="auto"/>
        <w:right w:val="none" w:sz="0" w:space="0" w:color="auto"/>
      </w:divBdr>
    </w:div>
    <w:div w:id="1457915911">
      <w:bodyDiv w:val="1"/>
      <w:marLeft w:val="0"/>
      <w:marRight w:val="0"/>
      <w:marTop w:val="0"/>
      <w:marBottom w:val="0"/>
      <w:divBdr>
        <w:top w:val="none" w:sz="0" w:space="0" w:color="auto"/>
        <w:left w:val="none" w:sz="0" w:space="0" w:color="auto"/>
        <w:bottom w:val="none" w:sz="0" w:space="0" w:color="auto"/>
        <w:right w:val="none" w:sz="0" w:space="0" w:color="auto"/>
      </w:divBdr>
    </w:div>
    <w:div w:id="1458139267">
      <w:bodyDiv w:val="1"/>
      <w:marLeft w:val="0"/>
      <w:marRight w:val="0"/>
      <w:marTop w:val="0"/>
      <w:marBottom w:val="0"/>
      <w:divBdr>
        <w:top w:val="none" w:sz="0" w:space="0" w:color="auto"/>
        <w:left w:val="none" w:sz="0" w:space="0" w:color="auto"/>
        <w:bottom w:val="none" w:sz="0" w:space="0" w:color="auto"/>
        <w:right w:val="none" w:sz="0" w:space="0" w:color="auto"/>
      </w:divBdr>
    </w:div>
    <w:div w:id="1458256572">
      <w:bodyDiv w:val="1"/>
      <w:marLeft w:val="0"/>
      <w:marRight w:val="0"/>
      <w:marTop w:val="0"/>
      <w:marBottom w:val="0"/>
      <w:divBdr>
        <w:top w:val="none" w:sz="0" w:space="0" w:color="auto"/>
        <w:left w:val="none" w:sz="0" w:space="0" w:color="auto"/>
        <w:bottom w:val="none" w:sz="0" w:space="0" w:color="auto"/>
        <w:right w:val="none" w:sz="0" w:space="0" w:color="auto"/>
      </w:divBdr>
    </w:div>
    <w:div w:id="1458797457">
      <w:bodyDiv w:val="1"/>
      <w:marLeft w:val="0"/>
      <w:marRight w:val="0"/>
      <w:marTop w:val="0"/>
      <w:marBottom w:val="0"/>
      <w:divBdr>
        <w:top w:val="none" w:sz="0" w:space="0" w:color="auto"/>
        <w:left w:val="none" w:sz="0" w:space="0" w:color="auto"/>
        <w:bottom w:val="none" w:sz="0" w:space="0" w:color="auto"/>
        <w:right w:val="none" w:sz="0" w:space="0" w:color="auto"/>
      </w:divBdr>
    </w:div>
    <w:div w:id="1458835737">
      <w:bodyDiv w:val="1"/>
      <w:marLeft w:val="0"/>
      <w:marRight w:val="0"/>
      <w:marTop w:val="0"/>
      <w:marBottom w:val="0"/>
      <w:divBdr>
        <w:top w:val="none" w:sz="0" w:space="0" w:color="auto"/>
        <w:left w:val="none" w:sz="0" w:space="0" w:color="auto"/>
        <w:bottom w:val="none" w:sz="0" w:space="0" w:color="auto"/>
        <w:right w:val="none" w:sz="0" w:space="0" w:color="auto"/>
      </w:divBdr>
    </w:div>
    <w:div w:id="1458908863">
      <w:bodyDiv w:val="1"/>
      <w:marLeft w:val="0"/>
      <w:marRight w:val="0"/>
      <w:marTop w:val="0"/>
      <w:marBottom w:val="0"/>
      <w:divBdr>
        <w:top w:val="none" w:sz="0" w:space="0" w:color="auto"/>
        <w:left w:val="none" w:sz="0" w:space="0" w:color="auto"/>
        <w:bottom w:val="none" w:sz="0" w:space="0" w:color="auto"/>
        <w:right w:val="none" w:sz="0" w:space="0" w:color="auto"/>
      </w:divBdr>
    </w:div>
    <w:div w:id="1458984945">
      <w:bodyDiv w:val="1"/>
      <w:marLeft w:val="0"/>
      <w:marRight w:val="0"/>
      <w:marTop w:val="0"/>
      <w:marBottom w:val="0"/>
      <w:divBdr>
        <w:top w:val="none" w:sz="0" w:space="0" w:color="auto"/>
        <w:left w:val="none" w:sz="0" w:space="0" w:color="auto"/>
        <w:bottom w:val="none" w:sz="0" w:space="0" w:color="auto"/>
        <w:right w:val="none" w:sz="0" w:space="0" w:color="auto"/>
      </w:divBdr>
    </w:div>
    <w:div w:id="1459176741">
      <w:bodyDiv w:val="1"/>
      <w:marLeft w:val="0"/>
      <w:marRight w:val="0"/>
      <w:marTop w:val="0"/>
      <w:marBottom w:val="0"/>
      <w:divBdr>
        <w:top w:val="none" w:sz="0" w:space="0" w:color="auto"/>
        <w:left w:val="none" w:sz="0" w:space="0" w:color="auto"/>
        <w:bottom w:val="none" w:sz="0" w:space="0" w:color="auto"/>
        <w:right w:val="none" w:sz="0" w:space="0" w:color="auto"/>
      </w:divBdr>
    </w:div>
    <w:div w:id="1459376070">
      <w:bodyDiv w:val="1"/>
      <w:marLeft w:val="0"/>
      <w:marRight w:val="0"/>
      <w:marTop w:val="0"/>
      <w:marBottom w:val="0"/>
      <w:divBdr>
        <w:top w:val="none" w:sz="0" w:space="0" w:color="auto"/>
        <w:left w:val="none" w:sz="0" w:space="0" w:color="auto"/>
        <w:bottom w:val="none" w:sz="0" w:space="0" w:color="auto"/>
        <w:right w:val="none" w:sz="0" w:space="0" w:color="auto"/>
      </w:divBdr>
    </w:div>
    <w:div w:id="1459450968">
      <w:bodyDiv w:val="1"/>
      <w:marLeft w:val="0"/>
      <w:marRight w:val="0"/>
      <w:marTop w:val="0"/>
      <w:marBottom w:val="0"/>
      <w:divBdr>
        <w:top w:val="none" w:sz="0" w:space="0" w:color="auto"/>
        <w:left w:val="none" w:sz="0" w:space="0" w:color="auto"/>
        <w:bottom w:val="none" w:sz="0" w:space="0" w:color="auto"/>
        <w:right w:val="none" w:sz="0" w:space="0" w:color="auto"/>
      </w:divBdr>
    </w:div>
    <w:div w:id="1459568166">
      <w:bodyDiv w:val="1"/>
      <w:marLeft w:val="0"/>
      <w:marRight w:val="0"/>
      <w:marTop w:val="0"/>
      <w:marBottom w:val="0"/>
      <w:divBdr>
        <w:top w:val="none" w:sz="0" w:space="0" w:color="auto"/>
        <w:left w:val="none" w:sz="0" w:space="0" w:color="auto"/>
        <w:bottom w:val="none" w:sz="0" w:space="0" w:color="auto"/>
        <w:right w:val="none" w:sz="0" w:space="0" w:color="auto"/>
      </w:divBdr>
    </w:div>
    <w:div w:id="1459645294">
      <w:bodyDiv w:val="1"/>
      <w:marLeft w:val="0"/>
      <w:marRight w:val="0"/>
      <w:marTop w:val="0"/>
      <w:marBottom w:val="0"/>
      <w:divBdr>
        <w:top w:val="none" w:sz="0" w:space="0" w:color="auto"/>
        <w:left w:val="none" w:sz="0" w:space="0" w:color="auto"/>
        <w:bottom w:val="none" w:sz="0" w:space="0" w:color="auto"/>
        <w:right w:val="none" w:sz="0" w:space="0" w:color="auto"/>
      </w:divBdr>
    </w:div>
    <w:div w:id="1459957842">
      <w:bodyDiv w:val="1"/>
      <w:marLeft w:val="0"/>
      <w:marRight w:val="0"/>
      <w:marTop w:val="0"/>
      <w:marBottom w:val="0"/>
      <w:divBdr>
        <w:top w:val="none" w:sz="0" w:space="0" w:color="auto"/>
        <w:left w:val="none" w:sz="0" w:space="0" w:color="auto"/>
        <w:bottom w:val="none" w:sz="0" w:space="0" w:color="auto"/>
        <w:right w:val="none" w:sz="0" w:space="0" w:color="auto"/>
      </w:divBdr>
    </w:div>
    <w:div w:id="1460103878">
      <w:bodyDiv w:val="1"/>
      <w:marLeft w:val="0"/>
      <w:marRight w:val="0"/>
      <w:marTop w:val="0"/>
      <w:marBottom w:val="0"/>
      <w:divBdr>
        <w:top w:val="none" w:sz="0" w:space="0" w:color="auto"/>
        <w:left w:val="none" w:sz="0" w:space="0" w:color="auto"/>
        <w:bottom w:val="none" w:sz="0" w:space="0" w:color="auto"/>
        <w:right w:val="none" w:sz="0" w:space="0" w:color="auto"/>
      </w:divBdr>
    </w:div>
    <w:div w:id="1460105931">
      <w:bodyDiv w:val="1"/>
      <w:marLeft w:val="0"/>
      <w:marRight w:val="0"/>
      <w:marTop w:val="0"/>
      <w:marBottom w:val="0"/>
      <w:divBdr>
        <w:top w:val="none" w:sz="0" w:space="0" w:color="auto"/>
        <w:left w:val="none" w:sz="0" w:space="0" w:color="auto"/>
        <w:bottom w:val="none" w:sz="0" w:space="0" w:color="auto"/>
        <w:right w:val="none" w:sz="0" w:space="0" w:color="auto"/>
      </w:divBdr>
    </w:div>
    <w:div w:id="1460148759">
      <w:bodyDiv w:val="1"/>
      <w:marLeft w:val="0"/>
      <w:marRight w:val="0"/>
      <w:marTop w:val="0"/>
      <w:marBottom w:val="0"/>
      <w:divBdr>
        <w:top w:val="none" w:sz="0" w:space="0" w:color="auto"/>
        <w:left w:val="none" w:sz="0" w:space="0" w:color="auto"/>
        <w:bottom w:val="none" w:sz="0" w:space="0" w:color="auto"/>
        <w:right w:val="none" w:sz="0" w:space="0" w:color="auto"/>
      </w:divBdr>
    </w:div>
    <w:div w:id="1460487298">
      <w:bodyDiv w:val="1"/>
      <w:marLeft w:val="0"/>
      <w:marRight w:val="0"/>
      <w:marTop w:val="0"/>
      <w:marBottom w:val="0"/>
      <w:divBdr>
        <w:top w:val="none" w:sz="0" w:space="0" w:color="auto"/>
        <w:left w:val="none" w:sz="0" w:space="0" w:color="auto"/>
        <w:bottom w:val="none" w:sz="0" w:space="0" w:color="auto"/>
        <w:right w:val="none" w:sz="0" w:space="0" w:color="auto"/>
      </w:divBdr>
    </w:div>
    <w:div w:id="1460494286">
      <w:bodyDiv w:val="1"/>
      <w:marLeft w:val="0"/>
      <w:marRight w:val="0"/>
      <w:marTop w:val="0"/>
      <w:marBottom w:val="0"/>
      <w:divBdr>
        <w:top w:val="none" w:sz="0" w:space="0" w:color="auto"/>
        <w:left w:val="none" w:sz="0" w:space="0" w:color="auto"/>
        <w:bottom w:val="none" w:sz="0" w:space="0" w:color="auto"/>
        <w:right w:val="none" w:sz="0" w:space="0" w:color="auto"/>
      </w:divBdr>
    </w:div>
    <w:div w:id="1460607470">
      <w:bodyDiv w:val="1"/>
      <w:marLeft w:val="0"/>
      <w:marRight w:val="0"/>
      <w:marTop w:val="0"/>
      <w:marBottom w:val="0"/>
      <w:divBdr>
        <w:top w:val="none" w:sz="0" w:space="0" w:color="auto"/>
        <w:left w:val="none" w:sz="0" w:space="0" w:color="auto"/>
        <w:bottom w:val="none" w:sz="0" w:space="0" w:color="auto"/>
        <w:right w:val="none" w:sz="0" w:space="0" w:color="auto"/>
      </w:divBdr>
    </w:div>
    <w:div w:id="1460802103">
      <w:bodyDiv w:val="1"/>
      <w:marLeft w:val="0"/>
      <w:marRight w:val="0"/>
      <w:marTop w:val="0"/>
      <w:marBottom w:val="0"/>
      <w:divBdr>
        <w:top w:val="none" w:sz="0" w:space="0" w:color="auto"/>
        <w:left w:val="none" w:sz="0" w:space="0" w:color="auto"/>
        <w:bottom w:val="none" w:sz="0" w:space="0" w:color="auto"/>
        <w:right w:val="none" w:sz="0" w:space="0" w:color="auto"/>
      </w:divBdr>
    </w:div>
    <w:div w:id="1460803663">
      <w:bodyDiv w:val="1"/>
      <w:marLeft w:val="0"/>
      <w:marRight w:val="0"/>
      <w:marTop w:val="0"/>
      <w:marBottom w:val="0"/>
      <w:divBdr>
        <w:top w:val="none" w:sz="0" w:space="0" w:color="auto"/>
        <w:left w:val="none" w:sz="0" w:space="0" w:color="auto"/>
        <w:bottom w:val="none" w:sz="0" w:space="0" w:color="auto"/>
        <w:right w:val="none" w:sz="0" w:space="0" w:color="auto"/>
      </w:divBdr>
    </w:div>
    <w:div w:id="1461144752">
      <w:bodyDiv w:val="1"/>
      <w:marLeft w:val="0"/>
      <w:marRight w:val="0"/>
      <w:marTop w:val="0"/>
      <w:marBottom w:val="0"/>
      <w:divBdr>
        <w:top w:val="none" w:sz="0" w:space="0" w:color="auto"/>
        <w:left w:val="none" w:sz="0" w:space="0" w:color="auto"/>
        <w:bottom w:val="none" w:sz="0" w:space="0" w:color="auto"/>
        <w:right w:val="none" w:sz="0" w:space="0" w:color="auto"/>
      </w:divBdr>
    </w:div>
    <w:div w:id="1461151693">
      <w:bodyDiv w:val="1"/>
      <w:marLeft w:val="0"/>
      <w:marRight w:val="0"/>
      <w:marTop w:val="0"/>
      <w:marBottom w:val="0"/>
      <w:divBdr>
        <w:top w:val="none" w:sz="0" w:space="0" w:color="auto"/>
        <w:left w:val="none" w:sz="0" w:space="0" w:color="auto"/>
        <w:bottom w:val="none" w:sz="0" w:space="0" w:color="auto"/>
        <w:right w:val="none" w:sz="0" w:space="0" w:color="auto"/>
      </w:divBdr>
    </w:div>
    <w:div w:id="1461262192">
      <w:bodyDiv w:val="1"/>
      <w:marLeft w:val="0"/>
      <w:marRight w:val="0"/>
      <w:marTop w:val="0"/>
      <w:marBottom w:val="0"/>
      <w:divBdr>
        <w:top w:val="none" w:sz="0" w:space="0" w:color="auto"/>
        <w:left w:val="none" w:sz="0" w:space="0" w:color="auto"/>
        <w:bottom w:val="none" w:sz="0" w:space="0" w:color="auto"/>
        <w:right w:val="none" w:sz="0" w:space="0" w:color="auto"/>
      </w:divBdr>
    </w:div>
    <w:div w:id="1461533166">
      <w:bodyDiv w:val="1"/>
      <w:marLeft w:val="0"/>
      <w:marRight w:val="0"/>
      <w:marTop w:val="0"/>
      <w:marBottom w:val="0"/>
      <w:divBdr>
        <w:top w:val="none" w:sz="0" w:space="0" w:color="auto"/>
        <w:left w:val="none" w:sz="0" w:space="0" w:color="auto"/>
        <w:bottom w:val="none" w:sz="0" w:space="0" w:color="auto"/>
        <w:right w:val="none" w:sz="0" w:space="0" w:color="auto"/>
      </w:divBdr>
    </w:div>
    <w:div w:id="1461729349">
      <w:bodyDiv w:val="1"/>
      <w:marLeft w:val="0"/>
      <w:marRight w:val="0"/>
      <w:marTop w:val="0"/>
      <w:marBottom w:val="0"/>
      <w:divBdr>
        <w:top w:val="none" w:sz="0" w:space="0" w:color="auto"/>
        <w:left w:val="none" w:sz="0" w:space="0" w:color="auto"/>
        <w:bottom w:val="none" w:sz="0" w:space="0" w:color="auto"/>
        <w:right w:val="none" w:sz="0" w:space="0" w:color="auto"/>
      </w:divBdr>
    </w:div>
    <w:div w:id="1461873917">
      <w:bodyDiv w:val="1"/>
      <w:marLeft w:val="0"/>
      <w:marRight w:val="0"/>
      <w:marTop w:val="0"/>
      <w:marBottom w:val="0"/>
      <w:divBdr>
        <w:top w:val="none" w:sz="0" w:space="0" w:color="auto"/>
        <w:left w:val="none" w:sz="0" w:space="0" w:color="auto"/>
        <w:bottom w:val="none" w:sz="0" w:space="0" w:color="auto"/>
        <w:right w:val="none" w:sz="0" w:space="0" w:color="auto"/>
      </w:divBdr>
    </w:div>
    <w:div w:id="1461924140">
      <w:bodyDiv w:val="1"/>
      <w:marLeft w:val="0"/>
      <w:marRight w:val="0"/>
      <w:marTop w:val="0"/>
      <w:marBottom w:val="0"/>
      <w:divBdr>
        <w:top w:val="none" w:sz="0" w:space="0" w:color="auto"/>
        <w:left w:val="none" w:sz="0" w:space="0" w:color="auto"/>
        <w:bottom w:val="none" w:sz="0" w:space="0" w:color="auto"/>
        <w:right w:val="none" w:sz="0" w:space="0" w:color="auto"/>
      </w:divBdr>
    </w:div>
    <w:div w:id="1462193049">
      <w:bodyDiv w:val="1"/>
      <w:marLeft w:val="0"/>
      <w:marRight w:val="0"/>
      <w:marTop w:val="0"/>
      <w:marBottom w:val="0"/>
      <w:divBdr>
        <w:top w:val="none" w:sz="0" w:space="0" w:color="auto"/>
        <w:left w:val="none" w:sz="0" w:space="0" w:color="auto"/>
        <w:bottom w:val="none" w:sz="0" w:space="0" w:color="auto"/>
        <w:right w:val="none" w:sz="0" w:space="0" w:color="auto"/>
      </w:divBdr>
    </w:div>
    <w:div w:id="1462259471">
      <w:bodyDiv w:val="1"/>
      <w:marLeft w:val="0"/>
      <w:marRight w:val="0"/>
      <w:marTop w:val="0"/>
      <w:marBottom w:val="0"/>
      <w:divBdr>
        <w:top w:val="none" w:sz="0" w:space="0" w:color="auto"/>
        <w:left w:val="none" w:sz="0" w:space="0" w:color="auto"/>
        <w:bottom w:val="none" w:sz="0" w:space="0" w:color="auto"/>
        <w:right w:val="none" w:sz="0" w:space="0" w:color="auto"/>
      </w:divBdr>
    </w:div>
    <w:div w:id="1462647485">
      <w:bodyDiv w:val="1"/>
      <w:marLeft w:val="0"/>
      <w:marRight w:val="0"/>
      <w:marTop w:val="0"/>
      <w:marBottom w:val="0"/>
      <w:divBdr>
        <w:top w:val="none" w:sz="0" w:space="0" w:color="auto"/>
        <w:left w:val="none" w:sz="0" w:space="0" w:color="auto"/>
        <w:bottom w:val="none" w:sz="0" w:space="0" w:color="auto"/>
        <w:right w:val="none" w:sz="0" w:space="0" w:color="auto"/>
      </w:divBdr>
    </w:div>
    <w:div w:id="1462653891">
      <w:bodyDiv w:val="1"/>
      <w:marLeft w:val="0"/>
      <w:marRight w:val="0"/>
      <w:marTop w:val="0"/>
      <w:marBottom w:val="0"/>
      <w:divBdr>
        <w:top w:val="none" w:sz="0" w:space="0" w:color="auto"/>
        <w:left w:val="none" w:sz="0" w:space="0" w:color="auto"/>
        <w:bottom w:val="none" w:sz="0" w:space="0" w:color="auto"/>
        <w:right w:val="none" w:sz="0" w:space="0" w:color="auto"/>
      </w:divBdr>
    </w:div>
    <w:div w:id="1462765889">
      <w:bodyDiv w:val="1"/>
      <w:marLeft w:val="0"/>
      <w:marRight w:val="0"/>
      <w:marTop w:val="0"/>
      <w:marBottom w:val="0"/>
      <w:divBdr>
        <w:top w:val="none" w:sz="0" w:space="0" w:color="auto"/>
        <w:left w:val="none" w:sz="0" w:space="0" w:color="auto"/>
        <w:bottom w:val="none" w:sz="0" w:space="0" w:color="auto"/>
        <w:right w:val="none" w:sz="0" w:space="0" w:color="auto"/>
      </w:divBdr>
    </w:div>
    <w:div w:id="1462767342">
      <w:bodyDiv w:val="1"/>
      <w:marLeft w:val="0"/>
      <w:marRight w:val="0"/>
      <w:marTop w:val="0"/>
      <w:marBottom w:val="0"/>
      <w:divBdr>
        <w:top w:val="none" w:sz="0" w:space="0" w:color="auto"/>
        <w:left w:val="none" w:sz="0" w:space="0" w:color="auto"/>
        <w:bottom w:val="none" w:sz="0" w:space="0" w:color="auto"/>
        <w:right w:val="none" w:sz="0" w:space="0" w:color="auto"/>
      </w:divBdr>
    </w:div>
    <w:div w:id="1463301975">
      <w:bodyDiv w:val="1"/>
      <w:marLeft w:val="0"/>
      <w:marRight w:val="0"/>
      <w:marTop w:val="0"/>
      <w:marBottom w:val="0"/>
      <w:divBdr>
        <w:top w:val="none" w:sz="0" w:space="0" w:color="auto"/>
        <w:left w:val="none" w:sz="0" w:space="0" w:color="auto"/>
        <w:bottom w:val="none" w:sz="0" w:space="0" w:color="auto"/>
        <w:right w:val="none" w:sz="0" w:space="0" w:color="auto"/>
      </w:divBdr>
    </w:div>
    <w:div w:id="1463572972">
      <w:bodyDiv w:val="1"/>
      <w:marLeft w:val="0"/>
      <w:marRight w:val="0"/>
      <w:marTop w:val="0"/>
      <w:marBottom w:val="0"/>
      <w:divBdr>
        <w:top w:val="none" w:sz="0" w:space="0" w:color="auto"/>
        <w:left w:val="none" w:sz="0" w:space="0" w:color="auto"/>
        <w:bottom w:val="none" w:sz="0" w:space="0" w:color="auto"/>
        <w:right w:val="none" w:sz="0" w:space="0" w:color="auto"/>
      </w:divBdr>
    </w:div>
    <w:div w:id="1463647800">
      <w:bodyDiv w:val="1"/>
      <w:marLeft w:val="0"/>
      <w:marRight w:val="0"/>
      <w:marTop w:val="0"/>
      <w:marBottom w:val="0"/>
      <w:divBdr>
        <w:top w:val="none" w:sz="0" w:space="0" w:color="auto"/>
        <w:left w:val="none" w:sz="0" w:space="0" w:color="auto"/>
        <w:bottom w:val="none" w:sz="0" w:space="0" w:color="auto"/>
        <w:right w:val="none" w:sz="0" w:space="0" w:color="auto"/>
      </w:divBdr>
    </w:div>
    <w:div w:id="1463688682">
      <w:bodyDiv w:val="1"/>
      <w:marLeft w:val="0"/>
      <w:marRight w:val="0"/>
      <w:marTop w:val="0"/>
      <w:marBottom w:val="0"/>
      <w:divBdr>
        <w:top w:val="none" w:sz="0" w:space="0" w:color="auto"/>
        <w:left w:val="none" w:sz="0" w:space="0" w:color="auto"/>
        <w:bottom w:val="none" w:sz="0" w:space="0" w:color="auto"/>
        <w:right w:val="none" w:sz="0" w:space="0" w:color="auto"/>
      </w:divBdr>
    </w:div>
    <w:div w:id="1463765124">
      <w:bodyDiv w:val="1"/>
      <w:marLeft w:val="0"/>
      <w:marRight w:val="0"/>
      <w:marTop w:val="0"/>
      <w:marBottom w:val="0"/>
      <w:divBdr>
        <w:top w:val="none" w:sz="0" w:space="0" w:color="auto"/>
        <w:left w:val="none" w:sz="0" w:space="0" w:color="auto"/>
        <w:bottom w:val="none" w:sz="0" w:space="0" w:color="auto"/>
        <w:right w:val="none" w:sz="0" w:space="0" w:color="auto"/>
      </w:divBdr>
    </w:div>
    <w:div w:id="1463963690">
      <w:bodyDiv w:val="1"/>
      <w:marLeft w:val="0"/>
      <w:marRight w:val="0"/>
      <w:marTop w:val="0"/>
      <w:marBottom w:val="0"/>
      <w:divBdr>
        <w:top w:val="none" w:sz="0" w:space="0" w:color="auto"/>
        <w:left w:val="none" w:sz="0" w:space="0" w:color="auto"/>
        <w:bottom w:val="none" w:sz="0" w:space="0" w:color="auto"/>
        <w:right w:val="none" w:sz="0" w:space="0" w:color="auto"/>
      </w:divBdr>
    </w:div>
    <w:div w:id="1464227569">
      <w:bodyDiv w:val="1"/>
      <w:marLeft w:val="0"/>
      <w:marRight w:val="0"/>
      <w:marTop w:val="0"/>
      <w:marBottom w:val="0"/>
      <w:divBdr>
        <w:top w:val="none" w:sz="0" w:space="0" w:color="auto"/>
        <w:left w:val="none" w:sz="0" w:space="0" w:color="auto"/>
        <w:bottom w:val="none" w:sz="0" w:space="0" w:color="auto"/>
        <w:right w:val="none" w:sz="0" w:space="0" w:color="auto"/>
      </w:divBdr>
    </w:div>
    <w:div w:id="1464232976">
      <w:bodyDiv w:val="1"/>
      <w:marLeft w:val="0"/>
      <w:marRight w:val="0"/>
      <w:marTop w:val="0"/>
      <w:marBottom w:val="0"/>
      <w:divBdr>
        <w:top w:val="none" w:sz="0" w:space="0" w:color="auto"/>
        <w:left w:val="none" w:sz="0" w:space="0" w:color="auto"/>
        <w:bottom w:val="none" w:sz="0" w:space="0" w:color="auto"/>
        <w:right w:val="none" w:sz="0" w:space="0" w:color="auto"/>
      </w:divBdr>
    </w:div>
    <w:div w:id="1464349612">
      <w:bodyDiv w:val="1"/>
      <w:marLeft w:val="0"/>
      <w:marRight w:val="0"/>
      <w:marTop w:val="0"/>
      <w:marBottom w:val="0"/>
      <w:divBdr>
        <w:top w:val="none" w:sz="0" w:space="0" w:color="auto"/>
        <w:left w:val="none" w:sz="0" w:space="0" w:color="auto"/>
        <w:bottom w:val="none" w:sz="0" w:space="0" w:color="auto"/>
        <w:right w:val="none" w:sz="0" w:space="0" w:color="auto"/>
      </w:divBdr>
    </w:div>
    <w:div w:id="1465076219">
      <w:bodyDiv w:val="1"/>
      <w:marLeft w:val="0"/>
      <w:marRight w:val="0"/>
      <w:marTop w:val="0"/>
      <w:marBottom w:val="0"/>
      <w:divBdr>
        <w:top w:val="none" w:sz="0" w:space="0" w:color="auto"/>
        <w:left w:val="none" w:sz="0" w:space="0" w:color="auto"/>
        <w:bottom w:val="none" w:sz="0" w:space="0" w:color="auto"/>
        <w:right w:val="none" w:sz="0" w:space="0" w:color="auto"/>
      </w:divBdr>
    </w:div>
    <w:div w:id="1465193146">
      <w:bodyDiv w:val="1"/>
      <w:marLeft w:val="0"/>
      <w:marRight w:val="0"/>
      <w:marTop w:val="0"/>
      <w:marBottom w:val="0"/>
      <w:divBdr>
        <w:top w:val="none" w:sz="0" w:space="0" w:color="auto"/>
        <w:left w:val="none" w:sz="0" w:space="0" w:color="auto"/>
        <w:bottom w:val="none" w:sz="0" w:space="0" w:color="auto"/>
        <w:right w:val="none" w:sz="0" w:space="0" w:color="auto"/>
      </w:divBdr>
    </w:div>
    <w:div w:id="1465460390">
      <w:bodyDiv w:val="1"/>
      <w:marLeft w:val="0"/>
      <w:marRight w:val="0"/>
      <w:marTop w:val="0"/>
      <w:marBottom w:val="0"/>
      <w:divBdr>
        <w:top w:val="none" w:sz="0" w:space="0" w:color="auto"/>
        <w:left w:val="none" w:sz="0" w:space="0" w:color="auto"/>
        <w:bottom w:val="none" w:sz="0" w:space="0" w:color="auto"/>
        <w:right w:val="none" w:sz="0" w:space="0" w:color="auto"/>
      </w:divBdr>
    </w:div>
    <w:div w:id="1465467059">
      <w:bodyDiv w:val="1"/>
      <w:marLeft w:val="0"/>
      <w:marRight w:val="0"/>
      <w:marTop w:val="0"/>
      <w:marBottom w:val="0"/>
      <w:divBdr>
        <w:top w:val="none" w:sz="0" w:space="0" w:color="auto"/>
        <w:left w:val="none" w:sz="0" w:space="0" w:color="auto"/>
        <w:bottom w:val="none" w:sz="0" w:space="0" w:color="auto"/>
        <w:right w:val="none" w:sz="0" w:space="0" w:color="auto"/>
      </w:divBdr>
    </w:div>
    <w:div w:id="1465660266">
      <w:bodyDiv w:val="1"/>
      <w:marLeft w:val="0"/>
      <w:marRight w:val="0"/>
      <w:marTop w:val="0"/>
      <w:marBottom w:val="0"/>
      <w:divBdr>
        <w:top w:val="none" w:sz="0" w:space="0" w:color="auto"/>
        <w:left w:val="none" w:sz="0" w:space="0" w:color="auto"/>
        <w:bottom w:val="none" w:sz="0" w:space="0" w:color="auto"/>
        <w:right w:val="none" w:sz="0" w:space="0" w:color="auto"/>
      </w:divBdr>
    </w:div>
    <w:div w:id="1465854801">
      <w:bodyDiv w:val="1"/>
      <w:marLeft w:val="0"/>
      <w:marRight w:val="0"/>
      <w:marTop w:val="0"/>
      <w:marBottom w:val="0"/>
      <w:divBdr>
        <w:top w:val="none" w:sz="0" w:space="0" w:color="auto"/>
        <w:left w:val="none" w:sz="0" w:space="0" w:color="auto"/>
        <w:bottom w:val="none" w:sz="0" w:space="0" w:color="auto"/>
        <w:right w:val="none" w:sz="0" w:space="0" w:color="auto"/>
      </w:divBdr>
    </w:div>
    <w:div w:id="1466005421">
      <w:bodyDiv w:val="1"/>
      <w:marLeft w:val="0"/>
      <w:marRight w:val="0"/>
      <w:marTop w:val="0"/>
      <w:marBottom w:val="0"/>
      <w:divBdr>
        <w:top w:val="none" w:sz="0" w:space="0" w:color="auto"/>
        <w:left w:val="none" w:sz="0" w:space="0" w:color="auto"/>
        <w:bottom w:val="none" w:sz="0" w:space="0" w:color="auto"/>
        <w:right w:val="none" w:sz="0" w:space="0" w:color="auto"/>
      </w:divBdr>
    </w:div>
    <w:div w:id="1466195495">
      <w:bodyDiv w:val="1"/>
      <w:marLeft w:val="0"/>
      <w:marRight w:val="0"/>
      <w:marTop w:val="0"/>
      <w:marBottom w:val="0"/>
      <w:divBdr>
        <w:top w:val="none" w:sz="0" w:space="0" w:color="auto"/>
        <w:left w:val="none" w:sz="0" w:space="0" w:color="auto"/>
        <w:bottom w:val="none" w:sz="0" w:space="0" w:color="auto"/>
        <w:right w:val="none" w:sz="0" w:space="0" w:color="auto"/>
      </w:divBdr>
    </w:div>
    <w:div w:id="1466200018">
      <w:bodyDiv w:val="1"/>
      <w:marLeft w:val="0"/>
      <w:marRight w:val="0"/>
      <w:marTop w:val="0"/>
      <w:marBottom w:val="0"/>
      <w:divBdr>
        <w:top w:val="none" w:sz="0" w:space="0" w:color="auto"/>
        <w:left w:val="none" w:sz="0" w:space="0" w:color="auto"/>
        <w:bottom w:val="none" w:sz="0" w:space="0" w:color="auto"/>
        <w:right w:val="none" w:sz="0" w:space="0" w:color="auto"/>
      </w:divBdr>
    </w:div>
    <w:div w:id="1466388691">
      <w:bodyDiv w:val="1"/>
      <w:marLeft w:val="0"/>
      <w:marRight w:val="0"/>
      <w:marTop w:val="0"/>
      <w:marBottom w:val="0"/>
      <w:divBdr>
        <w:top w:val="none" w:sz="0" w:space="0" w:color="auto"/>
        <w:left w:val="none" w:sz="0" w:space="0" w:color="auto"/>
        <w:bottom w:val="none" w:sz="0" w:space="0" w:color="auto"/>
        <w:right w:val="none" w:sz="0" w:space="0" w:color="auto"/>
      </w:divBdr>
    </w:div>
    <w:div w:id="1466434593">
      <w:bodyDiv w:val="1"/>
      <w:marLeft w:val="0"/>
      <w:marRight w:val="0"/>
      <w:marTop w:val="0"/>
      <w:marBottom w:val="0"/>
      <w:divBdr>
        <w:top w:val="none" w:sz="0" w:space="0" w:color="auto"/>
        <w:left w:val="none" w:sz="0" w:space="0" w:color="auto"/>
        <w:bottom w:val="none" w:sz="0" w:space="0" w:color="auto"/>
        <w:right w:val="none" w:sz="0" w:space="0" w:color="auto"/>
      </w:divBdr>
    </w:div>
    <w:div w:id="1466703731">
      <w:bodyDiv w:val="1"/>
      <w:marLeft w:val="0"/>
      <w:marRight w:val="0"/>
      <w:marTop w:val="0"/>
      <w:marBottom w:val="0"/>
      <w:divBdr>
        <w:top w:val="none" w:sz="0" w:space="0" w:color="auto"/>
        <w:left w:val="none" w:sz="0" w:space="0" w:color="auto"/>
        <w:bottom w:val="none" w:sz="0" w:space="0" w:color="auto"/>
        <w:right w:val="none" w:sz="0" w:space="0" w:color="auto"/>
      </w:divBdr>
    </w:div>
    <w:div w:id="1466776533">
      <w:bodyDiv w:val="1"/>
      <w:marLeft w:val="0"/>
      <w:marRight w:val="0"/>
      <w:marTop w:val="0"/>
      <w:marBottom w:val="0"/>
      <w:divBdr>
        <w:top w:val="none" w:sz="0" w:space="0" w:color="auto"/>
        <w:left w:val="none" w:sz="0" w:space="0" w:color="auto"/>
        <w:bottom w:val="none" w:sz="0" w:space="0" w:color="auto"/>
        <w:right w:val="none" w:sz="0" w:space="0" w:color="auto"/>
      </w:divBdr>
    </w:div>
    <w:div w:id="1467039854">
      <w:bodyDiv w:val="1"/>
      <w:marLeft w:val="0"/>
      <w:marRight w:val="0"/>
      <w:marTop w:val="0"/>
      <w:marBottom w:val="0"/>
      <w:divBdr>
        <w:top w:val="none" w:sz="0" w:space="0" w:color="auto"/>
        <w:left w:val="none" w:sz="0" w:space="0" w:color="auto"/>
        <w:bottom w:val="none" w:sz="0" w:space="0" w:color="auto"/>
        <w:right w:val="none" w:sz="0" w:space="0" w:color="auto"/>
      </w:divBdr>
    </w:div>
    <w:div w:id="1467160956">
      <w:bodyDiv w:val="1"/>
      <w:marLeft w:val="0"/>
      <w:marRight w:val="0"/>
      <w:marTop w:val="0"/>
      <w:marBottom w:val="0"/>
      <w:divBdr>
        <w:top w:val="none" w:sz="0" w:space="0" w:color="auto"/>
        <w:left w:val="none" w:sz="0" w:space="0" w:color="auto"/>
        <w:bottom w:val="none" w:sz="0" w:space="0" w:color="auto"/>
        <w:right w:val="none" w:sz="0" w:space="0" w:color="auto"/>
      </w:divBdr>
    </w:div>
    <w:div w:id="1467163900">
      <w:bodyDiv w:val="1"/>
      <w:marLeft w:val="0"/>
      <w:marRight w:val="0"/>
      <w:marTop w:val="0"/>
      <w:marBottom w:val="0"/>
      <w:divBdr>
        <w:top w:val="none" w:sz="0" w:space="0" w:color="auto"/>
        <w:left w:val="none" w:sz="0" w:space="0" w:color="auto"/>
        <w:bottom w:val="none" w:sz="0" w:space="0" w:color="auto"/>
        <w:right w:val="none" w:sz="0" w:space="0" w:color="auto"/>
      </w:divBdr>
    </w:div>
    <w:div w:id="1467505952">
      <w:bodyDiv w:val="1"/>
      <w:marLeft w:val="0"/>
      <w:marRight w:val="0"/>
      <w:marTop w:val="0"/>
      <w:marBottom w:val="0"/>
      <w:divBdr>
        <w:top w:val="none" w:sz="0" w:space="0" w:color="auto"/>
        <w:left w:val="none" w:sz="0" w:space="0" w:color="auto"/>
        <w:bottom w:val="none" w:sz="0" w:space="0" w:color="auto"/>
        <w:right w:val="none" w:sz="0" w:space="0" w:color="auto"/>
      </w:divBdr>
    </w:div>
    <w:div w:id="1467578630">
      <w:bodyDiv w:val="1"/>
      <w:marLeft w:val="0"/>
      <w:marRight w:val="0"/>
      <w:marTop w:val="0"/>
      <w:marBottom w:val="0"/>
      <w:divBdr>
        <w:top w:val="none" w:sz="0" w:space="0" w:color="auto"/>
        <w:left w:val="none" w:sz="0" w:space="0" w:color="auto"/>
        <w:bottom w:val="none" w:sz="0" w:space="0" w:color="auto"/>
        <w:right w:val="none" w:sz="0" w:space="0" w:color="auto"/>
      </w:divBdr>
    </w:div>
    <w:div w:id="1467744714">
      <w:bodyDiv w:val="1"/>
      <w:marLeft w:val="0"/>
      <w:marRight w:val="0"/>
      <w:marTop w:val="0"/>
      <w:marBottom w:val="0"/>
      <w:divBdr>
        <w:top w:val="none" w:sz="0" w:space="0" w:color="auto"/>
        <w:left w:val="none" w:sz="0" w:space="0" w:color="auto"/>
        <w:bottom w:val="none" w:sz="0" w:space="0" w:color="auto"/>
        <w:right w:val="none" w:sz="0" w:space="0" w:color="auto"/>
      </w:divBdr>
    </w:div>
    <w:div w:id="1467774936">
      <w:bodyDiv w:val="1"/>
      <w:marLeft w:val="0"/>
      <w:marRight w:val="0"/>
      <w:marTop w:val="0"/>
      <w:marBottom w:val="0"/>
      <w:divBdr>
        <w:top w:val="none" w:sz="0" w:space="0" w:color="auto"/>
        <w:left w:val="none" w:sz="0" w:space="0" w:color="auto"/>
        <w:bottom w:val="none" w:sz="0" w:space="0" w:color="auto"/>
        <w:right w:val="none" w:sz="0" w:space="0" w:color="auto"/>
      </w:divBdr>
    </w:div>
    <w:div w:id="1467888148">
      <w:bodyDiv w:val="1"/>
      <w:marLeft w:val="0"/>
      <w:marRight w:val="0"/>
      <w:marTop w:val="0"/>
      <w:marBottom w:val="0"/>
      <w:divBdr>
        <w:top w:val="none" w:sz="0" w:space="0" w:color="auto"/>
        <w:left w:val="none" w:sz="0" w:space="0" w:color="auto"/>
        <w:bottom w:val="none" w:sz="0" w:space="0" w:color="auto"/>
        <w:right w:val="none" w:sz="0" w:space="0" w:color="auto"/>
      </w:divBdr>
    </w:div>
    <w:div w:id="1467895312">
      <w:bodyDiv w:val="1"/>
      <w:marLeft w:val="0"/>
      <w:marRight w:val="0"/>
      <w:marTop w:val="0"/>
      <w:marBottom w:val="0"/>
      <w:divBdr>
        <w:top w:val="none" w:sz="0" w:space="0" w:color="auto"/>
        <w:left w:val="none" w:sz="0" w:space="0" w:color="auto"/>
        <w:bottom w:val="none" w:sz="0" w:space="0" w:color="auto"/>
        <w:right w:val="none" w:sz="0" w:space="0" w:color="auto"/>
      </w:divBdr>
    </w:div>
    <w:div w:id="1468014628">
      <w:bodyDiv w:val="1"/>
      <w:marLeft w:val="0"/>
      <w:marRight w:val="0"/>
      <w:marTop w:val="0"/>
      <w:marBottom w:val="0"/>
      <w:divBdr>
        <w:top w:val="none" w:sz="0" w:space="0" w:color="auto"/>
        <w:left w:val="none" w:sz="0" w:space="0" w:color="auto"/>
        <w:bottom w:val="none" w:sz="0" w:space="0" w:color="auto"/>
        <w:right w:val="none" w:sz="0" w:space="0" w:color="auto"/>
      </w:divBdr>
    </w:div>
    <w:div w:id="1468234091">
      <w:bodyDiv w:val="1"/>
      <w:marLeft w:val="0"/>
      <w:marRight w:val="0"/>
      <w:marTop w:val="0"/>
      <w:marBottom w:val="0"/>
      <w:divBdr>
        <w:top w:val="none" w:sz="0" w:space="0" w:color="auto"/>
        <w:left w:val="none" w:sz="0" w:space="0" w:color="auto"/>
        <w:bottom w:val="none" w:sz="0" w:space="0" w:color="auto"/>
        <w:right w:val="none" w:sz="0" w:space="0" w:color="auto"/>
      </w:divBdr>
    </w:div>
    <w:div w:id="1468355319">
      <w:bodyDiv w:val="1"/>
      <w:marLeft w:val="0"/>
      <w:marRight w:val="0"/>
      <w:marTop w:val="0"/>
      <w:marBottom w:val="0"/>
      <w:divBdr>
        <w:top w:val="none" w:sz="0" w:space="0" w:color="auto"/>
        <w:left w:val="none" w:sz="0" w:space="0" w:color="auto"/>
        <w:bottom w:val="none" w:sz="0" w:space="0" w:color="auto"/>
        <w:right w:val="none" w:sz="0" w:space="0" w:color="auto"/>
      </w:divBdr>
    </w:div>
    <w:div w:id="1468472320">
      <w:bodyDiv w:val="1"/>
      <w:marLeft w:val="0"/>
      <w:marRight w:val="0"/>
      <w:marTop w:val="0"/>
      <w:marBottom w:val="0"/>
      <w:divBdr>
        <w:top w:val="none" w:sz="0" w:space="0" w:color="auto"/>
        <w:left w:val="none" w:sz="0" w:space="0" w:color="auto"/>
        <w:bottom w:val="none" w:sz="0" w:space="0" w:color="auto"/>
        <w:right w:val="none" w:sz="0" w:space="0" w:color="auto"/>
      </w:divBdr>
    </w:div>
    <w:div w:id="1468665401">
      <w:bodyDiv w:val="1"/>
      <w:marLeft w:val="0"/>
      <w:marRight w:val="0"/>
      <w:marTop w:val="0"/>
      <w:marBottom w:val="0"/>
      <w:divBdr>
        <w:top w:val="none" w:sz="0" w:space="0" w:color="auto"/>
        <w:left w:val="none" w:sz="0" w:space="0" w:color="auto"/>
        <w:bottom w:val="none" w:sz="0" w:space="0" w:color="auto"/>
        <w:right w:val="none" w:sz="0" w:space="0" w:color="auto"/>
      </w:divBdr>
    </w:div>
    <w:div w:id="1469081371">
      <w:bodyDiv w:val="1"/>
      <w:marLeft w:val="0"/>
      <w:marRight w:val="0"/>
      <w:marTop w:val="0"/>
      <w:marBottom w:val="0"/>
      <w:divBdr>
        <w:top w:val="none" w:sz="0" w:space="0" w:color="auto"/>
        <w:left w:val="none" w:sz="0" w:space="0" w:color="auto"/>
        <w:bottom w:val="none" w:sz="0" w:space="0" w:color="auto"/>
        <w:right w:val="none" w:sz="0" w:space="0" w:color="auto"/>
      </w:divBdr>
    </w:div>
    <w:div w:id="1469087129">
      <w:bodyDiv w:val="1"/>
      <w:marLeft w:val="0"/>
      <w:marRight w:val="0"/>
      <w:marTop w:val="0"/>
      <w:marBottom w:val="0"/>
      <w:divBdr>
        <w:top w:val="none" w:sz="0" w:space="0" w:color="auto"/>
        <w:left w:val="none" w:sz="0" w:space="0" w:color="auto"/>
        <w:bottom w:val="none" w:sz="0" w:space="0" w:color="auto"/>
        <w:right w:val="none" w:sz="0" w:space="0" w:color="auto"/>
      </w:divBdr>
    </w:div>
    <w:div w:id="1469124490">
      <w:bodyDiv w:val="1"/>
      <w:marLeft w:val="0"/>
      <w:marRight w:val="0"/>
      <w:marTop w:val="0"/>
      <w:marBottom w:val="0"/>
      <w:divBdr>
        <w:top w:val="none" w:sz="0" w:space="0" w:color="auto"/>
        <w:left w:val="none" w:sz="0" w:space="0" w:color="auto"/>
        <w:bottom w:val="none" w:sz="0" w:space="0" w:color="auto"/>
        <w:right w:val="none" w:sz="0" w:space="0" w:color="auto"/>
      </w:divBdr>
    </w:div>
    <w:div w:id="1469130020">
      <w:bodyDiv w:val="1"/>
      <w:marLeft w:val="0"/>
      <w:marRight w:val="0"/>
      <w:marTop w:val="0"/>
      <w:marBottom w:val="0"/>
      <w:divBdr>
        <w:top w:val="none" w:sz="0" w:space="0" w:color="auto"/>
        <w:left w:val="none" w:sz="0" w:space="0" w:color="auto"/>
        <w:bottom w:val="none" w:sz="0" w:space="0" w:color="auto"/>
        <w:right w:val="none" w:sz="0" w:space="0" w:color="auto"/>
      </w:divBdr>
    </w:div>
    <w:div w:id="1469132400">
      <w:bodyDiv w:val="1"/>
      <w:marLeft w:val="0"/>
      <w:marRight w:val="0"/>
      <w:marTop w:val="0"/>
      <w:marBottom w:val="0"/>
      <w:divBdr>
        <w:top w:val="none" w:sz="0" w:space="0" w:color="auto"/>
        <w:left w:val="none" w:sz="0" w:space="0" w:color="auto"/>
        <w:bottom w:val="none" w:sz="0" w:space="0" w:color="auto"/>
        <w:right w:val="none" w:sz="0" w:space="0" w:color="auto"/>
      </w:divBdr>
    </w:div>
    <w:div w:id="1469320516">
      <w:bodyDiv w:val="1"/>
      <w:marLeft w:val="0"/>
      <w:marRight w:val="0"/>
      <w:marTop w:val="0"/>
      <w:marBottom w:val="0"/>
      <w:divBdr>
        <w:top w:val="none" w:sz="0" w:space="0" w:color="auto"/>
        <w:left w:val="none" w:sz="0" w:space="0" w:color="auto"/>
        <w:bottom w:val="none" w:sz="0" w:space="0" w:color="auto"/>
        <w:right w:val="none" w:sz="0" w:space="0" w:color="auto"/>
      </w:divBdr>
    </w:div>
    <w:div w:id="1469320693">
      <w:bodyDiv w:val="1"/>
      <w:marLeft w:val="0"/>
      <w:marRight w:val="0"/>
      <w:marTop w:val="0"/>
      <w:marBottom w:val="0"/>
      <w:divBdr>
        <w:top w:val="none" w:sz="0" w:space="0" w:color="auto"/>
        <w:left w:val="none" w:sz="0" w:space="0" w:color="auto"/>
        <w:bottom w:val="none" w:sz="0" w:space="0" w:color="auto"/>
        <w:right w:val="none" w:sz="0" w:space="0" w:color="auto"/>
      </w:divBdr>
    </w:div>
    <w:div w:id="1469665674">
      <w:bodyDiv w:val="1"/>
      <w:marLeft w:val="0"/>
      <w:marRight w:val="0"/>
      <w:marTop w:val="0"/>
      <w:marBottom w:val="0"/>
      <w:divBdr>
        <w:top w:val="none" w:sz="0" w:space="0" w:color="auto"/>
        <w:left w:val="none" w:sz="0" w:space="0" w:color="auto"/>
        <w:bottom w:val="none" w:sz="0" w:space="0" w:color="auto"/>
        <w:right w:val="none" w:sz="0" w:space="0" w:color="auto"/>
      </w:divBdr>
    </w:div>
    <w:div w:id="1469977522">
      <w:bodyDiv w:val="1"/>
      <w:marLeft w:val="0"/>
      <w:marRight w:val="0"/>
      <w:marTop w:val="0"/>
      <w:marBottom w:val="0"/>
      <w:divBdr>
        <w:top w:val="none" w:sz="0" w:space="0" w:color="auto"/>
        <w:left w:val="none" w:sz="0" w:space="0" w:color="auto"/>
        <w:bottom w:val="none" w:sz="0" w:space="0" w:color="auto"/>
        <w:right w:val="none" w:sz="0" w:space="0" w:color="auto"/>
      </w:divBdr>
    </w:div>
    <w:div w:id="1470051430">
      <w:bodyDiv w:val="1"/>
      <w:marLeft w:val="0"/>
      <w:marRight w:val="0"/>
      <w:marTop w:val="0"/>
      <w:marBottom w:val="0"/>
      <w:divBdr>
        <w:top w:val="none" w:sz="0" w:space="0" w:color="auto"/>
        <w:left w:val="none" w:sz="0" w:space="0" w:color="auto"/>
        <w:bottom w:val="none" w:sz="0" w:space="0" w:color="auto"/>
        <w:right w:val="none" w:sz="0" w:space="0" w:color="auto"/>
      </w:divBdr>
    </w:div>
    <w:div w:id="1470056024">
      <w:bodyDiv w:val="1"/>
      <w:marLeft w:val="0"/>
      <w:marRight w:val="0"/>
      <w:marTop w:val="0"/>
      <w:marBottom w:val="0"/>
      <w:divBdr>
        <w:top w:val="none" w:sz="0" w:space="0" w:color="auto"/>
        <w:left w:val="none" w:sz="0" w:space="0" w:color="auto"/>
        <w:bottom w:val="none" w:sz="0" w:space="0" w:color="auto"/>
        <w:right w:val="none" w:sz="0" w:space="0" w:color="auto"/>
      </w:divBdr>
    </w:div>
    <w:div w:id="1470126936">
      <w:bodyDiv w:val="1"/>
      <w:marLeft w:val="0"/>
      <w:marRight w:val="0"/>
      <w:marTop w:val="0"/>
      <w:marBottom w:val="0"/>
      <w:divBdr>
        <w:top w:val="none" w:sz="0" w:space="0" w:color="auto"/>
        <w:left w:val="none" w:sz="0" w:space="0" w:color="auto"/>
        <w:bottom w:val="none" w:sz="0" w:space="0" w:color="auto"/>
        <w:right w:val="none" w:sz="0" w:space="0" w:color="auto"/>
      </w:divBdr>
    </w:div>
    <w:div w:id="1470244463">
      <w:bodyDiv w:val="1"/>
      <w:marLeft w:val="0"/>
      <w:marRight w:val="0"/>
      <w:marTop w:val="0"/>
      <w:marBottom w:val="0"/>
      <w:divBdr>
        <w:top w:val="none" w:sz="0" w:space="0" w:color="auto"/>
        <w:left w:val="none" w:sz="0" w:space="0" w:color="auto"/>
        <w:bottom w:val="none" w:sz="0" w:space="0" w:color="auto"/>
        <w:right w:val="none" w:sz="0" w:space="0" w:color="auto"/>
      </w:divBdr>
    </w:div>
    <w:div w:id="1470434671">
      <w:bodyDiv w:val="1"/>
      <w:marLeft w:val="0"/>
      <w:marRight w:val="0"/>
      <w:marTop w:val="0"/>
      <w:marBottom w:val="0"/>
      <w:divBdr>
        <w:top w:val="none" w:sz="0" w:space="0" w:color="auto"/>
        <w:left w:val="none" w:sz="0" w:space="0" w:color="auto"/>
        <w:bottom w:val="none" w:sz="0" w:space="0" w:color="auto"/>
        <w:right w:val="none" w:sz="0" w:space="0" w:color="auto"/>
      </w:divBdr>
    </w:div>
    <w:div w:id="1470513139">
      <w:bodyDiv w:val="1"/>
      <w:marLeft w:val="0"/>
      <w:marRight w:val="0"/>
      <w:marTop w:val="0"/>
      <w:marBottom w:val="0"/>
      <w:divBdr>
        <w:top w:val="none" w:sz="0" w:space="0" w:color="auto"/>
        <w:left w:val="none" w:sz="0" w:space="0" w:color="auto"/>
        <w:bottom w:val="none" w:sz="0" w:space="0" w:color="auto"/>
        <w:right w:val="none" w:sz="0" w:space="0" w:color="auto"/>
      </w:divBdr>
    </w:div>
    <w:div w:id="1470590807">
      <w:bodyDiv w:val="1"/>
      <w:marLeft w:val="0"/>
      <w:marRight w:val="0"/>
      <w:marTop w:val="0"/>
      <w:marBottom w:val="0"/>
      <w:divBdr>
        <w:top w:val="none" w:sz="0" w:space="0" w:color="auto"/>
        <w:left w:val="none" w:sz="0" w:space="0" w:color="auto"/>
        <w:bottom w:val="none" w:sz="0" w:space="0" w:color="auto"/>
        <w:right w:val="none" w:sz="0" w:space="0" w:color="auto"/>
      </w:divBdr>
    </w:div>
    <w:div w:id="1470855323">
      <w:bodyDiv w:val="1"/>
      <w:marLeft w:val="0"/>
      <w:marRight w:val="0"/>
      <w:marTop w:val="0"/>
      <w:marBottom w:val="0"/>
      <w:divBdr>
        <w:top w:val="none" w:sz="0" w:space="0" w:color="auto"/>
        <w:left w:val="none" w:sz="0" w:space="0" w:color="auto"/>
        <w:bottom w:val="none" w:sz="0" w:space="0" w:color="auto"/>
        <w:right w:val="none" w:sz="0" w:space="0" w:color="auto"/>
      </w:divBdr>
    </w:div>
    <w:div w:id="1470976819">
      <w:bodyDiv w:val="1"/>
      <w:marLeft w:val="0"/>
      <w:marRight w:val="0"/>
      <w:marTop w:val="0"/>
      <w:marBottom w:val="0"/>
      <w:divBdr>
        <w:top w:val="none" w:sz="0" w:space="0" w:color="auto"/>
        <w:left w:val="none" w:sz="0" w:space="0" w:color="auto"/>
        <w:bottom w:val="none" w:sz="0" w:space="0" w:color="auto"/>
        <w:right w:val="none" w:sz="0" w:space="0" w:color="auto"/>
      </w:divBdr>
    </w:div>
    <w:div w:id="1470977990">
      <w:bodyDiv w:val="1"/>
      <w:marLeft w:val="0"/>
      <w:marRight w:val="0"/>
      <w:marTop w:val="0"/>
      <w:marBottom w:val="0"/>
      <w:divBdr>
        <w:top w:val="none" w:sz="0" w:space="0" w:color="auto"/>
        <w:left w:val="none" w:sz="0" w:space="0" w:color="auto"/>
        <w:bottom w:val="none" w:sz="0" w:space="0" w:color="auto"/>
        <w:right w:val="none" w:sz="0" w:space="0" w:color="auto"/>
      </w:divBdr>
    </w:div>
    <w:div w:id="1471439279">
      <w:bodyDiv w:val="1"/>
      <w:marLeft w:val="0"/>
      <w:marRight w:val="0"/>
      <w:marTop w:val="0"/>
      <w:marBottom w:val="0"/>
      <w:divBdr>
        <w:top w:val="none" w:sz="0" w:space="0" w:color="auto"/>
        <w:left w:val="none" w:sz="0" w:space="0" w:color="auto"/>
        <w:bottom w:val="none" w:sz="0" w:space="0" w:color="auto"/>
        <w:right w:val="none" w:sz="0" w:space="0" w:color="auto"/>
      </w:divBdr>
    </w:div>
    <w:div w:id="1471552771">
      <w:bodyDiv w:val="1"/>
      <w:marLeft w:val="0"/>
      <w:marRight w:val="0"/>
      <w:marTop w:val="0"/>
      <w:marBottom w:val="0"/>
      <w:divBdr>
        <w:top w:val="none" w:sz="0" w:space="0" w:color="auto"/>
        <w:left w:val="none" w:sz="0" w:space="0" w:color="auto"/>
        <w:bottom w:val="none" w:sz="0" w:space="0" w:color="auto"/>
        <w:right w:val="none" w:sz="0" w:space="0" w:color="auto"/>
      </w:divBdr>
    </w:div>
    <w:div w:id="1472206526">
      <w:bodyDiv w:val="1"/>
      <w:marLeft w:val="0"/>
      <w:marRight w:val="0"/>
      <w:marTop w:val="0"/>
      <w:marBottom w:val="0"/>
      <w:divBdr>
        <w:top w:val="none" w:sz="0" w:space="0" w:color="auto"/>
        <w:left w:val="none" w:sz="0" w:space="0" w:color="auto"/>
        <w:bottom w:val="none" w:sz="0" w:space="0" w:color="auto"/>
        <w:right w:val="none" w:sz="0" w:space="0" w:color="auto"/>
      </w:divBdr>
    </w:div>
    <w:div w:id="1472332793">
      <w:bodyDiv w:val="1"/>
      <w:marLeft w:val="0"/>
      <w:marRight w:val="0"/>
      <w:marTop w:val="0"/>
      <w:marBottom w:val="0"/>
      <w:divBdr>
        <w:top w:val="none" w:sz="0" w:space="0" w:color="auto"/>
        <w:left w:val="none" w:sz="0" w:space="0" w:color="auto"/>
        <w:bottom w:val="none" w:sz="0" w:space="0" w:color="auto"/>
        <w:right w:val="none" w:sz="0" w:space="0" w:color="auto"/>
      </w:divBdr>
    </w:div>
    <w:div w:id="1472363542">
      <w:bodyDiv w:val="1"/>
      <w:marLeft w:val="0"/>
      <w:marRight w:val="0"/>
      <w:marTop w:val="0"/>
      <w:marBottom w:val="0"/>
      <w:divBdr>
        <w:top w:val="none" w:sz="0" w:space="0" w:color="auto"/>
        <w:left w:val="none" w:sz="0" w:space="0" w:color="auto"/>
        <w:bottom w:val="none" w:sz="0" w:space="0" w:color="auto"/>
        <w:right w:val="none" w:sz="0" w:space="0" w:color="auto"/>
      </w:divBdr>
    </w:div>
    <w:div w:id="1472475736">
      <w:bodyDiv w:val="1"/>
      <w:marLeft w:val="0"/>
      <w:marRight w:val="0"/>
      <w:marTop w:val="0"/>
      <w:marBottom w:val="0"/>
      <w:divBdr>
        <w:top w:val="none" w:sz="0" w:space="0" w:color="auto"/>
        <w:left w:val="none" w:sz="0" w:space="0" w:color="auto"/>
        <w:bottom w:val="none" w:sz="0" w:space="0" w:color="auto"/>
        <w:right w:val="none" w:sz="0" w:space="0" w:color="auto"/>
      </w:divBdr>
    </w:div>
    <w:div w:id="1472866218">
      <w:bodyDiv w:val="1"/>
      <w:marLeft w:val="0"/>
      <w:marRight w:val="0"/>
      <w:marTop w:val="0"/>
      <w:marBottom w:val="0"/>
      <w:divBdr>
        <w:top w:val="none" w:sz="0" w:space="0" w:color="auto"/>
        <w:left w:val="none" w:sz="0" w:space="0" w:color="auto"/>
        <w:bottom w:val="none" w:sz="0" w:space="0" w:color="auto"/>
        <w:right w:val="none" w:sz="0" w:space="0" w:color="auto"/>
      </w:divBdr>
    </w:div>
    <w:div w:id="1473332677">
      <w:bodyDiv w:val="1"/>
      <w:marLeft w:val="0"/>
      <w:marRight w:val="0"/>
      <w:marTop w:val="0"/>
      <w:marBottom w:val="0"/>
      <w:divBdr>
        <w:top w:val="none" w:sz="0" w:space="0" w:color="auto"/>
        <w:left w:val="none" w:sz="0" w:space="0" w:color="auto"/>
        <w:bottom w:val="none" w:sz="0" w:space="0" w:color="auto"/>
        <w:right w:val="none" w:sz="0" w:space="0" w:color="auto"/>
      </w:divBdr>
    </w:div>
    <w:div w:id="1473449200">
      <w:bodyDiv w:val="1"/>
      <w:marLeft w:val="0"/>
      <w:marRight w:val="0"/>
      <w:marTop w:val="0"/>
      <w:marBottom w:val="0"/>
      <w:divBdr>
        <w:top w:val="none" w:sz="0" w:space="0" w:color="auto"/>
        <w:left w:val="none" w:sz="0" w:space="0" w:color="auto"/>
        <w:bottom w:val="none" w:sz="0" w:space="0" w:color="auto"/>
        <w:right w:val="none" w:sz="0" w:space="0" w:color="auto"/>
      </w:divBdr>
    </w:div>
    <w:div w:id="1473643836">
      <w:bodyDiv w:val="1"/>
      <w:marLeft w:val="0"/>
      <w:marRight w:val="0"/>
      <w:marTop w:val="0"/>
      <w:marBottom w:val="0"/>
      <w:divBdr>
        <w:top w:val="none" w:sz="0" w:space="0" w:color="auto"/>
        <w:left w:val="none" w:sz="0" w:space="0" w:color="auto"/>
        <w:bottom w:val="none" w:sz="0" w:space="0" w:color="auto"/>
        <w:right w:val="none" w:sz="0" w:space="0" w:color="auto"/>
      </w:divBdr>
    </w:div>
    <w:div w:id="1474327175">
      <w:bodyDiv w:val="1"/>
      <w:marLeft w:val="0"/>
      <w:marRight w:val="0"/>
      <w:marTop w:val="0"/>
      <w:marBottom w:val="0"/>
      <w:divBdr>
        <w:top w:val="none" w:sz="0" w:space="0" w:color="auto"/>
        <w:left w:val="none" w:sz="0" w:space="0" w:color="auto"/>
        <w:bottom w:val="none" w:sz="0" w:space="0" w:color="auto"/>
        <w:right w:val="none" w:sz="0" w:space="0" w:color="auto"/>
      </w:divBdr>
    </w:div>
    <w:div w:id="1474374365">
      <w:bodyDiv w:val="1"/>
      <w:marLeft w:val="0"/>
      <w:marRight w:val="0"/>
      <w:marTop w:val="0"/>
      <w:marBottom w:val="0"/>
      <w:divBdr>
        <w:top w:val="none" w:sz="0" w:space="0" w:color="auto"/>
        <w:left w:val="none" w:sz="0" w:space="0" w:color="auto"/>
        <w:bottom w:val="none" w:sz="0" w:space="0" w:color="auto"/>
        <w:right w:val="none" w:sz="0" w:space="0" w:color="auto"/>
      </w:divBdr>
    </w:div>
    <w:div w:id="1474525445">
      <w:bodyDiv w:val="1"/>
      <w:marLeft w:val="0"/>
      <w:marRight w:val="0"/>
      <w:marTop w:val="0"/>
      <w:marBottom w:val="0"/>
      <w:divBdr>
        <w:top w:val="none" w:sz="0" w:space="0" w:color="auto"/>
        <w:left w:val="none" w:sz="0" w:space="0" w:color="auto"/>
        <w:bottom w:val="none" w:sz="0" w:space="0" w:color="auto"/>
        <w:right w:val="none" w:sz="0" w:space="0" w:color="auto"/>
      </w:divBdr>
    </w:div>
    <w:div w:id="1474904893">
      <w:bodyDiv w:val="1"/>
      <w:marLeft w:val="0"/>
      <w:marRight w:val="0"/>
      <w:marTop w:val="0"/>
      <w:marBottom w:val="0"/>
      <w:divBdr>
        <w:top w:val="none" w:sz="0" w:space="0" w:color="auto"/>
        <w:left w:val="none" w:sz="0" w:space="0" w:color="auto"/>
        <w:bottom w:val="none" w:sz="0" w:space="0" w:color="auto"/>
        <w:right w:val="none" w:sz="0" w:space="0" w:color="auto"/>
      </w:divBdr>
    </w:div>
    <w:div w:id="1474910120">
      <w:bodyDiv w:val="1"/>
      <w:marLeft w:val="0"/>
      <w:marRight w:val="0"/>
      <w:marTop w:val="0"/>
      <w:marBottom w:val="0"/>
      <w:divBdr>
        <w:top w:val="none" w:sz="0" w:space="0" w:color="auto"/>
        <w:left w:val="none" w:sz="0" w:space="0" w:color="auto"/>
        <w:bottom w:val="none" w:sz="0" w:space="0" w:color="auto"/>
        <w:right w:val="none" w:sz="0" w:space="0" w:color="auto"/>
      </w:divBdr>
    </w:div>
    <w:div w:id="1475293101">
      <w:bodyDiv w:val="1"/>
      <w:marLeft w:val="0"/>
      <w:marRight w:val="0"/>
      <w:marTop w:val="0"/>
      <w:marBottom w:val="0"/>
      <w:divBdr>
        <w:top w:val="none" w:sz="0" w:space="0" w:color="auto"/>
        <w:left w:val="none" w:sz="0" w:space="0" w:color="auto"/>
        <w:bottom w:val="none" w:sz="0" w:space="0" w:color="auto"/>
        <w:right w:val="none" w:sz="0" w:space="0" w:color="auto"/>
      </w:divBdr>
    </w:div>
    <w:div w:id="1475366458">
      <w:bodyDiv w:val="1"/>
      <w:marLeft w:val="0"/>
      <w:marRight w:val="0"/>
      <w:marTop w:val="0"/>
      <w:marBottom w:val="0"/>
      <w:divBdr>
        <w:top w:val="none" w:sz="0" w:space="0" w:color="auto"/>
        <w:left w:val="none" w:sz="0" w:space="0" w:color="auto"/>
        <w:bottom w:val="none" w:sz="0" w:space="0" w:color="auto"/>
        <w:right w:val="none" w:sz="0" w:space="0" w:color="auto"/>
      </w:divBdr>
    </w:div>
    <w:div w:id="1475492139">
      <w:bodyDiv w:val="1"/>
      <w:marLeft w:val="0"/>
      <w:marRight w:val="0"/>
      <w:marTop w:val="0"/>
      <w:marBottom w:val="0"/>
      <w:divBdr>
        <w:top w:val="none" w:sz="0" w:space="0" w:color="auto"/>
        <w:left w:val="none" w:sz="0" w:space="0" w:color="auto"/>
        <w:bottom w:val="none" w:sz="0" w:space="0" w:color="auto"/>
        <w:right w:val="none" w:sz="0" w:space="0" w:color="auto"/>
      </w:divBdr>
    </w:div>
    <w:div w:id="1475636091">
      <w:bodyDiv w:val="1"/>
      <w:marLeft w:val="0"/>
      <w:marRight w:val="0"/>
      <w:marTop w:val="0"/>
      <w:marBottom w:val="0"/>
      <w:divBdr>
        <w:top w:val="none" w:sz="0" w:space="0" w:color="auto"/>
        <w:left w:val="none" w:sz="0" w:space="0" w:color="auto"/>
        <w:bottom w:val="none" w:sz="0" w:space="0" w:color="auto"/>
        <w:right w:val="none" w:sz="0" w:space="0" w:color="auto"/>
      </w:divBdr>
    </w:div>
    <w:div w:id="1475683070">
      <w:bodyDiv w:val="1"/>
      <w:marLeft w:val="0"/>
      <w:marRight w:val="0"/>
      <w:marTop w:val="0"/>
      <w:marBottom w:val="0"/>
      <w:divBdr>
        <w:top w:val="none" w:sz="0" w:space="0" w:color="auto"/>
        <w:left w:val="none" w:sz="0" w:space="0" w:color="auto"/>
        <w:bottom w:val="none" w:sz="0" w:space="0" w:color="auto"/>
        <w:right w:val="none" w:sz="0" w:space="0" w:color="auto"/>
      </w:divBdr>
    </w:div>
    <w:div w:id="1475759761">
      <w:bodyDiv w:val="1"/>
      <w:marLeft w:val="0"/>
      <w:marRight w:val="0"/>
      <w:marTop w:val="0"/>
      <w:marBottom w:val="0"/>
      <w:divBdr>
        <w:top w:val="none" w:sz="0" w:space="0" w:color="auto"/>
        <w:left w:val="none" w:sz="0" w:space="0" w:color="auto"/>
        <w:bottom w:val="none" w:sz="0" w:space="0" w:color="auto"/>
        <w:right w:val="none" w:sz="0" w:space="0" w:color="auto"/>
      </w:divBdr>
    </w:div>
    <w:div w:id="1475827813">
      <w:bodyDiv w:val="1"/>
      <w:marLeft w:val="0"/>
      <w:marRight w:val="0"/>
      <w:marTop w:val="0"/>
      <w:marBottom w:val="0"/>
      <w:divBdr>
        <w:top w:val="none" w:sz="0" w:space="0" w:color="auto"/>
        <w:left w:val="none" w:sz="0" w:space="0" w:color="auto"/>
        <w:bottom w:val="none" w:sz="0" w:space="0" w:color="auto"/>
        <w:right w:val="none" w:sz="0" w:space="0" w:color="auto"/>
      </w:divBdr>
    </w:div>
    <w:div w:id="1475836482">
      <w:bodyDiv w:val="1"/>
      <w:marLeft w:val="0"/>
      <w:marRight w:val="0"/>
      <w:marTop w:val="0"/>
      <w:marBottom w:val="0"/>
      <w:divBdr>
        <w:top w:val="none" w:sz="0" w:space="0" w:color="auto"/>
        <w:left w:val="none" w:sz="0" w:space="0" w:color="auto"/>
        <w:bottom w:val="none" w:sz="0" w:space="0" w:color="auto"/>
        <w:right w:val="none" w:sz="0" w:space="0" w:color="auto"/>
      </w:divBdr>
    </w:div>
    <w:div w:id="1476138887">
      <w:bodyDiv w:val="1"/>
      <w:marLeft w:val="0"/>
      <w:marRight w:val="0"/>
      <w:marTop w:val="0"/>
      <w:marBottom w:val="0"/>
      <w:divBdr>
        <w:top w:val="none" w:sz="0" w:space="0" w:color="auto"/>
        <w:left w:val="none" w:sz="0" w:space="0" w:color="auto"/>
        <w:bottom w:val="none" w:sz="0" w:space="0" w:color="auto"/>
        <w:right w:val="none" w:sz="0" w:space="0" w:color="auto"/>
      </w:divBdr>
    </w:div>
    <w:div w:id="1476264520">
      <w:bodyDiv w:val="1"/>
      <w:marLeft w:val="0"/>
      <w:marRight w:val="0"/>
      <w:marTop w:val="0"/>
      <w:marBottom w:val="0"/>
      <w:divBdr>
        <w:top w:val="none" w:sz="0" w:space="0" w:color="auto"/>
        <w:left w:val="none" w:sz="0" w:space="0" w:color="auto"/>
        <w:bottom w:val="none" w:sz="0" w:space="0" w:color="auto"/>
        <w:right w:val="none" w:sz="0" w:space="0" w:color="auto"/>
      </w:divBdr>
    </w:div>
    <w:div w:id="1476683840">
      <w:bodyDiv w:val="1"/>
      <w:marLeft w:val="0"/>
      <w:marRight w:val="0"/>
      <w:marTop w:val="0"/>
      <w:marBottom w:val="0"/>
      <w:divBdr>
        <w:top w:val="none" w:sz="0" w:space="0" w:color="auto"/>
        <w:left w:val="none" w:sz="0" w:space="0" w:color="auto"/>
        <w:bottom w:val="none" w:sz="0" w:space="0" w:color="auto"/>
        <w:right w:val="none" w:sz="0" w:space="0" w:color="auto"/>
      </w:divBdr>
    </w:div>
    <w:div w:id="1476950318">
      <w:bodyDiv w:val="1"/>
      <w:marLeft w:val="0"/>
      <w:marRight w:val="0"/>
      <w:marTop w:val="0"/>
      <w:marBottom w:val="0"/>
      <w:divBdr>
        <w:top w:val="none" w:sz="0" w:space="0" w:color="auto"/>
        <w:left w:val="none" w:sz="0" w:space="0" w:color="auto"/>
        <w:bottom w:val="none" w:sz="0" w:space="0" w:color="auto"/>
        <w:right w:val="none" w:sz="0" w:space="0" w:color="auto"/>
      </w:divBdr>
    </w:div>
    <w:div w:id="1477528818">
      <w:bodyDiv w:val="1"/>
      <w:marLeft w:val="0"/>
      <w:marRight w:val="0"/>
      <w:marTop w:val="0"/>
      <w:marBottom w:val="0"/>
      <w:divBdr>
        <w:top w:val="none" w:sz="0" w:space="0" w:color="auto"/>
        <w:left w:val="none" w:sz="0" w:space="0" w:color="auto"/>
        <w:bottom w:val="none" w:sz="0" w:space="0" w:color="auto"/>
        <w:right w:val="none" w:sz="0" w:space="0" w:color="auto"/>
      </w:divBdr>
    </w:div>
    <w:div w:id="1477599571">
      <w:bodyDiv w:val="1"/>
      <w:marLeft w:val="0"/>
      <w:marRight w:val="0"/>
      <w:marTop w:val="0"/>
      <w:marBottom w:val="0"/>
      <w:divBdr>
        <w:top w:val="none" w:sz="0" w:space="0" w:color="auto"/>
        <w:left w:val="none" w:sz="0" w:space="0" w:color="auto"/>
        <w:bottom w:val="none" w:sz="0" w:space="0" w:color="auto"/>
        <w:right w:val="none" w:sz="0" w:space="0" w:color="auto"/>
      </w:divBdr>
    </w:div>
    <w:div w:id="1477720140">
      <w:bodyDiv w:val="1"/>
      <w:marLeft w:val="0"/>
      <w:marRight w:val="0"/>
      <w:marTop w:val="0"/>
      <w:marBottom w:val="0"/>
      <w:divBdr>
        <w:top w:val="none" w:sz="0" w:space="0" w:color="auto"/>
        <w:left w:val="none" w:sz="0" w:space="0" w:color="auto"/>
        <w:bottom w:val="none" w:sz="0" w:space="0" w:color="auto"/>
        <w:right w:val="none" w:sz="0" w:space="0" w:color="auto"/>
      </w:divBdr>
    </w:div>
    <w:div w:id="1477798825">
      <w:bodyDiv w:val="1"/>
      <w:marLeft w:val="0"/>
      <w:marRight w:val="0"/>
      <w:marTop w:val="0"/>
      <w:marBottom w:val="0"/>
      <w:divBdr>
        <w:top w:val="none" w:sz="0" w:space="0" w:color="auto"/>
        <w:left w:val="none" w:sz="0" w:space="0" w:color="auto"/>
        <w:bottom w:val="none" w:sz="0" w:space="0" w:color="auto"/>
        <w:right w:val="none" w:sz="0" w:space="0" w:color="auto"/>
      </w:divBdr>
    </w:div>
    <w:div w:id="1477993510">
      <w:bodyDiv w:val="1"/>
      <w:marLeft w:val="0"/>
      <w:marRight w:val="0"/>
      <w:marTop w:val="0"/>
      <w:marBottom w:val="0"/>
      <w:divBdr>
        <w:top w:val="none" w:sz="0" w:space="0" w:color="auto"/>
        <w:left w:val="none" w:sz="0" w:space="0" w:color="auto"/>
        <w:bottom w:val="none" w:sz="0" w:space="0" w:color="auto"/>
        <w:right w:val="none" w:sz="0" w:space="0" w:color="auto"/>
      </w:divBdr>
    </w:div>
    <w:div w:id="1478760902">
      <w:bodyDiv w:val="1"/>
      <w:marLeft w:val="0"/>
      <w:marRight w:val="0"/>
      <w:marTop w:val="0"/>
      <w:marBottom w:val="0"/>
      <w:divBdr>
        <w:top w:val="none" w:sz="0" w:space="0" w:color="auto"/>
        <w:left w:val="none" w:sz="0" w:space="0" w:color="auto"/>
        <w:bottom w:val="none" w:sz="0" w:space="0" w:color="auto"/>
        <w:right w:val="none" w:sz="0" w:space="0" w:color="auto"/>
      </w:divBdr>
    </w:div>
    <w:div w:id="1478840136">
      <w:bodyDiv w:val="1"/>
      <w:marLeft w:val="0"/>
      <w:marRight w:val="0"/>
      <w:marTop w:val="0"/>
      <w:marBottom w:val="0"/>
      <w:divBdr>
        <w:top w:val="none" w:sz="0" w:space="0" w:color="auto"/>
        <w:left w:val="none" w:sz="0" w:space="0" w:color="auto"/>
        <w:bottom w:val="none" w:sz="0" w:space="0" w:color="auto"/>
        <w:right w:val="none" w:sz="0" w:space="0" w:color="auto"/>
      </w:divBdr>
    </w:div>
    <w:div w:id="1478915606">
      <w:bodyDiv w:val="1"/>
      <w:marLeft w:val="0"/>
      <w:marRight w:val="0"/>
      <w:marTop w:val="0"/>
      <w:marBottom w:val="0"/>
      <w:divBdr>
        <w:top w:val="none" w:sz="0" w:space="0" w:color="auto"/>
        <w:left w:val="none" w:sz="0" w:space="0" w:color="auto"/>
        <w:bottom w:val="none" w:sz="0" w:space="0" w:color="auto"/>
        <w:right w:val="none" w:sz="0" w:space="0" w:color="auto"/>
      </w:divBdr>
    </w:div>
    <w:div w:id="1478961137">
      <w:bodyDiv w:val="1"/>
      <w:marLeft w:val="0"/>
      <w:marRight w:val="0"/>
      <w:marTop w:val="0"/>
      <w:marBottom w:val="0"/>
      <w:divBdr>
        <w:top w:val="none" w:sz="0" w:space="0" w:color="auto"/>
        <w:left w:val="none" w:sz="0" w:space="0" w:color="auto"/>
        <w:bottom w:val="none" w:sz="0" w:space="0" w:color="auto"/>
        <w:right w:val="none" w:sz="0" w:space="0" w:color="auto"/>
      </w:divBdr>
    </w:div>
    <w:div w:id="1479221604">
      <w:bodyDiv w:val="1"/>
      <w:marLeft w:val="0"/>
      <w:marRight w:val="0"/>
      <w:marTop w:val="0"/>
      <w:marBottom w:val="0"/>
      <w:divBdr>
        <w:top w:val="none" w:sz="0" w:space="0" w:color="auto"/>
        <w:left w:val="none" w:sz="0" w:space="0" w:color="auto"/>
        <w:bottom w:val="none" w:sz="0" w:space="0" w:color="auto"/>
        <w:right w:val="none" w:sz="0" w:space="0" w:color="auto"/>
      </w:divBdr>
    </w:div>
    <w:div w:id="1479346997">
      <w:bodyDiv w:val="1"/>
      <w:marLeft w:val="0"/>
      <w:marRight w:val="0"/>
      <w:marTop w:val="0"/>
      <w:marBottom w:val="0"/>
      <w:divBdr>
        <w:top w:val="none" w:sz="0" w:space="0" w:color="auto"/>
        <w:left w:val="none" w:sz="0" w:space="0" w:color="auto"/>
        <w:bottom w:val="none" w:sz="0" w:space="0" w:color="auto"/>
        <w:right w:val="none" w:sz="0" w:space="0" w:color="auto"/>
      </w:divBdr>
    </w:div>
    <w:div w:id="1479348110">
      <w:bodyDiv w:val="1"/>
      <w:marLeft w:val="0"/>
      <w:marRight w:val="0"/>
      <w:marTop w:val="0"/>
      <w:marBottom w:val="0"/>
      <w:divBdr>
        <w:top w:val="none" w:sz="0" w:space="0" w:color="auto"/>
        <w:left w:val="none" w:sz="0" w:space="0" w:color="auto"/>
        <w:bottom w:val="none" w:sz="0" w:space="0" w:color="auto"/>
        <w:right w:val="none" w:sz="0" w:space="0" w:color="auto"/>
      </w:divBdr>
    </w:div>
    <w:div w:id="1479376093">
      <w:bodyDiv w:val="1"/>
      <w:marLeft w:val="0"/>
      <w:marRight w:val="0"/>
      <w:marTop w:val="0"/>
      <w:marBottom w:val="0"/>
      <w:divBdr>
        <w:top w:val="none" w:sz="0" w:space="0" w:color="auto"/>
        <w:left w:val="none" w:sz="0" w:space="0" w:color="auto"/>
        <w:bottom w:val="none" w:sz="0" w:space="0" w:color="auto"/>
        <w:right w:val="none" w:sz="0" w:space="0" w:color="auto"/>
      </w:divBdr>
    </w:div>
    <w:div w:id="1479414784">
      <w:bodyDiv w:val="1"/>
      <w:marLeft w:val="0"/>
      <w:marRight w:val="0"/>
      <w:marTop w:val="0"/>
      <w:marBottom w:val="0"/>
      <w:divBdr>
        <w:top w:val="none" w:sz="0" w:space="0" w:color="auto"/>
        <w:left w:val="none" w:sz="0" w:space="0" w:color="auto"/>
        <w:bottom w:val="none" w:sz="0" w:space="0" w:color="auto"/>
        <w:right w:val="none" w:sz="0" w:space="0" w:color="auto"/>
      </w:divBdr>
    </w:div>
    <w:div w:id="1479492114">
      <w:bodyDiv w:val="1"/>
      <w:marLeft w:val="0"/>
      <w:marRight w:val="0"/>
      <w:marTop w:val="0"/>
      <w:marBottom w:val="0"/>
      <w:divBdr>
        <w:top w:val="none" w:sz="0" w:space="0" w:color="auto"/>
        <w:left w:val="none" w:sz="0" w:space="0" w:color="auto"/>
        <w:bottom w:val="none" w:sz="0" w:space="0" w:color="auto"/>
        <w:right w:val="none" w:sz="0" w:space="0" w:color="auto"/>
      </w:divBdr>
    </w:div>
    <w:div w:id="1479954366">
      <w:bodyDiv w:val="1"/>
      <w:marLeft w:val="0"/>
      <w:marRight w:val="0"/>
      <w:marTop w:val="0"/>
      <w:marBottom w:val="0"/>
      <w:divBdr>
        <w:top w:val="none" w:sz="0" w:space="0" w:color="auto"/>
        <w:left w:val="none" w:sz="0" w:space="0" w:color="auto"/>
        <w:bottom w:val="none" w:sz="0" w:space="0" w:color="auto"/>
        <w:right w:val="none" w:sz="0" w:space="0" w:color="auto"/>
      </w:divBdr>
    </w:div>
    <w:div w:id="1480221748">
      <w:bodyDiv w:val="1"/>
      <w:marLeft w:val="0"/>
      <w:marRight w:val="0"/>
      <w:marTop w:val="0"/>
      <w:marBottom w:val="0"/>
      <w:divBdr>
        <w:top w:val="none" w:sz="0" w:space="0" w:color="auto"/>
        <w:left w:val="none" w:sz="0" w:space="0" w:color="auto"/>
        <w:bottom w:val="none" w:sz="0" w:space="0" w:color="auto"/>
        <w:right w:val="none" w:sz="0" w:space="0" w:color="auto"/>
      </w:divBdr>
    </w:div>
    <w:div w:id="1480269481">
      <w:bodyDiv w:val="1"/>
      <w:marLeft w:val="0"/>
      <w:marRight w:val="0"/>
      <w:marTop w:val="0"/>
      <w:marBottom w:val="0"/>
      <w:divBdr>
        <w:top w:val="none" w:sz="0" w:space="0" w:color="auto"/>
        <w:left w:val="none" w:sz="0" w:space="0" w:color="auto"/>
        <w:bottom w:val="none" w:sz="0" w:space="0" w:color="auto"/>
        <w:right w:val="none" w:sz="0" w:space="0" w:color="auto"/>
      </w:divBdr>
    </w:div>
    <w:div w:id="1480533312">
      <w:bodyDiv w:val="1"/>
      <w:marLeft w:val="0"/>
      <w:marRight w:val="0"/>
      <w:marTop w:val="0"/>
      <w:marBottom w:val="0"/>
      <w:divBdr>
        <w:top w:val="none" w:sz="0" w:space="0" w:color="auto"/>
        <w:left w:val="none" w:sz="0" w:space="0" w:color="auto"/>
        <w:bottom w:val="none" w:sz="0" w:space="0" w:color="auto"/>
        <w:right w:val="none" w:sz="0" w:space="0" w:color="auto"/>
      </w:divBdr>
    </w:div>
    <w:div w:id="1480655628">
      <w:bodyDiv w:val="1"/>
      <w:marLeft w:val="0"/>
      <w:marRight w:val="0"/>
      <w:marTop w:val="0"/>
      <w:marBottom w:val="0"/>
      <w:divBdr>
        <w:top w:val="none" w:sz="0" w:space="0" w:color="auto"/>
        <w:left w:val="none" w:sz="0" w:space="0" w:color="auto"/>
        <w:bottom w:val="none" w:sz="0" w:space="0" w:color="auto"/>
        <w:right w:val="none" w:sz="0" w:space="0" w:color="auto"/>
      </w:divBdr>
    </w:div>
    <w:div w:id="1480658875">
      <w:bodyDiv w:val="1"/>
      <w:marLeft w:val="0"/>
      <w:marRight w:val="0"/>
      <w:marTop w:val="0"/>
      <w:marBottom w:val="0"/>
      <w:divBdr>
        <w:top w:val="none" w:sz="0" w:space="0" w:color="auto"/>
        <w:left w:val="none" w:sz="0" w:space="0" w:color="auto"/>
        <w:bottom w:val="none" w:sz="0" w:space="0" w:color="auto"/>
        <w:right w:val="none" w:sz="0" w:space="0" w:color="auto"/>
      </w:divBdr>
    </w:div>
    <w:div w:id="1480731202">
      <w:bodyDiv w:val="1"/>
      <w:marLeft w:val="0"/>
      <w:marRight w:val="0"/>
      <w:marTop w:val="0"/>
      <w:marBottom w:val="0"/>
      <w:divBdr>
        <w:top w:val="none" w:sz="0" w:space="0" w:color="auto"/>
        <w:left w:val="none" w:sz="0" w:space="0" w:color="auto"/>
        <w:bottom w:val="none" w:sz="0" w:space="0" w:color="auto"/>
        <w:right w:val="none" w:sz="0" w:space="0" w:color="auto"/>
      </w:divBdr>
    </w:div>
    <w:div w:id="1480804224">
      <w:bodyDiv w:val="1"/>
      <w:marLeft w:val="0"/>
      <w:marRight w:val="0"/>
      <w:marTop w:val="0"/>
      <w:marBottom w:val="0"/>
      <w:divBdr>
        <w:top w:val="none" w:sz="0" w:space="0" w:color="auto"/>
        <w:left w:val="none" w:sz="0" w:space="0" w:color="auto"/>
        <w:bottom w:val="none" w:sz="0" w:space="0" w:color="auto"/>
        <w:right w:val="none" w:sz="0" w:space="0" w:color="auto"/>
      </w:divBdr>
    </w:div>
    <w:div w:id="1480923865">
      <w:bodyDiv w:val="1"/>
      <w:marLeft w:val="0"/>
      <w:marRight w:val="0"/>
      <w:marTop w:val="0"/>
      <w:marBottom w:val="0"/>
      <w:divBdr>
        <w:top w:val="none" w:sz="0" w:space="0" w:color="auto"/>
        <w:left w:val="none" w:sz="0" w:space="0" w:color="auto"/>
        <w:bottom w:val="none" w:sz="0" w:space="0" w:color="auto"/>
        <w:right w:val="none" w:sz="0" w:space="0" w:color="auto"/>
      </w:divBdr>
    </w:div>
    <w:div w:id="1481658294">
      <w:bodyDiv w:val="1"/>
      <w:marLeft w:val="0"/>
      <w:marRight w:val="0"/>
      <w:marTop w:val="0"/>
      <w:marBottom w:val="0"/>
      <w:divBdr>
        <w:top w:val="none" w:sz="0" w:space="0" w:color="auto"/>
        <w:left w:val="none" w:sz="0" w:space="0" w:color="auto"/>
        <w:bottom w:val="none" w:sz="0" w:space="0" w:color="auto"/>
        <w:right w:val="none" w:sz="0" w:space="0" w:color="auto"/>
      </w:divBdr>
    </w:div>
    <w:div w:id="1481731911">
      <w:bodyDiv w:val="1"/>
      <w:marLeft w:val="0"/>
      <w:marRight w:val="0"/>
      <w:marTop w:val="0"/>
      <w:marBottom w:val="0"/>
      <w:divBdr>
        <w:top w:val="none" w:sz="0" w:space="0" w:color="auto"/>
        <w:left w:val="none" w:sz="0" w:space="0" w:color="auto"/>
        <w:bottom w:val="none" w:sz="0" w:space="0" w:color="auto"/>
        <w:right w:val="none" w:sz="0" w:space="0" w:color="auto"/>
      </w:divBdr>
    </w:div>
    <w:div w:id="1481768967">
      <w:bodyDiv w:val="1"/>
      <w:marLeft w:val="0"/>
      <w:marRight w:val="0"/>
      <w:marTop w:val="0"/>
      <w:marBottom w:val="0"/>
      <w:divBdr>
        <w:top w:val="none" w:sz="0" w:space="0" w:color="auto"/>
        <w:left w:val="none" w:sz="0" w:space="0" w:color="auto"/>
        <w:bottom w:val="none" w:sz="0" w:space="0" w:color="auto"/>
        <w:right w:val="none" w:sz="0" w:space="0" w:color="auto"/>
      </w:divBdr>
    </w:div>
    <w:div w:id="1481848834">
      <w:bodyDiv w:val="1"/>
      <w:marLeft w:val="0"/>
      <w:marRight w:val="0"/>
      <w:marTop w:val="0"/>
      <w:marBottom w:val="0"/>
      <w:divBdr>
        <w:top w:val="none" w:sz="0" w:space="0" w:color="auto"/>
        <w:left w:val="none" w:sz="0" w:space="0" w:color="auto"/>
        <w:bottom w:val="none" w:sz="0" w:space="0" w:color="auto"/>
        <w:right w:val="none" w:sz="0" w:space="0" w:color="auto"/>
      </w:divBdr>
    </w:div>
    <w:div w:id="1481850920">
      <w:bodyDiv w:val="1"/>
      <w:marLeft w:val="0"/>
      <w:marRight w:val="0"/>
      <w:marTop w:val="0"/>
      <w:marBottom w:val="0"/>
      <w:divBdr>
        <w:top w:val="none" w:sz="0" w:space="0" w:color="auto"/>
        <w:left w:val="none" w:sz="0" w:space="0" w:color="auto"/>
        <w:bottom w:val="none" w:sz="0" w:space="0" w:color="auto"/>
        <w:right w:val="none" w:sz="0" w:space="0" w:color="auto"/>
      </w:divBdr>
    </w:div>
    <w:div w:id="1482039285">
      <w:bodyDiv w:val="1"/>
      <w:marLeft w:val="0"/>
      <w:marRight w:val="0"/>
      <w:marTop w:val="0"/>
      <w:marBottom w:val="0"/>
      <w:divBdr>
        <w:top w:val="none" w:sz="0" w:space="0" w:color="auto"/>
        <w:left w:val="none" w:sz="0" w:space="0" w:color="auto"/>
        <w:bottom w:val="none" w:sz="0" w:space="0" w:color="auto"/>
        <w:right w:val="none" w:sz="0" w:space="0" w:color="auto"/>
      </w:divBdr>
    </w:div>
    <w:div w:id="1482312501">
      <w:bodyDiv w:val="1"/>
      <w:marLeft w:val="0"/>
      <w:marRight w:val="0"/>
      <w:marTop w:val="0"/>
      <w:marBottom w:val="0"/>
      <w:divBdr>
        <w:top w:val="none" w:sz="0" w:space="0" w:color="auto"/>
        <w:left w:val="none" w:sz="0" w:space="0" w:color="auto"/>
        <w:bottom w:val="none" w:sz="0" w:space="0" w:color="auto"/>
        <w:right w:val="none" w:sz="0" w:space="0" w:color="auto"/>
      </w:divBdr>
    </w:div>
    <w:div w:id="1482456753">
      <w:bodyDiv w:val="1"/>
      <w:marLeft w:val="0"/>
      <w:marRight w:val="0"/>
      <w:marTop w:val="0"/>
      <w:marBottom w:val="0"/>
      <w:divBdr>
        <w:top w:val="none" w:sz="0" w:space="0" w:color="auto"/>
        <w:left w:val="none" w:sz="0" w:space="0" w:color="auto"/>
        <w:bottom w:val="none" w:sz="0" w:space="0" w:color="auto"/>
        <w:right w:val="none" w:sz="0" w:space="0" w:color="auto"/>
      </w:divBdr>
    </w:div>
    <w:div w:id="1482576999">
      <w:bodyDiv w:val="1"/>
      <w:marLeft w:val="0"/>
      <w:marRight w:val="0"/>
      <w:marTop w:val="0"/>
      <w:marBottom w:val="0"/>
      <w:divBdr>
        <w:top w:val="none" w:sz="0" w:space="0" w:color="auto"/>
        <w:left w:val="none" w:sz="0" w:space="0" w:color="auto"/>
        <w:bottom w:val="none" w:sz="0" w:space="0" w:color="auto"/>
        <w:right w:val="none" w:sz="0" w:space="0" w:color="auto"/>
      </w:divBdr>
    </w:div>
    <w:div w:id="1482578845">
      <w:bodyDiv w:val="1"/>
      <w:marLeft w:val="0"/>
      <w:marRight w:val="0"/>
      <w:marTop w:val="0"/>
      <w:marBottom w:val="0"/>
      <w:divBdr>
        <w:top w:val="none" w:sz="0" w:space="0" w:color="auto"/>
        <w:left w:val="none" w:sz="0" w:space="0" w:color="auto"/>
        <w:bottom w:val="none" w:sz="0" w:space="0" w:color="auto"/>
        <w:right w:val="none" w:sz="0" w:space="0" w:color="auto"/>
      </w:divBdr>
    </w:div>
    <w:div w:id="1482699199">
      <w:bodyDiv w:val="1"/>
      <w:marLeft w:val="0"/>
      <w:marRight w:val="0"/>
      <w:marTop w:val="0"/>
      <w:marBottom w:val="0"/>
      <w:divBdr>
        <w:top w:val="none" w:sz="0" w:space="0" w:color="auto"/>
        <w:left w:val="none" w:sz="0" w:space="0" w:color="auto"/>
        <w:bottom w:val="none" w:sz="0" w:space="0" w:color="auto"/>
        <w:right w:val="none" w:sz="0" w:space="0" w:color="auto"/>
      </w:divBdr>
    </w:div>
    <w:div w:id="1483035221">
      <w:bodyDiv w:val="1"/>
      <w:marLeft w:val="0"/>
      <w:marRight w:val="0"/>
      <w:marTop w:val="0"/>
      <w:marBottom w:val="0"/>
      <w:divBdr>
        <w:top w:val="none" w:sz="0" w:space="0" w:color="auto"/>
        <w:left w:val="none" w:sz="0" w:space="0" w:color="auto"/>
        <w:bottom w:val="none" w:sz="0" w:space="0" w:color="auto"/>
        <w:right w:val="none" w:sz="0" w:space="0" w:color="auto"/>
      </w:divBdr>
    </w:div>
    <w:div w:id="1483035429">
      <w:bodyDiv w:val="1"/>
      <w:marLeft w:val="0"/>
      <w:marRight w:val="0"/>
      <w:marTop w:val="0"/>
      <w:marBottom w:val="0"/>
      <w:divBdr>
        <w:top w:val="none" w:sz="0" w:space="0" w:color="auto"/>
        <w:left w:val="none" w:sz="0" w:space="0" w:color="auto"/>
        <w:bottom w:val="none" w:sz="0" w:space="0" w:color="auto"/>
        <w:right w:val="none" w:sz="0" w:space="0" w:color="auto"/>
      </w:divBdr>
    </w:div>
    <w:div w:id="1483041031">
      <w:bodyDiv w:val="1"/>
      <w:marLeft w:val="0"/>
      <w:marRight w:val="0"/>
      <w:marTop w:val="0"/>
      <w:marBottom w:val="0"/>
      <w:divBdr>
        <w:top w:val="none" w:sz="0" w:space="0" w:color="auto"/>
        <w:left w:val="none" w:sz="0" w:space="0" w:color="auto"/>
        <w:bottom w:val="none" w:sz="0" w:space="0" w:color="auto"/>
        <w:right w:val="none" w:sz="0" w:space="0" w:color="auto"/>
      </w:divBdr>
    </w:div>
    <w:div w:id="1483080191">
      <w:bodyDiv w:val="1"/>
      <w:marLeft w:val="0"/>
      <w:marRight w:val="0"/>
      <w:marTop w:val="0"/>
      <w:marBottom w:val="0"/>
      <w:divBdr>
        <w:top w:val="none" w:sz="0" w:space="0" w:color="auto"/>
        <w:left w:val="none" w:sz="0" w:space="0" w:color="auto"/>
        <w:bottom w:val="none" w:sz="0" w:space="0" w:color="auto"/>
        <w:right w:val="none" w:sz="0" w:space="0" w:color="auto"/>
      </w:divBdr>
    </w:div>
    <w:div w:id="1483233651">
      <w:bodyDiv w:val="1"/>
      <w:marLeft w:val="0"/>
      <w:marRight w:val="0"/>
      <w:marTop w:val="0"/>
      <w:marBottom w:val="0"/>
      <w:divBdr>
        <w:top w:val="none" w:sz="0" w:space="0" w:color="auto"/>
        <w:left w:val="none" w:sz="0" w:space="0" w:color="auto"/>
        <w:bottom w:val="none" w:sz="0" w:space="0" w:color="auto"/>
        <w:right w:val="none" w:sz="0" w:space="0" w:color="auto"/>
      </w:divBdr>
    </w:div>
    <w:div w:id="1483352274">
      <w:bodyDiv w:val="1"/>
      <w:marLeft w:val="0"/>
      <w:marRight w:val="0"/>
      <w:marTop w:val="0"/>
      <w:marBottom w:val="0"/>
      <w:divBdr>
        <w:top w:val="none" w:sz="0" w:space="0" w:color="auto"/>
        <w:left w:val="none" w:sz="0" w:space="0" w:color="auto"/>
        <w:bottom w:val="none" w:sz="0" w:space="0" w:color="auto"/>
        <w:right w:val="none" w:sz="0" w:space="0" w:color="auto"/>
      </w:divBdr>
    </w:div>
    <w:div w:id="1483428405">
      <w:bodyDiv w:val="1"/>
      <w:marLeft w:val="0"/>
      <w:marRight w:val="0"/>
      <w:marTop w:val="0"/>
      <w:marBottom w:val="0"/>
      <w:divBdr>
        <w:top w:val="none" w:sz="0" w:space="0" w:color="auto"/>
        <w:left w:val="none" w:sz="0" w:space="0" w:color="auto"/>
        <w:bottom w:val="none" w:sz="0" w:space="0" w:color="auto"/>
        <w:right w:val="none" w:sz="0" w:space="0" w:color="auto"/>
      </w:divBdr>
    </w:div>
    <w:div w:id="1483498786">
      <w:bodyDiv w:val="1"/>
      <w:marLeft w:val="0"/>
      <w:marRight w:val="0"/>
      <w:marTop w:val="0"/>
      <w:marBottom w:val="0"/>
      <w:divBdr>
        <w:top w:val="none" w:sz="0" w:space="0" w:color="auto"/>
        <w:left w:val="none" w:sz="0" w:space="0" w:color="auto"/>
        <w:bottom w:val="none" w:sz="0" w:space="0" w:color="auto"/>
        <w:right w:val="none" w:sz="0" w:space="0" w:color="auto"/>
      </w:divBdr>
    </w:div>
    <w:div w:id="1483498995">
      <w:bodyDiv w:val="1"/>
      <w:marLeft w:val="0"/>
      <w:marRight w:val="0"/>
      <w:marTop w:val="0"/>
      <w:marBottom w:val="0"/>
      <w:divBdr>
        <w:top w:val="none" w:sz="0" w:space="0" w:color="auto"/>
        <w:left w:val="none" w:sz="0" w:space="0" w:color="auto"/>
        <w:bottom w:val="none" w:sz="0" w:space="0" w:color="auto"/>
        <w:right w:val="none" w:sz="0" w:space="0" w:color="auto"/>
      </w:divBdr>
    </w:div>
    <w:div w:id="1483886833">
      <w:bodyDiv w:val="1"/>
      <w:marLeft w:val="0"/>
      <w:marRight w:val="0"/>
      <w:marTop w:val="0"/>
      <w:marBottom w:val="0"/>
      <w:divBdr>
        <w:top w:val="none" w:sz="0" w:space="0" w:color="auto"/>
        <w:left w:val="none" w:sz="0" w:space="0" w:color="auto"/>
        <w:bottom w:val="none" w:sz="0" w:space="0" w:color="auto"/>
        <w:right w:val="none" w:sz="0" w:space="0" w:color="auto"/>
      </w:divBdr>
    </w:div>
    <w:div w:id="1484004012">
      <w:bodyDiv w:val="1"/>
      <w:marLeft w:val="0"/>
      <w:marRight w:val="0"/>
      <w:marTop w:val="0"/>
      <w:marBottom w:val="0"/>
      <w:divBdr>
        <w:top w:val="none" w:sz="0" w:space="0" w:color="auto"/>
        <w:left w:val="none" w:sz="0" w:space="0" w:color="auto"/>
        <w:bottom w:val="none" w:sz="0" w:space="0" w:color="auto"/>
        <w:right w:val="none" w:sz="0" w:space="0" w:color="auto"/>
      </w:divBdr>
    </w:div>
    <w:div w:id="1484279318">
      <w:bodyDiv w:val="1"/>
      <w:marLeft w:val="0"/>
      <w:marRight w:val="0"/>
      <w:marTop w:val="0"/>
      <w:marBottom w:val="0"/>
      <w:divBdr>
        <w:top w:val="none" w:sz="0" w:space="0" w:color="auto"/>
        <w:left w:val="none" w:sz="0" w:space="0" w:color="auto"/>
        <w:bottom w:val="none" w:sz="0" w:space="0" w:color="auto"/>
        <w:right w:val="none" w:sz="0" w:space="0" w:color="auto"/>
      </w:divBdr>
    </w:div>
    <w:div w:id="1484350283">
      <w:bodyDiv w:val="1"/>
      <w:marLeft w:val="0"/>
      <w:marRight w:val="0"/>
      <w:marTop w:val="0"/>
      <w:marBottom w:val="0"/>
      <w:divBdr>
        <w:top w:val="none" w:sz="0" w:space="0" w:color="auto"/>
        <w:left w:val="none" w:sz="0" w:space="0" w:color="auto"/>
        <w:bottom w:val="none" w:sz="0" w:space="0" w:color="auto"/>
        <w:right w:val="none" w:sz="0" w:space="0" w:color="auto"/>
      </w:divBdr>
    </w:div>
    <w:div w:id="1484352597">
      <w:bodyDiv w:val="1"/>
      <w:marLeft w:val="0"/>
      <w:marRight w:val="0"/>
      <w:marTop w:val="0"/>
      <w:marBottom w:val="0"/>
      <w:divBdr>
        <w:top w:val="none" w:sz="0" w:space="0" w:color="auto"/>
        <w:left w:val="none" w:sz="0" w:space="0" w:color="auto"/>
        <w:bottom w:val="none" w:sz="0" w:space="0" w:color="auto"/>
        <w:right w:val="none" w:sz="0" w:space="0" w:color="auto"/>
      </w:divBdr>
    </w:div>
    <w:div w:id="1484540869">
      <w:bodyDiv w:val="1"/>
      <w:marLeft w:val="0"/>
      <w:marRight w:val="0"/>
      <w:marTop w:val="0"/>
      <w:marBottom w:val="0"/>
      <w:divBdr>
        <w:top w:val="none" w:sz="0" w:space="0" w:color="auto"/>
        <w:left w:val="none" w:sz="0" w:space="0" w:color="auto"/>
        <w:bottom w:val="none" w:sz="0" w:space="0" w:color="auto"/>
        <w:right w:val="none" w:sz="0" w:space="0" w:color="auto"/>
      </w:divBdr>
    </w:div>
    <w:div w:id="1484661786">
      <w:bodyDiv w:val="1"/>
      <w:marLeft w:val="0"/>
      <w:marRight w:val="0"/>
      <w:marTop w:val="0"/>
      <w:marBottom w:val="0"/>
      <w:divBdr>
        <w:top w:val="none" w:sz="0" w:space="0" w:color="auto"/>
        <w:left w:val="none" w:sz="0" w:space="0" w:color="auto"/>
        <w:bottom w:val="none" w:sz="0" w:space="0" w:color="auto"/>
        <w:right w:val="none" w:sz="0" w:space="0" w:color="auto"/>
      </w:divBdr>
    </w:div>
    <w:div w:id="1484732441">
      <w:bodyDiv w:val="1"/>
      <w:marLeft w:val="0"/>
      <w:marRight w:val="0"/>
      <w:marTop w:val="0"/>
      <w:marBottom w:val="0"/>
      <w:divBdr>
        <w:top w:val="none" w:sz="0" w:space="0" w:color="auto"/>
        <w:left w:val="none" w:sz="0" w:space="0" w:color="auto"/>
        <w:bottom w:val="none" w:sz="0" w:space="0" w:color="auto"/>
        <w:right w:val="none" w:sz="0" w:space="0" w:color="auto"/>
      </w:divBdr>
    </w:div>
    <w:div w:id="1484735218">
      <w:bodyDiv w:val="1"/>
      <w:marLeft w:val="0"/>
      <w:marRight w:val="0"/>
      <w:marTop w:val="0"/>
      <w:marBottom w:val="0"/>
      <w:divBdr>
        <w:top w:val="none" w:sz="0" w:space="0" w:color="auto"/>
        <w:left w:val="none" w:sz="0" w:space="0" w:color="auto"/>
        <w:bottom w:val="none" w:sz="0" w:space="0" w:color="auto"/>
        <w:right w:val="none" w:sz="0" w:space="0" w:color="auto"/>
      </w:divBdr>
    </w:div>
    <w:div w:id="1484851523">
      <w:bodyDiv w:val="1"/>
      <w:marLeft w:val="0"/>
      <w:marRight w:val="0"/>
      <w:marTop w:val="0"/>
      <w:marBottom w:val="0"/>
      <w:divBdr>
        <w:top w:val="none" w:sz="0" w:space="0" w:color="auto"/>
        <w:left w:val="none" w:sz="0" w:space="0" w:color="auto"/>
        <w:bottom w:val="none" w:sz="0" w:space="0" w:color="auto"/>
        <w:right w:val="none" w:sz="0" w:space="0" w:color="auto"/>
      </w:divBdr>
    </w:div>
    <w:div w:id="1484852424">
      <w:bodyDiv w:val="1"/>
      <w:marLeft w:val="0"/>
      <w:marRight w:val="0"/>
      <w:marTop w:val="0"/>
      <w:marBottom w:val="0"/>
      <w:divBdr>
        <w:top w:val="none" w:sz="0" w:space="0" w:color="auto"/>
        <w:left w:val="none" w:sz="0" w:space="0" w:color="auto"/>
        <w:bottom w:val="none" w:sz="0" w:space="0" w:color="auto"/>
        <w:right w:val="none" w:sz="0" w:space="0" w:color="auto"/>
      </w:divBdr>
    </w:div>
    <w:div w:id="1484857315">
      <w:bodyDiv w:val="1"/>
      <w:marLeft w:val="0"/>
      <w:marRight w:val="0"/>
      <w:marTop w:val="0"/>
      <w:marBottom w:val="0"/>
      <w:divBdr>
        <w:top w:val="none" w:sz="0" w:space="0" w:color="auto"/>
        <w:left w:val="none" w:sz="0" w:space="0" w:color="auto"/>
        <w:bottom w:val="none" w:sz="0" w:space="0" w:color="auto"/>
        <w:right w:val="none" w:sz="0" w:space="0" w:color="auto"/>
      </w:divBdr>
    </w:div>
    <w:div w:id="1485244969">
      <w:bodyDiv w:val="1"/>
      <w:marLeft w:val="0"/>
      <w:marRight w:val="0"/>
      <w:marTop w:val="0"/>
      <w:marBottom w:val="0"/>
      <w:divBdr>
        <w:top w:val="none" w:sz="0" w:space="0" w:color="auto"/>
        <w:left w:val="none" w:sz="0" w:space="0" w:color="auto"/>
        <w:bottom w:val="none" w:sz="0" w:space="0" w:color="auto"/>
        <w:right w:val="none" w:sz="0" w:space="0" w:color="auto"/>
      </w:divBdr>
    </w:div>
    <w:div w:id="1485511751">
      <w:bodyDiv w:val="1"/>
      <w:marLeft w:val="0"/>
      <w:marRight w:val="0"/>
      <w:marTop w:val="0"/>
      <w:marBottom w:val="0"/>
      <w:divBdr>
        <w:top w:val="none" w:sz="0" w:space="0" w:color="auto"/>
        <w:left w:val="none" w:sz="0" w:space="0" w:color="auto"/>
        <w:bottom w:val="none" w:sz="0" w:space="0" w:color="auto"/>
        <w:right w:val="none" w:sz="0" w:space="0" w:color="auto"/>
      </w:divBdr>
    </w:div>
    <w:div w:id="1485663242">
      <w:bodyDiv w:val="1"/>
      <w:marLeft w:val="0"/>
      <w:marRight w:val="0"/>
      <w:marTop w:val="0"/>
      <w:marBottom w:val="0"/>
      <w:divBdr>
        <w:top w:val="none" w:sz="0" w:space="0" w:color="auto"/>
        <w:left w:val="none" w:sz="0" w:space="0" w:color="auto"/>
        <w:bottom w:val="none" w:sz="0" w:space="0" w:color="auto"/>
        <w:right w:val="none" w:sz="0" w:space="0" w:color="auto"/>
      </w:divBdr>
    </w:div>
    <w:div w:id="1485972305">
      <w:bodyDiv w:val="1"/>
      <w:marLeft w:val="0"/>
      <w:marRight w:val="0"/>
      <w:marTop w:val="0"/>
      <w:marBottom w:val="0"/>
      <w:divBdr>
        <w:top w:val="none" w:sz="0" w:space="0" w:color="auto"/>
        <w:left w:val="none" w:sz="0" w:space="0" w:color="auto"/>
        <w:bottom w:val="none" w:sz="0" w:space="0" w:color="auto"/>
        <w:right w:val="none" w:sz="0" w:space="0" w:color="auto"/>
      </w:divBdr>
    </w:div>
    <w:div w:id="1485972971">
      <w:bodyDiv w:val="1"/>
      <w:marLeft w:val="0"/>
      <w:marRight w:val="0"/>
      <w:marTop w:val="0"/>
      <w:marBottom w:val="0"/>
      <w:divBdr>
        <w:top w:val="none" w:sz="0" w:space="0" w:color="auto"/>
        <w:left w:val="none" w:sz="0" w:space="0" w:color="auto"/>
        <w:bottom w:val="none" w:sz="0" w:space="0" w:color="auto"/>
        <w:right w:val="none" w:sz="0" w:space="0" w:color="auto"/>
      </w:divBdr>
    </w:div>
    <w:div w:id="1486126870">
      <w:bodyDiv w:val="1"/>
      <w:marLeft w:val="0"/>
      <w:marRight w:val="0"/>
      <w:marTop w:val="0"/>
      <w:marBottom w:val="0"/>
      <w:divBdr>
        <w:top w:val="none" w:sz="0" w:space="0" w:color="auto"/>
        <w:left w:val="none" w:sz="0" w:space="0" w:color="auto"/>
        <w:bottom w:val="none" w:sz="0" w:space="0" w:color="auto"/>
        <w:right w:val="none" w:sz="0" w:space="0" w:color="auto"/>
      </w:divBdr>
    </w:div>
    <w:div w:id="1486238169">
      <w:bodyDiv w:val="1"/>
      <w:marLeft w:val="0"/>
      <w:marRight w:val="0"/>
      <w:marTop w:val="0"/>
      <w:marBottom w:val="0"/>
      <w:divBdr>
        <w:top w:val="none" w:sz="0" w:space="0" w:color="auto"/>
        <w:left w:val="none" w:sz="0" w:space="0" w:color="auto"/>
        <w:bottom w:val="none" w:sz="0" w:space="0" w:color="auto"/>
        <w:right w:val="none" w:sz="0" w:space="0" w:color="auto"/>
      </w:divBdr>
    </w:div>
    <w:div w:id="1486245067">
      <w:bodyDiv w:val="1"/>
      <w:marLeft w:val="0"/>
      <w:marRight w:val="0"/>
      <w:marTop w:val="0"/>
      <w:marBottom w:val="0"/>
      <w:divBdr>
        <w:top w:val="none" w:sz="0" w:space="0" w:color="auto"/>
        <w:left w:val="none" w:sz="0" w:space="0" w:color="auto"/>
        <w:bottom w:val="none" w:sz="0" w:space="0" w:color="auto"/>
        <w:right w:val="none" w:sz="0" w:space="0" w:color="auto"/>
      </w:divBdr>
    </w:div>
    <w:div w:id="1486623862">
      <w:bodyDiv w:val="1"/>
      <w:marLeft w:val="0"/>
      <w:marRight w:val="0"/>
      <w:marTop w:val="0"/>
      <w:marBottom w:val="0"/>
      <w:divBdr>
        <w:top w:val="none" w:sz="0" w:space="0" w:color="auto"/>
        <w:left w:val="none" w:sz="0" w:space="0" w:color="auto"/>
        <w:bottom w:val="none" w:sz="0" w:space="0" w:color="auto"/>
        <w:right w:val="none" w:sz="0" w:space="0" w:color="auto"/>
      </w:divBdr>
    </w:div>
    <w:div w:id="1486821642">
      <w:bodyDiv w:val="1"/>
      <w:marLeft w:val="0"/>
      <w:marRight w:val="0"/>
      <w:marTop w:val="0"/>
      <w:marBottom w:val="0"/>
      <w:divBdr>
        <w:top w:val="none" w:sz="0" w:space="0" w:color="auto"/>
        <w:left w:val="none" w:sz="0" w:space="0" w:color="auto"/>
        <w:bottom w:val="none" w:sz="0" w:space="0" w:color="auto"/>
        <w:right w:val="none" w:sz="0" w:space="0" w:color="auto"/>
      </w:divBdr>
    </w:div>
    <w:div w:id="1486893726">
      <w:bodyDiv w:val="1"/>
      <w:marLeft w:val="0"/>
      <w:marRight w:val="0"/>
      <w:marTop w:val="0"/>
      <w:marBottom w:val="0"/>
      <w:divBdr>
        <w:top w:val="none" w:sz="0" w:space="0" w:color="auto"/>
        <w:left w:val="none" w:sz="0" w:space="0" w:color="auto"/>
        <w:bottom w:val="none" w:sz="0" w:space="0" w:color="auto"/>
        <w:right w:val="none" w:sz="0" w:space="0" w:color="auto"/>
      </w:divBdr>
    </w:div>
    <w:div w:id="1487211399">
      <w:bodyDiv w:val="1"/>
      <w:marLeft w:val="0"/>
      <w:marRight w:val="0"/>
      <w:marTop w:val="0"/>
      <w:marBottom w:val="0"/>
      <w:divBdr>
        <w:top w:val="none" w:sz="0" w:space="0" w:color="auto"/>
        <w:left w:val="none" w:sz="0" w:space="0" w:color="auto"/>
        <w:bottom w:val="none" w:sz="0" w:space="0" w:color="auto"/>
        <w:right w:val="none" w:sz="0" w:space="0" w:color="auto"/>
      </w:divBdr>
    </w:div>
    <w:div w:id="1487237733">
      <w:bodyDiv w:val="1"/>
      <w:marLeft w:val="0"/>
      <w:marRight w:val="0"/>
      <w:marTop w:val="0"/>
      <w:marBottom w:val="0"/>
      <w:divBdr>
        <w:top w:val="none" w:sz="0" w:space="0" w:color="auto"/>
        <w:left w:val="none" w:sz="0" w:space="0" w:color="auto"/>
        <w:bottom w:val="none" w:sz="0" w:space="0" w:color="auto"/>
        <w:right w:val="none" w:sz="0" w:space="0" w:color="auto"/>
      </w:divBdr>
    </w:div>
    <w:div w:id="1487239099">
      <w:bodyDiv w:val="1"/>
      <w:marLeft w:val="0"/>
      <w:marRight w:val="0"/>
      <w:marTop w:val="0"/>
      <w:marBottom w:val="0"/>
      <w:divBdr>
        <w:top w:val="none" w:sz="0" w:space="0" w:color="auto"/>
        <w:left w:val="none" w:sz="0" w:space="0" w:color="auto"/>
        <w:bottom w:val="none" w:sz="0" w:space="0" w:color="auto"/>
        <w:right w:val="none" w:sz="0" w:space="0" w:color="auto"/>
      </w:divBdr>
    </w:div>
    <w:div w:id="1487277969">
      <w:bodyDiv w:val="1"/>
      <w:marLeft w:val="0"/>
      <w:marRight w:val="0"/>
      <w:marTop w:val="0"/>
      <w:marBottom w:val="0"/>
      <w:divBdr>
        <w:top w:val="none" w:sz="0" w:space="0" w:color="auto"/>
        <w:left w:val="none" w:sz="0" w:space="0" w:color="auto"/>
        <w:bottom w:val="none" w:sz="0" w:space="0" w:color="auto"/>
        <w:right w:val="none" w:sz="0" w:space="0" w:color="auto"/>
      </w:divBdr>
    </w:div>
    <w:div w:id="1487436342">
      <w:bodyDiv w:val="1"/>
      <w:marLeft w:val="0"/>
      <w:marRight w:val="0"/>
      <w:marTop w:val="0"/>
      <w:marBottom w:val="0"/>
      <w:divBdr>
        <w:top w:val="none" w:sz="0" w:space="0" w:color="auto"/>
        <w:left w:val="none" w:sz="0" w:space="0" w:color="auto"/>
        <w:bottom w:val="none" w:sz="0" w:space="0" w:color="auto"/>
        <w:right w:val="none" w:sz="0" w:space="0" w:color="auto"/>
      </w:divBdr>
    </w:div>
    <w:div w:id="1487551915">
      <w:bodyDiv w:val="1"/>
      <w:marLeft w:val="0"/>
      <w:marRight w:val="0"/>
      <w:marTop w:val="0"/>
      <w:marBottom w:val="0"/>
      <w:divBdr>
        <w:top w:val="none" w:sz="0" w:space="0" w:color="auto"/>
        <w:left w:val="none" w:sz="0" w:space="0" w:color="auto"/>
        <w:bottom w:val="none" w:sz="0" w:space="0" w:color="auto"/>
        <w:right w:val="none" w:sz="0" w:space="0" w:color="auto"/>
      </w:divBdr>
    </w:div>
    <w:div w:id="1487820212">
      <w:bodyDiv w:val="1"/>
      <w:marLeft w:val="0"/>
      <w:marRight w:val="0"/>
      <w:marTop w:val="0"/>
      <w:marBottom w:val="0"/>
      <w:divBdr>
        <w:top w:val="none" w:sz="0" w:space="0" w:color="auto"/>
        <w:left w:val="none" w:sz="0" w:space="0" w:color="auto"/>
        <w:bottom w:val="none" w:sz="0" w:space="0" w:color="auto"/>
        <w:right w:val="none" w:sz="0" w:space="0" w:color="auto"/>
      </w:divBdr>
    </w:div>
    <w:div w:id="1488083693">
      <w:bodyDiv w:val="1"/>
      <w:marLeft w:val="0"/>
      <w:marRight w:val="0"/>
      <w:marTop w:val="0"/>
      <w:marBottom w:val="0"/>
      <w:divBdr>
        <w:top w:val="none" w:sz="0" w:space="0" w:color="auto"/>
        <w:left w:val="none" w:sz="0" w:space="0" w:color="auto"/>
        <w:bottom w:val="none" w:sz="0" w:space="0" w:color="auto"/>
        <w:right w:val="none" w:sz="0" w:space="0" w:color="auto"/>
      </w:divBdr>
    </w:div>
    <w:div w:id="1488132690">
      <w:bodyDiv w:val="1"/>
      <w:marLeft w:val="0"/>
      <w:marRight w:val="0"/>
      <w:marTop w:val="0"/>
      <w:marBottom w:val="0"/>
      <w:divBdr>
        <w:top w:val="none" w:sz="0" w:space="0" w:color="auto"/>
        <w:left w:val="none" w:sz="0" w:space="0" w:color="auto"/>
        <w:bottom w:val="none" w:sz="0" w:space="0" w:color="auto"/>
        <w:right w:val="none" w:sz="0" w:space="0" w:color="auto"/>
      </w:divBdr>
    </w:div>
    <w:div w:id="1488285762">
      <w:bodyDiv w:val="1"/>
      <w:marLeft w:val="0"/>
      <w:marRight w:val="0"/>
      <w:marTop w:val="0"/>
      <w:marBottom w:val="0"/>
      <w:divBdr>
        <w:top w:val="none" w:sz="0" w:space="0" w:color="auto"/>
        <w:left w:val="none" w:sz="0" w:space="0" w:color="auto"/>
        <w:bottom w:val="none" w:sz="0" w:space="0" w:color="auto"/>
        <w:right w:val="none" w:sz="0" w:space="0" w:color="auto"/>
      </w:divBdr>
    </w:div>
    <w:div w:id="1488595006">
      <w:bodyDiv w:val="1"/>
      <w:marLeft w:val="0"/>
      <w:marRight w:val="0"/>
      <w:marTop w:val="0"/>
      <w:marBottom w:val="0"/>
      <w:divBdr>
        <w:top w:val="none" w:sz="0" w:space="0" w:color="auto"/>
        <w:left w:val="none" w:sz="0" w:space="0" w:color="auto"/>
        <w:bottom w:val="none" w:sz="0" w:space="0" w:color="auto"/>
        <w:right w:val="none" w:sz="0" w:space="0" w:color="auto"/>
      </w:divBdr>
    </w:div>
    <w:div w:id="1488665929">
      <w:bodyDiv w:val="1"/>
      <w:marLeft w:val="0"/>
      <w:marRight w:val="0"/>
      <w:marTop w:val="0"/>
      <w:marBottom w:val="0"/>
      <w:divBdr>
        <w:top w:val="none" w:sz="0" w:space="0" w:color="auto"/>
        <w:left w:val="none" w:sz="0" w:space="0" w:color="auto"/>
        <w:bottom w:val="none" w:sz="0" w:space="0" w:color="auto"/>
        <w:right w:val="none" w:sz="0" w:space="0" w:color="auto"/>
      </w:divBdr>
    </w:div>
    <w:div w:id="1488746254">
      <w:bodyDiv w:val="1"/>
      <w:marLeft w:val="0"/>
      <w:marRight w:val="0"/>
      <w:marTop w:val="0"/>
      <w:marBottom w:val="0"/>
      <w:divBdr>
        <w:top w:val="none" w:sz="0" w:space="0" w:color="auto"/>
        <w:left w:val="none" w:sz="0" w:space="0" w:color="auto"/>
        <w:bottom w:val="none" w:sz="0" w:space="0" w:color="auto"/>
        <w:right w:val="none" w:sz="0" w:space="0" w:color="auto"/>
      </w:divBdr>
    </w:div>
    <w:div w:id="1488784956">
      <w:bodyDiv w:val="1"/>
      <w:marLeft w:val="0"/>
      <w:marRight w:val="0"/>
      <w:marTop w:val="0"/>
      <w:marBottom w:val="0"/>
      <w:divBdr>
        <w:top w:val="none" w:sz="0" w:space="0" w:color="auto"/>
        <w:left w:val="none" w:sz="0" w:space="0" w:color="auto"/>
        <w:bottom w:val="none" w:sz="0" w:space="0" w:color="auto"/>
        <w:right w:val="none" w:sz="0" w:space="0" w:color="auto"/>
      </w:divBdr>
    </w:div>
    <w:div w:id="1488863499">
      <w:bodyDiv w:val="1"/>
      <w:marLeft w:val="0"/>
      <w:marRight w:val="0"/>
      <w:marTop w:val="0"/>
      <w:marBottom w:val="0"/>
      <w:divBdr>
        <w:top w:val="none" w:sz="0" w:space="0" w:color="auto"/>
        <w:left w:val="none" w:sz="0" w:space="0" w:color="auto"/>
        <w:bottom w:val="none" w:sz="0" w:space="0" w:color="auto"/>
        <w:right w:val="none" w:sz="0" w:space="0" w:color="auto"/>
      </w:divBdr>
    </w:div>
    <w:div w:id="1489009600">
      <w:bodyDiv w:val="1"/>
      <w:marLeft w:val="0"/>
      <w:marRight w:val="0"/>
      <w:marTop w:val="0"/>
      <w:marBottom w:val="0"/>
      <w:divBdr>
        <w:top w:val="none" w:sz="0" w:space="0" w:color="auto"/>
        <w:left w:val="none" w:sz="0" w:space="0" w:color="auto"/>
        <w:bottom w:val="none" w:sz="0" w:space="0" w:color="auto"/>
        <w:right w:val="none" w:sz="0" w:space="0" w:color="auto"/>
      </w:divBdr>
    </w:div>
    <w:div w:id="1489126480">
      <w:bodyDiv w:val="1"/>
      <w:marLeft w:val="0"/>
      <w:marRight w:val="0"/>
      <w:marTop w:val="0"/>
      <w:marBottom w:val="0"/>
      <w:divBdr>
        <w:top w:val="none" w:sz="0" w:space="0" w:color="auto"/>
        <w:left w:val="none" w:sz="0" w:space="0" w:color="auto"/>
        <w:bottom w:val="none" w:sz="0" w:space="0" w:color="auto"/>
        <w:right w:val="none" w:sz="0" w:space="0" w:color="auto"/>
      </w:divBdr>
    </w:div>
    <w:div w:id="1489177097">
      <w:bodyDiv w:val="1"/>
      <w:marLeft w:val="0"/>
      <w:marRight w:val="0"/>
      <w:marTop w:val="0"/>
      <w:marBottom w:val="0"/>
      <w:divBdr>
        <w:top w:val="none" w:sz="0" w:space="0" w:color="auto"/>
        <w:left w:val="none" w:sz="0" w:space="0" w:color="auto"/>
        <w:bottom w:val="none" w:sz="0" w:space="0" w:color="auto"/>
        <w:right w:val="none" w:sz="0" w:space="0" w:color="auto"/>
      </w:divBdr>
    </w:div>
    <w:div w:id="1489520061">
      <w:bodyDiv w:val="1"/>
      <w:marLeft w:val="0"/>
      <w:marRight w:val="0"/>
      <w:marTop w:val="0"/>
      <w:marBottom w:val="0"/>
      <w:divBdr>
        <w:top w:val="none" w:sz="0" w:space="0" w:color="auto"/>
        <w:left w:val="none" w:sz="0" w:space="0" w:color="auto"/>
        <w:bottom w:val="none" w:sz="0" w:space="0" w:color="auto"/>
        <w:right w:val="none" w:sz="0" w:space="0" w:color="auto"/>
      </w:divBdr>
    </w:div>
    <w:div w:id="1489596805">
      <w:bodyDiv w:val="1"/>
      <w:marLeft w:val="0"/>
      <w:marRight w:val="0"/>
      <w:marTop w:val="0"/>
      <w:marBottom w:val="0"/>
      <w:divBdr>
        <w:top w:val="none" w:sz="0" w:space="0" w:color="auto"/>
        <w:left w:val="none" w:sz="0" w:space="0" w:color="auto"/>
        <w:bottom w:val="none" w:sz="0" w:space="0" w:color="auto"/>
        <w:right w:val="none" w:sz="0" w:space="0" w:color="auto"/>
      </w:divBdr>
    </w:div>
    <w:div w:id="1489708629">
      <w:bodyDiv w:val="1"/>
      <w:marLeft w:val="0"/>
      <w:marRight w:val="0"/>
      <w:marTop w:val="0"/>
      <w:marBottom w:val="0"/>
      <w:divBdr>
        <w:top w:val="none" w:sz="0" w:space="0" w:color="auto"/>
        <w:left w:val="none" w:sz="0" w:space="0" w:color="auto"/>
        <w:bottom w:val="none" w:sz="0" w:space="0" w:color="auto"/>
        <w:right w:val="none" w:sz="0" w:space="0" w:color="auto"/>
      </w:divBdr>
    </w:div>
    <w:div w:id="1489708882">
      <w:bodyDiv w:val="1"/>
      <w:marLeft w:val="0"/>
      <w:marRight w:val="0"/>
      <w:marTop w:val="0"/>
      <w:marBottom w:val="0"/>
      <w:divBdr>
        <w:top w:val="none" w:sz="0" w:space="0" w:color="auto"/>
        <w:left w:val="none" w:sz="0" w:space="0" w:color="auto"/>
        <w:bottom w:val="none" w:sz="0" w:space="0" w:color="auto"/>
        <w:right w:val="none" w:sz="0" w:space="0" w:color="auto"/>
      </w:divBdr>
    </w:div>
    <w:div w:id="1490321098">
      <w:bodyDiv w:val="1"/>
      <w:marLeft w:val="0"/>
      <w:marRight w:val="0"/>
      <w:marTop w:val="0"/>
      <w:marBottom w:val="0"/>
      <w:divBdr>
        <w:top w:val="none" w:sz="0" w:space="0" w:color="auto"/>
        <w:left w:val="none" w:sz="0" w:space="0" w:color="auto"/>
        <w:bottom w:val="none" w:sz="0" w:space="0" w:color="auto"/>
        <w:right w:val="none" w:sz="0" w:space="0" w:color="auto"/>
      </w:divBdr>
    </w:div>
    <w:div w:id="1490487879">
      <w:bodyDiv w:val="1"/>
      <w:marLeft w:val="0"/>
      <w:marRight w:val="0"/>
      <w:marTop w:val="0"/>
      <w:marBottom w:val="0"/>
      <w:divBdr>
        <w:top w:val="none" w:sz="0" w:space="0" w:color="auto"/>
        <w:left w:val="none" w:sz="0" w:space="0" w:color="auto"/>
        <w:bottom w:val="none" w:sz="0" w:space="0" w:color="auto"/>
        <w:right w:val="none" w:sz="0" w:space="0" w:color="auto"/>
      </w:divBdr>
    </w:div>
    <w:div w:id="1490706712">
      <w:bodyDiv w:val="1"/>
      <w:marLeft w:val="0"/>
      <w:marRight w:val="0"/>
      <w:marTop w:val="0"/>
      <w:marBottom w:val="0"/>
      <w:divBdr>
        <w:top w:val="none" w:sz="0" w:space="0" w:color="auto"/>
        <w:left w:val="none" w:sz="0" w:space="0" w:color="auto"/>
        <w:bottom w:val="none" w:sz="0" w:space="0" w:color="auto"/>
        <w:right w:val="none" w:sz="0" w:space="0" w:color="auto"/>
      </w:divBdr>
    </w:div>
    <w:div w:id="1490946810">
      <w:bodyDiv w:val="1"/>
      <w:marLeft w:val="0"/>
      <w:marRight w:val="0"/>
      <w:marTop w:val="0"/>
      <w:marBottom w:val="0"/>
      <w:divBdr>
        <w:top w:val="none" w:sz="0" w:space="0" w:color="auto"/>
        <w:left w:val="none" w:sz="0" w:space="0" w:color="auto"/>
        <w:bottom w:val="none" w:sz="0" w:space="0" w:color="auto"/>
        <w:right w:val="none" w:sz="0" w:space="0" w:color="auto"/>
      </w:divBdr>
    </w:div>
    <w:div w:id="1491023372">
      <w:bodyDiv w:val="1"/>
      <w:marLeft w:val="0"/>
      <w:marRight w:val="0"/>
      <w:marTop w:val="0"/>
      <w:marBottom w:val="0"/>
      <w:divBdr>
        <w:top w:val="none" w:sz="0" w:space="0" w:color="auto"/>
        <w:left w:val="none" w:sz="0" w:space="0" w:color="auto"/>
        <w:bottom w:val="none" w:sz="0" w:space="0" w:color="auto"/>
        <w:right w:val="none" w:sz="0" w:space="0" w:color="auto"/>
      </w:divBdr>
    </w:div>
    <w:div w:id="1491023762">
      <w:bodyDiv w:val="1"/>
      <w:marLeft w:val="0"/>
      <w:marRight w:val="0"/>
      <w:marTop w:val="0"/>
      <w:marBottom w:val="0"/>
      <w:divBdr>
        <w:top w:val="none" w:sz="0" w:space="0" w:color="auto"/>
        <w:left w:val="none" w:sz="0" w:space="0" w:color="auto"/>
        <w:bottom w:val="none" w:sz="0" w:space="0" w:color="auto"/>
        <w:right w:val="none" w:sz="0" w:space="0" w:color="auto"/>
      </w:divBdr>
    </w:div>
    <w:div w:id="1491024757">
      <w:bodyDiv w:val="1"/>
      <w:marLeft w:val="0"/>
      <w:marRight w:val="0"/>
      <w:marTop w:val="0"/>
      <w:marBottom w:val="0"/>
      <w:divBdr>
        <w:top w:val="none" w:sz="0" w:space="0" w:color="auto"/>
        <w:left w:val="none" w:sz="0" w:space="0" w:color="auto"/>
        <w:bottom w:val="none" w:sz="0" w:space="0" w:color="auto"/>
        <w:right w:val="none" w:sz="0" w:space="0" w:color="auto"/>
      </w:divBdr>
    </w:div>
    <w:div w:id="1491099500">
      <w:bodyDiv w:val="1"/>
      <w:marLeft w:val="0"/>
      <w:marRight w:val="0"/>
      <w:marTop w:val="0"/>
      <w:marBottom w:val="0"/>
      <w:divBdr>
        <w:top w:val="none" w:sz="0" w:space="0" w:color="auto"/>
        <w:left w:val="none" w:sz="0" w:space="0" w:color="auto"/>
        <w:bottom w:val="none" w:sz="0" w:space="0" w:color="auto"/>
        <w:right w:val="none" w:sz="0" w:space="0" w:color="auto"/>
      </w:divBdr>
    </w:div>
    <w:div w:id="1491168996">
      <w:bodyDiv w:val="1"/>
      <w:marLeft w:val="0"/>
      <w:marRight w:val="0"/>
      <w:marTop w:val="0"/>
      <w:marBottom w:val="0"/>
      <w:divBdr>
        <w:top w:val="none" w:sz="0" w:space="0" w:color="auto"/>
        <w:left w:val="none" w:sz="0" w:space="0" w:color="auto"/>
        <w:bottom w:val="none" w:sz="0" w:space="0" w:color="auto"/>
        <w:right w:val="none" w:sz="0" w:space="0" w:color="auto"/>
      </w:divBdr>
    </w:div>
    <w:div w:id="1491286988">
      <w:bodyDiv w:val="1"/>
      <w:marLeft w:val="0"/>
      <w:marRight w:val="0"/>
      <w:marTop w:val="0"/>
      <w:marBottom w:val="0"/>
      <w:divBdr>
        <w:top w:val="none" w:sz="0" w:space="0" w:color="auto"/>
        <w:left w:val="none" w:sz="0" w:space="0" w:color="auto"/>
        <w:bottom w:val="none" w:sz="0" w:space="0" w:color="auto"/>
        <w:right w:val="none" w:sz="0" w:space="0" w:color="auto"/>
      </w:divBdr>
    </w:div>
    <w:div w:id="1491288849">
      <w:bodyDiv w:val="1"/>
      <w:marLeft w:val="0"/>
      <w:marRight w:val="0"/>
      <w:marTop w:val="0"/>
      <w:marBottom w:val="0"/>
      <w:divBdr>
        <w:top w:val="none" w:sz="0" w:space="0" w:color="auto"/>
        <w:left w:val="none" w:sz="0" w:space="0" w:color="auto"/>
        <w:bottom w:val="none" w:sz="0" w:space="0" w:color="auto"/>
        <w:right w:val="none" w:sz="0" w:space="0" w:color="auto"/>
      </w:divBdr>
    </w:div>
    <w:div w:id="1491404078">
      <w:bodyDiv w:val="1"/>
      <w:marLeft w:val="0"/>
      <w:marRight w:val="0"/>
      <w:marTop w:val="0"/>
      <w:marBottom w:val="0"/>
      <w:divBdr>
        <w:top w:val="none" w:sz="0" w:space="0" w:color="auto"/>
        <w:left w:val="none" w:sz="0" w:space="0" w:color="auto"/>
        <w:bottom w:val="none" w:sz="0" w:space="0" w:color="auto"/>
        <w:right w:val="none" w:sz="0" w:space="0" w:color="auto"/>
      </w:divBdr>
    </w:div>
    <w:div w:id="1492676677">
      <w:bodyDiv w:val="1"/>
      <w:marLeft w:val="0"/>
      <w:marRight w:val="0"/>
      <w:marTop w:val="0"/>
      <w:marBottom w:val="0"/>
      <w:divBdr>
        <w:top w:val="none" w:sz="0" w:space="0" w:color="auto"/>
        <w:left w:val="none" w:sz="0" w:space="0" w:color="auto"/>
        <w:bottom w:val="none" w:sz="0" w:space="0" w:color="auto"/>
        <w:right w:val="none" w:sz="0" w:space="0" w:color="auto"/>
      </w:divBdr>
    </w:div>
    <w:div w:id="1492679250">
      <w:bodyDiv w:val="1"/>
      <w:marLeft w:val="0"/>
      <w:marRight w:val="0"/>
      <w:marTop w:val="0"/>
      <w:marBottom w:val="0"/>
      <w:divBdr>
        <w:top w:val="none" w:sz="0" w:space="0" w:color="auto"/>
        <w:left w:val="none" w:sz="0" w:space="0" w:color="auto"/>
        <w:bottom w:val="none" w:sz="0" w:space="0" w:color="auto"/>
        <w:right w:val="none" w:sz="0" w:space="0" w:color="auto"/>
      </w:divBdr>
    </w:div>
    <w:div w:id="1493061085">
      <w:bodyDiv w:val="1"/>
      <w:marLeft w:val="0"/>
      <w:marRight w:val="0"/>
      <w:marTop w:val="0"/>
      <w:marBottom w:val="0"/>
      <w:divBdr>
        <w:top w:val="none" w:sz="0" w:space="0" w:color="auto"/>
        <w:left w:val="none" w:sz="0" w:space="0" w:color="auto"/>
        <w:bottom w:val="none" w:sz="0" w:space="0" w:color="auto"/>
        <w:right w:val="none" w:sz="0" w:space="0" w:color="auto"/>
      </w:divBdr>
    </w:div>
    <w:div w:id="1493448999">
      <w:bodyDiv w:val="1"/>
      <w:marLeft w:val="0"/>
      <w:marRight w:val="0"/>
      <w:marTop w:val="0"/>
      <w:marBottom w:val="0"/>
      <w:divBdr>
        <w:top w:val="none" w:sz="0" w:space="0" w:color="auto"/>
        <w:left w:val="none" w:sz="0" w:space="0" w:color="auto"/>
        <w:bottom w:val="none" w:sz="0" w:space="0" w:color="auto"/>
        <w:right w:val="none" w:sz="0" w:space="0" w:color="auto"/>
      </w:divBdr>
    </w:div>
    <w:div w:id="1493524929">
      <w:bodyDiv w:val="1"/>
      <w:marLeft w:val="0"/>
      <w:marRight w:val="0"/>
      <w:marTop w:val="0"/>
      <w:marBottom w:val="0"/>
      <w:divBdr>
        <w:top w:val="none" w:sz="0" w:space="0" w:color="auto"/>
        <w:left w:val="none" w:sz="0" w:space="0" w:color="auto"/>
        <w:bottom w:val="none" w:sz="0" w:space="0" w:color="auto"/>
        <w:right w:val="none" w:sz="0" w:space="0" w:color="auto"/>
      </w:divBdr>
    </w:div>
    <w:div w:id="1493527320">
      <w:bodyDiv w:val="1"/>
      <w:marLeft w:val="0"/>
      <w:marRight w:val="0"/>
      <w:marTop w:val="0"/>
      <w:marBottom w:val="0"/>
      <w:divBdr>
        <w:top w:val="none" w:sz="0" w:space="0" w:color="auto"/>
        <w:left w:val="none" w:sz="0" w:space="0" w:color="auto"/>
        <w:bottom w:val="none" w:sz="0" w:space="0" w:color="auto"/>
        <w:right w:val="none" w:sz="0" w:space="0" w:color="auto"/>
      </w:divBdr>
    </w:div>
    <w:div w:id="1493527445">
      <w:bodyDiv w:val="1"/>
      <w:marLeft w:val="0"/>
      <w:marRight w:val="0"/>
      <w:marTop w:val="0"/>
      <w:marBottom w:val="0"/>
      <w:divBdr>
        <w:top w:val="none" w:sz="0" w:space="0" w:color="auto"/>
        <w:left w:val="none" w:sz="0" w:space="0" w:color="auto"/>
        <w:bottom w:val="none" w:sz="0" w:space="0" w:color="auto"/>
        <w:right w:val="none" w:sz="0" w:space="0" w:color="auto"/>
      </w:divBdr>
    </w:div>
    <w:div w:id="1493906502">
      <w:bodyDiv w:val="1"/>
      <w:marLeft w:val="0"/>
      <w:marRight w:val="0"/>
      <w:marTop w:val="0"/>
      <w:marBottom w:val="0"/>
      <w:divBdr>
        <w:top w:val="none" w:sz="0" w:space="0" w:color="auto"/>
        <w:left w:val="none" w:sz="0" w:space="0" w:color="auto"/>
        <w:bottom w:val="none" w:sz="0" w:space="0" w:color="auto"/>
        <w:right w:val="none" w:sz="0" w:space="0" w:color="auto"/>
      </w:divBdr>
    </w:div>
    <w:div w:id="1493989375">
      <w:bodyDiv w:val="1"/>
      <w:marLeft w:val="0"/>
      <w:marRight w:val="0"/>
      <w:marTop w:val="0"/>
      <w:marBottom w:val="0"/>
      <w:divBdr>
        <w:top w:val="none" w:sz="0" w:space="0" w:color="auto"/>
        <w:left w:val="none" w:sz="0" w:space="0" w:color="auto"/>
        <w:bottom w:val="none" w:sz="0" w:space="0" w:color="auto"/>
        <w:right w:val="none" w:sz="0" w:space="0" w:color="auto"/>
      </w:divBdr>
    </w:div>
    <w:div w:id="1494030907">
      <w:bodyDiv w:val="1"/>
      <w:marLeft w:val="0"/>
      <w:marRight w:val="0"/>
      <w:marTop w:val="0"/>
      <w:marBottom w:val="0"/>
      <w:divBdr>
        <w:top w:val="none" w:sz="0" w:space="0" w:color="auto"/>
        <w:left w:val="none" w:sz="0" w:space="0" w:color="auto"/>
        <w:bottom w:val="none" w:sz="0" w:space="0" w:color="auto"/>
        <w:right w:val="none" w:sz="0" w:space="0" w:color="auto"/>
      </w:divBdr>
    </w:div>
    <w:div w:id="1494033264">
      <w:bodyDiv w:val="1"/>
      <w:marLeft w:val="0"/>
      <w:marRight w:val="0"/>
      <w:marTop w:val="0"/>
      <w:marBottom w:val="0"/>
      <w:divBdr>
        <w:top w:val="none" w:sz="0" w:space="0" w:color="auto"/>
        <w:left w:val="none" w:sz="0" w:space="0" w:color="auto"/>
        <w:bottom w:val="none" w:sz="0" w:space="0" w:color="auto"/>
        <w:right w:val="none" w:sz="0" w:space="0" w:color="auto"/>
      </w:divBdr>
    </w:div>
    <w:div w:id="1494182624">
      <w:bodyDiv w:val="1"/>
      <w:marLeft w:val="0"/>
      <w:marRight w:val="0"/>
      <w:marTop w:val="0"/>
      <w:marBottom w:val="0"/>
      <w:divBdr>
        <w:top w:val="none" w:sz="0" w:space="0" w:color="auto"/>
        <w:left w:val="none" w:sz="0" w:space="0" w:color="auto"/>
        <w:bottom w:val="none" w:sz="0" w:space="0" w:color="auto"/>
        <w:right w:val="none" w:sz="0" w:space="0" w:color="auto"/>
      </w:divBdr>
    </w:div>
    <w:div w:id="1494183808">
      <w:bodyDiv w:val="1"/>
      <w:marLeft w:val="0"/>
      <w:marRight w:val="0"/>
      <w:marTop w:val="0"/>
      <w:marBottom w:val="0"/>
      <w:divBdr>
        <w:top w:val="none" w:sz="0" w:space="0" w:color="auto"/>
        <w:left w:val="none" w:sz="0" w:space="0" w:color="auto"/>
        <w:bottom w:val="none" w:sz="0" w:space="0" w:color="auto"/>
        <w:right w:val="none" w:sz="0" w:space="0" w:color="auto"/>
      </w:divBdr>
    </w:div>
    <w:div w:id="1494250916">
      <w:bodyDiv w:val="1"/>
      <w:marLeft w:val="0"/>
      <w:marRight w:val="0"/>
      <w:marTop w:val="0"/>
      <w:marBottom w:val="0"/>
      <w:divBdr>
        <w:top w:val="none" w:sz="0" w:space="0" w:color="auto"/>
        <w:left w:val="none" w:sz="0" w:space="0" w:color="auto"/>
        <w:bottom w:val="none" w:sz="0" w:space="0" w:color="auto"/>
        <w:right w:val="none" w:sz="0" w:space="0" w:color="auto"/>
      </w:divBdr>
    </w:div>
    <w:div w:id="1494492429">
      <w:bodyDiv w:val="1"/>
      <w:marLeft w:val="0"/>
      <w:marRight w:val="0"/>
      <w:marTop w:val="0"/>
      <w:marBottom w:val="0"/>
      <w:divBdr>
        <w:top w:val="none" w:sz="0" w:space="0" w:color="auto"/>
        <w:left w:val="none" w:sz="0" w:space="0" w:color="auto"/>
        <w:bottom w:val="none" w:sz="0" w:space="0" w:color="auto"/>
        <w:right w:val="none" w:sz="0" w:space="0" w:color="auto"/>
      </w:divBdr>
    </w:div>
    <w:div w:id="1494833860">
      <w:bodyDiv w:val="1"/>
      <w:marLeft w:val="0"/>
      <w:marRight w:val="0"/>
      <w:marTop w:val="0"/>
      <w:marBottom w:val="0"/>
      <w:divBdr>
        <w:top w:val="none" w:sz="0" w:space="0" w:color="auto"/>
        <w:left w:val="none" w:sz="0" w:space="0" w:color="auto"/>
        <w:bottom w:val="none" w:sz="0" w:space="0" w:color="auto"/>
        <w:right w:val="none" w:sz="0" w:space="0" w:color="auto"/>
      </w:divBdr>
    </w:div>
    <w:div w:id="1495032425">
      <w:bodyDiv w:val="1"/>
      <w:marLeft w:val="0"/>
      <w:marRight w:val="0"/>
      <w:marTop w:val="0"/>
      <w:marBottom w:val="0"/>
      <w:divBdr>
        <w:top w:val="none" w:sz="0" w:space="0" w:color="auto"/>
        <w:left w:val="none" w:sz="0" w:space="0" w:color="auto"/>
        <w:bottom w:val="none" w:sz="0" w:space="0" w:color="auto"/>
        <w:right w:val="none" w:sz="0" w:space="0" w:color="auto"/>
      </w:divBdr>
    </w:div>
    <w:div w:id="1495301228">
      <w:bodyDiv w:val="1"/>
      <w:marLeft w:val="0"/>
      <w:marRight w:val="0"/>
      <w:marTop w:val="0"/>
      <w:marBottom w:val="0"/>
      <w:divBdr>
        <w:top w:val="none" w:sz="0" w:space="0" w:color="auto"/>
        <w:left w:val="none" w:sz="0" w:space="0" w:color="auto"/>
        <w:bottom w:val="none" w:sz="0" w:space="0" w:color="auto"/>
        <w:right w:val="none" w:sz="0" w:space="0" w:color="auto"/>
      </w:divBdr>
    </w:div>
    <w:div w:id="1495535381">
      <w:bodyDiv w:val="1"/>
      <w:marLeft w:val="0"/>
      <w:marRight w:val="0"/>
      <w:marTop w:val="0"/>
      <w:marBottom w:val="0"/>
      <w:divBdr>
        <w:top w:val="none" w:sz="0" w:space="0" w:color="auto"/>
        <w:left w:val="none" w:sz="0" w:space="0" w:color="auto"/>
        <w:bottom w:val="none" w:sz="0" w:space="0" w:color="auto"/>
        <w:right w:val="none" w:sz="0" w:space="0" w:color="auto"/>
      </w:divBdr>
    </w:div>
    <w:div w:id="1495753930">
      <w:bodyDiv w:val="1"/>
      <w:marLeft w:val="0"/>
      <w:marRight w:val="0"/>
      <w:marTop w:val="0"/>
      <w:marBottom w:val="0"/>
      <w:divBdr>
        <w:top w:val="none" w:sz="0" w:space="0" w:color="auto"/>
        <w:left w:val="none" w:sz="0" w:space="0" w:color="auto"/>
        <w:bottom w:val="none" w:sz="0" w:space="0" w:color="auto"/>
        <w:right w:val="none" w:sz="0" w:space="0" w:color="auto"/>
      </w:divBdr>
    </w:div>
    <w:div w:id="1496144029">
      <w:bodyDiv w:val="1"/>
      <w:marLeft w:val="0"/>
      <w:marRight w:val="0"/>
      <w:marTop w:val="0"/>
      <w:marBottom w:val="0"/>
      <w:divBdr>
        <w:top w:val="none" w:sz="0" w:space="0" w:color="auto"/>
        <w:left w:val="none" w:sz="0" w:space="0" w:color="auto"/>
        <w:bottom w:val="none" w:sz="0" w:space="0" w:color="auto"/>
        <w:right w:val="none" w:sz="0" w:space="0" w:color="auto"/>
      </w:divBdr>
    </w:div>
    <w:div w:id="1496526931">
      <w:bodyDiv w:val="1"/>
      <w:marLeft w:val="0"/>
      <w:marRight w:val="0"/>
      <w:marTop w:val="0"/>
      <w:marBottom w:val="0"/>
      <w:divBdr>
        <w:top w:val="none" w:sz="0" w:space="0" w:color="auto"/>
        <w:left w:val="none" w:sz="0" w:space="0" w:color="auto"/>
        <w:bottom w:val="none" w:sz="0" w:space="0" w:color="auto"/>
        <w:right w:val="none" w:sz="0" w:space="0" w:color="auto"/>
      </w:divBdr>
    </w:div>
    <w:div w:id="1496610283">
      <w:bodyDiv w:val="1"/>
      <w:marLeft w:val="0"/>
      <w:marRight w:val="0"/>
      <w:marTop w:val="0"/>
      <w:marBottom w:val="0"/>
      <w:divBdr>
        <w:top w:val="none" w:sz="0" w:space="0" w:color="auto"/>
        <w:left w:val="none" w:sz="0" w:space="0" w:color="auto"/>
        <w:bottom w:val="none" w:sz="0" w:space="0" w:color="auto"/>
        <w:right w:val="none" w:sz="0" w:space="0" w:color="auto"/>
      </w:divBdr>
    </w:div>
    <w:div w:id="1496729057">
      <w:bodyDiv w:val="1"/>
      <w:marLeft w:val="0"/>
      <w:marRight w:val="0"/>
      <w:marTop w:val="0"/>
      <w:marBottom w:val="0"/>
      <w:divBdr>
        <w:top w:val="none" w:sz="0" w:space="0" w:color="auto"/>
        <w:left w:val="none" w:sz="0" w:space="0" w:color="auto"/>
        <w:bottom w:val="none" w:sz="0" w:space="0" w:color="auto"/>
        <w:right w:val="none" w:sz="0" w:space="0" w:color="auto"/>
      </w:divBdr>
    </w:div>
    <w:div w:id="1497070281">
      <w:bodyDiv w:val="1"/>
      <w:marLeft w:val="0"/>
      <w:marRight w:val="0"/>
      <w:marTop w:val="0"/>
      <w:marBottom w:val="0"/>
      <w:divBdr>
        <w:top w:val="none" w:sz="0" w:space="0" w:color="auto"/>
        <w:left w:val="none" w:sz="0" w:space="0" w:color="auto"/>
        <w:bottom w:val="none" w:sz="0" w:space="0" w:color="auto"/>
        <w:right w:val="none" w:sz="0" w:space="0" w:color="auto"/>
      </w:divBdr>
    </w:div>
    <w:div w:id="1497190295">
      <w:bodyDiv w:val="1"/>
      <w:marLeft w:val="0"/>
      <w:marRight w:val="0"/>
      <w:marTop w:val="0"/>
      <w:marBottom w:val="0"/>
      <w:divBdr>
        <w:top w:val="none" w:sz="0" w:space="0" w:color="auto"/>
        <w:left w:val="none" w:sz="0" w:space="0" w:color="auto"/>
        <w:bottom w:val="none" w:sz="0" w:space="0" w:color="auto"/>
        <w:right w:val="none" w:sz="0" w:space="0" w:color="auto"/>
      </w:divBdr>
    </w:div>
    <w:div w:id="1497308627">
      <w:bodyDiv w:val="1"/>
      <w:marLeft w:val="0"/>
      <w:marRight w:val="0"/>
      <w:marTop w:val="0"/>
      <w:marBottom w:val="0"/>
      <w:divBdr>
        <w:top w:val="none" w:sz="0" w:space="0" w:color="auto"/>
        <w:left w:val="none" w:sz="0" w:space="0" w:color="auto"/>
        <w:bottom w:val="none" w:sz="0" w:space="0" w:color="auto"/>
        <w:right w:val="none" w:sz="0" w:space="0" w:color="auto"/>
      </w:divBdr>
    </w:div>
    <w:div w:id="1497569783">
      <w:bodyDiv w:val="1"/>
      <w:marLeft w:val="0"/>
      <w:marRight w:val="0"/>
      <w:marTop w:val="0"/>
      <w:marBottom w:val="0"/>
      <w:divBdr>
        <w:top w:val="none" w:sz="0" w:space="0" w:color="auto"/>
        <w:left w:val="none" w:sz="0" w:space="0" w:color="auto"/>
        <w:bottom w:val="none" w:sz="0" w:space="0" w:color="auto"/>
        <w:right w:val="none" w:sz="0" w:space="0" w:color="auto"/>
      </w:divBdr>
    </w:div>
    <w:div w:id="1497571984">
      <w:bodyDiv w:val="1"/>
      <w:marLeft w:val="0"/>
      <w:marRight w:val="0"/>
      <w:marTop w:val="0"/>
      <w:marBottom w:val="0"/>
      <w:divBdr>
        <w:top w:val="none" w:sz="0" w:space="0" w:color="auto"/>
        <w:left w:val="none" w:sz="0" w:space="0" w:color="auto"/>
        <w:bottom w:val="none" w:sz="0" w:space="0" w:color="auto"/>
        <w:right w:val="none" w:sz="0" w:space="0" w:color="auto"/>
      </w:divBdr>
    </w:div>
    <w:div w:id="1497572040">
      <w:bodyDiv w:val="1"/>
      <w:marLeft w:val="0"/>
      <w:marRight w:val="0"/>
      <w:marTop w:val="0"/>
      <w:marBottom w:val="0"/>
      <w:divBdr>
        <w:top w:val="none" w:sz="0" w:space="0" w:color="auto"/>
        <w:left w:val="none" w:sz="0" w:space="0" w:color="auto"/>
        <w:bottom w:val="none" w:sz="0" w:space="0" w:color="auto"/>
        <w:right w:val="none" w:sz="0" w:space="0" w:color="auto"/>
      </w:divBdr>
    </w:div>
    <w:div w:id="1497695478">
      <w:bodyDiv w:val="1"/>
      <w:marLeft w:val="0"/>
      <w:marRight w:val="0"/>
      <w:marTop w:val="0"/>
      <w:marBottom w:val="0"/>
      <w:divBdr>
        <w:top w:val="none" w:sz="0" w:space="0" w:color="auto"/>
        <w:left w:val="none" w:sz="0" w:space="0" w:color="auto"/>
        <w:bottom w:val="none" w:sz="0" w:space="0" w:color="auto"/>
        <w:right w:val="none" w:sz="0" w:space="0" w:color="auto"/>
      </w:divBdr>
    </w:div>
    <w:div w:id="1497771212">
      <w:bodyDiv w:val="1"/>
      <w:marLeft w:val="0"/>
      <w:marRight w:val="0"/>
      <w:marTop w:val="0"/>
      <w:marBottom w:val="0"/>
      <w:divBdr>
        <w:top w:val="none" w:sz="0" w:space="0" w:color="auto"/>
        <w:left w:val="none" w:sz="0" w:space="0" w:color="auto"/>
        <w:bottom w:val="none" w:sz="0" w:space="0" w:color="auto"/>
        <w:right w:val="none" w:sz="0" w:space="0" w:color="auto"/>
      </w:divBdr>
    </w:div>
    <w:div w:id="1497959918">
      <w:bodyDiv w:val="1"/>
      <w:marLeft w:val="0"/>
      <w:marRight w:val="0"/>
      <w:marTop w:val="0"/>
      <w:marBottom w:val="0"/>
      <w:divBdr>
        <w:top w:val="none" w:sz="0" w:space="0" w:color="auto"/>
        <w:left w:val="none" w:sz="0" w:space="0" w:color="auto"/>
        <w:bottom w:val="none" w:sz="0" w:space="0" w:color="auto"/>
        <w:right w:val="none" w:sz="0" w:space="0" w:color="auto"/>
      </w:divBdr>
    </w:div>
    <w:div w:id="1498691099">
      <w:bodyDiv w:val="1"/>
      <w:marLeft w:val="0"/>
      <w:marRight w:val="0"/>
      <w:marTop w:val="0"/>
      <w:marBottom w:val="0"/>
      <w:divBdr>
        <w:top w:val="none" w:sz="0" w:space="0" w:color="auto"/>
        <w:left w:val="none" w:sz="0" w:space="0" w:color="auto"/>
        <w:bottom w:val="none" w:sz="0" w:space="0" w:color="auto"/>
        <w:right w:val="none" w:sz="0" w:space="0" w:color="auto"/>
      </w:divBdr>
    </w:div>
    <w:div w:id="1499226238">
      <w:bodyDiv w:val="1"/>
      <w:marLeft w:val="0"/>
      <w:marRight w:val="0"/>
      <w:marTop w:val="0"/>
      <w:marBottom w:val="0"/>
      <w:divBdr>
        <w:top w:val="none" w:sz="0" w:space="0" w:color="auto"/>
        <w:left w:val="none" w:sz="0" w:space="0" w:color="auto"/>
        <w:bottom w:val="none" w:sz="0" w:space="0" w:color="auto"/>
        <w:right w:val="none" w:sz="0" w:space="0" w:color="auto"/>
      </w:divBdr>
    </w:div>
    <w:div w:id="1499420101">
      <w:bodyDiv w:val="1"/>
      <w:marLeft w:val="0"/>
      <w:marRight w:val="0"/>
      <w:marTop w:val="0"/>
      <w:marBottom w:val="0"/>
      <w:divBdr>
        <w:top w:val="none" w:sz="0" w:space="0" w:color="auto"/>
        <w:left w:val="none" w:sz="0" w:space="0" w:color="auto"/>
        <w:bottom w:val="none" w:sz="0" w:space="0" w:color="auto"/>
        <w:right w:val="none" w:sz="0" w:space="0" w:color="auto"/>
      </w:divBdr>
    </w:div>
    <w:div w:id="1499542142">
      <w:bodyDiv w:val="1"/>
      <w:marLeft w:val="0"/>
      <w:marRight w:val="0"/>
      <w:marTop w:val="0"/>
      <w:marBottom w:val="0"/>
      <w:divBdr>
        <w:top w:val="none" w:sz="0" w:space="0" w:color="auto"/>
        <w:left w:val="none" w:sz="0" w:space="0" w:color="auto"/>
        <w:bottom w:val="none" w:sz="0" w:space="0" w:color="auto"/>
        <w:right w:val="none" w:sz="0" w:space="0" w:color="auto"/>
      </w:divBdr>
    </w:div>
    <w:div w:id="1499609997">
      <w:bodyDiv w:val="1"/>
      <w:marLeft w:val="0"/>
      <w:marRight w:val="0"/>
      <w:marTop w:val="0"/>
      <w:marBottom w:val="0"/>
      <w:divBdr>
        <w:top w:val="none" w:sz="0" w:space="0" w:color="auto"/>
        <w:left w:val="none" w:sz="0" w:space="0" w:color="auto"/>
        <w:bottom w:val="none" w:sz="0" w:space="0" w:color="auto"/>
        <w:right w:val="none" w:sz="0" w:space="0" w:color="auto"/>
      </w:divBdr>
    </w:div>
    <w:div w:id="1499613738">
      <w:bodyDiv w:val="1"/>
      <w:marLeft w:val="0"/>
      <w:marRight w:val="0"/>
      <w:marTop w:val="0"/>
      <w:marBottom w:val="0"/>
      <w:divBdr>
        <w:top w:val="none" w:sz="0" w:space="0" w:color="auto"/>
        <w:left w:val="none" w:sz="0" w:space="0" w:color="auto"/>
        <w:bottom w:val="none" w:sz="0" w:space="0" w:color="auto"/>
        <w:right w:val="none" w:sz="0" w:space="0" w:color="auto"/>
      </w:divBdr>
    </w:div>
    <w:div w:id="1499617339">
      <w:bodyDiv w:val="1"/>
      <w:marLeft w:val="0"/>
      <w:marRight w:val="0"/>
      <w:marTop w:val="0"/>
      <w:marBottom w:val="0"/>
      <w:divBdr>
        <w:top w:val="none" w:sz="0" w:space="0" w:color="auto"/>
        <w:left w:val="none" w:sz="0" w:space="0" w:color="auto"/>
        <w:bottom w:val="none" w:sz="0" w:space="0" w:color="auto"/>
        <w:right w:val="none" w:sz="0" w:space="0" w:color="auto"/>
      </w:divBdr>
    </w:div>
    <w:div w:id="1499687604">
      <w:bodyDiv w:val="1"/>
      <w:marLeft w:val="0"/>
      <w:marRight w:val="0"/>
      <w:marTop w:val="0"/>
      <w:marBottom w:val="0"/>
      <w:divBdr>
        <w:top w:val="none" w:sz="0" w:space="0" w:color="auto"/>
        <w:left w:val="none" w:sz="0" w:space="0" w:color="auto"/>
        <w:bottom w:val="none" w:sz="0" w:space="0" w:color="auto"/>
        <w:right w:val="none" w:sz="0" w:space="0" w:color="auto"/>
      </w:divBdr>
    </w:div>
    <w:div w:id="1499688262">
      <w:bodyDiv w:val="1"/>
      <w:marLeft w:val="0"/>
      <w:marRight w:val="0"/>
      <w:marTop w:val="0"/>
      <w:marBottom w:val="0"/>
      <w:divBdr>
        <w:top w:val="none" w:sz="0" w:space="0" w:color="auto"/>
        <w:left w:val="none" w:sz="0" w:space="0" w:color="auto"/>
        <w:bottom w:val="none" w:sz="0" w:space="0" w:color="auto"/>
        <w:right w:val="none" w:sz="0" w:space="0" w:color="auto"/>
      </w:divBdr>
    </w:div>
    <w:div w:id="1500002808">
      <w:bodyDiv w:val="1"/>
      <w:marLeft w:val="0"/>
      <w:marRight w:val="0"/>
      <w:marTop w:val="0"/>
      <w:marBottom w:val="0"/>
      <w:divBdr>
        <w:top w:val="none" w:sz="0" w:space="0" w:color="auto"/>
        <w:left w:val="none" w:sz="0" w:space="0" w:color="auto"/>
        <w:bottom w:val="none" w:sz="0" w:space="0" w:color="auto"/>
        <w:right w:val="none" w:sz="0" w:space="0" w:color="auto"/>
      </w:divBdr>
    </w:div>
    <w:div w:id="1500122809">
      <w:bodyDiv w:val="1"/>
      <w:marLeft w:val="0"/>
      <w:marRight w:val="0"/>
      <w:marTop w:val="0"/>
      <w:marBottom w:val="0"/>
      <w:divBdr>
        <w:top w:val="none" w:sz="0" w:space="0" w:color="auto"/>
        <w:left w:val="none" w:sz="0" w:space="0" w:color="auto"/>
        <w:bottom w:val="none" w:sz="0" w:space="0" w:color="auto"/>
        <w:right w:val="none" w:sz="0" w:space="0" w:color="auto"/>
      </w:divBdr>
    </w:div>
    <w:div w:id="1500461810">
      <w:bodyDiv w:val="1"/>
      <w:marLeft w:val="0"/>
      <w:marRight w:val="0"/>
      <w:marTop w:val="0"/>
      <w:marBottom w:val="0"/>
      <w:divBdr>
        <w:top w:val="none" w:sz="0" w:space="0" w:color="auto"/>
        <w:left w:val="none" w:sz="0" w:space="0" w:color="auto"/>
        <w:bottom w:val="none" w:sz="0" w:space="0" w:color="auto"/>
        <w:right w:val="none" w:sz="0" w:space="0" w:color="auto"/>
      </w:divBdr>
    </w:div>
    <w:div w:id="1500466954">
      <w:bodyDiv w:val="1"/>
      <w:marLeft w:val="0"/>
      <w:marRight w:val="0"/>
      <w:marTop w:val="0"/>
      <w:marBottom w:val="0"/>
      <w:divBdr>
        <w:top w:val="none" w:sz="0" w:space="0" w:color="auto"/>
        <w:left w:val="none" w:sz="0" w:space="0" w:color="auto"/>
        <w:bottom w:val="none" w:sz="0" w:space="0" w:color="auto"/>
        <w:right w:val="none" w:sz="0" w:space="0" w:color="auto"/>
      </w:divBdr>
    </w:div>
    <w:div w:id="1500540610">
      <w:bodyDiv w:val="1"/>
      <w:marLeft w:val="0"/>
      <w:marRight w:val="0"/>
      <w:marTop w:val="0"/>
      <w:marBottom w:val="0"/>
      <w:divBdr>
        <w:top w:val="none" w:sz="0" w:space="0" w:color="auto"/>
        <w:left w:val="none" w:sz="0" w:space="0" w:color="auto"/>
        <w:bottom w:val="none" w:sz="0" w:space="0" w:color="auto"/>
        <w:right w:val="none" w:sz="0" w:space="0" w:color="auto"/>
      </w:divBdr>
    </w:div>
    <w:div w:id="1500579055">
      <w:bodyDiv w:val="1"/>
      <w:marLeft w:val="0"/>
      <w:marRight w:val="0"/>
      <w:marTop w:val="0"/>
      <w:marBottom w:val="0"/>
      <w:divBdr>
        <w:top w:val="none" w:sz="0" w:space="0" w:color="auto"/>
        <w:left w:val="none" w:sz="0" w:space="0" w:color="auto"/>
        <w:bottom w:val="none" w:sz="0" w:space="0" w:color="auto"/>
        <w:right w:val="none" w:sz="0" w:space="0" w:color="auto"/>
      </w:divBdr>
    </w:div>
    <w:div w:id="1501239156">
      <w:bodyDiv w:val="1"/>
      <w:marLeft w:val="0"/>
      <w:marRight w:val="0"/>
      <w:marTop w:val="0"/>
      <w:marBottom w:val="0"/>
      <w:divBdr>
        <w:top w:val="none" w:sz="0" w:space="0" w:color="auto"/>
        <w:left w:val="none" w:sz="0" w:space="0" w:color="auto"/>
        <w:bottom w:val="none" w:sz="0" w:space="0" w:color="auto"/>
        <w:right w:val="none" w:sz="0" w:space="0" w:color="auto"/>
      </w:divBdr>
    </w:div>
    <w:div w:id="1501388616">
      <w:bodyDiv w:val="1"/>
      <w:marLeft w:val="0"/>
      <w:marRight w:val="0"/>
      <w:marTop w:val="0"/>
      <w:marBottom w:val="0"/>
      <w:divBdr>
        <w:top w:val="none" w:sz="0" w:space="0" w:color="auto"/>
        <w:left w:val="none" w:sz="0" w:space="0" w:color="auto"/>
        <w:bottom w:val="none" w:sz="0" w:space="0" w:color="auto"/>
        <w:right w:val="none" w:sz="0" w:space="0" w:color="auto"/>
      </w:divBdr>
    </w:div>
    <w:div w:id="1501432272">
      <w:bodyDiv w:val="1"/>
      <w:marLeft w:val="0"/>
      <w:marRight w:val="0"/>
      <w:marTop w:val="0"/>
      <w:marBottom w:val="0"/>
      <w:divBdr>
        <w:top w:val="none" w:sz="0" w:space="0" w:color="auto"/>
        <w:left w:val="none" w:sz="0" w:space="0" w:color="auto"/>
        <w:bottom w:val="none" w:sz="0" w:space="0" w:color="auto"/>
        <w:right w:val="none" w:sz="0" w:space="0" w:color="auto"/>
      </w:divBdr>
    </w:div>
    <w:div w:id="1501509268">
      <w:bodyDiv w:val="1"/>
      <w:marLeft w:val="0"/>
      <w:marRight w:val="0"/>
      <w:marTop w:val="0"/>
      <w:marBottom w:val="0"/>
      <w:divBdr>
        <w:top w:val="none" w:sz="0" w:space="0" w:color="auto"/>
        <w:left w:val="none" w:sz="0" w:space="0" w:color="auto"/>
        <w:bottom w:val="none" w:sz="0" w:space="0" w:color="auto"/>
        <w:right w:val="none" w:sz="0" w:space="0" w:color="auto"/>
      </w:divBdr>
    </w:div>
    <w:div w:id="1501627077">
      <w:bodyDiv w:val="1"/>
      <w:marLeft w:val="0"/>
      <w:marRight w:val="0"/>
      <w:marTop w:val="0"/>
      <w:marBottom w:val="0"/>
      <w:divBdr>
        <w:top w:val="none" w:sz="0" w:space="0" w:color="auto"/>
        <w:left w:val="none" w:sz="0" w:space="0" w:color="auto"/>
        <w:bottom w:val="none" w:sz="0" w:space="0" w:color="auto"/>
        <w:right w:val="none" w:sz="0" w:space="0" w:color="auto"/>
      </w:divBdr>
    </w:div>
    <w:div w:id="1501964418">
      <w:bodyDiv w:val="1"/>
      <w:marLeft w:val="0"/>
      <w:marRight w:val="0"/>
      <w:marTop w:val="0"/>
      <w:marBottom w:val="0"/>
      <w:divBdr>
        <w:top w:val="none" w:sz="0" w:space="0" w:color="auto"/>
        <w:left w:val="none" w:sz="0" w:space="0" w:color="auto"/>
        <w:bottom w:val="none" w:sz="0" w:space="0" w:color="auto"/>
        <w:right w:val="none" w:sz="0" w:space="0" w:color="auto"/>
      </w:divBdr>
    </w:div>
    <w:div w:id="1502507831">
      <w:bodyDiv w:val="1"/>
      <w:marLeft w:val="0"/>
      <w:marRight w:val="0"/>
      <w:marTop w:val="0"/>
      <w:marBottom w:val="0"/>
      <w:divBdr>
        <w:top w:val="none" w:sz="0" w:space="0" w:color="auto"/>
        <w:left w:val="none" w:sz="0" w:space="0" w:color="auto"/>
        <w:bottom w:val="none" w:sz="0" w:space="0" w:color="auto"/>
        <w:right w:val="none" w:sz="0" w:space="0" w:color="auto"/>
      </w:divBdr>
    </w:div>
    <w:div w:id="1502623142">
      <w:bodyDiv w:val="1"/>
      <w:marLeft w:val="0"/>
      <w:marRight w:val="0"/>
      <w:marTop w:val="0"/>
      <w:marBottom w:val="0"/>
      <w:divBdr>
        <w:top w:val="none" w:sz="0" w:space="0" w:color="auto"/>
        <w:left w:val="none" w:sz="0" w:space="0" w:color="auto"/>
        <w:bottom w:val="none" w:sz="0" w:space="0" w:color="auto"/>
        <w:right w:val="none" w:sz="0" w:space="0" w:color="auto"/>
      </w:divBdr>
    </w:div>
    <w:div w:id="1502623189">
      <w:bodyDiv w:val="1"/>
      <w:marLeft w:val="0"/>
      <w:marRight w:val="0"/>
      <w:marTop w:val="0"/>
      <w:marBottom w:val="0"/>
      <w:divBdr>
        <w:top w:val="none" w:sz="0" w:space="0" w:color="auto"/>
        <w:left w:val="none" w:sz="0" w:space="0" w:color="auto"/>
        <w:bottom w:val="none" w:sz="0" w:space="0" w:color="auto"/>
        <w:right w:val="none" w:sz="0" w:space="0" w:color="auto"/>
      </w:divBdr>
    </w:div>
    <w:div w:id="1502701739">
      <w:bodyDiv w:val="1"/>
      <w:marLeft w:val="0"/>
      <w:marRight w:val="0"/>
      <w:marTop w:val="0"/>
      <w:marBottom w:val="0"/>
      <w:divBdr>
        <w:top w:val="none" w:sz="0" w:space="0" w:color="auto"/>
        <w:left w:val="none" w:sz="0" w:space="0" w:color="auto"/>
        <w:bottom w:val="none" w:sz="0" w:space="0" w:color="auto"/>
        <w:right w:val="none" w:sz="0" w:space="0" w:color="auto"/>
      </w:divBdr>
    </w:div>
    <w:div w:id="1502887526">
      <w:bodyDiv w:val="1"/>
      <w:marLeft w:val="0"/>
      <w:marRight w:val="0"/>
      <w:marTop w:val="0"/>
      <w:marBottom w:val="0"/>
      <w:divBdr>
        <w:top w:val="none" w:sz="0" w:space="0" w:color="auto"/>
        <w:left w:val="none" w:sz="0" w:space="0" w:color="auto"/>
        <w:bottom w:val="none" w:sz="0" w:space="0" w:color="auto"/>
        <w:right w:val="none" w:sz="0" w:space="0" w:color="auto"/>
      </w:divBdr>
    </w:div>
    <w:div w:id="1503200775">
      <w:bodyDiv w:val="1"/>
      <w:marLeft w:val="0"/>
      <w:marRight w:val="0"/>
      <w:marTop w:val="0"/>
      <w:marBottom w:val="0"/>
      <w:divBdr>
        <w:top w:val="none" w:sz="0" w:space="0" w:color="auto"/>
        <w:left w:val="none" w:sz="0" w:space="0" w:color="auto"/>
        <w:bottom w:val="none" w:sz="0" w:space="0" w:color="auto"/>
        <w:right w:val="none" w:sz="0" w:space="0" w:color="auto"/>
      </w:divBdr>
    </w:div>
    <w:div w:id="1503466289">
      <w:bodyDiv w:val="1"/>
      <w:marLeft w:val="0"/>
      <w:marRight w:val="0"/>
      <w:marTop w:val="0"/>
      <w:marBottom w:val="0"/>
      <w:divBdr>
        <w:top w:val="none" w:sz="0" w:space="0" w:color="auto"/>
        <w:left w:val="none" w:sz="0" w:space="0" w:color="auto"/>
        <w:bottom w:val="none" w:sz="0" w:space="0" w:color="auto"/>
        <w:right w:val="none" w:sz="0" w:space="0" w:color="auto"/>
      </w:divBdr>
    </w:div>
    <w:div w:id="1503622837">
      <w:bodyDiv w:val="1"/>
      <w:marLeft w:val="0"/>
      <w:marRight w:val="0"/>
      <w:marTop w:val="0"/>
      <w:marBottom w:val="0"/>
      <w:divBdr>
        <w:top w:val="none" w:sz="0" w:space="0" w:color="auto"/>
        <w:left w:val="none" w:sz="0" w:space="0" w:color="auto"/>
        <w:bottom w:val="none" w:sz="0" w:space="0" w:color="auto"/>
        <w:right w:val="none" w:sz="0" w:space="0" w:color="auto"/>
      </w:divBdr>
    </w:div>
    <w:div w:id="1503934954">
      <w:bodyDiv w:val="1"/>
      <w:marLeft w:val="0"/>
      <w:marRight w:val="0"/>
      <w:marTop w:val="0"/>
      <w:marBottom w:val="0"/>
      <w:divBdr>
        <w:top w:val="none" w:sz="0" w:space="0" w:color="auto"/>
        <w:left w:val="none" w:sz="0" w:space="0" w:color="auto"/>
        <w:bottom w:val="none" w:sz="0" w:space="0" w:color="auto"/>
        <w:right w:val="none" w:sz="0" w:space="0" w:color="auto"/>
      </w:divBdr>
    </w:div>
    <w:div w:id="1504199348">
      <w:bodyDiv w:val="1"/>
      <w:marLeft w:val="0"/>
      <w:marRight w:val="0"/>
      <w:marTop w:val="0"/>
      <w:marBottom w:val="0"/>
      <w:divBdr>
        <w:top w:val="none" w:sz="0" w:space="0" w:color="auto"/>
        <w:left w:val="none" w:sz="0" w:space="0" w:color="auto"/>
        <w:bottom w:val="none" w:sz="0" w:space="0" w:color="auto"/>
        <w:right w:val="none" w:sz="0" w:space="0" w:color="auto"/>
      </w:divBdr>
    </w:div>
    <w:div w:id="1505051523">
      <w:bodyDiv w:val="1"/>
      <w:marLeft w:val="0"/>
      <w:marRight w:val="0"/>
      <w:marTop w:val="0"/>
      <w:marBottom w:val="0"/>
      <w:divBdr>
        <w:top w:val="none" w:sz="0" w:space="0" w:color="auto"/>
        <w:left w:val="none" w:sz="0" w:space="0" w:color="auto"/>
        <w:bottom w:val="none" w:sz="0" w:space="0" w:color="auto"/>
        <w:right w:val="none" w:sz="0" w:space="0" w:color="auto"/>
      </w:divBdr>
    </w:div>
    <w:div w:id="1505126585">
      <w:bodyDiv w:val="1"/>
      <w:marLeft w:val="0"/>
      <w:marRight w:val="0"/>
      <w:marTop w:val="0"/>
      <w:marBottom w:val="0"/>
      <w:divBdr>
        <w:top w:val="none" w:sz="0" w:space="0" w:color="auto"/>
        <w:left w:val="none" w:sz="0" w:space="0" w:color="auto"/>
        <w:bottom w:val="none" w:sz="0" w:space="0" w:color="auto"/>
        <w:right w:val="none" w:sz="0" w:space="0" w:color="auto"/>
      </w:divBdr>
    </w:div>
    <w:div w:id="1505976234">
      <w:bodyDiv w:val="1"/>
      <w:marLeft w:val="0"/>
      <w:marRight w:val="0"/>
      <w:marTop w:val="0"/>
      <w:marBottom w:val="0"/>
      <w:divBdr>
        <w:top w:val="none" w:sz="0" w:space="0" w:color="auto"/>
        <w:left w:val="none" w:sz="0" w:space="0" w:color="auto"/>
        <w:bottom w:val="none" w:sz="0" w:space="0" w:color="auto"/>
        <w:right w:val="none" w:sz="0" w:space="0" w:color="auto"/>
      </w:divBdr>
    </w:div>
    <w:div w:id="1506237870">
      <w:bodyDiv w:val="1"/>
      <w:marLeft w:val="0"/>
      <w:marRight w:val="0"/>
      <w:marTop w:val="0"/>
      <w:marBottom w:val="0"/>
      <w:divBdr>
        <w:top w:val="none" w:sz="0" w:space="0" w:color="auto"/>
        <w:left w:val="none" w:sz="0" w:space="0" w:color="auto"/>
        <w:bottom w:val="none" w:sz="0" w:space="0" w:color="auto"/>
        <w:right w:val="none" w:sz="0" w:space="0" w:color="auto"/>
      </w:divBdr>
    </w:div>
    <w:div w:id="1506434395">
      <w:bodyDiv w:val="1"/>
      <w:marLeft w:val="0"/>
      <w:marRight w:val="0"/>
      <w:marTop w:val="0"/>
      <w:marBottom w:val="0"/>
      <w:divBdr>
        <w:top w:val="none" w:sz="0" w:space="0" w:color="auto"/>
        <w:left w:val="none" w:sz="0" w:space="0" w:color="auto"/>
        <w:bottom w:val="none" w:sz="0" w:space="0" w:color="auto"/>
        <w:right w:val="none" w:sz="0" w:space="0" w:color="auto"/>
      </w:divBdr>
    </w:div>
    <w:div w:id="1506817996">
      <w:bodyDiv w:val="1"/>
      <w:marLeft w:val="0"/>
      <w:marRight w:val="0"/>
      <w:marTop w:val="0"/>
      <w:marBottom w:val="0"/>
      <w:divBdr>
        <w:top w:val="none" w:sz="0" w:space="0" w:color="auto"/>
        <w:left w:val="none" w:sz="0" w:space="0" w:color="auto"/>
        <w:bottom w:val="none" w:sz="0" w:space="0" w:color="auto"/>
        <w:right w:val="none" w:sz="0" w:space="0" w:color="auto"/>
      </w:divBdr>
    </w:div>
    <w:div w:id="1506944022">
      <w:bodyDiv w:val="1"/>
      <w:marLeft w:val="0"/>
      <w:marRight w:val="0"/>
      <w:marTop w:val="0"/>
      <w:marBottom w:val="0"/>
      <w:divBdr>
        <w:top w:val="none" w:sz="0" w:space="0" w:color="auto"/>
        <w:left w:val="none" w:sz="0" w:space="0" w:color="auto"/>
        <w:bottom w:val="none" w:sz="0" w:space="0" w:color="auto"/>
        <w:right w:val="none" w:sz="0" w:space="0" w:color="auto"/>
      </w:divBdr>
    </w:div>
    <w:div w:id="1506945184">
      <w:bodyDiv w:val="1"/>
      <w:marLeft w:val="0"/>
      <w:marRight w:val="0"/>
      <w:marTop w:val="0"/>
      <w:marBottom w:val="0"/>
      <w:divBdr>
        <w:top w:val="none" w:sz="0" w:space="0" w:color="auto"/>
        <w:left w:val="none" w:sz="0" w:space="0" w:color="auto"/>
        <w:bottom w:val="none" w:sz="0" w:space="0" w:color="auto"/>
        <w:right w:val="none" w:sz="0" w:space="0" w:color="auto"/>
      </w:divBdr>
    </w:div>
    <w:div w:id="1507356877">
      <w:bodyDiv w:val="1"/>
      <w:marLeft w:val="0"/>
      <w:marRight w:val="0"/>
      <w:marTop w:val="0"/>
      <w:marBottom w:val="0"/>
      <w:divBdr>
        <w:top w:val="none" w:sz="0" w:space="0" w:color="auto"/>
        <w:left w:val="none" w:sz="0" w:space="0" w:color="auto"/>
        <w:bottom w:val="none" w:sz="0" w:space="0" w:color="auto"/>
        <w:right w:val="none" w:sz="0" w:space="0" w:color="auto"/>
      </w:divBdr>
    </w:div>
    <w:div w:id="1507555640">
      <w:bodyDiv w:val="1"/>
      <w:marLeft w:val="0"/>
      <w:marRight w:val="0"/>
      <w:marTop w:val="0"/>
      <w:marBottom w:val="0"/>
      <w:divBdr>
        <w:top w:val="none" w:sz="0" w:space="0" w:color="auto"/>
        <w:left w:val="none" w:sz="0" w:space="0" w:color="auto"/>
        <w:bottom w:val="none" w:sz="0" w:space="0" w:color="auto"/>
        <w:right w:val="none" w:sz="0" w:space="0" w:color="auto"/>
      </w:divBdr>
    </w:div>
    <w:div w:id="1507593290">
      <w:bodyDiv w:val="1"/>
      <w:marLeft w:val="0"/>
      <w:marRight w:val="0"/>
      <w:marTop w:val="0"/>
      <w:marBottom w:val="0"/>
      <w:divBdr>
        <w:top w:val="none" w:sz="0" w:space="0" w:color="auto"/>
        <w:left w:val="none" w:sz="0" w:space="0" w:color="auto"/>
        <w:bottom w:val="none" w:sz="0" w:space="0" w:color="auto"/>
        <w:right w:val="none" w:sz="0" w:space="0" w:color="auto"/>
      </w:divBdr>
    </w:div>
    <w:div w:id="1507792364">
      <w:bodyDiv w:val="1"/>
      <w:marLeft w:val="0"/>
      <w:marRight w:val="0"/>
      <w:marTop w:val="0"/>
      <w:marBottom w:val="0"/>
      <w:divBdr>
        <w:top w:val="none" w:sz="0" w:space="0" w:color="auto"/>
        <w:left w:val="none" w:sz="0" w:space="0" w:color="auto"/>
        <w:bottom w:val="none" w:sz="0" w:space="0" w:color="auto"/>
        <w:right w:val="none" w:sz="0" w:space="0" w:color="auto"/>
      </w:divBdr>
    </w:div>
    <w:div w:id="1507863810">
      <w:bodyDiv w:val="1"/>
      <w:marLeft w:val="0"/>
      <w:marRight w:val="0"/>
      <w:marTop w:val="0"/>
      <w:marBottom w:val="0"/>
      <w:divBdr>
        <w:top w:val="none" w:sz="0" w:space="0" w:color="auto"/>
        <w:left w:val="none" w:sz="0" w:space="0" w:color="auto"/>
        <w:bottom w:val="none" w:sz="0" w:space="0" w:color="auto"/>
        <w:right w:val="none" w:sz="0" w:space="0" w:color="auto"/>
      </w:divBdr>
    </w:div>
    <w:div w:id="1507864631">
      <w:bodyDiv w:val="1"/>
      <w:marLeft w:val="0"/>
      <w:marRight w:val="0"/>
      <w:marTop w:val="0"/>
      <w:marBottom w:val="0"/>
      <w:divBdr>
        <w:top w:val="none" w:sz="0" w:space="0" w:color="auto"/>
        <w:left w:val="none" w:sz="0" w:space="0" w:color="auto"/>
        <w:bottom w:val="none" w:sz="0" w:space="0" w:color="auto"/>
        <w:right w:val="none" w:sz="0" w:space="0" w:color="auto"/>
      </w:divBdr>
    </w:div>
    <w:div w:id="1507864712">
      <w:bodyDiv w:val="1"/>
      <w:marLeft w:val="0"/>
      <w:marRight w:val="0"/>
      <w:marTop w:val="0"/>
      <w:marBottom w:val="0"/>
      <w:divBdr>
        <w:top w:val="none" w:sz="0" w:space="0" w:color="auto"/>
        <w:left w:val="none" w:sz="0" w:space="0" w:color="auto"/>
        <w:bottom w:val="none" w:sz="0" w:space="0" w:color="auto"/>
        <w:right w:val="none" w:sz="0" w:space="0" w:color="auto"/>
      </w:divBdr>
    </w:div>
    <w:div w:id="1508058582">
      <w:bodyDiv w:val="1"/>
      <w:marLeft w:val="0"/>
      <w:marRight w:val="0"/>
      <w:marTop w:val="0"/>
      <w:marBottom w:val="0"/>
      <w:divBdr>
        <w:top w:val="none" w:sz="0" w:space="0" w:color="auto"/>
        <w:left w:val="none" w:sz="0" w:space="0" w:color="auto"/>
        <w:bottom w:val="none" w:sz="0" w:space="0" w:color="auto"/>
        <w:right w:val="none" w:sz="0" w:space="0" w:color="auto"/>
      </w:divBdr>
    </w:div>
    <w:div w:id="1508325613">
      <w:bodyDiv w:val="1"/>
      <w:marLeft w:val="0"/>
      <w:marRight w:val="0"/>
      <w:marTop w:val="0"/>
      <w:marBottom w:val="0"/>
      <w:divBdr>
        <w:top w:val="none" w:sz="0" w:space="0" w:color="auto"/>
        <w:left w:val="none" w:sz="0" w:space="0" w:color="auto"/>
        <w:bottom w:val="none" w:sz="0" w:space="0" w:color="auto"/>
        <w:right w:val="none" w:sz="0" w:space="0" w:color="auto"/>
      </w:divBdr>
    </w:div>
    <w:div w:id="1509099315">
      <w:bodyDiv w:val="1"/>
      <w:marLeft w:val="0"/>
      <w:marRight w:val="0"/>
      <w:marTop w:val="0"/>
      <w:marBottom w:val="0"/>
      <w:divBdr>
        <w:top w:val="none" w:sz="0" w:space="0" w:color="auto"/>
        <w:left w:val="none" w:sz="0" w:space="0" w:color="auto"/>
        <w:bottom w:val="none" w:sz="0" w:space="0" w:color="auto"/>
        <w:right w:val="none" w:sz="0" w:space="0" w:color="auto"/>
      </w:divBdr>
    </w:div>
    <w:div w:id="1509176855">
      <w:bodyDiv w:val="1"/>
      <w:marLeft w:val="0"/>
      <w:marRight w:val="0"/>
      <w:marTop w:val="0"/>
      <w:marBottom w:val="0"/>
      <w:divBdr>
        <w:top w:val="none" w:sz="0" w:space="0" w:color="auto"/>
        <w:left w:val="none" w:sz="0" w:space="0" w:color="auto"/>
        <w:bottom w:val="none" w:sz="0" w:space="0" w:color="auto"/>
        <w:right w:val="none" w:sz="0" w:space="0" w:color="auto"/>
      </w:divBdr>
    </w:div>
    <w:div w:id="1509176914">
      <w:bodyDiv w:val="1"/>
      <w:marLeft w:val="0"/>
      <w:marRight w:val="0"/>
      <w:marTop w:val="0"/>
      <w:marBottom w:val="0"/>
      <w:divBdr>
        <w:top w:val="none" w:sz="0" w:space="0" w:color="auto"/>
        <w:left w:val="none" w:sz="0" w:space="0" w:color="auto"/>
        <w:bottom w:val="none" w:sz="0" w:space="0" w:color="auto"/>
        <w:right w:val="none" w:sz="0" w:space="0" w:color="auto"/>
      </w:divBdr>
    </w:div>
    <w:div w:id="1510363160">
      <w:bodyDiv w:val="1"/>
      <w:marLeft w:val="0"/>
      <w:marRight w:val="0"/>
      <w:marTop w:val="0"/>
      <w:marBottom w:val="0"/>
      <w:divBdr>
        <w:top w:val="none" w:sz="0" w:space="0" w:color="auto"/>
        <w:left w:val="none" w:sz="0" w:space="0" w:color="auto"/>
        <w:bottom w:val="none" w:sz="0" w:space="0" w:color="auto"/>
        <w:right w:val="none" w:sz="0" w:space="0" w:color="auto"/>
      </w:divBdr>
    </w:div>
    <w:div w:id="1510368112">
      <w:bodyDiv w:val="1"/>
      <w:marLeft w:val="0"/>
      <w:marRight w:val="0"/>
      <w:marTop w:val="0"/>
      <w:marBottom w:val="0"/>
      <w:divBdr>
        <w:top w:val="none" w:sz="0" w:space="0" w:color="auto"/>
        <w:left w:val="none" w:sz="0" w:space="0" w:color="auto"/>
        <w:bottom w:val="none" w:sz="0" w:space="0" w:color="auto"/>
        <w:right w:val="none" w:sz="0" w:space="0" w:color="auto"/>
      </w:divBdr>
    </w:div>
    <w:div w:id="1510565487">
      <w:bodyDiv w:val="1"/>
      <w:marLeft w:val="0"/>
      <w:marRight w:val="0"/>
      <w:marTop w:val="0"/>
      <w:marBottom w:val="0"/>
      <w:divBdr>
        <w:top w:val="none" w:sz="0" w:space="0" w:color="auto"/>
        <w:left w:val="none" w:sz="0" w:space="0" w:color="auto"/>
        <w:bottom w:val="none" w:sz="0" w:space="0" w:color="auto"/>
        <w:right w:val="none" w:sz="0" w:space="0" w:color="auto"/>
      </w:divBdr>
    </w:div>
    <w:div w:id="1510632422">
      <w:bodyDiv w:val="1"/>
      <w:marLeft w:val="0"/>
      <w:marRight w:val="0"/>
      <w:marTop w:val="0"/>
      <w:marBottom w:val="0"/>
      <w:divBdr>
        <w:top w:val="none" w:sz="0" w:space="0" w:color="auto"/>
        <w:left w:val="none" w:sz="0" w:space="0" w:color="auto"/>
        <w:bottom w:val="none" w:sz="0" w:space="0" w:color="auto"/>
        <w:right w:val="none" w:sz="0" w:space="0" w:color="auto"/>
      </w:divBdr>
    </w:div>
    <w:div w:id="1511406388">
      <w:bodyDiv w:val="1"/>
      <w:marLeft w:val="0"/>
      <w:marRight w:val="0"/>
      <w:marTop w:val="0"/>
      <w:marBottom w:val="0"/>
      <w:divBdr>
        <w:top w:val="none" w:sz="0" w:space="0" w:color="auto"/>
        <w:left w:val="none" w:sz="0" w:space="0" w:color="auto"/>
        <w:bottom w:val="none" w:sz="0" w:space="0" w:color="auto"/>
        <w:right w:val="none" w:sz="0" w:space="0" w:color="auto"/>
      </w:divBdr>
    </w:div>
    <w:div w:id="1511408977">
      <w:bodyDiv w:val="1"/>
      <w:marLeft w:val="0"/>
      <w:marRight w:val="0"/>
      <w:marTop w:val="0"/>
      <w:marBottom w:val="0"/>
      <w:divBdr>
        <w:top w:val="none" w:sz="0" w:space="0" w:color="auto"/>
        <w:left w:val="none" w:sz="0" w:space="0" w:color="auto"/>
        <w:bottom w:val="none" w:sz="0" w:space="0" w:color="auto"/>
        <w:right w:val="none" w:sz="0" w:space="0" w:color="auto"/>
      </w:divBdr>
    </w:div>
    <w:div w:id="1511487353">
      <w:bodyDiv w:val="1"/>
      <w:marLeft w:val="0"/>
      <w:marRight w:val="0"/>
      <w:marTop w:val="0"/>
      <w:marBottom w:val="0"/>
      <w:divBdr>
        <w:top w:val="none" w:sz="0" w:space="0" w:color="auto"/>
        <w:left w:val="none" w:sz="0" w:space="0" w:color="auto"/>
        <w:bottom w:val="none" w:sz="0" w:space="0" w:color="auto"/>
        <w:right w:val="none" w:sz="0" w:space="0" w:color="auto"/>
      </w:divBdr>
    </w:div>
    <w:div w:id="1511525345">
      <w:bodyDiv w:val="1"/>
      <w:marLeft w:val="0"/>
      <w:marRight w:val="0"/>
      <w:marTop w:val="0"/>
      <w:marBottom w:val="0"/>
      <w:divBdr>
        <w:top w:val="none" w:sz="0" w:space="0" w:color="auto"/>
        <w:left w:val="none" w:sz="0" w:space="0" w:color="auto"/>
        <w:bottom w:val="none" w:sz="0" w:space="0" w:color="auto"/>
        <w:right w:val="none" w:sz="0" w:space="0" w:color="auto"/>
      </w:divBdr>
    </w:div>
    <w:div w:id="1512060519">
      <w:bodyDiv w:val="1"/>
      <w:marLeft w:val="0"/>
      <w:marRight w:val="0"/>
      <w:marTop w:val="0"/>
      <w:marBottom w:val="0"/>
      <w:divBdr>
        <w:top w:val="none" w:sz="0" w:space="0" w:color="auto"/>
        <w:left w:val="none" w:sz="0" w:space="0" w:color="auto"/>
        <w:bottom w:val="none" w:sz="0" w:space="0" w:color="auto"/>
        <w:right w:val="none" w:sz="0" w:space="0" w:color="auto"/>
      </w:divBdr>
    </w:div>
    <w:div w:id="1512262550">
      <w:bodyDiv w:val="1"/>
      <w:marLeft w:val="0"/>
      <w:marRight w:val="0"/>
      <w:marTop w:val="0"/>
      <w:marBottom w:val="0"/>
      <w:divBdr>
        <w:top w:val="none" w:sz="0" w:space="0" w:color="auto"/>
        <w:left w:val="none" w:sz="0" w:space="0" w:color="auto"/>
        <w:bottom w:val="none" w:sz="0" w:space="0" w:color="auto"/>
        <w:right w:val="none" w:sz="0" w:space="0" w:color="auto"/>
      </w:divBdr>
    </w:div>
    <w:div w:id="1512523298">
      <w:bodyDiv w:val="1"/>
      <w:marLeft w:val="0"/>
      <w:marRight w:val="0"/>
      <w:marTop w:val="0"/>
      <w:marBottom w:val="0"/>
      <w:divBdr>
        <w:top w:val="none" w:sz="0" w:space="0" w:color="auto"/>
        <w:left w:val="none" w:sz="0" w:space="0" w:color="auto"/>
        <w:bottom w:val="none" w:sz="0" w:space="0" w:color="auto"/>
        <w:right w:val="none" w:sz="0" w:space="0" w:color="auto"/>
      </w:divBdr>
    </w:div>
    <w:div w:id="1512600600">
      <w:bodyDiv w:val="1"/>
      <w:marLeft w:val="0"/>
      <w:marRight w:val="0"/>
      <w:marTop w:val="0"/>
      <w:marBottom w:val="0"/>
      <w:divBdr>
        <w:top w:val="none" w:sz="0" w:space="0" w:color="auto"/>
        <w:left w:val="none" w:sz="0" w:space="0" w:color="auto"/>
        <w:bottom w:val="none" w:sz="0" w:space="0" w:color="auto"/>
        <w:right w:val="none" w:sz="0" w:space="0" w:color="auto"/>
      </w:divBdr>
    </w:div>
    <w:div w:id="1513062123">
      <w:bodyDiv w:val="1"/>
      <w:marLeft w:val="0"/>
      <w:marRight w:val="0"/>
      <w:marTop w:val="0"/>
      <w:marBottom w:val="0"/>
      <w:divBdr>
        <w:top w:val="none" w:sz="0" w:space="0" w:color="auto"/>
        <w:left w:val="none" w:sz="0" w:space="0" w:color="auto"/>
        <w:bottom w:val="none" w:sz="0" w:space="0" w:color="auto"/>
        <w:right w:val="none" w:sz="0" w:space="0" w:color="auto"/>
      </w:divBdr>
    </w:div>
    <w:div w:id="1513371727">
      <w:bodyDiv w:val="1"/>
      <w:marLeft w:val="0"/>
      <w:marRight w:val="0"/>
      <w:marTop w:val="0"/>
      <w:marBottom w:val="0"/>
      <w:divBdr>
        <w:top w:val="none" w:sz="0" w:space="0" w:color="auto"/>
        <w:left w:val="none" w:sz="0" w:space="0" w:color="auto"/>
        <w:bottom w:val="none" w:sz="0" w:space="0" w:color="auto"/>
        <w:right w:val="none" w:sz="0" w:space="0" w:color="auto"/>
      </w:divBdr>
    </w:div>
    <w:div w:id="1513371991">
      <w:bodyDiv w:val="1"/>
      <w:marLeft w:val="0"/>
      <w:marRight w:val="0"/>
      <w:marTop w:val="0"/>
      <w:marBottom w:val="0"/>
      <w:divBdr>
        <w:top w:val="none" w:sz="0" w:space="0" w:color="auto"/>
        <w:left w:val="none" w:sz="0" w:space="0" w:color="auto"/>
        <w:bottom w:val="none" w:sz="0" w:space="0" w:color="auto"/>
        <w:right w:val="none" w:sz="0" w:space="0" w:color="auto"/>
      </w:divBdr>
    </w:div>
    <w:div w:id="1513648810">
      <w:bodyDiv w:val="1"/>
      <w:marLeft w:val="0"/>
      <w:marRight w:val="0"/>
      <w:marTop w:val="0"/>
      <w:marBottom w:val="0"/>
      <w:divBdr>
        <w:top w:val="none" w:sz="0" w:space="0" w:color="auto"/>
        <w:left w:val="none" w:sz="0" w:space="0" w:color="auto"/>
        <w:bottom w:val="none" w:sz="0" w:space="0" w:color="auto"/>
        <w:right w:val="none" w:sz="0" w:space="0" w:color="auto"/>
      </w:divBdr>
    </w:div>
    <w:div w:id="1513686665">
      <w:bodyDiv w:val="1"/>
      <w:marLeft w:val="0"/>
      <w:marRight w:val="0"/>
      <w:marTop w:val="0"/>
      <w:marBottom w:val="0"/>
      <w:divBdr>
        <w:top w:val="none" w:sz="0" w:space="0" w:color="auto"/>
        <w:left w:val="none" w:sz="0" w:space="0" w:color="auto"/>
        <w:bottom w:val="none" w:sz="0" w:space="0" w:color="auto"/>
        <w:right w:val="none" w:sz="0" w:space="0" w:color="auto"/>
      </w:divBdr>
    </w:div>
    <w:div w:id="1513688153">
      <w:bodyDiv w:val="1"/>
      <w:marLeft w:val="0"/>
      <w:marRight w:val="0"/>
      <w:marTop w:val="0"/>
      <w:marBottom w:val="0"/>
      <w:divBdr>
        <w:top w:val="none" w:sz="0" w:space="0" w:color="auto"/>
        <w:left w:val="none" w:sz="0" w:space="0" w:color="auto"/>
        <w:bottom w:val="none" w:sz="0" w:space="0" w:color="auto"/>
        <w:right w:val="none" w:sz="0" w:space="0" w:color="auto"/>
      </w:divBdr>
    </w:div>
    <w:div w:id="1513763079">
      <w:bodyDiv w:val="1"/>
      <w:marLeft w:val="0"/>
      <w:marRight w:val="0"/>
      <w:marTop w:val="0"/>
      <w:marBottom w:val="0"/>
      <w:divBdr>
        <w:top w:val="none" w:sz="0" w:space="0" w:color="auto"/>
        <w:left w:val="none" w:sz="0" w:space="0" w:color="auto"/>
        <w:bottom w:val="none" w:sz="0" w:space="0" w:color="auto"/>
        <w:right w:val="none" w:sz="0" w:space="0" w:color="auto"/>
      </w:divBdr>
    </w:div>
    <w:div w:id="1513838029">
      <w:bodyDiv w:val="1"/>
      <w:marLeft w:val="0"/>
      <w:marRight w:val="0"/>
      <w:marTop w:val="0"/>
      <w:marBottom w:val="0"/>
      <w:divBdr>
        <w:top w:val="none" w:sz="0" w:space="0" w:color="auto"/>
        <w:left w:val="none" w:sz="0" w:space="0" w:color="auto"/>
        <w:bottom w:val="none" w:sz="0" w:space="0" w:color="auto"/>
        <w:right w:val="none" w:sz="0" w:space="0" w:color="auto"/>
      </w:divBdr>
    </w:div>
    <w:div w:id="1514031253">
      <w:bodyDiv w:val="1"/>
      <w:marLeft w:val="0"/>
      <w:marRight w:val="0"/>
      <w:marTop w:val="0"/>
      <w:marBottom w:val="0"/>
      <w:divBdr>
        <w:top w:val="none" w:sz="0" w:space="0" w:color="auto"/>
        <w:left w:val="none" w:sz="0" w:space="0" w:color="auto"/>
        <w:bottom w:val="none" w:sz="0" w:space="0" w:color="auto"/>
        <w:right w:val="none" w:sz="0" w:space="0" w:color="auto"/>
      </w:divBdr>
    </w:div>
    <w:div w:id="1514416710">
      <w:bodyDiv w:val="1"/>
      <w:marLeft w:val="0"/>
      <w:marRight w:val="0"/>
      <w:marTop w:val="0"/>
      <w:marBottom w:val="0"/>
      <w:divBdr>
        <w:top w:val="none" w:sz="0" w:space="0" w:color="auto"/>
        <w:left w:val="none" w:sz="0" w:space="0" w:color="auto"/>
        <w:bottom w:val="none" w:sz="0" w:space="0" w:color="auto"/>
        <w:right w:val="none" w:sz="0" w:space="0" w:color="auto"/>
      </w:divBdr>
    </w:div>
    <w:div w:id="1514490201">
      <w:bodyDiv w:val="1"/>
      <w:marLeft w:val="0"/>
      <w:marRight w:val="0"/>
      <w:marTop w:val="0"/>
      <w:marBottom w:val="0"/>
      <w:divBdr>
        <w:top w:val="none" w:sz="0" w:space="0" w:color="auto"/>
        <w:left w:val="none" w:sz="0" w:space="0" w:color="auto"/>
        <w:bottom w:val="none" w:sz="0" w:space="0" w:color="auto"/>
        <w:right w:val="none" w:sz="0" w:space="0" w:color="auto"/>
      </w:divBdr>
    </w:div>
    <w:div w:id="1514563153">
      <w:bodyDiv w:val="1"/>
      <w:marLeft w:val="0"/>
      <w:marRight w:val="0"/>
      <w:marTop w:val="0"/>
      <w:marBottom w:val="0"/>
      <w:divBdr>
        <w:top w:val="none" w:sz="0" w:space="0" w:color="auto"/>
        <w:left w:val="none" w:sz="0" w:space="0" w:color="auto"/>
        <w:bottom w:val="none" w:sz="0" w:space="0" w:color="auto"/>
        <w:right w:val="none" w:sz="0" w:space="0" w:color="auto"/>
      </w:divBdr>
    </w:div>
    <w:div w:id="1514683611">
      <w:bodyDiv w:val="1"/>
      <w:marLeft w:val="0"/>
      <w:marRight w:val="0"/>
      <w:marTop w:val="0"/>
      <w:marBottom w:val="0"/>
      <w:divBdr>
        <w:top w:val="none" w:sz="0" w:space="0" w:color="auto"/>
        <w:left w:val="none" w:sz="0" w:space="0" w:color="auto"/>
        <w:bottom w:val="none" w:sz="0" w:space="0" w:color="auto"/>
        <w:right w:val="none" w:sz="0" w:space="0" w:color="auto"/>
      </w:divBdr>
    </w:div>
    <w:div w:id="1514805639">
      <w:bodyDiv w:val="1"/>
      <w:marLeft w:val="0"/>
      <w:marRight w:val="0"/>
      <w:marTop w:val="0"/>
      <w:marBottom w:val="0"/>
      <w:divBdr>
        <w:top w:val="none" w:sz="0" w:space="0" w:color="auto"/>
        <w:left w:val="none" w:sz="0" w:space="0" w:color="auto"/>
        <w:bottom w:val="none" w:sz="0" w:space="0" w:color="auto"/>
        <w:right w:val="none" w:sz="0" w:space="0" w:color="auto"/>
      </w:divBdr>
    </w:div>
    <w:div w:id="1515073478">
      <w:bodyDiv w:val="1"/>
      <w:marLeft w:val="0"/>
      <w:marRight w:val="0"/>
      <w:marTop w:val="0"/>
      <w:marBottom w:val="0"/>
      <w:divBdr>
        <w:top w:val="none" w:sz="0" w:space="0" w:color="auto"/>
        <w:left w:val="none" w:sz="0" w:space="0" w:color="auto"/>
        <w:bottom w:val="none" w:sz="0" w:space="0" w:color="auto"/>
        <w:right w:val="none" w:sz="0" w:space="0" w:color="auto"/>
      </w:divBdr>
    </w:div>
    <w:div w:id="1515532078">
      <w:bodyDiv w:val="1"/>
      <w:marLeft w:val="0"/>
      <w:marRight w:val="0"/>
      <w:marTop w:val="0"/>
      <w:marBottom w:val="0"/>
      <w:divBdr>
        <w:top w:val="none" w:sz="0" w:space="0" w:color="auto"/>
        <w:left w:val="none" w:sz="0" w:space="0" w:color="auto"/>
        <w:bottom w:val="none" w:sz="0" w:space="0" w:color="auto"/>
        <w:right w:val="none" w:sz="0" w:space="0" w:color="auto"/>
      </w:divBdr>
    </w:div>
    <w:div w:id="1515611614">
      <w:bodyDiv w:val="1"/>
      <w:marLeft w:val="0"/>
      <w:marRight w:val="0"/>
      <w:marTop w:val="0"/>
      <w:marBottom w:val="0"/>
      <w:divBdr>
        <w:top w:val="none" w:sz="0" w:space="0" w:color="auto"/>
        <w:left w:val="none" w:sz="0" w:space="0" w:color="auto"/>
        <w:bottom w:val="none" w:sz="0" w:space="0" w:color="auto"/>
        <w:right w:val="none" w:sz="0" w:space="0" w:color="auto"/>
      </w:divBdr>
    </w:div>
    <w:div w:id="1515722843">
      <w:bodyDiv w:val="1"/>
      <w:marLeft w:val="0"/>
      <w:marRight w:val="0"/>
      <w:marTop w:val="0"/>
      <w:marBottom w:val="0"/>
      <w:divBdr>
        <w:top w:val="none" w:sz="0" w:space="0" w:color="auto"/>
        <w:left w:val="none" w:sz="0" w:space="0" w:color="auto"/>
        <w:bottom w:val="none" w:sz="0" w:space="0" w:color="auto"/>
        <w:right w:val="none" w:sz="0" w:space="0" w:color="auto"/>
      </w:divBdr>
    </w:div>
    <w:div w:id="1515725281">
      <w:bodyDiv w:val="1"/>
      <w:marLeft w:val="0"/>
      <w:marRight w:val="0"/>
      <w:marTop w:val="0"/>
      <w:marBottom w:val="0"/>
      <w:divBdr>
        <w:top w:val="none" w:sz="0" w:space="0" w:color="auto"/>
        <w:left w:val="none" w:sz="0" w:space="0" w:color="auto"/>
        <w:bottom w:val="none" w:sz="0" w:space="0" w:color="auto"/>
        <w:right w:val="none" w:sz="0" w:space="0" w:color="auto"/>
      </w:divBdr>
    </w:div>
    <w:div w:id="1515727468">
      <w:bodyDiv w:val="1"/>
      <w:marLeft w:val="0"/>
      <w:marRight w:val="0"/>
      <w:marTop w:val="0"/>
      <w:marBottom w:val="0"/>
      <w:divBdr>
        <w:top w:val="none" w:sz="0" w:space="0" w:color="auto"/>
        <w:left w:val="none" w:sz="0" w:space="0" w:color="auto"/>
        <w:bottom w:val="none" w:sz="0" w:space="0" w:color="auto"/>
        <w:right w:val="none" w:sz="0" w:space="0" w:color="auto"/>
      </w:divBdr>
    </w:div>
    <w:div w:id="1515807199">
      <w:bodyDiv w:val="1"/>
      <w:marLeft w:val="0"/>
      <w:marRight w:val="0"/>
      <w:marTop w:val="0"/>
      <w:marBottom w:val="0"/>
      <w:divBdr>
        <w:top w:val="none" w:sz="0" w:space="0" w:color="auto"/>
        <w:left w:val="none" w:sz="0" w:space="0" w:color="auto"/>
        <w:bottom w:val="none" w:sz="0" w:space="0" w:color="auto"/>
        <w:right w:val="none" w:sz="0" w:space="0" w:color="auto"/>
      </w:divBdr>
    </w:div>
    <w:div w:id="1516574887">
      <w:bodyDiv w:val="1"/>
      <w:marLeft w:val="0"/>
      <w:marRight w:val="0"/>
      <w:marTop w:val="0"/>
      <w:marBottom w:val="0"/>
      <w:divBdr>
        <w:top w:val="none" w:sz="0" w:space="0" w:color="auto"/>
        <w:left w:val="none" w:sz="0" w:space="0" w:color="auto"/>
        <w:bottom w:val="none" w:sz="0" w:space="0" w:color="auto"/>
        <w:right w:val="none" w:sz="0" w:space="0" w:color="auto"/>
      </w:divBdr>
    </w:div>
    <w:div w:id="1516648366">
      <w:bodyDiv w:val="1"/>
      <w:marLeft w:val="0"/>
      <w:marRight w:val="0"/>
      <w:marTop w:val="0"/>
      <w:marBottom w:val="0"/>
      <w:divBdr>
        <w:top w:val="none" w:sz="0" w:space="0" w:color="auto"/>
        <w:left w:val="none" w:sz="0" w:space="0" w:color="auto"/>
        <w:bottom w:val="none" w:sz="0" w:space="0" w:color="auto"/>
        <w:right w:val="none" w:sz="0" w:space="0" w:color="auto"/>
      </w:divBdr>
    </w:div>
    <w:div w:id="1516722078">
      <w:bodyDiv w:val="1"/>
      <w:marLeft w:val="0"/>
      <w:marRight w:val="0"/>
      <w:marTop w:val="0"/>
      <w:marBottom w:val="0"/>
      <w:divBdr>
        <w:top w:val="none" w:sz="0" w:space="0" w:color="auto"/>
        <w:left w:val="none" w:sz="0" w:space="0" w:color="auto"/>
        <w:bottom w:val="none" w:sz="0" w:space="0" w:color="auto"/>
        <w:right w:val="none" w:sz="0" w:space="0" w:color="auto"/>
      </w:divBdr>
    </w:div>
    <w:div w:id="1516765867">
      <w:bodyDiv w:val="1"/>
      <w:marLeft w:val="0"/>
      <w:marRight w:val="0"/>
      <w:marTop w:val="0"/>
      <w:marBottom w:val="0"/>
      <w:divBdr>
        <w:top w:val="none" w:sz="0" w:space="0" w:color="auto"/>
        <w:left w:val="none" w:sz="0" w:space="0" w:color="auto"/>
        <w:bottom w:val="none" w:sz="0" w:space="0" w:color="auto"/>
        <w:right w:val="none" w:sz="0" w:space="0" w:color="auto"/>
      </w:divBdr>
    </w:div>
    <w:div w:id="1516921430">
      <w:bodyDiv w:val="1"/>
      <w:marLeft w:val="0"/>
      <w:marRight w:val="0"/>
      <w:marTop w:val="0"/>
      <w:marBottom w:val="0"/>
      <w:divBdr>
        <w:top w:val="none" w:sz="0" w:space="0" w:color="auto"/>
        <w:left w:val="none" w:sz="0" w:space="0" w:color="auto"/>
        <w:bottom w:val="none" w:sz="0" w:space="0" w:color="auto"/>
        <w:right w:val="none" w:sz="0" w:space="0" w:color="auto"/>
      </w:divBdr>
    </w:div>
    <w:div w:id="1517235386">
      <w:bodyDiv w:val="1"/>
      <w:marLeft w:val="0"/>
      <w:marRight w:val="0"/>
      <w:marTop w:val="0"/>
      <w:marBottom w:val="0"/>
      <w:divBdr>
        <w:top w:val="none" w:sz="0" w:space="0" w:color="auto"/>
        <w:left w:val="none" w:sz="0" w:space="0" w:color="auto"/>
        <w:bottom w:val="none" w:sz="0" w:space="0" w:color="auto"/>
        <w:right w:val="none" w:sz="0" w:space="0" w:color="auto"/>
      </w:divBdr>
    </w:div>
    <w:div w:id="1517379970">
      <w:bodyDiv w:val="1"/>
      <w:marLeft w:val="0"/>
      <w:marRight w:val="0"/>
      <w:marTop w:val="0"/>
      <w:marBottom w:val="0"/>
      <w:divBdr>
        <w:top w:val="none" w:sz="0" w:space="0" w:color="auto"/>
        <w:left w:val="none" w:sz="0" w:space="0" w:color="auto"/>
        <w:bottom w:val="none" w:sz="0" w:space="0" w:color="auto"/>
        <w:right w:val="none" w:sz="0" w:space="0" w:color="auto"/>
      </w:divBdr>
    </w:div>
    <w:div w:id="1517496695">
      <w:bodyDiv w:val="1"/>
      <w:marLeft w:val="0"/>
      <w:marRight w:val="0"/>
      <w:marTop w:val="0"/>
      <w:marBottom w:val="0"/>
      <w:divBdr>
        <w:top w:val="none" w:sz="0" w:space="0" w:color="auto"/>
        <w:left w:val="none" w:sz="0" w:space="0" w:color="auto"/>
        <w:bottom w:val="none" w:sz="0" w:space="0" w:color="auto"/>
        <w:right w:val="none" w:sz="0" w:space="0" w:color="auto"/>
      </w:divBdr>
    </w:div>
    <w:div w:id="1517622362">
      <w:bodyDiv w:val="1"/>
      <w:marLeft w:val="0"/>
      <w:marRight w:val="0"/>
      <w:marTop w:val="0"/>
      <w:marBottom w:val="0"/>
      <w:divBdr>
        <w:top w:val="none" w:sz="0" w:space="0" w:color="auto"/>
        <w:left w:val="none" w:sz="0" w:space="0" w:color="auto"/>
        <w:bottom w:val="none" w:sz="0" w:space="0" w:color="auto"/>
        <w:right w:val="none" w:sz="0" w:space="0" w:color="auto"/>
      </w:divBdr>
    </w:div>
    <w:div w:id="1517646159">
      <w:bodyDiv w:val="1"/>
      <w:marLeft w:val="0"/>
      <w:marRight w:val="0"/>
      <w:marTop w:val="0"/>
      <w:marBottom w:val="0"/>
      <w:divBdr>
        <w:top w:val="none" w:sz="0" w:space="0" w:color="auto"/>
        <w:left w:val="none" w:sz="0" w:space="0" w:color="auto"/>
        <w:bottom w:val="none" w:sz="0" w:space="0" w:color="auto"/>
        <w:right w:val="none" w:sz="0" w:space="0" w:color="auto"/>
      </w:divBdr>
    </w:div>
    <w:div w:id="1517889309">
      <w:bodyDiv w:val="1"/>
      <w:marLeft w:val="0"/>
      <w:marRight w:val="0"/>
      <w:marTop w:val="0"/>
      <w:marBottom w:val="0"/>
      <w:divBdr>
        <w:top w:val="none" w:sz="0" w:space="0" w:color="auto"/>
        <w:left w:val="none" w:sz="0" w:space="0" w:color="auto"/>
        <w:bottom w:val="none" w:sz="0" w:space="0" w:color="auto"/>
        <w:right w:val="none" w:sz="0" w:space="0" w:color="auto"/>
      </w:divBdr>
    </w:div>
    <w:div w:id="1518158498">
      <w:bodyDiv w:val="1"/>
      <w:marLeft w:val="0"/>
      <w:marRight w:val="0"/>
      <w:marTop w:val="0"/>
      <w:marBottom w:val="0"/>
      <w:divBdr>
        <w:top w:val="none" w:sz="0" w:space="0" w:color="auto"/>
        <w:left w:val="none" w:sz="0" w:space="0" w:color="auto"/>
        <w:bottom w:val="none" w:sz="0" w:space="0" w:color="auto"/>
        <w:right w:val="none" w:sz="0" w:space="0" w:color="auto"/>
      </w:divBdr>
    </w:div>
    <w:div w:id="1518234034">
      <w:bodyDiv w:val="1"/>
      <w:marLeft w:val="0"/>
      <w:marRight w:val="0"/>
      <w:marTop w:val="0"/>
      <w:marBottom w:val="0"/>
      <w:divBdr>
        <w:top w:val="none" w:sz="0" w:space="0" w:color="auto"/>
        <w:left w:val="none" w:sz="0" w:space="0" w:color="auto"/>
        <w:bottom w:val="none" w:sz="0" w:space="0" w:color="auto"/>
        <w:right w:val="none" w:sz="0" w:space="0" w:color="auto"/>
      </w:divBdr>
    </w:div>
    <w:div w:id="1518273318">
      <w:bodyDiv w:val="1"/>
      <w:marLeft w:val="0"/>
      <w:marRight w:val="0"/>
      <w:marTop w:val="0"/>
      <w:marBottom w:val="0"/>
      <w:divBdr>
        <w:top w:val="none" w:sz="0" w:space="0" w:color="auto"/>
        <w:left w:val="none" w:sz="0" w:space="0" w:color="auto"/>
        <w:bottom w:val="none" w:sz="0" w:space="0" w:color="auto"/>
        <w:right w:val="none" w:sz="0" w:space="0" w:color="auto"/>
      </w:divBdr>
    </w:div>
    <w:div w:id="1518498800">
      <w:bodyDiv w:val="1"/>
      <w:marLeft w:val="0"/>
      <w:marRight w:val="0"/>
      <w:marTop w:val="0"/>
      <w:marBottom w:val="0"/>
      <w:divBdr>
        <w:top w:val="none" w:sz="0" w:space="0" w:color="auto"/>
        <w:left w:val="none" w:sz="0" w:space="0" w:color="auto"/>
        <w:bottom w:val="none" w:sz="0" w:space="0" w:color="auto"/>
        <w:right w:val="none" w:sz="0" w:space="0" w:color="auto"/>
      </w:divBdr>
    </w:div>
    <w:div w:id="1518499488">
      <w:bodyDiv w:val="1"/>
      <w:marLeft w:val="0"/>
      <w:marRight w:val="0"/>
      <w:marTop w:val="0"/>
      <w:marBottom w:val="0"/>
      <w:divBdr>
        <w:top w:val="none" w:sz="0" w:space="0" w:color="auto"/>
        <w:left w:val="none" w:sz="0" w:space="0" w:color="auto"/>
        <w:bottom w:val="none" w:sz="0" w:space="0" w:color="auto"/>
        <w:right w:val="none" w:sz="0" w:space="0" w:color="auto"/>
      </w:divBdr>
    </w:div>
    <w:div w:id="1518690069">
      <w:bodyDiv w:val="1"/>
      <w:marLeft w:val="0"/>
      <w:marRight w:val="0"/>
      <w:marTop w:val="0"/>
      <w:marBottom w:val="0"/>
      <w:divBdr>
        <w:top w:val="none" w:sz="0" w:space="0" w:color="auto"/>
        <w:left w:val="none" w:sz="0" w:space="0" w:color="auto"/>
        <w:bottom w:val="none" w:sz="0" w:space="0" w:color="auto"/>
        <w:right w:val="none" w:sz="0" w:space="0" w:color="auto"/>
      </w:divBdr>
    </w:div>
    <w:div w:id="1518931122">
      <w:bodyDiv w:val="1"/>
      <w:marLeft w:val="0"/>
      <w:marRight w:val="0"/>
      <w:marTop w:val="0"/>
      <w:marBottom w:val="0"/>
      <w:divBdr>
        <w:top w:val="none" w:sz="0" w:space="0" w:color="auto"/>
        <w:left w:val="none" w:sz="0" w:space="0" w:color="auto"/>
        <w:bottom w:val="none" w:sz="0" w:space="0" w:color="auto"/>
        <w:right w:val="none" w:sz="0" w:space="0" w:color="auto"/>
      </w:divBdr>
    </w:div>
    <w:div w:id="1519197432">
      <w:bodyDiv w:val="1"/>
      <w:marLeft w:val="0"/>
      <w:marRight w:val="0"/>
      <w:marTop w:val="0"/>
      <w:marBottom w:val="0"/>
      <w:divBdr>
        <w:top w:val="none" w:sz="0" w:space="0" w:color="auto"/>
        <w:left w:val="none" w:sz="0" w:space="0" w:color="auto"/>
        <w:bottom w:val="none" w:sz="0" w:space="0" w:color="auto"/>
        <w:right w:val="none" w:sz="0" w:space="0" w:color="auto"/>
      </w:divBdr>
    </w:div>
    <w:div w:id="1519348226">
      <w:bodyDiv w:val="1"/>
      <w:marLeft w:val="0"/>
      <w:marRight w:val="0"/>
      <w:marTop w:val="0"/>
      <w:marBottom w:val="0"/>
      <w:divBdr>
        <w:top w:val="none" w:sz="0" w:space="0" w:color="auto"/>
        <w:left w:val="none" w:sz="0" w:space="0" w:color="auto"/>
        <w:bottom w:val="none" w:sz="0" w:space="0" w:color="auto"/>
        <w:right w:val="none" w:sz="0" w:space="0" w:color="auto"/>
      </w:divBdr>
    </w:div>
    <w:div w:id="1519470806">
      <w:bodyDiv w:val="1"/>
      <w:marLeft w:val="0"/>
      <w:marRight w:val="0"/>
      <w:marTop w:val="0"/>
      <w:marBottom w:val="0"/>
      <w:divBdr>
        <w:top w:val="none" w:sz="0" w:space="0" w:color="auto"/>
        <w:left w:val="none" w:sz="0" w:space="0" w:color="auto"/>
        <w:bottom w:val="none" w:sz="0" w:space="0" w:color="auto"/>
        <w:right w:val="none" w:sz="0" w:space="0" w:color="auto"/>
      </w:divBdr>
    </w:div>
    <w:div w:id="1519543900">
      <w:bodyDiv w:val="1"/>
      <w:marLeft w:val="0"/>
      <w:marRight w:val="0"/>
      <w:marTop w:val="0"/>
      <w:marBottom w:val="0"/>
      <w:divBdr>
        <w:top w:val="none" w:sz="0" w:space="0" w:color="auto"/>
        <w:left w:val="none" w:sz="0" w:space="0" w:color="auto"/>
        <w:bottom w:val="none" w:sz="0" w:space="0" w:color="auto"/>
        <w:right w:val="none" w:sz="0" w:space="0" w:color="auto"/>
      </w:divBdr>
    </w:div>
    <w:div w:id="1519615104">
      <w:bodyDiv w:val="1"/>
      <w:marLeft w:val="0"/>
      <w:marRight w:val="0"/>
      <w:marTop w:val="0"/>
      <w:marBottom w:val="0"/>
      <w:divBdr>
        <w:top w:val="none" w:sz="0" w:space="0" w:color="auto"/>
        <w:left w:val="none" w:sz="0" w:space="0" w:color="auto"/>
        <w:bottom w:val="none" w:sz="0" w:space="0" w:color="auto"/>
        <w:right w:val="none" w:sz="0" w:space="0" w:color="auto"/>
      </w:divBdr>
    </w:div>
    <w:div w:id="1519731101">
      <w:bodyDiv w:val="1"/>
      <w:marLeft w:val="0"/>
      <w:marRight w:val="0"/>
      <w:marTop w:val="0"/>
      <w:marBottom w:val="0"/>
      <w:divBdr>
        <w:top w:val="none" w:sz="0" w:space="0" w:color="auto"/>
        <w:left w:val="none" w:sz="0" w:space="0" w:color="auto"/>
        <w:bottom w:val="none" w:sz="0" w:space="0" w:color="auto"/>
        <w:right w:val="none" w:sz="0" w:space="0" w:color="auto"/>
      </w:divBdr>
    </w:div>
    <w:div w:id="1519857012">
      <w:bodyDiv w:val="1"/>
      <w:marLeft w:val="0"/>
      <w:marRight w:val="0"/>
      <w:marTop w:val="0"/>
      <w:marBottom w:val="0"/>
      <w:divBdr>
        <w:top w:val="none" w:sz="0" w:space="0" w:color="auto"/>
        <w:left w:val="none" w:sz="0" w:space="0" w:color="auto"/>
        <w:bottom w:val="none" w:sz="0" w:space="0" w:color="auto"/>
        <w:right w:val="none" w:sz="0" w:space="0" w:color="auto"/>
      </w:divBdr>
    </w:div>
    <w:div w:id="1520123708">
      <w:bodyDiv w:val="1"/>
      <w:marLeft w:val="0"/>
      <w:marRight w:val="0"/>
      <w:marTop w:val="0"/>
      <w:marBottom w:val="0"/>
      <w:divBdr>
        <w:top w:val="none" w:sz="0" w:space="0" w:color="auto"/>
        <w:left w:val="none" w:sz="0" w:space="0" w:color="auto"/>
        <w:bottom w:val="none" w:sz="0" w:space="0" w:color="auto"/>
        <w:right w:val="none" w:sz="0" w:space="0" w:color="auto"/>
      </w:divBdr>
    </w:div>
    <w:div w:id="1520387337">
      <w:bodyDiv w:val="1"/>
      <w:marLeft w:val="0"/>
      <w:marRight w:val="0"/>
      <w:marTop w:val="0"/>
      <w:marBottom w:val="0"/>
      <w:divBdr>
        <w:top w:val="none" w:sz="0" w:space="0" w:color="auto"/>
        <w:left w:val="none" w:sz="0" w:space="0" w:color="auto"/>
        <w:bottom w:val="none" w:sz="0" w:space="0" w:color="auto"/>
        <w:right w:val="none" w:sz="0" w:space="0" w:color="auto"/>
      </w:divBdr>
    </w:div>
    <w:div w:id="1520391570">
      <w:bodyDiv w:val="1"/>
      <w:marLeft w:val="0"/>
      <w:marRight w:val="0"/>
      <w:marTop w:val="0"/>
      <w:marBottom w:val="0"/>
      <w:divBdr>
        <w:top w:val="none" w:sz="0" w:space="0" w:color="auto"/>
        <w:left w:val="none" w:sz="0" w:space="0" w:color="auto"/>
        <w:bottom w:val="none" w:sz="0" w:space="0" w:color="auto"/>
        <w:right w:val="none" w:sz="0" w:space="0" w:color="auto"/>
      </w:divBdr>
    </w:div>
    <w:div w:id="1520466023">
      <w:bodyDiv w:val="1"/>
      <w:marLeft w:val="0"/>
      <w:marRight w:val="0"/>
      <w:marTop w:val="0"/>
      <w:marBottom w:val="0"/>
      <w:divBdr>
        <w:top w:val="none" w:sz="0" w:space="0" w:color="auto"/>
        <w:left w:val="none" w:sz="0" w:space="0" w:color="auto"/>
        <w:bottom w:val="none" w:sz="0" w:space="0" w:color="auto"/>
        <w:right w:val="none" w:sz="0" w:space="0" w:color="auto"/>
      </w:divBdr>
    </w:div>
    <w:div w:id="1520662875">
      <w:bodyDiv w:val="1"/>
      <w:marLeft w:val="0"/>
      <w:marRight w:val="0"/>
      <w:marTop w:val="0"/>
      <w:marBottom w:val="0"/>
      <w:divBdr>
        <w:top w:val="none" w:sz="0" w:space="0" w:color="auto"/>
        <w:left w:val="none" w:sz="0" w:space="0" w:color="auto"/>
        <w:bottom w:val="none" w:sz="0" w:space="0" w:color="auto"/>
        <w:right w:val="none" w:sz="0" w:space="0" w:color="auto"/>
      </w:divBdr>
    </w:div>
    <w:div w:id="1520771954">
      <w:bodyDiv w:val="1"/>
      <w:marLeft w:val="0"/>
      <w:marRight w:val="0"/>
      <w:marTop w:val="0"/>
      <w:marBottom w:val="0"/>
      <w:divBdr>
        <w:top w:val="none" w:sz="0" w:space="0" w:color="auto"/>
        <w:left w:val="none" w:sz="0" w:space="0" w:color="auto"/>
        <w:bottom w:val="none" w:sz="0" w:space="0" w:color="auto"/>
        <w:right w:val="none" w:sz="0" w:space="0" w:color="auto"/>
      </w:divBdr>
    </w:div>
    <w:div w:id="1520773969">
      <w:bodyDiv w:val="1"/>
      <w:marLeft w:val="0"/>
      <w:marRight w:val="0"/>
      <w:marTop w:val="0"/>
      <w:marBottom w:val="0"/>
      <w:divBdr>
        <w:top w:val="none" w:sz="0" w:space="0" w:color="auto"/>
        <w:left w:val="none" w:sz="0" w:space="0" w:color="auto"/>
        <w:bottom w:val="none" w:sz="0" w:space="0" w:color="auto"/>
        <w:right w:val="none" w:sz="0" w:space="0" w:color="auto"/>
      </w:divBdr>
    </w:div>
    <w:div w:id="1520774730">
      <w:bodyDiv w:val="1"/>
      <w:marLeft w:val="0"/>
      <w:marRight w:val="0"/>
      <w:marTop w:val="0"/>
      <w:marBottom w:val="0"/>
      <w:divBdr>
        <w:top w:val="none" w:sz="0" w:space="0" w:color="auto"/>
        <w:left w:val="none" w:sz="0" w:space="0" w:color="auto"/>
        <w:bottom w:val="none" w:sz="0" w:space="0" w:color="auto"/>
        <w:right w:val="none" w:sz="0" w:space="0" w:color="auto"/>
      </w:divBdr>
    </w:div>
    <w:div w:id="1521167589">
      <w:bodyDiv w:val="1"/>
      <w:marLeft w:val="0"/>
      <w:marRight w:val="0"/>
      <w:marTop w:val="0"/>
      <w:marBottom w:val="0"/>
      <w:divBdr>
        <w:top w:val="none" w:sz="0" w:space="0" w:color="auto"/>
        <w:left w:val="none" w:sz="0" w:space="0" w:color="auto"/>
        <w:bottom w:val="none" w:sz="0" w:space="0" w:color="auto"/>
        <w:right w:val="none" w:sz="0" w:space="0" w:color="auto"/>
      </w:divBdr>
    </w:div>
    <w:div w:id="1521311497">
      <w:bodyDiv w:val="1"/>
      <w:marLeft w:val="0"/>
      <w:marRight w:val="0"/>
      <w:marTop w:val="0"/>
      <w:marBottom w:val="0"/>
      <w:divBdr>
        <w:top w:val="none" w:sz="0" w:space="0" w:color="auto"/>
        <w:left w:val="none" w:sz="0" w:space="0" w:color="auto"/>
        <w:bottom w:val="none" w:sz="0" w:space="0" w:color="auto"/>
        <w:right w:val="none" w:sz="0" w:space="0" w:color="auto"/>
      </w:divBdr>
    </w:div>
    <w:div w:id="1521355277">
      <w:bodyDiv w:val="1"/>
      <w:marLeft w:val="0"/>
      <w:marRight w:val="0"/>
      <w:marTop w:val="0"/>
      <w:marBottom w:val="0"/>
      <w:divBdr>
        <w:top w:val="none" w:sz="0" w:space="0" w:color="auto"/>
        <w:left w:val="none" w:sz="0" w:space="0" w:color="auto"/>
        <w:bottom w:val="none" w:sz="0" w:space="0" w:color="auto"/>
        <w:right w:val="none" w:sz="0" w:space="0" w:color="auto"/>
      </w:divBdr>
    </w:div>
    <w:div w:id="1521698871">
      <w:bodyDiv w:val="1"/>
      <w:marLeft w:val="0"/>
      <w:marRight w:val="0"/>
      <w:marTop w:val="0"/>
      <w:marBottom w:val="0"/>
      <w:divBdr>
        <w:top w:val="none" w:sz="0" w:space="0" w:color="auto"/>
        <w:left w:val="none" w:sz="0" w:space="0" w:color="auto"/>
        <w:bottom w:val="none" w:sz="0" w:space="0" w:color="auto"/>
        <w:right w:val="none" w:sz="0" w:space="0" w:color="auto"/>
      </w:divBdr>
    </w:div>
    <w:div w:id="1521747736">
      <w:bodyDiv w:val="1"/>
      <w:marLeft w:val="0"/>
      <w:marRight w:val="0"/>
      <w:marTop w:val="0"/>
      <w:marBottom w:val="0"/>
      <w:divBdr>
        <w:top w:val="none" w:sz="0" w:space="0" w:color="auto"/>
        <w:left w:val="none" w:sz="0" w:space="0" w:color="auto"/>
        <w:bottom w:val="none" w:sz="0" w:space="0" w:color="auto"/>
        <w:right w:val="none" w:sz="0" w:space="0" w:color="auto"/>
      </w:divBdr>
    </w:div>
    <w:div w:id="1522012957">
      <w:bodyDiv w:val="1"/>
      <w:marLeft w:val="0"/>
      <w:marRight w:val="0"/>
      <w:marTop w:val="0"/>
      <w:marBottom w:val="0"/>
      <w:divBdr>
        <w:top w:val="none" w:sz="0" w:space="0" w:color="auto"/>
        <w:left w:val="none" w:sz="0" w:space="0" w:color="auto"/>
        <w:bottom w:val="none" w:sz="0" w:space="0" w:color="auto"/>
        <w:right w:val="none" w:sz="0" w:space="0" w:color="auto"/>
      </w:divBdr>
    </w:div>
    <w:div w:id="1522091802">
      <w:bodyDiv w:val="1"/>
      <w:marLeft w:val="0"/>
      <w:marRight w:val="0"/>
      <w:marTop w:val="0"/>
      <w:marBottom w:val="0"/>
      <w:divBdr>
        <w:top w:val="none" w:sz="0" w:space="0" w:color="auto"/>
        <w:left w:val="none" w:sz="0" w:space="0" w:color="auto"/>
        <w:bottom w:val="none" w:sz="0" w:space="0" w:color="auto"/>
        <w:right w:val="none" w:sz="0" w:space="0" w:color="auto"/>
      </w:divBdr>
    </w:div>
    <w:div w:id="1522158294">
      <w:bodyDiv w:val="1"/>
      <w:marLeft w:val="0"/>
      <w:marRight w:val="0"/>
      <w:marTop w:val="0"/>
      <w:marBottom w:val="0"/>
      <w:divBdr>
        <w:top w:val="none" w:sz="0" w:space="0" w:color="auto"/>
        <w:left w:val="none" w:sz="0" w:space="0" w:color="auto"/>
        <w:bottom w:val="none" w:sz="0" w:space="0" w:color="auto"/>
        <w:right w:val="none" w:sz="0" w:space="0" w:color="auto"/>
      </w:divBdr>
    </w:div>
    <w:div w:id="1522165317">
      <w:bodyDiv w:val="1"/>
      <w:marLeft w:val="0"/>
      <w:marRight w:val="0"/>
      <w:marTop w:val="0"/>
      <w:marBottom w:val="0"/>
      <w:divBdr>
        <w:top w:val="none" w:sz="0" w:space="0" w:color="auto"/>
        <w:left w:val="none" w:sz="0" w:space="0" w:color="auto"/>
        <w:bottom w:val="none" w:sz="0" w:space="0" w:color="auto"/>
        <w:right w:val="none" w:sz="0" w:space="0" w:color="auto"/>
      </w:divBdr>
    </w:div>
    <w:div w:id="1522357924">
      <w:bodyDiv w:val="1"/>
      <w:marLeft w:val="0"/>
      <w:marRight w:val="0"/>
      <w:marTop w:val="0"/>
      <w:marBottom w:val="0"/>
      <w:divBdr>
        <w:top w:val="none" w:sz="0" w:space="0" w:color="auto"/>
        <w:left w:val="none" w:sz="0" w:space="0" w:color="auto"/>
        <w:bottom w:val="none" w:sz="0" w:space="0" w:color="auto"/>
        <w:right w:val="none" w:sz="0" w:space="0" w:color="auto"/>
      </w:divBdr>
    </w:div>
    <w:div w:id="1522476699">
      <w:bodyDiv w:val="1"/>
      <w:marLeft w:val="0"/>
      <w:marRight w:val="0"/>
      <w:marTop w:val="0"/>
      <w:marBottom w:val="0"/>
      <w:divBdr>
        <w:top w:val="none" w:sz="0" w:space="0" w:color="auto"/>
        <w:left w:val="none" w:sz="0" w:space="0" w:color="auto"/>
        <w:bottom w:val="none" w:sz="0" w:space="0" w:color="auto"/>
        <w:right w:val="none" w:sz="0" w:space="0" w:color="auto"/>
      </w:divBdr>
    </w:div>
    <w:div w:id="1522545695">
      <w:bodyDiv w:val="1"/>
      <w:marLeft w:val="0"/>
      <w:marRight w:val="0"/>
      <w:marTop w:val="0"/>
      <w:marBottom w:val="0"/>
      <w:divBdr>
        <w:top w:val="none" w:sz="0" w:space="0" w:color="auto"/>
        <w:left w:val="none" w:sz="0" w:space="0" w:color="auto"/>
        <w:bottom w:val="none" w:sz="0" w:space="0" w:color="auto"/>
        <w:right w:val="none" w:sz="0" w:space="0" w:color="auto"/>
      </w:divBdr>
    </w:div>
    <w:div w:id="1522627790">
      <w:bodyDiv w:val="1"/>
      <w:marLeft w:val="0"/>
      <w:marRight w:val="0"/>
      <w:marTop w:val="0"/>
      <w:marBottom w:val="0"/>
      <w:divBdr>
        <w:top w:val="none" w:sz="0" w:space="0" w:color="auto"/>
        <w:left w:val="none" w:sz="0" w:space="0" w:color="auto"/>
        <w:bottom w:val="none" w:sz="0" w:space="0" w:color="auto"/>
        <w:right w:val="none" w:sz="0" w:space="0" w:color="auto"/>
      </w:divBdr>
    </w:div>
    <w:div w:id="1522821842">
      <w:bodyDiv w:val="1"/>
      <w:marLeft w:val="0"/>
      <w:marRight w:val="0"/>
      <w:marTop w:val="0"/>
      <w:marBottom w:val="0"/>
      <w:divBdr>
        <w:top w:val="none" w:sz="0" w:space="0" w:color="auto"/>
        <w:left w:val="none" w:sz="0" w:space="0" w:color="auto"/>
        <w:bottom w:val="none" w:sz="0" w:space="0" w:color="auto"/>
        <w:right w:val="none" w:sz="0" w:space="0" w:color="auto"/>
      </w:divBdr>
    </w:div>
    <w:div w:id="1523284230">
      <w:bodyDiv w:val="1"/>
      <w:marLeft w:val="0"/>
      <w:marRight w:val="0"/>
      <w:marTop w:val="0"/>
      <w:marBottom w:val="0"/>
      <w:divBdr>
        <w:top w:val="none" w:sz="0" w:space="0" w:color="auto"/>
        <w:left w:val="none" w:sz="0" w:space="0" w:color="auto"/>
        <w:bottom w:val="none" w:sz="0" w:space="0" w:color="auto"/>
        <w:right w:val="none" w:sz="0" w:space="0" w:color="auto"/>
      </w:divBdr>
    </w:div>
    <w:div w:id="1523397795">
      <w:bodyDiv w:val="1"/>
      <w:marLeft w:val="0"/>
      <w:marRight w:val="0"/>
      <w:marTop w:val="0"/>
      <w:marBottom w:val="0"/>
      <w:divBdr>
        <w:top w:val="none" w:sz="0" w:space="0" w:color="auto"/>
        <w:left w:val="none" w:sz="0" w:space="0" w:color="auto"/>
        <w:bottom w:val="none" w:sz="0" w:space="0" w:color="auto"/>
        <w:right w:val="none" w:sz="0" w:space="0" w:color="auto"/>
      </w:divBdr>
    </w:div>
    <w:div w:id="1523518208">
      <w:bodyDiv w:val="1"/>
      <w:marLeft w:val="0"/>
      <w:marRight w:val="0"/>
      <w:marTop w:val="0"/>
      <w:marBottom w:val="0"/>
      <w:divBdr>
        <w:top w:val="none" w:sz="0" w:space="0" w:color="auto"/>
        <w:left w:val="none" w:sz="0" w:space="0" w:color="auto"/>
        <w:bottom w:val="none" w:sz="0" w:space="0" w:color="auto"/>
        <w:right w:val="none" w:sz="0" w:space="0" w:color="auto"/>
      </w:divBdr>
    </w:div>
    <w:div w:id="1523784965">
      <w:bodyDiv w:val="1"/>
      <w:marLeft w:val="0"/>
      <w:marRight w:val="0"/>
      <w:marTop w:val="0"/>
      <w:marBottom w:val="0"/>
      <w:divBdr>
        <w:top w:val="none" w:sz="0" w:space="0" w:color="auto"/>
        <w:left w:val="none" w:sz="0" w:space="0" w:color="auto"/>
        <w:bottom w:val="none" w:sz="0" w:space="0" w:color="auto"/>
        <w:right w:val="none" w:sz="0" w:space="0" w:color="auto"/>
      </w:divBdr>
    </w:div>
    <w:div w:id="1523788409">
      <w:bodyDiv w:val="1"/>
      <w:marLeft w:val="0"/>
      <w:marRight w:val="0"/>
      <w:marTop w:val="0"/>
      <w:marBottom w:val="0"/>
      <w:divBdr>
        <w:top w:val="none" w:sz="0" w:space="0" w:color="auto"/>
        <w:left w:val="none" w:sz="0" w:space="0" w:color="auto"/>
        <w:bottom w:val="none" w:sz="0" w:space="0" w:color="auto"/>
        <w:right w:val="none" w:sz="0" w:space="0" w:color="auto"/>
      </w:divBdr>
    </w:div>
    <w:div w:id="1524131834">
      <w:bodyDiv w:val="1"/>
      <w:marLeft w:val="0"/>
      <w:marRight w:val="0"/>
      <w:marTop w:val="0"/>
      <w:marBottom w:val="0"/>
      <w:divBdr>
        <w:top w:val="none" w:sz="0" w:space="0" w:color="auto"/>
        <w:left w:val="none" w:sz="0" w:space="0" w:color="auto"/>
        <w:bottom w:val="none" w:sz="0" w:space="0" w:color="auto"/>
        <w:right w:val="none" w:sz="0" w:space="0" w:color="auto"/>
      </w:divBdr>
    </w:div>
    <w:div w:id="1524592470">
      <w:bodyDiv w:val="1"/>
      <w:marLeft w:val="0"/>
      <w:marRight w:val="0"/>
      <w:marTop w:val="0"/>
      <w:marBottom w:val="0"/>
      <w:divBdr>
        <w:top w:val="none" w:sz="0" w:space="0" w:color="auto"/>
        <w:left w:val="none" w:sz="0" w:space="0" w:color="auto"/>
        <w:bottom w:val="none" w:sz="0" w:space="0" w:color="auto"/>
        <w:right w:val="none" w:sz="0" w:space="0" w:color="auto"/>
      </w:divBdr>
    </w:div>
    <w:div w:id="1524899135">
      <w:bodyDiv w:val="1"/>
      <w:marLeft w:val="0"/>
      <w:marRight w:val="0"/>
      <w:marTop w:val="0"/>
      <w:marBottom w:val="0"/>
      <w:divBdr>
        <w:top w:val="none" w:sz="0" w:space="0" w:color="auto"/>
        <w:left w:val="none" w:sz="0" w:space="0" w:color="auto"/>
        <w:bottom w:val="none" w:sz="0" w:space="0" w:color="auto"/>
        <w:right w:val="none" w:sz="0" w:space="0" w:color="auto"/>
      </w:divBdr>
    </w:div>
    <w:div w:id="1524899639">
      <w:bodyDiv w:val="1"/>
      <w:marLeft w:val="0"/>
      <w:marRight w:val="0"/>
      <w:marTop w:val="0"/>
      <w:marBottom w:val="0"/>
      <w:divBdr>
        <w:top w:val="none" w:sz="0" w:space="0" w:color="auto"/>
        <w:left w:val="none" w:sz="0" w:space="0" w:color="auto"/>
        <w:bottom w:val="none" w:sz="0" w:space="0" w:color="auto"/>
        <w:right w:val="none" w:sz="0" w:space="0" w:color="auto"/>
      </w:divBdr>
    </w:div>
    <w:div w:id="1525054582">
      <w:bodyDiv w:val="1"/>
      <w:marLeft w:val="0"/>
      <w:marRight w:val="0"/>
      <w:marTop w:val="0"/>
      <w:marBottom w:val="0"/>
      <w:divBdr>
        <w:top w:val="none" w:sz="0" w:space="0" w:color="auto"/>
        <w:left w:val="none" w:sz="0" w:space="0" w:color="auto"/>
        <w:bottom w:val="none" w:sz="0" w:space="0" w:color="auto"/>
        <w:right w:val="none" w:sz="0" w:space="0" w:color="auto"/>
      </w:divBdr>
    </w:div>
    <w:div w:id="1525165274">
      <w:bodyDiv w:val="1"/>
      <w:marLeft w:val="0"/>
      <w:marRight w:val="0"/>
      <w:marTop w:val="0"/>
      <w:marBottom w:val="0"/>
      <w:divBdr>
        <w:top w:val="none" w:sz="0" w:space="0" w:color="auto"/>
        <w:left w:val="none" w:sz="0" w:space="0" w:color="auto"/>
        <w:bottom w:val="none" w:sz="0" w:space="0" w:color="auto"/>
        <w:right w:val="none" w:sz="0" w:space="0" w:color="auto"/>
      </w:divBdr>
    </w:div>
    <w:div w:id="1525167210">
      <w:bodyDiv w:val="1"/>
      <w:marLeft w:val="0"/>
      <w:marRight w:val="0"/>
      <w:marTop w:val="0"/>
      <w:marBottom w:val="0"/>
      <w:divBdr>
        <w:top w:val="none" w:sz="0" w:space="0" w:color="auto"/>
        <w:left w:val="none" w:sz="0" w:space="0" w:color="auto"/>
        <w:bottom w:val="none" w:sz="0" w:space="0" w:color="auto"/>
        <w:right w:val="none" w:sz="0" w:space="0" w:color="auto"/>
      </w:divBdr>
    </w:div>
    <w:div w:id="1525552204">
      <w:bodyDiv w:val="1"/>
      <w:marLeft w:val="0"/>
      <w:marRight w:val="0"/>
      <w:marTop w:val="0"/>
      <w:marBottom w:val="0"/>
      <w:divBdr>
        <w:top w:val="none" w:sz="0" w:space="0" w:color="auto"/>
        <w:left w:val="none" w:sz="0" w:space="0" w:color="auto"/>
        <w:bottom w:val="none" w:sz="0" w:space="0" w:color="auto"/>
        <w:right w:val="none" w:sz="0" w:space="0" w:color="auto"/>
      </w:divBdr>
    </w:div>
    <w:div w:id="1525630084">
      <w:bodyDiv w:val="1"/>
      <w:marLeft w:val="0"/>
      <w:marRight w:val="0"/>
      <w:marTop w:val="0"/>
      <w:marBottom w:val="0"/>
      <w:divBdr>
        <w:top w:val="none" w:sz="0" w:space="0" w:color="auto"/>
        <w:left w:val="none" w:sz="0" w:space="0" w:color="auto"/>
        <w:bottom w:val="none" w:sz="0" w:space="0" w:color="auto"/>
        <w:right w:val="none" w:sz="0" w:space="0" w:color="auto"/>
      </w:divBdr>
    </w:div>
    <w:div w:id="1525678235">
      <w:bodyDiv w:val="1"/>
      <w:marLeft w:val="0"/>
      <w:marRight w:val="0"/>
      <w:marTop w:val="0"/>
      <w:marBottom w:val="0"/>
      <w:divBdr>
        <w:top w:val="none" w:sz="0" w:space="0" w:color="auto"/>
        <w:left w:val="none" w:sz="0" w:space="0" w:color="auto"/>
        <w:bottom w:val="none" w:sz="0" w:space="0" w:color="auto"/>
        <w:right w:val="none" w:sz="0" w:space="0" w:color="auto"/>
      </w:divBdr>
    </w:div>
    <w:div w:id="1525752119">
      <w:bodyDiv w:val="1"/>
      <w:marLeft w:val="0"/>
      <w:marRight w:val="0"/>
      <w:marTop w:val="0"/>
      <w:marBottom w:val="0"/>
      <w:divBdr>
        <w:top w:val="none" w:sz="0" w:space="0" w:color="auto"/>
        <w:left w:val="none" w:sz="0" w:space="0" w:color="auto"/>
        <w:bottom w:val="none" w:sz="0" w:space="0" w:color="auto"/>
        <w:right w:val="none" w:sz="0" w:space="0" w:color="auto"/>
      </w:divBdr>
    </w:div>
    <w:div w:id="1525822705">
      <w:bodyDiv w:val="1"/>
      <w:marLeft w:val="0"/>
      <w:marRight w:val="0"/>
      <w:marTop w:val="0"/>
      <w:marBottom w:val="0"/>
      <w:divBdr>
        <w:top w:val="none" w:sz="0" w:space="0" w:color="auto"/>
        <w:left w:val="none" w:sz="0" w:space="0" w:color="auto"/>
        <w:bottom w:val="none" w:sz="0" w:space="0" w:color="auto"/>
        <w:right w:val="none" w:sz="0" w:space="0" w:color="auto"/>
      </w:divBdr>
    </w:div>
    <w:div w:id="1526291201">
      <w:bodyDiv w:val="1"/>
      <w:marLeft w:val="0"/>
      <w:marRight w:val="0"/>
      <w:marTop w:val="0"/>
      <w:marBottom w:val="0"/>
      <w:divBdr>
        <w:top w:val="none" w:sz="0" w:space="0" w:color="auto"/>
        <w:left w:val="none" w:sz="0" w:space="0" w:color="auto"/>
        <w:bottom w:val="none" w:sz="0" w:space="0" w:color="auto"/>
        <w:right w:val="none" w:sz="0" w:space="0" w:color="auto"/>
      </w:divBdr>
    </w:div>
    <w:div w:id="1526333560">
      <w:bodyDiv w:val="1"/>
      <w:marLeft w:val="0"/>
      <w:marRight w:val="0"/>
      <w:marTop w:val="0"/>
      <w:marBottom w:val="0"/>
      <w:divBdr>
        <w:top w:val="none" w:sz="0" w:space="0" w:color="auto"/>
        <w:left w:val="none" w:sz="0" w:space="0" w:color="auto"/>
        <w:bottom w:val="none" w:sz="0" w:space="0" w:color="auto"/>
        <w:right w:val="none" w:sz="0" w:space="0" w:color="auto"/>
      </w:divBdr>
    </w:div>
    <w:div w:id="1526476604">
      <w:bodyDiv w:val="1"/>
      <w:marLeft w:val="0"/>
      <w:marRight w:val="0"/>
      <w:marTop w:val="0"/>
      <w:marBottom w:val="0"/>
      <w:divBdr>
        <w:top w:val="none" w:sz="0" w:space="0" w:color="auto"/>
        <w:left w:val="none" w:sz="0" w:space="0" w:color="auto"/>
        <w:bottom w:val="none" w:sz="0" w:space="0" w:color="auto"/>
        <w:right w:val="none" w:sz="0" w:space="0" w:color="auto"/>
      </w:divBdr>
    </w:div>
    <w:div w:id="1526678718">
      <w:bodyDiv w:val="1"/>
      <w:marLeft w:val="0"/>
      <w:marRight w:val="0"/>
      <w:marTop w:val="0"/>
      <w:marBottom w:val="0"/>
      <w:divBdr>
        <w:top w:val="none" w:sz="0" w:space="0" w:color="auto"/>
        <w:left w:val="none" w:sz="0" w:space="0" w:color="auto"/>
        <w:bottom w:val="none" w:sz="0" w:space="0" w:color="auto"/>
        <w:right w:val="none" w:sz="0" w:space="0" w:color="auto"/>
      </w:divBdr>
    </w:div>
    <w:div w:id="1527062742">
      <w:bodyDiv w:val="1"/>
      <w:marLeft w:val="0"/>
      <w:marRight w:val="0"/>
      <w:marTop w:val="0"/>
      <w:marBottom w:val="0"/>
      <w:divBdr>
        <w:top w:val="none" w:sz="0" w:space="0" w:color="auto"/>
        <w:left w:val="none" w:sz="0" w:space="0" w:color="auto"/>
        <w:bottom w:val="none" w:sz="0" w:space="0" w:color="auto"/>
        <w:right w:val="none" w:sz="0" w:space="0" w:color="auto"/>
      </w:divBdr>
    </w:div>
    <w:div w:id="1527711651">
      <w:bodyDiv w:val="1"/>
      <w:marLeft w:val="0"/>
      <w:marRight w:val="0"/>
      <w:marTop w:val="0"/>
      <w:marBottom w:val="0"/>
      <w:divBdr>
        <w:top w:val="none" w:sz="0" w:space="0" w:color="auto"/>
        <w:left w:val="none" w:sz="0" w:space="0" w:color="auto"/>
        <w:bottom w:val="none" w:sz="0" w:space="0" w:color="auto"/>
        <w:right w:val="none" w:sz="0" w:space="0" w:color="auto"/>
      </w:divBdr>
    </w:div>
    <w:div w:id="1528326891">
      <w:bodyDiv w:val="1"/>
      <w:marLeft w:val="0"/>
      <w:marRight w:val="0"/>
      <w:marTop w:val="0"/>
      <w:marBottom w:val="0"/>
      <w:divBdr>
        <w:top w:val="none" w:sz="0" w:space="0" w:color="auto"/>
        <w:left w:val="none" w:sz="0" w:space="0" w:color="auto"/>
        <w:bottom w:val="none" w:sz="0" w:space="0" w:color="auto"/>
        <w:right w:val="none" w:sz="0" w:space="0" w:color="auto"/>
      </w:divBdr>
    </w:div>
    <w:div w:id="1528522461">
      <w:bodyDiv w:val="1"/>
      <w:marLeft w:val="0"/>
      <w:marRight w:val="0"/>
      <w:marTop w:val="0"/>
      <w:marBottom w:val="0"/>
      <w:divBdr>
        <w:top w:val="none" w:sz="0" w:space="0" w:color="auto"/>
        <w:left w:val="none" w:sz="0" w:space="0" w:color="auto"/>
        <w:bottom w:val="none" w:sz="0" w:space="0" w:color="auto"/>
        <w:right w:val="none" w:sz="0" w:space="0" w:color="auto"/>
      </w:divBdr>
    </w:div>
    <w:div w:id="1529100320">
      <w:bodyDiv w:val="1"/>
      <w:marLeft w:val="0"/>
      <w:marRight w:val="0"/>
      <w:marTop w:val="0"/>
      <w:marBottom w:val="0"/>
      <w:divBdr>
        <w:top w:val="none" w:sz="0" w:space="0" w:color="auto"/>
        <w:left w:val="none" w:sz="0" w:space="0" w:color="auto"/>
        <w:bottom w:val="none" w:sz="0" w:space="0" w:color="auto"/>
        <w:right w:val="none" w:sz="0" w:space="0" w:color="auto"/>
      </w:divBdr>
    </w:div>
    <w:div w:id="1529298387">
      <w:bodyDiv w:val="1"/>
      <w:marLeft w:val="0"/>
      <w:marRight w:val="0"/>
      <w:marTop w:val="0"/>
      <w:marBottom w:val="0"/>
      <w:divBdr>
        <w:top w:val="none" w:sz="0" w:space="0" w:color="auto"/>
        <w:left w:val="none" w:sz="0" w:space="0" w:color="auto"/>
        <w:bottom w:val="none" w:sz="0" w:space="0" w:color="auto"/>
        <w:right w:val="none" w:sz="0" w:space="0" w:color="auto"/>
      </w:divBdr>
    </w:div>
    <w:div w:id="1529446049">
      <w:bodyDiv w:val="1"/>
      <w:marLeft w:val="0"/>
      <w:marRight w:val="0"/>
      <w:marTop w:val="0"/>
      <w:marBottom w:val="0"/>
      <w:divBdr>
        <w:top w:val="none" w:sz="0" w:space="0" w:color="auto"/>
        <w:left w:val="none" w:sz="0" w:space="0" w:color="auto"/>
        <w:bottom w:val="none" w:sz="0" w:space="0" w:color="auto"/>
        <w:right w:val="none" w:sz="0" w:space="0" w:color="auto"/>
      </w:divBdr>
    </w:div>
    <w:div w:id="1529676848">
      <w:bodyDiv w:val="1"/>
      <w:marLeft w:val="0"/>
      <w:marRight w:val="0"/>
      <w:marTop w:val="0"/>
      <w:marBottom w:val="0"/>
      <w:divBdr>
        <w:top w:val="none" w:sz="0" w:space="0" w:color="auto"/>
        <w:left w:val="none" w:sz="0" w:space="0" w:color="auto"/>
        <w:bottom w:val="none" w:sz="0" w:space="0" w:color="auto"/>
        <w:right w:val="none" w:sz="0" w:space="0" w:color="auto"/>
      </w:divBdr>
    </w:div>
    <w:div w:id="1529830710">
      <w:bodyDiv w:val="1"/>
      <w:marLeft w:val="0"/>
      <w:marRight w:val="0"/>
      <w:marTop w:val="0"/>
      <w:marBottom w:val="0"/>
      <w:divBdr>
        <w:top w:val="none" w:sz="0" w:space="0" w:color="auto"/>
        <w:left w:val="none" w:sz="0" w:space="0" w:color="auto"/>
        <w:bottom w:val="none" w:sz="0" w:space="0" w:color="auto"/>
        <w:right w:val="none" w:sz="0" w:space="0" w:color="auto"/>
      </w:divBdr>
    </w:div>
    <w:div w:id="1529830786">
      <w:bodyDiv w:val="1"/>
      <w:marLeft w:val="0"/>
      <w:marRight w:val="0"/>
      <w:marTop w:val="0"/>
      <w:marBottom w:val="0"/>
      <w:divBdr>
        <w:top w:val="none" w:sz="0" w:space="0" w:color="auto"/>
        <w:left w:val="none" w:sz="0" w:space="0" w:color="auto"/>
        <w:bottom w:val="none" w:sz="0" w:space="0" w:color="auto"/>
        <w:right w:val="none" w:sz="0" w:space="0" w:color="auto"/>
      </w:divBdr>
    </w:div>
    <w:div w:id="1529831978">
      <w:bodyDiv w:val="1"/>
      <w:marLeft w:val="0"/>
      <w:marRight w:val="0"/>
      <w:marTop w:val="0"/>
      <w:marBottom w:val="0"/>
      <w:divBdr>
        <w:top w:val="none" w:sz="0" w:space="0" w:color="auto"/>
        <w:left w:val="none" w:sz="0" w:space="0" w:color="auto"/>
        <w:bottom w:val="none" w:sz="0" w:space="0" w:color="auto"/>
        <w:right w:val="none" w:sz="0" w:space="0" w:color="auto"/>
      </w:divBdr>
    </w:div>
    <w:div w:id="1529947831">
      <w:bodyDiv w:val="1"/>
      <w:marLeft w:val="0"/>
      <w:marRight w:val="0"/>
      <w:marTop w:val="0"/>
      <w:marBottom w:val="0"/>
      <w:divBdr>
        <w:top w:val="none" w:sz="0" w:space="0" w:color="auto"/>
        <w:left w:val="none" w:sz="0" w:space="0" w:color="auto"/>
        <w:bottom w:val="none" w:sz="0" w:space="0" w:color="auto"/>
        <w:right w:val="none" w:sz="0" w:space="0" w:color="auto"/>
      </w:divBdr>
    </w:div>
    <w:div w:id="1530021581">
      <w:bodyDiv w:val="1"/>
      <w:marLeft w:val="0"/>
      <w:marRight w:val="0"/>
      <w:marTop w:val="0"/>
      <w:marBottom w:val="0"/>
      <w:divBdr>
        <w:top w:val="none" w:sz="0" w:space="0" w:color="auto"/>
        <w:left w:val="none" w:sz="0" w:space="0" w:color="auto"/>
        <w:bottom w:val="none" w:sz="0" w:space="0" w:color="auto"/>
        <w:right w:val="none" w:sz="0" w:space="0" w:color="auto"/>
      </w:divBdr>
    </w:div>
    <w:div w:id="1530218937">
      <w:bodyDiv w:val="1"/>
      <w:marLeft w:val="0"/>
      <w:marRight w:val="0"/>
      <w:marTop w:val="0"/>
      <w:marBottom w:val="0"/>
      <w:divBdr>
        <w:top w:val="none" w:sz="0" w:space="0" w:color="auto"/>
        <w:left w:val="none" w:sz="0" w:space="0" w:color="auto"/>
        <w:bottom w:val="none" w:sz="0" w:space="0" w:color="auto"/>
        <w:right w:val="none" w:sz="0" w:space="0" w:color="auto"/>
      </w:divBdr>
    </w:div>
    <w:div w:id="1530292178">
      <w:bodyDiv w:val="1"/>
      <w:marLeft w:val="0"/>
      <w:marRight w:val="0"/>
      <w:marTop w:val="0"/>
      <w:marBottom w:val="0"/>
      <w:divBdr>
        <w:top w:val="none" w:sz="0" w:space="0" w:color="auto"/>
        <w:left w:val="none" w:sz="0" w:space="0" w:color="auto"/>
        <w:bottom w:val="none" w:sz="0" w:space="0" w:color="auto"/>
        <w:right w:val="none" w:sz="0" w:space="0" w:color="auto"/>
      </w:divBdr>
    </w:div>
    <w:div w:id="1530684259">
      <w:bodyDiv w:val="1"/>
      <w:marLeft w:val="0"/>
      <w:marRight w:val="0"/>
      <w:marTop w:val="0"/>
      <w:marBottom w:val="0"/>
      <w:divBdr>
        <w:top w:val="none" w:sz="0" w:space="0" w:color="auto"/>
        <w:left w:val="none" w:sz="0" w:space="0" w:color="auto"/>
        <w:bottom w:val="none" w:sz="0" w:space="0" w:color="auto"/>
        <w:right w:val="none" w:sz="0" w:space="0" w:color="auto"/>
      </w:divBdr>
    </w:div>
    <w:div w:id="1531144288">
      <w:bodyDiv w:val="1"/>
      <w:marLeft w:val="0"/>
      <w:marRight w:val="0"/>
      <w:marTop w:val="0"/>
      <w:marBottom w:val="0"/>
      <w:divBdr>
        <w:top w:val="none" w:sz="0" w:space="0" w:color="auto"/>
        <w:left w:val="none" w:sz="0" w:space="0" w:color="auto"/>
        <w:bottom w:val="none" w:sz="0" w:space="0" w:color="auto"/>
        <w:right w:val="none" w:sz="0" w:space="0" w:color="auto"/>
      </w:divBdr>
    </w:div>
    <w:div w:id="1531335438">
      <w:bodyDiv w:val="1"/>
      <w:marLeft w:val="0"/>
      <w:marRight w:val="0"/>
      <w:marTop w:val="0"/>
      <w:marBottom w:val="0"/>
      <w:divBdr>
        <w:top w:val="none" w:sz="0" w:space="0" w:color="auto"/>
        <w:left w:val="none" w:sz="0" w:space="0" w:color="auto"/>
        <w:bottom w:val="none" w:sz="0" w:space="0" w:color="auto"/>
        <w:right w:val="none" w:sz="0" w:space="0" w:color="auto"/>
      </w:divBdr>
    </w:div>
    <w:div w:id="1531458833">
      <w:bodyDiv w:val="1"/>
      <w:marLeft w:val="0"/>
      <w:marRight w:val="0"/>
      <w:marTop w:val="0"/>
      <w:marBottom w:val="0"/>
      <w:divBdr>
        <w:top w:val="none" w:sz="0" w:space="0" w:color="auto"/>
        <w:left w:val="none" w:sz="0" w:space="0" w:color="auto"/>
        <w:bottom w:val="none" w:sz="0" w:space="0" w:color="auto"/>
        <w:right w:val="none" w:sz="0" w:space="0" w:color="auto"/>
      </w:divBdr>
    </w:div>
    <w:div w:id="1531600698">
      <w:bodyDiv w:val="1"/>
      <w:marLeft w:val="0"/>
      <w:marRight w:val="0"/>
      <w:marTop w:val="0"/>
      <w:marBottom w:val="0"/>
      <w:divBdr>
        <w:top w:val="none" w:sz="0" w:space="0" w:color="auto"/>
        <w:left w:val="none" w:sz="0" w:space="0" w:color="auto"/>
        <w:bottom w:val="none" w:sz="0" w:space="0" w:color="auto"/>
        <w:right w:val="none" w:sz="0" w:space="0" w:color="auto"/>
      </w:divBdr>
    </w:div>
    <w:div w:id="1531723415">
      <w:bodyDiv w:val="1"/>
      <w:marLeft w:val="0"/>
      <w:marRight w:val="0"/>
      <w:marTop w:val="0"/>
      <w:marBottom w:val="0"/>
      <w:divBdr>
        <w:top w:val="none" w:sz="0" w:space="0" w:color="auto"/>
        <w:left w:val="none" w:sz="0" w:space="0" w:color="auto"/>
        <w:bottom w:val="none" w:sz="0" w:space="0" w:color="auto"/>
        <w:right w:val="none" w:sz="0" w:space="0" w:color="auto"/>
      </w:divBdr>
    </w:div>
    <w:div w:id="1531794557">
      <w:bodyDiv w:val="1"/>
      <w:marLeft w:val="0"/>
      <w:marRight w:val="0"/>
      <w:marTop w:val="0"/>
      <w:marBottom w:val="0"/>
      <w:divBdr>
        <w:top w:val="none" w:sz="0" w:space="0" w:color="auto"/>
        <w:left w:val="none" w:sz="0" w:space="0" w:color="auto"/>
        <w:bottom w:val="none" w:sz="0" w:space="0" w:color="auto"/>
        <w:right w:val="none" w:sz="0" w:space="0" w:color="auto"/>
      </w:divBdr>
    </w:div>
    <w:div w:id="1531801603">
      <w:bodyDiv w:val="1"/>
      <w:marLeft w:val="0"/>
      <w:marRight w:val="0"/>
      <w:marTop w:val="0"/>
      <w:marBottom w:val="0"/>
      <w:divBdr>
        <w:top w:val="none" w:sz="0" w:space="0" w:color="auto"/>
        <w:left w:val="none" w:sz="0" w:space="0" w:color="auto"/>
        <w:bottom w:val="none" w:sz="0" w:space="0" w:color="auto"/>
        <w:right w:val="none" w:sz="0" w:space="0" w:color="auto"/>
      </w:divBdr>
    </w:div>
    <w:div w:id="1531843677">
      <w:bodyDiv w:val="1"/>
      <w:marLeft w:val="0"/>
      <w:marRight w:val="0"/>
      <w:marTop w:val="0"/>
      <w:marBottom w:val="0"/>
      <w:divBdr>
        <w:top w:val="none" w:sz="0" w:space="0" w:color="auto"/>
        <w:left w:val="none" w:sz="0" w:space="0" w:color="auto"/>
        <w:bottom w:val="none" w:sz="0" w:space="0" w:color="auto"/>
        <w:right w:val="none" w:sz="0" w:space="0" w:color="auto"/>
      </w:divBdr>
    </w:div>
    <w:div w:id="1531995981">
      <w:bodyDiv w:val="1"/>
      <w:marLeft w:val="0"/>
      <w:marRight w:val="0"/>
      <w:marTop w:val="0"/>
      <w:marBottom w:val="0"/>
      <w:divBdr>
        <w:top w:val="none" w:sz="0" w:space="0" w:color="auto"/>
        <w:left w:val="none" w:sz="0" w:space="0" w:color="auto"/>
        <w:bottom w:val="none" w:sz="0" w:space="0" w:color="auto"/>
        <w:right w:val="none" w:sz="0" w:space="0" w:color="auto"/>
      </w:divBdr>
    </w:div>
    <w:div w:id="1532382416">
      <w:bodyDiv w:val="1"/>
      <w:marLeft w:val="0"/>
      <w:marRight w:val="0"/>
      <w:marTop w:val="0"/>
      <w:marBottom w:val="0"/>
      <w:divBdr>
        <w:top w:val="none" w:sz="0" w:space="0" w:color="auto"/>
        <w:left w:val="none" w:sz="0" w:space="0" w:color="auto"/>
        <w:bottom w:val="none" w:sz="0" w:space="0" w:color="auto"/>
        <w:right w:val="none" w:sz="0" w:space="0" w:color="auto"/>
      </w:divBdr>
    </w:div>
    <w:div w:id="1532451625">
      <w:bodyDiv w:val="1"/>
      <w:marLeft w:val="0"/>
      <w:marRight w:val="0"/>
      <w:marTop w:val="0"/>
      <w:marBottom w:val="0"/>
      <w:divBdr>
        <w:top w:val="none" w:sz="0" w:space="0" w:color="auto"/>
        <w:left w:val="none" w:sz="0" w:space="0" w:color="auto"/>
        <w:bottom w:val="none" w:sz="0" w:space="0" w:color="auto"/>
        <w:right w:val="none" w:sz="0" w:space="0" w:color="auto"/>
      </w:divBdr>
    </w:div>
    <w:div w:id="1532573559">
      <w:bodyDiv w:val="1"/>
      <w:marLeft w:val="0"/>
      <w:marRight w:val="0"/>
      <w:marTop w:val="0"/>
      <w:marBottom w:val="0"/>
      <w:divBdr>
        <w:top w:val="none" w:sz="0" w:space="0" w:color="auto"/>
        <w:left w:val="none" w:sz="0" w:space="0" w:color="auto"/>
        <w:bottom w:val="none" w:sz="0" w:space="0" w:color="auto"/>
        <w:right w:val="none" w:sz="0" w:space="0" w:color="auto"/>
      </w:divBdr>
    </w:div>
    <w:div w:id="1532648954">
      <w:bodyDiv w:val="1"/>
      <w:marLeft w:val="0"/>
      <w:marRight w:val="0"/>
      <w:marTop w:val="0"/>
      <w:marBottom w:val="0"/>
      <w:divBdr>
        <w:top w:val="none" w:sz="0" w:space="0" w:color="auto"/>
        <w:left w:val="none" w:sz="0" w:space="0" w:color="auto"/>
        <w:bottom w:val="none" w:sz="0" w:space="0" w:color="auto"/>
        <w:right w:val="none" w:sz="0" w:space="0" w:color="auto"/>
      </w:divBdr>
    </w:div>
    <w:div w:id="1532690861">
      <w:bodyDiv w:val="1"/>
      <w:marLeft w:val="0"/>
      <w:marRight w:val="0"/>
      <w:marTop w:val="0"/>
      <w:marBottom w:val="0"/>
      <w:divBdr>
        <w:top w:val="none" w:sz="0" w:space="0" w:color="auto"/>
        <w:left w:val="none" w:sz="0" w:space="0" w:color="auto"/>
        <w:bottom w:val="none" w:sz="0" w:space="0" w:color="auto"/>
        <w:right w:val="none" w:sz="0" w:space="0" w:color="auto"/>
      </w:divBdr>
    </w:div>
    <w:div w:id="1532691109">
      <w:bodyDiv w:val="1"/>
      <w:marLeft w:val="0"/>
      <w:marRight w:val="0"/>
      <w:marTop w:val="0"/>
      <w:marBottom w:val="0"/>
      <w:divBdr>
        <w:top w:val="none" w:sz="0" w:space="0" w:color="auto"/>
        <w:left w:val="none" w:sz="0" w:space="0" w:color="auto"/>
        <w:bottom w:val="none" w:sz="0" w:space="0" w:color="auto"/>
        <w:right w:val="none" w:sz="0" w:space="0" w:color="auto"/>
      </w:divBdr>
    </w:div>
    <w:div w:id="1532718420">
      <w:bodyDiv w:val="1"/>
      <w:marLeft w:val="0"/>
      <w:marRight w:val="0"/>
      <w:marTop w:val="0"/>
      <w:marBottom w:val="0"/>
      <w:divBdr>
        <w:top w:val="none" w:sz="0" w:space="0" w:color="auto"/>
        <w:left w:val="none" w:sz="0" w:space="0" w:color="auto"/>
        <w:bottom w:val="none" w:sz="0" w:space="0" w:color="auto"/>
        <w:right w:val="none" w:sz="0" w:space="0" w:color="auto"/>
      </w:divBdr>
    </w:div>
    <w:div w:id="1533031254">
      <w:bodyDiv w:val="1"/>
      <w:marLeft w:val="0"/>
      <w:marRight w:val="0"/>
      <w:marTop w:val="0"/>
      <w:marBottom w:val="0"/>
      <w:divBdr>
        <w:top w:val="none" w:sz="0" w:space="0" w:color="auto"/>
        <w:left w:val="none" w:sz="0" w:space="0" w:color="auto"/>
        <w:bottom w:val="none" w:sz="0" w:space="0" w:color="auto"/>
        <w:right w:val="none" w:sz="0" w:space="0" w:color="auto"/>
      </w:divBdr>
    </w:div>
    <w:div w:id="1533037148">
      <w:bodyDiv w:val="1"/>
      <w:marLeft w:val="0"/>
      <w:marRight w:val="0"/>
      <w:marTop w:val="0"/>
      <w:marBottom w:val="0"/>
      <w:divBdr>
        <w:top w:val="none" w:sz="0" w:space="0" w:color="auto"/>
        <w:left w:val="none" w:sz="0" w:space="0" w:color="auto"/>
        <w:bottom w:val="none" w:sz="0" w:space="0" w:color="auto"/>
        <w:right w:val="none" w:sz="0" w:space="0" w:color="auto"/>
      </w:divBdr>
    </w:div>
    <w:div w:id="1533231172">
      <w:bodyDiv w:val="1"/>
      <w:marLeft w:val="0"/>
      <w:marRight w:val="0"/>
      <w:marTop w:val="0"/>
      <w:marBottom w:val="0"/>
      <w:divBdr>
        <w:top w:val="none" w:sz="0" w:space="0" w:color="auto"/>
        <w:left w:val="none" w:sz="0" w:space="0" w:color="auto"/>
        <w:bottom w:val="none" w:sz="0" w:space="0" w:color="auto"/>
        <w:right w:val="none" w:sz="0" w:space="0" w:color="auto"/>
      </w:divBdr>
    </w:div>
    <w:div w:id="1533303023">
      <w:bodyDiv w:val="1"/>
      <w:marLeft w:val="0"/>
      <w:marRight w:val="0"/>
      <w:marTop w:val="0"/>
      <w:marBottom w:val="0"/>
      <w:divBdr>
        <w:top w:val="none" w:sz="0" w:space="0" w:color="auto"/>
        <w:left w:val="none" w:sz="0" w:space="0" w:color="auto"/>
        <w:bottom w:val="none" w:sz="0" w:space="0" w:color="auto"/>
        <w:right w:val="none" w:sz="0" w:space="0" w:color="auto"/>
      </w:divBdr>
    </w:div>
    <w:div w:id="1533420296">
      <w:bodyDiv w:val="1"/>
      <w:marLeft w:val="0"/>
      <w:marRight w:val="0"/>
      <w:marTop w:val="0"/>
      <w:marBottom w:val="0"/>
      <w:divBdr>
        <w:top w:val="none" w:sz="0" w:space="0" w:color="auto"/>
        <w:left w:val="none" w:sz="0" w:space="0" w:color="auto"/>
        <w:bottom w:val="none" w:sz="0" w:space="0" w:color="auto"/>
        <w:right w:val="none" w:sz="0" w:space="0" w:color="auto"/>
      </w:divBdr>
    </w:div>
    <w:div w:id="1533573718">
      <w:bodyDiv w:val="1"/>
      <w:marLeft w:val="0"/>
      <w:marRight w:val="0"/>
      <w:marTop w:val="0"/>
      <w:marBottom w:val="0"/>
      <w:divBdr>
        <w:top w:val="none" w:sz="0" w:space="0" w:color="auto"/>
        <w:left w:val="none" w:sz="0" w:space="0" w:color="auto"/>
        <w:bottom w:val="none" w:sz="0" w:space="0" w:color="auto"/>
        <w:right w:val="none" w:sz="0" w:space="0" w:color="auto"/>
      </w:divBdr>
    </w:div>
    <w:div w:id="1533961809">
      <w:bodyDiv w:val="1"/>
      <w:marLeft w:val="0"/>
      <w:marRight w:val="0"/>
      <w:marTop w:val="0"/>
      <w:marBottom w:val="0"/>
      <w:divBdr>
        <w:top w:val="none" w:sz="0" w:space="0" w:color="auto"/>
        <w:left w:val="none" w:sz="0" w:space="0" w:color="auto"/>
        <w:bottom w:val="none" w:sz="0" w:space="0" w:color="auto"/>
        <w:right w:val="none" w:sz="0" w:space="0" w:color="auto"/>
      </w:divBdr>
    </w:div>
    <w:div w:id="1534346234">
      <w:bodyDiv w:val="1"/>
      <w:marLeft w:val="0"/>
      <w:marRight w:val="0"/>
      <w:marTop w:val="0"/>
      <w:marBottom w:val="0"/>
      <w:divBdr>
        <w:top w:val="none" w:sz="0" w:space="0" w:color="auto"/>
        <w:left w:val="none" w:sz="0" w:space="0" w:color="auto"/>
        <w:bottom w:val="none" w:sz="0" w:space="0" w:color="auto"/>
        <w:right w:val="none" w:sz="0" w:space="0" w:color="auto"/>
      </w:divBdr>
    </w:div>
    <w:div w:id="1534537408">
      <w:bodyDiv w:val="1"/>
      <w:marLeft w:val="0"/>
      <w:marRight w:val="0"/>
      <w:marTop w:val="0"/>
      <w:marBottom w:val="0"/>
      <w:divBdr>
        <w:top w:val="none" w:sz="0" w:space="0" w:color="auto"/>
        <w:left w:val="none" w:sz="0" w:space="0" w:color="auto"/>
        <w:bottom w:val="none" w:sz="0" w:space="0" w:color="auto"/>
        <w:right w:val="none" w:sz="0" w:space="0" w:color="auto"/>
      </w:divBdr>
    </w:div>
    <w:div w:id="1534613166">
      <w:bodyDiv w:val="1"/>
      <w:marLeft w:val="0"/>
      <w:marRight w:val="0"/>
      <w:marTop w:val="0"/>
      <w:marBottom w:val="0"/>
      <w:divBdr>
        <w:top w:val="none" w:sz="0" w:space="0" w:color="auto"/>
        <w:left w:val="none" w:sz="0" w:space="0" w:color="auto"/>
        <w:bottom w:val="none" w:sz="0" w:space="0" w:color="auto"/>
        <w:right w:val="none" w:sz="0" w:space="0" w:color="auto"/>
      </w:divBdr>
    </w:div>
    <w:div w:id="1534615313">
      <w:bodyDiv w:val="1"/>
      <w:marLeft w:val="0"/>
      <w:marRight w:val="0"/>
      <w:marTop w:val="0"/>
      <w:marBottom w:val="0"/>
      <w:divBdr>
        <w:top w:val="none" w:sz="0" w:space="0" w:color="auto"/>
        <w:left w:val="none" w:sz="0" w:space="0" w:color="auto"/>
        <w:bottom w:val="none" w:sz="0" w:space="0" w:color="auto"/>
        <w:right w:val="none" w:sz="0" w:space="0" w:color="auto"/>
      </w:divBdr>
    </w:div>
    <w:div w:id="1534615892">
      <w:bodyDiv w:val="1"/>
      <w:marLeft w:val="0"/>
      <w:marRight w:val="0"/>
      <w:marTop w:val="0"/>
      <w:marBottom w:val="0"/>
      <w:divBdr>
        <w:top w:val="none" w:sz="0" w:space="0" w:color="auto"/>
        <w:left w:val="none" w:sz="0" w:space="0" w:color="auto"/>
        <w:bottom w:val="none" w:sz="0" w:space="0" w:color="auto"/>
        <w:right w:val="none" w:sz="0" w:space="0" w:color="auto"/>
      </w:divBdr>
    </w:div>
    <w:div w:id="1534876989">
      <w:bodyDiv w:val="1"/>
      <w:marLeft w:val="0"/>
      <w:marRight w:val="0"/>
      <w:marTop w:val="0"/>
      <w:marBottom w:val="0"/>
      <w:divBdr>
        <w:top w:val="none" w:sz="0" w:space="0" w:color="auto"/>
        <w:left w:val="none" w:sz="0" w:space="0" w:color="auto"/>
        <w:bottom w:val="none" w:sz="0" w:space="0" w:color="auto"/>
        <w:right w:val="none" w:sz="0" w:space="0" w:color="auto"/>
      </w:divBdr>
    </w:div>
    <w:div w:id="1535002869">
      <w:bodyDiv w:val="1"/>
      <w:marLeft w:val="0"/>
      <w:marRight w:val="0"/>
      <w:marTop w:val="0"/>
      <w:marBottom w:val="0"/>
      <w:divBdr>
        <w:top w:val="none" w:sz="0" w:space="0" w:color="auto"/>
        <w:left w:val="none" w:sz="0" w:space="0" w:color="auto"/>
        <w:bottom w:val="none" w:sz="0" w:space="0" w:color="auto"/>
        <w:right w:val="none" w:sz="0" w:space="0" w:color="auto"/>
      </w:divBdr>
    </w:div>
    <w:div w:id="1535313895">
      <w:bodyDiv w:val="1"/>
      <w:marLeft w:val="0"/>
      <w:marRight w:val="0"/>
      <w:marTop w:val="0"/>
      <w:marBottom w:val="0"/>
      <w:divBdr>
        <w:top w:val="none" w:sz="0" w:space="0" w:color="auto"/>
        <w:left w:val="none" w:sz="0" w:space="0" w:color="auto"/>
        <w:bottom w:val="none" w:sz="0" w:space="0" w:color="auto"/>
        <w:right w:val="none" w:sz="0" w:space="0" w:color="auto"/>
      </w:divBdr>
    </w:div>
    <w:div w:id="1535726163">
      <w:bodyDiv w:val="1"/>
      <w:marLeft w:val="0"/>
      <w:marRight w:val="0"/>
      <w:marTop w:val="0"/>
      <w:marBottom w:val="0"/>
      <w:divBdr>
        <w:top w:val="none" w:sz="0" w:space="0" w:color="auto"/>
        <w:left w:val="none" w:sz="0" w:space="0" w:color="auto"/>
        <w:bottom w:val="none" w:sz="0" w:space="0" w:color="auto"/>
        <w:right w:val="none" w:sz="0" w:space="0" w:color="auto"/>
      </w:divBdr>
    </w:div>
    <w:div w:id="1535771723">
      <w:bodyDiv w:val="1"/>
      <w:marLeft w:val="0"/>
      <w:marRight w:val="0"/>
      <w:marTop w:val="0"/>
      <w:marBottom w:val="0"/>
      <w:divBdr>
        <w:top w:val="none" w:sz="0" w:space="0" w:color="auto"/>
        <w:left w:val="none" w:sz="0" w:space="0" w:color="auto"/>
        <w:bottom w:val="none" w:sz="0" w:space="0" w:color="auto"/>
        <w:right w:val="none" w:sz="0" w:space="0" w:color="auto"/>
      </w:divBdr>
    </w:div>
    <w:div w:id="1535846138">
      <w:bodyDiv w:val="1"/>
      <w:marLeft w:val="0"/>
      <w:marRight w:val="0"/>
      <w:marTop w:val="0"/>
      <w:marBottom w:val="0"/>
      <w:divBdr>
        <w:top w:val="none" w:sz="0" w:space="0" w:color="auto"/>
        <w:left w:val="none" w:sz="0" w:space="0" w:color="auto"/>
        <w:bottom w:val="none" w:sz="0" w:space="0" w:color="auto"/>
        <w:right w:val="none" w:sz="0" w:space="0" w:color="auto"/>
      </w:divBdr>
    </w:div>
    <w:div w:id="1535968767">
      <w:bodyDiv w:val="1"/>
      <w:marLeft w:val="0"/>
      <w:marRight w:val="0"/>
      <w:marTop w:val="0"/>
      <w:marBottom w:val="0"/>
      <w:divBdr>
        <w:top w:val="none" w:sz="0" w:space="0" w:color="auto"/>
        <w:left w:val="none" w:sz="0" w:space="0" w:color="auto"/>
        <w:bottom w:val="none" w:sz="0" w:space="0" w:color="auto"/>
        <w:right w:val="none" w:sz="0" w:space="0" w:color="auto"/>
      </w:divBdr>
    </w:div>
    <w:div w:id="1535994089">
      <w:bodyDiv w:val="1"/>
      <w:marLeft w:val="0"/>
      <w:marRight w:val="0"/>
      <w:marTop w:val="0"/>
      <w:marBottom w:val="0"/>
      <w:divBdr>
        <w:top w:val="none" w:sz="0" w:space="0" w:color="auto"/>
        <w:left w:val="none" w:sz="0" w:space="0" w:color="auto"/>
        <w:bottom w:val="none" w:sz="0" w:space="0" w:color="auto"/>
        <w:right w:val="none" w:sz="0" w:space="0" w:color="auto"/>
      </w:divBdr>
    </w:div>
    <w:div w:id="1535996532">
      <w:bodyDiv w:val="1"/>
      <w:marLeft w:val="0"/>
      <w:marRight w:val="0"/>
      <w:marTop w:val="0"/>
      <w:marBottom w:val="0"/>
      <w:divBdr>
        <w:top w:val="none" w:sz="0" w:space="0" w:color="auto"/>
        <w:left w:val="none" w:sz="0" w:space="0" w:color="auto"/>
        <w:bottom w:val="none" w:sz="0" w:space="0" w:color="auto"/>
        <w:right w:val="none" w:sz="0" w:space="0" w:color="auto"/>
      </w:divBdr>
    </w:div>
    <w:div w:id="1536231167">
      <w:bodyDiv w:val="1"/>
      <w:marLeft w:val="0"/>
      <w:marRight w:val="0"/>
      <w:marTop w:val="0"/>
      <w:marBottom w:val="0"/>
      <w:divBdr>
        <w:top w:val="none" w:sz="0" w:space="0" w:color="auto"/>
        <w:left w:val="none" w:sz="0" w:space="0" w:color="auto"/>
        <w:bottom w:val="none" w:sz="0" w:space="0" w:color="auto"/>
        <w:right w:val="none" w:sz="0" w:space="0" w:color="auto"/>
      </w:divBdr>
    </w:div>
    <w:div w:id="1536236077">
      <w:bodyDiv w:val="1"/>
      <w:marLeft w:val="0"/>
      <w:marRight w:val="0"/>
      <w:marTop w:val="0"/>
      <w:marBottom w:val="0"/>
      <w:divBdr>
        <w:top w:val="none" w:sz="0" w:space="0" w:color="auto"/>
        <w:left w:val="none" w:sz="0" w:space="0" w:color="auto"/>
        <w:bottom w:val="none" w:sz="0" w:space="0" w:color="auto"/>
        <w:right w:val="none" w:sz="0" w:space="0" w:color="auto"/>
      </w:divBdr>
    </w:div>
    <w:div w:id="1536387295">
      <w:bodyDiv w:val="1"/>
      <w:marLeft w:val="0"/>
      <w:marRight w:val="0"/>
      <w:marTop w:val="0"/>
      <w:marBottom w:val="0"/>
      <w:divBdr>
        <w:top w:val="none" w:sz="0" w:space="0" w:color="auto"/>
        <w:left w:val="none" w:sz="0" w:space="0" w:color="auto"/>
        <w:bottom w:val="none" w:sz="0" w:space="0" w:color="auto"/>
        <w:right w:val="none" w:sz="0" w:space="0" w:color="auto"/>
      </w:divBdr>
    </w:div>
    <w:div w:id="1536389930">
      <w:bodyDiv w:val="1"/>
      <w:marLeft w:val="0"/>
      <w:marRight w:val="0"/>
      <w:marTop w:val="0"/>
      <w:marBottom w:val="0"/>
      <w:divBdr>
        <w:top w:val="none" w:sz="0" w:space="0" w:color="auto"/>
        <w:left w:val="none" w:sz="0" w:space="0" w:color="auto"/>
        <w:bottom w:val="none" w:sz="0" w:space="0" w:color="auto"/>
        <w:right w:val="none" w:sz="0" w:space="0" w:color="auto"/>
      </w:divBdr>
    </w:div>
    <w:div w:id="1536842999">
      <w:bodyDiv w:val="1"/>
      <w:marLeft w:val="0"/>
      <w:marRight w:val="0"/>
      <w:marTop w:val="0"/>
      <w:marBottom w:val="0"/>
      <w:divBdr>
        <w:top w:val="none" w:sz="0" w:space="0" w:color="auto"/>
        <w:left w:val="none" w:sz="0" w:space="0" w:color="auto"/>
        <w:bottom w:val="none" w:sz="0" w:space="0" w:color="auto"/>
        <w:right w:val="none" w:sz="0" w:space="0" w:color="auto"/>
      </w:divBdr>
    </w:div>
    <w:div w:id="1537425065">
      <w:bodyDiv w:val="1"/>
      <w:marLeft w:val="0"/>
      <w:marRight w:val="0"/>
      <w:marTop w:val="0"/>
      <w:marBottom w:val="0"/>
      <w:divBdr>
        <w:top w:val="none" w:sz="0" w:space="0" w:color="auto"/>
        <w:left w:val="none" w:sz="0" w:space="0" w:color="auto"/>
        <w:bottom w:val="none" w:sz="0" w:space="0" w:color="auto"/>
        <w:right w:val="none" w:sz="0" w:space="0" w:color="auto"/>
      </w:divBdr>
    </w:div>
    <w:div w:id="1537543390">
      <w:bodyDiv w:val="1"/>
      <w:marLeft w:val="0"/>
      <w:marRight w:val="0"/>
      <w:marTop w:val="0"/>
      <w:marBottom w:val="0"/>
      <w:divBdr>
        <w:top w:val="none" w:sz="0" w:space="0" w:color="auto"/>
        <w:left w:val="none" w:sz="0" w:space="0" w:color="auto"/>
        <w:bottom w:val="none" w:sz="0" w:space="0" w:color="auto"/>
        <w:right w:val="none" w:sz="0" w:space="0" w:color="auto"/>
      </w:divBdr>
    </w:div>
    <w:div w:id="1537616976">
      <w:bodyDiv w:val="1"/>
      <w:marLeft w:val="0"/>
      <w:marRight w:val="0"/>
      <w:marTop w:val="0"/>
      <w:marBottom w:val="0"/>
      <w:divBdr>
        <w:top w:val="none" w:sz="0" w:space="0" w:color="auto"/>
        <w:left w:val="none" w:sz="0" w:space="0" w:color="auto"/>
        <w:bottom w:val="none" w:sz="0" w:space="0" w:color="auto"/>
        <w:right w:val="none" w:sz="0" w:space="0" w:color="auto"/>
      </w:divBdr>
    </w:div>
    <w:div w:id="1537933975">
      <w:bodyDiv w:val="1"/>
      <w:marLeft w:val="0"/>
      <w:marRight w:val="0"/>
      <w:marTop w:val="0"/>
      <w:marBottom w:val="0"/>
      <w:divBdr>
        <w:top w:val="none" w:sz="0" w:space="0" w:color="auto"/>
        <w:left w:val="none" w:sz="0" w:space="0" w:color="auto"/>
        <w:bottom w:val="none" w:sz="0" w:space="0" w:color="auto"/>
        <w:right w:val="none" w:sz="0" w:space="0" w:color="auto"/>
      </w:divBdr>
    </w:div>
    <w:div w:id="1538733557">
      <w:bodyDiv w:val="1"/>
      <w:marLeft w:val="0"/>
      <w:marRight w:val="0"/>
      <w:marTop w:val="0"/>
      <w:marBottom w:val="0"/>
      <w:divBdr>
        <w:top w:val="none" w:sz="0" w:space="0" w:color="auto"/>
        <w:left w:val="none" w:sz="0" w:space="0" w:color="auto"/>
        <w:bottom w:val="none" w:sz="0" w:space="0" w:color="auto"/>
        <w:right w:val="none" w:sz="0" w:space="0" w:color="auto"/>
      </w:divBdr>
    </w:div>
    <w:div w:id="1538812155">
      <w:bodyDiv w:val="1"/>
      <w:marLeft w:val="0"/>
      <w:marRight w:val="0"/>
      <w:marTop w:val="0"/>
      <w:marBottom w:val="0"/>
      <w:divBdr>
        <w:top w:val="none" w:sz="0" w:space="0" w:color="auto"/>
        <w:left w:val="none" w:sz="0" w:space="0" w:color="auto"/>
        <w:bottom w:val="none" w:sz="0" w:space="0" w:color="auto"/>
        <w:right w:val="none" w:sz="0" w:space="0" w:color="auto"/>
      </w:divBdr>
    </w:div>
    <w:div w:id="1539049526">
      <w:bodyDiv w:val="1"/>
      <w:marLeft w:val="0"/>
      <w:marRight w:val="0"/>
      <w:marTop w:val="0"/>
      <w:marBottom w:val="0"/>
      <w:divBdr>
        <w:top w:val="none" w:sz="0" w:space="0" w:color="auto"/>
        <w:left w:val="none" w:sz="0" w:space="0" w:color="auto"/>
        <w:bottom w:val="none" w:sz="0" w:space="0" w:color="auto"/>
        <w:right w:val="none" w:sz="0" w:space="0" w:color="auto"/>
      </w:divBdr>
    </w:div>
    <w:div w:id="1539471429">
      <w:bodyDiv w:val="1"/>
      <w:marLeft w:val="0"/>
      <w:marRight w:val="0"/>
      <w:marTop w:val="0"/>
      <w:marBottom w:val="0"/>
      <w:divBdr>
        <w:top w:val="none" w:sz="0" w:space="0" w:color="auto"/>
        <w:left w:val="none" w:sz="0" w:space="0" w:color="auto"/>
        <w:bottom w:val="none" w:sz="0" w:space="0" w:color="auto"/>
        <w:right w:val="none" w:sz="0" w:space="0" w:color="auto"/>
      </w:divBdr>
    </w:div>
    <w:div w:id="1540161777">
      <w:bodyDiv w:val="1"/>
      <w:marLeft w:val="0"/>
      <w:marRight w:val="0"/>
      <w:marTop w:val="0"/>
      <w:marBottom w:val="0"/>
      <w:divBdr>
        <w:top w:val="none" w:sz="0" w:space="0" w:color="auto"/>
        <w:left w:val="none" w:sz="0" w:space="0" w:color="auto"/>
        <w:bottom w:val="none" w:sz="0" w:space="0" w:color="auto"/>
        <w:right w:val="none" w:sz="0" w:space="0" w:color="auto"/>
      </w:divBdr>
    </w:div>
    <w:div w:id="1540166880">
      <w:bodyDiv w:val="1"/>
      <w:marLeft w:val="0"/>
      <w:marRight w:val="0"/>
      <w:marTop w:val="0"/>
      <w:marBottom w:val="0"/>
      <w:divBdr>
        <w:top w:val="none" w:sz="0" w:space="0" w:color="auto"/>
        <w:left w:val="none" w:sz="0" w:space="0" w:color="auto"/>
        <w:bottom w:val="none" w:sz="0" w:space="0" w:color="auto"/>
        <w:right w:val="none" w:sz="0" w:space="0" w:color="auto"/>
      </w:divBdr>
    </w:div>
    <w:div w:id="1540311754">
      <w:bodyDiv w:val="1"/>
      <w:marLeft w:val="0"/>
      <w:marRight w:val="0"/>
      <w:marTop w:val="0"/>
      <w:marBottom w:val="0"/>
      <w:divBdr>
        <w:top w:val="none" w:sz="0" w:space="0" w:color="auto"/>
        <w:left w:val="none" w:sz="0" w:space="0" w:color="auto"/>
        <w:bottom w:val="none" w:sz="0" w:space="0" w:color="auto"/>
        <w:right w:val="none" w:sz="0" w:space="0" w:color="auto"/>
      </w:divBdr>
    </w:div>
    <w:div w:id="1540433138">
      <w:bodyDiv w:val="1"/>
      <w:marLeft w:val="0"/>
      <w:marRight w:val="0"/>
      <w:marTop w:val="0"/>
      <w:marBottom w:val="0"/>
      <w:divBdr>
        <w:top w:val="none" w:sz="0" w:space="0" w:color="auto"/>
        <w:left w:val="none" w:sz="0" w:space="0" w:color="auto"/>
        <w:bottom w:val="none" w:sz="0" w:space="0" w:color="auto"/>
        <w:right w:val="none" w:sz="0" w:space="0" w:color="auto"/>
      </w:divBdr>
    </w:div>
    <w:div w:id="1540583427">
      <w:bodyDiv w:val="1"/>
      <w:marLeft w:val="0"/>
      <w:marRight w:val="0"/>
      <w:marTop w:val="0"/>
      <w:marBottom w:val="0"/>
      <w:divBdr>
        <w:top w:val="none" w:sz="0" w:space="0" w:color="auto"/>
        <w:left w:val="none" w:sz="0" w:space="0" w:color="auto"/>
        <w:bottom w:val="none" w:sz="0" w:space="0" w:color="auto"/>
        <w:right w:val="none" w:sz="0" w:space="0" w:color="auto"/>
      </w:divBdr>
    </w:div>
    <w:div w:id="1540818128">
      <w:bodyDiv w:val="1"/>
      <w:marLeft w:val="0"/>
      <w:marRight w:val="0"/>
      <w:marTop w:val="0"/>
      <w:marBottom w:val="0"/>
      <w:divBdr>
        <w:top w:val="none" w:sz="0" w:space="0" w:color="auto"/>
        <w:left w:val="none" w:sz="0" w:space="0" w:color="auto"/>
        <w:bottom w:val="none" w:sz="0" w:space="0" w:color="auto"/>
        <w:right w:val="none" w:sz="0" w:space="0" w:color="auto"/>
      </w:divBdr>
    </w:div>
    <w:div w:id="1540900858">
      <w:bodyDiv w:val="1"/>
      <w:marLeft w:val="0"/>
      <w:marRight w:val="0"/>
      <w:marTop w:val="0"/>
      <w:marBottom w:val="0"/>
      <w:divBdr>
        <w:top w:val="none" w:sz="0" w:space="0" w:color="auto"/>
        <w:left w:val="none" w:sz="0" w:space="0" w:color="auto"/>
        <w:bottom w:val="none" w:sz="0" w:space="0" w:color="auto"/>
        <w:right w:val="none" w:sz="0" w:space="0" w:color="auto"/>
      </w:divBdr>
    </w:div>
    <w:div w:id="1541088899">
      <w:bodyDiv w:val="1"/>
      <w:marLeft w:val="0"/>
      <w:marRight w:val="0"/>
      <w:marTop w:val="0"/>
      <w:marBottom w:val="0"/>
      <w:divBdr>
        <w:top w:val="none" w:sz="0" w:space="0" w:color="auto"/>
        <w:left w:val="none" w:sz="0" w:space="0" w:color="auto"/>
        <w:bottom w:val="none" w:sz="0" w:space="0" w:color="auto"/>
        <w:right w:val="none" w:sz="0" w:space="0" w:color="auto"/>
      </w:divBdr>
    </w:div>
    <w:div w:id="1541435659">
      <w:bodyDiv w:val="1"/>
      <w:marLeft w:val="0"/>
      <w:marRight w:val="0"/>
      <w:marTop w:val="0"/>
      <w:marBottom w:val="0"/>
      <w:divBdr>
        <w:top w:val="none" w:sz="0" w:space="0" w:color="auto"/>
        <w:left w:val="none" w:sz="0" w:space="0" w:color="auto"/>
        <w:bottom w:val="none" w:sz="0" w:space="0" w:color="auto"/>
        <w:right w:val="none" w:sz="0" w:space="0" w:color="auto"/>
      </w:divBdr>
    </w:div>
    <w:div w:id="1541436812">
      <w:bodyDiv w:val="1"/>
      <w:marLeft w:val="0"/>
      <w:marRight w:val="0"/>
      <w:marTop w:val="0"/>
      <w:marBottom w:val="0"/>
      <w:divBdr>
        <w:top w:val="none" w:sz="0" w:space="0" w:color="auto"/>
        <w:left w:val="none" w:sz="0" w:space="0" w:color="auto"/>
        <w:bottom w:val="none" w:sz="0" w:space="0" w:color="auto"/>
        <w:right w:val="none" w:sz="0" w:space="0" w:color="auto"/>
      </w:divBdr>
    </w:div>
    <w:div w:id="1541476882">
      <w:bodyDiv w:val="1"/>
      <w:marLeft w:val="0"/>
      <w:marRight w:val="0"/>
      <w:marTop w:val="0"/>
      <w:marBottom w:val="0"/>
      <w:divBdr>
        <w:top w:val="none" w:sz="0" w:space="0" w:color="auto"/>
        <w:left w:val="none" w:sz="0" w:space="0" w:color="auto"/>
        <w:bottom w:val="none" w:sz="0" w:space="0" w:color="auto"/>
        <w:right w:val="none" w:sz="0" w:space="0" w:color="auto"/>
      </w:divBdr>
    </w:div>
    <w:div w:id="1541749819">
      <w:bodyDiv w:val="1"/>
      <w:marLeft w:val="0"/>
      <w:marRight w:val="0"/>
      <w:marTop w:val="0"/>
      <w:marBottom w:val="0"/>
      <w:divBdr>
        <w:top w:val="none" w:sz="0" w:space="0" w:color="auto"/>
        <w:left w:val="none" w:sz="0" w:space="0" w:color="auto"/>
        <w:bottom w:val="none" w:sz="0" w:space="0" w:color="auto"/>
        <w:right w:val="none" w:sz="0" w:space="0" w:color="auto"/>
      </w:divBdr>
    </w:div>
    <w:div w:id="1542278790">
      <w:bodyDiv w:val="1"/>
      <w:marLeft w:val="0"/>
      <w:marRight w:val="0"/>
      <w:marTop w:val="0"/>
      <w:marBottom w:val="0"/>
      <w:divBdr>
        <w:top w:val="none" w:sz="0" w:space="0" w:color="auto"/>
        <w:left w:val="none" w:sz="0" w:space="0" w:color="auto"/>
        <w:bottom w:val="none" w:sz="0" w:space="0" w:color="auto"/>
        <w:right w:val="none" w:sz="0" w:space="0" w:color="auto"/>
      </w:divBdr>
    </w:div>
    <w:div w:id="1542278942">
      <w:bodyDiv w:val="1"/>
      <w:marLeft w:val="0"/>
      <w:marRight w:val="0"/>
      <w:marTop w:val="0"/>
      <w:marBottom w:val="0"/>
      <w:divBdr>
        <w:top w:val="none" w:sz="0" w:space="0" w:color="auto"/>
        <w:left w:val="none" w:sz="0" w:space="0" w:color="auto"/>
        <w:bottom w:val="none" w:sz="0" w:space="0" w:color="auto"/>
        <w:right w:val="none" w:sz="0" w:space="0" w:color="auto"/>
      </w:divBdr>
    </w:div>
    <w:div w:id="1542400481">
      <w:bodyDiv w:val="1"/>
      <w:marLeft w:val="0"/>
      <w:marRight w:val="0"/>
      <w:marTop w:val="0"/>
      <w:marBottom w:val="0"/>
      <w:divBdr>
        <w:top w:val="none" w:sz="0" w:space="0" w:color="auto"/>
        <w:left w:val="none" w:sz="0" w:space="0" w:color="auto"/>
        <w:bottom w:val="none" w:sz="0" w:space="0" w:color="auto"/>
        <w:right w:val="none" w:sz="0" w:space="0" w:color="auto"/>
      </w:divBdr>
    </w:div>
    <w:div w:id="1542591106">
      <w:bodyDiv w:val="1"/>
      <w:marLeft w:val="0"/>
      <w:marRight w:val="0"/>
      <w:marTop w:val="0"/>
      <w:marBottom w:val="0"/>
      <w:divBdr>
        <w:top w:val="none" w:sz="0" w:space="0" w:color="auto"/>
        <w:left w:val="none" w:sz="0" w:space="0" w:color="auto"/>
        <w:bottom w:val="none" w:sz="0" w:space="0" w:color="auto"/>
        <w:right w:val="none" w:sz="0" w:space="0" w:color="auto"/>
      </w:divBdr>
    </w:div>
    <w:div w:id="1542742221">
      <w:bodyDiv w:val="1"/>
      <w:marLeft w:val="0"/>
      <w:marRight w:val="0"/>
      <w:marTop w:val="0"/>
      <w:marBottom w:val="0"/>
      <w:divBdr>
        <w:top w:val="none" w:sz="0" w:space="0" w:color="auto"/>
        <w:left w:val="none" w:sz="0" w:space="0" w:color="auto"/>
        <w:bottom w:val="none" w:sz="0" w:space="0" w:color="auto"/>
        <w:right w:val="none" w:sz="0" w:space="0" w:color="auto"/>
      </w:divBdr>
    </w:div>
    <w:div w:id="1542858693">
      <w:bodyDiv w:val="1"/>
      <w:marLeft w:val="0"/>
      <w:marRight w:val="0"/>
      <w:marTop w:val="0"/>
      <w:marBottom w:val="0"/>
      <w:divBdr>
        <w:top w:val="none" w:sz="0" w:space="0" w:color="auto"/>
        <w:left w:val="none" w:sz="0" w:space="0" w:color="auto"/>
        <w:bottom w:val="none" w:sz="0" w:space="0" w:color="auto"/>
        <w:right w:val="none" w:sz="0" w:space="0" w:color="auto"/>
      </w:divBdr>
    </w:div>
    <w:div w:id="1542864101">
      <w:bodyDiv w:val="1"/>
      <w:marLeft w:val="0"/>
      <w:marRight w:val="0"/>
      <w:marTop w:val="0"/>
      <w:marBottom w:val="0"/>
      <w:divBdr>
        <w:top w:val="none" w:sz="0" w:space="0" w:color="auto"/>
        <w:left w:val="none" w:sz="0" w:space="0" w:color="auto"/>
        <w:bottom w:val="none" w:sz="0" w:space="0" w:color="auto"/>
        <w:right w:val="none" w:sz="0" w:space="0" w:color="auto"/>
      </w:divBdr>
    </w:div>
    <w:div w:id="1542984903">
      <w:bodyDiv w:val="1"/>
      <w:marLeft w:val="0"/>
      <w:marRight w:val="0"/>
      <w:marTop w:val="0"/>
      <w:marBottom w:val="0"/>
      <w:divBdr>
        <w:top w:val="none" w:sz="0" w:space="0" w:color="auto"/>
        <w:left w:val="none" w:sz="0" w:space="0" w:color="auto"/>
        <w:bottom w:val="none" w:sz="0" w:space="0" w:color="auto"/>
        <w:right w:val="none" w:sz="0" w:space="0" w:color="auto"/>
      </w:divBdr>
    </w:div>
    <w:div w:id="1543178079">
      <w:bodyDiv w:val="1"/>
      <w:marLeft w:val="0"/>
      <w:marRight w:val="0"/>
      <w:marTop w:val="0"/>
      <w:marBottom w:val="0"/>
      <w:divBdr>
        <w:top w:val="none" w:sz="0" w:space="0" w:color="auto"/>
        <w:left w:val="none" w:sz="0" w:space="0" w:color="auto"/>
        <w:bottom w:val="none" w:sz="0" w:space="0" w:color="auto"/>
        <w:right w:val="none" w:sz="0" w:space="0" w:color="auto"/>
      </w:divBdr>
    </w:div>
    <w:div w:id="1543245980">
      <w:bodyDiv w:val="1"/>
      <w:marLeft w:val="0"/>
      <w:marRight w:val="0"/>
      <w:marTop w:val="0"/>
      <w:marBottom w:val="0"/>
      <w:divBdr>
        <w:top w:val="none" w:sz="0" w:space="0" w:color="auto"/>
        <w:left w:val="none" w:sz="0" w:space="0" w:color="auto"/>
        <w:bottom w:val="none" w:sz="0" w:space="0" w:color="auto"/>
        <w:right w:val="none" w:sz="0" w:space="0" w:color="auto"/>
      </w:divBdr>
    </w:div>
    <w:div w:id="1543445007">
      <w:bodyDiv w:val="1"/>
      <w:marLeft w:val="0"/>
      <w:marRight w:val="0"/>
      <w:marTop w:val="0"/>
      <w:marBottom w:val="0"/>
      <w:divBdr>
        <w:top w:val="none" w:sz="0" w:space="0" w:color="auto"/>
        <w:left w:val="none" w:sz="0" w:space="0" w:color="auto"/>
        <w:bottom w:val="none" w:sz="0" w:space="0" w:color="auto"/>
        <w:right w:val="none" w:sz="0" w:space="0" w:color="auto"/>
      </w:divBdr>
    </w:div>
    <w:div w:id="1543636922">
      <w:bodyDiv w:val="1"/>
      <w:marLeft w:val="0"/>
      <w:marRight w:val="0"/>
      <w:marTop w:val="0"/>
      <w:marBottom w:val="0"/>
      <w:divBdr>
        <w:top w:val="none" w:sz="0" w:space="0" w:color="auto"/>
        <w:left w:val="none" w:sz="0" w:space="0" w:color="auto"/>
        <w:bottom w:val="none" w:sz="0" w:space="0" w:color="auto"/>
        <w:right w:val="none" w:sz="0" w:space="0" w:color="auto"/>
      </w:divBdr>
    </w:div>
    <w:div w:id="1543860912">
      <w:bodyDiv w:val="1"/>
      <w:marLeft w:val="0"/>
      <w:marRight w:val="0"/>
      <w:marTop w:val="0"/>
      <w:marBottom w:val="0"/>
      <w:divBdr>
        <w:top w:val="none" w:sz="0" w:space="0" w:color="auto"/>
        <w:left w:val="none" w:sz="0" w:space="0" w:color="auto"/>
        <w:bottom w:val="none" w:sz="0" w:space="0" w:color="auto"/>
        <w:right w:val="none" w:sz="0" w:space="0" w:color="auto"/>
      </w:divBdr>
    </w:div>
    <w:div w:id="1543908478">
      <w:bodyDiv w:val="1"/>
      <w:marLeft w:val="0"/>
      <w:marRight w:val="0"/>
      <w:marTop w:val="0"/>
      <w:marBottom w:val="0"/>
      <w:divBdr>
        <w:top w:val="none" w:sz="0" w:space="0" w:color="auto"/>
        <w:left w:val="none" w:sz="0" w:space="0" w:color="auto"/>
        <w:bottom w:val="none" w:sz="0" w:space="0" w:color="auto"/>
        <w:right w:val="none" w:sz="0" w:space="0" w:color="auto"/>
      </w:divBdr>
    </w:div>
    <w:div w:id="1543982274">
      <w:bodyDiv w:val="1"/>
      <w:marLeft w:val="0"/>
      <w:marRight w:val="0"/>
      <w:marTop w:val="0"/>
      <w:marBottom w:val="0"/>
      <w:divBdr>
        <w:top w:val="none" w:sz="0" w:space="0" w:color="auto"/>
        <w:left w:val="none" w:sz="0" w:space="0" w:color="auto"/>
        <w:bottom w:val="none" w:sz="0" w:space="0" w:color="auto"/>
        <w:right w:val="none" w:sz="0" w:space="0" w:color="auto"/>
      </w:divBdr>
    </w:div>
    <w:div w:id="1544244351">
      <w:bodyDiv w:val="1"/>
      <w:marLeft w:val="0"/>
      <w:marRight w:val="0"/>
      <w:marTop w:val="0"/>
      <w:marBottom w:val="0"/>
      <w:divBdr>
        <w:top w:val="none" w:sz="0" w:space="0" w:color="auto"/>
        <w:left w:val="none" w:sz="0" w:space="0" w:color="auto"/>
        <w:bottom w:val="none" w:sz="0" w:space="0" w:color="auto"/>
        <w:right w:val="none" w:sz="0" w:space="0" w:color="auto"/>
      </w:divBdr>
    </w:div>
    <w:div w:id="1544246382">
      <w:bodyDiv w:val="1"/>
      <w:marLeft w:val="0"/>
      <w:marRight w:val="0"/>
      <w:marTop w:val="0"/>
      <w:marBottom w:val="0"/>
      <w:divBdr>
        <w:top w:val="none" w:sz="0" w:space="0" w:color="auto"/>
        <w:left w:val="none" w:sz="0" w:space="0" w:color="auto"/>
        <w:bottom w:val="none" w:sz="0" w:space="0" w:color="auto"/>
        <w:right w:val="none" w:sz="0" w:space="0" w:color="auto"/>
      </w:divBdr>
    </w:div>
    <w:div w:id="1544708631">
      <w:bodyDiv w:val="1"/>
      <w:marLeft w:val="0"/>
      <w:marRight w:val="0"/>
      <w:marTop w:val="0"/>
      <w:marBottom w:val="0"/>
      <w:divBdr>
        <w:top w:val="none" w:sz="0" w:space="0" w:color="auto"/>
        <w:left w:val="none" w:sz="0" w:space="0" w:color="auto"/>
        <w:bottom w:val="none" w:sz="0" w:space="0" w:color="auto"/>
        <w:right w:val="none" w:sz="0" w:space="0" w:color="auto"/>
      </w:divBdr>
    </w:div>
    <w:div w:id="1544709196">
      <w:bodyDiv w:val="1"/>
      <w:marLeft w:val="0"/>
      <w:marRight w:val="0"/>
      <w:marTop w:val="0"/>
      <w:marBottom w:val="0"/>
      <w:divBdr>
        <w:top w:val="none" w:sz="0" w:space="0" w:color="auto"/>
        <w:left w:val="none" w:sz="0" w:space="0" w:color="auto"/>
        <w:bottom w:val="none" w:sz="0" w:space="0" w:color="auto"/>
        <w:right w:val="none" w:sz="0" w:space="0" w:color="auto"/>
      </w:divBdr>
    </w:div>
    <w:div w:id="1544753016">
      <w:bodyDiv w:val="1"/>
      <w:marLeft w:val="0"/>
      <w:marRight w:val="0"/>
      <w:marTop w:val="0"/>
      <w:marBottom w:val="0"/>
      <w:divBdr>
        <w:top w:val="none" w:sz="0" w:space="0" w:color="auto"/>
        <w:left w:val="none" w:sz="0" w:space="0" w:color="auto"/>
        <w:bottom w:val="none" w:sz="0" w:space="0" w:color="auto"/>
        <w:right w:val="none" w:sz="0" w:space="0" w:color="auto"/>
      </w:divBdr>
    </w:div>
    <w:div w:id="1544828624">
      <w:bodyDiv w:val="1"/>
      <w:marLeft w:val="0"/>
      <w:marRight w:val="0"/>
      <w:marTop w:val="0"/>
      <w:marBottom w:val="0"/>
      <w:divBdr>
        <w:top w:val="none" w:sz="0" w:space="0" w:color="auto"/>
        <w:left w:val="none" w:sz="0" w:space="0" w:color="auto"/>
        <w:bottom w:val="none" w:sz="0" w:space="0" w:color="auto"/>
        <w:right w:val="none" w:sz="0" w:space="0" w:color="auto"/>
      </w:divBdr>
    </w:div>
    <w:div w:id="1544831463">
      <w:bodyDiv w:val="1"/>
      <w:marLeft w:val="0"/>
      <w:marRight w:val="0"/>
      <w:marTop w:val="0"/>
      <w:marBottom w:val="0"/>
      <w:divBdr>
        <w:top w:val="none" w:sz="0" w:space="0" w:color="auto"/>
        <w:left w:val="none" w:sz="0" w:space="0" w:color="auto"/>
        <w:bottom w:val="none" w:sz="0" w:space="0" w:color="auto"/>
        <w:right w:val="none" w:sz="0" w:space="0" w:color="auto"/>
      </w:divBdr>
    </w:div>
    <w:div w:id="1544946111">
      <w:bodyDiv w:val="1"/>
      <w:marLeft w:val="0"/>
      <w:marRight w:val="0"/>
      <w:marTop w:val="0"/>
      <w:marBottom w:val="0"/>
      <w:divBdr>
        <w:top w:val="none" w:sz="0" w:space="0" w:color="auto"/>
        <w:left w:val="none" w:sz="0" w:space="0" w:color="auto"/>
        <w:bottom w:val="none" w:sz="0" w:space="0" w:color="auto"/>
        <w:right w:val="none" w:sz="0" w:space="0" w:color="auto"/>
      </w:divBdr>
    </w:div>
    <w:div w:id="1545168693">
      <w:bodyDiv w:val="1"/>
      <w:marLeft w:val="0"/>
      <w:marRight w:val="0"/>
      <w:marTop w:val="0"/>
      <w:marBottom w:val="0"/>
      <w:divBdr>
        <w:top w:val="none" w:sz="0" w:space="0" w:color="auto"/>
        <w:left w:val="none" w:sz="0" w:space="0" w:color="auto"/>
        <w:bottom w:val="none" w:sz="0" w:space="0" w:color="auto"/>
        <w:right w:val="none" w:sz="0" w:space="0" w:color="auto"/>
      </w:divBdr>
    </w:div>
    <w:div w:id="1545219352">
      <w:bodyDiv w:val="1"/>
      <w:marLeft w:val="0"/>
      <w:marRight w:val="0"/>
      <w:marTop w:val="0"/>
      <w:marBottom w:val="0"/>
      <w:divBdr>
        <w:top w:val="none" w:sz="0" w:space="0" w:color="auto"/>
        <w:left w:val="none" w:sz="0" w:space="0" w:color="auto"/>
        <w:bottom w:val="none" w:sz="0" w:space="0" w:color="auto"/>
        <w:right w:val="none" w:sz="0" w:space="0" w:color="auto"/>
      </w:divBdr>
    </w:div>
    <w:div w:id="1545437134">
      <w:bodyDiv w:val="1"/>
      <w:marLeft w:val="0"/>
      <w:marRight w:val="0"/>
      <w:marTop w:val="0"/>
      <w:marBottom w:val="0"/>
      <w:divBdr>
        <w:top w:val="none" w:sz="0" w:space="0" w:color="auto"/>
        <w:left w:val="none" w:sz="0" w:space="0" w:color="auto"/>
        <w:bottom w:val="none" w:sz="0" w:space="0" w:color="auto"/>
        <w:right w:val="none" w:sz="0" w:space="0" w:color="auto"/>
      </w:divBdr>
    </w:div>
    <w:div w:id="1545673317">
      <w:bodyDiv w:val="1"/>
      <w:marLeft w:val="0"/>
      <w:marRight w:val="0"/>
      <w:marTop w:val="0"/>
      <w:marBottom w:val="0"/>
      <w:divBdr>
        <w:top w:val="none" w:sz="0" w:space="0" w:color="auto"/>
        <w:left w:val="none" w:sz="0" w:space="0" w:color="auto"/>
        <w:bottom w:val="none" w:sz="0" w:space="0" w:color="auto"/>
        <w:right w:val="none" w:sz="0" w:space="0" w:color="auto"/>
      </w:divBdr>
    </w:div>
    <w:div w:id="1545870589">
      <w:bodyDiv w:val="1"/>
      <w:marLeft w:val="0"/>
      <w:marRight w:val="0"/>
      <w:marTop w:val="0"/>
      <w:marBottom w:val="0"/>
      <w:divBdr>
        <w:top w:val="none" w:sz="0" w:space="0" w:color="auto"/>
        <w:left w:val="none" w:sz="0" w:space="0" w:color="auto"/>
        <w:bottom w:val="none" w:sz="0" w:space="0" w:color="auto"/>
        <w:right w:val="none" w:sz="0" w:space="0" w:color="auto"/>
      </w:divBdr>
    </w:div>
    <w:div w:id="1545872189">
      <w:bodyDiv w:val="1"/>
      <w:marLeft w:val="0"/>
      <w:marRight w:val="0"/>
      <w:marTop w:val="0"/>
      <w:marBottom w:val="0"/>
      <w:divBdr>
        <w:top w:val="none" w:sz="0" w:space="0" w:color="auto"/>
        <w:left w:val="none" w:sz="0" w:space="0" w:color="auto"/>
        <w:bottom w:val="none" w:sz="0" w:space="0" w:color="auto"/>
        <w:right w:val="none" w:sz="0" w:space="0" w:color="auto"/>
      </w:divBdr>
    </w:div>
    <w:div w:id="1546217822">
      <w:bodyDiv w:val="1"/>
      <w:marLeft w:val="0"/>
      <w:marRight w:val="0"/>
      <w:marTop w:val="0"/>
      <w:marBottom w:val="0"/>
      <w:divBdr>
        <w:top w:val="none" w:sz="0" w:space="0" w:color="auto"/>
        <w:left w:val="none" w:sz="0" w:space="0" w:color="auto"/>
        <w:bottom w:val="none" w:sz="0" w:space="0" w:color="auto"/>
        <w:right w:val="none" w:sz="0" w:space="0" w:color="auto"/>
      </w:divBdr>
    </w:div>
    <w:div w:id="1546333372">
      <w:bodyDiv w:val="1"/>
      <w:marLeft w:val="0"/>
      <w:marRight w:val="0"/>
      <w:marTop w:val="0"/>
      <w:marBottom w:val="0"/>
      <w:divBdr>
        <w:top w:val="none" w:sz="0" w:space="0" w:color="auto"/>
        <w:left w:val="none" w:sz="0" w:space="0" w:color="auto"/>
        <w:bottom w:val="none" w:sz="0" w:space="0" w:color="auto"/>
        <w:right w:val="none" w:sz="0" w:space="0" w:color="auto"/>
      </w:divBdr>
    </w:div>
    <w:div w:id="1546334330">
      <w:bodyDiv w:val="1"/>
      <w:marLeft w:val="0"/>
      <w:marRight w:val="0"/>
      <w:marTop w:val="0"/>
      <w:marBottom w:val="0"/>
      <w:divBdr>
        <w:top w:val="none" w:sz="0" w:space="0" w:color="auto"/>
        <w:left w:val="none" w:sz="0" w:space="0" w:color="auto"/>
        <w:bottom w:val="none" w:sz="0" w:space="0" w:color="auto"/>
        <w:right w:val="none" w:sz="0" w:space="0" w:color="auto"/>
      </w:divBdr>
    </w:div>
    <w:div w:id="1546406074">
      <w:bodyDiv w:val="1"/>
      <w:marLeft w:val="0"/>
      <w:marRight w:val="0"/>
      <w:marTop w:val="0"/>
      <w:marBottom w:val="0"/>
      <w:divBdr>
        <w:top w:val="none" w:sz="0" w:space="0" w:color="auto"/>
        <w:left w:val="none" w:sz="0" w:space="0" w:color="auto"/>
        <w:bottom w:val="none" w:sz="0" w:space="0" w:color="auto"/>
        <w:right w:val="none" w:sz="0" w:space="0" w:color="auto"/>
      </w:divBdr>
    </w:div>
    <w:div w:id="1546520808">
      <w:bodyDiv w:val="1"/>
      <w:marLeft w:val="0"/>
      <w:marRight w:val="0"/>
      <w:marTop w:val="0"/>
      <w:marBottom w:val="0"/>
      <w:divBdr>
        <w:top w:val="none" w:sz="0" w:space="0" w:color="auto"/>
        <w:left w:val="none" w:sz="0" w:space="0" w:color="auto"/>
        <w:bottom w:val="none" w:sz="0" w:space="0" w:color="auto"/>
        <w:right w:val="none" w:sz="0" w:space="0" w:color="auto"/>
      </w:divBdr>
    </w:div>
    <w:div w:id="1546599163">
      <w:bodyDiv w:val="1"/>
      <w:marLeft w:val="0"/>
      <w:marRight w:val="0"/>
      <w:marTop w:val="0"/>
      <w:marBottom w:val="0"/>
      <w:divBdr>
        <w:top w:val="none" w:sz="0" w:space="0" w:color="auto"/>
        <w:left w:val="none" w:sz="0" w:space="0" w:color="auto"/>
        <w:bottom w:val="none" w:sz="0" w:space="0" w:color="auto"/>
        <w:right w:val="none" w:sz="0" w:space="0" w:color="auto"/>
      </w:divBdr>
    </w:div>
    <w:div w:id="1546674994">
      <w:bodyDiv w:val="1"/>
      <w:marLeft w:val="0"/>
      <w:marRight w:val="0"/>
      <w:marTop w:val="0"/>
      <w:marBottom w:val="0"/>
      <w:divBdr>
        <w:top w:val="none" w:sz="0" w:space="0" w:color="auto"/>
        <w:left w:val="none" w:sz="0" w:space="0" w:color="auto"/>
        <w:bottom w:val="none" w:sz="0" w:space="0" w:color="auto"/>
        <w:right w:val="none" w:sz="0" w:space="0" w:color="auto"/>
      </w:divBdr>
    </w:div>
    <w:div w:id="1546719193">
      <w:bodyDiv w:val="1"/>
      <w:marLeft w:val="0"/>
      <w:marRight w:val="0"/>
      <w:marTop w:val="0"/>
      <w:marBottom w:val="0"/>
      <w:divBdr>
        <w:top w:val="none" w:sz="0" w:space="0" w:color="auto"/>
        <w:left w:val="none" w:sz="0" w:space="0" w:color="auto"/>
        <w:bottom w:val="none" w:sz="0" w:space="0" w:color="auto"/>
        <w:right w:val="none" w:sz="0" w:space="0" w:color="auto"/>
      </w:divBdr>
    </w:div>
    <w:div w:id="1547137127">
      <w:bodyDiv w:val="1"/>
      <w:marLeft w:val="0"/>
      <w:marRight w:val="0"/>
      <w:marTop w:val="0"/>
      <w:marBottom w:val="0"/>
      <w:divBdr>
        <w:top w:val="none" w:sz="0" w:space="0" w:color="auto"/>
        <w:left w:val="none" w:sz="0" w:space="0" w:color="auto"/>
        <w:bottom w:val="none" w:sz="0" w:space="0" w:color="auto"/>
        <w:right w:val="none" w:sz="0" w:space="0" w:color="auto"/>
      </w:divBdr>
    </w:div>
    <w:div w:id="1547333235">
      <w:bodyDiv w:val="1"/>
      <w:marLeft w:val="0"/>
      <w:marRight w:val="0"/>
      <w:marTop w:val="0"/>
      <w:marBottom w:val="0"/>
      <w:divBdr>
        <w:top w:val="none" w:sz="0" w:space="0" w:color="auto"/>
        <w:left w:val="none" w:sz="0" w:space="0" w:color="auto"/>
        <w:bottom w:val="none" w:sz="0" w:space="0" w:color="auto"/>
        <w:right w:val="none" w:sz="0" w:space="0" w:color="auto"/>
      </w:divBdr>
    </w:div>
    <w:div w:id="1547334609">
      <w:bodyDiv w:val="1"/>
      <w:marLeft w:val="0"/>
      <w:marRight w:val="0"/>
      <w:marTop w:val="0"/>
      <w:marBottom w:val="0"/>
      <w:divBdr>
        <w:top w:val="none" w:sz="0" w:space="0" w:color="auto"/>
        <w:left w:val="none" w:sz="0" w:space="0" w:color="auto"/>
        <w:bottom w:val="none" w:sz="0" w:space="0" w:color="auto"/>
        <w:right w:val="none" w:sz="0" w:space="0" w:color="auto"/>
      </w:divBdr>
    </w:div>
    <w:div w:id="1547714821">
      <w:bodyDiv w:val="1"/>
      <w:marLeft w:val="0"/>
      <w:marRight w:val="0"/>
      <w:marTop w:val="0"/>
      <w:marBottom w:val="0"/>
      <w:divBdr>
        <w:top w:val="none" w:sz="0" w:space="0" w:color="auto"/>
        <w:left w:val="none" w:sz="0" w:space="0" w:color="auto"/>
        <w:bottom w:val="none" w:sz="0" w:space="0" w:color="auto"/>
        <w:right w:val="none" w:sz="0" w:space="0" w:color="auto"/>
      </w:divBdr>
    </w:div>
    <w:div w:id="1548029290">
      <w:bodyDiv w:val="1"/>
      <w:marLeft w:val="0"/>
      <w:marRight w:val="0"/>
      <w:marTop w:val="0"/>
      <w:marBottom w:val="0"/>
      <w:divBdr>
        <w:top w:val="none" w:sz="0" w:space="0" w:color="auto"/>
        <w:left w:val="none" w:sz="0" w:space="0" w:color="auto"/>
        <w:bottom w:val="none" w:sz="0" w:space="0" w:color="auto"/>
        <w:right w:val="none" w:sz="0" w:space="0" w:color="auto"/>
      </w:divBdr>
    </w:div>
    <w:div w:id="1548105377">
      <w:bodyDiv w:val="1"/>
      <w:marLeft w:val="0"/>
      <w:marRight w:val="0"/>
      <w:marTop w:val="0"/>
      <w:marBottom w:val="0"/>
      <w:divBdr>
        <w:top w:val="none" w:sz="0" w:space="0" w:color="auto"/>
        <w:left w:val="none" w:sz="0" w:space="0" w:color="auto"/>
        <w:bottom w:val="none" w:sz="0" w:space="0" w:color="auto"/>
        <w:right w:val="none" w:sz="0" w:space="0" w:color="auto"/>
      </w:divBdr>
    </w:div>
    <w:div w:id="1549030796">
      <w:bodyDiv w:val="1"/>
      <w:marLeft w:val="0"/>
      <w:marRight w:val="0"/>
      <w:marTop w:val="0"/>
      <w:marBottom w:val="0"/>
      <w:divBdr>
        <w:top w:val="none" w:sz="0" w:space="0" w:color="auto"/>
        <w:left w:val="none" w:sz="0" w:space="0" w:color="auto"/>
        <w:bottom w:val="none" w:sz="0" w:space="0" w:color="auto"/>
        <w:right w:val="none" w:sz="0" w:space="0" w:color="auto"/>
      </w:divBdr>
    </w:div>
    <w:div w:id="1549339465">
      <w:bodyDiv w:val="1"/>
      <w:marLeft w:val="0"/>
      <w:marRight w:val="0"/>
      <w:marTop w:val="0"/>
      <w:marBottom w:val="0"/>
      <w:divBdr>
        <w:top w:val="none" w:sz="0" w:space="0" w:color="auto"/>
        <w:left w:val="none" w:sz="0" w:space="0" w:color="auto"/>
        <w:bottom w:val="none" w:sz="0" w:space="0" w:color="auto"/>
        <w:right w:val="none" w:sz="0" w:space="0" w:color="auto"/>
      </w:divBdr>
    </w:div>
    <w:div w:id="1549491770">
      <w:bodyDiv w:val="1"/>
      <w:marLeft w:val="0"/>
      <w:marRight w:val="0"/>
      <w:marTop w:val="0"/>
      <w:marBottom w:val="0"/>
      <w:divBdr>
        <w:top w:val="none" w:sz="0" w:space="0" w:color="auto"/>
        <w:left w:val="none" w:sz="0" w:space="0" w:color="auto"/>
        <w:bottom w:val="none" w:sz="0" w:space="0" w:color="auto"/>
        <w:right w:val="none" w:sz="0" w:space="0" w:color="auto"/>
      </w:divBdr>
    </w:div>
    <w:div w:id="1549564795">
      <w:bodyDiv w:val="1"/>
      <w:marLeft w:val="0"/>
      <w:marRight w:val="0"/>
      <w:marTop w:val="0"/>
      <w:marBottom w:val="0"/>
      <w:divBdr>
        <w:top w:val="none" w:sz="0" w:space="0" w:color="auto"/>
        <w:left w:val="none" w:sz="0" w:space="0" w:color="auto"/>
        <w:bottom w:val="none" w:sz="0" w:space="0" w:color="auto"/>
        <w:right w:val="none" w:sz="0" w:space="0" w:color="auto"/>
      </w:divBdr>
    </w:div>
    <w:div w:id="1549605505">
      <w:bodyDiv w:val="1"/>
      <w:marLeft w:val="0"/>
      <w:marRight w:val="0"/>
      <w:marTop w:val="0"/>
      <w:marBottom w:val="0"/>
      <w:divBdr>
        <w:top w:val="none" w:sz="0" w:space="0" w:color="auto"/>
        <w:left w:val="none" w:sz="0" w:space="0" w:color="auto"/>
        <w:bottom w:val="none" w:sz="0" w:space="0" w:color="auto"/>
        <w:right w:val="none" w:sz="0" w:space="0" w:color="auto"/>
      </w:divBdr>
    </w:div>
    <w:div w:id="1550263714">
      <w:bodyDiv w:val="1"/>
      <w:marLeft w:val="0"/>
      <w:marRight w:val="0"/>
      <w:marTop w:val="0"/>
      <w:marBottom w:val="0"/>
      <w:divBdr>
        <w:top w:val="none" w:sz="0" w:space="0" w:color="auto"/>
        <w:left w:val="none" w:sz="0" w:space="0" w:color="auto"/>
        <w:bottom w:val="none" w:sz="0" w:space="0" w:color="auto"/>
        <w:right w:val="none" w:sz="0" w:space="0" w:color="auto"/>
      </w:divBdr>
    </w:div>
    <w:div w:id="1550529108">
      <w:bodyDiv w:val="1"/>
      <w:marLeft w:val="0"/>
      <w:marRight w:val="0"/>
      <w:marTop w:val="0"/>
      <w:marBottom w:val="0"/>
      <w:divBdr>
        <w:top w:val="none" w:sz="0" w:space="0" w:color="auto"/>
        <w:left w:val="none" w:sz="0" w:space="0" w:color="auto"/>
        <w:bottom w:val="none" w:sz="0" w:space="0" w:color="auto"/>
        <w:right w:val="none" w:sz="0" w:space="0" w:color="auto"/>
      </w:divBdr>
    </w:div>
    <w:div w:id="1551116166">
      <w:bodyDiv w:val="1"/>
      <w:marLeft w:val="0"/>
      <w:marRight w:val="0"/>
      <w:marTop w:val="0"/>
      <w:marBottom w:val="0"/>
      <w:divBdr>
        <w:top w:val="none" w:sz="0" w:space="0" w:color="auto"/>
        <w:left w:val="none" w:sz="0" w:space="0" w:color="auto"/>
        <w:bottom w:val="none" w:sz="0" w:space="0" w:color="auto"/>
        <w:right w:val="none" w:sz="0" w:space="0" w:color="auto"/>
      </w:divBdr>
    </w:div>
    <w:div w:id="1551378102">
      <w:bodyDiv w:val="1"/>
      <w:marLeft w:val="0"/>
      <w:marRight w:val="0"/>
      <w:marTop w:val="0"/>
      <w:marBottom w:val="0"/>
      <w:divBdr>
        <w:top w:val="none" w:sz="0" w:space="0" w:color="auto"/>
        <w:left w:val="none" w:sz="0" w:space="0" w:color="auto"/>
        <w:bottom w:val="none" w:sz="0" w:space="0" w:color="auto"/>
        <w:right w:val="none" w:sz="0" w:space="0" w:color="auto"/>
      </w:divBdr>
    </w:div>
    <w:div w:id="1551570308">
      <w:bodyDiv w:val="1"/>
      <w:marLeft w:val="0"/>
      <w:marRight w:val="0"/>
      <w:marTop w:val="0"/>
      <w:marBottom w:val="0"/>
      <w:divBdr>
        <w:top w:val="none" w:sz="0" w:space="0" w:color="auto"/>
        <w:left w:val="none" w:sz="0" w:space="0" w:color="auto"/>
        <w:bottom w:val="none" w:sz="0" w:space="0" w:color="auto"/>
        <w:right w:val="none" w:sz="0" w:space="0" w:color="auto"/>
      </w:divBdr>
    </w:div>
    <w:div w:id="1551652238">
      <w:bodyDiv w:val="1"/>
      <w:marLeft w:val="0"/>
      <w:marRight w:val="0"/>
      <w:marTop w:val="0"/>
      <w:marBottom w:val="0"/>
      <w:divBdr>
        <w:top w:val="none" w:sz="0" w:space="0" w:color="auto"/>
        <w:left w:val="none" w:sz="0" w:space="0" w:color="auto"/>
        <w:bottom w:val="none" w:sz="0" w:space="0" w:color="auto"/>
        <w:right w:val="none" w:sz="0" w:space="0" w:color="auto"/>
      </w:divBdr>
    </w:div>
    <w:div w:id="1552301478">
      <w:bodyDiv w:val="1"/>
      <w:marLeft w:val="0"/>
      <w:marRight w:val="0"/>
      <w:marTop w:val="0"/>
      <w:marBottom w:val="0"/>
      <w:divBdr>
        <w:top w:val="none" w:sz="0" w:space="0" w:color="auto"/>
        <w:left w:val="none" w:sz="0" w:space="0" w:color="auto"/>
        <w:bottom w:val="none" w:sz="0" w:space="0" w:color="auto"/>
        <w:right w:val="none" w:sz="0" w:space="0" w:color="auto"/>
      </w:divBdr>
    </w:div>
    <w:div w:id="1552811594">
      <w:bodyDiv w:val="1"/>
      <w:marLeft w:val="0"/>
      <w:marRight w:val="0"/>
      <w:marTop w:val="0"/>
      <w:marBottom w:val="0"/>
      <w:divBdr>
        <w:top w:val="none" w:sz="0" w:space="0" w:color="auto"/>
        <w:left w:val="none" w:sz="0" w:space="0" w:color="auto"/>
        <w:bottom w:val="none" w:sz="0" w:space="0" w:color="auto"/>
        <w:right w:val="none" w:sz="0" w:space="0" w:color="auto"/>
      </w:divBdr>
    </w:div>
    <w:div w:id="1552883574">
      <w:bodyDiv w:val="1"/>
      <w:marLeft w:val="0"/>
      <w:marRight w:val="0"/>
      <w:marTop w:val="0"/>
      <w:marBottom w:val="0"/>
      <w:divBdr>
        <w:top w:val="none" w:sz="0" w:space="0" w:color="auto"/>
        <w:left w:val="none" w:sz="0" w:space="0" w:color="auto"/>
        <w:bottom w:val="none" w:sz="0" w:space="0" w:color="auto"/>
        <w:right w:val="none" w:sz="0" w:space="0" w:color="auto"/>
      </w:divBdr>
    </w:div>
    <w:div w:id="1552964675">
      <w:bodyDiv w:val="1"/>
      <w:marLeft w:val="0"/>
      <w:marRight w:val="0"/>
      <w:marTop w:val="0"/>
      <w:marBottom w:val="0"/>
      <w:divBdr>
        <w:top w:val="none" w:sz="0" w:space="0" w:color="auto"/>
        <w:left w:val="none" w:sz="0" w:space="0" w:color="auto"/>
        <w:bottom w:val="none" w:sz="0" w:space="0" w:color="auto"/>
        <w:right w:val="none" w:sz="0" w:space="0" w:color="auto"/>
      </w:divBdr>
    </w:div>
    <w:div w:id="1553224085">
      <w:bodyDiv w:val="1"/>
      <w:marLeft w:val="0"/>
      <w:marRight w:val="0"/>
      <w:marTop w:val="0"/>
      <w:marBottom w:val="0"/>
      <w:divBdr>
        <w:top w:val="none" w:sz="0" w:space="0" w:color="auto"/>
        <w:left w:val="none" w:sz="0" w:space="0" w:color="auto"/>
        <w:bottom w:val="none" w:sz="0" w:space="0" w:color="auto"/>
        <w:right w:val="none" w:sz="0" w:space="0" w:color="auto"/>
      </w:divBdr>
    </w:div>
    <w:div w:id="1553227002">
      <w:bodyDiv w:val="1"/>
      <w:marLeft w:val="0"/>
      <w:marRight w:val="0"/>
      <w:marTop w:val="0"/>
      <w:marBottom w:val="0"/>
      <w:divBdr>
        <w:top w:val="none" w:sz="0" w:space="0" w:color="auto"/>
        <w:left w:val="none" w:sz="0" w:space="0" w:color="auto"/>
        <w:bottom w:val="none" w:sz="0" w:space="0" w:color="auto"/>
        <w:right w:val="none" w:sz="0" w:space="0" w:color="auto"/>
      </w:divBdr>
    </w:div>
    <w:div w:id="1553269442">
      <w:bodyDiv w:val="1"/>
      <w:marLeft w:val="0"/>
      <w:marRight w:val="0"/>
      <w:marTop w:val="0"/>
      <w:marBottom w:val="0"/>
      <w:divBdr>
        <w:top w:val="none" w:sz="0" w:space="0" w:color="auto"/>
        <w:left w:val="none" w:sz="0" w:space="0" w:color="auto"/>
        <w:bottom w:val="none" w:sz="0" w:space="0" w:color="auto"/>
        <w:right w:val="none" w:sz="0" w:space="0" w:color="auto"/>
      </w:divBdr>
    </w:div>
    <w:div w:id="1553616990">
      <w:bodyDiv w:val="1"/>
      <w:marLeft w:val="0"/>
      <w:marRight w:val="0"/>
      <w:marTop w:val="0"/>
      <w:marBottom w:val="0"/>
      <w:divBdr>
        <w:top w:val="none" w:sz="0" w:space="0" w:color="auto"/>
        <w:left w:val="none" w:sz="0" w:space="0" w:color="auto"/>
        <w:bottom w:val="none" w:sz="0" w:space="0" w:color="auto"/>
        <w:right w:val="none" w:sz="0" w:space="0" w:color="auto"/>
      </w:divBdr>
    </w:div>
    <w:div w:id="1553690751">
      <w:bodyDiv w:val="1"/>
      <w:marLeft w:val="0"/>
      <w:marRight w:val="0"/>
      <w:marTop w:val="0"/>
      <w:marBottom w:val="0"/>
      <w:divBdr>
        <w:top w:val="none" w:sz="0" w:space="0" w:color="auto"/>
        <w:left w:val="none" w:sz="0" w:space="0" w:color="auto"/>
        <w:bottom w:val="none" w:sz="0" w:space="0" w:color="auto"/>
        <w:right w:val="none" w:sz="0" w:space="0" w:color="auto"/>
      </w:divBdr>
    </w:div>
    <w:div w:id="1553734920">
      <w:bodyDiv w:val="1"/>
      <w:marLeft w:val="0"/>
      <w:marRight w:val="0"/>
      <w:marTop w:val="0"/>
      <w:marBottom w:val="0"/>
      <w:divBdr>
        <w:top w:val="none" w:sz="0" w:space="0" w:color="auto"/>
        <w:left w:val="none" w:sz="0" w:space="0" w:color="auto"/>
        <w:bottom w:val="none" w:sz="0" w:space="0" w:color="auto"/>
        <w:right w:val="none" w:sz="0" w:space="0" w:color="auto"/>
      </w:divBdr>
    </w:div>
    <w:div w:id="1553810205">
      <w:bodyDiv w:val="1"/>
      <w:marLeft w:val="0"/>
      <w:marRight w:val="0"/>
      <w:marTop w:val="0"/>
      <w:marBottom w:val="0"/>
      <w:divBdr>
        <w:top w:val="none" w:sz="0" w:space="0" w:color="auto"/>
        <w:left w:val="none" w:sz="0" w:space="0" w:color="auto"/>
        <w:bottom w:val="none" w:sz="0" w:space="0" w:color="auto"/>
        <w:right w:val="none" w:sz="0" w:space="0" w:color="auto"/>
      </w:divBdr>
    </w:div>
    <w:div w:id="1553998413">
      <w:bodyDiv w:val="1"/>
      <w:marLeft w:val="0"/>
      <w:marRight w:val="0"/>
      <w:marTop w:val="0"/>
      <w:marBottom w:val="0"/>
      <w:divBdr>
        <w:top w:val="none" w:sz="0" w:space="0" w:color="auto"/>
        <w:left w:val="none" w:sz="0" w:space="0" w:color="auto"/>
        <w:bottom w:val="none" w:sz="0" w:space="0" w:color="auto"/>
        <w:right w:val="none" w:sz="0" w:space="0" w:color="auto"/>
      </w:divBdr>
    </w:div>
    <w:div w:id="1554191225">
      <w:bodyDiv w:val="1"/>
      <w:marLeft w:val="0"/>
      <w:marRight w:val="0"/>
      <w:marTop w:val="0"/>
      <w:marBottom w:val="0"/>
      <w:divBdr>
        <w:top w:val="none" w:sz="0" w:space="0" w:color="auto"/>
        <w:left w:val="none" w:sz="0" w:space="0" w:color="auto"/>
        <w:bottom w:val="none" w:sz="0" w:space="0" w:color="auto"/>
        <w:right w:val="none" w:sz="0" w:space="0" w:color="auto"/>
      </w:divBdr>
    </w:div>
    <w:div w:id="1554999170">
      <w:bodyDiv w:val="1"/>
      <w:marLeft w:val="0"/>
      <w:marRight w:val="0"/>
      <w:marTop w:val="0"/>
      <w:marBottom w:val="0"/>
      <w:divBdr>
        <w:top w:val="none" w:sz="0" w:space="0" w:color="auto"/>
        <w:left w:val="none" w:sz="0" w:space="0" w:color="auto"/>
        <w:bottom w:val="none" w:sz="0" w:space="0" w:color="auto"/>
        <w:right w:val="none" w:sz="0" w:space="0" w:color="auto"/>
      </w:divBdr>
    </w:div>
    <w:div w:id="1555039913">
      <w:bodyDiv w:val="1"/>
      <w:marLeft w:val="0"/>
      <w:marRight w:val="0"/>
      <w:marTop w:val="0"/>
      <w:marBottom w:val="0"/>
      <w:divBdr>
        <w:top w:val="none" w:sz="0" w:space="0" w:color="auto"/>
        <w:left w:val="none" w:sz="0" w:space="0" w:color="auto"/>
        <w:bottom w:val="none" w:sz="0" w:space="0" w:color="auto"/>
        <w:right w:val="none" w:sz="0" w:space="0" w:color="auto"/>
      </w:divBdr>
    </w:div>
    <w:div w:id="1555501855">
      <w:bodyDiv w:val="1"/>
      <w:marLeft w:val="0"/>
      <w:marRight w:val="0"/>
      <w:marTop w:val="0"/>
      <w:marBottom w:val="0"/>
      <w:divBdr>
        <w:top w:val="none" w:sz="0" w:space="0" w:color="auto"/>
        <w:left w:val="none" w:sz="0" w:space="0" w:color="auto"/>
        <w:bottom w:val="none" w:sz="0" w:space="0" w:color="auto"/>
        <w:right w:val="none" w:sz="0" w:space="0" w:color="auto"/>
      </w:divBdr>
    </w:div>
    <w:div w:id="1555695711">
      <w:bodyDiv w:val="1"/>
      <w:marLeft w:val="0"/>
      <w:marRight w:val="0"/>
      <w:marTop w:val="0"/>
      <w:marBottom w:val="0"/>
      <w:divBdr>
        <w:top w:val="none" w:sz="0" w:space="0" w:color="auto"/>
        <w:left w:val="none" w:sz="0" w:space="0" w:color="auto"/>
        <w:bottom w:val="none" w:sz="0" w:space="0" w:color="auto"/>
        <w:right w:val="none" w:sz="0" w:space="0" w:color="auto"/>
      </w:divBdr>
    </w:div>
    <w:div w:id="1555920303">
      <w:bodyDiv w:val="1"/>
      <w:marLeft w:val="0"/>
      <w:marRight w:val="0"/>
      <w:marTop w:val="0"/>
      <w:marBottom w:val="0"/>
      <w:divBdr>
        <w:top w:val="none" w:sz="0" w:space="0" w:color="auto"/>
        <w:left w:val="none" w:sz="0" w:space="0" w:color="auto"/>
        <w:bottom w:val="none" w:sz="0" w:space="0" w:color="auto"/>
        <w:right w:val="none" w:sz="0" w:space="0" w:color="auto"/>
      </w:divBdr>
    </w:div>
    <w:div w:id="1556114008">
      <w:bodyDiv w:val="1"/>
      <w:marLeft w:val="0"/>
      <w:marRight w:val="0"/>
      <w:marTop w:val="0"/>
      <w:marBottom w:val="0"/>
      <w:divBdr>
        <w:top w:val="none" w:sz="0" w:space="0" w:color="auto"/>
        <w:left w:val="none" w:sz="0" w:space="0" w:color="auto"/>
        <w:bottom w:val="none" w:sz="0" w:space="0" w:color="auto"/>
        <w:right w:val="none" w:sz="0" w:space="0" w:color="auto"/>
      </w:divBdr>
    </w:div>
    <w:div w:id="1556311910">
      <w:bodyDiv w:val="1"/>
      <w:marLeft w:val="0"/>
      <w:marRight w:val="0"/>
      <w:marTop w:val="0"/>
      <w:marBottom w:val="0"/>
      <w:divBdr>
        <w:top w:val="none" w:sz="0" w:space="0" w:color="auto"/>
        <w:left w:val="none" w:sz="0" w:space="0" w:color="auto"/>
        <w:bottom w:val="none" w:sz="0" w:space="0" w:color="auto"/>
        <w:right w:val="none" w:sz="0" w:space="0" w:color="auto"/>
      </w:divBdr>
    </w:div>
    <w:div w:id="1556431848">
      <w:bodyDiv w:val="1"/>
      <w:marLeft w:val="0"/>
      <w:marRight w:val="0"/>
      <w:marTop w:val="0"/>
      <w:marBottom w:val="0"/>
      <w:divBdr>
        <w:top w:val="none" w:sz="0" w:space="0" w:color="auto"/>
        <w:left w:val="none" w:sz="0" w:space="0" w:color="auto"/>
        <w:bottom w:val="none" w:sz="0" w:space="0" w:color="auto"/>
        <w:right w:val="none" w:sz="0" w:space="0" w:color="auto"/>
      </w:divBdr>
    </w:div>
    <w:div w:id="1556968968">
      <w:bodyDiv w:val="1"/>
      <w:marLeft w:val="0"/>
      <w:marRight w:val="0"/>
      <w:marTop w:val="0"/>
      <w:marBottom w:val="0"/>
      <w:divBdr>
        <w:top w:val="none" w:sz="0" w:space="0" w:color="auto"/>
        <w:left w:val="none" w:sz="0" w:space="0" w:color="auto"/>
        <w:bottom w:val="none" w:sz="0" w:space="0" w:color="auto"/>
        <w:right w:val="none" w:sz="0" w:space="0" w:color="auto"/>
      </w:divBdr>
    </w:div>
    <w:div w:id="1557013875">
      <w:bodyDiv w:val="1"/>
      <w:marLeft w:val="0"/>
      <w:marRight w:val="0"/>
      <w:marTop w:val="0"/>
      <w:marBottom w:val="0"/>
      <w:divBdr>
        <w:top w:val="none" w:sz="0" w:space="0" w:color="auto"/>
        <w:left w:val="none" w:sz="0" w:space="0" w:color="auto"/>
        <w:bottom w:val="none" w:sz="0" w:space="0" w:color="auto"/>
        <w:right w:val="none" w:sz="0" w:space="0" w:color="auto"/>
      </w:divBdr>
    </w:div>
    <w:div w:id="1557278573">
      <w:bodyDiv w:val="1"/>
      <w:marLeft w:val="0"/>
      <w:marRight w:val="0"/>
      <w:marTop w:val="0"/>
      <w:marBottom w:val="0"/>
      <w:divBdr>
        <w:top w:val="none" w:sz="0" w:space="0" w:color="auto"/>
        <w:left w:val="none" w:sz="0" w:space="0" w:color="auto"/>
        <w:bottom w:val="none" w:sz="0" w:space="0" w:color="auto"/>
        <w:right w:val="none" w:sz="0" w:space="0" w:color="auto"/>
      </w:divBdr>
    </w:div>
    <w:div w:id="1557348970">
      <w:bodyDiv w:val="1"/>
      <w:marLeft w:val="0"/>
      <w:marRight w:val="0"/>
      <w:marTop w:val="0"/>
      <w:marBottom w:val="0"/>
      <w:divBdr>
        <w:top w:val="none" w:sz="0" w:space="0" w:color="auto"/>
        <w:left w:val="none" w:sz="0" w:space="0" w:color="auto"/>
        <w:bottom w:val="none" w:sz="0" w:space="0" w:color="auto"/>
        <w:right w:val="none" w:sz="0" w:space="0" w:color="auto"/>
      </w:divBdr>
    </w:div>
    <w:div w:id="1557429187">
      <w:bodyDiv w:val="1"/>
      <w:marLeft w:val="0"/>
      <w:marRight w:val="0"/>
      <w:marTop w:val="0"/>
      <w:marBottom w:val="0"/>
      <w:divBdr>
        <w:top w:val="none" w:sz="0" w:space="0" w:color="auto"/>
        <w:left w:val="none" w:sz="0" w:space="0" w:color="auto"/>
        <w:bottom w:val="none" w:sz="0" w:space="0" w:color="auto"/>
        <w:right w:val="none" w:sz="0" w:space="0" w:color="auto"/>
      </w:divBdr>
    </w:div>
    <w:div w:id="1557620347">
      <w:bodyDiv w:val="1"/>
      <w:marLeft w:val="0"/>
      <w:marRight w:val="0"/>
      <w:marTop w:val="0"/>
      <w:marBottom w:val="0"/>
      <w:divBdr>
        <w:top w:val="none" w:sz="0" w:space="0" w:color="auto"/>
        <w:left w:val="none" w:sz="0" w:space="0" w:color="auto"/>
        <w:bottom w:val="none" w:sz="0" w:space="0" w:color="auto"/>
        <w:right w:val="none" w:sz="0" w:space="0" w:color="auto"/>
      </w:divBdr>
    </w:div>
    <w:div w:id="1557667009">
      <w:bodyDiv w:val="1"/>
      <w:marLeft w:val="0"/>
      <w:marRight w:val="0"/>
      <w:marTop w:val="0"/>
      <w:marBottom w:val="0"/>
      <w:divBdr>
        <w:top w:val="none" w:sz="0" w:space="0" w:color="auto"/>
        <w:left w:val="none" w:sz="0" w:space="0" w:color="auto"/>
        <w:bottom w:val="none" w:sz="0" w:space="0" w:color="auto"/>
        <w:right w:val="none" w:sz="0" w:space="0" w:color="auto"/>
      </w:divBdr>
    </w:div>
    <w:div w:id="1557736874">
      <w:bodyDiv w:val="1"/>
      <w:marLeft w:val="0"/>
      <w:marRight w:val="0"/>
      <w:marTop w:val="0"/>
      <w:marBottom w:val="0"/>
      <w:divBdr>
        <w:top w:val="none" w:sz="0" w:space="0" w:color="auto"/>
        <w:left w:val="none" w:sz="0" w:space="0" w:color="auto"/>
        <w:bottom w:val="none" w:sz="0" w:space="0" w:color="auto"/>
        <w:right w:val="none" w:sz="0" w:space="0" w:color="auto"/>
      </w:divBdr>
    </w:div>
    <w:div w:id="1557820358">
      <w:bodyDiv w:val="1"/>
      <w:marLeft w:val="0"/>
      <w:marRight w:val="0"/>
      <w:marTop w:val="0"/>
      <w:marBottom w:val="0"/>
      <w:divBdr>
        <w:top w:val="none" w:sz="0" w:space="0" w:color="auto"/>
        <w:left w:val="none" w:sz="0" w:space="0" w:color="auto"/>
        <w:bottom w:val="none" w:sz="0" w:space="0" w:color="auto"/>
        <w:right w:val="none" w:sz="0" w:space="0" w:color="auto"/>
      </w:divBdr>
    </w:div>
    <w:div w:id="1557856785">
      <w:bodyDiv w:val="1"/>
      <w:marLeft w:val="0"/>
      <w:marRight w:val="0"/>
      <w:marTop w:val="0"/>
      <w:marBottom w:val="0"/>
      <w:divBdr>
        <w:top w:val="none" w:sz="0" w:space="0" w:color="auto"/>
        <w:left w:val="none" w:sz="0" w:space="0" w:color="auto"/>
        <w:bottom w:val="none" w:sz="0" w:space="0" w:color="auto"/>
        <w:right w:val="none" w:sz="0" w:space="0" w:color="auto"/>
      </w:divBdr>
    </w:div>
    <w:div w:id="1557862005">
      <w:bodyDiv w:val="1"/>
      <w:marLeft w:val="0"/>
      <w:marRight w:val="0"/>
      <w:marTop w:val="0"/>
      <w:marBottom w:val="0"/>
      <w:divBdr>
        <w:top w:val="none" w:sz="0" w:space="0" w:color="auto"/>
        <w:left w:val="none" w:sz="0" w:space="0" w:color="auto"/>
        <w:bottom w:val="none" w:sz="0" w:space="0" w:color="auto"/>
        <w:right w:val="none" w:sz="0" w:space="0" w:color="auto"/>
      </w:divBdr>
    </w:div>
    <w:div w:id="1557886220">
      <w:bodyDiv w:val="1"/>
      <w:marLeft w:val="0"/>
      <w:marRight w:val="0"/>
      <w:marTop w:val="0"/>
      <w:marBottom w:val="0"/>
      <w:divBdr>
        <w:top w:val="none" w:sz="0" w:space="0" w:color="auto"/>
        <w:left w:val="none" w:sz="0" w:space="0" w:color="auto"/>
        <w:bottom w:val="none" w:sz="0" w:space="0" w:color="auto"/>
        <w:right w:val="none" w:sz="0" w:space="0" w:color="auto"/>
      </w:divBdr>
    </w:div>
    <w:div w:id="1558054513">
      <w:bodyDiv w:val="1"/>
      <w:marLeft w:val="0"/>
      <w:marRight w:val="0"/>
      <w:marTop w:val="0"/>
      <w:marBottom w:val="0"/>
      <w:divBdr>
        <w:top w:val="none" w:sz="0" w:space="0" w:color="auto"/>
        <w:left w:val="none" w:sz="0" w:space="0" w:color="auto"/>
        <w:bottom w:val="none" w:sz="0" w:space="0" w:color="auto"/>
        <w:right w:val="none" w:sz="0" w:space="0" w:color="auto"/>
      </w:divBdr>
    </w:div>
    <w:div w:id="1558277039">
      <w:bodyDiv w:val="1"/>
      <w:marLeft w:val="0"/>
      <w:marRight w:val="0"/>
      <w:marTop w:val="0"/>
      <w:marBottom w:val="0"/>
      <w:divBdr>
        <w:top w:val="none" w:sz="0" w:space="0" w:color="auto"/>
        <w:left w:val="none" w:sz="0" w:space="0" w:color="auto"/>
        <w:bottom w:val="none" w:sz="0" w:space="0" w:color="auto"/>
        <w:right w:val="none" w:sz="0" w:space="0" w:color="auto"/>
      </w:divBdr>
    </w:div>
    <w:div w:id="1558660220">
      <w:bodyDiv w:val="1"/>
      <w:marLeft w:val="0"/>
      <w:marRight w:val="0"/>
      <w:marTop w:val="0"/>
      <w:marBottom w:val="0"/>
      <w:divBdr>
        <w:top w:val="none" w:sz="0" w:space="0" w:color="auto"/>
        <w:left w:val="none" w:sz="0" w:space="0" w:color="auto"/>
        <w:bottom w:val="none" w:sz="0" w:space="0" w:color="auto"/>
        <w:right w:val="none" w:sz="0" w:space="0" w:color="auto"/>
      </w:divBdr>
    </w:div>
    <w:div w:id="1558781504">
      <w:bodyDiv w:val="1"/>
      <w:marLeft w:val="0"/>
      <w:marRight w:val="0"/>
      <w:marTop w:val="0"/>
      <w:marBottom w:val="0"/>
      <w:divBdr>
        <w:top w:val="none" w:sz="0" w:space="0" w:color="auto"/>
        <w:left w:val="none" w:sz="0" w:space="0" w:color="auto"/>
        <w:bottom w:val="none" w:sz="0" w:space="0" w:color="auto"/>
        <w:right w:val="none" w:sz="0" w:space="0" w:color="auto"/>
      </w:divBdr>
    </w:div>
    <w:div w:id="1558784338">
      <w:bodyDiv w:val="1"/>
      <w:marLeft w:val="0"/>
      <w:marRight w:val="0"/>
      <w:marTop w:val="0"/>
      <w:marBottom w:val="0"/>
      <w:divBdr>
        <w:top w:val="none" w:sz="0" w:space="0" w:color="auto"/>
        <w:left w:val="none" w:sz="0" w:space="0" w:color="auto"/>
        <w:bottom w:val="none" w:sz="0" w:space="0" w:color="auto"/>
        <w:right w:val="none" w:sz="0" w:space="0" w:color="auto"/>
      </w:divBdr>
    </w:div>
    <w:div w:id="1559171965">
      <w:bodyDiv w:val="1"/>
      <w:marLeft w:val="0"/>
      <w:marRight w:val="0"/>
      <w:marTop w:val="0"/>
      <w:marBottom w:val="0"/>
      <w:divBdr>
        <w:top w:val="none" w:sz="0" w:space="0" w:color="auto"/>
        <w:left w:val="none" w:sz="0" w:space="0" w:color="auto"/>
        <w:bottom w:val="none" w:sz="0" w:space="0" w:color="auto"/>
        <w:right w:val="none" w:sz="0" w:space="0" w:color="auto"/>
      </w:divBdr>
    </w:div>
    <w:div w:id="1559199349">
      <w:bodyDiv w:val="1"/>
      <w:marLeft w:val="0"/>
      <w:marRight w:val="0"/>
      <w:marTop w:val="0"/>
      <w:marBottom w:val="0"/>
      <w:divBdr>
        <w:top w:val="none" w:sz="0" w:space="0" w:color="auto"/>
        <w:left w:val="none" w:sz="0" w:space="0" w:color="auto"/>
        <w:bottom w:val="none" w:sz="0" w:space="0" w:color="auto"/>
        <w:right w:val="none" w:sz="0" w:space="0" w:color="auto"/>
      </w:divBdr>
    </w:div>
    <w:div w:id="1559432628">
      <w:bodyDiv w:val="1"/>
      <w:marLeft w:val="0"/>
      <w:marRight w:val="0"/>
      <w:marTop w:val="0"/>
      <w:marBottom w:val="0"/>
      <w:divBdr>
        <w:top w:val="none" w:sz="0" w:space="0" w:color="auto"/>
        <w:left w:val="none" w:sz="0" w:space="0" w:color="auto"/>
        <w:bottom w:val="none" w:sz="0" w:space="0" w:color="auto"/>
        <w:right w:val="none" w:sz="0" w:space="0" w:color="auto"/>
      </w:divBdr>
    </w:div>
    <w:div w:id="1559437015">
      <w:bodyDiv w:val="1"/>
      <w:marLeft w:val="0"/>
      <w:marRight w:val="0"/>
      <w:marTop w:val="0"/>
      <w:marBottom w:val="0"/>
      <w:divBdr>
        <w:top w:val="none" w:sz="0" w:space="0" w:color="auto"/>
        <w:left w:val="none" w:sz="0" w:space="0" w:color="auto"/>
        <w:bottom w:val="none" w:sz="0" w:space="0" w:color="auto"/>
        <w:right w:val="none" w:sz="0" w:space="0" w:color="auto"/>
      </w:divBdr>
    </w:div>
    <w:div w:id="1559514078">
      <w:bodyDiv w:val="1"/>
      <w:marLeft w:val="0"/>
      <w:marRight w:val="0"/>
      <w:marTop w:val="0"/>
      <w:marBottom w:val="0"/>
      <w:divBdr>
        <w:top w:val="none" w:sz="0" w:space="0" w:color="auto"/>
        <w:left w:val="none" w:sz="0" w:space="0" w:color="auto"/>
        <w:bottom w:val="none" w:sz="0" w:space="0" w:color="auto"/>
        <w:right w:val="none" w:sz="0" w:space="0" w:color="auto"/>
      </w:divBdr>
    </w:div>
    <w:div w:id="1559516203">
      <w:bodyDiv w:val="1"/>
      <w:marLeft w:val="0"/>
      <w:marRight w:val="0"/>
      <w:marTop w:val="0"/>
      <w:marBottom w:val="0"/>
      <w:divBdr>
        <w:top w:val="none" w:sz="0" w:space="0" w:color="auto"/>
        <w:left w:val="none" w:sz="0" w:space="0" w:color="auto"/>
        <w:bottom w:val="none" w:sz="0" w:space="0" w:color="auto"/>
        <w:right w:val="none" w:sz="0" w:space="0" w:color="auto"/>
      </w:divBdr>
    </w:div>
    <w:div w:id="1559783217">
      <w:bodyDiv w:val="1"/>
      <w:marLeft w:val="0"/>
      <w:marRight w:val="0"/>
      <w:marTop w:val="0"/>
      <w:marBottom w:val="0"/>
      <w:divBdr>
        <w:top w:val="none" w:sz="0" w:space="0" w:color="auto"/>
        <w:left w:val="none" w:sz="0" w:space="0" w:color="auto"/>
        <w:bottom w:val="none" w:sz="0" w:space="0" w:color="auto"/>
        <w:right w:val="none" w:sz="0" w:space="0" w:color="auto"/>
      </w:divBdr>
    </w:div>
    <w:div w:id="1559826306">
      <w:bodyDiv w:val="1"/>
      <w:marLeft w:val="0"/>
      <w:marRight w:val="0"/>
      <w:marTop w:val="0"/>
      <w:marBottom w:val="0"/>
      <w:divBdr>
        <w:top w:val="none" w:sz="0" w:space="0" w:color="auto"/>
        <w:left w:val="none" w:sz="0" w:space="0" w:color="auto"/>
        <w:bottom w:val="none" w:sz="0" w:space="0" w:color="auto"/>
        <w:right w:val="none" w:sz="0" w:space="0" w:color="auto"/>
      </w:divBdr>
    </w:div>
    <w:div w:id="1560288240">
      <w:bodyDiv w:val="1"/>
      <w:marLeft w:val="0"/>
      <w:marRight w:val="0"/>
      <w:marTop w:val="0"/>
      <w:marBottom w:val="0"/>
      <w:divBdr>
        <w:top w:val="none" w:sz="0" w:space="0" w:color="auto"/>
        <w:left w:val="none" w:sz="0" w:space="0" w:color="auto"/>
        <w:bottom w:val="none" w:sz="0" w:space="0" w:color="auto"/>
        <w:right w:val="none" w:sz="0" w:space="0" w:color="auto"/>
      </w:divBdr>
    </w:div>
    <w:div w:id="1560435222">
      <w:bodyDiv w:val="1"/>
      <w:marLeft w:val="0"/>
      <w:marRight w:val="0"/>
      <w:marTop w:val="0"/>
      <w:marBottom w:val="0"/>
      <w:divBdr>
        <w:top w:val="none" w:sz="0" w:space="0" w:color="auto"/>
        <w:left w:val="none" w:sz="0" w:space="0" w:color="auto"/>
        <w:bottom w:val="none" w:sz="0" w:space="0" w:color="auto"/>
        <w:right w:val="none" w:sz="0" w:space="0" w:color="auto"/>
      </w:divBdr>
    </w:div>
    <w:div w:id="1560558403">
      <w:bodyDiv w:val="1"/>
      <w:marLeft w:val="0"/>
      <w:marRight w:val="0"/>
      <w:marTop w:val="0"/>
      <w:marBottom w:val="0"/>
      <w:divBdr>
        <w:top w:val="none" w:sz="0" w:space="0" w:color="auto"/>
        <w:left w:val="none" w:sz="0" w:space="0" w:color="auto"/>
        <w:bottom w:val="none" w:sz="0" w:space="0" w:color="auto"/>
        <w:right w:val="none" w:sz="0" w:space="0" w:color="auto"/>
      </w:divBdr>
    </w:div>
    <w:div w:id="1560820005">
      <w:bodyDiv w:val="1"/>
      <w:marLeft w:val="0"/>
      <w:marRight w:val="0"/>
      <w:marTop w:val="0"/>
      <w:marBottom w:val="0"/>
      <w:divBdr>
        <w:top w:val="none" w:sz="0" w:space="0" w:color="auto"/>
        <w:left w:val="none" w:sz="0" w:space="0" w:color="auto"/>
        <w:bottom w:val="none" w:sz="0" w:space="0" w:color="auto"/>
        <w:right w:val="none" w:sz="0" w:space="0" w:color="auto"/>
      </w:divBdr>
    </w:div>
    <w:div w:id="1560820456">
      <w:bodyDiv w:val="1"/>
      <w:marLeft w:val="0"/>
      <w:marRight w:val="0"/>
      <w:marTop w:val="0"/>
      <w:marBottom w:val="0"/>
      <w:divBdr>
        <w:top w:val="none" w:sz="0" w:space="0" w:color="auto"/>
        <w:left w:val="none" w:sz="0" w:space="0" w:color="auto"/>
        <w:bottom w:val="none" w:sz="0" w:space="0" w:color="auto"/>
        <w:right w:val="none" w:sz="0" w:space="0" w:color="auto"/>
      </w:divBdr>
    </w:div>
    <w:div w:id="1561093521">
      <w:bodyDiv w:val="1"/>
      <w:marLeft w:val="0"/>
      <w:marRight w:val="0"/>
      <w:marTop w:val="0"/>
      <w:marBottom w:val="0"/>
      <w:divBdr>
        <w:top w:val="none" w:sz="0" w:space="0" w:color="auto"/>
        <w:left w:val="none" w:sz="0" w:space="0" w:color="auto"/>
        <w:bottom w:val="none" w:sz="0" w:space="0" w:color="auto"/>
        <w:right w:val="none" w:sz="0" w:space="0" w:color="auto"/>
      </w:divBdr>
    </w:div>
    <w:div w:id="1561134459">
      <w:bodyDiv w:val="1"/>
      <w:marLeft w:val="0"/>
      <w:marRight w:val="0"/>
      <w:marTop w:val="0"/>
      <w:marBottom w:val="0"/>
      <w:divBdr>
        <w:top w:val="none" w:sz="0" w:space="0" w:color="auto"/>
        <w:left w:val="none" w:sz="0" w:space="0" w:color="auto"/>
        <w:bottom w:val="none" w:sz="0" w:space="0" w:color="auto"/>
        <w:right w:val="none" w:sz="0" w:space="0" w:color="auto"/>
      </w:divBdr>
    </w:div>
    <w:div w:id="1561205781">
      <w:bodyDiv w:val="1"/>
      <w:marLeft w:val="0"/>
      <w:marRight w:val="0"/>
      <w:marTop w:val="0"/>
      <w:marBottom w:val="0"/>
      <w:divBdr>
        <w:top w:val="none" w:sz="0" w:space="0" w:color="auto"/>
        <w:left w:val="none" w:sz="0" w:space="0" w:color="auto"/>
        <w:bottom w:val="none" w:sz="0" w:space="0" w:color="auto"/>
        <w:right w:val="none" w:sz="0" w:space="0" w:color="auto"/>
      </w:divBdr>
    </w:div>
    <w:div w:id="1561481359">
      <w:bodyDiv w:val="1"/>
      <w:marLeft w:val="0"/>
      <w:marRight w:val="0"/>
      <w:marTop w:val="0"/>
      <w:marBottom w:val="0"/>
      <w:divBdr>
        <w:top w:val="none" w:sz="0" w:space="0" w:color="auto"/>
        <w:left w:val="none" w:sz="0" w:space="0" w:color="auto"/>
        <w:bottom w:val="none" w:sz="0" w:space="0" w:color="auto"/>
        <w:right w:val="none" w:sz="0" w:space="0" w:color="auto"/>
      </w:divBdr>
    </w:div>
    <w:div w:id="1561667616">
      <w:bodyDiv w:val="1"/>
      <w:marLeft w:val="0"/>
      <w:marRight w:val="0"/>
      <w:marTop w:val="0"/>
      <w:marBottom w:val="0"/>
      <w:divBdr>
        <w:top w:val="none" w:sz="0" w:space="0" w:color="auto"/>
        <w:left w:val="none" w:sz="0" w:space="0" w:color="auto"/>
        <w:bottom w:val="none" w:sz="0" w:space="0" w:color="auto"/>
        <w:right w:val="none" w:sz="0" w:space="0" w:color="auto"/>
      </w:divBdr>
    </w:div>
    <w:div w:id="1561939024">
      <w:bodyDiv w:val="1"/>
      <w:marLeft w:val="0"/>
      <w:marRight w:val="0"/>
      <w:marTop w:val="0"/>
      <w:marBottom w:val="0"/>
      <w:divBdr>
        <w:top w:val="none" w:sz="0" w:space="0" w:color="auto"/>
        <w:left w:val="none" w:sz="0" w:space="0" w:color="auto"/>
        <w:bottom w:val="none" w:sz="0" w:space="0" w:color="auto"/>
        <w:right w:val="none" w:sz="0" w:space="0" w:color="auto"/>
      </w:divBdr>
    </w:div>
    <w:div w:id="1562208885">
      <w:bodyDiv w:val="1"/>
      <w:marLeft w:val="0"/>
      <w:marRight w:val="0"/>
      <w:marTop w:val="0"/>
      <w:marBottom w:val="0"/>
      <w:divBdr>
        <w:top w:val="none" w:sz="0" w:space="0" w:color="auto"/>
        <w:left w:val="none" w:sz="0" w:space="0" w:color="auto"/>
        <w:bottom w:val="none" w:sz="0" w:space="0" w:color="auto"/>
        <w:right w:val="none" w:sz="0" w:space="0" w:color="auto"/>
      </w:divBdr>
    </w:div>
    <w:div w:id="1562252276">
      <w:bodyDiv w:val="1"/>
      <w:marLeft w:val="0"/>
      <w:marRight w:val="0"/>
      <w:marTop w:val="0"/>
      <w:marBottom w:val="0"/>
      <w:divBdr>
        <w:top w:val="none" w:sz="0" w:space="0" w:color="auto"/>
        <w:left w:val="none" w:sz="0" w:space="0" w:color="auto"/>
        <w:bottom w:val="none" w:sz="0" w:space="0" w:color="auto"/>
        <w:right w:val="none" w:sz="0" w:space="0" w:color="auto"/>
      </w:divBdr>
    </w:div>
    <w:div w:id="1562449226">
      <w:bodyDiv w:val="1"/>
      <w:marLeft w:val="0"/>
      <w:marRight w:val="0"/>
      <w:marTop w:val="0"/>
      <w:marBottom w:val="0"/>
      <w:divBdr>
        <w:top w:val="none" w:sz="0" w:space="0" w:color="auto"/>
        <w:left w:val="none" w:sz="0" w:space="0" w:color="auto"/>
        <w:bottom w:val="none" w:sz="0" w:space="0" w:color="auto"/>
        <w:right w:val="none" w:sz="0" w:space="0" w:color="auto"/>
      </w:divBdr>
    </w:div>
    <w:div w:id="1562517342">
      <w:bodyDiv w:val="1"/>
      <w:marLeft w:val="0"/>
      <w:marRight w:val="0"/>
      <w:marTop w:val="0"/>
      <w:marBottom w:val="0"/>
      <w:divBdr>
        <w:top w:val="none" w:sz="0" w:space="0" w:color="auto"/>
        <w:left w:val="none" w:sz="0" w:space="0" w:color="auto"/>
        <w:bottom w:val="none" w:sz="0" w:space="0" w:color="auto"/>
        <w:right w:val="none" w:sz="0" w:space="0" w:color="auto"/>
      </w:divBdr>
    </w:div>
    <w:div w:id="1562785453">
      <w:bodyDiv w:val="1"/>
      <w:marLeft w:val="0"/>
      <w:marRight w:val="0"/>
      <w:marTop w:val="0"/>
      <w:marBottom w:val="0"/>
      <w:divBdr>
        <w:top w:val="none" w:sz="0" w:space="0" w:color="auto"/>
        <w:left w:val="none" w:sz="0" w:space="0" w:color="auto"/>
        <w:bottom w:val="none" w:sz="0" w:space="0" w:color="auto"/>
        <w:right w:val="none" w:sz="0" w:space="0" w:color="auto"/>
      </w:divBdr>
    </w:div>
    <w:div w:id="1562788741">
      <w:bodyDiv w:val="1"/>
      <w:marLeft w:val="0"/>
      <w:marRight w:val="0"/>
      <w:marTop w:val="0"/>
      <w:marBottom w:val="0"/>
      <w:divBdr>
        <w:top w:val="none" w:sz="0" w:space="0" w:color="auto"/>
        <w:left w:val="none" w:sz="0" w:space="0" w:color="auto"/>
        <w:bottom w:val="none" w:sz="0" w:space="0" w:color="auto"/>
        <w:right w:val="none" w:sz="0" w:space="0" w:color="auto"/>
      </w:divBdr>
    </w:div>
    <w:div w:id="1562860462">
      <w:bodyDiv w:val="1"/>
      <w:marLeft w:val="0"/>
      <w:marRight w:val="0"/>
      <w:marTop w:val="0"/>
      <w:marBottom w:val="0"/>
      <w:divBdr>
        <w:top w:val="none" w:sz="0" w:space="0" w:color="auto"/>
        <w:left w:val="none" w:sz="0" w:space="0" w:color="auto"/>
        <w:bottom w:val="none" w:sz="0" w:space="0" w:color="auto"/>
        <w:right w:val="none" w:sz="0" w:space="0" w:color="auto"/>
      </w:divBdr>
    </w:div>
    <w:div w:id="1562902755">
      <w:bodyDiv w:val="1"/>
      <w:marLeft w:val="0"/>
      <w:marRight w:val="0"/>
      <w:marTop w:val="0"/>
      <w:marBottom w:val="0"/>
      <w:divBdr>
        <w:top w:val="none" w:sz="0" w:space="0" w:color="auto"/>
        <w:left w:val="none" w:sz="0" w:space="0" w:color="auto"/>
        <w:bottom w:val="none" w:sz="0" w:space="0" w:color="auto"/>
        <w:right w:val="none" w:sz="0" w:space="0" w:color="auto"/>
      </w:divBdr>
    </w:div>
    <w:div w:id="1563057774">
      <w:bodyDiv w:val="1"/>
      <w:marLeft w:val="0"/>
      <w:marRight w:val="0"/>
      <w:marTop w:val="0"/>
      <w:marBottom w:val="0"/>
      <w:divBdr>
        <w:top w:val="none" w:sz="0" w:space="0" w:color="auto"/>
        <w:left w:val="none" w:sz="0" w:space="0" w:color="auto"/>
        <w:bottom w:val="none" w:sz="0" w:space="0" w:color="auto"/>
        <w:right w:val="none" w:sz="0" w:space="0" w:color="auto"/>
      </w:divBdr>
    </w:div>
    <w:div w:id="1563567068">
      <w:bodyDiv w:val="1"/>
      <w:marLeft w:val="0"/>
      <w:marRight w:val="0"/>
      <w:marTop w:val="0"/>
      <w:marBottom w:val="0"/>
      <w:divBdr>
        <w:top w:val="none" w:sz="0" w:space="0" w:color="auto"/>
        <w:left w:val="none" w:sz="0" w:space="0" w:color="auto"/>
        <w:bottom w:val="none" w:sz="0" w:space="0" w:color="auto"/>
        <w:right w:val="none" w:sz="0" w:space="0" w:color="auto"/>
      </w:divBdr>
    </w:div>
    <w:div w:id="1563641220">
      <w:bodyDiv w:val="1"/>
      <w:marLeft w:val="0"/>
      <w:marRight w:val="0"/>
      <w:marTop w:val="0"/>
      <w:marBottom w:val="0"/>
      <w:divBdr>
        <w:top w:val="none" w:sz="0" w:space="0" w:color="auto"/>
        <w:left w:val="none" w:sz="0" w:space="0" w:color="auto"/>
        <w:bottom w:val="none" w:sz="0" w:space="0" w:color="auto"/>
        <w:right w:val="none" w:sz="0" w:space="0" w:color="auto"/>
      </w:divBdr>
    </w:div>
    <w:div w:id="1564028276">
      <w:bodyDiv w:val="1"/>
      <w:marLeft w:val="0"/>
      <w:marRight w:val="0"/>
      <w:marTop w:val="0"/>
      <w:marBottom w:val="0"/>
      <w:divBdr>
        <w:top w:val="none" w:sz="0" w:space="0" w:color="auto"/>
        <w:left w:val="none" w:sz="0" w:space="0" w:color="auto"/>
        <w:bottom w:val="none" w:sz="0" w:space="0" w:color="auto"/>
        <w:right w:val="none" w:sz="0" w:space="0" w:color="auto"/>
      </w:divBdr>
    </w:div>
    <w:div w:id="1564103638">
      <w:bodyDiv w:val="1"/>
      <w:marLeft w:val="0"/>
      <w:marRight w:val="0"/>
      <w:marTop w:val="0"/>
      <w:marBottom w:val="0"/>
      <w:divBdr>
        <w:top w:val="none" w:sz="0" w:space="0" w:color="auto"/>
        <w:left w:val="none" w:sz="0" w:space="0" w:color="auto"/>
        <w:bottom w:val="none" w:sz="0" w:space="0" w:color="auto"/>
        <w:right w:val="none" w:sz="0" w:space="0" w:color="auto"/>
      </w:divBdr>
    </w:div>
    <w:div w:id="1564214144">
      <w:bodyDiv w:val="1"/>
      <w:marLeft w:val="0"/>
      <w:marRight w:val="0"/>
      <w:marTop w:val="0"/>
      <w:marBottom w:val="0"/>
      <w:divBdr>
        <w:top w:val="none" w:sz="0" w:space="0" w:color="auto"/>
        <w:left w:val="none" w:sz="0" w:space="0" w:color="auto"/>
        <w:bottom w:val="none" w:sz="0" w:space="0" w:color="auto"/>
        <w:right w:val="none" w:sz="0" w:space="0" w:color="auto"/>
      </w:divBdr>
    </w:div>
    <w:div w:id="1564367222">
      <w:bodyDiv w:val="1"/>
      <w:marLeft w:val="0"/>
      <w:marRight w:val="0"/>
      <w:marTop w:val="0"/>
      <w:marBottom w:val="0"/>
      <w:divBdr>
        <w:top w:val="none" w:sz="0" w:space="0" w:color="auto"/>
        <w:left w:val="none" w:sz="0" w:space="0" w:color="auto"/>
        <w:bottom w:val="none" w:sz="0" w:space="0" w:color="auto"/>
        <w:right w:val="none" w:sz="0" w:space="0" w:color="auto"/>
      </w:divBdr>
    </w:div>
    <w:div w:id="1564367749">
      <w:bodyDiv w:val="1"/>
      <w:marLeft w:val="0"/>
      <w:marRight w:val="0"/>
      <w:marTop w:val="0"/>
      <w:marBottom w:val="0"/>
      <w:divBdr>
        <w:top w:val="none" w:sz="0" w:space="0" w:color="auto"/>
        <w:left w:val="none" w:sz="0" w:space="0" w:color="auto"/>
        <w:bottom w:val="none" w:sz="0" w:space="0" w:color="auto"/>
        <w:right w:val="none" w:sz="0" w:space="0" w:color="auto"/>
      </w:divBdr>
    </w:div>
    <w:div w:id="1564485230">
      <w:bodyDiv w:val="1"/>
      <w:marLeft w:val="0"/>
      <w:marRight w:val="0"/>
      <w:marTop w:val="0"/>
      <w:marBottom w:val="0"/>
      <w:divBdr>
        <w:top w:val="none" w:sz="0" w:space="0" w:color="auto"/>
        <w:left w:val="none" w:sz="0" w:space="0" w:color="auto"/>
        <w:bottom w:val="none" w:sz="0" w:space="0" w:color="auto"/>
        <w:right w:val="none" w:sz="0" w:space="0" w:color="auto"/>
      </w:divBdr>
    </w:div>
    <w:div w:id="1564487162">
      <w:bodyDiv w:val="1"/>
      <w:marLeft w:val="0"/>
      <w:marRight w:val="0"/>
      <w:marTop w:val="0"/>
      <w:marBottom w:val="0"/>
      <w:divBdr>
        <w:top w:val="none" w:sz="0" w:space="0" w:color="auto"/>
        <w:left w:val="none" w:sz="0" w:space="0" w:color="auto"/>
        <w:bottom w:val="none" w:sz="0" w:space="0" w:color="auto"/>
        <w:right w:val="none" w:sz="0" w:space="0" w:color="auto"/>
      </w:divBdr>
    </w:div>
    <w:div w:id="1564489624">
      <w:bodyDiv w:val="1"/>
      <w:marLeft w:val="0"/>
      <w:marRight w:val="0"/>
      <w:marTop w:val="0"/>
      <w:marBottom w:val="0"/>
      <w:divBdr>
        <w:top w:val="none" w:sz="0" w:space="0" w:color="auto"/>
        <w:left w:val="none" w:sz="0" w:space="0" w:color="auto"/>
        <w:bottom w:val="none" w:sz="0" w:space="0" w:color="auto"/>
        <w:right w:val="none" w:sz="0" w:space="0" w:color="auto"/>
      </w:divBdr>
    </w:div>
    <w:div w:id="1564566336">
      <w:bodyDiv w:val="1"/>
      <w:marLeft w:val="0"/>
      <w:marRight w:val="0"/>
      <w:marTop w:val="0"/>
      <w:marBottom w:val="0"/>
      <w:divBdr>
        <w:top w:val="none" w:sz="0" w:space="0" w:color="auto"/>
        <w:left w:val="none" w:sz="0" w:space="0" w:color="auto"/>
        <w:bottom w:val="none" w:sz="0" w:space="0" w:color="auto"/>
        <w:right w:val="none" w:sz="0" w:space="0" w:color="auto"/>
      </w:divBdr>
    </w:div>
    <w:div w:id="1564637120">
      <w:bodyDiv w:val="1"/>
      <w:marLeft w:val="0"/>
      <w:marRight w:val="0"/>
      <w:marTop w:val="0"/>
      <w:marBottom w:val="0"/>
      <w:divBdr>
        <w:top w:val="none" w:sz="0" w:space="0" w:color="auto"/>
        <w:left w:val="none" w:sz="0" w:space="0" w:color="auto"/>
        <w:bottom w:val="none" w:sz="0" w:space="0" w:color="auto"/>
        <w:right w:val="none" w:sz="0" w:space="0" w:color="auto"/>
      </w:divBdr>
    </w:div>
    <w:div w:id="1565069430">
      <w:bodyDiv w:val="1"/>
      <w:marLeft w:val="0"/>
      <w:marRight w:val="0"/>
      <w:marTop w:val="0"/>
      <w:marBottom w:val="0"/>
      <w:divBdr>
        <w:top w:val="none" w:sz="0" w:space="0" w:color="auto"/>
        <w:left w:val="none" w:sz="0" w:space="0" w:color="auto"/>
        <w:bottom w:val="none" w:sz="0" w:space="0" w:color="auto"/>
        <w:right w:val="none" w:sz="0" w:space="0" w:color="auto"/>
      </w:divBdr>
    </w:div>
    <w:div w:id="1565218858">
      <w:bodyDiv w:val="1"/>
      <w:marLeft w:val="0"/>
      <w:marRight w:val="0"/>
      <w:marTop w:val="0"/>
      <w:marBottom w:val="0"/>
      <w:divBdr>
        <w:top w:val="none" w:sz="0" w:space="0" w:color="auto"/>
        <w:left w:val="none" w:sz="0" w:space="0" w:color="auto"/>
        <w:bottom w:val="none" w:sz="0" w:space="0" w:color="auto"/>
        <w:right w:val="none" w:sz="0" w:space="0" w:color="auto"/>
      </w:divBdr>
    </w:div>
    <w:div w:id="1565405525">
      <w:bodyDiv w:val="1"/>
      <w:marLeft w:val="0"/>
      <w:marRight w:val="0"/>
      <w:marTop w:val="0"/>
      <w:marBottom w:val="0"/>
      <w:divBdr>
        <w:top w:val="none" w:sz="0" w:space="0" w:color="auto"/>
        <w:left w:val="none" w:sz="0" w:space="0" w:color="auto"/>
        <w:bottom w:val="none" w:sz="0" w:space="0" w:color="auto"/>
        <w:right w:val="none" w:sz="0" w:space="0" w:color="auto"/>
      </w:divBdr>
    </w:div>
    <w:div w:id="1566061377">
      <w:bodyDiv w:val="1"/>
      <w:marLeft w:val="0"/>
      <w:marRight w:val="0"/>
      <w:marTop w:val="0"/>
      <w:marBottom w:val="0"/>
      <w:divBdr>
        <w:top w:val="none" w:sz="0" w:space="0" w:color="auto"/>
        <w:left w:val="none" w:sz="0" w:space="0" w:color="auto"/>
        <w:bottom w:val="none" w:sz="0" w:space="0" w:color="auto"/>
        <w:right w:val="none" w:sz="0" w:space="0" w:color="auto"/>
      </w:divBdr>
    </w:div>
    <w:div w:id="1566448142">
      <w:bodyDiv w:val="1"/>
      <w:marLeft w:val="0"/>
      <w:marRight w:val="0"/>
      <w:marTop w:val="0"/>
      <w:marBottom w:val="0"/>
      <w:divBdr>
        <w:top w:val="none" w:sz="0" w:space="0" w:color="auto"/>
        <w:left w:val="none" w:sz="0" w:space="0" w:color="auto"/>
        <w:bottom w:val="none" w:sz="0" w:space="0" w:color="auto"/>
        <w:right w:val="none" w:sz="0" w:space="0" w:color="auto"/>
      </w:divBdr>
    </w:div>
    <w:div w:id="1566602780">
      <w:bodyDiv w:val="1"/>
      <w:marLeft w:val="0"/>
      <w:marRight w:val="0"/>
      <w:marTop w:val="0"/>
      <w:marBottom w:val="0"/>
      <w:divBdr>
        <w:top w:val="none" w:sz="0" w:space="0" w:color="auto"/>
        <w:left w:val="none" w:sz="0" w:space="0" w:color="auto"/>
        <w:bottom w:val="none" w:sz="0" w:space="0" w:color="auto"/>
        <w:right w:val="none" w:sz="0" w:space="0" w:color="auto"/>
      </w:divBdr>
    </w:div>
    <w:div w:id="1566603677">
      <w:bodyDiv w:val="1"/>
      <w:marLeft w:val="0"/>
      <w:marRight w:val="0"/>
      <w:marTop w:val="0"/>
      <w:marBottom w:val="0"/>
      <w:divBdr>
        <w:top w:val="none" w:sz="0" w:space="0" w:color="auto"/>
        <w:left w:val="none" w:sz="0" w:space="0" w:color="auto"/>
        <w:bottom w:val="none" w:sz="0" w:space="0" w:color="auto"/>
        <w:right w:val="none" w:sz="0" w:space="0" w:color="auto"/>
      </w:divBdr>
    </w:div>
    <w:div w:id="1566720688">
      <w:bodyDiv w:val="1"/>
      <w:marLeft w:val="0"/>
      <w:marRight w:val="0"/>
      <w:marTop w:val="0"/>
      <w:marBottom w:val="0"/>
      <w:divBdr>
        <w:top w:val="none" w:sz="0" w:space="0" w:color="auto"/>
        <w:left w:val="none" w:sz="0" w:space="0" w:color="auto"/>
        <w:bottom w:val="none" w:sz="0" w:space="0" w:color="auto"/>
        <w:right w:val="none" w:sz="0" w:space="0" w:color="auto"/>
      </w:divBdr>
    </w:div>
    <w:div w:id="1566917063">
      <w:bodyDiv w:val="1"/>
      <w:marLeft w:val="0"/>
      <w:marRight w:val="0"/>
      <w:marTop w:val="0"/>
      <w:marBottom w:val="0"/>
      <w:divBdr>
        <w:top w:val="none" w:sz="0" w:space="0" w:color="auto"/>
        <w:left w:val="none" w:sz="0" w:space="0" w:color="auto"/>
        <w:bottom w:val="none" w:sz="0" w:space="0" w:color="auto"/>
        <w:right w:val="none" w:sz="0" w:space="0" w:color="auto"/>
      </w:divBdr>
    </w:div>
    <w:div w:id="1567064010">
      <w:bodyDiv w:val="1"/>
      <w:marLeft w:val="0"/>
      <w:marRight w:val="0"/>
      <w:marTop w:val="0"/>
      <w:marBottom w:val="0"/>
      <w:divBdr>
        <w:top w:val="none" w:sz="0" w:space="0" w:color="auto"/>
        <w:left w:val="none" w:sz="0" w:space="0" w:color="auto"/>
        <w:bottom w:val="none" w:sz="0" w:space="0" w:color="auto"/>
        <w:right w:val="none" w:sz="0" w:space="0" w:color="auto"/>
      </w:divBdr>
    </w:div>
    <w:div w:id="1567107970">
      <w:bodyDiv w:val="1"/>
      <w:marLeft w:val="0"/>
      <w:marRight w:val="0"/>
      <w:marTop w:val="0"/>
      <w:marBottom w:val="0"/>
      <w:divBdr>
        <w:top w:val="none" w:sz="0" w:space="0" w:color="auto"/>
        <w:left w:val="none" w:sz="0" w:space="0" w:color="auto"/>
        <w:bottom w:val="none" w:sz="0" w:space="0" w:color="auto"/>
        <w:right w:val="none" w:sz="0" w:space="0" w:color="auto"/>
      </w:divBdr>
    </w:div>
    <w:div w:id="1567184603">
      <w:bodyDiv w:val="1"/>
      <w:marLeft w:val="0"/>
      <w:marRight w:val="0"/>
      <w:marTop w:val="0"/>
      <w:marBottom w:val="0"/>
      <w:divBdr>
        <w:top w:val="none" w:sz="0" w:space="0" w:color="auto"/>
        <w:left w:val="none" w:sz="0" w:space="0" w:color="auto"/>
        <w:bottom w:val="none" w:sz="0" w:space="0" w:color="auto"/>
        <w:right w:val="none" w:sz="0" w:space="0" w:color="auto"/>
      </w:divBdr>
    </w:div>
    <w:div w:id="1567259100">
      <w:bodyDiv w:val="1"/>
      <w:marLeft w:val="0"/>
      <w:marRight w:val="0"/>
      <w:marTop w:val="0"/>
      <w:marBottom w:val="0"/>
      <w:divBdr>
        <w:top w:val="none" w:sz="0" w:space="0" w:color="auto"/>
        <w:left w:val="none" w:sz="0" w:space="0" w:color="auto"/>
        <w:bottom w:val="none" w:sz="0" w:space="0" w:color="auto"/>
        <w:right w:val="none" w:sz="0" w:space="0" w:color="auto"/>
      </w:divBdr>
    </w:div>
    <w:div w:id="1567300719">
      <w:bodyDiv w:val="1"/>
      <w:marLeft w:val="0"/>
      <w:marRight w:val="0"/>
      <w:marTop w:val="0"/>
      <w:marBottom w:val="0"/>
      <w:divBdr>
        <w:top w:val="none" w:sz="0" w:space="0" w:color="auto"/>
        <w:left w:val="none" w:sz="0" w:space="0" w:color="auto"/>
        <w:bottom w:val="none" w:sz="0" w:space="0" w:color="auto"/>
        <w:right w:val="none" w:sz="0" w:space="0" w:color="auto"/>
      </w:divBdr>
    </w:div>
    <w:div w:id="1567379827">
      <w:bodyDiv w:val="1"/>
      <w:marLeft w:val="0"/>
      <w:marRight w:val="0"/>
      <w:marTop w:val="0"/>
      <w:marBottom w:val="0"/>
      <w:divBdr>
        <w:top w:val="none" w:sz="0" w:space="0" w:color="auto"/>
        <w:left w:val="none" w:sz="0" w:space="0" w:color="auto"/>
        <w:bottom w:val="none" w:sz="0" w:space="0" w:color="auto"/>
        <w:right w:val="none" w:sz="0" w:space="0" w:color="auto"/>
      </w:divBdr>
    </w:div>
    <w:div w:id="1567564711">
      <w:bodyDiv w:val="1"/>
      <w:marLeft w:val="0"/>
      <w:marRight w:val="0"/>
      <w:marTop w:val="0"/>
      <w:marBottom w:val="0"/>
      <w:divBdr>
        <w:top w:val="none" w:sz="0" w:space="0" w:color="auto"/>
        <w:left w:val="none" w:sz="0" w:space="0" w:color="auto"/>
        <w:bottom w:val="none" w:sz="0" w:space="0" w:color="auto"/>
        <w:right w:val="none" w:sz="0" w:space="0" w:color="auto"/>
      </w:divBdr>
    </w:div>
    <w:div w:id="1567574180">
      <w:bodyDiv w:val="1"/>
      <w:marLeft w:val="0"/>
      <w:marRight w:val="0"/>
      <w:marTop w:val="0"/>
      <w:marBottom w:val="0"/>
      <w:divBdr>
        <w:top w:val="none" w:sz="0" w:space="0" w:color="auto"/>
        <w:left w:val="none" w:sz="0" w:space="0" w:color="auto"/>
        <w:bottom w:val="none" w:sz="0" w:space="0" w:color="auto"/>
        <w:right w:val="none" w:sz="0" w:space="0" w:color="auto"/>
      </w:divBdr>
    </w:div>
    <w:div w:id="1567646046">
      <w:bodyDiv w:val="1"/>
      <w:marLeft w:val="0"/>
      <w:marRight w:val="0"/>
      <w:marTop w:val="0"/>
      <w:marBottom w:val="0"/>
      <w:divBdr>
        <w:top w:val="none" w:sz="0" w:space="0" w:color="auto"/>
        <w:left w:val="none" w:sz="0" w:space="0" w:color="auto"/>
        <w:bottom w:val="none" w:sz="0" w:space="0" w:color="auto"/>
        <w:right w:val="none" w:sz="0" w:space="0" w:color="auto"/>
      </w:divBdr>
    </w:div>
    <w:div w:id="1567761834">
      <w:bodyDiv w:val="1"/>
      <w:marLeft w:val="0"/>
      <w:marRight w:val="0"/>
      <w:marTop w:val="0"/>
      <w:marBottom w:val="0"/>
      <w:divBdr>
        <w:top w:val="none" w:sz="0" w:space="0" w:color="auto"/>
        <w:left w:val="none" w:sz="0" w:space="0" w:color="auto"/>
        <w:bottom w:val="none" w:sz="0" w:space="0" w:color="auto"/>
        <w:right w:val="none" w:sz="0" w:space="0" w:color="auto"/>
      </w:divBdr>
    </w:div>
    <w:div w:id="1567912755">
      <w:bodyDiv w:val="1"/>
      <w:marLeft w:val="0"/>
      <w:marRight w:val="0"/>
      <w:marTop w:val="0"/>
      <w:marBottom w:val="0"/>
      <w:divBdr>
        <w:top w:val="none" w:sz="0" w:space="0" w:color="auto"/>
        <w:left w:val="none" w:sz="0" w:space="0" w:color="auto"/>
        <w:bottom w:val="none" w:sz="0" w:space="0" w:color="auto"/>
        <w:right w:val="none" w:sz="0" w:space="0" w:color="auto"/>
      </w:divBdr>
    </w:div>
    <w:div w:id="1568105119">
      <w:bodyDiv w:val="1"/>
      <w:marLeft w:val="0"/>
      <w:marRight w:val="0"/>
      <w:marTop w:val="0"/>
      <w:marBottom w:val="0"/>
      <w:divBdr>
        <w:top w:val="none" w:sz="0" w:space="0" w:color="auto"/>
        <w:left w:val="none" w:sz="0" w:space="0" w:color="auto"/>
        <w:bottom w:val="none" w:sz="0" w:space="0" w:color="auto"/>
        <w:right w:val="none" w:sz="0" w:space="0" w:color="auto"/>
      </w:divBdr>
    </w:div>
    <w:div w:id="1568107000">
      <w:bodyDiv w:val="1"/>
      <w:marLeft w:val="0"/>
      <w:marRight w:val="0"/>
      <w:marTop w:val="0"/>
      <w:marBottom w:val="0"/>
      <w:divBdr>
        <w:top w:val="none" w:sz="0" w:space="0" w:color="auto"/>
        <w:left w:val="none" w:sz="0" w:space="0" w:color="auto"/>
        <w:bottom w:val="none" w:sz="0" w:space="0" w:color="auto"/>
        <w:right w:val="none" w:sz="0" w:space="0" w:color="auto"/>
      </w:divBdr>
    </w:div>
    <w:div w:id="1568223351">
      <w:bodyDiv w:val="1"/>
      <w:marLeft w:val="0"/>
      <w:marRight w:val="0"/>
      <w:marTop w:val="0"/>
      <w:marBottom w:val="0"/>
      <w:divBdr>
        <w:top w:val="none" w:sz="0" w:space="0" w:color="auto"/>
        <w:left w:val="none" w:sz="0" w:space="0" w:color="auto"/>
        <w:bottom w:val="none" w:sz="0" w:space="0" w:color="auto"/>
        <w:right w:val="none" w:sz="0" w:space="0" w:color="auto"/>
      </w:divBdr>
    </w:div>
    <w:div w:id="1568372753">
      <w:bodyDiv w:val="1"/>
      <w:marLeft w:val="0"/>
      <w:marRight w:val="0"/>
      <w:marTop w:val="0"/>
      <w:marBottom w:val="0"/>
      <w:divBdr>
        <w:top w:val="none" w:sz="0" w:space="0" w:color="auto"/>
        <w:left w:val="none" w:sz="0" w:space="0" w:color="auto"/>
        <w:bottom w:val="none" w:sz="0" w:space="0" w:color="auto"/>
        <w:right w:val="none" w:sz="0" w:space="0" w:color="auto"/>
      </w:divBdr>
    </w:div>
    <w:div w:id="1568416163">
      <w:bodyDiv w:val="1"/>
      <w:marLeft w:val="0"/>
      <w:marRight w:val="0"/>
      <w:marTop w:val="0"/>
      <w:marBottom w:val="0"/>
      <w:divBdr>
        <w:top w:val="none" w:sz="0" w:space="0" w:color="auto"/>
        <w:left w:val="none" w:sz="0" w:space="0" w:color="auto"/>
        <w:bottom w:val="none" w:sz="0" w:space="0" w:color="auto"/>
        <w:right w:val="none" w:sz="0" w:space="0" w:color="auto"/>
      </w:divBdr>
    </w:div>
    <w:div w:id="1568421615">
      <w:bodyDiv w:val="1"/>
      <w:marLeft w:val="0"/>
      <w:marRight w:val="0"/>
      <w:marTop w:val="0"/>
      <w:marBottom w:val="0"/>
      <w:divBdr>
        <w:top w:val="none" w:sz="0" w:space="0" w:color="auto"/>
        <w:left w:val="none" w:sz="0" w:space="0" w:color="auto"/>
        <w:bottom w:val="none" w:sz="0" w:space="0" w:color="auto"/>
        <w:right w:val="none" w:sz="0" w:space="0" w:color="auto"/>
      </w:divBdr>
    </w:div>
    <w:div w:id="1568763256">
      <w:bodyDiv w:val="1"/>
      <w:marLeft w:val="0"/>
      <w:marRight w:val="0"/>
      <w:marTop w:val="0"/>
      <w:marBottom w:val="0"/>
      <w:divBdr>
        <w:top w:val="none" w:sz="0" w:space="0" w:color="auto"/>
        <w:left w:val="none" w:sz="0" w:space="0" w:color="auto"/>
        <w:bottom w:val="none" w:sz="0" w:space="0" w:color="auto"/>
        <w:right w:val="none" w:sz="0" w:space="0" w:color="auto"/>
      </w:divBdr>
    </w:div>
    <w:div w:id="1569027254">
      <w:bodyDiv w:val="1"/>
      <w:marLeft w:val="0"/>
      <w:marRight w:val="0"/>
      <w:marTop w:val="0"/>
      <w:marBottom w:val="0"/>
      <w:divBdr>
        <w:top w:val="none" w:sz="0" w:space="0" w:color="auto"/>
        <w:left w:val="none" w:sz="0" w:space="0" w:color="auto"/>
        <w:bottom w:val="none" w:sz="0" w:space="0" w:color="auto"/>
        <w:right w:val="none" w:sz="0" w:space="0" w:color="auto"/>
      </w:divBdr>
    </w:div>
    <w:div w:id="1569223791">
      <w:bodyDiv w:val="1"/>
      <w:marLeft w:val="0"/>
      <w:marRight w:val="0"/>
      <w:marTop w:val="0"/>
      <w:marBottom w:val="0"/>
      <w:divBdr>
        <w:top w:val="none" w:sz="0" w:space="0" w:color="auto"/>
        <w:left w:val="none" w:sz="0" w:space="0" w:color="auto"/>
        <w:bottom w:val="none" w:sz="0" w:space="0" w:color="auto"/>
        <w:right w:val="none" w:sz="0" w:space="0" w:color="auto"/>
      </w:divBdr>
    </w:div>
    <w:div w:id="1569265990">
      <w:bodyDiv w:val="1"/>
      <w:marLeft w:val="0"/>
      <w:marRight w:val="0"/>
      <w:marTop w:val="0"/>
      <w:marBottom w:val="0"/>
      <w:divBdr>
        <w:top w:val="none" w:sz="0" w:space="0" w:color="auto"/>
        <w:left w:val="none" w:sz="0" w:space="0" w:color="auto"/>
        <w:bottom w:val="none" w:sz="0" w:space="0" w:color="auto"/>
        <w:right w:val="none" w:sz="0" w:space="0" w:color="auto"/>
      </w:divBdr>
    </w:div>
    <w:div w:id="1569340614">
      <w:bodyDiv w:val="1"/>
      <w:marLeft w:val="0"/>
      <w:marRight w:val="0"/>
      <w:marTop w:val="0"/>
      <w:marBottom w:val="0"/>
      <w:divBdr>
        <w:top w:val="none" w:sz="0" w:space="0" w:color="auto"/>
        <w:left w:val="none" w:sz="0" w:space="0" w:color="auto"/>
        <w:bottom w:val="none" w:sz="0" w:space="0" w:color="auto"/>
        <w:right w:val="none" w:sz="0" w:space="0" w:color="auto"/>
      </w:divBdr>
    </w:div>
    <w:div w:id="1569419700">
      <w:bodyDiv w:val="1"/>
      <w:marLeft w:val="0"/>
      <w:marRight w:val="0"/>
      <w:marTop w:val="0"/>
      <w:marBottom w:val="0"/>
      <w:divBdr>
        <w:top w:val="none" w:sz="0" w:space="0" w:color="auto"/>
        <w:left w:val="none" w:sz="0" w:space="0" w:color="auto"/>
        <w:bottom w:val="none" w:sz="0" w:space="0" w:color="auto"/>
        <w:right w:val="none" w:sz="0" w:space="0" w:color="auto"/>
      </w:divBdr>
    </w:div>
    <w:div w:id="1569609637">
      <w:bodyDiv w:val="1"/>
      <w:marLeft w:val="0"/>
      <w:marRight w:val="0"/>
      <w:marTop w:val="0"/>
      <w:marBottom w:val="0"/>
      <w:divBdr>
        <w:top w:val="none" w:sz="0" w:space="0" w:color="auto"/>
        <w:left w:val="none" w:sz="0" w:space="0" w:color="auto"/>
        <w:bottom w:val="none" w:sz="0" w:space="0" w:color="auto"/>
        <w:right w:val="none" w:sz="0" w:space="0" w:color="auto"/>
      </w:divBdr>
    </w:div>
    <w:div w:id="1569610210">
      <w:bodyDiv w:val="1"/>
      <w:marLeft w:val="0"/>
      <w:marRight w:val="0"/>
      <w:marTop w:val="0"/>
      <w:marBottom w:val="0"/>
      <w:divBdr>
        <w:top w:val="none" w:sz="0" w:space="0" w:color="auto"/>
        <w:left w:val="none" w:sz="0" w:space="0" w:color="auto"/>
        <w:bottom w:val="none" w:sz="0" w:space="0" w:color="auto"/>
        <w:right w:val="none" w:sz="0" w:space="0" w:color="auto"/>
      </w:divBdr>
    </w:div>
    <w:div w:id="1569805856">
      <w:bodyDiv w:val="1"/>
      <w:marLeft w:val="0"/>
      <w:marRight w:val="0"/>
      <w:marTop w:val="0"/>
      <w:marBottom w:val="0"/>
      <w:divBdr>
        <w:top w:val="none" w:sz="0" w:space="0" w:color="auto"/>
        <w:left w:val="none" w:sz="0" w:space="0" w:color="auto"/>
        <w:bottom w:val="none" w:sz="0" w:space="0" w:color="auto"/>
        <w:right w:val="none" w:sz="0" w:space="0" w:color="auto"/>
      </w:divBdr>
    </w:div>
    <w:div w:id="1570264861">
      <w:bodyDiv w:val="1"/>
      <w:marLeft w:val="0"/>
      <w:marRight w:val="0"/>
      <w:marTop w:val="0"/>
      <w:marBottom w:val="0"/>
      <w:divBdr>
        <w:top w:val="none" w:sz="0" w:space="0" w:color="auto"/>
        <w:left w:val="none" w:sz="0" w:space="0" w:color="auto"/>
        <w:bottom w:val="none" w:sz="0" w:space="0" w:color="auto"/>
        <w:right w:val="none" w:sz="0" w:space="0" w:color="auto"/>
      </w:divBdr>
    </w:div>
    <w:div w:id="1570529668">
      <w:bodyDiv w:val="1"/>
      <w:marLeft w:val="0"/>
      <w:marRight w:val="0"/>
      <w:marTop w:val="0"/>
      <w:marBottom w:val="0"/>
      <w:divBdr>
        <w:top w:val="none" w:sz="0" w:space="0" w:color="auto"/>
        <w:left w:val="none" w:sz="0" w:space="0" w:color="auto"/>
        <w:bottom w:val="none" w:sz="0" w:space="0" w:color="auto"/>
        <w:right w:val="none" w:sz="0" w:space="0" w:color="auto"/>
      </w:divBdr>
    </w:div>
    <w:div w:id="1570574418">
      <w:bodyDiv w:val="1"/>
      <w:marLeft w:val="0"/>
      <w:marRight w:val="0"/>
      <w:marTop w:val="0"/>
      <w:marBottom w:val="0"/>
      <w:divBdr>
        <w:top w:val="none" w:sz="0" w:space="0" w:color="auto"/>
        <w:left w:val="none" w:sz="0" w:space="0" w:color="auto"/>
        <w:bottom w:val="none" w:sz="0" w:space="0" w:color="auto"/>
        <w:right w:val="none" w:sz="0" w:space="0" w:color="auto"/>
      </w:divBdr>
    </w:div>
    <w:div w:id="1570648300">
      <w:bodyDiv w:val="1"/>
      <w:marLeft w:val="0"/>
      <w:marRight w:val="0"/>
      <w:marTop w:val="0"/>
      <w:marBottom w:val="0"/>
      <w:divBdr>
        <w:top w:val="none" w:sz="0" w:space="0" w:color="auto"/>
        <w:left w:val="none" w:sz="0" w:space="0" w:color="auto"/>
        <w:bottom w:val="none" w:sz="0" w:space="0" w:color="auto"/>
        <w:right w:val="none" w:sz="0" w:space="0" w:color="auto"/>
      </w:divBdr>
    </w:div>
    <w:div w:id="1570919935">
      <w:bodyDiv w:val="1"/>
      <w:marLeft w:val="0"/>
      <w:marRight w:val="0"/>
      <w:marTop w:val="0"/>
      <w:marBottom w:val="0"/>
      <w:divBdr>
        <w:top w:val="none" w:sz="0" w:space="0" w:color="auto"/>
        <w:left w:val="none" w:sz="0" w:space="0" w:color="auto"/>
        <w:bottom w:val="none" w:sz="0" w:space="0" w:color="auto"/>
        <w:right w:val="none" w:sz="0" w:space="0" w:color="auto"/>
      </w:divBdr>
    </w:div>
    <w:div w:id="1571231507">
      <w:bodyDiv w:val="1"/>
      <w:marLeft w:val="0"/>
      <w:marRight w:val="0"/>
      <w:marTop w:val="0"/>
      <w:marBottom w:val="0"/>
      <w:divBdr>
        <w:top w:val="none" w:sz="0" w:space="0" w:color="auto"/>
        <w:left w:val="none" w:sz="0" w:space="0" w:color="auto"/>
        <w:bottom w:val="none" w:sz="0" w:space="0" w:color="auto"/>
        <w:right w:val="none" w:sz="0" w:space="0" w:color="auto"/>
      </w:divBdr>
    </w:div>
    <w:div w:id="1571382086">
      <w:bodyDiv w:val="1"/>
      <w:marLeft w:val="0"/>
      <w:marRight w:val="0"/>
      <w:marTop w:val="0"/>
      <w:marBottom w:val="0"/>
      <w:divBdr>
        <w:top w:val="none" w:sz="0" w:space="0" w:color="auto"/>
        <w:left w:val="none" w:sz="0" w:space="0" w:color="auto"/>
        <w:bottom w:val="none" w:sz="0" w:space="0" w:color="auto"/>
        <w:right w:val="none" w:sz="0" w:space="0" w:color="auto"/>
      </w:divBdr>
    </w:div>
    <w:div w:id="1571423701">
      <w:bodyDiv w:val="1"/>
      <w:marLeft w:val="0"/>
      <w:marRight w:val="0"/>
      <w:marTop w:val="0"/>
      <w:marBottom w:val="0"/>
      <w:divBdr>
        <w:top w:val="none" w:sz="0" w:space="0" w:color="auto"/>
        <w:left w:val="none" w:sz="0" w:space="0" w:color="auto"/>
        <w:bottom w:val="none" w:sz="0" w:space="0" w:color="auto"/>
        <w:right w:val="none" w:sz="0" w:space="0" w:color="auto"/>
      </w:divBdr>
    </w:div>
    <w:div w:id="1571693421">
      <w:bodyDiv w:val="1"/>
      <w:marLeft w:val="0"/>
      <w:marRight w:val="0"/>
      <w:marTop w:val="0"/>
      <w:marBottom w:val="0"/>
      <w:divBdr>
        <w:top w:val="none" w:sz="0" w:space="0" w:color="auto"/>
        <w:left w:val="none" w:sz="0" w:space="0" w:color="auto"/>
        <w:bottom w:val="none" w:sz="0" w:space="0" w:color="auto"/>
        <w:right w:val="none" w:sz="0" w:space="0" w:color="auto"/>
      </w:divBdr>
    </w:div>
    <w:div w:id="1571698734">
      <w:bodyDiv w:val="1"/>
      <w:marLeft w:val="0"/>
      <w:marRight w:val="0"/>
      <w:marTop w:val="0"/>
      <w:marBottom w:val="0"/>
      <w:divBdr>
        <w:top w:val="none" w:sz="0" w:space="0" w:color="auto"/>
        <w:left w:val="none" w:sz="0" w:space="0" w:color="auto"/>
        <w:bottom w:val="none" w:sz="0" w:space="0" w:color="auto"/>
        <w:right w:val="none" w:sz="0" w:space="0" w:color="auto"/>
      </w:divBdr>
    </w:div>
    <w:div w:id="1571771276">
      <w:bodyDiv w:val="1"/>
      <w:marLeft w:val="0"/>
      <w:marRight w:val="0"/>
      <w:marTop w:val="0"/>
      <w:marBottom w:val="0"/>
      <w:divBdr>
        <w:top w:val="none" w:sz="0" w:space="0" w:color="auto"/>
        <w:left w:val="none" w:sz="0" w:space="0" w:color="auto"/>
        <w:bottom w:val="none" w:sz="0" w:space="0" w:color="auto"/>
        <w:right w:val="none" w:sz="0" w:space="0" w:color="auto"/>
      </w:divBdr>
    </w:div>
    <w:div w:id="1572077617">
      <w:bodyDiv w:val="1"/>
      <w:marLeft w:val="0"/>
      <w:marRight w:val="0"/>
      <w:marTop w:val="0"/>
      <w:marBottom w:val="0"/>
      <w:divBdr>
        <w:top w:val="none" w:sz="0" w:space="0" w:color="auto"/>
        <w:left w:val="none" w:sz="0" w:space="0" w:color="auto"/>
        <w:bottom w:val="none" w:sz="0" w:space="0" w:color="auto"/>
        <w:right w:val="none" w:sz="0" w:space="0" w:color="auto"/>
      </w:divBdr>
    </w:div>
    <w:div w:id="1572157503">
      <w:bodyDiv w:val="1"/>
      <w:marLeft w:val="0"/>
      <w:marRight w:val="0"/>
      <w:marTop w:val="0"/>
      <w:marBottom w:val="0"/>
      <w:divBdr>
        <w:top w:val="none" w:sz="0" w:space="0" w:color="auto"/>
        <w:left w:val="none" w:sz="0" w:space="0" w:color="auto"/>
        <w:bottom w:val="none" w:sz="0" w:space="0" w:color="auto"/>
        <w:right w:val="none" w:sz="0" w:space="0" w:color="auto"/>
      </w:divBdr>
    </w:div>
    <w:div w:id="1572349969">
      <w:bodyDiv w:val="1"/>
      <w:marLeft w:val="0"/>
      <w:marRight w:val="0"/>
      <w:marTop w:val="0"/>
      <w:marBottom w:val="0"/>
      <w:divBdr>
        <w:top w:val="none" w:sz="0" w:space="0" w:color="auto"/>
        <w:left w:val="none" w:sz="0" w:space="0" w:color="auto"/>
        <w:bottom w:val="none" w:sz="0" w:space="0" w:color="auto"/>
        <w:right w:val="none" w:sz="0" w:space="0" w:color="auto"/>
      </w:divBdr>
    </w:div>
    <w:div w:id="1572424012">
      <w:bodyDiv w:val="1"/>
      <w:marLeft w:val="0"/>
      <w:marRight w:val="0"/>
      <w:marTop w:val="0"/>
      <w:marBottom w:val="0"/>
      <w:divBdr>
        <w:top w:val="none" w:sz="0" w:space="0" w:color="auto"/>
        <w:left w:val="none" w:sz="0" w:space="0" w:color="auto"/>
        <w:bottom w:val="none" w:sz="0" w:space="0" w:color="auto"/>
        <w:right w:val="none" w:sz="0" w:space="0" w:color="auto"/>
      </w:divBdr>
    </w:div>
    <w:div w:id="1572498417">
      <w:bodyDiv w:val="1"/>
      <w:marLeft w:val="0"/>
      <w:marRight w:val="0"/>
      <w:marTop w:val="0"/>
      <w:marBottom w:val="0"/>
      <w:divBdr>
        <w:top w:val="none" w:sz="0" w:space="0" w:color="auto"/>
        <w:left w:val="none" w:sz="0" w:space="0" w:color="auto"/>
        <w:bottom w:val="none" w:sz="0" w:space="0" w:color="auto"/>
        <w:right w:val="none" w:sz="0" w:space="0" w:color="auto"/>
      </w:divBdr>
    </w:div>
    <w:div w:id="1572695195">
      <w:bodyDiv w:val="1"/>
      <w:marLeft w:val="0"/>
      <w:marRight w:val="0"/>
      <w:marTop w:val="0"/>
      <w:marBottom w:val="0"/>
      <w:divBdr>
        <w:top w:val="none" w:sz="0" w:space="0" w:color="auto"/>
        <w:left w:val="none" w:sz="0" w:space="0" w:color="auto"/>
        <w:bottom w:val="none" w:sz="0" w:space="0" w:color="auto"/>
        <w:right w:val="none" w:sz="0" w:space="0" w:color="auto"/>
      </w:divBdr>
    </w:div>
    <w:div w:id="1573001529">
      <w:bodyDiv w:val="1"/>
      <w:marLeft w:val="0"/>
      <w:marRight w:val="0"/>
      <w:marTop w:val="0"/>
      <w:marBottom w:val="0"/>
      <w:divBdr>
        <w:top w:val="none" w:sz="0" w:space="0" w:color="auto"/>
        <w:left w:val="none" w:sz="0" w:space="0" w:color="auto"/>
        <w:bottom w:val="none" w:sz="0" w:space="0" w:color="auto"/>
        <w:right w:val="none" w:sz="0" w:space="0" w:color="auto"/>
      </w:divBdr>
    </w:div>
    <w:div w:id="1573271914">
      <w:bodyDiv w:val="1"/>
      <w:marLeft w:val="0"/>
      <w:marRight w:val="0"/>
      <w:marTop w:val="0"/>
      <w:marBottom w:val="0"/>
      <w:divBdr>
        <w:top w:val="none" w:sz="0" w:space="0" w:color="auto"/>
        <w:left w:val="none" w:sz="0" w:space="0" w:color="auto"/>
        <w:bottom w:val="none" w:sz="0" w:space="0" w:color="auto"/>
        <w:right w:val="none" w:sz="0" w:space="0" w:color="auto"/>
      </w:divBdr>
    </w:div>
    <w:div w:id="1573345164">
      <w:bodyDiv w:val="1"/>
      <w:marLeft w:val="0"/>
      <w:marRight w:val="0"/>
      <w:marTop w:val="0"/>
      <w:marBottom w:val="0"/>
      <w:divBdr>
        <w:top w:val="none" w:sz="0" w:space="0" w:color="auto"/>
        <w:left w:val="none" w:sz="0" w:space="0" w:color="auto"/>
        <w:bottom w:val="none" w:sz="0" w:space="0" w:color="auto"/>
        <w:right w:val="none" w:sz="0" w:space="0" w:color="auto"/>
      </w:divBdr>
    </w:div>
    <w:div w:id="1573395523">
      <w:bodyDiv w:val="1"/>
      <w:marLeft w:val="0"/>
      <w:marRight w:val="0"/>
      <w:marTop w:val="0"/>
      <w:marBottom w:val="0"/>
      <w:divBdr>
        <w:top w:val="none" w:sz="0" w:space="0" w:color="auto"/>
        <w:left w:val="none" w:sz="0" w:space="0" w:color="auto"/>
        <w:bottom w:val="none" w:sz="0" w:space="0" w:color="auto"/>
        <w:right w:val="none" w:sz="0" w:space="0" w:color="auto"/>
      </w:divBdr>
    </w:div>
    <w:div w:id="1573662471">
      <w:bodyDiv w:val="1"/>
      <w:marLeft w:val="0"/>
      <w:marRight w:val="0"/>
      <w:marTop w:val="0"/>
      <w:marBottom w:val="0"/>
      <w:divBdr>
        <w:top w:val="none" w:sz="0" w:space="0" w:color="auto"/>
        <w:left w:val="none" w:sz="0" w:space="0" w:color="auto"/>
        <w:bottom w:val="none" w:sz="0" w:space="0" w:color="auto"/>
        <w:right w:val="none" w:sz="0" w:space="0" w:color="auto"/>
      </w:divBdr>
    </w:div>
    <w:div w:id="1573734164">
      <w:bodyDiv w:val="1"/>
      <w:marLeft w:val="0"/>
      <w:marRight w:val="0"/>
      <w:marTop w:val="0"/>
      <w:marBottom w:val="0"/>
      <w:divBdr>
        <w:top w:val="none" w:sz="0" w:space="0" w:color="auto"/>
        <w:left w:val="none" w:sz="0" w:space="0" w:color="auto"/>
        <w:bottom w:val="none" w:sz="0" w:space="0" w:color="auto"/>
        <w:right w:val="none" w:sz="0" w:space="0" w:color="auto"/>
      </w:divBdr>
    </w:div>
    <w:div w:id="1573813047">
      <w:bodyDiv w:val="1"/>
      <w:marLeft w:val="0"/>
      <w:marRight w:val="0"/>
      <w:marTop w:val="0"/>
      <w:marBottom w:val="0"/>
      <w:divBdr>
        <w:top w:val="none" w:sz="0" w:space="0" w:color="auto"/>
        <w:left w:val="none" w:sz="0" w:space="0" w:color="auto"/>
        <w:bottom w:val="none" w:sz="0" w:space="0" w:color="auto"/>
        <w:right w:val="none" w:sz="0" w:space="0" w:color="auto"/>
      </w:divBdr>
    </w:div>
    <w:div w:id="1574437799">
      <w:bodyDiv w:val="1"/>
      <w:marLeft w:val="0"/>
      <w:marRight w:val="0"/>
      <w:marTop w:val="0"/>
      <w:marBottom w:val="0"/>
      <w:divBdr>
        <w:top w:val="none" w:sz="0" w:space="0" w:color="auto"/>
        <w:left w:val="none" w:sz="0" w:space="0" w:color="auto"/>
        <w:bottom w:val="none" w:sz="0" w:space="0" w:color="auto"/>
        <w:right w:val="none" w:sz="0" w:space="0" w:color="auto"/>
      </w:divBdr>
    </w:div>
    <w:div w:id="1574510897">
      <w:bodyDiv w:val="1"/>
      <w:marLeft w:val="0"/>
      <w:marRight w:val="0"/>
      <w:marTop w:val="0"/>
      <w:marBottom w:val="0"/>
      <w:divBdr>
        <w:top w:val="none" w:sz="0" w:space="0" w:color="auto"/>
        <w:left w:val="none" w:sz="0" w:space="0" w:color="auto"/>
        <w:bottom w:val="none" w:sz="0" w:space="0" w:color="auto"/>
        <w:right w:val="none" w:sz="0" w:space="0" w:color="auto"/>
      </w:divBdr>
    </w:div>
    <w:div w:id="1574703724">
      <w:bodyDiv w:val="1"/>
      <w:marLeft w:val="0"/>
      <w:marRight w:val="0"/>
      <w:marTop w:val="0"/>
      <w:marBottom w:val="0"/>
      <w:divBdr>
        <w:top w:val="none" w:sz="0" w:space="0" w:color="auto"/>
        <w:left w:val="none" w:sz="0" w:space="0" w:color="auto"/>
        <w:bottom w:val="none" w:sz="0" w:space="0" w:color="auto"/>
        <w:right w:val="none" w:sz="0" w:space="0" w:color="auto"/>
      </w:divBdr>
    </w:div>
    <w:div w:id="1574779202">
      <w:bodyDiv w:val="1"/>
      <w:marLeft w:val="0"/>
      <w:marRight w:val="0"/>
      <w:marTop w:val="0"/>
      <w:marBottom w:val="0"/>
      <w:divBdr>
        <w:top w:val="none" w:sz="0" w:space="0" w:color="auto"/>
        <w:left w:val="none" w:sz="0" w:space="0" w:color="auto"/>
        <w:bottom w:val="none" w:sz="0" w:space="0" w:color="auto"/>
        <w:right w:val="none" w:sz="0" w:space="0" w:color="auto"/>
      </w:divBdr>
    </w:div>
    <w:div w:id="1575048365">
      <w:bodyDiv w:val="1"/>
      <w:marLeft w:val="0"/>
      <w:marRight w:val="0"/>
      <w:marTop w:val="0"/>
      <w:marBottom w:val="0"/>
      <w:divBdr>
        <w:top w:val="none" w:sz="0" w:space="0" w:color="auto"/>
        <w:left w:val="none" w:sz="0" w:space="0" w:color="auto"/>
        <w:bottom w:val="none" w:sz="0" w:space="0" w:color="auto"/>
        <w:right w:val="none" w:sz="0" w:space="0" w:color="auto"/>
      </w:divBdr>
    </w:div>
    <w:div w:id="1575315060">
      <w:bodyDiv w:val="1"/>
      <w:marLeft w:val="0"/>
      <w:marRight w:val="0"/>
      <w:marTop w:val="0"/>
      <w:marBottom w:val="0"/>
      <w:divBdr>
        <w:top w:val="none" w:sz="0" w:space="0" w:color="auto"/>
        <w:left w:val="none" w:sz="0" w:space="0" w:color="auto"/>
        <w:bottom w:val="none" w:sz="0" w:space="0" w:color="auto"/>
        <w:right w:val="none" w:sz="0" w:space="0" w:color="auto"/>
      </w:divBdr>
    </w:div>
    <w:div w:id="1575318177">
      <w:bodyDiv w:val="1"/>
      <w:marLeft w:val="0"/>
      <w:marRight w:val="0"/>
      <w:marTop w:val="0"/>
      <w:marBottom w:val="0"/>
      <w:divBdr>
        <w:top w:val="none" w:sz="0" w:space="0" w:color="auto"/>
        <w:left w:val="none" w:sz="0" w:space="0" w:color="auto"/>
        <w:bottom w:val="none" w:sz="0" w:space="0" w:color="auto"/>
        <w:right w:val="none" w:sz="0" w:space="0" w:color="auto"/>
      </w:divBdr>
    </w:div>
    <w:div w:id="1575355300">
      <w:bodyDiv w:val="1"/>
      <w:marLeft w:val="0"/>
      <w:marRight w:val="0"/>
      <w:marTop w:val="0"/>
      <w:marBottom w:val="0"/>
      <w:divBdr>
        <w:top w:val="none" w:sz="0" w:space="0" w:color="auto"/>
        <w:left w:val="none" w:sz="0" w:space="0" w:color="auto"/>
        <w:bottom w:val="none" w:sz="0" w:space="0" w:color="auto"/>
        <w:right w:val="none" w:sz="0" w:space="0" w:color="auto"/>
      </w:divBdr>
    </w:div>
    <w:div w:id="1575429832">
      <w:bodyDiv w:val="1"/>
      <w:marLeft w:val="0"/>
      <w:marRight w:val="0"/>
      <w:marTop w:val="0"/>
      <w:marBottom w:val="0"/>
      <w:divBdr>
        <w:top w:val="none" w:sz="0" w:space="0" w:color="auto"/>
        <w:left w:val="none" w:sz="0" w:space="0" w:color="auto"/>
        <w:bottom w:val="none" w:sz="0" w:space="0" w:color="auto"/>
        <w:right w:val="none" w:sz="0" w:space="0" w:color="auto"/>
      </w:divBdr>
    </w:div>
    <w:div w:id="1575897625">
      <w:bodyDiv w:val="1"/>
      <w:marLeft w:val="0"/>
      <w:marRight w:val="0"/>
      <w:marTop w:val="0"/>
      <w:marBottom w:val="0"/>
      <w:divBdr>
        <w:top w:val="none" w:sz="0" w:space="0" w:color="auto"/>
        <w:left w:val="none" w:sz="0" w:space="0" w:color="auto"/>
        <w:bottom w:val="none" w:sz="0" w:space="0" w:color="auto"/>
        <w:right w:val="none" w:sz="0" w:space="0" w:color="auto"/>
      </w:divBdr>
    </w:div>
    <w:div w:id="1576360233">
      <w:bodyDiv w:val="1"/>
      <w:marLeft w:val="0"/>
      <w:marRight w:val="0"/>
      <w:marTop w:val="0"/>
      <w:marBottom w:val="0"/>
      <w:divBdr>
        <w:top w:val="none" w:sz="0" w:space="0" w:color="auto"/>
        <w:left w:val="none" w:sz="0" w:space="0" w:color="auto"/>
        <w:bottom w:val="none" w:sz="0" w:space="0" w:color="auto"/>
        <w:right w:val="none" w:sz="0" w:space="0" w:color="auto"/>
      </w:divBdr>
    </w:div>
    <w:div w:id="1576621832">
      <w:bodyDiv w:val="1"/>
      <w:marLeft w:val="0"/>
      <w:marRight w:val="0"/>
      <w:marTop w:val="0"/>
      <w:marBottom w:val="0"/>
      <w:divBdr>
        <w:top w:val="none" w:sz="0" w:space="0" w:color="auto"/>
        <w:left w:val="none" w:sz="0" w:space="0" w:color="auto"/>
        <w:bottom w:val="none" w:sz="0" w:space="0" w:color="auto"/>
        <w:right w:val="none" w:sz="0" w:space="0" w:color="auto"/>
      </w:divBdr>
    </w:div>
    <w:div w:id="1576742135">
      <w:bodyDiv w:val="1"/>
      <w:marLeft w:val="0"/>
      <w:marRight w:val="0"/>
      <w:marTop w:val="0"/>
      <w:marBottom w:val="0"/>
      <w:divBdr>
        <w:top w:val="none" w:sz="0" w:space="0" w:color="auto"/>
        <w:left w:val="none" w:sz="0" w:space="0" w:color="auto"/>
        <w:bottom w:val="none" w:sz="0" w:space="0" w:color="auto"/>
        <w:right w:val="none" w:sz="0" w:space="0" w:color="auto"/>
      </w:divBdr>
    </w:div>
    <w:div w:id="1576933088">
      <w:bodyDiv w:val="1"/>
      <w:marLeft w:val="0"/>
      <w:marRight w:val="0"/>
      <w:marTop w:val="0"/>
      <w:marBottom w:val="0"/>
      <w:divBdr>
        <w:top w:val="none" w:sz="0" w:space="0" w:color="auto"/>
        <w:left w:val="none" w:sz="0" w:space="0" w:color="auto"/>
        <w:bottom w:val="none" w:sz="0" w:space="0" w:color="auto"/>
        <w:right w:val="none" w:sz="0" w:space="0" w:color="auto"/>
      </w:divBdr>
    </w:div>
    <w:div w:id="1577015648">
      <w:bodyDiv w:val="1"/>
      <w:marLeft w:val="0"/>
      <w:marRight w:val="0"/>
      <w:marTop w:val="0"/>
      <w:marBottom w:val="0"/>
      <w:divBdr>
        <w:top w:val="none" w:sz="0" w:space="0" w:color="auto"/>
        <w:left w:val="none" w:sz="0" w:space="0" w:color="auto"/>
        <w:bottom w:val="none" w:sz="0" w:space="0" w:color="auto"/>
        <w:right w:val="none" w:sz="0" w:space="0" w:color="auto"/>
      </w:divBdr>
    </w:div>
    <w:div w:id="1577058828">
      <w:bodyDiv w:val="1"/>
      <w:marLeft w:val="0"/>
      <w:marRight w:val="0"/>
      <w:marTop w:val="0"/>
      <w:marBottom w:val="0"/>
      <w:divBdr>
        <w:top w:val="none" w:sz="0" w:space="0" w:color="auto"/>
        <w:left w:val="none" w:sz="0" w:space="0" w:color="auto"/>
        <w:bottom w:val="none" w:sz="0" w:space="0" w:color="auto"/>
        <w:right w:val="none" w:sz="0" w:space="0" w:color="auto"/>
      </w:divBdr>
    </w:div>
    <w:div w:id="1577084498">
      <w:bodyDiv w:val="1"/>
      <w:marLeft w:val="0"/>
      <w:marRight w:val="0"/>
      <w:marTop w:val="0"/>
      <w:marBottom w:val="0"/>
      <w:divBdr>
        <w:top w:val="none" w:sz="0" w:space="0" w:color="auto"/>
        <w:left w:val="none" w:sz="0" w:space="0" w:color="auto"/>
        <w:bottom w:val="none" w:sz="0" w:space="0" w:color="auto"/>
        <w:right w:val="none" w:sz="0" w:space="0" w:color="auto"/>
      </w:divBdr>
    </w:div>
    <w:div w:id="1577276716">
      <w:bodyDiv w:val="1"/>
      <w:marLeft w:val="0"/>
      <w:marRight w:val="0"/>
      <w:marTop w:val="0"/>
      <w:marBottom w:val="0"/>
      <w:divBdr>
        <w:top w:val="none" w:sz="0" w:space="0" w:color="auto"/>
        <w:left w:val="none" w:sz="0" w:space="0" w:color="auto"/>
        <w:bottom w:val="none" w:sz="0" w:space="0" w:color="auto"/>
        <w:right w:val="none" w:sz="0" w:space="0" w:color="auto"/>
      </w:divBdr>
    </w:div>
    <w:div w:id="1577594066">
      <w:bodyDiv w:val="1"/>
      <w:marLeft w:val="0"/>
      <w:marRight w:val="0"/>
      <w:marTop w:val="0"/>
      <w:marBottom w:val="0"/>
      <w:divBdr>
        <w:top w:val="none" w:sz="0" w:space="0" w:color="auto"/>
        <w:left w:val="none" w:sz="0" w:space="0" w:color="auto"/>
        <w:bottom w:val="none" w:sz="0" w:space="0" w:color="auto"/>
        <w:right w:val="none" w:sz="0" w:space="0" w:color="auto"/>
      </w:divBdr>
    </w:div>
    <w:div w:id="1577742693">
      <w:bodyDiv w:val="1"/>
      <w:marLeft w:val="0"/>
      <w:marRight w:val="0"/>
      <w:marTop w:val="0"/>
      <w:marBottom w:val="0"/>
      <w:divBdr>
        <w:top w:val="none" w:sz="0" w:space="0" w:color="auto"/>
        <w:left w:val="none" w:sz="0" w:space="0" w:color="auto"/>
        <w:bottom w:val="none" w:sz="0" w:space="0" w:color="auto"/>
        <w:right w:val="none" w:sz="0" w:space="0" w:color="auto"/>
      </w:divBdr>
    </w:div>
    <w:div w:id="1577746192">
      <w:bodyDiv w:val="1"/>
      <w:marLeft w:val="0"/>
      <w:marRight w:val="0"/>
      <w:marTop w:val="0"/>
      <w:marBottom w:val="0"/>
      <w:divBdr>
        <w:top w:val="none" w:sz="0" w:space="0" w:color="auto"/>
        <w:left w:val="none" w:sz="0" w:space="0" w:color="auto"/>
        <w:bottom w:val="none" w:sz="0" w:space="0" w:color="auto"/>
        <w:right w:val="none" w:sz="0" w:space="0" w:color="auto"/>
      </w:divBdr>
    </w:div>
    <w:div w:id="1577980453">
      <w:bodyDiv w:val="1"/>
      <w:marLeft w:val="0"/>
      <w:marRight w:val="0"/>
      <w:marTop w:val="0"/>
      <w:marBottom w:val="0"/>
      <w:divBdr>
        <w:top w:val="none" w:sz="0" w:space="0" w:color="auto"/>
        <w:left w:val="none" w:sz="0" w:space="0" w:color="auto"/>
        <w:bottom w:val="none" w:sz="0" w:space="0" w:color="auto"/>
        <w:right w:val="none" w:sz="0" w:space="0" w:color="auto"/>
      </w:divBdr>
    </w:div>
    <w:div w:id="1578124066">
      <w:bodyDiv w:val="1"/>
      <w:marLeft w:val="0"/>
      <w:marRight w:val="0"/>
      <w:marTop w:val="0"/>
      <w:marBottom w:val="0"/>
      <w:divBdr>
        <w:top w:val="none" w:sz="0" w:space="0" w:color="auto"/>
        <w:left w:val="none" w:sz="0" w:space="0" w:color="auto"/>
        <w:bottom w:val="none" w:sz="0" w:space="0" w:color="auto"/>
        <w:right w:val="none" w:sz="0" w:space="0" w:color="auto"/>
      </w:divBdr>
    </w:div>
    <w:div w:id="1578325932">
      <w:bodyDiv w:val="1"/>
      <w:marLeft w:val="0"/>
      <w:marRight w:val="0"/>
      <w:marTop w:val="0"/>
      <w:marBottom w:val="0"/>
      <w:divBdr>
        <w:top w:val="none" w:sz="0" w:space="0" w:color="auto"/>
        <w:left w:val="none" w:sz="0" w:space="0" w:color="auto"/>
        <w:bottom w:val="none" w:sz="0" w:space="0" w:color="auto"/>
        <w:right w:val="none" w:sz="0" w:space="0" w:color="auto"/>
      </w:divBdr>
    </w:div>
    <w:div w:id="1578632757">
      <w:bodyDiv w:val="1"/>
      <w:marLeft w:val="0"/>
      <w:marRight w:val="0"/>
      <w:marTop w:val="0"/>
      <w:marBottom w:val="0"/>
      <w:divBdr>
        <w:top w:val="none" w:sz="0" w:space="0" w:color="auto"/>
        <w:left w:val="none" w:sz="0" w:space="0" w:color="auto"/>
        <w:bottom w:val="none" w:sz="0" w:space="0" w:color="auto"/>
        <w:right w:val="none" w:sz="0" w:space="0" w:color="auto"/>
      </w:divBdr>
    </w:div>
    <w:div w:id="1578828246">
      <w:bodyDiv w:val="1"/>
      <w:marLeft w:val="0"/>
      <w:marRight w:val="0"/>
      <w:marTop w:val="0"/>
      <w:marBottom w:val="0"/>
      <w:divBdr>
        <w:top w:val="none" w:sz="0" w:space="0" w:color="auto"/>
        <w:left w:val="none" w:sz="0" w:space="0" w:color="auto"/>
        <w:bottom w:val="none" w:sz="0" w:space="0" w:color="auto"/>
        <w:right w:val="none" w:sz="0" w:space="0" w:color="auto"/>
      </w:divBdr>
    </w:div>
    <w:div w:id="1578859129">
      <w:bodyDiv w:val="1"/>
      <w:marLeft w:val="0"/>
      <w:marRight w:val="0"/>
      <w:marTop w:val="0"/>
      <w:marBottom w:val="0"/>
      <w:divBdr>
        <w:top w:val="none" w:sz="0" w:space="0" w:color="auto"/>
        <w:left w:val="none" w:sz="0" w:space="0" w:color="auto"/>
        <w:bottom w:val="none" w:sz="0" w:space="0" w:color="auto"/>
        <w:right w:val="none" w:sz="0" w:space="0" w:color="auto"/>
      </w:divBdr>
    </w:div>
    <w:div w:id="1578904179">
      <w:bodyDiv w:val="1"/>
      <w:marLeft w:val="0"/>
      <w:marRight w:val="0"/>
      <w:marTop w:val="0"/>
      <w:marBottom w:val="0"/>
      <w:divBdr>
        <w:top w:val="none" w:sz="0" w:space="0" w:color="auto"/>
        <w:left w:val="none" w:sz="0" w:space="0" w:color="auto"/>
        <w:bottom w:val="none" w:sz="0" w:space="0" w:color="auto"/>
        <w:right w:val="none" w:sz="0" w:space="0" w:color="auto"/>
      </w:divBdr>
    </w:div>
    <w:div w:id="1578980261">
      <w:bodyDiv w:val="1"/>
      <w:marLeft w:val="0"/>
      <w:marRight w:val="0"/>
      <w:marTop w:val="0"/>
      <w:marBottom w:val="0"/>
      <w:divBdr>
        <w:top w:val="none" w:sz="0" w:space="0" w:color="auto"/>
        <w:left w:val="none" w:sz="0" w:space="0" w:color="auto"/>
        <w:bottom w:val="none" w:sz="0" w:space="0" w:color="auto"/>
        <w:right w:val="none" w:sz="0" w:space="0" w:color="auto"/>
      </w:divBdr>
    </w:div>
    <w:div w:id="1579289199">
      <w:bodyDiv w:val="1"/>
      <w:marLeft w:val="0"/>
      <w:marRight w:val="0"/>
      <w:marTop w:val="0"/>
      <w:marBottom w:val="0"/>
      <w:divBdr>
        <w:top w:val="none" w:sz="0" w:space="0" w:color="auto"/>
        <w:left w:val="none" w:sz="0" w:space="0" w:color="auto"/>
        <w:bottom w:val="none" w:sz="0" w:space="0" w:color="auto"/>
        <w:right w:val="none" w:sz="0" w:space="0" w:color="auto"/>
      </w:divBdr>
    </w:div>
    <w:div w:id="1580016747">
      <w:bodyDiv w:val="1"/>
      <w:marLeft w:val="0"/>
      <w:marRight w:val="0"/>
      <w:marTop w:val="0"/>
      <w:marBottom w:val="0"/>
      <w:divBdr>
        <w:top w:val="none" w:sz="0" w:space="0" w:color="auto"/>
        <w:left w:val="none" w:sz="0" w:space="0" w:color="auto"/>
        <w:bottom w:val="none" w:sz="0" w:space="0" w:color="auto"/>
        <w:right w:val="none" w:sz="0" w:space="0" w:color="auto"/>
      </w:divBdr>
    </w:div>
    <w:div w:id="1580019328">
      <w:bodyDiv w:val="1"/>
      <w:marLeft w:val="0"/>
      <w:marRight w:val="0"/>
      <w:marTop w:val="0"/>
      <w:marBottom w:val="0"/>
      <w:divBdr>
        <w:top w:val="none" w:sz="0" w:space="0" w:color="auto"/>
        <w:left w:val="none" w:sz="0" w:space="0" w:color="auto"/>
        <w:bottom w:val="none" w:sz="0" w:space="0" w:color="auto"/>
        <w:right w:val="none" w:sz="0" w:space="0" w:color="auto"/>
      </w:divBdr>
    </w:div>
    <w:div w:id="1580479875">
      <w:bodyDiv w:val="1"/>
      <w:marLeft w:val="0"/>
      <w:marRight w:val="0"/>
      <w:marTop w:val="0"/>
      <w:marBottom w:val="0"/>
      <w:divBdr>
        <w:top w:val="none" w:sz="0" w:space="0" w:color="auto"/>
        <w:left w:val="none" w:sz="0" w:space="0" w:color="auto"/>
        <w:bottom w:val="none" w:sz="0" w:space="0" w:color="auto"/>
        <w:right w:val="none" w:sz="0" w:space="0" w:color="auto"/>
      </w:divBdr>
    </w:div>
    <w:div w:id="1580483626">
      <w:bodyDiv w:val="1"/>
      <w:marLeft w:val="0"/>
      <w:marRight w:val="0"/>
      <w:marTop w:val="0"/>
      <w:marBottom w:val="0"/>
      <w:divBdr>
        <w:top w:val="none" w:sz="0" w:space="0" w:color="auto"/>
        <w:left w:val="none" w:sz="0" w:space="0" w:color="auto"/>
        <w:bottom w:val="none" w:sz="0" w:space="0" w:color="auto"/>
        <w:right w:val="none" w:sz="0" w:space="0" w:color="auto"/>
      </w:divBdr>
    </w:div>
    <w:div w:id="1580750843">
      <w:bodyDiv w:val="1"/>
      <w:marLeft w:val="0"/>
      <w:marRight w:val="0"/>
      <w:marTop w:val="0"/>
      <w:marBottom w:val="0"/>
      <w:divBdr>
        <w:top w:val="none" w:sz="0" w:space="0" w:color="auto"/>
        <w:left w:val="none" w:sz="0" w:space="0" w:color="auto"/>
        <w:bottom w:val="none" w:sz="0" w:space="0" w:color="auto"/>
        <w:right w:val="none" w:sz="0" w:space="0" w:color="auto"/>
      </w:divBdr>
    </w:div>
    <w:div w:id="1580795540">
      <w:bodyDiv w:val="1"/>
      <w:marLeft w:val="0"/>
      <w:marRight w:val="0"/>
      <w:marTop w:val="0"/>
      <w:marBottom w:val="0"/>
      <w:divBdr>
        <w:top w:val="none" w:sz="0" w:space="0" w:color="auto"/>
        <w:left w:val="none" w:sz="0" w:space="0" w:color="auto"/>
        <w:bottom w:val="none" w:sz="0" w:space="0" w:color="auto"/>
        <w:right w:val="none" w:sz="0" w:space="0" w:color="auto"/>
      </w:divBdr>
    </w:div>
    <w:div w:id="1580826089">
      <w:bodyDiv w:val="1"/>
      <w:marLeft w:val="0"/>
      <w:marRight w:val="0"/>
      <w:marTop w:val="0"/>
      <w:marBottom w:val="0"/>
      <w:divBdr>
        <w:top w:val="none" w:sz="0" w:space="0" w:color="auto"/>
        <w:left w:val="none" w:sz="0" w:space="0" w:color="auto"/>
        <w:bottom w:val="none" w:sz="0" w:space="0" w:color="auto"/>
        <w:right w:val="none" w:sz="0" w:space="0" w:color="auto"/>
      </w:divBdr>
    </w:div>
    <w:div w:id="1581211622">
      <w:bodyDiv w:val="1"/>
      <w:marLeft w:val="0"/>
      <w:marRight w:val="0"/>
      <w:marTop w:val="0"/>
      <w:marBottom w:val="0"/>
      <w:divBdr>
        <w:top w:val="none" w:sz="0" w:space="0" w:color="auto"/>
        <w:left w:val="none" w:sz="0" w:space="0" w:color="auto"/>
        <w:bottom w:val="none" w:sz="0" w:space="0" w:color="auto"/>
        <w:right w:val="none" w:sz="0" w:space="0" w:color="auto"/>
      </w:divBdr>
    </w:div>
    <w:div w:id="1581213263">
      <w:bodyDiv w:val="1"/>
      <w:marLeft w:val="0"/>
      <w:marRight w:val="0"/>
      <w:marTop w:val="0"/>
      <w:marBottom w:val="0"/>
      <w:divBdr>
        <w:top w:val="none" w:sz="0" w:space="0" w:color="auto"/>
        <w:left w:val="none" w:sz="0" w:space="0" w:color="auto"/>
        <w:bottom w:val="none" w:sz="0" w:space="0" w:color="auto"/>
        <w:right w:val="none" w:sz="0" w:space="0" w:color="auto"/>
      </w:divBdr>
    </w:div>
    <w:div w:id="1581255336">
      <w:bodyDiv w:val="1"/>
      <w:marLeft w:val="0"/>
      <w:marRight w:val="0"/>
      <w:marTop w:val="0"/>
      <w:marBottom w:val="0"/>
      <w:divBdr>
        <w:top w:val="none" w:sz="0" w:space="0" w:color="auto"/>
        <w:left w:val="none" w:sz="0" w:space="0" w:color="auto"/>
        <w:bottom w:val="none" w:sz="0" w:space="0" w:color="auto"/>
        <w:right w:val="none" w:sz="0" w:space="0" w:color="auto"/>
      </w:divBdr>
    </w:div>
    <w:div w:id="1581331394">
      <w:bodyDiv w:val="1"/>
      <w:marLeft w:val="0"/>
      <w:marRight w:val="0"/>
      <w:marTop w:val="0"/>
      <w:marBottom w:val="0"/>
      <w:divBdr>
        <w:top w:val="none" w:sz="0" w:space="0" w:color="auto"/>
        <w:left w:val="none" w:sz="0" w:space="0" w:color="auto"/>
        <w:bottom w:val="none" w:sz="0" w:space="0" w:color="auto"/>
        <w:right w:val="none" w:sz="0" w:space="0" w:color="auto"/>
      </w:divBdr>
    </w:div>
    <w:div w:id="1581596297">
      <w:bodyDiv w:val="1"/>
      <w:marLeft w:val="0"/>
      <w:marRight w:val="0"/>
      <w:marTop w:val="0"/>
      <w:marBottom w:val="0"/>
      <w:divBdr>
        <w:top w:val="none" w:sz="0" w:space="0" w:color="auto"/>
        <w:left w:val="none" w:sz="0" w:space="0" w:color="auto"/>
        <w:bottom w:val="none" w:sz="0" w:space="0" w:color="auto"/>
        <w:right w:val="none" w:sz="0" w:space="0" w:color="auto"/>
      </w:divBdr>
    </w:div>
    <w:div w:id="1581672716">
      <w:bodyDiv w:val="1"/>
      <w:marLeft w:val="0"/>
      <w:marRight w:val="0"/>
      <w:marTop w:val="0"/>
      <w:marBottom w:val="0"/>
      <w:divBdr>
        <w:top w:val="none" w:sz="0" w:space="0" w:color="auto"/>
        <w:left w:val="none" w:sz="0" w:space="0" w:color="auto"/>
        <w:bottom w:val="none" w:sz="0" w:space="0" w:color="auto"/>
        <w:right w:val="none" w:sz="0" w:space="0" w:color="auto"/>
      </w:divBdr>
    </w:div>
    <w:div w:id="1582106219">
      <w:bodyDiv w:val="1"/>
      <w:marLeft w:val="0"/>
      <w:marRight w:val="0"/>
      <w:marTop w:val="0"/>
      <w:marBottom w:val="0"/>
      <w:divBdr>
        <w:top w:val="none" w:sz="0" w:space="0" w:color="auto"/>
        <w:left w:val="none" w:sz="0" w:space="0" w:color="auto"/>
        <w:bottom w:val="none" w:sz="0" w:space="0" w:color="auto"/>
        <w:right w:val="none" w:sz="0" w:space="0" w:color="auto"/>
      </w:divBdr>
    </w:div>
    <w:div w:id="1582249493">
      <w:bodyDiv w:val="1"/>
      <w:marLeft w:val="0"/>
      <w:marRight w:val="0"/>
      <w:marTop w:val="0"/>
      <w:marBottom w:val="0"/>
      <w:divBdr>
        <w:top w:val="none" w:sz="0" w:space="0" w:color="auto"/>
        <w:left w:val="none" w:sz="0" w:space="0" w:color="auto"/>
        <w:bottom w:val="none" w:sz="0" w:space="0" w:color="auto"/>
        <w:right w:val="none" w:sz="0" w:space="0" w:color="auto"/>
      </w:divBdr>
    </w:div>
    <w:div w:id="1582253561">
      <w:bodyDiv w:val="1"/>
      <w:marLeft w:val="0"/>
      <w:marRight w:val="0"/>
      <w:marTop w:val="0"/>
      <w:marBottom w:val="0"/>
      <w:divBdr>
        <w:top w:val="none" w:sz="0" w:space="0" w:color="auto"/>
        <w:left w:val="none" w:sz="0" w:space="0" w:color="auto"/>
        <w:bottom w:val="none" w:sz="0" w:space="0" w:color="auto"/>
        <w:right w:val="none" w:sz="0" w:space="0" w:color="auto"/>
      </w:divBdr>
    </w:div>
    <w:div w:id="1582256203">
      <w:bodyDiv w:val="1"/>
      <w:marLeft w:val="0"/>
      <w:marRight w:val="0"/>
      <w:marTop w:val="0"/>
      <w:marBottom w:val="0"/>
      <w:divBdr>
        <w:top w:val="none" w:sz="0" w:space="0" w:color="auto"/>
        <w:left w:val="none" w:sz="0" w:space="0" w:color="auto"/>
        <w:bottom w:val="none" w:sz="0" w:space="0" w:color="auto"/>
        <w:right w:val="none" w:sz="0" w:space="0" w:color="auto"/>
      </w:divBdr>
    </w:div>
    <w:div w:id="1582332308">
      <w:bodyDiv w:val="1"/>
      <w:marLeft w:val="0"/>
      <w:marRight w:val="0"/>
      <w:marTop w:val="0"/>
      <w:marBottom w:val="0"/>
      <w:divBdr>
        <w:top w:val="none" w:sz="0" w:space="0" w:color="auto"/>
        <w:left w:val="none" w:sz="0" w:space="0" w:color="auto"/>
        <w:bottom w:val="none" w:sz="0" w:space="0" w:color="auto"/>
        <w:right w:val="none" w:sz="0" w:space="0" w:color="auto"/>
      </w:divBdr>
    </w:div>
    <w:div w:id="1582568330">
      <w:bodyDiv w:val="1"/>
      <w:marLeft w:val="0"/>
      <w:marRight w:val="0"/>
      <w:marTop w:val="0"/>
      <w:marBottom w:val="0"/>
      <w:divBdr>
        <w:top w:val="none" w:sz="0" w:space="0" w:color="auto"/>
        <w:left w:val="none" w:sz="0" w:space="0" w:color="auto"/>
        <w:bottom w:val="none" w:sz="0" w:space="0" w:color="auto"/>
        <w:right w:val="none" w:sz="0" w:space="0" w:color="auto"/>
      </w:divBdr>
    </w:div>
    <w:div w:id="1582790086">
      <w:bodyDiv w:val="1"/>
      <w:marLeft w:val="0"/>
      <w:marRight w:val="0"/>
      <w:marTop w:val="0"/>
      <w:marBottom w:val="0"/>
      <w:divBdr>
        <w:top w:val="none" w:sz="0" w:space="0" w:color="auto"/>
        <w:left w:val="none" w:sz="0" w:space="0" w:color="auto"/>
        <w:bottom w:val="none" w:sz="0" w:space="0" w:color="auto"/>
        <w:right w:val="none" w:sz="0" w:space="0" w:color="auto"/>
      </w:divBdr>
    </w:div>
    <w:div w:id="1582907574">
      <w:bodyDiv w:val="1"/>
      <w:marLeft w:val="0"/>
      <w:marRight w:val="0"/>
      <w:marTop w:val="0"/>
      <w:marBottom w:val="0"/>
      <w:divBdr>
        <w:top w:val="none" w:sz="0" w:space="0" w:color="auto"/>
        <w:left w:val="none" w:sz="0" w:space="0" w:color="auto"/>
        <w:bottom w:val="none" w:sz="0" w:space="0" w:color="auto"/>
        <w:right w:val="none" w:sz="0" w:space="0" w:color="auto"/>
      </w:divBdr>
    </w:div>
    <w:div w:id="1582912691">
      <w:bodyDiv w:val="1"/>
      <w:marLeft w:val="0"/>
      <w:marRight w:val="0"/>
      <w:marTop w:val="0"/>
      <w:marBottom w:val="0"/>
      <w:divBdr>
        <w:top w:val="none" w:sz="0" w:space="0" w:color="auto"/>
        <w:left w:val="none" w:sz="0" w:space="0" w:color="auto"/>
        <w:bottom w:val="none" w:sz="0" w:space="0" w:color="auto"/>
        <w:right w:val="none" w:sz="0" w:space="0" w:color="auto"/>
      </w:divBdr>
    </w:div>
    <w:div w:id="1583368254">
      <w:bodyDiv w:val="1"/>
      <w:marLeft w:val="0"/>
      <w:marRight w:val="0"/>
      <w:marTop w:val="0"/>
      <w:marBottom w:val="0"/>
      <w:divBdr>
        <w:top w:val="none" w:sz="0" w:space="0" w:color="auto"/>
        <w:left w:val="none" w:sz="0" w:space="0" w:color="auto"/>
        <w:bottom w:val="none" w:sz="0" w:space="0" w:color="auto"/>
        <w:right w:val="none" w:sz="0" w:space="0" w:color="auto"/>
      </w:divBdr>
    </w:div>
    <w:div w:id="1583559875">
      <w:bodyDiv w:val="1"/>
      <w:marLeft w:val="0"/>
      <w:marRight w:val="0"/>
      <w:marTop w:val="0"/>
      <w:marBottom w:val="0"/>
      <w:divBdr>
        <w:top w:val="none" w:sz="0" w:space="0" w:color="auto"/>
        <w:left w:val="none" w:sz="0" w:space="0" w:color="auto"/>
        <w:bottom w:val="none" w:sz="0" w:space="0" w:color="auto"/>
        <w:right w:val="none" w:sz="0" w:space="0" w:color="auto"/>
      </w:divBdr>
    </w:div>
    <w:div w:id="1583682848">
      <w:bodyDiv w:val="1"/>
      <w:marLeft w:val="0"/>
      <w:marRight w:val="0"/>
      <w:marTop w:val="0"/>
      <w:marBottom w:val="0"/>
      <w:divBdr>
        <w:top w:val="none" w:sz="0" w:space="0" w:color="auto"/>
        <w:left w:val="none" w:sz="0" w:space="0" w:color="auto"/>
        <w:bottom w:val="none" w:sz="0" w:space="0" w:color="auto"/>
        <w:right w:val="none" w:sz="0" w:space="0" w:color="auto"/>
      </w:divBdr>
    </w:div>
    <w:div w:id="1583759153">
      <w:bodyDiv w:val="1"/>
      <w:marLeft w:val="0"/>
      <w:marRight w:val="0"/>
      <w:marTop w:val="0"/>
      <w:marBottom w:val="0"/>
      <w:divBdr>
        <w:top w:val="none" w:sz="0" w:space="0" w:color="auto"/>
        <w:left w:val="none" w:sz="0" w:space="0" w:color="auto"/>
        <w:bottom w:val="none" w:sz="0" w:space="0" w:color="auto"/>
        <w:right w:val="none" w:sz="0" w:space="0" w:color="auto"/>
      </w:divBdr>
    </w:div>
    <w:div w:id="1583759472">
      <w:bodyDiv w:val="1"/>
      <w:marLeft w:val="0"/>
      <w:marRight w:val="0"/>
      <w:marTop w:val="0"/>
      <w:marBottom w:val="0"/>
      <w:divBdr>
        <w:top w:val="none" w:sz="0" w:space="0" w:color="auto"/>
        <w:left w:val="none" w:sz="0" w:space="0" w:color="auto"/>
        <w:bottom w:val="none" w:sz="0" w:space="0" w:color="auto"/>
        <w:right w:val="none" w:sz="0" w:space="0" w:color="auto"/>
      </w:divBdr>
    </w:div>
    <w:div w:id="1583833669">
      <w:bodyDiv w:val="1"/>
      <w:marLeft w:val="0"/>
      <w:marRight w:val="0"/>
      <w:marTop w:val="0"/>
      <w:marBottom w:val="0"/>
      <w:divBdr>
        <w:top w:val="none" w:sz="0" w:space="0" w:color="auto"/>
        <w:left w:val="none" w:sz="0" w:space="0" w:color="auto"/>
        <w:bottom w:val="none" w:sz="0" w:space="0" w:color="auto"/>
        <w:right w:val="none" w:sz="0" w:space="0" w:color="auto"/>
      </w:divBdr>
    </w:div>
    <w:div w:id="1584026107">
      <w:bodyDiv w:val="1"/>
      <w:marLeft w:val="0"/>
      <w:marRight w:val="0"/>
      <w:marTop w:val="0"/>
      <w:marBottom w:val="0"/>
      <w:divBdr>
        <w:top w:val="none" w:sz="0" w:space="0" w:color="auto"/>
        <w:left w:val="none" w:sz="0" w:space="0" w:color="auto"/>
        <w:bottom w:val="none" w:sz="0" w:space="0" w:color="auto"/>
        <w:right w:val="none" w:sz="0" w:space="0" w:color="auto"/>
      </w:divBdr>
    </w:div>
    <w:div w:id="1584145882">
      <w:bodyDiv w:val="1"/>
      <w:marLeft w:val="0"/>
      <w:marRight w:val="0"/>
      <w:marTop w:val="0"/>
      <w:marBottom w:val="0"/>
      <w:divBdr>
        <w:top w:val="none" w:sz="0" w:space="0" w:color="auto"/>
        <w:left w:val="none" w:sz="0" w:space="0" w:color="auto"/>
        <w:bottom w:val="none" w:sz="0" w:space="0" w:color="auto"/>
        <w:right w:val="none" w:sz="0" w:space="0" w:color="auto"/>
      </w:divBdr>
    </w:div>
    <w:div w:id="1584607676">
      <w:bodyDiv w:val="1"/>
      <w:marLeft w:val="0"/>
      <w:marRight w:val="0"/>
      <w:marTop w:val="0"/>
      <w:marBottom w:val="0"/>
      <w:divBdr>
        <w:top w:val="none" w:sz="0" w:space="0" w:color="auto"/>
        <w:left w:val="none" w:sz="0" w:space="0" w:color="auto"/>
        <w:bottom w:val="none" w:sz="0" w:space="0" w:color="auto"/>
        <w:right w:val="none" w:sz="0" w:space="0" w:color="auto"/>
      </w:divBdr>
    </w:div>
    <w:div w:id="1585138915">
      <w:bodyDiv w:val="1"/>
      <w:marLeft w:val="0"/>
      <w:marRight w:val="0"/>
      <w:marTop w:val="0"/>
      <w:marBottom w:val="0"/>
      <w:divBdr>
        <w:top w:val="none" w:sz="0" w:space="0" w:color="auto"/>
        <w:left w:val="none" w:sz="0" w:space="0" w:color="auto"/>
        <w:bottom w:val="none" w:sz="0" w:space="0" w:color="auto"/>
        <w:right w:val="none" w:sz="0" w:space="0" w:color="auto"/>
      </w:divBdr>
    </w:div>
    <w:div w:id="1585263165">
      <w:bodyDiv w:val="1"/>
      <w:marLeft w:val="0"/>
      <w:marRight w:val="0"/>
      <w:marTop w:val="0"/>
      <w:marBottom w:val="0"/>
      <w:divBdr>
        <w:top w:val="none" w:sz="0" w:space="0" w:color="auto"/>
        <w:left w:val="none" w:sz="0" w:space="0" w:color="auto"/>
        <w:bottom w:val="none" w:sz="0" w:space="0" w:color="auto"/>
        <w:right w:val="none" w:sz="0" w:space="0" w:color="auto"/>
      </w:divBdr>
    </w:div>
    <w:div w:id="1585338130">
      <w:bodyDiv w:val="1"/>
      <w:marLeft w:val="0"/>
      <w:marRight w:val="0"/>
      <w:marTop w:val="0"/>
      <w:marBottom w:val="0"/>
      <w:divBdr>
        <w:top w:val="none" w:sz="0" w:space="0" w:color="auto"/>
        <w:left w:val="none" w:sz="0" w:space="0" w:color="auto"/>
        <w:bottom w:val="none" w:sz="0" w:space="0" w:color="auto"/>
        <w:right w:val="none" w:sz="0" w:space="0" w:color="auto"/>
      </w:divBdr>
    </w:div>
    <w:div w:id="1585382011">
      <w:bodyDiv w:val="1"/>
      <w:marLeft w:val="0"/>
      <w:marRight w:val="0"/>
      <w:marTop w:val="0"/>
      <w:marBottom w:val="0"/>
      <w:divBdr>
        <w:top w:val="none" w:sz="0" w:space="0" w:color="auto"/>
        <w:left w:val="none" w:sz="0" w:space="0" w:color="auto"/>
        <w:bottom w:val="none" w:sz="0" w:space="0" w:color="auto"/>
        <w:right w:val="none" w:sz="0" w:space="0" w:color="auto"/>
      </w:divBdr>
    </w:div>
    <w:div w:id="1585603243">
      <w:bodyDiv w:val="1"/>
      <w:marLeft w:val="0"/>
      <w:marRight w:val="0"/>
      <w:marTop w:val="0"/>
      <w:marBottom w:val="0"/>
      <w:divBdr>
        <w:top w:val="none" w:sz="0" w:space="0" w:color="auto"/>
        <w:left w:val="none" w:sz="0" w:space="0" w:color="auto"/>
        <w:bottom w:val="none" w:sz="0" w:space="0" w:color="auto"/>
        <w:right w:val="none" w:sz="0" w:space="0" w:color="auto"/>
      </w:divBdr>
    </w:div>
    <w:div w:id="1585917506">
      <w:bodyDiv w:val="1"/>
      <w:marLeft w:val="0"/>
      <w:marRight w:val="0"/>
      <w:marTop w:val="0"/>
      <w:marBottom w:val="0"/>
      <w:divBdr>
        <w:top w:val="none" w:sz="0" w:space="0" w:color="auto"/>
        <w:left w:val="none" w:sz="0" w:space="0" w:color="auto"/>
        <w:bottom w:val="none" w:sz="0" w:space="0" w:color="auto"/>
        <w:right w:val="none" w:sz="0" w:space="0" w:color="auto"/>
      </w:divBdr>
    </w:div>
    <w:div w:id="1585919536">
      <w:bodyDiv w:val="1"/>
      <w:marLeft w:val="0"/>
      <w:marRight w:val="0"/>
      <w:marTop w:val="0"/>
      <w:marBottom w:val="0"/>
      <w:divBdr>
        <w:top w:val="none" w:sz="0" w:space="0" w:color="auto"/>
        <w:left w:val="none" w:sz="0" w:space="0" w:color="auto"/>
        <w:bottom w:val="none" w:sz="0" w:space="0" w:color="auto"/>
        <w:right w:val="none" w:sz="0" w:space="0" w:color="auto"/>
      </w:divBdr>
    </w:div>
    <w:div w:id="1586037085">
      <w:bodyDiv w:val="1"/>
      <w:marLeft w:val="0"/>
      <w:marRight w:val="0"/>
      <w:marTop w:val="0"/>
      <w:marBottom w:val="0"/>
      <w:divBdr>
        <w:top w:val="none" w:sz="0" w:space="0" w:color="auto"/>
        <w:left w:val="none" w:sz="0" w:space="0" w:color="auto"/>
        <w:bottom w:val="none" w:sz="0" w:space="0" w:color="auto"/>
        <w:right w:val="none" w:sz="0" w:space="0" w:color="auto"/>
      </w:divBdr>
    </w:div>
    <w:div w:id="1586498378">
      <w:bodyDiv w:val="1"/>
      <w:marLeft w:val="0"/>
      <w:marRight w:val="0"/>
      <w:marTop w:val="0"/>
      <w:marBottom w:val="0"/>
      <w:divBdr>
        <w:top w:val="none" w:sz="0" w:space="0" w:color="auto"/>
        <w:left w:val="none" w:sz="0" w:space="0" w:color="auto"/>
        <w:bottom w:val="none" w:sz="0" w:space="0" w:color="auto"/>
        <w:right w:val="none" w:sz="0" w:space="0" w:color="auto"/>
      </w:divBdr>
    </w:div>
    <w:div w:id="1586568549">
      <w:bodyDiv w:val="1"/>
      <w:marLeft w:val="0"/>
      <w:marRight w:val="0"/>
      <w:marTop w:val="0"/>
      <w:marBottom w:val="0"/>
      <w:divBdr>
        <w:top w:val="none" w:sz="0" w:space="0" w:color="auto"/>
        <w:left w:val="none" w:sz="0" w:space="0" w:color="auto"/>
        <w:bottom w:val="none" w:sz="0" w:space="0" w:color="auto"/>
        <w:right w:val="none" w:sz="0" w:space="0" w:color="auto"/>
      </w:divBdr>
    </w:div>
    <w:div w:id="1586693494">
      <w:bodyDiv w:val="1"/>
      <w:marLeft w:val="0"/>
      <w:marRight w:val="0"/>
      <w:marTop w:val="0"/>
      <w:marBottom w:val="0"/>
      <w:divBdr>
        <w:top w:val="none" w:sz="0" w:space="0" w:color="auto"/>
        <w:left w:val="none" w:sz="0" w:space="0" w:color="auto"/>
        <w:bottom w:val="none" w:sz="0" w:space="0" w:color="auto"/>
        <w:right w:val="none" w:sz="0" w:space="0" w:color="auto"/>
      </w:divBdr>
    </w:div>
    <w:div w:id="1586839045">
      <w:bodyDiv w:val="1"/>
      <w:marLeft w:val="0"/>
      <w:marRight w:val="0"/>
      <w:marTop w:val="0"/>
      <w:marBottom w:val="0"/>
      <w:divBdr>
        <w:top w:val="none" w:sz="0" w:space="0" w:color="auto"/>
        <w:left w:val="none" w:sz="0" w:space="0" w:color="auto"/>
        <w:bottom w:val="none" w:sz="0" w:space="0" w:color="auto"/>
        <w:right w:val="none" w:sz="0" w:space="0" w:color="auto"/>
      </w:divBdr>
    </w:div>
    <w:div w:id="1587038103">
      <w:bodyDiv w:val="1"/>
      <w:marLeft w:val="0"/>
      <w:marRight w:val="0"/>
      <w:marTop w:val="0"/>
      <w:marBottom w:val="0"/>
      <w:divBdr>
        <w:top w:val="none" w:sz="0" w:space="0" w:color="auto"/>
        <w:left w:val="none" w:sz="0" w:space="0" w:color="auto"/>
        <w:bottom w:val="none" w:sz="0" w:space="0" w:color="auto"/>
        <w:right w:val="none" w:sz="0" w:space="0" w:color="auto"/>
      </w:divBdr>
    </w:div>
    <w:div w:id="1587038949">
      <w:bodyDiv w:val="1"/>
      <w:marLeft w:val="0"/>
      <w:marRight w:val="0"/>
      <w:marTop w:val="0"/>
      <w:marBottom w:val="0"/>
      <w:divBdr>
        <w:top w:val="none" w:sz="0" w:space="0" w:color="auto"/>
        <w:left w:val="none" w:sz="0" w:space="0" w:color="auto"/>
        <w:bottom w:val="none" w:sz="0" w:space="0" w:color="auto"/>
        <w:right w:val="none" w:sz="0" w:space="0" w:color="auto"/>
      </w:divBdr>
    </w:div>
    <w:div w:id="1587226619">
      <w:bodyDiv w:val="1"/>
      <w:marLeft w:val="0"/>
      <w:marRight w:val="0"/>
      <w:marTop w:val="0"/>
      <w:marBottom w:val="0"/>
      <w:divBdr>
        <w:top w:val="none" w:sz="0" w:space="0" w:color="auto"/>
        <w:left w:val="none" w:sz="0" w:space="0" w:color="auto"/>
        <w:bottom w:val="none" w:sz="0" w:space="0" w:color="auto"/>
        <w:right w:val="none" w:sz="0" w:space="0" w:color="auto"/>
      </w:divBdr>
    </w:div>
    <w:div w:id="1587302059">
      <w:bodyDiv w:val="1"/>
      <w:marLeft w:val="0"/>
      <w:marRight w:val="0"/>
      <w:marTop w:val="0"/>
      <w:marBottom w:val="0"/>
      <w:divBdr>
        <w:top w:val="none" w:sz="0" w:space="0" w:color="auto"/>
        <w:left w:val="none" w:sz="0" w:space="0" w:color="auto"/>
        <w:bottom w:val="none" w:sz="0" w:space="0" w:color="auto"/>
        <w:right w:val="none" w:sz="0" w:space="0" w:color="auto"/>
      </w:divBdr>
    </w:div>
    <w:div w:id="1587374166">
      <w:bodyDiv w:val="1"/>
      <w:marLeft w:val="0"/>
      <w:marRight w:val="0"/>
      <w:marTop w:val="0"/>
      <w:marBottom w:val="0"/>
      <w:divBdr>
        <w:top w:val="none" w:sz="0" w:space="0" w:color="auto"/>
        <w:left w:val="none" w:sz="0" w:space="0" w:color="auto"/>
        <w:bottom w:val="none" w:sz="0" w:space="0" w:color="auto"/>
        <w:right w:val="none" w:sz="0" w:space="0" w:color="auto"/>
      </w:divBdr>
    </w:div>
    <w:div w:id="1587807244">
      <w:bodyDiv w:val="1"/>
      <w:marLeft w:val="0"/>
      <w:marRight w:val="0"/>
      <w:marTop w:val="0"/>
      <w:marBottom w:val="0"/>
      <w:divBdr>
        <w:top w:val="none" w:sz="0" w:space="0" w:color="auto"/>
        <w:left w:val="none" w:sz="0" w:space="0" w:color="auto"/>
        <w:bottom w:val="none" w:sz="0" w:space="0" w:color="auto"/>
        <w:right w:val="none" w:sz="0" w:space="0" w:color="auto"/>
      </w:divBdr>
    </w:div>
    <w:div w:id="1587807600">
      <w:bodyDiv w:val="1"/>
      <w:marLeft w:val="0"/>
      <w:marRight w:val="0"/>
      <w:marTop w:val="0"/>
      <w:marBottom w:val="0"/>
      <w:divBdr>
        <w:top w:val="none" w:sz="0" w:space="0" w:color="auto"/>
        <w:left w:val="none" w:sz="0" w:space="0" w:color="auto"/>
        <w:bottom w:val="none" w:sz="0" w:space="0" w:color="auto"/>
        <w:right w:val="none" w:sz="0" w:space="0" w:color="auto"/>
      </w:divBdr>
    </w:div>
    <w:div w:id="1587883662">
      <w:bodyDiv w:val="1"/>
      <w:marLeft w:val="0"/>
      <w:marRight w:val="0"/>
      <w:marTop w:val="0"/>
      <w:marBottom w:val="0"/>
      <w:divBdr>
        <w:top w:val="none" w:sz="0" w:space="0" w:color="auto"/>
        <w:left w:val="none" w:sz="0" w:space="0" w:color="auto"/>
        <w:bottom w:val="none" w:sz="0" w:space="0" w:color="auto"/>
        <w:right w:val="none" w:sz="0" w:space="0" w:color="auto"/>
      </w:divBdr>
    </w:div>
    <w:div w:id="1587886756">
      <w:bodyDiv w:val="1"/>
      <w:marLeft w:val="0"/>
      <w:marRight w:val="0"/>
      <w:marTop w:val="0"/>
      <w:marBottom w:val="0"/>
      <w:divBdr>
        <w:top w:val="none" w:sz="0" w:space="0" w:color="auto"/>
        <w:left w:val="none" w:sz="0" w:space="0" w:color="auto"/>
        <w:bottom w:val="none" w:sz="0" w:space="0" w:color="auto"/>
        <w:right w:val="none" w:sz="0" w:space="0" w:color="auto"/>
      </w:divBdr>
    </w:div>
    <w:div w:id="1588033755">
      <w:bodyDiv w:val="1"/>
      <w:marLeft w:val="0"/>
      <w:marRight w:val="0"/>
      <w:marTop w:val="0"/>
      <w:marBottom w:val="0"/>
      <w:divBdr>
        <w:top w:val="none" w:sz="0" w:space="0" w:color="auto"/>
        <w:left w:val="none" w:sz="0" w:space="0" w:color="auto"/>
        <w:bottom w:val="none" w:sz="0" w:space="0" w:color="auto"/>
        <w:right w:val="none" w:sz="0" w:space="0" w:color="auto"/>
      </w:divBdr>
    </w:div>
    <w:div w:id="1588420283">
      <w:bodyDiv w:val="1"/>
      <w:marLeft w:val="0"/>
      <w:marRight w:val="0"/>
      <w:marTop w:val="0"/>
      <w:marBottom w:val="0"/>
      <w:divBdr>
        <w:top w:val="none" w:sz="0" w:space="0" w:color="auto"/>
        <w:left w:val="none" w:sz="0" w:space="0" w:color="auto"/>
        <w:bottom w:val="none" w:sz="0" w:space="0" w:color="auto"/>
        <w:right w:val="none" w:sz="0" w:space="0" w:color="auto"/>
      </w:divBdr>
    </w:div>
    <w:div w:id="1588423717">
      <w:bodyDiv w:val="1"/>
      <w:marLeft w:val="0"/>
      <w:marRight w:val="0"/>
      <w:marTop w:val="0"/>
      <w:marBottom w:val="0"/>
      <w:divBdr>
        <w:top w:val="none" w:sz="0" w:space="0" w:color="auto"/>
        <w:left w:val="none" w:sz="0" w:space="0" w:color="auto"/>
        <w:bottom w:val="none" w:sz="0" w:space="0" w:color="auto"/>
        <w:right w:val="none" w:sz="0" w:space="0" w:color="auto"/>
      </w:divBdr>
    </w:div>
    <w:div w:id="1588735880">
      <w:bodyDiv w:val="1"/>
      <w:marLeft w:val="0"/>
      <w:marRight w:val="0"/>
      <w:marTop w:val="0"/>
      <w:marBottom w:val="0"/>
      <w:divBdr>
        <w:top w:val="none" w:sz="0" w:space="0" w:color="auto"/>
        <w:left w:val="none" w:sz="0" w:space="0" w:color="auto"/>
        <w:bottom w:val="none" w:sz="0" w:space="0" w:color="auto"/>
        <w:right w:val="none" w:sz="0" w:space="0" w:color="auto"/>
      </w:divBdr>
    </w:div>
    <w:div w:id="1588808356">
      <w:bodyDiv w:val="1"/>
      <w:marLeft w:val="0"/>
      <w:marRight w:val="0"/>
      <w:marTop w:val="0"/>
      <w:marBottom w:val="0"/>
      <w:divBdr>
        <w:top w:val="none" w:sz="0" w:space="0" w:color="auto"/>
        <w:left w:val="none" w:sz="0" w:space="0" w:color="auto"/>
        <w:bottom w:val="none" w:sz="0" w:space="0" w:color="auto"/>
        <w:right w:val="none" w:sz="0" w:space="0" w:color="auto"/>
      </w:divBdr>
    </w:div>
    <w:div w:id="1588886726">
      <w:bodyDiv w:val="1"/>
      <w:marLeft w:val="0"/>
      <w:marRight w:val="0"/>
      <w:marTop w:val="0"/>
      <w:marBottom w:val="0"/>
      <w:divBdr>
        <w:top w:val="none" w:sz="0" w:space="0" w:color="auto"/>
        <w:left w:val="none" w:sz="0" w:space="0" w:color="auto"/>
        <w:bottom w:val="none" w:sz="0" w:space="0" w:color="auto"/>
        <w:right w:val="none" w:sz="0" w:space="0" w:color="auto"/>
      </w:divBdr>
    </w:div>
    <w:div w:id="1590191338">
      <w:bodyDiv w:val="1"/>
      <w:marLeft w:val="0"/>
      <w:marRight w:val="0"/>
      <w:marTop w:val="0"/>
      <w:marBottom w:val="0"/>
      <w:divBdr>
        <w:top w:val="none" w:sz="0" w:space="0" w:color="auto"/>
        <w:left w:val="none" w:sz="0" w:space="0" w:color="auto"/>
        <w:bottom w:val="none" w:sz="0" w:space="0" w:color="auto"/>
        <w:right w:val="none" w:sz="0" w:space="0" w:color="auto"/>
      </w:divBdr>
    </w:div>
    <w:div w:id="1590386116">
      <w:bodyDiv w:val="1"/>
      <w:marLeft w:val="0"/>
      <w:marRight w:val="0"/>
      <w:marTop w:val="0"/>
      <w:marBottom w:val="0"/>
      <w:divBdr>
        <w:top w:val="none" w:sz="0" w:space="0" w:color="auto"/>
        <w:left w:val="none" w:sz="0" w:space="0" w:color="auto"/>
        <w:bottom w:val="none" w:sz="0" w:space="0" w:color="auto"/>
        <w:right w:val="none" w:sz="0" w:space="0" w:color="auto"/>
      </w:divBdr>
    </w:div>
    <w:div w:id="1590457545">
      <w:bodyDiv w:val="1"/>
      <w:marLeft w:val="0"/>
      <w:marRight w:val="0"/>
      <w:marTop w:val="0"/>
      <w:marBottom w:val="0"/>
      <w:divBdr>
        <w:top w:val="none" w:sz="0" w:space="0" w:color="auto"/>
        <w:left w:val="none" w:sz="0" w:space="0" w:color="auto"/>
        <w:bottom w:val="none" w:sz="0" w:space="0" w:color="auto"/>
        <w:right w:val="none" w:sz="0" w:space="0" w:color="auto"/>
      </w:divBdr>
    </w:div>
    <w:div w:id="1590501049">
      <w:bodyDiv w:val="1"/>
      <w:marLeft w:val="0"/>
      <w:marRight w:val="0"/>
      <w:marTop w:val="0"/>
      <w:marBottom w:val="0"/>
      <w:divBdr>
        <w:top w:val="none" w:sz="0" w:space="0" w:color="auto"/>
        <w:left w:val="none" w:sz="0" w:space="0" w:color="auto"/>
        <w:bottom w:val="none" w:sz="0" w:space="0" w:color="auto"/>
        <w:right w:val="none" w:sz="0" w:space="0" w:color="auto"/>
      </w:divBdr>
    </w:div>
    <w:div w:id="1590965942">
      <w:bodyDiv w:val="1"/>
      <w:marLeft w:val="0"/>
      <w:marRight w:val="0"/>
      <w:marTop w:val="0"/>
      <w:marBottom w:val="0"/>
      <w:divBdr>
        <w:top w:val="none" w:sz="0" w:space="0" w:color="auto"/>
        <w:left w:val="none" w:sz="0" w:space="0" w:color="auto"/>
        <w:bottom w:val="none" w:sz="0" w:space="0" w:color="auto"/>
        <w:right w:val="none" w:sz="0" w:space="0" w:color="auto"/>
      </w:divBdr>
    </w:div>
    <w:div w:id="1591310406">
      <w:bodyDiv w:val="1"/>
      <w:marLeft w:val="0"/>
      <w:marRight w:val="0"/>
      <w:marTop w:val="0"/>
      <w:marBottom w:val="0"/>
      <w:divBdr>
        <w:top w:val="none" w:sz="0" w:space="0" w:color="auto"/>
        <w:left w:val="none" w:sz="0" w:space="0" w:color="auto"/>
        <w:bottom w:val="none" w:sz="0" w:space="0" w:color="auto"/>
        <w:right w:val="none" w:sz="0" w:space="0" w:color="auto"/>
      </w:divBdr>
    </w:div>
    <w:div w:id="1591505889">
      <w:bodyDiv w:val="1"/>
      <w:marLeft w:val="0"/>
      <w:marRight w:val="0"/>
      <w:marTop w:val="0"/>
      <w:marBottom w:val="0"/>
      <w:divBdr>
        <w:top w:val="none" w:sz="0" w:space="0" w:color="auto"/>
        <w:left w:val="none" w:sz="0" w:space="0" w:color="auto"/>
        <w:bottom w:val="none" w:sz="0" w:space="0" w:color="auto"/>
        <w:right w:val="none" w:sz="0" w:space="0" w:color="auto"/>
      </w:divBdr>
    </w:div>
    <w:div w:id="1591574075">
      <w:bodyDiv w:val="1"/>
      <w:marLeft w:val="0"/>
      <w:marRight w:val="0"/>
      <w:marTop w:val="0"/>
      <w:marBottom w:val="0"/>
      <w:divBdr>
        <w:top w:val="none" w:sz="0" w:space="0" w:color="auto"/>
        <w:left w:val="none" w:sz="0" w:space="0" w:color="auto"/>
        <w:bottom w:val="none" w:sz="0" w:space="0" w:color="auto"/>
        <w:right w:val="none" w:sz="0" w:space="0" w:color="auto"/>
      </w:divBdr>
    </w:div>
    <w:div w:id="1591891709">
      <w:bodyDiv w:val="1"/>
      <w:marLeft w:val="0"/>
      <w:marRight w:val="0"/>
      <w:marTop w:val="0"/>
      <w:marBottom w:val="0"/>
      <w:divBdr>
        <w:top w:val="none" w:sz="0" w:space="0" w:color="auto"/>
        <w:left w:val="none" w:sz="0" w:space="0" w:color="auto"/>
        <w:bottom w:val="none" w:sz="0" w:space="0" w:color="auto"/>
        <w:right w:val="none" w:sz="0" w:space="0" w:color="auto"/>
      </w:divBdr>
    </w:div>
    <w:div w:id="1591893985">
      <w:bodyDiv w:val="1"/>
      <w:marLeft w:val="0"/>
      <w:marRight w:val="0"/>
      <w:marTop w:val="0"/>
      <w:marBottom w:val="0"/>
      <w:divBdr>
        <w:top w:val="none" w:sz="0" w:space="0" w:color="auto"/>
        <w:left w:val="none" w:sz="0" w:space="0" w:color="auto"/>
        <w:bottom w:val="none" w:sz="0" w:space="0" w:color="auto"/>
        <w:right w:val="none" w:sz="0" w:space="0" w:color="auto"/>
      </w:divBdr>
    </w:div>
    <w:div w:id="1592161846">
      <w:bodyDiv w:val="1"/>
      <w:marLeft w:val="0"/>
      <w:marRight w:val="0"/>
      <w:marTop w:val="0"/>
      <w:marBottom w:val="0"/>
      <w:divBdr>
        <w:top w:val="none" w:sz="0" w:space="0" w:color="auto"/>
        <w:left w:val="none" w:sz="0" w:space="0" w:color="auto"/>
        <w:bottom w:val="none" w:sz="0" w:space="0" w:color="auto"/>
        <w:right w:val="none" w:sz="0" w:space="0" w:color="auto"/>
      </w:divBdr>
    </w:div>
    <w:div w:id="1592348256">
      <w:bodyDiv w:val="1"/>
      <w:marLeft w:val="0"/>
      <w:marRight w:val="0"/>
      <w:marTop w:val="0"/>
      <w:marBottom w:val="0"/>
      <w:divBdr>
        <w:top w:val="none" w:sz="0" w:space="0" w:color="auto"/>
        <w:left w:val="none" w:sz="0" w:space="0" w:color="auto"/>
        <w:bottom w:val="none" w:sz="0" w:space="0" w:color="auto"/>
        <w:right w:val="none" w:sz="0" w:space="0" w:color="auto"/>
      </w:divBdr>
    </w:div>
    <w:div w:id="1592740736">
      <w:bodyDiv w:val="1"/>
      <w:marLeft w:val="0"/>
      <w:marRight w:val="0"/>
      <w:marTop w:val="0"/>
      <w:marBottom w:val="0"/>
      <w:divBdr>
        <w:top w:val="none" w:sz="0" w:space="0" w:color="auto"/>
        <w:left w:val="none" w:sz="0" w:space="0" w:color="auto"/>
        <w:bottom w:val="none" w:sz="0" w:space="0" w:color="auto"/>
        <w:right w:val="none" w:sz="0" w:space="0" w:color="auto"/>
      </w:divBdr>
    </w:div>
    <w:div w:id="1593394498">
      <w:bodyDiv w:val="1"/>
      <w:marLeft w:val="0"/>
      <w:marRight w:val="0"/>
      <w:marTop w:val="0"/>
      <w:marBottom w:val="0"/>
      <w:divBdr>
        <w:top w:val="none" w:sz="0" w:space="0" w:color="auto"/>
        <w:left w:val="none" w:sz="0" w:space="0" w:color="auto"/>
        <w:bottom w:val="none" w:sz="0" w:space="0" w:color="auto"/>
        <w:right w:val="none" w:sz="0" w:space="0" w:color="auto"/>
      </w:divBdr>
    </w:div>
    <w:div w:id="1593472071">
      <w:bodyDiv w:val="1"/>
      <w:marLeft w:val="0"/>
      <w:marRight w:val="0"/>
      <w:marTop w:val="0"/>
      <w:marBottom w:val="0"/>
      <w:divBdr>
        <w:top w:val="none" w:sz="0" w:space="0" w:color="auto"/>
        <w:left w:val="none" w:sz="0" w:space="0" w:color="auto"/>
        <w:bottom w:val="none" w:sz="0" w:space="0" w:color="auto"/>
        <w:right w:val="none" w:sz="0" w:space="0" w:color="auto"/>
      </w:divBdr>
    </w:div>
    <w:div w:id="1593662477">
      <w:bodyDiv w:val="1"/>
      <w:marLeft w:val="0"/>
      <w:marRight w:val="0"/>
      <w:marTop w:val="0"/>
      <w:marBottom w:val="0"/>
      <w:divBdr>
        <w:top w:val="none" w:sz="0" w:space="0" w:color="auto"/>
        <w:left w:val="none" w:sz="0" w:space="0" w:color="auto"/>
        <w:bottom w:val="none" w:sz="0" w:space="0" w:color="auto"/>
        <w:right w:val="none" w:sz="0" w:space="0" w:color="auto"/>
      </w:divBdr>
    </w:div>
    <w:div w:id="1593857592">
      <w:bodyDiv w:val="1"/>
      <w:marLeft w:val="0"/>
      <w:marRight w:val="0"/>
      <w:marTop w:val="0"/>
      <w:marBottom w:val="0"/>
      <w:divBdr>
        <w:top w:val="none" w:sz="0" w:space="0" w:color="auto"/>
        <w:left w:val="none" w:sz="0" w:space="0" w:color="auto"/>
        <w:bottom w:val="none" w:sz="0" w:space="0" w:color="auto"/>
        <w:right w:val="none" w:sz="0" w:space="0" w:color="auto"/>
      </w:divBdr>
    </w:div>
    <w:div w:id="1593973976">
      <w:bodyDiv w:val="1"/>
      <w:marLeft w:val="0"/>
      <w:marRight w:val="0"/>
      <w:marTop w:val="0"/>
      <w:marBottom w:val="0"/>
      <w:divBdr>
        <w:top w:val="none" w:sz="0" w:space="0" w:color="auto"/>
        <w:left w:val="none" w:sz="0" w:space="0" w:color="auto"/>
        <w:bottom w:val="none" w:sz="0" w:space="0" w:color="auto"/>
        <w:right w:val="none" w:sz="0" w:space="0" w:color="auto"/>
      </w:divBdr>
    </w:div>
    <w:div w:id="1594388017">
      <w:bodyDiv w:val="1"/>
      <w:marLeft w:val="0"/>
      <w:marRight w:val="0"/>
      <w:marTop w:val="0"/>
      <w:marBottom w:val="0"/>
      <w:divBdr>
        <w:top w:val="none" w:sz="0" w:space="0" w:color="auto"/>
        <w:left w:val="none" w:sz="0" w:space="0" w:color="auto"/>
        <w:bottom w:val="none" w:sz="0" w:space="0" w:color="auto"/>
        <w:right w:val="none" w:sz="0" w:space="0" w:color="auto"/>
      </w:divBdr>
    </w:div>
    <w:div w:id="1594508841">
      <w:bodyDiv w:val="1"/>
      <w:marLeft w:val="0"/>
      <w:marRight w:val="0"/>
      <w:marTop w:val="0"/>
      <w:marBottom w:val="0"/>
      <w:divBdr>
        <w:top w:val="none" w:sz="0" w:space="0" w:color="auto"/>
        <w:left w:val="none" w:sz="0" w:space="0" w:color="auto"/>
        <w:bottom w:val="none" w:sz="0" w:space="0" w:color="auto"/>
        <w:right w:val="none" w:sz="0" w:space="0" w:color="auto"/>
      </w:divBdr>
    </w:div>
    <w:div w:id="1594631702">
      <w:bodyDiv w:val="1"/>
      <w:marLeft w:val="0"/>
      <w:marRight w:val="0"/>
      <w:marTop w:val="0"/>
      <w:marBottom w:val="0"/>
      <w:divBdr>
        <w:top w:val="none" w:sz="0" w:space="0" w:color="auto"/>
        <w:left w:val="none" w:sz="0" w:space="0" w:color="auto"/>
        <w:bottom w:val="none" w:sz="0" w:space="0" w:color="auto"/>
        <w:right w:val="none" w:sz="0" w:space="0" w:color="auto"/>
      </w:divBdr>
    </w:div>
    <w:div w:id="1594777364">
      <w:bodyDiv w:val="1"/>
      <w:marLeft w:val="0"/>
      <w:marRight w:val="0"/>
      <w:marTop w:val="0"/>
      <w:marBottom w:val="0"/>
      <w:divBdr>
        <w:top w:val="none" w:sz="0" w:space="0" w:color="auto"/>
        <w:left w:val="none" w:sz="0" w:space="0" w:color="auto"/>
        <w:bottom w:val="none" w:sz="0" w:space="0" w:color="auto"/>
        <w:right w:val="none" w:sz="0" w:space="0" w:color="auto"/>
      </w:divBdr>
    </w:div>
    <w:div w:id="1594900290">
      <w:bodyDiv w:val="1"/>
      <w:marLeft w:val="0"/>
      <w:marRight w:val="0"/>
      <w:marTop w:val="0"/>
      <w:marBottom w:val="0"/>
      <w:divBdr>
        <w:top w:val="none" w:sz="0" w:space="0" w:color="auto"/>
        <w:left w:val="none" w:sz="0" w:space="0" w:color="auto"/>
        <w:bottom w:val="none" w:sz="0" w:space="0" w:color="auto"/>
        <w:right w:val="none" w:sz="0" w:space="0" w:color="auto"/>
      </w:divBdr>
    </w:div>
    <w:div w:id="1595092350">
      <w:bodyDiv w:val="1"/>
      <w:marLeft w:val="0"/>
      <w:marRight w:val="0"/>
      <w:marTop w:val="0"/>
      <w:marBottom w:val="0"/>
      <w:divBdr>
        <w:top w:val="none" w:sz="0" w:space="0" w:color="auto"/>
        <w:left w:val="none" w:sz="0" w:space="0" w:color="auto"/>
        <w:bottom w:val="none" w:sz="0" w:space="0" w:color="auto"/>
        <w:right w:val="none" w:sz="0" w:space="0" w:color="auto"/>
      </w:divBdr>
    </w:div>
    <w:div w:id="1595244103">
      <w:bodyDiv w:val="1"/>
      <w:marLeft w:val="0"/>
      <w:marRight w:val="0"/>
      <w:marTop w:val="0"/>
      <w:marBottom w:val="0"/>
      <w:divBdr>
        <w:top w:val="none" w:sz="0" w:space="0" w:color="auto"/>
        <w:left w:val="none" w:sz="0" w:space="0" w:color="auto"/>
        <w:bottom w:val="none" w:sz="0" w:space="0" w:color="auto"/>
        <w:right w:val="none" w:sz="0" w:space="0" w:color="auto"/>
      </w:divBdr>
    </w:div>
    <w:div w:id="1595632735">
      <w:bodyDiv w:val="1"/>
      <w:marLeft w:val="0"/>
      <w:marRight w:val="0"/>
      <w:marTop w:val="0"/>
      <w:marBottom w:val="0"/>
      <w:divBdr>
        <w:top w:val="none" w:sz="0" w:space="0" w:color="auto"/>
        <w:left w:val="none" w:sz="0" w:space="0" w:color="auto"/>
        <w:bottom w:val="none" w:sz="0" w:space="0" w:color="auto"/>
        <w:right w:val="none" w:sz="0" w:space="0" w:color="auto"/>
      </w:divBdr>
    </w:div>
    <w:div w:id="1595699736">
      <w:bodyDiv w:val="1"/>
      <w:marLeft w:val="0"/>
      <w:marRight w:val="0"/>
      <w:marTop w:val="0"/>
      <w:marBottom w:val="0"/>
      <w:divBdr>
        <w:top w:val="none" w:sz="0" w:space="0" w:color="auto"/>
        <w:left w:val="none" w:sz="0" w:space="0" w:color="auto"/>
        <w:bottom w:val="none" w:sz="0" w:space="0" w:color="auto"/>
        <w:right w:val="none" w:sz="0" w:space="0" w:color="auto"/>
      </w:divBdr>
    </w:div>
    <w:div w:id="1595894307">
      <w:bodyDiv w:val="1"/>
      <w:marLeft w:val="0"/>
      <w:marRight w:val="0"/>
      <w:marTop w:val="0"/>
      <w:marBottom w:val="0"/>
      <w:divBdr>
        <w:top w:val="none" w:sz="0" w:space="0" w:color="auto"/>
        <w:left w:val="none" w:sz="0" w:space="0" w:color="auto"/>
        <w:bottom w:val="none" w:sz="0" w:space="0" w:color="auto"/>
        <w:right w:val="none" w:sz="0" w:space="0" w:color="auto"/>
      </w:divBdr>
    </w:div>
    <w:div w:id="1596094098">
      <w:bodyDiv w:val="1"/>
      <w:marLeft w:val="0"/>
      <w:marRight w:val="0"/>
      <w:marTop w:val="0"/>
      <w:marBottom w:val="0"/>
      <w:divBdr>
        <w:top w:val="none" w:sz="0" w:space="0" w:color="auto"/>
        <w:left w:val="none" w:sz="0" w:space="0" w:color="auto"/>
        <w:bottom w:val="none" w:sz="0" w:space="0" w:color="auto"/>
        <w:right w:val="none" w:sz="0" w:space="0" w:color="auto"/>
      </w:divBdr>
    </w:div>
    <w:div w:id="1596204068">
      <w:bodyDiv w:val="1"/>
      <w:marLeft w:val="0"/>
      <w:marRight w:val="0"/>
      <w:marTop w:val="0"/>
      <w:marBottom w:val="0"/>
      <w:divBdr>
        <w:top w:val="none" w:sz="0" w:space="0" w:color="auto"/>
        <w:left w:val="none" w:sz="0" w:space="0" w:color="auto"/>
        <w:bottom w:val="none" w:sz="0" w:space="0" w:color="auto"/>
        <w:right w:val="none" w:sz="0" w:space="0" w:color="auto"/>
      </w:divBdr>
    </w:div>
    <w:div w:id="1596208077">
      <w:bodyDiv w:val="1"/>
      <w:marLeft w:val="0"/>
      <w:marRight w:val="0"/>
      <w:marTop w:val="0"/>
      <w:marBottom w:val="0"/>
      <w:divBdr>
        <w:top w:val="none" w:sz="0" w:space="0" w:color="auto"/>
        <w:left w:val="none" w:sz="0" w:space="0" w:color="auto"/>
        <w:bottom w:val="none" w:sz="0" w:space="0" w:color="auto"/>
        <w:right w:val="none" w:sz="0" w:space="0" w:color="auto"/>
      </w:divBdr>
    </w:div>
    <w:div w:id="1596279664">
      <w:bodyDiv w:val="1"/>
      <w:marLeft w:val="0"/>
      <w:marRight w:val="0"/>
      <w:marTop w:val="0"/>
      <w:marBottom w:val="0"/>
      <w:divBdr>
        <w:top w:val="none" w:sz="0" w:space="0" w:color="auto"/>
        <w:left w:val="none" w:sz="0" w:space="0" w:color="auto"/>
        <w:bottom w:val="none" w:sz="0" w:space="0" w:color="auto"/>
        <w:right w:val="none" w:sz="0" w:space="0" w:color="auto"/>
      </w:divBdr>
    </w:div>
    <w:div w:id="1596281055">
      <w:bodyDiv w:val="1"/>
      <w:marLeft w:val="0"/>
      <w:marRight w:val="0"/>
      <w:marTop w:val="0"/>
      <w:marBottom w:val="0"/>
      <w:divBdr>
        <w:top w:val="none" w:sz="0" w:space="0" w:color="auto"/>
        <w:left w:val="none" w:sz="0" w:space="0" w:color="auto"/>
        <w:bottom w:val="none" w:sz="0" w:space="0" w:color="auto"/>
        <w:right w:val="none" w:sz="0" w:space="0" w:color="auto"/>
      </w:divBdr>
    </w:div>
    <w:div w:id="1596353799">
      <w:bodyDiv w:val="1"/>
      <w:marLeft w:val="0"/>
      <w:marRight w:val="0"/>
      <w:marTop w:val="0"/>
      <w:marBottom w:val="0"/>
      <w:divBdr>
        <w:top w:val="none" w:sz="0" w:space="0" w:color="auto"/>
        <w:left w:val="none" w:sz="0" w:space="0" w:color="auto"/>
        <w:bottom w:val="none" w:sz="0" w:space="0" w:color="auto"/>
        <w:right w:val="none" w:sz="0" w:space="0" w:color="auto"/>
      </w:divBdr>
    </w:div>
    <w:div w:id="1596590528">
      <w:bodyDiv w:val="1"/>
      <w:marLeft w:val="0"/>
      <w:marRight w:val="0"/>
      <w:marTop w:val="0"/>
      <w:marBottom w:val="0"/>
      <w:divBdr>
        <w:top w:val="none" w:sz="0" w:space="0" w:color="auto"/>
        <w:left w:val="none" w:sz="0" w:space="0" w:color="auto"/>
        <w:bottom w:val="none" w:sz="0" w:space="0" w:color="auto"/>
        <w:right w:val="none" w:sz="0" w:space="0" w:color="auto"/>
      </w:divBdr>
    </w:div>
    <w:div w:id="1596666884">
      <w:bodyDiv w:val="1"/>
      <w:marLeft w:val="0"/>
      <w:marRight w:val="0"/>
      <w:marTop w:val="0"/>
      <w:marBottom w:val="0"/>
      <w:divBdr>
        <w:top w:val="none" w:sz="0" w:space="0" w:color="auto"/>
        <w:left w:val="none" w:sz="0" w:space="0" w:color="auto"/>
        <w:bottom w:val="none" w:sz="0" w:space="0" w:color="auto"/>
        <w:right w:val="none" w:sz="0" w:space="0" w:color="auto"/>
      </w:divBdr>
    </w:div>
    <w:div w:id="1596667272">
      <w:bodyDiv w:val="1"/>
      <w:marLeft w:val="0"/>
      <w:marRight w:val="0"/>
      <w:marTop w:val="0"/>
      <w:marBottom w:val="0"/>
      <w:divBdr>
        <w:top w:val="none" w:sz="0" w:space="0" w:color="auto"/>
        <w:left w:val="none" w:sz="0" w:space="0" w:color="auto"/>
        <w:bottom w:val="none" w:sz="0" w:space="0" w:color="auto"/>
        <w:right w:val="none" w:sz="0" w:space="0" w:color="auto"/>
      </w:divBdr>
    </w:div>
    <w:div w:id="1596748599">
      <w:bodyDiv w:val="1"/>
      <w:marLeft w:val="0"/>
      <w:marRight w:val="0"/>
      <w:marTop w:val="0"/>
      <w:marBottom w:val="0"/>
      <w:divBdr>
        <w:top w:val="none" w:sz="0" w:space="0" w:color="auto"/>
        <w:left w:val="none" w:sz="0" w:space="0" w:color="auto"/>
        <w:bottom w:val="none" w:sz="0" w:space="0" w:color="auto"/>
        <w:right w:val="none" w:sz="0" w:space="0" w:color="auto"/>
      </w:divBdr>
    </w:div>
    <w:div w:id="1596983917">
      <w:bodyDiv w:val="1"/>
      <w:marLeft w:val="0"/>
      <w:marRight w:val="0"/>
      <w:marTop w:val="0"/>
      <w:marBottom w:val="0"/>
      <w:divBdr>
        <w:top w:val="none" w:sz="0" w:space="0" w:color="auto"/>
        <w:left w:val="none" w:sz="0" w:space="0" w:color="auto"/>
        <w:bottom w:val="none" w:sz="0" w:space="0" w:color="auto"/>
        <w:right w:val="none" w:sz="0" w:space="0" w:color="auto"/>
      </w:divBdr>
    </w:div>
    <w:div w:id="1597128164">
      <w:bodyDiv w:val="1"/>
      <w:marLeft w:val="0"/>
      <w:marRight w:val="0"/>
      <w:marTop w:val="0"/>
      <w:marBottom w:val="0"/>
      <w:divBdr>
        <w:top w:val="none" w:sz="0" w:space="0" w:color="auto"/>
        <w:left w:val="none" w:sz="0" w:space="0" w:color="auto"/>
        <w:bottom w:val="none" w:sz="0" w:space="0" w:color="auto"/>
        <w:right w:val="none" w:sz="0" w:space="0" w:color="auto"/>
      </w:divBdr>
    </w:div>
    <w:div w:id="1597444361">
      <w:bodyDiv w:val="1"/>
      <w:marLeft w:val="0"/>
      <w:marRight w:val="0"/>
      <w:marTop w:val="0"/>
      <w:marBottom w:val="0"/>
      <w:divBdr>
        <w:top w:val="none" w:sz="0" w:space="0" w:color="auto"/>
        <w:left w:val="none" w:sz="0" w:space="0" w:color="auto"/>
        <w:bottom w:val="none" w:sz="0" w:space="0" w:color="auto"/>
        <w:right w:val="none" w:sz="0" w:space="0" w:color="auto"/>
      </w:divBdr>
    </w:div>
    <w:div w:id="1597860868">
      <w:bodyDiv w:val="1"/>
      <w:marLeft w:val="0"/>
      <w:marRight w:val="0"/>
      <w:marTop w:val="0"/>
      <w:marBottom w:val="0"/>
      <w:divBdr>
        <w:top w:val="none" w:sz="0" w:space="0" w:color="auto"/>
        <w:left w:val="none" w:sz="0" w:space="0" w:color="auto"/>
        <w:bottom w:val="none" w:sz="0" w:space="0" w:color="auto"/>
        <w:right w:val="none" w:sz="0" w:space="0" w:color="auto"/>
      </w:divBdr>
    </w:div>
    <w:div w:id="1597977692">
      <w:bodyDiv w:val="1"/>
      <w:marLeft w:val="0"/>
      <w:marRight w:val="0"/>
      <w:marTop w:val="0"/>
      <w:marBottom w:val="0"/>
      <w:divBdr>
        <w:top w:val="none" w:sz="0" w:space="0" w:color="auto"/>
        <w:left w:val="none" w:sz="0" w:space="0" w:color="auto"/>
        <w:bottom w:val="none" w:sz="0" w:space="0" w:color="auto"/>
        <w:right w:val="none" w:sz="0" w:space="0" w:color="auto"/>
      </w:divBdr>
    </w:div>
    <w:div w:id="1598053294">
      <w:bodyDiv w:val="1"/>
      <w:marLeft w:val="0"/>
      <w:marRight w:val="0"/>
      <w:marTop w:val="0"/>
      <w:marBottom w:val="0"/>
      <w:divBdr>
        <w:top w:val="none" w:sz="0" w:space="0" w:color="auto"/>
        <w:left w:val="none" w:sz="0" w:space="0" w:color="auto"/>
        <w:bottom w:val="none" w:sz="0" w:space="0" w:color="auto"/>
        <w:right w:val="none" w:sz="0" w:space="0" w:color="auto"/>
      </w:divBdr>
    </w:div>
    <w:div w:id="1598437983">
      <w:bodyDiv w:val="1"/>
      <w:marLeft w:val="0"/>
      <w:marRight w:val="0"/>
      <w:marTop w:val="0"/>
      <w:marBottom w:val="0"/>
      <w:divBdr>
        <w:top w:val="none" w:sz="0" w:space="0" w:color="auto"/>
        <w:left w:val="none" w:sz="0" w:space="0" w:color="auto"/>
        <w:bottom w:val="none" w:sz="0" w:space="0" w:color="auto"/>
        <w:right w:val="none" w:sz="0" w:space="0" w:color="auto"/>
      </w:divBdr>
    </w:div>
    <w:div w:id="1598636917">
      <w:bodyDiv w:val="1"/>
      <w:marLeft w:val="0"/>
      <w:marRight w:val="0"/>
      <w:marTop w:val="0"/>
      <w:marBottom w:val="0"/>
      <w:divBdr>
        <w:top w:val="none" w:sz="0" w:space="0" w:color="auto"/>
        <w:left w:val="none" w:sz="0" w:space="0" w:color="auto"/>
        <w:bottom w:val="none" w:sz="0" w:space="0" w:color="auto"/>
        <w:right w:val="none" w:sz="0" w:space="0" w:color="auto"/>
      </w:divBdr>
    </w:div>
    <w:div w:id="1598824485">
      <w:bodyDiv w:val="1"/>
      <w:marLeft w:val="0"/>
      <w:marRight w:val="0"/>
      <w:marTop w:val="0"/>
      <w:marBottom w:val="0"/>
      <w:divBdr>
        <w:top w:val="none" w:sz="0" w:space="0" w:color="auto"/>
        <w:left w:val="none" w:sz="0" w:space="0" w:color="auto"/>
        <w:bottom w:val="none" w:sz="0" w:space="0" w:color="auto"/>
        <w:right w:val="none" w:sz="0" w:space="0" w:color="auto"/>
      </w:divBdr>
    </w:div>
    <w:div w:id="1598833023">
      <w:bodyDiv w:val="1"/>
      <w:marLeft w:val="0"/>
      <w:marRight w:val="0"/>
      <w:marTop w:val="0"/>
      <w:marBottom w:val="0"/>
      <w:divBdr>
        <w:top w:val="none" w:sz="0" w:space="0" w:color="auto"/>
        <w:left w:val="none" w:sz="0" w:space="0" w:color="auto"/>
        <w:bottom w:val="none" w:sz="0" w:space="0" w:color="auto"/>
        <w:right w:val="none" w:sz="0" w:space="0" w:color="auto"/>
      </w:divBdr>
    </w:div>
    <w:div w:id="1599169959">
      <w:bodyDiv w:val="1"/>
      <w:marLeft w:val="0"/>
      <w:marRight w:val="0"/>
      <w:marTop w:val="0"/>
      <w:marBottom w:val="0"/>
      <w:divBdr>
        <w:top w:val="none" w:sz="0" w:space="0" w:color="auto"/>
        <w:left w:val="none" w:sz="0" w:space="0" w:color="auto"/>
        <w:bottom w:val="none" w:sz="0" w:space="0" w:color="auto"/>
        <w:right w:val="none" w:sz="0" w:space="0" w:color="auto"/>
      </w:divBdr>
    </w:div>
    <w:div w:id="1599219717">
      <w:bodyDiv w:val="1"/>
      <w:marLeft w:val="0"/>
      <w:marRight w:val="0"/>
      <w:marTop w:val="0"/>
      <w:marBottom w:val="0"/>
      <w:divBdr>
        <w:top w:val="none" w:sz="0" w:space="0" w:color="auto"/>
        <w:left w:val="none" w:sz="0" w:space="0" w:color="auto"/>
        <w:bottom w:val="none" w:sz="0" w:space="0" w:color="auto"/>
        <w:right w:val="none" w:sz="0" w:space="0" w:color="auto"/>
      </w:divBdr>
    </w:div>
    <w:div w:id="1599295088">
      <w:bodyDiv w:val="1"/>
      <w:marLeft w:val="0"/>
      <w:marRight w:val="0"/>
      <w:marTop w:val="0"/>
      <w:marBottom w:val="0"/>
      <w:divBdr>
        <w:top w:val="none" w:sz="0" w:space="0" w:color="auto"/>
        <w:left w:val="none" w:sz="0" w:space="0" w:color="auto"/>
        <w:bottom w:val="none" w:sz="0" w:space="0" w:color="auto"/>
        <w:right w:val="none" w:sz="0" w:space="0" w:color="auto"/>
      </w:divBdr>
    </w:div>
    <w:div w:id="1599632195">
      <w:bodyDiv w:val="1"/>
      <w:marLeft w:val="0"/>
      <w:marRight w:val="0"/>
      <w:marTop w:val="0"/>
      <w:marBottom w:val="0"/>
      <w:divBdr>
        <w:top w:val="none" w:sz="0" w:space="0" w:color="auto"/>
        <w:left w:val="none" w:sz="0" w:space="0" w:color="auto"/>
        <w:bottom w:val="none" w:sz="0" w:space="0" w:color="auto"/>
        <w:right w:val="none" w:sz="0" w:space="0" w:color="auto"/>
      </w:divBdr>
    </w:div>
    <w:div w:id="1599673922">
      <w:bodyDiv w:val="1"/>
      <w:marLeft w:val="0"/>
      <w:marRight w:val="0"/>
      <w:marTop w:val="0"/>
      <w:marBottom w:val="0"/>
      <w:divBdr>
        <w:top w:val="none" w:sz="0" w:space="0" w:color="auto"/>
        <w:left w:val="none" w:sz="0" w:space="0" w:color="auto"/>
        <w:bottom w:val="none" w:sz="0" w:space="0" w:color="auto"/>
        <w:right w:val="none" w:sz="0" w:space="0" w:color="auto"/>
      </w:divBdr>
    </w:div>
    <w:div w:id="1599674177">
      <w:bodyDiv w:val="1"/>
      <w:marLeft w:val="0"/>
      <w:marRight w:val="0"/>
      <w:marTop w:val="0"/>
      <w:marBottom w:val="0"/>
      <w:divBdr>
        <w:top w:val="none" w:sz="0" w:space="0" w:color="auto"/>
        <w:left w:val="none" w:sz="0" w:space="0" w:color="auto"/>
        <w:bottom w:val="none" w:sz="0" w:space="0" w:color="auto"/>
        <w:right w:val="none" w:sz="0" w:space="0" w:color="auto"/>
      </w:divBdr>
    </w:div>
    <w:div w:id="1599945078">
      <w:bodyDiv w:val="1"/>
      <w:marLeft w:val="0"/>
      <w:marRight w:val="0"/>
      <w:marTop w:val="0"/>
      <w:marBottom w:val="0"/>
      <w:divBdr>
        <w:top w:val="none" w:sz="0" w:space="0" w:color="auto"/>
        <w:left w:val="none" w:sz="0" w:space="0" w:color="auto"/>
        <w:bottom w:val="none" w:sz="0" w:space="0" w:color="auto"/>
        <w:right w:val="none" w:sz="0" w:space="0" w:color="auto"/>
      </w:divBdr>
    </w:div>
    <w:div w:id="1600336981">
      <w:bodyDiv w:val="1"/>
      <w:marLeft w:val="0"/>
      <w:marRight w:val="0"/>
      <w:marTop w:val="0"/>
      <w:marBottom w:val="0"/>
      <w:divBdr>
        <w:top w:val="none" w:sz="0" w:space="0" w:color="auto"/>
        <w:left w:val="none" w:sz="0" w:space="0" w:color="auto"/>
        <w:bottom w:val="none" w:sz="0" w:space="0" w:color="auto"/>
        <w:right w:val="none" w:sz="0" w:space="0" w:color="auto"/>
      </w:divBdr>
    </w:div>
    <w:div w:id="1600406746">
      <w:bodyDiv w:val="1"/>
      <w:marLeft w:val="0"/>
      <w:marRight w:val="0"/>
      <w:marTop w:val="0"/>
      <w:marBottom w:val="0"/>
      <w:divBdr>
        <w:top w:val="none" w:sz="0" w:space="0" w:color="auto"/>
        <w:left w:val="none" w:sz="0" w:space="0" w:color="auto"/>
        <w:bottom w:val="none" w:sz="0" w:space="0" w:color="auto"/>
        <w:right w:val="none" w:sz="0" w:space="0" w:color="auto"/>
      </w:divBdr>
    </w:div>
    <w:div w:id="1600528960">
      <w:bodyDiv w:val="1"/>
      <w:marLeft w:val="0"/>
      <w:marRight w:val="0"/>
      <w:marTop w:val="0"/>
      <w:marBottom w:val="0"/>
      <w:divBdr>
        <w:top w:val="none" w:sz="0" w:space="0" w:color="auto"/>
        <w:left w:val="none" w:sz="0" w:space="0" w:color="auto"/>
        <w:bottom w:val="none" w:sz="0" w:space="0" w:color="auto"/>
        <w:right w:val="none" w:sz="0" w:space="0" w:color="auto"/>
      </w:divBdr>
    </w:div>
    <w:div w:id="1600602672">
      <w:bodyDiv w:val="1"/>
      <w:marLeft w:val="0"/>
      <w:marRight w:val="0"/>
      <w:marTop w:val="0"/>
      <w:marBottom w:val="0"/>
      <w:divBdr>
        <w:top w:val="none" w:sz="0" w:space="0" w:color="auto"/>
        <w:left w:val="none" w:sz="0" w:space="0" w:color="auto"/>
        <w:bottom w:val="none" w:sz="0" w:space="0" w:color="auto"/>
        <w:right w:val="none" w:sz="0" w:space="0" w:color="auto"/>
      </w:divBdr>
    </w:div>
    <w:div w:id="1601066425">
      <w:bodyDiv w:val="1"/>
      <w:marLeft w:val="0"/>
      <w:marRight w:val="0"/>
      <w:marTop w:val="0"/>
      <w:marBottom w:val="0"/>
      <w:divBdr>
        <w:top w:val="none" w:sz="0" w:space="0" w:color="auto"/>
        <w:left w:val="none" w:sz="0" w:space="0" w:color="auto"/>
        <w:bottom w:val="none" w:sz="0" w:space="0" w:color="auto"/>
        <w:right w:val="none" w:sz="0" w:space="0" w:color="auto"/>
      </w:divBdr>
    </w:div>
    <w:div w:id="1601179419">
      <w:bodyDiv w:val="1"/>
      <w:marLeft w:val="0"/>
      <w:marRight w:val="0"/>
      <w:marTop w:val="0"/>
      <w:marBottom w:val="0"/>
      <w:divBdr>
        <w:top w:val="none" w:sz="0" w:space="0" w:color="auto"/>
        <w:left w:val="none" w:sz="0" w:space="0" w:color="auto"/>
        <w:bottom w:val="none" w:sz="0" w:space="0" w:color="auto"/>
        <w:right w:val="none" w:sz="0" w:space="0" w:color="auto"/>
      </w:divBdr>
    </w:div>
    <w:div w:id="1601447581">
      <w:bodyDiv w:val="1"/>
      <w:marLeft w:val="0"/>
      <w:marRight w:val="0"/>
      <w:marTop w:val="0"/>
      <w:marBottom w:val="0"/>
      <w:divBdr>
        <w:top w:val="none" w:sz="0" w:space="0" w:color="auto"/>
        <w:left w:val="none" w:sz="0" w:space="0" w:color="auto"/>
        <w:bottom w:val="none" w:sz="0" w:space="0" w:color="auto"/>
        <w:right w:val="none" w:sz="0" w:space="0" w:color="auto"/>
      </w:divBdr>
    </w:div>
    <w:div w:id="1601525730">
      <w:bodyDiv w:val="1"/>
      <w:marLeft w:val="0"/>
      <w:marRight w:val="0"/>
      <w:marTop w:val="0"/>
      <w:marBottom w:val="0"/>
      <w:divBdr>
        <w:top w:val="none" w:sz="0" w:space="0" w:color="auto"/>
        <w:left w:val="none" w:sz="0" w:space="0" w:color="auto"/>
        <w:bottom w:val="none" w:sz="0" w:space="0" w:color="auto"/>
        <w:right w:val="none" w:sz="0" w:space="0" w:color="auto"/>
      </w:divBdr>
    </w:div>
    <w:div w:id="1601595824">
      <w:bodyDiv w:val="1"/>
      <w:marLeft w:val="0"/>
      <w:marRight w:val="0"/>
      <w:marTop w:val="0"/>
      <w:marBottom w:val="0"/>
      <w:divBdr>
        <w:top w:val="none" w:sz="0" w:space="0" w:color="auto"/>
        <w:left w:val="none" w:sz="0" w:space="0" w:color="auto"/>
        <w:bottom w:val="none" w:sz="0" w:space="0" w:color="auto"/>
        <w:right w:val="none" w:sz="0" w:space="0" w:color="auto"/>
      </w:divBdr>
    </w:div>
    <w:div w:id="1601643221">
      <w:bodyDiv w:val="1"/>
      <w:marLeft w:val="0"/>
      <w:marRight w:val="0"/>
      <w:marTop w:val="0"/>
      <w:marBottom w:val="0"/>
      <w:divBdr>
        <w:top w:val="none" w:sz="0" w:space="0" w:color="auto"/>
        <w:left w:val="none" w:sz="0" w:space="0" w:color="auto"/>
        <w:bottom w:val="none" w:sz="0" w:space="0" w:color="auto"/>
        <w:right w:val="none" w:sz="0" w:space="0" w:color="auto"/>
      </w:divBdr>
    </w:div>
    <w:div w:id="1602104766">
      <w:bodyDiv w:val="1"/>
      <w:marLeft w:val="0"/>
      <w:marRight w:val="0"/>
      <w:marTop w:val="0"/>
      <w:marBottom w:val="0"/>
      <w:divBdr>
        <w:top w:val="none" w:sz="0" w:space="0" w:color="auto"/>
        <w:left w:val="none" w:sz="0" w:space="0" w:color="auto"/>
        <w:bottom w:val="none" w:sz="0" w:space="0" w:color="auto"/>
        <w:right w:val="none" w:sz="0" w:space="0" w:color="auto"/>
      </w:divBdr>
    </w:div>
    <w:div w:id="1602450936">
      <w:bodyDiv w:val="1"/>
      <w:marLeft w:val="0"/>
      <w:marRight w:val="0"/>
      <w:marTop w:val="0"/>
      <w:marBottom w:val="0"/>
      <w:divBdr>
        <w:top w:val="none" w:sz="0" w:space="0" w:color="auto"/>
        <w:left w:val="none" w:sz="0" w:space="0" w:color="auto"/>
        <w:bottom w:val="none" w:sz="0" w:space="0" w:color="auto"/>
        <w:right w:val="none" w:sz="0" w:space="0" w:color="auto"/>
      </w:divBdr>
    </w:div>
    <w:div w:id="1602571497">
      <w:bodyDiv w:val="1"/>
      <w:marLeft w:val="0"/>
      <w:marRight w:val="0"/>
      <w:marTop w:val="0"/>
      <w:marBottom w:val="0"/>
      <w:divBdr>
        <w:top w:val="none" w:sz="0" w:space="0" w:color="auto"/>
        <w:left w:val="none" w:sz="0" w:space="0" w:color="auto"/>
        <w:bottom w:val="none" w:sz="0" w:space="0" w:color="auto"/>
        <w:right w:val="none" w:sz="0" w:space="0" w:color="auto"/>
      </w:divBdr>
    </w:div>
    <w:div w:id="1602911133">
      <w:bodyDiv w:val="1"/>
      <w:marLeft w:val="0"/>
      <w:marRight w:val="0"/>
      <w:marTop w:val="0"/>
      <w:marBottom w:val="0"/>
      <w:divBdr>
        <w:top w:val="none" w:sz="0" w:space="0" w:color="auto"/>
        <w:left w:val="none" w:sz="0" w:space="0" w:color="auto"/>
        <w:bottom w:val="none" w:sz="0" w:space="0" w:color="auto"/>
        <w:right w:val="none" w:sz="0" w:space="0" w:color="auto"/>
      </w:divBdr>
    </w:div>
    <w:div w:id="1603148186">
      <w:bodyDiv w:val="1"/>
      <w:marLeft w:val="0"/>
      <w:marRight w:val="0"/>
      <w:marTop w:val="0"/>
      <w:marBottom w:val="0"/>
      <w:divBdr>
        <w:top w:val="none" w:sz="0" w:space="0" w:color="auto"/>
        <w:left w:val="none" w:sz="0" w:space="0" w:color="auto"/>
        <w:bottom w:val="none" w:sz="0" w:space="0" w:color="auto"/>
        <w:right w:val="none" w:sz="0" w:space="0" w:color="auto"/>
      </w:divBdr>
    </w:div>
    <w:div w:id="1603487658">
      <w:bodyDiv w:val="1"/>
      <w:marLeft w:val="0"/>
      <w:marRight w:val="0"/>
      <w:marTop w:val="0"/>
      <w:marBottom w:val="0"/>
      <w:divBdr>
        <w:top w:val="none" w:sz="0" w:space="0" w:color="auto"/>
        <w:left w:val="none" w:sz="0" w:space="0" w:color="auto"/>
        <w:bottom w:val="none" w:sz="0" w:space="0" w:color="auto"/>
        <w:right w:val="none" w:sz="0" w:space="0" w:color="auto"/>
      </w:divBdr>
    </w:div>
    <w:div w:id="1604068989">
      <w:bodyDiv w:val="1"/>
      <w:marLeft w:val="0"/>
      <w:marRight w:val="0"/>
      <w:marTop w:val="0"/>
      <w:marBottom w:val="0"/>
      <w:divBdr>
        <w:top w:val="none" w:sz="0" w:space="0" w:color="auto"/>
        <w:left w:val="none" w:sz="0" w:space="0" w:color="auto"/>
        <w:bottom w:val="none" w:sz="0" w:space="0" w:color="auto"/>
        <w:right w:val="none" w:sz="0" w:space="0" w:color="auto"/>
      </w:divBdr>
    </w:div>
    <w:div w:id="1604459295">
      <w:bodyDiv w:val="1"/>
      <w:marLeft w:val="0"/>
      <w:marRight w:val="0"/>
      <w:marTop w:val="0"/>
      <w:marBottom w:val="0"/>
      <w:divBdr>
        <w:top w:val="none" w:sz="0" w:space="0" w:color="auto"/>
        <w:left w:val="none" w:sz="0" w:space="0" w:color="auto"/>
        <w:bottom w:val="none" w:sz="0" w:space="0" w:color="auto"/>
        <w:right w:val="none" w:sz="0" w:space="0" w:color="auto"/>
      </w:divBdr>
    </w:div>
    <w:div w:id="1604611702">
      <w:bodyDiv w:val="1"/>
      <w:marLeft w:val="0"/>
      <w:marRight w:val="0"/>
      <w:marTop w:val="0"/>
      <w:marBottom w:val="0"/>
      <w:divBdr>
        <w:top w:val="none" w:sz="0" w:space="0" w:color="auto"/>
        <w:left w:val="none" w:sz="0" w:space="0" w:color="auto"/>
        <w:bottom w:val="none" w:sz="0" w:space="0" w:color="auto"/>
        <w:right w:val="none" w:sz="0" w:space="0" w:color="auto"/>
      </w:divBdr>
    </w:div>
    <w:div w:id="1604649040">
      <w:bodyDiv w:val="1"/>
      <w:marLeft w:val="0"/>
      <w:marRight w:val="0"/>
      <w:marTop w:val="0"/>
      <w:marBottom w:val="0"/>
      <w:divBdr>
        <w:top w:val="none" w:sz="0" w:space="0" w:color="auto"/>
        <w:left w:val="none" w:sz="0" w:space="0" w:color="auto"/>
        <w:bottom w:val="none" w:sz="0" w:space="0" w:color="auto"/>
        <w:right w:val="none" w:sz="0" w:space="0" w:color="auto"/>
      </w:divBdr>
    </w:div>
    <w:div w:id="1604725077">
      <w:bodyDiv w:val="1"/>
      <w:marLeft w:val="0"/>
      <w:marRight w:val="0"/>
      <w:marTop w:val="0"/>
      <w:marBottom w:val="0"/>
      <w:divBdr>
        <w:top w:val="none" w:sz="0" w:space="0" w:color="auto"/>
        <w:left w:val="none" w:sz="0" w:space="0" w:color="auto"/>
        <w:bottom w:val="none" w:sz="0" w:space="0" w:color="auto"/>
        <w:right w:val="none" w:sz="0" w:space="0" w:color="auto"/>
      </w:divBdr>
    </w:div>
    <w:div w:id="1604726399">
      <w:bodyDiv w:val="1"/>
      <w:marLeft w:val="0"/>
      <w:marRight w:val="0"/>
      <w:marTop w:val="0"/>
      <w:marBottom w:val="0"/>
      <w:divBdr>
        <w:top w:val="none" w:sz="0" w:space="0" w:color="auto"/>
        <w:left w:val="none" w:sz="0" w:space="0" w:color="auto"/>
        <w:bottom w:val="none" w:sz="0" w:space="0" w:color="auto"/>
        <w:right w:val="none" w:sz="0" w:space="0" w:color="auto"/>
      </w:divBdr>
    </w:div>
    <w:div w:id="1604805375">
      <w:bodyDiv w:val="1"/>
      <w:marLeft w:val="0"/>
      <w:marRight w:val="0"/>
      <w:marTop w:val="0"/>
      <w:marBottom w:val="0"/>
      <w:divBdr>
        <w:top w:val="none" w:sz="0" w:space="0" w:color="auto"/>
        <w:left w:val="none" w:sz="0" w:space="0" w:color="auto"/>
        <w:bottom w:val="none" w:sz="0" w:space="0" w:color="auto"/>
        <w:right w:val="none" w:sz="0" w:space="0" w:color="auto"/>
      </w:divBdr>
    </w:div>
    <w:div w:id="1604845754">
      <w:bodyDiv w:val="1"/>
      <w:marLeft w:val="0"/>
      <w:marRight w:val="0"/>
      <w:marTop w:val="0"/>
      <w:marBottom w:val="0"/>
      <w:divBdr>
        <w:top w:val="none" w:sz="0" w:space="0" w:color="auto"/>
        <w:left w:val="none" w:sz="0" w:space="0" w:color="auto"/>
        <w:bottom w:val="none" w:sz="0" w:space="0" w:color="auto"/>
        <w:right w:val="none" w:sz="0" w:space="0" w:color="auto"/>
      </w:divBdr>
    </w:div>
    <w:div w:id="1605532459">
      <w:bodyDiv w:val="1"/>
      <w:marLeft w:val="0"/>
      <w:marRight w:val="0"/>
      <w:marTop w:val="0"/>
      <w:marBottom w:val="0"/>
      <w:divBdr>
        <w:top w:val="none" w:sz="0" w:space="0" w:color="auto"/>
        <w:left w:val="none" w:sz="0" w:space="0" w:color="auto"/>
        <w:bottom w:val="none" w:sz="0" w:space="0" w:color="auto"/>
        <w:right w:val="none" w:sz="0" w:space="0" w:color="auto"/>
      </w:divBdr>
    </w:div>
    <w:div w:id="1605574962">
      <w:bodyDiv w:val="1"/>
      <w:marLeft w:val="0"/>
      <w:marRight w:val="0"/>
      <w:marTop w:val="0"/>
      <w:marBottom w:val="0"/>
      <w:divBdr>
        <w:top w:val="none" w:sz="0" w:space="0" w:color="auto"/>
        <w:left w:val="none" w:sz="0" w:space="0" w:color="auto"/>
        <w:bottom w:val="none" w:sz="0" w:space="0" w:color="auto"/>
        <w:right w:val="none" w:sz="0" w:space="0" w:color="auto"/>
      </w:divBdr>
    </w:div>
    <w:div w:id="1605652516">
      <w:bodyDiv w:val="1"/>
      <w:marLeft w:val="0"/>
      <w:marRight w:val="0"/>
      <w:marTop w:val="0"/>
      <w:marBottom w:val="0"/>
      <w:divBdr>
        <w:top w:val="none" w:sz="0" w:space="0" w:color="auto"/>
        <w:left w:val="none" w:sz="0" w:space="0" w:color="auto"/>
        <w:bottom w:val="none" w:sz="0" w:space="0" w:color="auto"/>
        <w:right w:val="none" w:sz="0" w:space="0" w:color="auto"/>
      </w:divBdr>
    </w:div>
    <w:div w:id="1605722796">
      <w:bodyDiv w:val="1"/>
      <w:marLeft w:val="0"/>
      <w:marRight w:val="0"/>
      <w:marTop w:val="0"/>
      <w:marBottom w:val="0"/>
      <w:divBdr>
        <w:top w:val="none" w:sz="0" w:space="0" w:color="auto"/>
        <w:left w:val="none" w:sz="0" w:space="0" w:color="auto"/>
        <w:bottom w:val="none" w:sz="0" w:space="0" w:color="auto"/>
        <w:right w:val="none" w:sz="0" w:space="0" w:color="auto"/>
      </w:divBdr>
    </w:div>
    <w:div w:id="1606378633">
      <w:bodyDiv w:val="1"/>
      <w:marLeft w:val="0"/>
      <w:marRight w:val="0"/>
      <w:marTop w:val="0"/>
      <w:marBottom w:val="0"/>
      <w:divBdr>
        <w:top w:val="none" w:sz="0" w:space="0" w:color="auto"/>
        <w:left w:val="none" w:sz="0" w:space="0" w:color="auto"/>
        <w:bottom w:val="none" w:sz="0" w:space="0" w:color="auto"/>
        <w:right w:val="none" w:sz="0" w:space="0" w:color="auto"/>
      </w:divBdr>
    </w:div>
    <w:div w:id="1606766984">
      <w:bodyDiv w:val="1"/>
      <w:marLeft w:val="0"/>
      <w:marRight w:val="0"/>
      <w:marTop w:val="0"/>
      <w:marBottom w:val="0"/>
      <w:divBdr>
        <w:top w:val="none" w:sz="0" w:space="0" w:color="auto"/>
        <w:left w:val="none" w:sz="0" w:space="0" w:color="auto"/>
        <w:bottom w:val="none" w:sz="0" w:space="0" w:color="auto"/>
        <w:right w:val="none" w:sz="0" w:space="0" w:color="auto"/>
      </w:divBdr>
    </w:div>
    <w:div w:id="1607033401">
      <w:bodyDiv w:val="1"/>
      <w:marLeft w:val="0"/>
      <w:marRight w:val="0"/>
      <w:marTop w:val="0"/>
      <w:marBottom w:val="0"/>
      <w:divBdr>
        <w:top w:val="none" w:sz="0" w:space="0" w:color="auto"/>
        <w:left w:val="none" w:sz="0" w:space="0" w:color="auto"/>
        <w:bottom w:val="none" w:sz="0" w:space="0" w:color="auto"/>
        <w:right w:val="none" w:sz="0" w:space="0" w:color="auto"/>
      </w:divBdr>
    </w:div>
    <w:div w:id="1607301897">
      <w:bodyDiv w:val="1"/>
      <w:marLeft w:val="0"/>
      <w:marRight w:val="0"/>
      <w:marTop w:val="0"/>
      <w:marBottom w:val="0"/>
      <w:divBdr>
        <w:top w:val="none" w:sz="0" w:space="0" w:color="auto"/>
        <w:left w:val="none" w:sz="0" w:space="0" w:color="auto"/>
        <w:bottom w:val="none" w:sz="0" w:space="0" w:color="auto"/>
        <w:right w:val="none" w:sz="0" w:space="0" w:color="auto"/>
      </w:divBdr>
    </w:div>
    <w:div w:id="1607694195">
      <w:bodyDiv w:val="1"/>
      <w:marLeft w:val="0"/>
      <w:marRight w:val="0"/>
      <w:marTop w:val="0"/>
      <w:marBottom w:val="0"/>
      <w:divBdr>
        <w:top w:val="none" w:sz="0" w:space="0" w:color="auto"/>
        <w:left w:val="none" w:sz="0" w:space="0" w:color="auto"/>
        <w:bottom w:val="none" w:sz="0" w:space="0" w:color="auto"/>
        <w:right w:val="none" w:sz="0" w:space="0" w:color="auto"/>
      </w:divBdr>
    </w:div>
    <w:div w:id="1607737130">
      <w:bodyDiv w:val="1"/>
      <w:marLeft w:val="0"/>
      <w:marRight w:val="0"/>
      <w:marTop w:val="0"/>
      <w:marBottom w:val="0"/>
      <w:divBdr>
        <w:top w:val="none" w:sz="0" w:space="0" w:color="auto"/>
        <w:left w:val="none" w:sz="0" w:space="0" w:color="auto"/>
        <w:bottom w:val="none" w:sz="0" w:space="0" w:color="auto"/>
        <w:right w:val="none" w:sz="0" w:space="0" w:color="auto"/>
      </w:divBdr>
    </w:div>
    <w:div w:id="1608148651">
      <w:bodyDiv w:val="1"/>
      <w:marLeft w:val="0"/>
      <w:marRight w:val="0"/>
      <w:marTop w:val="0"/>
      <w:marBottom w:val="0"/>
      <w:divBdr>
        <w:top w:val="none" w:sz="0" w:space="0" w:color="auto"/>
        <w:left w:val="none" w:sz="0" w:space="0" w:color="auto"/>
        <w:bottom w:val="none" w:sz="0" w:space="0" w:color="auto"/>
        <w:right w:val="none" w:sz="0" w:space="0" w:color="auto"/>
      </w:divBdr>
    </w:div>
    <w:div w:id="1608197409">
      <w:bodyDiv w:val="1"/>
      <w:marLeft w:val="0"/>
      <w:marRight w:val="0"/>
      <w:marTop w:val="0"/>
      <w:marBottom w:val="0"/>
      <w:divBdr>
        <w:top w:val="none" w:sz="0" w:space="0" w:color="auto"/>
        <w:left w:val="none" w:sz="0" w:space="0" w:color="auto"/>
        <w:bottom w:val="none" w:sz="0" w:space="0" w:color="auto"/>
        <w:right w:val="none" w:sz="0" w:space="0" w:color="auto"/>
      </w:divBdr>
    </w:div>
    <w:div w:id="1608464983">
      <w:bodyDiv w:val="1"/>
      <w:marLeft w:val="0"/>
      <w:marRight w:val="0"/>
      <w:marTop w:val="0"/>
      <w:marBottom w:val="0"/>
      <w:divBdr>
        <w:top w:val="none" w:sz="0" w:space="0" w:color="auto"/>
        <w:left w:val="none" w:sz="0" w:space="0" w:color="auto"/>
        <w:bottom w:val="none" w:sz="0" w:space="0" w:color="auto"/>
        <w:right w:val="none" w:sz="0" w:space="0" w:color="auto"/>
      </w:divBdr>
    </w:div>
    <w:div w:id="1608466184">
      <w:bodyDiv w:val="1"/>
      <w:marLeft w:val="0"/>
      <w:marRight w:val="0"/>
      <w:marTop w:val="0"/>
      <w:marBottom w:val="0"/>
      <w:divBdr>
        <w:top w:val="none" w:sz="0" w:space="0" w:color="auto"/>
        <w:left w:val="none" w:sz="0" w:space="0" w:color="auto"/>
        <w:bottom w:val="none" w:sz="0" w:space="0" w:color="auto"/>
        <w:right w:val="none" w:sz="0" w:space="0" w:color="auto"/>
      </w:divBdr>
    </w:div>
    <w:div w:id="1608543079">
      <w:bodyDiv w:val="1"/>
      <w:marLeft w:val="0"/>
      <w:marRight w:val="0"/>
      <w:marTop w:val="0"/>
      <w:marBottom w:val="0"/>
      <w:divBdr>
        <w:top w:val="none" w:sz="0" w:space="0" w:color="auto"/>
        <w:left w:val="none" w:sz="0" w:space="0" w:color="auto"/>
        <w:bottom w:val="none" w:sz="0" w:space="0" w:color="auto"/>
        <w:right w:val="none" w:sz="0" w:space="0" w:color="auto"/>
      </w:divBdr>
    </w:div>
    <w:div w:id="1608586237">
      <w:bodyDiv w:val="1"/>
      <w:marLeft w:val="0"/>
      <w:marRight w:val="0"/>
      <w:marTop w:val="0"/>
      <w:marBottom w:val="0"/>
      <w:divBdr>
        <w:top w:val="none" w:sz="0" w:space="0" w:color="auto"/>
        <w:left w:val="none" w:sz="0" w:space="0" w:color="auto"/>
        <w:bottom w:val="none" w:sz="0" w:space="0" w:color="auto"/>
        <w:right w:val="none" w:sz="0" w:space="0" w:color="auto"/>
      </w:divBdr>
    </w:div>
    <w:div w:id="1608853177">
      <w:bodyDiv w:val="1"/>
      <w:marLeft w:val="0"/>
      <w:marRight w:val="0"/>
      <w:marTop w:val="0"/>
      <w:marBottom w:val="0"/>
      <w:divBdr>
        <w:top w:val="none" w:sz="0" w:space="0" w:color="auto"/>
        <w:left w:val="none" w:sz="0" w:space="0" w:color="auto"/>
        <w:bottom w:val="none" w:sz="0" w:space="0" w:color="auto"/>
        <w:right w:val="none" w:sz="0" w:space="0" w:color="auto"/>
      </w:divBdr>
    </w:div>
    <w:div w:id="1609047302">
      <w:bodyDiv w:val="1"/>
      <w:marLeft w:val="0"/>
      <w:marRight w:val="0"/>
      <w:marTop w:val="0"/>
      <w:marBottom w:val="0"/>
      <w:divBdr>
        <w:top w:val="none" w:sz="0" w:space="0" w:color="auto"/>
        <w:left w:val="none" w:sz="0" w:space="0" w:color="auto"/>
        <w:bottom w:val="none" w:sz="0" w:space="0" w:color="auto"/>
        <w:right w:val="none" w:sz="0" w:space="0" w:color="auto"/>
      </w:divBdr>
    </w:div>
    <w:div w:id="1609239472">
      <w:bodyDiv w:val="1"/>
      <w:marLeft w:val="0"/>
      <w:marRight w:val="0"/>
      <w:marTop w:val="0"/>
      <w:marBottom w:val="0"/>
      <w:divBdr>
        <w:top w:val="none" w:sz="0" w:space="0" w:color="auto"/>
        <w:left w:val="none" w:sz="0" w:space="0" w:color="auto"/>
        <w:bottom w:val="none" w:sz="0" w:space="0" w:color="auto"/>
        <w:right w:val="none" w:sz="0" w:space="0" w:color="auto"/>
      </w:divBdr>
    </w:div>
    <w:div w:id="1609385058">
      <w:bodyDiv w:val="1"/>
      <w:marLeft w:val="0"/>
      <w:marRight w:val="0"/>
      <w:marTop w:val="0"/>
      <w:marBottom w:val="0"/>
      <w:divBdr>
        <w:top w:val="none" w:sz="0" w:space="0" w:color="auto"/>
        <w:left w:val="none" w:sz="0" w:space="0" w:color="auto"/>
        <w:bottom w:val="none" w:sz="0" w:space="0" w:color="auto"/>
        <w:right w:val="none" w:sz="0" w:space="0" w:color="auto"/>
      </w:divBdr>
    </w:div>
    <w:div w:id="1609695949">
      <w:bodyDiv w:val="1"/>
      <w:marLeft w:val="0"/>
      <w:marRight w:val="0"/>
      <w:marTop w:val="0"/>
      <w:marBottom w:val="0"/>
      <w:divBdr>
        <w:top w:val="none" w:sz="0" w:space="0" w:color="auto"/>
        <w:left w:val="none" w:sz="0" w:space="0" w:color="auto"/>
        <w:bottom w:val="none" w:sz="0" w:space="0" w:color="auto"/>
        <w:right w:val="none" w:sz="0" w:space="0" w:color="auto"/>
      </w:divBdr>
    </w:div>
    <w:div w:id="1610313382">
      <w:bodyDiv w:val="1"/>
      <w:marLeft w:val="0"/>
      <w:marRight w:val="0"/>
      <w:marTop w:val="0"/>
      <w:marBottom w:val="0"/>
      <w:divBdr>
        <w:top w:val="none" w:sz="0" w:space="0" w:color="auto"/>
        <w:left w:val="none" w:sz="0" w:space="0" w:color="auto"/>
        <w:bottom w:val="none" w:sz="0" w:space="0" w:color="auto"/>
        <w:right w:val="none" w:sz="0" w:space="0" w:color="auto"/>
      </w:divBdr>
    </w:div>
    <w:div w:id="1610354617">
      <w:bodyDiv w:val="1"/>
      <w:marLeft w:val="0"/>
      <w:marRight w:val="0"/>
      <w:marTop w:val="0"/>
      <w:marBottom w:val="0"/>
      <w:divBdr>
        <w:top w:val="none" w:sz="0" w:space="0" w:color="auto"/>
        <w:left w:val="none" w:sz="0" w:space="0" w:color="auto"/>
        <w:bottom w:val="none" w:sz="0" w:space="0" w:color="auto"/>
        <w:right w:val="none" w:sz="0" w:space="0" w:color="auto"/>
      </w:divBdr>
    </w:div>
    <w:div w:id="1610428669">
      <w:bodyDiv w:val="1"/>
      <w:marLeft w:val="0"/>
      <w:marRight w:val="0"/>
      <w:marTop w:val="0"/>
      <w:marBottom w:val="0"/>
      <w:divBdr>
        <w:top w:val="none" w:sz="0" w:space="0" w:color="auto"/>
        <w:left w:val="none" w:sz="0" w:space="0" w:color="auto"/>
        <w:bottom w:val="none" w:sz="0" w:space="0" w:color="auto"/>
        <w:right w:val="none" w:sz="0" w:space="0" w:color="auto"/>
      </w:divBdr>
    </w:div>
    <w:div w:id="1610505498">
      <w:bodyDiv w:val="1"/>
      <w:marLeft w:val="0"/>
      <w:marRight w:val="0"/>
      <w:marTop w:val="0"/>
      <w:marBottom w:val="0"/>
      <w:divBdr>
        <w:top w:val="none" w:sz="0" w:space="0" w:color="auto"/>
        <w:left w:val="none" w:sz="0" w:space="0" w:color="auto"/>
        <w:bottom w:val="none" w:sz="0" w:space="0" w:color="auto"/>
        <w:right w:val="none" w:sz="0" w:space="0" w:color="auto"/>
      </w:divBdr>
    </w:div>
    <w:div w:id="1610577104">
      <w:bodyDiv w:val="1"/>
      <w:marLeft w:val="0"/>
      <w:marRight w:val="0"/>
      <w:marTop w:val="0"/>
      <w:marBottom w:val="0"/>
      <w:divBdr>
        <w:top w:val="none" w:sz="0" w:space="0" w:color="auto"/>
        <w:left w:val="none" w:sz="0" w:space="0" w:color="auto"/>
        <w:bottom w:val="none" w:sz="0" w:space="0" w:color="auto"/>
        <w:right w:val="none" w:sz="0" w:space="0" w:color="auto"/>
      </w:divBdr>
    </w:div>
    <w:div w:id="1610626750">
      <w:bodyDiv w:val="1"/>
      <w:marLeft w:val="0"/>
      <w:marRight w:val="0"/>
      <w:marTop w:val="0"/>
      <w:marBottom w:val="0"/>
      <w:divBdr>
        <w:top w:val="none" w:sz="0" w:space="0" w:color="auto"/>
        <w:left w:val="none" w:sz="0" w:space="0" w:color="auto"/>
        <w:bottom w:val="none" w:sz="0" w:space="0" w:color="auto"/>
        <w:right w:val="none" w:sz="0" w:space="0" w:color="auto"/>
      </w:divBdr>
    </w:div>
    <w:div w:id="1610628177">
      <w:bodyDiv w:val="1"/>
      <w:marLeft w:val="0"/>
      <w:marRight w:val="0"/>
      <w:marTop w:val="0"/>
      <w:marBottom w:val="0"/>
      <w:divBdr>
        <w:top w:val="none" w:sz="0" w:space="0" w:color="auto"/>
        <w:left w:val="none" w:sz="0" w:space="0" w:color="auto"/>
        <w:bottom w:val="none" w:sz="0" w:space="0" w:color="auto"/>
        <w:right w:val="none" w:sz="0" w:space="0" w:color="auto"/>
      </w:divBdr>
    </w:div>
    <w:div w:id="1610964230">
      <w:bodyDiv w:val="1"/>
      <w:marLeft w:val="0"/>
      <w:marRight w:val="0"/>
      <w:marTop w:val="0"/>
      <w:marBottom w:val="0"/>
      <w:divBdr>
        <w:top w:val="none" w:sz="0" w:space="0" w:color="auto"/>
        <w:left w:val="none" w:sz="0" w:space="0" w:color="auto"/>
        <w:bottom w:val="none" w:sz="0" w:space="0" w:color="auto"/>
        <w:right w:val="none" w:sz="0" w:space="0" w:color="auto"/>
      </w:divBdr>
    </w:div>
    <w:div w:id="1610968766">
      <w:bodyDiv w:val="1"/>
      <w:marLeft w:val="0"/>
      <w:marRight w:val="0"/>
      <w:marTop w:val="0"/>
      <w:marBottom w:val="0"/>
      <w:divBdr>
        <w:top w:val="none" w:sz="0" w:space="0" w:color="auto"/>
        <w:left w:val="none" w:sz="0" w:space="0" w:color="auto"/>
        <w:bottom w:val="none" w:sz="0" w:space="0" w:color="auto"/>
        <w:right w:val="none" w:sz="0" w:space="0" w:color="auto"/>
      </w:divBdr>
    </w:div>
    <w:div w:id="1611013821">
      <w:bodyDiv w:val="1"/>
      <w:marLeft w:val="0"/>
      <w:marRight w:val="0"/>
      <w:marTop w:val="0"/>
      <w:marBottom w:val="0"/>
      <w:divBdr>
        <w:top w:val="none" w:sz="0" w:space="0" w:color="auto"/>
        <w:left w:val="none" w:sz="0" w:space="0" w:color="auto"/>
        <w:bottom w:val="none" w:sz="0" w:space="0" w:color="auto"/>
        <w:right w:val="none" w:sz="0" w:space="0" w:color="auto"/>
      </w:divBdr>
    </w:div>
    <w:div w:id="1611475963">
      <w:bodyDiv w:val="1"/>
      <w:marLeft w:val="0"/>
      <w:marRight w:val="0"/>
      <w:marTop w:val="0"/>
      <w:marBottom w:val="0"/>
      <w:divBdr>
        <w:top w:val="none" w:sz="0" w:space="0" w:color="auto"/>
        <w:left w:val="none" w:sz="0" w:space="0" w:color="auto"/>
        <w:bottom w:val="none" w:sz="0" w:space="0" w:color="auto"/>
        <w:right w:val="none" w:sz="0" w:space="0" w:color="auto"/>
      </w:divBdr>
    </w:div>
    <w:div w:id="1611618484">
      <w:bodyDiv w:val="1"/>
      <w:marLeft w:val="0"/>
      <w:marRight w:val="0"/>
      <w:marTop w:val="0"/>
      <w:marBottom w:val="0"/>
      <w:divBdr>
        <w:top w:val="none" w:sz="0" w:space="0" w:color="auto"/>
        <w:left w:val="none" w:sz="0" w:space="0" w:color="auto"/>
        <w:bottom w:val="none" w:sz="0" w:space="0" w:color="auto"/>
        <w:right w:val="none" w:sz="0" w:space="0" w:color="auto"/>
      </w:divBdr>
    </w:div>
    <w:div w:id="1611693757">
      <w:bodyDiv w:val="1"/>
      <w:marLeft w:val="0"/>
      <w:marRight w:val="0"/>
      <w:marTop w:val="0"/>
      <w:marBottom w:val="0"/>
      <w:divBdr>
        <w:top w:val="none" w:sz="0" w:space="0" w:color="auto"/>
        <w:left w:val="none" w:sz="0" w:space="0" w:color="auto"/>
        <w:bottom w:val="none" w:sz="0" w:space="0" w:color="auto"/>
        <w:right w:val="none" w:sz="0" w:space="0" w:color="auto"/>
      </w:divBdr>
    </w:div>
    <w:div w:id="1611931334">
      <w:bodyDiv w:val="1"/>
      <w:marLeft w:val="0"/>
      <w:marRight w:val="0"/>
      <w:marTop w:val="0"/>
      <w:marBottom w:val="0"/>
      <w:divBdr>
        <w:top w:val="none" w:sz="0" w:space="0" w:color="auto"/>
        <w:left w:val="none" w:sz="0" w:space="0" w:color="auto"/>
        <w:bottom w:val="none" w:sz="0" w:space="0" w:color="auto"/>
        <w:right w:val="none" w:sz="0" w:space="0" w:color="auto"/>
      </w:divBdr>
    </w:div>
    <w:div w:id="1611939106">
      <w:bodyDiv w:val="1"/>
      <w:marLeft w:val="0"/>
      <w:marRight w:val="0"/>
      <w:marTop w:val="0"/>
      <w:marBottom w:val="0"/>
      <w:divBdr>
        <w:top w:val="none" w:sz="0" w:space="0" w:color="auto"/>
        <w:left w:val="none" w:sz="0" w:space="0" w:color="auto"/>
        <w:bottom w:val="none" w:sz="0" w:space="0" w:color="auto"/>
        <w:right w:val="none" w:sz="0" w:space="0" w:color="auto"/>
      </w:divBdr>
    </w:div>
    <w:div w:id="1612004988">
      <w:bodyDiv w:val="1"/>
      <w:marLeft w:val="0"/>
      <w:marRight w:val="0"/>
      <w:marTop w:val="0"/>
      <w:marBottom w:val="0"/>
      <w:divBdr>
        <w:top w:val="none" w:sz="0" w:space="0" w:color="auto"/>
        <w:left w:val="none" w:sz="0" w:space="0" w:color="auto"/>
        <w:bottom w:val="none" w:sz="0" w:space="0" w:color="auto"/>
        <w:right w:val="none" w:sz="0" w:space="0" w:color="auto"/>
      </w:divBdr>
    </w:div>
    <w:div w:id="1612474038">
      <w:bodyDiv w:val="1"/>
      <w:marLeft w:val="0"/>
      <w:marRight w:val="0"/>
      <w:marTop w:val="0"/>
      <w:marBottom w:val="0"/>
      <w:divBdr>
        <w:top w:val="none" w:sz="0" w:space="0" w:color="auto"/>
        <w:left w:val="none" w:sz="0" w:space="0" w:color="auto"/>
        <w:bottom w:val="none" w:sz="0" w:space="0" w:color="auto"/>
        <w:right w:val="none" w:sz="0" w:space="0" w:color="auto"/>
      </w:divBdr>
    </w:div>
    <w:div w:id="1612588967">
      <w:bodyDiv w:val="1"/>
      <w:marLeft w:val="0"/>
      <w:marRight w:val="0"/>
      <w:marTop w:val="0"/>
      <w:marBottom w:val="0"/>
      <w:divBdr>
        <w:top w:val="none" w:sz="0" w:space="0" w:color="auto"/>
        <w:left w:val="none" w:sz="0" w:space="0" w:color="auto"/>
        <w:bottom w:val="none" w:sz="0" w:space="0" w:color="auto"/>
        <w:right w:val="none" w:sz="0" w:space="0" w:color="auto"/>
      </w:divBdr>
    </w:div>
    <w:div w:id="1612782393">
      <w:bodyDiv w:val="1"/>
      <w:marLeft w:val="0"/>
      <w:marRight w:val="0"/>
      <w:marTop w:val="0"/>
      <w:marBottom w:val="0"/>
      <w:divBdr>
        <w:top w:val="none" w:sz="0" w:space="0" w:color="auto"/>
        <w:left w:val="none" w:sz="0" w:space="0" w:color="auto"/>
        <w:bottom w:val="none" w:sz="0" w:space="0" w:color="auto"/>
        <w:right w:val="none" w:sz="0" w:space="0" w:color="auto"/>
      </w:divBdr>
    </w:div>
    <w:div w:id="1612859785">
      <w:bodyDiv w:val="1"/>
      <w:marLeft w:val="0"/>
      <w:marRight w:val="0"/>
      <w:marTop w:val="0"/>
      <w:marBottom w:val="0"/>
      <w:divBdr>
        <w:top w:val="none" w:sz="0" w:space="0" w:color="auto"/>
        <w:left w:val="none" w:sz="0" w:space="0" w:color="auto"/>
        <w:bottom w:val="none" w:sz="0" w:space="0" w:color="auto"/>
        <w:right w:val="none" w:sz="0" w:space="0" w:color="auto"/>
      </w:divBdr>
    </w:div>
    <w:div w:id="1612934390">
      <w:bodyDiv w:val="1"/>
      <w:marLeft w:val="0"/>
      <w:marRight w:val="0"/>
      <w:marTop w:val="0"/>
      <w:marBottom w:val="0"/>
      <w:divBdr>
        <w:top w:val="none" w:sz="0" w:space="0" w:color="auto"/>
        <w:left w:val="none" w:sz="0" w:space="0" w:color="auto"/>
        <w:bottom w:val="none" w:sz="0" w:space="0" w:color="auto"/>
        <w:right w:val="none" w:sz="0" w:space="0" w:color="auto"/>
      </w:divBdr>
    </w:div>
    <w:div w:id="1613627948">
      <w:bodyDiv w:val="1"/>
      <w:marLeft w:val="0"/>
      <w:marRight w:val="0"/>
      <w:marTop w:val="0"/>
      <w:marBottom w:val="0"/>
      <w:divBdr>
        <w:top w:val="none" w:sz="0" w:space="0" w:color="auto"/>
        <w:left w:val="none" w:sz="0" w:space="0" w:color="auto"/>
        <w:bottom w:val="none" w:sz="0" w:space="0" w:color="auto"/>
        <w:right w:val="none" w:sz="0" w:space="0" w:color="auto"/>
      </w:divBdr>
    </w:div>
    <w:div w:id="1614437192">
      <w:bodyDiv w:val="1"/>
      <w:marLeft w:val="0"/>
      <w:marRight w:val="0"/>
      <w:marTop w:val="0"/>
      <w:marBottom w:val="0"/>
      <w:divBdr>
        <w:top w:val="none" w:sz="0" w:space="0" w:color="auto"/>
        <w:left w:val="none" w:sz="0" w:space="0" w:color="auto"/>
        <w:bottom w:val="none" w:sz="0" w:space="0" w:color="auto"/>
        <w:right w:val="none" w:sz="0" w:space="0" w:color="auto"/>
      </w:divBdr>
    </w:div>
    <w:div w:id="1614441354">
      <w:bodyDiv w:val="1"/>
      <w:marLeft w:val="0"/>
      <w:marRight w:val="0"/>
      <w:marTop w:val="0"/>
      <w:marBottom w:val="0"/>
      <w:divBdr>
        <w:top w:val="none" w:sz="0" w:space="0" w:color="auto"/>
        <w:left w:val="none" w:sz="0" w:space="0" w:color="auto"/>
        <w:bottom w:val="none" w:sz="0" w:space="0" w:color="auto"/>
        <w:right w:val="none" w:sz="0" w:space="0" w:color="auto"/>
      </w:divBdr>
    </w:div>
    <w:div w:id="1614551599">
      <w:bodyDiv w:val="1"/>
      <w:marLeft w:val="0"/>
      <w:marRight w:val="0"/>
      <w:marTop w:val="0"/>
      <w:marBottom w:val="0"/>
      <w:divBdr>
        <w:top w:val="none" w:sz="0" w:space="0" w:color="auto"/>
        <w:left w:val="none" w:sz="0" w:space="0" w:color="auto"/>
        <w:bottom w:val="none" w:sz="0" w:space="0" w:color="auto"/>
        <w:right w:val="none" w:sz="0" w:space="0" w:color="auto"/>
      </w:divBdr>
    </w:div>
    <w:div w:id="1614747327">
      <w:bodyDiv w:val="1"/>
      <w:marLeft w:val="0"/>
      <w:marRight w:val="0"/>
      <w:marTop w:val="0"/>
      <w:marBottom w:val="0"/>
      <w:divBdr>
        <w:top w:val="none" w:sz="0" w:space="0" w:color="auto"/>
        <w:left w:val="none" w:sz="0" w:space="0" w:color="auto"/>
        <w:bottom w:val="none" w:sz="0" w:space="0" w:color="auto"/>
        <w:right w:val="none" w:sz="0" w:space="0" w:color="auto"/>
      </w:divBdr>
    </w:div>
    <w:div w:id="1615018581">
      <w:bodyDiv w:val="1"/>
      <w:marLeft w:val="0"/>
      <w:marRight w:val="0"/>
      <w:marTop w:val="0"/>
      <w:marBottom w:val="0"/>
      <w:divBdr>
        <w:top w:val="none" w:sz="0" w:space="0" w:color="auto"/>
        <w:left w:val="none" w:sz="0" w:space="0" w:color="auto"/>
        <w:bottom w:val="none" w:sz="0" w:space="0" w:color="auto"/>
        <w:right w:val="none" w:sz="0" w:space="0" w:color="auto"/>
      </w:divBdr>
    </w:div>
    <w:div w:id="1615209105">
      <w:bodyDiv w:val="1"/>
      <w:marLeft w:val="0"/>
      <w:marRight w:val="0"/>
      <w:marTop w:val="0"/>
      <w:marBottom w:val="0"/>
      <w:divBdr>
        <w:top w:val="none" w:sz="0" w:space="0" w:color="auto"/>
        <w:left w:val="none" w:sz="0" w:space="0" w:color="auto"/>
        <w:bottom w:val="none" w:sz="0" w:space="0" w:color="auto"/>
        <w:right w:val="none" w:sz="0" w:space="0" w:color="auto"/>
      </w:divBdr>
    </w:div>
    <w:div w:id="1615282126">
      <w:bodyDiv w:val="1"/>
      <w:marLeft w:val="0"/>
      <w:marRight w:val="0"/>
      <w:marTop w:val="0"/>
      <w:marBottom w:val="0"/>
      <w:divBdr>
        <w:top w:val="none" w:sz="0" w:space="0" w:color="auto"/>
        <w:left w:val="none" w:sz="0" w:space="0" w:color="auto"/>
        <w:bottom w:val="none" w:sz="0" w:space="0" w:color="auto"/>
        <w:right w:val="none" w:sz="0" w:space="0" w:color="auto"/>
      </w:divBdr>
    </w:div>
    <w:div w:id="1615363486">
      <w:bodyDiv w:val="1"/>
      <w:marLeft w:val="0"/>
      <w:marRight w:val="0"/>
      <w:marTop w:val="0"/>
      <w:marBottom w:val="0"/>
      <w:divBdr>
        <w:top w:val="none" w:sz="0" w:space="0" w:color="auto"/>
        <w:left w:val="none" w:sz="0" w:space="0" w:color="auto"/>
        <w:bottom w:val="none" w:sz="0" w:space="0" w:color="auto"/>
        <w:right w:val="none" w:sz="0" w:space="0" w:color="auto"/>
      </w:divBdr>
    </w:div>
    <w:div w:id="1615399687">
      <w:bodyDiv w:val="1"/>
      <w:marLeft w:val="0"/>
      <w:marRight w:val="0"/>
      <w:marTop w:val="0"/>
      <w:marBottom w:val="0"/>
      <w:divBdr>
        <w:top w:val="none" w:sz="0" w:space="0" w:color="auto"/>
        <w:left w:val="none" w:sz="0" w:space="0" w:color="auto"/>
        <w:bottom w:val="none" w:sz="0" w:space="0" w:color="auto"/>
        <w:right w:val="none" w:sz="0" w:space="0" w:color="auto"/>
      </w:divBdr>
    </w:div>
    <w:div w:id="1615557021">
      <w:bodyDiv w:val="1"/>
      <w:marLeft w:val="0"/>
      <w:marRight w:val="0"/>
      <w:marTop w:val="0"/>
      <w:marBottom w:val="0"/>
      <w:divBdr>
        <w:top w:val="none" w:sz="0" w:space="0" w:color="auto"/>
        <w:left w:val="none" w:sz="0" w:space="0" w:color="auto"/>
        <w:bottom w:val="none" w:sz="0" w:space="0" w:color="auto"/>
        <w:right w:val="none" w:sz="0" w:space="0" w:color="auto"/>
      </w:divBdr>
    </w:div>
    <w:div w:id="1615596635">
      <w:bodyDiv w:val="1"/>
      <w:marLeft w:val="0"/>
      <w:marRight w:val="0"/>
      <w:marTop w:val="0"/>
      <w:marBottom w:val="0"/>
      <w:divBdr>
        <w:top w:val="none" w:sz="0" w:space="0" w:color="auto"/>
        <w:left w:val="none" w:sz="0" w:space="0" w:color="auto"/>
        <w:bottom w:val="none" w:sz="0" w:space="0" w:color="auto"/>
        <w:right w:val="none" w:sz="0" w:space="0" w:color="auto"/>
      </w:divBdr>
    </w:div>
    <w:div w:id="1615820151">
      <w:bodyDiv w:val="1"/>
      <w:marLeft w:val="0"/>
      <w:marRight w:val="0"/>
      <w:marTop w:val="0"/>
      <w:marBottom w:val="0"/>
      <w:divBdr>
        <w:top w:val="none" w:sz="0" w:space="0" w:color="auto"/>
        <w:left w:val="none" w:sz="0" w:space="0" w:color="auto"/>
        <w:bottom w:val="none" w:sz="0" w:space="0" w:color="auto"/>
        <w:right w:val="none" w:sz="0" w:space="0" w:color="auto"/>
      </w:divBdr>
    </w:div>
    <w:div w:id="1615940790">
      <w:bodyDiv w:val="1"/>
      <w:marLeft w:val="0"/>
      <w:marRight w:val="0"/>
      <w:marTop w:val="0"/>
      <w:marBottom w:val="0"/>
      <w:divBdr>
        <w:top w:val="none" w:sz="0" w:space="0" w:color="auto"/>
        <w:left w:val="none" w:sz="0" w:space="0" w:color="auto"/>
        <w:bottom w:val="none" w:sz="0" w:space="0" w:color="auto"/>
        <w:right w:val="none" w:sz="0" w:space="0" w:color="auto"/>
      </w:divBdr>
    </w:div>
    <w:div w:id="1616447234">
      <w:bodyDiv w:val="1"/>
      <w:marLeft w:val="0"/>
      <w:marRight w:val="0"/>
      <w:marTop w:val="0"/>
      <w:marBottom w:val="0"/>
      <w:divBdr>
        <w:top w:val="none" w:sz="0" w:space="0" w:color="auto"/>
        <w:left w:val="none" w:sz="0" w:space="0" w:color="auto"/>
        <w:bottom w:val="none" w:sz="0" w:space="0" w:color="auto"/>
        <w:right w:val="none" w:sz="0" w:space="0" w:color="auto"/>
      </w:divBdr>
    </w:div>
    <w:div w:id="1616668705">
      <w:bodyDiv w:val="1"/>
      <w:marLeft w:val="0"/>
      <w:marRight w:val="0"/>
      <w:marTop w:val="0"/>
      <w:marBottom w:val="0"/>
      <w:divBdr>
        <w:top w:val="none" w:sz="0" w:space="0" w:color="auto"/>
        <w:left w:val="none" w:sz="0" w:space="0" w:color="auto"/>
        <w:bottom w:val="none" w:sz="0" w:space="0" w:color="auto"/>
        <w:right w:val="none" w:sz="0" w:space="0" w:color="auto"/>
      </w:divBdr>
    </w:div>
    <w:div w:id="1616668979">
      <w:bodyDiv w:val="1"/>
      <w:marLeft w:val="0"/>
      <w:marRight w:val="0"/>
      <w:marTop w:val="0"/>
      <w:marBottom w:val="0"/>
      <w:divBdr>
        <w:top w:val="none" w:sz="0" w:space="0" w:color="auto"/>
        <w:left w:val="none" w:sz="0" w:space="0" w:color="auto"/>
        <w:bottom w:val="none" w:sz="0" w:space="0" w:color="auto"/>
        <w:right w:val="none" w:sz="0" w:space="0" w:color="auto"/>
      </w:divBdr>
    </w:div>
    <w:div w:id="1616787149">
      <w:bodyDiv w:val="1"/>
      <w:marLeft w:val="0"/>
      <w:marRight w:val="0"/>
      <w:marTop w:val="0"/>
      <w:marBottom w:val="0"/>
      <w:divBdr>
        <w:top w:val="none" w:sz="0" w:space="0" w:color="auto"/>
        <w:left w:val="none" w:sz="0" w:space="0" w:color="auto"/>
        <w:bottom w:val="none" w:sz="0" w:space="0" w:color="auto"/>
        <w:right w:val="none" w:sz="0" w:space="0" w:color="auto"/>
      </w:divBdr>
    </w:div>
    <w:div w:id="1616868282">
      <w:bodyDiv w:val="1"/>
      <w:marLeft w:val="0"/>
      <w:marRight w:val="0"/>
      <w:marTop w:val="0"/>
      <w:marBottom w:val="0"/>
      <w:divBdr>
        <w:top w:val="none" w:sz="0" w:space="0" w:color="auto"/>
        <w:left w:val="none" w:sz="0" w:space="0" w:color="auto"/>
        <w:bottom w:val="none" w:sz="0" w:space="0" w:color="auto"/>
        <w:right w:val="none" w:sz="0" w:space="0" w:color="auto"/>
      </w:divBdr>
    </w:div>
    <w:div w:id="1617177533">
      <w:bodyDiv w:val="1"/>
      <w:marLeft w:val="0"/>
      <w:marRight w:val="0"/>
      <w:marTop w:val="0"/>
      <w:marBottom w:val="0"/>
      <w:divBdr>
        <w:top w:val="none" w:sz="0" w:space="0" w:color="auto"/>
        <w:left w:val="none" w:sz="0" w:space="0" w:color="auto"/>
        <w:bottom w:val="none" w:sz="0" w:space="0" w:color="auto"/>
        <w:right w:val="none" w:sz="0" w:space="0" w:color="auto"/>
      </w:divBdr>
    </w:div>
    <w:div w:id="1617249653">
      <w:bodyDiv w:val="1"/>
      <w:marLeft w:val="0"/>
      <w:marRight w:val="0"/>
      <w:marTop w:val="0"/>
      <w:marBottom w:val="0"/>
      <w:divBdr>
        <w:top w:val="none" w:sz="0" w:space="0" w:color="auto"/>
        <w:left w:val="none" w:sz="0" w:space="0" w:color="auto"/>
        <w:bottom w:val="none" w:sz="0" w:space="0" w:color="auto"/>
        <w:right w:val="none" w:sz="0" w:space="0" w:color="auto"/>
      </w:divBdr>
    </w:div>
    <w:div w:id="1617515935">
      <w:bodyDiv w:val="1"/>
      <w:marLeft w:val="0"/>
      <w:marRight w:val="0"/>
      <w:marTop w:val="0"/>
      <w:marBottom w:val="0"/>
      <w:divBdr>
        <w:top w:val="none" w:sz="0" w:space="0" w:color="auto"/>
        <w:left w:val="none" w:sz="0" w:space="0" w:color="auto"/>
        <w:bottom w:val="none" w:sz="0" w:space="0" w:color="auto"/>
        <w:right w:val="none" w:sz="0" w:space="0" w:color="auto"/>
      </w:divBdr>
    </w:div>
    <w:div w:id="1617591118">
      <w:bodyDiv w:val="1"/>
      <w:marLeft w:val="0"/>
      <w:marRight w:val="0"/>
      <w:marTop w:val="0"/>
      <w:marBottom w:val="0"/>
      <w:divBdr>
        <w:top w:val="none" w:sz="0" w:space="0" w:color="auto"/>
        <w:left w:val="none" w:sz="0" w:space="0" w:color="auto"/>
        <w:bottom w:val="none" w:sz="0" w:space="0" w:color="auto"/>
        <w:right w:val="none" w:sz="0" w:space="0" w:color="auto"/>
      </w:divBdr>
    </w:div>
    <w:div w:id="1617715171">
      <w:bodyDiv w:val="1"/>
      <w:marLeft w:val="0"/>
      <w:marRight w:val="0"/>
      <w:marTop w:val="0"/>
      <w:marBottom w:val="0"/>
      <w:divBdr>
        <w:top w:val="none" w:sz="0" w:space="0" w:color="auto"/>
        <w:left w:val="none" w:sz="0" w:space="0" w:color="auto"/>
        <w:bottom w:val="none" w:sz="0" w:space="0" w:color="auto"/>
        <w:right w:val="none" w:sz="0" w:space="0" w:color="auto"/>
      </w:divBdr>
    </w:div>
    <w:div w:id="1617785716">
      <w:bodyDiv w:val="1"/>
      <w:marLeft w:val="0"/>
      <w:marRight w:val="0"/>
      <w:marTop w:val="0"/>
      <w:marBottom w:val="0"/>
      <w:divBdr>
        <w:top w:val="none" w:sz="0" w:space="0" w:color="auto"/>
        <w:left w:val="none" w:sz="0" w:space="0" w:color="auto"/>
        <w:bottom w:val="none" w:sz="0" w:space="0" w:color="auto"/>
        <w:right w:val="none" w:sz="0" w:space="0" w:color="auto"/>
      </w:divBdr>
    </w:div>
    <w:div w:id="1618096111">
      <w:bodyDiv w:val="1"/>
      <w:marLeft w:val="0"/>
      <w:marRight w:val="0"/>
      <w:marTop w:val="0"/>
      <w:marBottom w:val="0"/>
      <w:divBdr>
        <w:top w:val="none" w:sz="0" w:space="0" w:color="auto"/>
        <w:left w:val="none" w:sz="0" w:space="0" w:color="auto"/>
        <w:bottom w:val="none" w:sz="0" w:space="0" w:color="auto"/>
        <w:right w:val="none" w:sz="0" w:space="0" w:color="auto"/>
      </w:divBdr>
    </w:div>
    <w:div w:id="1618178042">
      <w:bodyDiv w:val="1"/>
      <w:marLeft w:val="0"/>
      <w:marRight w:val="0"/>
      <w:marTop w:val="0"/>
      <w:marBottom w:val="0"/>
      <w:divBdr>
        <w:top w:val="none" w:sz="0" w:space="0" w:color="auto"/>
        <w:left w:val="none" w:sz="0" w:space="0" w:color="auto"/>
        <w:bottom w:val="none" w:sz="0" w:space="0" w:color="auto"/>
        <w:right w:val="none" w:sz="0" w:space="0" w:color="auto"/>
      </w:divBdr>
    </w:div>
    <w:div w:id="1618412887">
      <w:bodyDiv w:val="1"/>
      <w:marLeft w:val="0"/>
      <w:marRight w:val="0"/>
      <w:marTop w:val="0"/>
      <w:marBottom w:val="0"/>
      <w:divBdr>
        <w:top w:val="none" w:sz="0" w:space="0" w:color="auto"/>
        <w:left w:val="none" w:sz="0" w:space="0" w:color="auto"/>
        <w:bottom w:val="none" w:sz="0" w:space="0" w:color="auto"/>
        <w:right w:val="none" w:sz="0" w:space="0" w:color="auto"/>
      </w:divBdr>
    </w:div>
    <w:div w:id="1618440682">
      <w:bodyDiv w:val="1"/>
      <w:marLeft w:val="0"/>
      <w:marRight w:val="0"/>
      <w:marTop w:val="0"/>
      <w:marBottom w:val="0"/>
      <w:divBdr>
        <w:top w:val="none" w:sz="0" w:space="0" w:color="auto"/>
        <w:left w:val="none" w:sz="0" w:space="0" w:color="auto"/>
        <w:bottom w:val="none" w:sz="0" w:space="0" w:color="auto"/>
        <w:right w:val="none" w:sz="0" w:space="0" w:color="auto"/>
      </w:divBdr>
    </w:div>
    <w:div w:id="1618489908">
      <w:bodyDiv w:val="1"/>
      <w:marLeft w:val="0"/>
      <w:marRight w:val="0"/>
      <w:marTop w:val="0"/>
      <w:marBottom w:val="0"/>
      <w:divBdr>
        <w:top w:val="none" w:sz="0" w:space="0" w:color="auto"/>
        <w:left w:val="none" w:sz="0" w:space="0" w:color="auto"/>
        <w:bottom w:val="none" w:sz="0" w:space="0" w:color="auto"/>
        <w:right w:val="none" w:sz="0" w:space="0" w:color="auto"/>
      </w:divBdr>
    </w:div>
    <w:div w:id="1618950129">
      <w:bodyDiv w:val="1"/>
      <w:marLeft w:val="0"/>
      <w:marRight w:val="0"/>
      <w:marTop w:val="0"/>
      <w:marBottom w:val="0"/>
      <w:divBdr>
        <w:top w:val="none" w:sz="0" w:space="0" w:color="auto"/>
        <w:left w:val="none" w:sz="0" w:space="0" w:color="auto"/>
        <w:bottom w:val="none" w:sz="0" w:space="0" w:color="auto"/>
        <w:right w:val="none" w:sz="0" w:space="0" w:color="auto"/>
      </w:divBdr>
    </w:div>
    <w:div w:id="1619023520">
      <w:bodyDiv w:val="1"/>
      <w:marLeft w:val="0"/>
      <w:marRight w:val="0"/>
      <w:marTop w:val="0"/>
      <w:marBottom w:val="0"/>
      <w:divBdr>
        <w:top w:val="none" w:sz="0" w:space="0" w:color="auto"/>
        <w:left w:val="none" w:sz="0" w:space="0" w:color="auto"/>
        <w:bottom w:val="none" w:sz="0" w:space="0" w:color="auto"/>
        <w:right w:val="none" w:sz="0" w:space="0" w:color="auto"/>
      </w:divBdr>
    </w:div>
    <w:div w:id="1619099084">
      <w:bodyDiv w:val="1"/>
      <w:marLeft w:val="0"/>
      <w:marRight w:val="0"/>
      <w:marTop w:val="0"/>
      <w:marBottom w:val="0"/>
      <w:divBdr>
        <w:top w:val="none" w:sz="0" w:space="0" w:color="auto"/>
        <w:left w:val="none" w:sz="0" w:space="0" w:color="auto"/>
        <w:bottom w:val="none" w:sz="0" w:space="0" w:color="auto"/>
        <w:right w:val="none" w:sz="0" w:space="0" w:color="auto"/>
      </w:divBdr>
    </w:div>
    <w:div w:id="1619216701">
      <w:bodyDiv w:val="1"/>
      <w:marLeft w:val="0"/>
      <w:marRight w:val="0"/>
      <w:marTop w:val="0"/>
      <w:marBottom w:val="0"/>
      <w:divBdr>
        <w:top w:val="none" w:sz="0" w:space="0" w:color="auto"/>
        <w:left w:val="none" w:sz="0" w:space="0" w:color="auto"/>
        <w:bottom w:val="none" w:sz="0" w:space="0" w:color="auto"/>
        <w:right w:val="none" w:sz="0" w:space="0" w:color="auto"/>
      </w:divBdr>
    </w:div>
    <w:div w:id="1619290339">
      <w:bodyDiv w:val="1"/>
      <w:marLeft w:val="0"/>
      <w:marRight w:val="0"/>
      <w:marTop w:val="0"/>
      <w:marBottom w:val="0"/>
      <w:divBdr>
        <w:top w:val="none" w:sz="0" w:space="0" w:color="auto"/>
        <w:left w:val="none" w:sz="0" w:space="0" w:color="auto"/>
        <w:bottom w:val="none" w:sz="0" w:space="0" w:color="auto"/>
        <w:right w:val="none" w:sz="0" w:space="0" w:color="auto"/>
      </w:divBdr>
    </w:div>
    <w:div w:id="1619682392">
      <w:bodyDiv w:val="1"/>
      <w:marLeft w:val="0"/>
      <w:marRight w:val="0"/>
      <w:marTop w:val="0"/>
      <w:marBottom w:val="0"/>
      <w:divBdr>
        <w:top w:val="none" w:sz="0" w:space="0" w:color="auto"/>
        <w:left w:val="none" w:sz="0" w:space="0" w:color="auto"/>
        <w:bottom w:val="none" w:sz="0" w:space="0" w:color="auto"/>
        <w:right w:val="none" w:sz="0" w:space="0" w:color="auto"/>
      </w:divBdr>
    </w:div>
    <w:div w:id="1619796171">
      <w:bodyDiv w:val="1"/>
      <w:marLeft w:val="0"/>
      <w:marRight w:val="0"/>
      <w:marTop w:val="0"/>
      <w:marBottom w:val="0"/>
      <w:divBdr>
        <w:top w:val="none" w:sz="0" w:space="0" w:color="auto"/>
        <w:left w:val="none" w:sz="0" w:space="0" w:color="auto"/>
        <w:bottom w:val="none" w:sz="0" w:space="0" w:color="auto"/>
        <w:right w:val="none" w:sz="0" w:space="0" w:color="auto"/>
      </w:divBdr>
    </w:div>
    <w:div w:id="1619989073">
      <w:bodyDiv w:val="1"/>
      <w:marLeft w:val="0"/>
      <w:marRight w:val="0"/>
      <w:marTop w:val="0"/>
      <w:marBottom w:val="0"/>
      <w:divBdr>
        <w:top w:val="none" w:sz="0" w:space="0" w:color="auto"/>
        <w:left w:val="none" w:sz="0" w:space="0" w:color="auto"/>
        <w:bottom w:val="none" w:sz="0" w:space="0" w:color="auto"/>
        <w:right w:val="none" w:sz="0" w:space="0" w:color="auto"/>
      </w:divBdr>
    </w:div>
    <w:div w:id="1619992683">
      <w:bodyDiv w:val="1"/>
      <w:marLeft w:val="0"/>
      <w:marRight w:val="0"/>
      <w:marTop w:val="0"/>
      <w:marBottom w:val="0"/>
      <w:divBdr>
        <w:top w:val="none" w:sz="0" w:space="0" w:color="auto"/>
        <w:left w:val="none" w:sz="0" w:space="0" w:color="auto"/>
        <w:bottom w:val="none" w:sz="0" w:space="0" w:color="auto"/>
        <w:right w:val="none" w:sz="0" w:space="0" w:color="auto"/>
      </w:divBdr>
    </w:div>
    <w:div w:id="1620254606">
      <w:bodyDiv w:val="1"/>
      <w:marLeft w:val="0"/>
      <w:marRight w:val="0"/>
      <w:marTop w:val="0"/>
      <w:marBottom w:val="0"/>
      <w:divBdr>
        <w:top w:val="none" w:sz="0" w:space="0" w:color="auto"/>
        <w:left w:val="none" w:sz="0" w:space="0" w:color="auto"/>
        <w:bottom w:val="none" w:sz="0" w:space="0" w:color="auto"/>
        <w:right w:val="none" w:sz="0" w:space="0" w:color="auto"/>
      </w:divBdr>
    </w:div>
    <w:div w:id="1620527061">
      <w:bodyDiv w:val="1"/>
      <w:marLeft w:val="0"/>
      <w:marRight w:val="0"/>
      <w:marTop w:val="0"/>
      <w:marBottom w:val="0"/>
      <w:divBdr>
        <w:top w:val="none" w:sz="0" w:space="0" w:color="auto"/>
        <w:left w:val="none" w:sz="0" w:space="0" w:color="auto"/>
        <w:bottom w:val="none" w:sz="0" w:space="0" w:color="auto"/>
        <w:right w:val="none" w:sz="0" w:space="0" w:color="auto"/>
      </w:divBdr>
    </w:div>
    <w:div w:id="1620575313">
      <w:bodyDiv w:val="1"/>
      <w:marLeft w:val="0"/>
      <w:marRight w:val="0"/>
      <w:marTop w:val="0"/>
      <w:marBottom w:val="0"/>
      <w:divBdr>
        <w:top w:val="none" w:sz="0" w:space="0" w:color="auto"/>
        <w:left w:val="none" w:sz="0" w:space="0" w:color="auto"/>
        <w:bottom w:val="none" w:sz="0" w:space="0" w:color="auto"/>
        <w:right w:val="none" w:sz="0" w:space="0" w:color="auto"/>
      </w:divBdr>
    </w:div>
    <w:div w:id="1620793680">
      <w:bodyDiv w:val="1"/>
      <w:marLeft w:val="0"/>
      <w:marRight w:val="0"/>
      <w:marTop w:val="0"/>
      <w:marBottom w:val="0"/>
      <w:divBdr>
        <w:top w:val="none" w:sz="0" w:space="0" w:color="auto"/>
        <w:left w:val="none" w:sz="0" w:space="0" w:color="auto"/>
        <w:bottom w:val="none" w:sz="0" w:space="0" w:color="auto"/>
        <w:right w:val="none" w:sz="0" w:space="0" w:color="auto"/>
      </w:divBdr>
    </w:div>
    <w:div w:id="1620800460">
      <w:bodyDiv w:val="1"/>
      <w:marLeft w:val="0"/>
      <w:marRight w:val="0"/>
      <w:marTop w:val="0"/>
      <w:marBottom w:val="0"/>
      <w:divBdr>
        <w:top w:val="none" w:sz="0" w:space="0" w:color="auto"/>
        <w:left w:val="none" w:sz="0" w:space="0" w:color="auto"/>
        <w:bottom w:val="none" w:sz="0" w:space="0" w:color="auto"/>
        <w:right w:val="none" w:sz="0" w:space="0" w:color="auto"/>
      </w:divBdr>
    </w:div>
    <w:div w:id="1620910871">
      <w:bodyDiv w:val="1"/>
      <w:marLeft w:val="0"/>
      <w:marRight w:val="0"/>
      <w:marTop w:val="0"/>
      <w:marBottom w:val="0"/>
      <w:divBdr>
        <w:top w:val="none" w:sz="0" w:space="0" w:color="auto"/>
        <w:left w:val="none" w:sz="0" w:space="0" w:color="auto"/>
        <w:bottom w:val="none" w:sz="0" w:space="0" w:color="auto"/>
        <w:right w:val="none" w:sz="0" w:space="0" w:color="auto"/>
      </w:divBdr>
    </w:div>
    <w:div w:id="1620986481">
      <w:bodyDiv w:val="1"/>
      <w:marLeft w:val="0"/>
      <w:marRight w:val="0"/>
      <w:marTop w:val="0"/>
      <w:marBottom w:val="0"/>
      <w:divBdr>
        <w:top w:val="none" w:sz="0" w:space="0" w:color="auto"/>
        <w:left w:val="none" w:sz="0" w:space="0" w:color="auto"/>
        <w:bottom w:val="none" w:sz="0" w:space="0" w:color="auto"/>
        <w:right w:val="none" w:sz="0" w:space="0" w:color="auto"/>
      </w:divBdr>
    </w:div>
    <w:div w:id="1620987322">
      <w:bodyDiv w:val="1"/>
      <w:marLeft w:val="0"/>
      <w:marRight w:val="0"/>
      <w:marTop w:val="0"/>
      <w:marBottom w:val="0"/>
      <w:divBdr>
        <w:top w:val="none" w:sz="0" w:space="0" w:color="auto"/>
        <w:left w:val="none" w:sz="0" w:space="0" w:color="auto"/>
        <w:bottom w:val="none" w:sz="0" w:space="0" w:color="auto"/>
        <w:right w:val="none" w:sz="0" w:space="0" w:color="auto"/>
      </w:divBdr>
    </w:div>
    <w:div w:id="1621105410">
      <w:bodyDiv w:val="1"/>
      <w:marLeft w:val="0"/>
      <w:marRight w:val="0"/>
      <w:marTop w:val="0"/>
      <w:marBottom w:val="0"/>
      <w:divBdr>
        <w:top w:val="none" w:sz="0" w:space="0" w:color="auto"/>
        <w:left w:val="none" w:sz="0" w:space="0" w:color="auto"/>
        <w:bottom w:val="none" w:sz="0" w:space="0" w:color="auto"/>
        <w:right w:val="none" w:sz="0" w:space="0" w:color="auto"/>
      </w:divBdr>
    </w:div>
    <w:div w:id="1621110089">
      <w:bodyDiv w:val="1"/>
      <w:marLeft w:val="0"/>
      <w:marRight w:val="0"/>
      <w:marTop w:val="0"/>
      <w:marBottom w:val="0"/>
      <w:divBdr>
        <w:top w:val="none" w:sz="0" w:space="0" w:color="auto"/>
        <w:left w:val="none" w:sz="0" w:space="0" w:color="auto"/>
        <w:bottom w:val="none" w:sz="0" w:space="0" w:color="auto"/>
        <w:right w:val="none" w:sz="0" w:space="0" w:color="auto"/>
      </w:divBdr>
    </w:div>
    <w:div w:id="1621454513">
      <w:bodyDiv w:val="1"/>
      <w:marLeft w:val="0"/>
      <w:marRight w:val="0"/>
      <w:marTop w:val="0"/>
      <w:marBottom w:val="0"/>
      <w:divBdr>
        <w:top w:val="none" w:sz="0" w:space="0" w:color="auto"/>
        <w:left w:val="none" w:sz="0" w:space="0" w:color="auto"/>
        <w:bottom w:val="none" w:sz="0" w:space="0" w:color="auto"/>
        <w:right w:val="none" w:sz="0" w:space="0" w:color="auto"/>
      </w:divBdr>
    </w:div>
    <w:div w:id="1622226530">
      <w:bodyDiv w:val="1"/>
      <w:marLeft w:val="0"/>
      <w:marRight w:val="0"/>
      <w:marTop w:val="0"/>
      <w:marBottom w:val="0"/>
      <w:divBdr>
        <w:top w:val="none" w:sz="0" w:space="0" w:color="auto"/>
        <w:left w:val="none" w:sz="0" w:space="0" w:color="auto"/>
        <w:bottom w:val="none" w:sz="0" w:space="0" w:color="auto"/>
        <w:right w:val="none" w:sz="0" w:space="0" w:color="auto"/>
      </w:divBdr>
    </w:div>
    <w:div w:id="1622345300">
      <w:bodyDiv w:val="1"/>
      <w:marLeft w:val="0"/>
      <w:marRight w:val="0"/>
      <w:marTop w:val="0"/>
      <w:marBottom w:val="0"/>
      <w:divBdr>
        <w:top w:val="none" w:sz="0" w:space="0" w:color="auto"/>
        <w:left w:val="none" w:sz="0" w:space="0" w:color="auto"/>
        <w:bottom w:val="none" w:sz="0" w:space="0" w:color="auto"/>
        <w:right w:val="none" w:sz="0" w:space="0" w:color="auto"/>
      </w:divBdr>
    </w:div>
    <w:div w:id="1622347162">
      <w:bodyDiv w:val="1"/>
      <w:marLeft w:val="0"/>
      <w:marRight w:val="0"/>
      <w:marTop w:val="0"/>
      <w:marBottom w:val="0"/>
      <w:divBdr>
        <w:top w:val="none" w:sz="0" w:space="0" w:color="auto"/>
        <w:left w:val="none" w:sz="0" w:space="0" w:color="auto"/>
        <w:bottom w:val="none" w:sz="0" w:space="0" w:color="auto"/>
        <w:right w:val="none" w:sz="0" w:space="0" w:color="auto"/>
      </w:divBdr>
    </w:div>
    <w:div w:id="1622414685">
      <w:bodyDiv w:val="1"/>
      <w:marLeft w:val="0"/>
      <w:marRight w:val="0"/>
      <w:marTop w:val="0"/>
      <w:marBottom w:val="0"/>
      <w:divBdr>
        <w:top w:val="none" w:sz="0" w:space="0" w:color="auto"/>
        <w:left w:val="none" w:sz="0" w:space="0" w:color="auto"/>
        <w:bottom w:val="none" w:sz="0" w:space="0" w:color="auto"/>
        <w:right w:val="none" w:sz="0" w:space="0" w:color="auto"/>
      </w:divBdr>
    </w:div>
    <w:div w:id="1622765641">
      <w:bodyDiv w:val="1"/>
      <w:marLeft w:val="0"/>
      <w:marRight w:val="0"/>
      <w:marTop w:val="0"/>
      <w:marBottom w:val="0"/>
      <w:divBdr>
        <w:top w:val="none" w:sz="0" w:space="0" w:color="auto"/>
        <w:left w:val="none" w:sz="0" w:space="0" w:color="auto"/>
        <w:bottom w:val="none" w:sz="0" w:space="0" w:color="auto"/>
        <w:right w:val="none" w:sz="0" w:space="0" w:color="auto"/>
      </w:divBdr>
    </w:div>
    <w:div w:id="1622955205">
      <w:bodyDiv w:val="1"/>
      <w:marLeft w:val="0"/>
      <w:marRight w:val="0"/>
      <w:marTop w:val="0"/>
      <w:marBottom w:val="0"/>
      <w:divBdr>
        <w:top w:val="none" w:sz="0" w:space="0" w:color="auto"/>
        <w:left w:val="none" w:sz="0" w:space="0" w:color="auto"/>
        <w:bottom w:val="none" w:sz="0" w:space="0" w:color="auto"/>
        <w:right w:val="none" w:sz="0" w:space="0" w:color="auto"/>
      </w:divBdr>
    </w:div>
    <w:div w:id="1623655500">
      <w:bodyDiv w:val="1"/>
      <w:marLeft w:val="0"/>
      <w:marRight w:val="0"/>
      <w:marTop w:val="0"/>
      <w:marBottom w:val="0"/>
      <w:divBdr>
        <w:top w:val="none" w:sz="0" w:space="0" w:color="auto"/>
        <w:left w:val="none" w:sz="0" w:space="0" w:color="auto"/>
        <w:bottom w:val="none" w:sz="0" w:space="0" w:color="auto"/>
        <w:right w:val="none" w:sz="0" w:space="0" w:color="auto"/>
      </w:divBdr>
    </w:div>
    <w:div w:id="1623725850">
      <w:bodyDiv w:val="1"/>
      <w:marLeft w:val="0"/>
      <w:marRight w:val="0"/>
      <w:marTop w:val="0"/>
      <w:marBottom w:val="0"/>
      <w:divBdr>
        <w:top w:val="none" w:sz="0" w:space="0" w:color="auto"/>
        <w:left w:val="none" w:sz="0" w:space="0" w:color="auto"/>
        <w:bottom w:val="none" w:sz="0" w:space="0" w:color="auto"/>
        <w:right w:val="none" w:sz="0" w:space="0" w:color="auto"/>
      </w:divBdr>
    </w:div>
    <w:div w:id="1623994237">
      <w:bodyDiv w:val="1"/>
      <w:marLeft w:val="0"/>
      <w:marRight w:val="0"/>
      <w:marTop w:val="0"/>
      <w:marBottom w:val="0"/>
      <w:divBdr>
        <w:top w:val="none" w:sz="0" w:space="0" w:color="auto"/>
        <w:left w:val="none" w:sz="0" w:space="0" w:color="auto"/>
        <w:bottom w:val="none" w:sz="0" w:space="0" w:color="auto"/>
        <w:right w:val="none" w:sz="0" w:space="0" w:color="auto"/>
      </w:divBdr>
    </w:div>
    <w:div w:id="1624073990">
      <w:bodyDiv w:val="1"/>
      <w:marLeft w:val="0"/>
      <w:marRight w:val="0"/>
      <w:marTop w:val="0"/>
      <w:marBottom w:val="0"/>
      <w:divBdr>
        <w:top w:val="none" w:sz="0" w:space="0" w:color="auto"/>
        <w:left w:val="none" w:sz="0" w:space="0" w:color="auto"/>
        <w:bottom w:val="none" w:sz="0" w:space="0" w:color="auto"/>
        <w:right w:val="none" w:sz="0" w:space="0" w:color="auto"/>
      </w:divBdr>
    </w:div>
    <w:div w:id="1624075926">
      <w:bodyDiv w:val="1"/>
      <w:marLeft w:val="0"/>
      <w:marRight w:val="0"/>
      <w:marTop w:val="0"/>
      <w:marBottom w:val="0"/>
      <w:divBdr>
        <w:top w:val="none" w:sz="0" w:space="0" w:color="auto"/>
        <w:left w:val="none" w:sz="0" w:space="0" w:color="auto"/>
        <w:bottom w:val="none" w:sz="0" w:space="0" w:color="auto"/>
        <w:right w:val="none" w:sz="0" w:space="0" w:color="auto"/>
      </w:divBdr>
    </w:div>
    <w:div w:id="1624383563">
      <w:bodyDiv w:val="1"/>
      <w:marLeft w:val="0"/>
      <w:marRight w:val="0"/>
      <w:marTop w:val="0"/>
      <w:marBottom w:val="0"/>
      <w:divBdr>
        <w:top w:val="none" w:sz="0" w:space="0" w:color="auto"/>
        <w:left w:val="none" w:sz="0" w:space="0" w:color="auto"/>
        <w:bottom w:val="none" w:sz="0" w:space="0" w:color="auto"/>
        <w:right w:val="none" w:sz="0" w:space="0" w:color="auto"/>
      </w:divBdr>
    </w:div>
    <w:div w:id="1624581901">
      <w:bodyDiv w:val="1"/>
      <w:marLeft w:val="0"/>
      <w:marRight w:val="0"/>
      <w:marTop w:val="0"/>
      <w:marBottom w:val="0"/>
      <w:divBdr>
        <w:top w:val="none" w:sz="0" w:space="0" w:color="auto"/>
        <w:left w:val="none" w:sz="0" w:space="0" w:color="auto"/>
        <w:bottom w:val="none" w:sz="0" w:space="0" w:color="auto"/>
        <w:right w:val="none" w:sz="0" w:space="0" w:color="auto"/>
      </w:divBdr>
    </w:div>
    <w:div w:id="1624648778">
      <w:bodyDiv w:val="1"/>
      <w:marLeft w:val="0"/>
      <w:marRight w:val="0"/>
      <w:marTop w:val="0"/>
      <w:marBottom w:val="0"/>
      <w:divBdr>
        <w:top w:val="none" w:sz="0" w:space="0" w:color="auto"/>
        <w:left w:val="none" w:sz="0" w:space="0" w:color="auto"/>
        <w:bottom w:val="none" w:sz="0" w:space="0" w:color="auto"/>
        <w:right w:val="none" w:sz="0" w:space="0" w:color="auto"/>
      </w:divBdr>
    </w:div>
    <w:div w:id="1624650360">
      <w:bodyDiv w:val="1"/>
      <w:marLeft w:val="0"/>
      <w:marRight w:val="0"/>
      <w:marTop w:val="0"/>
      <w:marBottom w:val="0"/>
      <w:divBdr>
        <w:top w:val="none" w:sz="0" w:space="0" w:color="auto"/>
        <w:left w:val="none" w:sz="0" w:space="0" w:color="auto"/>
        <w:bottom w:val="none" w:sz="0" w:space="0" w:color="auto"/>
        <w:right w:val="none" w:sz="0" w:space="0" w:color="auto"/>
      </w:divBdr>
    </w:div>
    <w:div w:id="1624850911">
      <w:bodyDiv w:val="1"/>
      <w:marLeft w:val="0"/>
      <w:marRight w:val="0"/>
      <w:marTop w:val="0"/>
      <w:marBottom w:val="0"/>
      <w:divBdr>
        <w:top w:val="none" w:sz="0" w:space="0" w:color="auto"/>
        <w:left w:val="none" w:sz="0" w:space="0" w:color="auto"/>
        <w:bottom w:val="none" w:sz="0" w:space="0" w:color="auto"/>
        <w:right w:val="none" w:sz="0" w:space="0" w:color="auto"/>
      </w:divBdr>
    </w:div>
    <w:div w:id="1624968239">
      <w:bodyDiv w:val="1"/>
      <w:marLeft w:val="0"/>
      <w:marRight w:val="0"/>
      <w:marTop w:val="0"/>
      <w:marBottom w:val="0"/>
      <w:divBdr>
        <w:top w:val="none" w:sz="0" w:space="0" w:color="auto"/>
        <w:left w:val="none" w:sz="0" w:space="0" w:color="auto"/>
        <w:bottom w:val="none" w:sz="0" w:space="0" w:color="auto"/>
        <w:right w:val="none" w:sz="0" w:space="0" w:color="auto"/>
      </w:divBdr>
    </w:div>
    <w:div w:id="1625111742">
      <w:bodyDiv w:val="1"/>
      <w:marLeft w:val="0"/>
      <w:marRight w:val="0"/>
      <w:marTop w:val="0"/>
      <w:marBottom w:val="0"/>
      <w:divBdr>
        <w:top w:val="none" w:sz="0" w:space="0" w:color="auto"/>
        <w:left w:val="none" w:sz="0" w:space="0" w:color="auto"/>
        <w:bottom w:val="none" w:sz="0" w:space="0" w:color="auto"/>
        <w:right w:val="none" w:sz="0" w:space="0" w:color="auto"/>
      </w:divBdr>
    </w:div>
    <w:div w:id="1625304924">
      <w:bodyDiv w:val="1"/>
      <w:marLeft w:val="0"/>
      <w:marRight w:val="0"/>
      <w:marTop w:val="0"/>
      <w:marBottom w:val="0"/>
      <w:divBdr>
        <w:top w:val="none" w:sz="0" w:space="0" w:color="auto"/>
        <w:left w:val="none" w:sz="0" w:space="0" w:color="auto"/>
        <w:bottom w:val="none" w:sz="0" w:space="0" w:color="auto"/>
        <w:right w:val="none" w:sz="0" w:space="0" w:color="auto"/>
      </w:divBdr>
    </w:div>
    <w:div w:id="1625305705">
      <w:bodyDiv w:val="1"/>
      <w:marLeft w:val="0"/>
      <w:marRight w:val="0"/>
      <w:marTop w:val="0"/>
      <w:marBottom w:val="0"/>
      <w:divBdr>
        <w:top w:val="none" w:sz="0" w:space="0" w:color="auto"/>
        <w:left w:val="none" w:sz="0" w:space="0" w:color="auto"/>
        <w:bottom w:val="none" w:sz="0" w:space="0" w:color="auto"/>
        <w:right w:val="none" w:sz="0" w:space="0" w:color="auto"/>
      </w:divBdr>
    </w:div>
    <w:div w:id="1625382493">
      <w:bodyDiv w:val="1"/>
      <w:marLeft w:val="0"/>
      <w:marRight w:val="0"/>
      <w:marTop w:val="0"/>
      <w:marBottom w:val="0"/>
      <w:divBdr>
        <w:top w:val="none" w:sz="0" w:space="0" w:color="auto"/>
        <w:left w:val="none" w:sz="0" w:space="0" w:color="auto"/>
        <w:bottom w:val="none" w:sz="0" w:space="0" w:color="auto"/>
        <w:right w:val="none" w:sz="0" w:space="0" w:color="auto"/>
      </w:divBdr>
    </w:div>
    <w:div w:id="1625428877">
      <w:bodyDiv w:val="1"/>
      <w:marLeft w:val="0"/>
      <w:marRight w:val="0"/>
      <w:marTop w:val="0"/>
      <w:marBottom w:val="0"/>
      <w:divBdr>
        <w:top w:val="none" w:sz="0" w:space="0" w:color="auto"/>
        <w:left w:val="none" w:sz="0" w:space="0" w:color="auto"/>
        <w:bottom w:val="none" w:sz="0" w:space="0" w:color="auto"/>
        <w:right w:val="none" w:sz="0" w:space="0" w:color="auto"/>
      </w:divBdr>
    </w:div>
    <w:div w:id="1625623656">
      <w:bodyDiv w:val="1"/>
      <w:marLeft w:val="0"/>
      <w:marRight w:val="0"/>
      <w:marTop w:val="0"/>
      <w:marBottom w:val="0"/>
      <w:divBdr>
        <w:top w:val="none" w:sz="0" w:space="0" w:color="auto"/>
        <w:left w:val="none" w:sz="0" w:space="0" w:color="auto"/>
        <w:bottom w:val="none" w:sz="0" w:space="0" w:color="auto"/>
        <w:right w:val="none" w:sz="0" w:space="0" w:color="auto"/>
      </w:divBdr>
    </w:div>
    <w:div w:id="1625770656">
      <w:bodyDiv w:val="1"/>
      <w:marLeft w:val="0"/>
      <w:marRight w:val="0"/>
      <w:marTop w:val="0"/>
      <w:marBottom w:val="0"/>
      <w:divBdr>
        <w:top w:val="none" w:sz="0" w:space="0" w:color="auto"/>
        <w:left w:val="none" w:sz="0" w:space="0" w:color="auto"/>
        <w:bottom w:val="none" w:sz="0" w:space="0" w:color="auto"/>
        <w:right w:val="none" w:sz="0" w:space="0" w:color="auto"/>
      </w:divBdr>
    </w:div>
    <w:div w:id="1625817227">
      <w:bodyDiv w:val="1"/>
      <w:marLeft w:val="0"/>
      <w:marRight w:val="0"/>
      <w:marTop w:val="0"/>
      <w:marBottom w:val="0"/>
      <w:divBdr>
        <w:top w:val="none" w:sz="0" w:space="0" w:color="auto"/>
        <w:left w:val="none" w:sz="0" w:space="0" w:color="auto"/>
        <w:bottom w:val="none" w:sz="0" w:space="0" w:color="auto"/>
        <w:right w:val="none" w:sz="0" w:space="0" w:color="auto"/>
      </w:divBdr>
    </w:div>
    <w:div w:id="1625841930">
      <w:bodyDiv w:val="1"/>
      <w:marLeft w:val="0"/>
      <w:marRight w:val="0"/>
      <w:marTop w:val="0"/>
      <w:marBottom w:val="0"/>
      <w:divBdr>
        <w:top w:val="none" w:sz="0" w:space="0" w:color="auto"/>
        <w:left w:val="none" w:sz="0" w:space="0" w:color="auto"/>
        <w:bottom w:val="none" w:sz="0" w:space="0" w:color="auto"/>
        <w:right w:val="none" w:sz="0" w:space="0" w:color="auto"/>
      </w:divBdr>
    </w:div>
    <w:div w:id="1625886356">
      <w:bodyDiv w:val="1"/>
      <w:marLeft w:val="0"/>
      <w:marRight w:val="0"/>
      <w:marTop w:val="0"/>
      <w:marBottom w:val="0"/>
      <w:divBdr>
        <w:top w:val="none" w:sz="0" w:space="0" w:color="auto"/>
        <w:left w:val="none" w:sz="0" w:space="0" w:color="auto"/>
        <w:bottom w:val="none" w:sz="0" w:space="0" w:color="auto"/>
        <w:right w:val="none" w:sz="0" w:space="0" w:color="auto"/>
      </w:divBdr>
    </w:div>
    <w:div w:id="1626035510">
      <w:bodyDiv w:val="1"/>
      <w:marLeft w:val="0"/>
      <w:marRight w:val="0"/>
      <w:marTop w:val="0"/>
      <w:marBottom w:val="0"/>
      <w:divBdr>
        <w:top w:val="none" w:sz="0" w:space="0" w:color="auto"/>
        <w:left w:val="none" w:sz="0" w:space="0" w:color="auto"/>
        <w:bottom w:val="none" w:sz="0" w:space="0" w:color="auto"/>
        <w:right w:val="none" w:sz="0" w:space="0" w:color="auto"/>
      </w:divBdr>
    </w:div>
    <w:div w:id="1626423489">
      <w:bodyDiv w:val="1"/>
      <w:marLeft w:val="0"/>
      <w:marRight w:val="0"/>
      <w:marTop w:val="0"/>
      <w:marBottom w:val="0"/>
      <w:divBdr>
        <w:top w:val="none" w:sz="0" w:space="0" w:color="auto"/>
        <w:left w:val="none" w:sz="0" w:space="0" w:color="auto"/>
        <w:bottom w:val="none" w:sz="0" w:space="0" w:color="auto"/>
        <w:right w:val="none" w:sz="0" w:space="0" w:color="auto"/>
      </w:divBdr>
    </w:div>
    <w:div w:id="1626812702">
      <w:bodyDiv w:val="1"/>
      <w:marLeft w:val="0"/>
      <w:marRight w:val="0"/>
      <w:marTop w:val="0"/>
      <w:marBottom w:val="0"/>
      <w:divBdr>
        <w:top w:val="none" w:sz="0" w:space="0" w:color="auto"/>
        <w:left w:val="none" w:sz="0" w:space="0" w:color="auto"/>
        <w:bottom w:val="none" w:sz="0" w:space="0" w:color="auto"/>
        <w:right w:val="none" w:sz="0" w:space="0" w:color="auto"/>
      </w:divBdr>
    </w:div>
    <w:div w:id="1627002582">
      <w:bodyDiv w:val="1"/>
      <w:marLeft w:val="0"/>
      <w:marRight w:val="0"/>
      <w:marTop w:val="0"/>
      <w:marBottom w:val="0"/>
      <w:divBdr>
        <w:top w:val="none" w:sz="0" w:space="0" w:color="auto"/>
        <w:left w:val="none" w:sz="0" w:space="0" w:color="auto"/>
        <w:bottom w:val="none" w:sz="0" w:space="0" w:color="auto"/>
        <w:right w:val="none" w:sz="0" w:space="0" w:color="auto"/>
      </w:divBdr>
    </w:div>
    <w:div w:id="1627006416">
      <w:bodyDiv w:val="1"/>
      <w:marLeft w:val="0"/>
      <w:marRight w:val="0"/>
      <w:marTop w:val="0"/>
      <w:marBottom w:val="0"/>
      <w:divBdr>
        <w:top w:val="none" w:sz="0" w:space="0" w:color="auto"/>
        <w:left w:val="none" w:sz="0" w:space="0" w:color="auto"/>
        <w:bottom w:val="none" w:sz="0" w:space="0" w:color="auto"/>
        <w:right w:val="none" w:sz="0" w:space="0" w:color="auto"/>
      </w:divBdr>
    </w:div>
    <w:div w:id="1627010120">
      <w:bodyDiv w:val="1"/>
      <w:marLeft w:val="0"/>
      <w:marRight w:val="0"/>
      <w:marTop w:val="0"/>
      <w:marBottom w:val="0"/>
      <w:divBdr>
        <w:top w:val="none" w:sz="0" w:space="0" w:color="auto"/>
        <w:left w:val="none" w:sz="0" w:space="0" w:color="auto"/>
        <w:bottom w:val="none" w:sz="0" w:space="0" w:color="auto"/>
        <w:right w:val="none" w:sz="0" w:space="0" w:color="auto"/>
      </w:divBdr>
    </w:div>
    <w:div w:id="1627083362">
      <w:bodyDiv w:val="1"/>
      <w:marLeft w:val="0"/>
      <w:marRight w:val="0"/>
      <w:marTop w:val="0"/>
      <w:marBottom w:val="0"/>
      <w:divBdr>
        <w:top w:val="none" w:sz="0" w:space="0" w:color="auto"/>
        <w:left w:val="none" w:sz="0" w:space="0" w:color="auto"/>
        <w:bottom w:val="none" w:sz="0" w:space="0" w:color="auto"/>
        <w:right w:val="none" w:sz="0" w:space="0" w:color="auto"/>
      </w:divBdr>
    </w:div>
    <w:div w:id="1627347265">
      <w:bodyDiv w:val="1"/>
      <w:marLeft w:val="0"/>
      <w:marRight w:val="0"/>
      <w:marTop w:val="0"/>
      <w:marBottom w:val="0"/>
      <w:divBdr>
        <w:top w:val="none" w:sz="0" w:space="0" w:color="auto"/>
        <w:left w:val="none" w:sz="0" w:space="0" w:color="auto"/>
        <w:bottom w:val="none" w:sz="0" w:space="0" w:color="auto"/>
        <w:right w:val="none" w:sz="0" w:space="0" w:color="auto"/>
      </w:divBdr>
    </w:div>
    <w:div w:id="1627732273">
      <w:bodyDiv w:val="1"/>
      <w:marLeft w:val="0"/>
      <w:marRight w:val="0"/>
      <w:marTop w:val="0"/>
      <w:marBottom w:val="0"/>
      <w:divBdr>
        <w:top w:val="none" w:sz="0" w:space="0" w:color="auto"/>
        <w:left w:val="none" w:sz="0" w:space="0" w:color="auto"/>
        <w:bottom w:val="none" w:sz="0" w:space="0" w:color="auto"/>
        <w:right w:val="none" w:sz="0" w:space="0" w:color="auto"/>
      </w:divBdr>
    </w:div>
    <w:div w:id="1627934085">
      <w:bodyDiv w:val="1"/>
      <w:marLeft w:val="0"/>
      <w:marRight w:val="0"/>
      <w:marTop w:val="0"/>
      <w:marBottom w:val="0"/>
      <w:divBdr>
        <w:top w:val="none" w:sz="0" w:space="0" w:color="auto"/>
        <w:left w:val="none" w:sz="0" w:space="0" w:color="auto"/>
        <w:bottom w:val="none" w:sz="0" w:space="0" w:color="auto"/>
        <w:right w:val="none" w:sz="0" w:space="0" w:color="auto"/>
      </w:divBdr>
    </w:div>
    <w:div w:id="1628243304">
      <w:bodyDiv w:val="1"/>
      <w:marLeft w:val="0"/>
      <w:marRight w:val="0"/>
      <w:marTop w:val="0"/>
      <w:marBottom w:val="0"/>
      <w:divBdr>
        <w:top w:val="none" w:sz="0" w:space="0" w:color="auto"/>
        <w:left w:val="none" w:sz="0" w:space="0" w:color="auto"/>
        <w:bottom w:val="none" w:sz="0" w:space="0" w:color="auto"/>
        <w:right w:val="none" w:sz="0" w:space="0" w:color="auto"/>
      </w:divBdr>
    </w:div>
    <w:div w:id="1628318737">
      <w:bodyDiv w:val="1"/>
      <w:marLeft w:val="0"/>
      <w:marRight w:val="0"/>
      <w:marTop w:val="0"/>
      <w:marBottom w:val="0"/>
      <w:divBdr>
        <w:top w:val="none" w:sz="0" w:space="0" w:color="auto"/>
        <w:left w:val="none" w:sz="0" w:space="0" w:color="auto"/>
        <w:bottom w:val="none" w:sz="0" w:space="0" w:color="auto"/>
        <w:right w:val="none" w:sz="0" w:space="0" w:color="auto"/>
      </w:divBdr>
    </w:div>
    <w:div w:id="1628505678">
      <w:bodyDiv w:val="1"/>
      <w:marLeft w:val="0"/>
      <w:marRight w:val="0"/>
      <w:marTop w:val="0"/>
      <w:marBottom w:val="0"/>
      <w:divBdr>
        <w:top w:val="none" w:sz="0" w:space="0" w:color="auto"/>
        <w:left w:val="none" w:sz="0" w:space="0" w:color="auto"/>
        <w:bottom w:val="none" w:sz="0" w:space="0" w:color="auto"/>
        <w:right w:val="none" w:sz="0" w:space="0" w:color="auto"/>
      </w:divBdr>
    </w:div>
    <w:div w:id="1628511161">
      <w:bodyDiv w:val="1"/>
      <w:marLeft w:val="0"/>
      <w:marRight w:val="0"/>
      <w:marTop w:val="0"/>
      <w:marBottom w:val="0"/>
      <w:divBdr>
        <w:top w:val="none" w:sz="0" w:space="0" w:color="auto"/>
        <w:left w:val="none" w:sz="0" w:space="0" w:color="auto"/>
        <w:bottom w:val="none" w:sz="0" w:space="0" w:color="auto"/>
        <w:right w:val="none" w:sz="0" w:space="0" w:color="auto"/>
      </w:divBdr>
    </w:div>
    <w:div w:id="1628848722">
      <w:bodyDiv w:val="1"/>
      <w:marLeft w:val="0"/>
      <w:marRight w:val="0"/>
      <w:marTop w:val="0"/>
      <w:marBottom w:val="0"/>
      <w:divBdr>
        <w:top w:val="none" w:sz="0" w:space="0" w:color="auto"/>
        <w:left w:val="none" w:sz="0" w:space="0" w:color="auto"/>
        <w:bottom w:val="none" w:sz="0" w:space="0" w:color="auto"/>
        <w:right w:val="none" w:sz="0" w:space="0" w:color="auto"/>
      </w:divBdr>
    </w:div>
    <w:div w:id="1628849738">
      <w:bodyDiv w:val="1"/>
      <w:marLeft w:val="0"/>
      <w:marRight w:val="0"/>
      <w:marTop w:val="0"/>
      <w:marBottom w:val="0"/>
      <w:divBdr>
        <w:top w:val="none" w:sz="0" w:space="0" w:color="auto"/>
        <w:left w:val="none" w:sz="0" w:space="0" w:color="auto"/>
        <w:bottom w:val="none" w:sz="0" w:space="0" w:color="auto"/>
        <w:right w:val="none" w:sz="0" w:space="0" w:color="auto"/>
      </w:divBdr>
    </w:div>
    <w:div w:id="1628972765">
      <w:bodyDiv w:val="1"/>
      <w:marLeft w:val="0"/>
      <w:marRight w:val="0"/>
      <w:marTop w:val="0"/>
      <w:marBottom w:val="0"/>
      <w:divBdr>
        <w:top w:val="none" w:sz="0" w:space="0" w:color="auto"/>
        <w:left w:val="none" w:sz="0" w:space="0" w:color="auto"/>
        <w:bottom w:val="none" w:sz="0" w:space="0" w:color="auto"/>
        <w:right w:val="none" w:sz="0" w:space="0" w:color="auto"/>
      </w:divBdr>
    </w:div>
    <w:div w:id="1629043964">
      <w:bodyDiv w:val="1"/>
      <w:marLeft w:val="0"/>
      <w:marRight w:val="0"/>
      <w:marTop w:val="0"/>
      <w:marBottom w:val="0"/>
      <w:divBdr>
        <w:top w:val="none" w:sz="0" w:space="0" w:color="auto"/>
        <w:left w:val="none" w:sz="0" w:space="0" w:color="auto"/>
        <w:bottom w:val="none" w:sz="0" w:space="0" w:color="auto"/>
        <w:right w:val="none" w:sz="0" w:space="0" w:color="auto"/>
      </w:divBdr>
    </w:div>
    <w:div w:id="1629160252">
      <w:bodyDiv w:val="1"/>
      <w:marLeft w:val="0"/>
      <w:marRight w:val="0"/>
      <w:marTop w:val="0"/>
      <w:marBottom w:val="0"/>
      <w:divBdr>
        <w:top w:val="none" w:sz="0" w:space="0" w:color="auto"/>
        <w:left w:val="none" w:sz="0" w:space="0" w:color="auto"/>
        <w:bottom w:val="none" w:sz="0" w:space="0" w:color="auto"/>
        <w:right w:val="none" w:sz="0" w:space="0" w:color="auto"/>
      </w:divBdr>
    </w:div>
    <w:div w:id="1629428596">
      <w:bodyDiv w:val="1"/>
      <w:marLeft w:val="0"/>
      <w:marRight w:val="0"/>
      <w:marTop w:val="0"/>
      <w:marBottom w:val="0"/>
      <w:divBdr>
        <w:top w:val="none" w:sz="0" w:space="0" w:color="auto"/>
        <w:left w:val="none" w:sz="0" w:space="0" w:color="auto"/>
        <w:bottom w:val="none" w:sz="0" w:space="0" w:color="auto"/>
        <w:right w:val="none" w:sz="0" w:space="0" w:color="auto"/>
      </w:divBdr>
    </w:div>
    <w:div w:id="1629628348">
      <w:bodyDiv w:val="1"/>
      <w:marLeft w:val="0"/>
      <w:marRight w:val="0"/>
      <w:marTop w:val="0"/>
      <w:marBottom w:val="0"/>
      <w:divBdr>
        <w:top w:val="none" w:sz="0" w:space="0" w:color="auto"/>
        <w:left w:val="none" w:sz="0" w:space="0" w:color="auto"/>
        <w:bottom w:val="none" w:sz="0" w:space="0" w:color="auto"/>
        <w:right w:val="none" w:sz="0" w:space="0" w:color="auto"/>
      </w:divBdr>
    </w:div>
    <w:div w:id="1629701613">
      <w:bodyDiv w:val="1"/>
      <w:marLeft w:val="0"/>
      <w:marRight w:val="0"/>
      <w:marTop w:val="0"/>
      <w:marBottom w:val="0"/>
      <w:divBdr>
        <w:top w:val="none" w:sz="0" w:space="0" w:color="auto"/>
        <w:left w:val="none" w:sz="0" w:space="0" w:color="auto"/>
        <w:bottom w:val="none" w:sz="0" w:space="0" w:color="auto"/>
        <w:right w:val="none" w:sz="0" w:space="0" w:color="auto"/>
      </w:divBdr>
    </w:div>
    <w:div w:id="1629702662">
      <w:bodyDiv w:val="1"/>
      <w:marLeft w:val="0"/>
      <w:marRight w:val="0"/>
      <w:marTop w:val="0"/>
      <w:marBottom w:val="0"/>
      <w:divBdr>
        <w:top w:val="none" w:sz="0" w:space="0" w:color="auto"/>
        <w:left w:val="none" w:sz="0" w:space="0" w:color="auto"/>
        <w:bottom w:val="none" w:sz="0" w:space="0" w:color="auto"/>
        <w:right w:val="none" w:sz="0" w:space="0" w:color="auto"/>
      </w:divBdr>
    </w:div>
    <w:div w:id="1629966369">
      <w:bodyDiv w:val="1"/>
      <w:marLeft w:val="0"/>
      <w:marRight w:val="0"/>
      <w:marTop w:val="0"/>
      <w:marBottom w:val="0"/>
      <w:divBdr>
        <w:top w:val="none" w:sz="0" w:space="0" w:color="auto"/>
        <w:left w:val="none" w:sz="0" w:space="0" w:color="auto"/>
        <w:bottom w:val="none" w:sz="0" w:space="0" w:color="auto"/>
        <w:right w:val="none" w:sz="0" w:space="0" w:color="auto"/>
      </w:divBdr>
    </w:div>
    <w:div w:id="1630013218">
      <w:bodyDiv w:val="1"/>
      <w:marLeft w:val="0"/>
      <w:marRight w:val="0"/>
      <w:marTop w:val="0"/>
      <w:marBottom w:val="0"/>
      <w:divBdr>
        <w:top w:val="none" w:sz="0" w:space="0" w:color="auto"/>
        <w:left w:val="none" w:sz="0" w:space="0" w:color="auto"/>
        <w:bottom w:val="none" w:sz="0" w:space="0" w:color="auto"/>
        <w:right w:val="none" w:sz="0" w:space="0" w:color="auto"/>
      </w:divBdr>
    </w:div>
    <w:div w:id="1630165389">
      <w:bodyDiv w:val="1"/>
      <w:marLeft w:val="0"/>
      <w:marRight w:val="0"/>
      <w:marTop w:val="0"/>
      <w:marBottom w:val="0"/>
      <w:divBdr>
        <w:top w:val="none" w:sz="0" w:space="0" w:color="auto"/>
        <w:left w:val="none" w:sz="0" w:space="0" w:color="auto"/>
        <w:bottom w:val="none" w:sz="0" w:space="0" w:color="auto"/>
        <w:right w:val="none" w:sz="0" w:space="0" w:color="auto"/>
      </w:divBdr>
    </w:div>
    <w:div w:id="1630741863">
      <w:bodyDiv w:val="1"/>
      <w:marLeft w:val="0"/>
      <w:marRight w:val="0"/>
      <w:marTop w:val="0"/>
      <w:marBottom w:val="0"/>
      <w:divBdr>
        <w:top w:val="none" w:sz="0" w:space="0" w:color="auto"/>
        <w:left w:val="none" w:sz="0" w:space="0" w:color="auto"/>
        <w:bottom w:val="none" w:sz="0" w:space="0" w:color="auto"/>
        <w:right w:val="none" w:sz="0" w:space="0" w:color="auto"/>
      </w:divBdr>
    </w:div>
    <w:div w:id="1630939361">
      <w:bodyDiv w:val="1"/>
      <w:marLeft w:val="0"/>
      <w:marRight w:val="0"/>
      <w:marTop w:val="0"/>
      <w:marBottom w:val="0"/>
      <w:divBdr>
        <w:top w:val="none" w:sz="0" w:space="0" w:color="auto"/>
        <w:left w:val="none" w:sz="0" w:space="0" w:color="auto"/>
        <w:bottom w:val="none" w:sz="0" w:space="0" w:color="auto"/>
        <w:right w:val="none" w:sz="0" w:space="0" w:color="auto"/>
      </w:divBdr>
    </w:div>
    <w:div w:id="1631207626">
      <w:bodyDiv w:val="1"/>
      <w:marLeft w:val="0"/>
      <w:marRight w:val="0"/>
      <w:marTop w:val="0"/>
      <w:marBottom w:val="0"/>
      <w:divBdr>
        <w:top w:val="none" w:sz="0" w:space="0" w:color="auto"/>
        <w:left w:val="none" w:sz="0" w:space="0" w:color="auto"/>
        <w:bottom w:val="none" w:sz="0" w:space="0" w:color="auto"/>
        <w:right w:val="none" w:sz="0" w:space="0" w:color="auto"/>
      </w:divBdr>
    </w:div>
    <w:div w:id="1631469897">
      <w:bodyDiv w:val="1"/>
      <w:marLeft w:val="0"/>
      <w:marRight w:val="0"/>
      <w:marTop w:val="0"/>
      <w:marBottom w:val="0"/>
      <w:divBdr>
        <w:top w:val="none" w:sz="0" w:space="0" w:color="auto"/>
        <w:left w:val="none" w:sz="0" w:space="0" w:color="auto"/>
        <w:bottom w:val="none" w:sz="0" w:space="0" w:color="auto"/>
        <w:right w:val="none" w:sz="0" w:space="0" w:color="auto"/>
      </w:divBdr>
    </w:div>
    <w:div w:id="1631593502">
      <w:bodyDiv w:val="1"/>
      <w:marLeft w:val="0"/>
      <w:marRight w:val="0"/>
      <w:marTop w:val="0"/>
      <w:marBottom w:val="0"/>
      <w:divBdr>
        <w:top w:val="none" w:sz="0" w:space="0" w:color="auto"/>
        <w:left w:val="none" w:sz="0" w:space="0" w:color="auto"/>
        <w:bottom w:val="none" w:sz="0" w:space="0" w:color="auto"/>
        <w:right w:val="none" w:sz="0" w:space="0" w:color="auto"/>
      </w:divBdr>
    </w:div>
    <w:div w:id="1631747768">
      <w:bodyDiv w:val="1"/>
      <w:marLeft w:val="0"/>
      <w:marRight w:val="0"/>
      <w:marTop w:val="0"/>
      <w:marBottom w:val="0"/>
      <w:divBdr>
        <w:top w:val="none" w:sz="0" w:space="0" w:color="auto"/>
        <w:left w:val="none" w:sz="0" w:space="0" w:color="auto"/>
        <w:bottom w:val="none" w:sz="0" w:space="0" w:color="auto"/>
        <w:right w:val="none" w:sz="0" w:space="0" w:color="auto"/>
      </w:divBdr>
    </w:div>
    <w:div w:id="1631781429">
      <w:bodyDiv w:val="1"/>
      <w:marLeft w:val="0"/>
      <w:marRight w:val="0"/>
      <w:marTop w:val="0"/>
      <w:marBottom w:val="0"/>
      <w:divBdr>
        <w:top w:val="none" w:sz="0" w:space="0" w:color="auto"/>
        <w:left w:val="none" w:sz="0" w:space="0" w:color="auto"/>
        <w:bottom w:val="none" w:sz="0" w:space="0" w:color="auto"/>
        <w:right w:val="none" w:sz="0" w:space="0" w:color="auto"/>
      </w:divBdr>
    </w:div>
    <w:div w:id="1631782613">
      <w:bodyDiv w:val="1"/>
      <w:marLeft w:val="0"/>
      <w:marRight w:val="0"/>
      <w:marTop w:val="0"/>
      <w:marBottom w:val="0"/>
      <w:divBdr>
        <w:top w:val="none" w:sz="0" w:space="0" w:color="auto"/>
        <w:left w:val="none" w:sz="0" w:space="0" w:color="auto"/>
        <w:bottom w:val="none" w:sz="0" w:space="0" w:color="auto"/>
        <w:right w:val="none" w:sz="0" w:space="0" w:color="auto"/>
      </w:divBdr>
    </w:div>
    <w:div w:id="1631863508">
      <w:bodyDiv w:val="1"/>
      <w:marLeft w:val="0"/>
      <w:marRight w:val="0"/>
      <w:marTop w:val="0"/>
      <w:marBottom w:val="0"/>
      <w:divBdr>
        <w:top w:val="none" w:sz="0" w:space="0" w:color="auto"/>
        <w:left w:val="none" w:sz="0" w:space="0" w:color="auto"/>
        <w:bottom w:val="none" w:sz="0" w:space="0" w:color="auto"/>
        <w:right w:val="none" w:sz="0" w:space="0" w:color="auto"/>
      </w:divBdr>
    </w:div>
    <w:div w:id="1631979212">
      <w:bodyDiv w:val="1"/>
      <w:marLeft w:val="0"/>
      <w:marRight w:val="0"/>
      <w:marTop w:val="0"/>
      <w:marBottom w:val="0"/>
      <w:divBdr>
        <w:top w:val="none" w:sz="0" w:space="0" w:color="auto"/>
        <w:left w:val="none" w:sz="0" w:space="0" w:color="auto"/>
        <w:bottom w:val="none" w:sz="0" w:space="0" w:color="auto"/>
        <w:right w:val="none" w:sz="0" w:space="0" w:color="auto"/>
      </w:divBdr>
    </w:div>
    <w:div w:id="1632127709">
      <w:bodyDiv w:val="1"/>
      <w:marLeft w:val="0"/>
      <w:marRight w:val="0"/>
      <w:marTop w:val="0"/>
      <w:marBottom w:val="0"/>
      <w:divBdr>
        <w:top w:val="none" w:sz="0" w:space="0" w:color="auto"/>
        <w:left w:val="none" w:sz="0" w:space="0" w:color="auto"/>
        <w:bottom w:val="none" w:sz="0" w:space="0" w:color="auto"/>
        <w:right w:val="none" w:sz="0" w:space="0" w:color="auto"/>
      </w:divBdr>
    </w:div>
    <w:div w:id="1632133603">
      <w:bodyDiv w:val="1"/>
      <w:marLeft w:val="0"/>
      <w:marRight w:val="0"/>
      <w:marTop w:val="0"/>
      <w:marBottom w:val="0"/>
      <w:divBdr>
        <w:top w:val="none" w:sz="0" w:space="0" w:color="auto"/>
        <w:left w:val="none" w:sz="0" w:space="0" w:color="auto"/>
        <w:bottom w:val="none" w:sz="0" w:space="0" w:color="auto"/>
        <w:right w:val="none" w:sz="0" w:space="0" w:color="auto"/>
      </w:divBdr>
    </w:div>
    <w:div w:id="1632250374">
      <w:bodyDiv w:val="1"/>
      <w:marLeft w:val="0"/>
      <w:marRight w:val="0"/>
      <w:marTop w:val="0"/>
      <w:marBottom w:val="0"/>
      <w:divBdr>
        <w:top w:val="none" w:sz="0" w:space="0" w:color="auto"/>
        <w:left w:val="none" w:sz="0" w:space="0" w:color="auto"/>
        <w:bottom w:val="none" w:sz="0" w:space="0" w:color="auto"/>
        <w:right w:val="none" w:sz="0" w:space="0" w:color="auto"/>
      </w:divBdr>
    </w:div>
    <w:div w:id="1632320291">
      <w:bodyDiv w:val="1"/>
      <w:marLeft w:val="0"/>
      <w:marRight w:val="0"/>
      <w:marTop w:val="0"/>
      <w:marBottom w:val="0"/>
      <w:divBdr>
        <w:top w:val="none" w:sz="0" w:space="0" w:color="auto"/>
        <w:left w:val="none" w:sz="0" w:space="0" w:color="auto"/>
        <w:bottom w:val="none" w:sz="0" w:space="0" w:color="auto"/>
        <w:right w:val="none" w:sz="0" w:space="0" w:color="auto"/>
      </w:divBdr>
    </w:div>
    <w:div w:id="1632516666">
      <w:bodyDiv w:val="1"/>
      <w:marLeft w:val="0"/>
      <w:marRight w:val="0"/>
      <w:marTop w:val="0"/>
      <w:marBottom w:val="0"/>
      <w:divBdr>
        <w:top w:val="none" w:sz="0" w:space="0" w:color="auto"/>
        <w:left w:val="none" w:sz="0" w:space="0" w:color="auto"/>
        <w:bottom w:val="none" w:sz="0" w:space="0" w:color="auto"/>
        <w:right w:val="none" w:sz="0" w:space="0" w:color="auto"/>
      </w:divBdr>
    </w:div>
    <w:div w:id="1632519834">
      <w:bodyDiv w:val="1"/>
      <w:marLeft w:val="0"/>
      <w:marRight w:val="0"/>
      <w:marTop w:val="0"/>
      <w:marBottom w:val="0"/>
      <w:divBdr>
        <w:top w:val="none" w:sz="0" w:space="0" w:color="auto"/>
        <w:left w:val="none" w:sz="0" w:space="0" w:color="auto"/>
        <w:bottom w:val="none" w:sz="0" w:space="0" w:color="auto"/>
        <w:right w:val="none" w:sz="0" w:space="0" w:color="auto"/>
      </w:divBdr>
    </w:div>
    <w:div w:id="1633097818">
      <w:bodyDiv w:val="1"/>
      <w:marLeft w:val="0"/>
      <w:marRight w:val="0"/>
      <w:marTop w:val="0"/>
      <w:marBottom w:val="0"/>
      <w:divBdr>
        <w:top w:val="none" w:sz="0" w:space="0" w:color="auto"/>
        <w:left w:val="none" w:sz="0" w:space="0" w:color="auto"/>
        <w:bottom w:val="none" w:sz="0" w:space="0" w:color="auto"/>
        <w:right w:val="none" w:sz="0" w:space="0" w:color="auto"/>
      </w:divBdr>
    </w:div>
    <w:div w:id="1633244829">
      <w:bodyDiv w:val="1"/>
      <w:marLeft w:val="0"/>
      <w:marRight w:val="0"/>
      <w:marTop w:val="0"/>
      <w:marBottom w:val="0"/>
      <w:divBdr>
        <w:top w:val="none" w:sz="0" w:space="0" w:color="auto"/>
        <w:left w:val="none" w:sz="0" w:space="0" w:color="auto"/>
        <w:bottom w:val="none" w:sz="0" w:space="0" w:color="auto"/>
        <w:right w:val="none" w:sz="0" w:space="0" w:color="auto"/>
      </w:divBdr>
    </w:div>
    <w:div w:id="1633362485">
      <w:bodyDiv w:val="1"/>
      <w:marLeft w:val="0"/>
      <w:marRight w:val="0"/>
      <w:marTop w:val="0"/>
      <w:marBottom w:val="0"/>
      <w:divBdr>
        <w:top w:val="none" w:sz="0" w:space="0" w:color="auto"/>
        <w:left w:val="none" w:sz="0" w:space="0" w:color="auto"/>
        <w:bottom w:val="none" w:sz="0" w:space="0" w:color="auto"/>
        <w:right w:val="none" w:sz="0" w:space="0" w:color="auto"/>
      </w:divBdr>
    </w:div>
    <w:div w:id="1633437454">
      <w:bodyDiv w:val="1"/>
      <w:marLeft w:val="0"/>
      <w:marRight w:val="0"/>
      <w:marTop w:val="0"/>
      <w:marBottom w:val="0"/>
      <w:divBdr>
        <w:top w:val="none" w:sz="0" w:space="0" w:color="auto"/>
        <w:left w:val="none" w:sz="0" w:space="0" w:color="auto"/>
        <w:bottom w:val="none" w:sz="0" w:space="0" w:color="auto"/>
        <w:right w:val="none" w:sz="0" w:space="0" w:color="auto"/>
      </w:divBdr>
    </w:div>
    <w:div w:id="1633637394">
      <w:bodyDiv w:val="1"/>
      <w:marLeft w:val="0"/>
      <w:marRight w:val="0"/>
      <w:marTop w:val="0"/>
      <w:marBottom w:val="0"/>
      <w:divBdr>
        <w:top w:val="none" w:sz="0" w:space="0" w:color="auto"/>
        <w:left w:val="none" w:sz="0" w:space="0" w:color="auto"/>
        <w:bottom w:val="none" w:sz="0" w:space="0" w:color="auto"/>
        <w:right w:val="none" w:sz="0" w:space="0" w:color="auto"/>
      </w:divBdr>
    </w:div>
    <w:div w:id="1633831681">
      <w:bodyDiv w:val="1"/>
      <w:marLeft w:val="0"/>
      <w:marRight w:val="0"/>
      <w:marTop w:val="0"/>
      <w:marBottom w:val="0"/>
      <w:divBdr>
        <w:top w:val="none" w:sz="0" w:space="0" w:color="auto"/>
        <w:left w:val="none" w:sz="0" w:space="0" w:color="auto"/>
        <w:bottom w:val="none" w:sz="0" w:space="0" w:color="auto"/>
        <w:right w:val="none" w:sz="0" w:space="0" w:color="auto"/>
      </w:divBdr>
    </w:div>
    <w:div w:id="1633901477">
      <w:bodyDiv w:val="1"/>
      <w:marLeft w:val="0"/>
      <w:marRight w:val="0"/>
      <w:marTop w:val="0"/>
      <w:marBottom w:val="0"/>
      <w:divBdr>
        <w:top w:val="none" w:sz="0" w:space="0" w:color="auto"/>
        <w:left w:val="none" w:sz="0" w:space="0" w:color="auto"/>
        <w:bottom w:val="none" w:sz="0" w:space="0" w:color="auto"/>
        <w:right w:val="none" w:sz="0" w:space="0" w:color="auto"/>
      </w:divBdr>
    </w:div>
    <w:div w:id="1633905263">
      <w:bodyDiv w:val="1"/>
      <w:marLeft w:val="0"/>
      <w:marRight w:val="0"/>
      <w:marTop w:val="0"/>
      <w:marBottom w:val="0"/>
      <w:divBdr>
        <w:top w:val="none" w:sz="0" w:space="0" w:color="auto"/>
        <w:left w:val="none" w:sz="0" w:space="0" w:color="auto"/>
        <w:bottom w:val="none" w:sz="0" w:space="0" w:color="auto"/>
        <w:right w:val="none" w:sz="0" w:space="0" w:color="auto"/>
      </w:divBdr>
    </w:div>
    <w:div w:id="1633945413">
      <w:bodyDiv w:val="1"/>
      <w:marLeft w:val="0"/>
      <w:marRight w:val="0"/>
      <w:marTop w:val="0"/>
      <w:marBottom w:val="0"/>
      <w:divBdr>
        <w:top w:val="none" w:sz="0" w:space="0" w:color="auto"/>
        <w:left w:val="none" w:sz="0" w:space="0" w:color="auto"/>
        <w:bottom w:val="none" w:sz="0" w:space="0" w:color="auto"/>
        <w:right w:val="none" w:sz="0" w:space="0" w:color="auto"/>
      </w:divBdr>
    </w:div>
    <w:div w:id="1634096206">
      <w:bodyDiv w:val="1"/>
      <w:marLeft w:val="0"/>
      <w:marRight w:val="0"/>
      <w:marTop w:val="0"/>
      <w:marBottom w:val="0"/>
      <w:divBdr>
        <w:top w:val="none" w:sz="0" w:space="0" w:color="auto"/>
        <w:left w:val="none" w:sz="0" w:space="0" w:color="auto"/>
        <w:bottom w:val="none" w:sz="0" w:space="0" w:color="auto"/>
        <w:right w:val="none" w:sz="0" w:space="0" w:color="auto"/>
      </w:divBdr>
    </w:div>
    <w:div w:id="1634097921">
      <w:bodyDiv w:val="1"/>
      <w:marLeft w:val="0"/>
      <w:marRight w:val="0"/>
      <w:marTop w:val="0"/>
      <w:marBottom w:val="0"/>
      <w:divBdr>
        <w:top w:val="none" w:sz="0" w:space="0" w:color="auto"/>
        <w:left w:val="none" w:sz="0" w:space="0" w:color="auto"/>
        <w:bottom w:val="none" w:sz="0" w:space="0" w:color="auto"/>
        <w:right w:val="none" w:sz="0" w:space="0" w:color="auto"/>
      </w:divBdr>
    </w:div>
    <w:div w:id="1634140489">
      <w:bodyDiv w:val="1"/>
      <w:marLeft w:val="0"/>
      <w:marRight w:val="0"/>
      <w:marTop w:val="0"/>
      <w:marBottom w:val="0"/>
      <w:divBdr>
        <w:top w:val="none" w:sz="0" w:space="0" w:color="auto"/>
        <w:left w:val="none" w:sz="0" w:space="0" w:color="auto"/>
        <w:bottom w:val="none" w:sz="0" w:space="0" w:color="auto"/>
        <w:right w:val="none" w:sz="0" w:space="0" w:color="auto"/>
      </w:divBdr>
    </w:div>
    <w:div w:id="1634825866">
      <w:bodyDiv w:val="1"/>
      <w:marLeft w:val="0"/>
      <w:marRight w:val="0"/>
      <w:marTop w:val="0"/>
      <w:marBottom w:val="0"/>
      <w:divBdr>
        <w:top w:val="none" w:sz="0" w:space="0" w:color="auto"/>
        <w:left w:val="none" w:sz="0" w:space="0" w:color="auto"/>
        <w:bottom w:val="none" w:sz="0" w:space="0" w:color="auto"/>
        <w:right w:val="none" w:sz="0" w:space="0" w:color="auto"/>
      </w:divBdr>
    </w:div>
    <w:div w:id="1635331226">
      <w:bodyDiv w:val="1"/>
      <w:marLeft w:val="0"/>
      <w:marRight w:val="0"/>
      <w:marTop w:val="0"/>
      <w:marBottom w:val="0"/>
      <w:divBdr>
        <w:top w:val="none" w:sz="0" w:space="0" w:color="auto"/>
        <w:left w:val="none" w:sz="0" w:space="0" w:color="auto"/>
        <w:bottom w:val="none" w:sz="0" w:space="0" w:color="auto"/>
        <w:right w:val="none" w:sz="0" w:space="0" w:color="auto"/>
      </w:divBdr>
    </w:div>
    <w:div w:id="1635669800">
      <w:bodyDiv w:val="1"/>
      <w:marLeft w:val="0"/>
      <w:marRight w:val="0"/>
      <w:marTop w:val="0"/>
      <w:marBottom w:val="0"/>
      <w:divBdr>
        <w:top w:val="none" w:sz="0" w:space="0" w:color="auto"/>
        <w:left w:val="none" w:sz="0" w:space="0" w:color="auto"/>
        <w:bottom w:val="none" w:sz="0" w:space="0" w:color="auto"/>
        <w:right w:val="none" w:sz="0" w:space="0" w:color="auto"/>
      </w:divBdr>
    </w:div>
    <w:div w:id="1636059540">
      <w:bodyDiv w:val="1"/>
      <w:marLeft w:val="0"/>
      <w:marRight w:val="0"/>
      <w:marTop w:val="0"/>
      <w:marBottom w:val="0"/>
      <w:divBdr>
        <w:top w:val="none" w:sz="0" w:space="0" w:color="auto"/>
        <w:left w:val="none" w:sz="0" w:space="0" w:color="auto"/>
        <w:bottom w:val="none" w:sz="0" w:space="0" w:color="auto"/>
        <w:right w:val="none" w:sz="0" w:space="0" w:color="auto"/>
      </w:divBdr>
    </w:div>
    <w:div w:id="1636443411">
      <w:bodyDiv w:val="1"/>
      <w:marLeft w:val="0"/>
      <w:marRight w:val="0"/>
      <w:marTop w:val="0"/>
      <w:marBottom w:val="0"/>
      <w:divBdr>
        <w:top w:val="none" w:sz="0" w:space="0" w:color="auto"/>
        <w:left w:val="none" w:sz="0" w:space="0" w:color="auto"/>
        <w:bottom w:val="none" w:sz="0" w:space="0" w:color="auto"/>
        <w:right w:val="none" w:sz="0" w:space="0" w:color="auto"/>
      </w:divBdr>
    </w:div>
    <w:div w:id="1636451891">
      <w:bodyDiv w:val="1"/>
      <w:marLeft w:val="0"/>
      <w:marRight w:val="0"/>
      <w:marTop w:val="0"/>
      <w:marBottom w:val="0"/>
      <w:divBdr>
        <w:top w:val="none" w:sz="0" w:space="0" w:color="auto"/>
        <w:left w:val="none" w:sz="0" w:space="0" w:color="auto"/>
        <w:bottom w:val="none" w:sz="0" w:space="0" w:color="auto"/>
        <w:right w:val="none" w:sz="0" w:space="0" w:color="auto"/>
      </w:divBdr>
    </w:div>
    <w:div w:id="1636984230">
      <w:bodyDiv w:val="1"/>
      <w:marLeft w:val="0"/>
      <w:marRight w:val="0"/>
      <w:marTop w:val="0"/>
      <w:marBottom w:val="0"/>
      <w:divBdr>
        <w:top w:val="none" w:sz="0" w:space="0" w:color="auto"/>
        <w:left w:val="none" w:sz="0" w:space="0" w:color="auto"/>
        <w:bottom w:val="none" w:sz="0" w:space="0" w:color="auto"/>
        <w:right w:val="none" w:sz="0" w:space="0" w:color="auto"/>
      </w:divBdr>
    </w:div>
    <w:div w:id="1637252159">
      <w:bodyDiv w:val="1"/>
      <w:marLeft w:val="0"/>
      <w:marRight w:val="0"/>
      <w:marTop w:val="0"/>
      <w:marBottom w:val="0"/>
      <w:divBdr>
        <w:top w:val="none" w:sz="0" w:space="0" w:color="auto"/>
        <w:left w:val="none" w:sz="0" w:space="0" w:color="auto"/>
        <w:bottom w:val="none" w:sz="0" w:space="0" w:color="auto"/>
        <w:right w:val="none" w:sz="0" w:space="0" w:color="auto"/>
      </w:divBdr>
    </w:div>
    <w:div w:id="1637643331">
      <w:bodyDiv w:val="1"/>
      <w:marLeft w:val="0"/>
      <w:marRight w:val="0"/>
      <w:marTop w:val="0"/>
      <w:marBottom w:val="0"/>
      <w:divBdr>
        <w:top w:val="none" w:sz="0" w:space="0" w:color="auto"/>
        <w:left w:val="none" w:sz="0" w:space="0" w:color="auto"/>
        <w:bottom w:val="none" w:sz="0" w:space="0" w:color="auto"/>
        <w:right w:val="none" w:sz="0" w:space="0" w:color="auto"/>
      </w:divBdr>
    </w:div>
    <w:div w:id="1637838066">
      <w:bodyDiv w:val="1"/>
      <w:marLeft w:val="0"/>
      <w:marRight w:val="0"/>
      <w:marTop w:val="0"/>
      <w:marBottom w:val="0"/>
      <w:divBdr>
        <w:top w:val="none" w:sz="0" w:space="0" w:color="auto"/>
        <w:left w:val="none" w:sz="0" w:space="0" w:color="auto"/>
        <w:bottom w:val="none" w:sz="0" w:space="0" w:color="auto"/>
        <w:right w:val="none" w:sz="0" w:space="0" w:color="auto"/>
      </w:divBdr>
    </w:div>
    <w:div w:id="1638366218">
      <w:bodyDiv w:val="1"/>
      <w:marLeft w:val="0"/>
      <w:marRight w:val="0"/>
      <w:marTop w:val="0"/>
      <w:marBottom w:val="0"/>
      <w:divBdr>
        <w:top w:val="none" w:sz="0" w:space="0" w:color="auto"/>
        <w:left w:val="none" w:sz="0" w:space="0" w:color="auto"/>
        <w:bottom w:val="none" w:sz="0" w:space="0" w:color="auto"/>
        <w:right w:val="none" w:sz="0" w:space="0" w:color="auto"/>
      </w:divBdr>
    </w:div>
    <w:div w:id="1638415110">
      <w:bodyDiv w:val="1"/>
      <w:marLeft w:val="0"/>
      <w:marRight w:val="0"/>
      <w:marTop w:val="0"/>
      <w:marBottom w:val="0"/>
      <w:divBdr>
        <w:top w:val="none" w:sz="0" w:space="0" w:color="auto"/>
        <w:left w:val="none" w:sz="0" w:space="0" w:color="auto"/>
        <w:bottom w:val="none" w:sz="0" w:space="0" w:color="auto"/>
        <w:right w:val="none" w:sz="0" w:space="0" w:color="auto"/>
      </w:divBdr>
    </w:div>
    <w:div w:id="1638485415">
      <w:bodyDiv w:val="1"/>
      <w:marLeft w:val="0"/>
      <w:marRight w:val="0"/>
      <w:marTop w:val="0"/>
      <w:marBottom w:val="0"/>
      <w:divBdr>
        <w:top w:val="none" w:sz="0" w:space="0" w:color="auto"/>
        <w:left w:val="none" w:sz="0" w:space="0" w:color="auto"/>
        <w:bottom w:val="none" w:sz="0" w:space="0" w:color="auto"/>
        <w:right w:val="none" w:sz="0" w:space="0" w:color="auto"/>
      </w:divBdr>
    </w:div>
    <w:div w:id="1638607031">
      <w:bodyDiv w:val="1"/>
      <w:marLeft w:val="0"/>
      <w:marRight w:val="0"/>
      <w:marTop w:val="0"/>
      <w:marBottom w:val="0"/>
      <w:divBdr>
        <w:top w:val="none" w:sz="0" w:space="0" w:color="auto"/>
        <w:left w:val="none" w:sz="0" w:space="0" w:color="auto"/>
        <w:bottom w:val="none" w:sz="0" w:space="0" w:color="auto"/>
        <w:right w:val="none" w:sz="0" w:space="0" w:color="auto"/>
      </w:divBdr>
    </w:div>
    <w:div w:id="1638948079">
      <w:bodyDiv w:val="1"/>
      <w:marLeft w:val="0"/>
      <w:marRight w:val="0"/>
      <w:marTop w:val="0"/>
      <w:marBottom w:val="0"/>
      <w:divBdr>
        <w:top w:val="none" w:sz="0" w:space="0" w:color="auto"/>
        <w:left w:val="none" w:sz="0" w:space="0" w:color="auto"/>
        <w:bottom w:val="none" w:sz="0" w:space="0" w:color="auto"/>
        <w:right w:val="none" w:sz="0" w:space="0" w:color="auto"/>
      </w:divBdr>
    </w:div>
    <w:div w:id="1639072799">
      <w:bodyDiv w:val="1"/>
      <w:marLeft w:val="0"/>
      <w:marRight w:val="0"/>
      <w:marTop w:val="0"/>
      <w:marBottom w:val="0"/>
      <w:divBdr>
        <w:top w:val="none" w:sz="0" w:space="0" w:color="auto"/>
        <w:left w:val="none" w:sz="0" w:space="0" w:color="auto"/>
        <w:bottom w:val="none" w:sz="0" w:space="0" w:color="auto"/>
        <w:right w:val="none" w:sz="0" w:space="0" w:color="auto"/>
      </w:divBdr>
    </w:div>
    <w:div w:id="1639141848">
      <w:bodyDiv w:val="1"/>
      <w:marLeft w:val="0"/>
      <w:marRight w:val="0"/>
      <w:marTop w:val="0"/>
      <w:marBottom w:val="0"/>
      <w:divBdr>
        <w:top w:val="none" w:sz="0" w:space="0" w:color="auto"/>
        <w:left w:val="none" w:sz="0" w:space="0" w:color="auto"/>
        <w:bottom w:val="none" w:sz="0" w:space="0" w:color="auto"/>
        <w:right w:val="none" w:sz="0" w:space="0" w:color="auto"/>
      </w:divBdr>
    </w:div>
    <w:div w:id="1639146683">
      <w:bodyDiv w:val="1"/>
      <w:marLeft w:val="0"/>
      <w:marRight w:val="0"/>
      <w:marTop w:val="0"/>
      <w:marBottom w:val="0"/>
      <w:divBdr>
        <w:top w:val="none" w:sz="0" w:space="0" w:color="auto"/>
        <w:left w:val="none" w:sz="0" w:space="0" w:color="auto"/>
        <w:bottom w:val="none" w:sz="0" w:space="0" w:color="auto"/>
        <w:right w:val="none" w:sz="0" w:space="0" w:color="auto"/>
      </w:divBdr>
    </w:div>
    <w:div w:id="1639266205">
      <w:bodyDiv w:val="1"/>
      <w:marLeft w:val="0"/>
      <w:marRight w:val="0"/>
      <w:marTop w:val="0"/>
      <w:marBottom w:val="0"/>
      <w:divBdr>
        <w:top w:val="none" w:sz="0" w:space="0" w:color="auto"/>
        <w:left w:val="none" w:sz="0" w:space="0" w:color="auto"/>
        <w:bottom w:val="none" w:sz="0" w:space="0" w:color="auto"/>
        <w:right w:val="none" w:sz="0" w:space="0" w:color="auto"/>
      </w:divBdr>
    </w:div>
    <w:div w:id="1639531915">
      <w:bodyDiv w:val="1"/>
      <w:marLeft w:val="0"/>
      <w:marRight w:val="0"/>
      <w:marTop w:val="0"/>
      <w:marBottom w:val="0"/>
      <w:divBdr>
        <w:top w:val="none" w:sz="0" w:space="0" w:color="auto"/>
        <w:left w:val="none" w:sz="0" w:space="0" w:color="auto"/>
        <w:bottom w:val="none" w:sz="0" w:space="0" w:color="auto"/>
        <w:right w:val="none" w:sz="0" w:space="0" w:color="auto"/>
      </w:divBdr>
    </w:div>
    <w:div w:id="1639871132">
      <w:bodyDiv w:val="1"/>
      <w:marLeft w:val="0"/>
      <w:marRight w:val="0"/>
      <w:marTop w:val="0"/>
      <w:marBottom w:val="0"/>
      <w:divBdr>
        <w:top w:val="none" w:sz="0" w:space="0" w:color="auto"/>
        <w:left w:val="none" w:sz="0" w:space="0" w:color="auto"/>
        <w:bottom w:val="none" w:sz="0" w:space="0" w:color="auto"/>
        <w:right w:val="none" w:sz="0" w:space="0" w:color="auto"/>
      </w:divBdr>
    </w:div>
    <w:div w:id="1639917130">
      <w:bodyDiv w:val="1"/>
      <w:marLeft w:val="0"/>
      <w:marRight w:val="0"/>
      <w:marTop w:val="0"/>
      <w:marBottom w:val="0"/>
      <w:divBdr>
        <w:top w:val="none" w:sz="0" w:space="0" w:color="auto"/>
        <w:left w:val="none" w:sz="0" w:space="0" w:color="auto"/>
        <w:bottom w:val="none" w:sz="0" w:space="0" w:color="auto"/>
        <w:right w:val="none" w:sz="0" w:space="0" w:color="auto"/>
      </w:divBdr>
    </w:div>
    <w:div w:id="1639920500">
      <w:bodyDiv w:val="1"/>
      <w:marLeft w:val="0"/>
      <w:marRight w:val="0"/>
      <w:marTop w:val="0"/>
      <w:marBottom w:val="0"/>
      <w:divBdr>
        <w:top w:val="none" w:sz="0" w:space="0" w:color="auto"/>
        <w:left w:val="none" w:sz="0" w:space="0" w:color="auto"/>
        <w:bottom w:val="none" w:sz="0" w:space="0" w:color="auto"/>
        <w:right w:val="none" w:sz="0" w:space="0" w:color="auto"/>
      </w:divBdr>
    </w:div>
    <w:div w:id="1640307528">
      <w:bodyDiv w:val="1"/>
      <w:marLeft w:val="0"/>
      <w:marRight w:val="0"/>
      <w:marTop w:val="0"/>
      <w:marBottom w:val="0"/>
      <w:divBdr>
        <w:top w:val="none" w:sz="0" w:space="0" w:color="auto"/>
        <w:left w:val="none" w:sz="0" w:space="0" w:color="auto"/>
        <w:bottom w:val="none" w:sz="0" w:space="0" w:color="auto"/>
        <w:right w:val="none" w:sz="0" w:space="0" w:color="auto"/>
      </w:divBdr>
    </w:div>
    <w:div w:id="1640333027">
      <w:bodyDiv w:val="1"/>
      <w:marLeft w:val="0"/>
      <w:marRight w:val="0"/>
      <w:marTop w:val="0"/>
      <w:marBottom w:val="0"/>
      <w:divBdr>
        <w:top w:val="none" w:sz="0" w:space="0" w:color="auto"/>
        <w:left w:val="none" w:sz="0" w:space="0" w:color="auto"/>
        <w:bottom w:val="none" w:sz="0" w:space="0" w:color="auto"/>
        <w:right w:val="none" w:sz="0" w:space="0" w:color="auto"/>
      </w:divBdr>
    </w:div>
    <w:div w:id="1640457127">
      <w:bodyDiv w:val="1"/>
      <w:marLeft w:val="0"/>
      <w:marRight w:val="0"/>
      <w:marTop w:val="0"/>
      <w:marBottom w:val="0"/>
      <w:divBdr>
        <w:top w:val="none" w:sz="0" w:space="0" w:color="auto"/>
        <w:left w:val="none" w:sz="0" w:space="0" w:color="auto"/>
        <w:bottom w:val="none" w:sz="0" w:space="0" w:color="auto"/>
        <w:right w:val="none" w:sz="0" w:space="0" w:color="auto"/>
      </w:divBdr>
    </w:div>
    <w:div w:id="1640527502">
      <w:bodyDiv w:val="1"/>
      <w:marLeft w:val="0"/>
      <w:marRight w:val="0"/>
      <w:marTop w:val="0"/>
      <w:marBottom w:val="0"/>
      <w:divBdr>
        <w:top w:val="none" w:sz="0" w:space="0" w:color="auto"/>
        <w:left w:val="none" w:sz="0" w:space="0" w:color="auto"/>
        <w:bottom w:val="none" w:sz="0" w:space="0" w:color="auto"/>
        <w:right w:val="none" w:sz="0" w:space="0" w:color="auto"/>
      </w:divBdr>
    </w:div>
    <w:div w:id="1640652574">
      <w:bodyDiv w:val="1"/>
      <w:marLeft w:val="0"/>
      <w:marRight w:val="0"/>
      <w:marTop w:val="0"/>
      <w:marBottom w:val="0"/>
      <w:divBdr>
        <w:top w:val="none" w:sz="0" w:space="0" w:color="auto"/>
        <w:left w:val="none" w:sz="0" w:space="0" w:color="auto"/>
        <w:bottom w:val="none" w:sz="0" w:space="0" w:color="auto"/>
        <w:right w:val="none" w:sz="0" w:space="0" w:color="auto"/>
      </w:divBdr>
    </w:div>
    <w:div w:id="1640763134">
      <w:bodyDiv w:val="1"/>
      <w:marLeft w:val="0"/>
      <w:marRight w:val="0"/>
      <w:marTop w:val="0"/>
      <w:marBottom w:val="0"/>
      <w:divBdr>
        <w:top w:val="none" w:sz="0" w:space="0" w:color="auto"/>
        <w:left w:val="none" w:sz="0" w:space="0" w:color="auto"/>
        <w:bottom w:val="none" w:sz="0" w:space="0" w:color="auto"/>
        <w:right w:val="none" w:sz="0" w:space="0" w:color="auto"/>
      </w:divBdr>
    </w:div>
    <w:div w:id="1640843987">
      <w:bodyDiv w:val="1"/>
      <w:marLeft w:val="0"/>
      <w:marRight w:val="0"/>
      <w:marTop w:val="0"/>
      <w:marBottom w:val="0"/>
      <w:divBdr>
        <w:top w:val="none" w:sz="0" w:space="0" w:color="auto"/>
        <w:left w:val="none" w:sz="0" w:space="0" w:color="auto"/>
        <w:bottom w:val="none" w:sz="0" w:space="0" w:color="auto"/>
        <w:right w:val="none" w:sz="0" w:space="0" w:color="auto"/>
      </w:divBdr>
    </w:div>
    <w:div w:id="1640844805">
      <w:bodyDiv w:val="1"/>
      <w:marLeft w:val="0"/>
      <w:marRight w:val="0"/>
      <w:marTop w:val="0"/>
      <w:marBottom w:val="0"/>
      <w:divBdr>
        <w:top w:val="none" w:sz="0" w:space="0" w:color="auto"/>
        <w:left w:val="none" w:sz="0" w:space="0" w:color="auto"/>
        <w:bottom w:val="none" w:sz="0" w:space="0" w:color="auto"/>
        <w:right w:val="none" w:sz="0" w:space="0" w:color="auto"/>
      </w:divBdr>
    </w:div>
    <w:div w:id="1641373899">
      <w:bodyDiv w:val="1"/>
      <w:marLeft w:val="0"/>
      <w:marRight w:val="0"/>
      <w:marTop w:val="0"/>
      <w:marBottom w:val="0"/>
      <w:divBdr>
        <w:top w:val="none" w:sz="0" w:space="0" w:color="auto"/>
        <w:left w:val="none" w:sz="0" w:space="0" w:color="auto"/>
        <w:bottom w:val="none" w:sz="0" w:space="0" w:color="auto"/>
        <w:right w:val="none" w:sz="0" w:space="0" w:color="auto"/>
      </w:divBdr>
    </w:div>
    <w:div w:id="1641569928">
      <w:bodyDiv w:val="1"/>
      <w:marLeft w:val="0"/>
      <w:marRight w:val="0"/>
      <w:marTop w:val="0"/>
      <w:marBottom w:val="0"/>
      <w:divBdr>
        <w:top w:val="none" w:sz="0" w:space="0" w:color="auto"/>
        <w:left w:val="none" w:sz="0" w:space="0" w:color="auto"/>
        <w:bottom w:val="none" w:sz="0" w:space="0" w:color="auto"/>
        <w:right w:val="none" w:sz="0" w:space="0" w:color="auto"/>
      </w:divBdr>
    </w:div>
    <w:div w:id="1642033609">
      <w:bodyDiv w:val="1"/>
      <w:marLeft w:val="0"/>
      <w:marRight w:val="0"/>
      <w:marTop w:val="0"/>
      <w:marBottom w:val="0"/>
      <w:divBdr>
        <w:top w:val="none" w:sz="0" w:space="0" w:color="auto"/>
        <w:left w:val="none" w:sz="0" w:space="0" w:color="auto"/>
        <w:bottom w:val="none" w:sz="0" w:space="0" w:color="auto"/>
        <w:right w:val="none" w:sz="0" w:space="0" w:color="auto"/>
      </w:divBdr>
    </w:div>
    <w:div w:id="1642079447">
      <w:bodyDiv w:val="1"/>
      <w:marLeft w:val="0"/>
      <w:marRight w:val="0"/>
      <w:marTop w:val="0"/>
      <w:marBottom w:val="0"/>
      <w:divBdr>
        <w:top w:val="none" w:sz="0" w:space="0" w:color="auto"/>
        <w:left w:val="none" w:sz="0" w:space="0" w:color="auto"/>
        <w:bottom w:val="none" w:sz="0" w:space="0" w:color="auto"/>
        <w:right w:val="none" w:sz="0" w:space="0" w:color="auto"/>
      </w:divBdr>
    </w:div>
    <w:div w:id="1642148892">
      <w:bodyDiv w:val="1"/>
      <w:marLeft w:val="0"/>
      <w:marRight w:val="0"/>
      <w:marTop w:val="0"/>
      <w:marBottom w:val="0"/>
      <w:divBdr>
        <w:top w:val="none" w:sz="0" w:space="0" w:color="auto"/>
        <w:left w:val="none" w:sz="0" w:space="0" w:color="auto"/>
        <w:bottom w:val="none" w:sz="0" w:space="0" w:color="auto"/>
        <w:right w:val="none" w:sz="0" w:space="0" w:color="auto"/>
      </w:divBdr>
    </w:div>
    <w:div w:id="1642232015">
      <w:bodyDiv w:val="1"/>
      <w:marLeft w:val="0"/>
      <w:marRight w:val="0"/>
      <w:marTop w:val="0"/>
      <w:marBottom w:val="0"/>
      <w:divBdr>
        <w:top w:val="none" w:sz="0" w:space="0" w:color="auto"/>
        <w:left w:val="none" w:sz="0" w:space="0" w:color="auto"/>
        <w:bottom w:val="none" w:sz="0" w:space="0" w:color="auto"/>
        <w:right w:val="none" w:sz="0" w:space="0" w:color="auto"/>
      </w:divBdr>
    </w:div>
    <w:div w:id="1642808390">
      <w:bodyDiv w:val="1"/>
      <w:marLeft w:val="0"/>
      <w:marRight w:val="0"/>
      <w:marTop w:val="0"/>
      <w:marBottom w:val="0"/>
      <w:divBdr>
        <w:top w:val="none" w:sz="0" w:space="0" w:color="auto"/>
        <w:left w:val="none" w:sz="0" w:space="0" w:color="auto"/>
        <w:bottom w:val="none" w:sz="0" w:space="0" w:color="auto"/>
        <w:right w:val="none" w:sz="0" w:space="0" w:color="auto"/>
      </w:divBdr>
    </w:div>
    <w:div w:id="1642924364">
      <w:bodyDiv w:val="1"/>
      <w:marLeft w:val="0"/>
      <w:marRight w:val="0"/>
      <w:marTop w:val="0"/>
      <w:marBottom w:val="0"/>
      <w:divBdr>
        <w:top w:val="none" w:sz="0" w:space="0" w:color="auto"/>
        <w:left w:val="none" w:sz="0" w:space="0" w:color="auto"/>
        <w:bottom w:val="none" w:sz="0" w:space="0" w:color="auto"/>
        <w:right w:val="none" w:sz="0" w:space="0" w:color="auto"/>
      </w:divBdr>
    </w:div>
    <w:div w:id="1642928817">
      <w:bodyDiv w:val="1"/>
      <w:marLeft w:val="0"/>
      <w:marRight w:val="0"/>
      <w:marTop w:val="0"/>
      <w:marBottom w:val="0"/>
      <w:divBdr>
        <w:top w:val="none" w:sz="0" w:space="0" w:color="auto"/>
        <w:left w:val="none" w:sz="0" w:space="0" w:color="auto"/>
        <w:bottom w:val="none" w:sz="0" w:space="0" w:color="auto"/>
        <w:right w:val="none" w:sz="0" w:space="0" w:color="auto"/>
      </w:divBdr>
    </w:div>
    <w:div w:id="1643071295">
      <w:bodyDiv w:val="1"/>
      <w:marLeft w:val="0"/>
      <w:marRight w:val="0"/>
      <w:marTop w:val="0"/>
      <w:marBottom w:val="0"/>
      <w:divBdr>
        <w:top w:val="none" w:sz="0" w:space="0" w:color="auto"/>
        <w:left w:val="none" w:sz="0" w:space="0" w:color="auto"/>
        <w:bottom w:val="none" w:sz="0" w:space="0" w:color="auto"/>
        <w:right w:val="none" w:sz="0" w:space="0" w:color="auto"/>
      </w:divBdr>
    </w:div>
    <w:div w:id="1643077836">
      <w:bodyDiv w:val="1"/>
      <w:marLeft w:val="0"/>
      <w:marRight w:val="0"/>
      <w:marTop w:val="0"/>
      <w:marBottom w:val="0"/>
      <w:divBdr>
        <w:top w:val="none" w:sz="0" w:space="0" w:color="auto"/>
        <w:left w:val="none" w:sz="0" w:space="0" w:color="auto"/>
        <w:bottom w:val="none" w:sz="0" w:space="0" w:color="auto"/>
        <w:right w:val="none" w:sz="0" w:space="0" w:color="auto"/>
      </w:divBdr>
    </w:div>
    <w:div w:id="1643190971">
      <w:bodyDiv w:val="1"/>
      <w:marLeft w:val="0"/>
      <w:marRight w:val="0"/>
      <w:marTop w:val="0"/>
      <w:marBottom w:val="0"/>
      <w:divBdr>
        <w:top w:val="none" w:sz="0" w:space="0" w:color="auto"/>
        <w:left w:val="none" w:sz="0" w:space="0" w:color="auto"/>
        <w:bottom w:val="none" w:sz="0" w:space="0" w:color="auto"/>
        <w:right w:val="none" w:sz="0" w:space="0" w:color="auto"/>
      </w:divBdr>
    </w:div>
    <w:div w:id="1643194394">
      <w:bodyDiv w:val="1"/>
      <w:marLeft w:val="0"/>
      <w:marRight w:val="0"/>
      <w:marTop w:val="0"/>
      <w:marBottom w:val="0"/>
      <w:divBdr>
        <w:top w:val="none" w:sz="0" w:space="0" w:color="auto"/>
        <w:left w:val="none" w:sz="0" w:space="0" w:color="auto"/>
        <w:bottom w:val="none" w:sz="0" w:space="0" w:color="auto"/>
        <w:right w:val="none" w:sz="0" w:space="0" w:color="auto"/>
      </w:divBdr>
    </w:div>
    <w:div w:id="1643339794">
      <w:bodyDiv w:val="1"/>
      <w:marLeft w:val="0"/>
      <w:marRight w:val="0"/>
      <w:marTop w:val="0"/>
      <w:marBottom w:val="0"/>
      <w:divBdr>
        <w:top w:val="none" w:sz="0" w:space="0" w:color="auto"/>
        <w:left w:val="none" w:sz="0" w:space="0" w:color="auto"/>
        <w:bottom w:val="none" w:sz="0" w:space="0" w:color="auto"/>
        <w:right w:val="none" w:sz="0" w:space="0" w:color="auto"/>
      </w:divBdr>
    </w:div>
    <w:div w:id="1643459391">
      <w:bodyDiv w:val="1"/>
      <w:marLeft w:val="0"/>
      <w:marRight w:val="0"/>
      <w:marTop w:val="0"/>
      <w:marBottom w:val="0"/>
      <w:divBdr>
        <w:top w:val="none" w:sz="0" w:space="0" w:color="auto"/>
        <w:left w:val="none" w:sz="0" w:space="0" w:color="auto"/>
        <w:bottom w:val="none" w:sz="0" w:space="0" w:color="auto"/>
        <w:right w:val="none" w:sz="0" w:space="0" w:color="auto"/>
      </w:divBdr>
    </w:div>
    <w:div w:id="1643727125">
      <w:bodyDiv w:val="1"/>
      <w:marLeft w:val="0"/>
      <w:marRight w:val="0"/>
      <w:marTop w:val="0"/>
      <w:marBottom w:val="0"/>
      <w:divBdr>
        <w:top w:val="none" w:sz="0" w:space="0" w:color="auto"/>
        <w:left w:val="none" w:sz="0" w:space="0" w:color="auto"/>
        <w:bottom w:val="none" w:sz="0" w:space="0" w:color="auto"/>
        <w:right w:val="none" w:sz="0" w:space="0" w:color="auto"/>
      </w:divBdr>
    </w:div>
    <w:div w:id="1643731879">
      <w:bodyDiv w:val="1"/>
      <w:marLeft w:val="0"/>
      <w:marRight w:val="0"/>
      <w:marTop w:val="0"/>
      <w:marBottom w:val="0"/>
      <w:divBdr>
        <w:top w:val="none" w:sz="0" w:space="0" w:color="auto"/>
        <w:left w:val="none" w:sz="0" w:space="0" w:color="auto"/>
        <w:bottom w:val="none" w:sz="0" w:space="0" w:color="auto"/>
        <w:right w:val="none" w:sz="0" w:space="0" w:color="auto"/>
      </w:divBdr>
    </w:div>
    <w:div w:id="1643845934">
      <w:bodyDiv w:val="1"/>
      <w:marLeft w:val="0"/>
      <w:marRight w:val="0"/>
      <w:marTop w:val="0"/>
      <w:marBottom w:val="0"/>
      <w:divBdr>
        <w:top w:val="none" w:sz="0" w:space="0" w:color="auto"/>
        <w:left w:val="none" w:sz="0" w:space="0" w:color="auto"/>
        <w:bottom w:val="none" w:sz="0" w:space="0" w:color="auto"/>
        <w:right w:val="none" w:sz="0" w:space="0" w:color="auto"/>
      </w:divBdr>
    </w:div>
    <w:div w:id="1644237193">
      <w:bodyDiv w:val="1"/>
      <w:marLeft w:val="0"/>
      <w:marRight w:val="0"/>
      <w:marTop w:val="0"/>
      <w:marBottom w:val="0"/>
      <w:divBdr>
        <w:top w:val="none" w:sz="0" w:space="0" w:color="auto"/>
        <w:left w:val="none" w:sz="0" w:space="0" w:color="auto"/>
        <w:bottom w:val="none" w:sz="0" w:space="0" w:color="auto"/>
        <w:right w:val="none" w:sz="0" w:space="0" w:color="auto"/>
      </w:divBdr>
    </w:div>
    <w:div w:id="1644307471">
      <w:bodyDiv w:val="1"/>
      <w:marLeft w:val="0"/>
      <w:marRight w:val="0"/>
      <w:marTop w:val="0"/>
      <w:marBottom w:val="0"/>
      <w:divBdr>
        <w:top w:val="none" w:sz="0" w:space="0" w:color="auto"/>
        <w:left w:val="none" w:sz="0" w:space="0" w:color="auto"/>
        <w:bottom w:val="none" w:sz="0" w:space="0" w:color="auto"/>
        <w:right w:val="none" w:sz="0" w:space="0" w:color="auto"/>
      </w:divBdr>
    </w:div>
    <w:div w:id="1644390272">
      <w:bodyDiv w:val="1"/>
      <w:marLeft w:val="0"/>
      <w:marRight w:val="0"/>
      <w:marTop w:val="0"/>
      <w:marBottom w:val="0"/>
      <w:divBdr>
        <w:top w:val="none" w:sz="0" w:space="0" w:color="auto"/>
        <w:left w:val="none" w:sz="0" w:space="0" w:color="auto"/>
        <w:bottom w:val="none" w:sz="0" w:space="0" w:color="auto"/>
        <w:right w:val="none" w:sz="0" w:space="0" w:color="auto"/>
      </w:divBdr>
    </w:div>
    <w:div w:id="1644430611">
      <w:bodyDiv w:val="1"/>
      <w:marLeft w:val="0"/>
      <w:marRight w:val="0"/>
      <w:marTop w:val="0"/>
      <w:marBottom w:val="0"/>
      <w:divBdr>
        <w:top w:val="none" w:sz="0" w:space="0" w:color="auto"/>
        <w:left w:val="none" w:sz="0" w:space="0" w:color="auto"/>
        <w:bottom w:val="none" w:sz="0" w:space="0" w:color="auto"/>
        <w:right w:val="none" w:sz="0" w:space="0" w:color="auto"/>
      </w:divBdr>
    </w:div>
    <w:div w:id="1644693370">
      <w:bodyDiv w:val="1"/>
      <w:marLeft w:val="0"/>
      <w:marRight w:val="0"/>
      <w:marTop w:val="0"/>
      <w:marBottom w:val="0"/>
      <w:divBdr>
        <w:top w:val="none" w:sz="0" w:space="0" w:color="auto"/>
        <w:left w:val="none" w:sz="0" w:space="0" w:color="auto"/>
        <w:bottom w:val="none" w:sz="0" w:space="0" w:color="auto"/>
        <w:right w:val="none" w:sz="0" w:space="0" w:color="auto"/>
      </w:divBdr>
    </w:div>
    <w:div w:id="1644696302">
      <w:bodyDiv w:val="1"/>
      <w:marLeft w:val="0"/>
      <w:marRight w:val="0"/>
      <w:marTop w:val="0"/>
      <w:marBottom w:val="0"/>
      <w:divBdr>
        <w:top w:val="none" w:sz="0" w:space="0" w:color="auto"/>
        <w:left w:val="none" w:sz="0" w:space="0" w:color="auto"/>
        <w:bottom w:val="none" w:sz="0" w:space="0" w:color="auto"/>
        <w:right w:val="none" w:sz="0" w:space="0" w:color="auto"/>
      </w:divBdr>
    </w:div>
    <w:div w:id="1644700903">
      <w:bodyDiv w:val="1"/>
      <w:marLeft w:val="0"/>
      <w:marRight w:val="0"/>
      <w:marTop w:val="0"/>
      <w:marBottom w:val="0"/>
      <w:divBdr>
        <w:top w:val="none" w:sz="0" w:space="0" w:color="auto"/>
        <w:left w:val="none" w:sz="0" w:space="0" w:color="auto"/>
        <w:bottom w:val="none" w:sz="0" w:space="0" w:color="auto"/>
        <w:right w:val="none" w:sz="0" w:space="0" w:color="auto"/>
      </w:divBdr>
    </w:div>
    <w:div w:id="1644890911">
      <w:bodyDiv w:val="1"/>
      <w:marLeft w:val="0"/>
      <w:marRight w:val="0"/>
      <w:marTop w:val="0"/>
      <w:marBottom w:val="0"/>
      <w:divBdr>
        <w:top w:val="none" w:sz="0" w:space="0" w:color="auto"/>
        <w:left w:val="none" w:sz="0" w:space="0" w:color="auto"/>
        <w:bottom w:val="none" w:sz="0" w:space="0" w:color="auto"/>
        <w:right w:val="none" w:sz="0" w:space="0" w:color="auto"/>
      </w:divBdr>
    </w:div>
    <w:div w:id="1644968855">
      <w:bodyDiv w:val="1"/>
      <w:marLeft w:val="0"/>
      <w:marRight w:val="0"/>
      <w:marTop w:val="0"/>
      <w:marBottom w:val="0"/>
      <w:divBdr>
        <w:top w:val="none" w:sz="0" w:space="0" w:color="auto"/>
        <w:left w:val="none" w:sz="0" w:space="0" w:color="auto"/>
        <w:bottom w:val="none" w:sz="0" w:space="0" w:color="auto"/>
        <w:right w:val="none" w:sz="0" w:space="0" w:color="auto"/>
      </w:divBdr>
    </w:div>
    <w:div w:id="1645086469">
      <w:bodyDiv w:val="1"/>
      <w:marLeft w:val="0"/>
      <w:marRight w:val="0"/>
      <w:marTop w:val="0"/>
      <w:marBottom w:val="0"/>
      <w:divBdr>
        <w:top w:val="none" w:sz="0" w:space="0" w:color="auto"/>
        <w:left w:val="none" w:sz="0" w:space="0" w:color="auto"/>
        <w:bottom w:val="none" w:sz="0" w:space="0" w:color="auto"/>
        <w:right w:val="none" w:sz="0" w:space="0" w:color="auto"/>
      </w:divBdr>
    </w:div>
    <w:div w:id="1645312789">
      <w:bodyDiv w:val="1"/>
      <w:marLeft w:val="0"/>
      <w:marRight w:val="0"/>
      <w:marTop w:val="0"/>
      <w:marBottom w:val="0"/>
      <w:divBdr>
        <w:top w:val="none" w:sz="0" w:space="0" w:color="auto"/>
        <w:left w:val="none" w:sz="0" w:space="0" w:color="auto"/>
        <w:bottom w:val="none" w:sz="0" w:space="0" w:color="auto"/>
        <w:right w:val="none" w:sz="0" w:space="0" w:color="auto"/>
      </w:divBdr>
    </w:div>
    <w:div w:id="1645621786">
      <w:bodyDiv w:val="1"/>
      <w:marLeft w:val="0"/>
      <w:marRight w:val="0"/>
      <w:marTop w:val="0"/>
      <w:marBottom w:val="0"/>
      <w:divBdr>
        <w:top w:val="none" w:sz="0" w:space="0" w:color="auto"/>
        <w:left w:val="none" w:sz="0" w:space="0" w:color="auto"/>
        <w:bottom w:val="none" w:sz="0" w:space="0" w:color="auto"/>
        <w:right w:val="none" w:sz="0" w:space="0" w:color="auto"/>
      </w:divBdr>
    </w:div>
    <w:div w:id="1645740981">
      <w:bodyDiv w:val="1"/>
      <w:marLeft w:val="0"/>
      <w:marRight w:val="0"/>
      <w:marTop w:val="0"/>
      <w:marBottom w:val="0"/>
      <w:divBdr>
        <w:top w:val="none" w:sz="0" w:space="0" w:color="auto"/>
        <w:left w:val="none" w:sz="0" w:space="0" w:color="auto"/>
        <w:bottom w:val="none" w:sz="0" w:space="0" w:color="auto"/>
        <w:right w:val="none" w:sz="0" w:space="0" w:color="auto"/>
      </w:divBdr>
    </w:div>
    <w:div w:id="1645813247">
      <w:bodyDiv w:val="1"/>
      <w:marLeft w:val="0"/>
      <w:marRight w:val="0"/>
      <w:marTop w:val="0"/>
      <w:marBottom w:val="0"/>
      <w:divBdr>
        <w:top w:val="none" w:sz="0" w:space="0" w:color="auto"/>
        <w:left w:val="none" w:sz="0" w:space="0" w:color="auto"/>
        <w:bottom w:val="none" w:sz="0" w:space="0" w:color="auto"/>
        <w:right w:val="none" w:sz="0" w:space="0" w:color="auto"/>
      </w:divBdr>
    </w:div>
    <w:div w:id="1646466576">
      <w:bodyDiv w:val="1"/>
      <w:marLeft w:val="0"/>
      <w:marRight w:val="0"/>
      <w:marTop w:val="0"/>
      <w:marBottom w:val="0"/>
      <w:divBdr>
        <w:top w:val="none" w:sz="0" w:space="0" w:color="auto"/>
        <w:left w:val="none" w:sz="0" w:space="0" w:color="auto"/>
        <w:bottom w:val="none" w:sz="0" w:space="0" w:color="auto"/>
        <w:right w:val="none" w:sz="0" w:space="0" w:color="auto"/>
      </w:divBdr>
    </w:div>
    <w:div w:id="1646818566">
      <w:bodyDiv w:val="1"/>
      <w:marLeft w:val="0"/>
      <w:marRight w:val="0"/>
      <w:marTop w:val="0"/>
      <w:marBottom w:val="0"/>
      <w:divBdr>
        <w:top w:val="none" w:sz="0" w:space="0" w:color="auto"/>
        <w:left w:val="none" w:sz="0" w:space="0" w:color="auto"/>
        <w:bottom w:val="none" w:sz="0" w:space="0" w:color="auto"/>
        <w:right w:val="none" w:sz="0" w:space="0" w:color="auto"/>
      </w:divBdr>
    </w:div>
    <w:div w:id="1646886122">
      <w:bodyDiv w:val="1"/>
      <w:marLeft w:val="0"/>
      <w:marRight w:val="0"/>
      <w:marTop w:val="0"/>
      <w:marBottom w:val="0"/>
      <w:divBdr>
        <w:top w:val="none" w:sz="0" w:space="0" w:color="auto"/>
        <w:left w:val="none" w:sz="0" w:space="0" w:color="auto"/>
        <w:bottom w:val="none" w:sz="0" w:space="0" w:color="auto"/>
        <w:right w:val="none" w:sz="0" w:space="0" w:color="auto"/>
      </w:divBdr>
    </w:div>
    <w:div w:id="1647008788">
      <w:bodyDiv w:val="1"/>
      <w:marLeft w:val="0"/>
      <w:marRight w:val="0"/>
      <w:marTop w:val="0"/>
      <w:marBottom w:val="0"/>
      <w:divBdr>
        <w:top w:val="none" w:sz="0" w:space="0" w:color="auto"/>
        <w:left w:val="none" w:sz="0" w:space="0" w:color="auto"/>
        <w:bottom w:val="none" w:sz="0" w:space="0" w:color="auto"/>
        <w:right w:val="none" w:sz="0" w:space="0" w:color="auto"/>
      </w:divBdr>
    </w:div>
    <w:div w:id="1647272241">
      <w:bodyDiv w:val="1"/>
      <w:marLeft w:val="0"/>
      <w:marRight w:val="0"/>
      <w:marTop w:val="0"/>
      <w:marBottom w:val="0"/>
      <w:divBdr>
        <w:top w:val="none" w:sz="0" w:space="0" w:color="auto"/>
        <w:left w:val="none" w:sz="0" w:space="0" w:color="auto"/>
        <w:bottom w:val="none" w:sz="0" w:space="0" w:color="auto"/>
        <w:right w:val="none" w:sz="0" w:space="0" w:color="auto"/>
      </w:divBdr>
    </w:div>
    <w:div w:id="1647274645">
      <w:bodyDiv w:val="1"/>
      <w:marLeft w:val="0"/>
      <w:marRight w:val="0"/>
      <w:marTop w:val="0"/>
      <w:marBottom w:val="0"/>
      <w:divBdr>
        <w:top w:val="none" w:sz="0" w:space="0" w:color="auto"/>
        <w:left w:val="none" w:sz="0" w:space="0" w:color="auto"/>
        <w:bottom w:val="none" w:sz="0" w:space="0" w:color="auto"/>
        <w:right w:val="none" w:sz="0" w:space="0" w:color="auto"/>
      </w:divBdr>
    </w:div>
    <w:div w:id="1647315005">
      <w:bodyDiv w:val="1"/>
      <w:marLeft w:val="0"/>
      <w:marRight w:val="0"/>
      <w:marTop w:val="0"/>
      <w:marBottom w:val="0"/>
      <w:divBdr>
        <w:top w:val="none" w:sz="0" w:space="0" w:color="auto"/>
        <w:left w:val="none" w:sz="0" w:space="0" w:color="auto"/>
        <w:bottom w:val="none" w:sz="0" w:space="0" w:color="auto"/>
        <w:right w:val="none" w:sz="0" w:space="0" w:color="auto"/>
      </w:divBdr>
    </w:div>
    <w:div w:id="1647474313">
      <w:bodyDiv w:val="1"/>
      <w:marLeft w:val="0"/>
      <w:marRight w:val="0"/>
      <w:marTop w:val="0"/>
      <w:marBottom w:val="0"/>
      <w:divBdr>
        <w:top w:val="none" w:sz="0" w:space="0" w:color="auto"/>
        <w:left w:val="none" w:sz="0" w:space="0" w:color="auto"/>
        <w:bottom w:val="none" w:sz="0" w:space="0" w:color="auto"/>
        <w:right w:val="none" w:sz="0" w:space="0" w:color="auto"/>
      </w:divBdr>
    </w:div>
    <w:div w:id="1647541335">
      <w:bodyDiv w:val="1"/>
      <w:marLeft w:val="0"/>
      <w:marRight w:val="0"/>
      <w:marTop w:val="0"/>
      <w:marBottom w:val="0"/>
      <w:divBdr>
        <w:top w:val="none" w:sz="0" w:space="0" w:color="auto"/>
        <w:left w:val="none" w:sz="0" w:space="0" w:color="auto"/>
        <w:bottom w:val="none" w:sz="0" w:space="0" w:color="auto"/>
        <w:right w:val="none" w:sz="0" w:space="0" w:color="auto"/>
      </w:divBdr>
    </w:div>
    <w:div w:id="1647665793">
      <w:bodyDiv w:val="1"/>
      <w:marLeft w:val="0"/>
      <w:marRight w:val="0"/>
      <w:marTop w:val="0"/>
      <w:marBottom w:val="0"/>
      <w:divBdr>
        <w:top w:val="none" w:sz="0" w:space="0" w:color="auto"/>
        <w:left w:val="none" w:sz="0" w:space="0" w:color="auto"/>
        <w:bottom w:val="none" w:sz="0" w:space="0" w:color="auto"/>
        <w:right w:val="none" w:sz="0" w:space="0" w:color="auto"/>
      </w:divBdr>
    </w:div>
    <w:div w:id="1647735322">
      <w:bodyDiv w:val="1"/>
      <w:marLeft w:val="0"/>
      <w:marRight w:val="0"/>
      <w:marTop w:val="0"/>
      <w:marBottom w:val="0"/>
      <w:divBdr>
        <w:top w:val="none" w:sz="0" w:space="0" w:color="auto"/>
        <w:left w:val="none" w:sz="0" w:space="0" w:color="auto"/>
        <w:bottom w:val="none" w:sz="0" w:space="0" w:color="auto"/>
        <w:right w:val="none" w:sz="0" w:space="0" w:color="auto"/>
      </w:divBdr>
    </w:div>
    <w:div w:id="1647784462">
      <w:bodyDiv w:val="1"/>
      <w:marLeft w:val="0"/>
      <w:marRight w:val="0"/>
      <w:marTop w:val="0"/>
      <w:marBottom w:val="0"/>
      <w:divBdr>
        <w:top w:val="none" w:sz="0" w:space="0" w:color="auto"/>
        <w:left w:val="none" w:sz="0" w:space="0" w:color="auto"/>
        <w:bottom w:val="none" w:sz="0" w:space="0" w:color="auto"/>
        <w:right w:val="none" w:sz="0" w:space="0" w:color="auto"/>
      </w:divBdr>
    </w:div>
    <w:div w:id="1647902881">
      <w:bodyDiv w:val="1"/>
      <w:marLeft w:val="0"/>
      <w:marRight w:val="0"/>
      <w:marTop w:val="0"/>
      <w:marBottom w:val="0"/>
      <w:divBdr>
        <w:top w:val="none" w:sz="0" w:space="0" w:color="auto"/>
        <w:left w:val="none" w:sz="0" w:space="0" w:color="auto"/>
        <w:bottom w:val="none" w:sz="0" w:space="0" w:color="auto"/>
        <w:right w:val="none" w:sz="0" w:space="0" w:color="auto"/>
      </w:divBdr>
    </w:div>
    <w:div w:id="1647974330">
      <w:bodyDiv w:val="1"/>
      <w:marLeft w:val="0"/>
      <w:marRight w:val="0"/>
      <w:marTop w:val="0"/>
      <w:marBottom w:val="0"/>
      <w:divBdr>
        <w:top w:val="none" w:sz="0" w:space="0" w:color="auto"/>
        <w:left w:val="none" w:sz="0" w:space="0" w:color="auto"/>
        <w:bottom w:val="none" w:sz="0" w:space="0" w:color="auto"/>
        <w:right w:val="none" w:sz="0" w:space="0" w:color="auto"/>
      </w:divBdr>
    </w:div>
    <w:div w:id="1648045433">
      <w:bodyDiv w:val="1"/>
      <w:marLeft w:val="0"/>
      <w:marRight w:val="0"/>
      <w:marTop w:val="0"/>
      <w:marBottom w:val="0"/>
      <w:divBdr>
        <w:top w:val="none" w:sz="0" w:space="0" w:color="auto"/>
        <w:left w:val="none" w:sz="0" w:space="0" w:color="auto"/>
        <w:bottom w:val="none" w:sz="0" w:space="0" w:color="auto"/>
        <w:right w:val="none" w:sz="0" w:space="0" w:color="auto"/>
      </w:divBdr>
    </w:div>
    <w:div w:id="1648046416">
      <w:bodyDiv w:val="1"/>
      <w:marLeft w:val="0"/>
      <w:marRight w:val="0"/>
      <w:marTop w:val="0"/>
      <w:marBottom w:val="0"/>
      <w:divBdr>
        <w:top w:val="none" w:sz="0" w:space="0" w:color="auto"/>
        <w:left w:val="none" w:sz="0" w:space="0" w:color="auto"/>
        <w:bottom w:val="none" w:sz="0" w:space="0" w:color="auto"/>
        <w:right w:val="none" w:sz="0" w:space="0" w:color="auto"/>
      </w:divBdr>
    </w:div>
    <w:div w:id="1648242181">
      <w:bodyDiv w:val="1"/>
      <w:marLeft w:val="0"/>
      <w:marRight w:val="0"/>
      <w:marTop w:val="0"/>
      <w:marBottom w:val="0"/>
      <w:divBdr>
        <w:top w:val="none" w:sz="0" w:space="0" w:color="auto"/>
        <w:left w:val="none" w:sz="0" w:space="0" w:color="auto"/>
        <w:bottom w:val="none" w:sz="0" w:space="0" w:color="auto"/>
        <w:right w:val="none" w:sz="0" w:space="0" w:color="auto"/>
      </w:divBdr>
    </w:div>
    <w:div w:id="1648364441">
      <w:bodyDiv w:val="1"/>
      <w:marLeft w:val="0"/>
      <w:marRight w:val="0"/>
      <w:marTop w:val="0"/>
      <w:marBottom w:val="0"/>
      <w:divBdr>
        <w:top w:val="none" w:sz="0" w:space="0" w:color="auto"/>
        <w:left w:val="none" w:sz="0" w:space="0" w:color="auto"/>
        <w:bottom w:val="none" w:sz="0" w:space="0" w:color="auto"/>
        <w:right w:val="none" w:sz="0" w:space="0" w:color="auto"/>
      </w:divBdr>
    </w:div>
    <w:div w:id="1648437691">
      <w:bodyDiv w:val="1"/>
      <w:marLeft w:val="0"/>
      <w:marRight w:val="0"/>
      <w:marTop w:val="0"/>
      <w:marBottom w:val="0"/>
      <w:divBdr>
        <w:top w:val="none" w:sz="0" w:space="0" w:color="auto"/>
        <w:left w:val="none" w:sz="0" w:space="0" w:color="auto"/>
        <w:bottom w:val="none" w:sz="0" w:space="0" w:color="auto"/>
        <w:right w:val="none" w:sz="0" w:space="0" w:color="auto"/>
      </w:divBdr>
    </w:div>
    <w:div w:id="1648627789">
      <w:bodyDiv w:val="1"/>
      <w:marLeft w:val="0"/>
      <w:marRight w:val="0"/>
      <w:marTop w:val="0"/>
      <w:marBottom w:val="0"/>
      <w:divBdr>
        <w:top w:val="none" w:sz="0" w:space="0" w:color="auto"/>
        <w:left w:val="none" w:sz="0" w:space="0" w:color="auto"/>
        <w:bottom w:val="none" w:sz="0" w:space="0" w:color="auto"/>
        <w:right w:val="none" w:sz="0" w:space="0" w:color="auto"/>
      </w:divBdr>
    </w:div>
    <w:div w:id="1648779285">
      <w:bodyDiv w:val="1"/>
      <w:marLeft w:val="0"/>
      <w:marRight w:val="0"/>
      <w:marTop w:val="0"/>
      <w:marBottom w:val="0"/>
      <w:divBdr>
        <w:top w:val="none" w:sz="0" w:space="0" w:color="auto"/>
        <w:left w:val="none" w:sz="0" w:space="0" w:color="auto"/>
        <w:bottom w:val="none" w:sz="0" w:space="0" w:color="auto"/>
        <w:right w:val="none" w:sz="0" w:space="0" w:color="auto"/>
      </w:divBdr>
    </w:div>
    <w:div w:id="1648820770">
      <w:bodyDiv w:val="1"/>
      <w:marLeft w:val="0"/>
      <w:marRight w:val="0"/>
      <w:marTop w:val="0"/>
      <w:marBottom w:val="0"/>
      <w:divBdr>
        <w:top w:val="none" w:sz="0" w:space="0" w:color="auto"/>
        <w:left w:val="none" w:sz="0" w:space="0" w:color="auto"/>
        <w:bottom w:val="none" w:sz="0" w:space="0" w:color="auto"/>
        <w:right w:val="none" w:sz="0" w:space="0" w:color="auto"/>
      </w:divBdr>
    </w:div>
    <w:div w:id="1648825322">
      <w:bodyDiv w:val="1"/>
      <w:marLeft w:val="0"/>
      <w:marRight w:val="0"/>
      <w:marTop w:val="0"/>
      <w:marBottom w:val="0"/>
      <w:divBdr>
        <w:top w:val="none" w:sz="0" w:space="0" w:color="auto"/>
        <w:left w:val="none" w:sz="0" w:space="0" w:color="auto"/>
        <w:bottom w:val="none" w:sz="0" w:space="0" w:color="auto"/>
        <w:right w:val="none" w:sz="0" w:space="0" w:color="auto"/>
      </w:divBdr>
    </w:div>
    <w:div w:id="1648901211">
      <w:bodyDiv w:val="1"/>
      <w:marLeft w:val="0"/>
      <w:marRight w:val="0"/>
      <w:marTop w:val="0"/>
      <w:marBottom w:val="0"/>
      <w:divBdr>
        <w:top w:val="none" w:sz="0" w:space="0" w:color="auto"/>
        <w:left w:val="none" w:sz="0" w:space="0" w:color="auto"/>
        <w:bottom w:val="none" w:sz="0" w:space="0" w:color="auto"/>
        <w:right w:val="none" w:sz="0" w:space="0" w:color="auto"/>
      </w:divBdr>
    </w:div>
    <w:div w:id="1649434837">
      <w:bodyDiv w:val="1"/>
      <w:marLeft w:val="0"/>
      <w:marRight w:val="0"/>
      <w:marTop w:val="0"/>
      <w:marBottom w:val="0"/>
      <w:divBdr>
        <w:top w:val="none" w:sz="0" w:space="0" w:color="auto"/>
        <w:left w:val="none" w:sz="0" w:space="0" w:color="auto"/>
        <w:bottom w:val="none" w:sz="0" w:space="0" w:color="auto"/>
        <w:right w:val="none" w:sz="0" w:space="0" w:color="auto"/>
      </w:divBdr>
    </w:div>
    <w:div w:id="1649552959">
      <w:bodyDiv w:val="1"/>
      <w:marLeft w:val="0"/>
      <w:marRight w:val="0"/>
      <w:marTop w:val="0"/>
      <w:marBottom w:val="0"/>
      <w:divBdr>
        <w:top w:val="none" w:sz="0" w:space="0" w:color="auto"/>
        <w:left w:val="none" w:sz="0" w:space="0" w:color="auto"/>
        <w:bottom w:val="none" w:sz="0" w:space="0" w:color="auto"/>
        <w:right w:val="none" w:sz="0" w:space="0" w:color="auto"/>
      </w:divBdr>
    </w:div>
    <w:div w:id="1649554345">
      <w:bodyDiv w:val="1"/>
      <w:marLeft w:val="0"/>
      <w:marRight w:val="0"/>
      <w:marTop w:val="0"/>
      <w:marBottom w:val="0"/>
      <w:divBdr>
        <w:top w:val="none" w:sz="0" w:space="0" w:color="auto"/>
        <w:left w:val="none" w:sz="0" w:space="0" w:color="auto"/>
        <w:bottom w:val="none" w:sz="0" w:space="0" w:color="auto"/>
        <w:right w:val="none" w:sz="0" w:space="0" w:color="auto"/>
      </w:divBdr>
    </w:div>
    <w:div w:id="1649898508">
      <w:bodyDiv w:val="1"/>
      <w:marLeft w:val="0"/>
      <w:marRight w:val="0"/>
      <w:marTop w:val="0"/>
      <w:marBottom w:val="0"/>
      <w:divBdr>
        <w:top w:val="none" w:sz="0" w:space="0" w:color="auto"/>
        <w:left w:val="none" w:sz="0" w:space="0" w:color="auto"/>
        <w:bottom w:val="none" w:sz="0" w:space="0" w:color="auto"/>
        <w:right w:val="none" w:sz="0" w:space="0" w:color="auto"/>
      </w:divBdr>
    </w:div>
    <w:div w:id="1650019907">
      <w:bodyDiv w:val="1"/>
      <w:marLeft w:val="0"/>
      <w:marRight w:val="0"/>
      <w:marTop w:val="0"/>
      <w:marBottom w:val="0"/>
      <w:divBdr>
        <w:top w:val="none" w:sz="0" w:space="0" w:color="auto"/>
        <w:left w:val="none" w:sz="0" w:space="0" w:color="auto"/>
        <w:bottom w:val="none" w:sz="0" w:space="0" w:color="auto"/>
        <w:right w:val="none" w:sz="0" w:space="0" w:color="auto"/>
      </w:divBdr>
    </w:div>
    <w:div w:id="1650090200">
      <w:bodyDiv w:val="1"/>
      <w:marLeft w:val="0"/>
      <w:marRight w:val="0"/>
      <w:marTop w:val="0"/>
      <w:marBottom w:val="0"/>
      <w:divBdr>
        <w:top w:val="none" w:sz="0" w:space="0" w:color="auto"/>
        <w:left w:val="none" w:sz="0" w:space="0" w:color="auto"/>
        <w:bottom w:val="none" w:sz="0" w:space="0" w:color="auto"/>
        <w:right w:val="none" w:sz="0" w:space="0" w:color="auto"/>
      </w:divBdr>
    </w:div>
    <w:div w:id="1650206896">
      <w:bodyDiv w:val="1"/>
      <w:marLeft w:val="0"/>
      <w:marRight w:val="0"/>
      <w:marTop w:val="0"/>
      <w:marBottom w:val="0"/>
      <w:divBdr>
        <w:top w:val="none" w:sz="0" w:space="0" w:color="auto"/>
        <w:left w:val="none" w:sz="0" w:space="0" w:color="auto"/>
        <w:bottom w:val="none" w:sz="0" w:space="0" w:color="auto"/>
        <w:right w:val="none" w:sz="0" w:space="0" w:color="auto"/>
      </w:divBdr>
    </w:div>
    <w:div w:id="1650524425">
      <w:bodyDiv w:val="1"/>
      <w:marLeft w:val="0"/>
      <w:marRight w:val="0"/>
      <w:marTop w:val="0"/>
      <w:marBottom w:val="0"/>
      <w:divBdr>
        <w:top w:val="none" w:sz="0" w:space="0" w:color="auto"/>
        <w:left w:val="none" w:sz="0" w:space="0" w:color="auto"/>
        <w:bottom w:val="none" w:sz="0" w:space="0" w:color="auto"/>
        <w:right w:val="none" w:sz="0" w:space="0" w:color="auto"/>
      </w:divBdr>
    </w:div>
    <w:div w:id="1650743937">
      <w:bodyDiv w:val="1"/>
      <w:marLeft w:val="0"/>
      <w:marRight w:val="0"/>
      <w:marTop w:val="0"/>
      <w:marBottom w:val="0"/>
      <w:divBdr>
        <w:top w:val="none" w:sz="0" w:space="0" w:color="auto"/>
        <w:left w:val="none" w:sz="0" w:space="0" w:color="auto"/>
        <w:bottom w:val="none" w:sz="0" w:space="0" w:color="auto"/>
        <w:right w:val="none" w:sz="0" w:space="0" w:color="auto"/>
      </w:divBdr>
    </w:div>
    <w:div w:id="1650792224">
      <w:bodyDiv w:val="1"/>
      <w:marLeft w:val="0"/>
      <w:marRight w:val="0"/>
      <w:marTop w:val="0"/>
      <w:marBottom w:val="0"/>
      <w:divBdr>
        <w:top w:val="none" w:sz="0" w:space="0" w:color="auto"/>
        <w:left w:val="none" w:sz="0" w:space="0" w:color="auto"/>
        <w:bottom w:val="none" w:sz="0" w:space="0" w:color="auto"/>
        <w:right w:val="none" w:sz="0" w:space="0" w:color="auto"/>
      </w:divBdr>
    </w:div>
    <w:div w:id="1650937034">
      <w:bodyDiv w:val="1"/>
      <w:marLeft w:val="0"/>
      <w:marRight w:val="0"/>
      <w:marTop w:val="0"/>
      <w:marBottom w:val="0"/>
      <w:divBdr>
        <w:top w:val="none" w:sz="0" w:space="0" w:color="auto"/>
        <w:left w:val="none" w:sz="0" w:space="0" w:color="auto"/>
        <w:bottom w:val="none" w:sz="0" w:space="0" w:color="auto"/>
        <w:right w:val="none" w:sz="0" w:space="0" w:color="auto"/>
      </w:divBdr>
    </w:div>
    <w:div w:id="1650983524">
      <w:bodyDiv w:val="1"/>
      <w:marLeft w:val="0"/>
      <w:marRight w:val="0"/>
      <w:marTop w:val="0"/>
      <w:marBottom w:val="0"/>
      <w:divBdr>
        <w:top w:val="none" w:sz="0" w:space="0" w:color="auto"/>
        <w:left w:val="none" w:sz="0" w:space="0" w:color="auto"/>
        <w:bottom w:val="none" w:sz="0" w:space="0" w:color="auto"/>
        <w:right w:val="none" w:sz="0" w:space="0" w:color="auto"/>
      </w:divBdr>
    </w:div>
    <w:div w:id="1651130370">
      <w:bodyDiv w:val="1"/>
      <w:marLeft w:val="0"/>
      <w:marRight w:val="0"/>
      <w:marTop w:val="0"/>
      <w:marBottom w:val="0"/>
      <w:divBdr>
        <w:top w:val="none" w:sz="0" w:space="0" w:color="auto"/>
        <w:left w:val="none" w:sz="0" w:space="0" w:color="auto"/>
        <w:bottom w:val="none" w:sz="0" w:space="0" w:color="auto"/>
        <w:right w:val="none" w:sz="0" w:space="0" w:color="auto"/>
      </w:divBdr>
    </w:div>
    <w:div w:id="1651206023">
      <w:bodyDiv w:val="1"/>
      <w:marLeft w:val="0"/>
      <w:marRight w:val="0"/>
      <w:marTop w:val="0"/>
      <w:marBottom w:val="0"/>
      <w:divBdr>
        <w:top w:val="none" w:sz="0" w:space="0" w:color="auto"/>
        <w:left w:val="none" w:sz="0" w:space="0" w:color="auto"/>
        <w:bottom w:val="none" w:sz="0" w:space="0" w:color="auto"/>
        <w:right w:val="none" w:sz="0" w:space="0" w:color="auto"/>
      </w:divBdr>
    </w:div>
    <w:div w:id="1651521154">
      <w:bodyDiv w:val="1"/>
      <w:marLeft w:val="0"/>
      <w:marRight w:val="0"/>
      <w:marTop w:val="0"/>
      <w:marBottom w:val="0"/>
      <w:divBdr>
        <w:top w:val="none" w:sz="0" w:space="0" w:color="auto"/>
        <w:left w:val="none" w:sz="0" w:space="0" w:color="auto"/>
        <w:bottom w:val="none" w:sz="0" w:space="0" w:color="auto"/>
        <w:right w:val="none" w:sz="0" w:space="0" w:color="auto"/>
      </w:divBdr>
    </w:div>
    <w:div w:id="1651670929">
      <w:bodyDiv w:val="1"/>
      <w:marLeft w:val="0"/>
      <w:marRight w:val="0"/>
      <w:marTop w:val="0"/>
      <w:marBottom w:val="0"/>
      <w:divBdr>
        <w:top w:val="none" w:sz="0" w:space="0" w:color="auto"/>
        <w:left w:val="none" w:sz="0" w:space="0" w:color="auto"/>
        <w:bottom w:val="none" w:sz="0" w:space="0" w:color="auto"/>
        <w:right w:val="none" w:sz="0" w:space="0" w:color="auto"/>
      </w:divBdr>
    </w:div>
    <w:div w:id="1652053800">
      <w:bodyDiv w:val="1"/>
      <w:marLeft w:val="0"/>
      <w:marRight w:val="0"/>
      <w:marTop w:val="0"/>
      <w:marBottom w:val="0"/>
      <w:divBdr>
        <w:top w:val="none" w:sz="0" w:space="0" w:color="auto"/>
        <w:left w:val="none" w:sz="0" w:space="0" w:color="auto"/>
        <w:bottom w:val="none" w:sz="0" w:space="0" w:color="auto"/>
        <w:right w:val="none" w:sz="0" w:space="0" w:color="auto"/>
      </w:divBdr>
    </w:div>
    <w:div w:id="1652519729">
      <w:bodyDiv w:val="1"/>
      <w:marLeft w:val="0"/>
      <w:marRight w:val="0"/>
      <w:marTop w:val="0"/>
      <w:marBottom w:val="0"/>
      <w:divBdr>
        <w:top w:val="none" w:sz="0" w:space="0" w:color="auto"/>
        <w:left w:val="none" w:sz="0" w:space="0" w:color="auto"/>
        <w:bottom w:val="none" w:sz="0" w:space="0" w:color="auto"/>
        <w:right w:val="none" w:sz="0" w:space="0" w:color="auto"/>
      </w:divBdr>
    </w:div>
    <w:div w:id="1653100653">
      <w:bodyDiv w:val="1"/>
      <w:marLeft w:val="0"/>
      <w:marRight w:val="0"/>
      <w:marTop w:val="0"/>
      <w:marBottom w:val="0"/>
      <w:divBdr>
        <w:top w:val="none" w:sz="0" w:space="0" w:color="auto"/>
        <w:left w:val="none" w:sz="0" w:space="0" w:color="auto"/>
        <w:bottom w:val="none" w:sz="0" w:space="0" w:color="auto"/>
        <w:right w:val="none" w:sz="0" w:space="0" w:color="auto"/>
      </w:divBdr>
    </w:div>
    <w:div w:id="1653362659">
      <w:bodyDiv w:val="1"/>
      <w:marLeft w:val="0"/>
      <w:marRight w:val="0"/>
      <w:marTop w:val="0"/>
      <w:marBottom w:val="0"/>
      <w:divBdr>
        <w:top w:val="none" w:sz="0" w:space="0" w:color="auto"/>
        <w:left w:val="none" w:sz="0" w:space="0" w:color="auto"/>
        <w:bottom w:val="none" w:sz="0" w:space="0" w:color="auto"/>
        <w:right w:val="none" w:sz="0" w:space="0" w:color="auto"/>
      </w:divBdr>
    </w:div>
    <w:div w:id="1653485738">
      <w:bodyDiv w:val="1"/>
      <w:marLeft w:val="0"/>
      <w:marRight w:val="0"/>
      <w:marTop w:val="0"/>
      <w:marBottom w:val="0"/>
      <w:divBdr>
        <w:top w:val="none" w:sz="0" w:space="0" w:color="auto"/>
        <w:left w:val="none" w:sz="0" w:space="0" w:color="auto"/>
        <w:bottom w:val="none" w:sz="0" w:space="0" w:color="auto"/>
        <w:right w:val="none" w:sz="0" w:space="0" w:color="auto"/>
      </w:divBdr>
    </w:div>
    <w:div w:id="1653749355">
      <w:bodyDiv w:val="1"/>
      <w:marLeft w:val="0"/>
      <w:marRight w:val="0"/>
      <w:marTop w:val="0"/>
      <w:marBottom w:val="0"/>
      <w:divBdr>
        <w:top w:val="none" w:sz="0" w:space="0" w:color="auto"/>
        <w:left w:val="none" w:sz="0" w:space="0" w:color="auto"/>
        <w:bottom w:val="none" w:sz="0" w:space="0" w:color="auto"/>
        <w:right w:val="none" w:sz="0" w:space="0" w:color="auto"/>
      </w:divBdr>
    </w:div>
    <w:div w:id="1653870891">
      <w:bodyDiv w:val="1"/>
      <w:marLeft w:val="0"/>
      <w:marRight w:val="0"/>
      <w:marTop w:val="0"/>
      <w:marBottom w:val="0"/>
      <w:divBdr>
        <w:top w:val="none" w:sz="0" w:space="0" w:color="auto"/>
        <w:left w:val="none" w:sz="0" w:space="0" w:color="auto"/>
        <w:bottom w:val="none" w:sz="0" w:space="0" w:color="auto"/>
        <w:right w:val="none" w:sz="0" w:space="0" w:color="auto"/>
      </w:divBdr>
    </w:div>
    <w:div w:id="1653950684">
      <w:bodyDiv w:val="1"/>
      <w:marLeft w:val="0"/>
      <w:marRight w:val="0"/>
      <w:marTop w:val="0"/>
      <w:marBottom w:val="0"/>
      <w:divBdr>
        <w:top w:val="none" w:sz="0" w:space="0" w:color="auto"/>
        <w:left w:val="none" w:sz="0" w:space="0" w:color="auto"/>
        <w:bottom w:val="none" w:sz="0" w:space="0" w:color="auto"/>
        <w:right w:val="none" w:sz="0" w:space="0" w:color="auto"/>
      </w:divBdr>
    </w:div>
    <w:div w:id="1654522343">
      <w:bodyDiv w:val="1"/>
      <w:marLeft w:val="0"/>
      <w:marRight w:val="0"/>
      <w:marTop w:val="0"/>
      <w:marBottom w:val="0"/>
      <w:divBdr>
        <w:top w:val="none" w:sz="0" w:space="0" w:color="auto"/>
        <w:left w:val="none" w:sz="0" w:space="0" w:color="auto"/>
        <w:bottom w:val="none" w:sz="0" w:space="0" w:color="auto"/>
        <w:right w:val="none" w:sz="0" w:space="0" w:color="auto"/>
      </w:divBdr>
    </w:div>
    <w:div w:id="1654600674">
      <w:bodyDiv w:val="1"/>
      <w:marLeft w:val="0"/>
      <w:marRight w:val="0"/>
      <w:marTop w:val="0"/>
      <w:marBottom w:val="0"/>
      <w:divBdr>
        <w:top w:val="none" w:sz="0" w:space="0" w:color="auto"/>
        <w:left w:val="none" w:sz="0" w:space="0" w:color="auto"/>
        <w:bottom w:val="none" w:sz="0" w:space="0" w:color="auto"/>
        <w:right w:val="none" w:sz="0" w:space="0" w:color="auto"/>
      </w:divBdr>
    </w:div>
    <w:div w:id="1654791038">
      <w:bodyDiv w:val="1"/>
      <w:marLeft w:val="0"/>
      <w:marRight w:val="0"/>
      <w:marTop w:val="0"/>
      <w:marBottom w:val="0"/>
      <w:divBdr>
        <w:top w:val="none" w:sz="0" w:space="0" w:color="auto"/>
        <w:left w:val="none" w:sz="0" w:space="0" w:color="auto"/>
        <w:bottom w:val="none" w:sz="0" w:space="0" w:color="auto"/>
        <w:right w:val="none" w:sz="0" w:space="0" w:color="auto"/>
      </w:divBdr>
    </w:div>
    <w:div w:id="1655259488">
      <w:bodyDiv w:val="1"/>
      <w:marLeft w:val="0"/>
      <w:marRight w:val="0"/>
      <w:marTop w:val="0"/>
      <w:marBottom w:val="0"/>
      <w:divBdr>
        <w:top w:val="none" w:sz="0" w:space="0" w:color="auto"/>
        <w:left w:val="none" w:sz="0" w:space="0" w:color="auto"/>
        <w:bottom w:val="none" w:sz="0" w:space="0" w:color="auto"/>
        <w:right w:val="none" w:sz="0" w:space="0" w:color="auto"/>
      </w:divBdr>
    </w:div>
    <w:div w:id="1655523629">
      <w:bodyDiv w:val="1"/>
      <w:marLeft w:val="0"/>
      <w:marRight w:val="0"/>
      <w:marTop w:val="0"/>
      <w:marBottom w:val="0"/>
      <w:divBdr>
        <w:top w:val="none" w:sz="0" w:space="0" w:color="auto"/>
        <w:left w:val="none" w:sz="0" w:space="0" w:color="auto"/>
        <w:bottom w:val="none" w:sz="0" w:space="0" w:color="auto"/>
        <w:right w:val="none" w:sz="0" w:space="0" w:color="auto"/>
      </w:divBdr>
    </w:div>
    <w:div w:id="1655600669">
      <w:bodyDiv w:val="1"/>
      <w:marLeft w:val="0"/>
      <w:marRight w:val="0"/>
      <w:marTop w:val="0"/>
      <w:marBottom w:val="0"/>
      <w:divBdr>
        <w:top w:val="none" w:sz="0" w:space="0" w:color="auto"/>
        <w:left w:val="none" w:sz="0" w:space="0" w:color="auto"/>
        <w:bottom w:val="none" w:sz="0" w:space="0" w:color="auto"/>
        <w:right w:val="none" w:sz="0" w:space="0" w:color="auto"/>
      </w:divBdr>
    </w:div>
    <w:div w:id="1655794552">
      <w:bodyDiv w:val="1"/>
      <w:marLeft w:val="0"/>
      <w:marRight w:val="0"/>
      <w:marTop w:val="0"/>
      <w:marBottom w:val="0"/>
      <w:divBdr>
        <w:top w:val="none" w:sz="0" w:space="0" w:color="auto"/>
        <w:left w:val="none" w:sz="0" w:space="0" w:color="auto"/>
        <w:bottom w:val="none" w:sz="0" w:space="0" w:color="auto"/>
        <w:right w:val="none" w:sz="0" w:space="0" w:color="auto"/>
      </w:divBdr>
    </w:div>
    <w:div w:id="1655795275">
      <w:bodyDiv w:val="1"/>
      <w:marLeft w:val="0"/>
      <w:marRight w:val="0"/>
      <w:marTop w:val="0"/>
      <w:marBottom w:val="0"/>
      <w:divBdr>
        <w:top w:val="none" w:sz="0" w:space="0" w:color="auto"/>
        <w:left w:val="none" w:sz="0" w:space="0" w:color="auto"/>
        <w:bottom w:val="none" w:sz="0" w:space="0" w:color="auto"/>
        <w:right w:val="none" w:sz="0" w:space="0" w:color="auto"/>
      </w:divBdr>
    </w:div>
    <w:div w:id="1655914991">
      <w:bodyDiv w:val="1"/>
      <w:marLeft w:val="0"/>
      <w:marRight w:val="0"/>
      <w:marTop w:val="0"/>
      <w:marBottom w:val="0"/>
      <w:divBdr>
        <w:top w:val="none" w:sz="0" w:space="0" w:color="auto"/>
        <w:left w:val="none" w:sz="0" w:space="0" w:color="auto"/>
        <w:bottom w:val="none" w:sz="0" w:space="0" w:color="auto"/>
        <w:right w:val="none" w:sz="0" w:space="0" w:color="auto"/>
      </w:divBdr>
    </w:div>
    <w:div w:id="1656110818">
      <w:bodyDiv w:val="1"/>
      <w:marLeft w:val="0"/>
      <w:marRight w:val="0"/>
      <w:marTop w:val="0"/>
      <w:marBottom w:val="0"/>
      <w:divBdr>
        <w:top w:val="none" w:sz="0" w:space="0" w:color="auto"/>
        <w:left w:val="none" w:sz="0" w:space="0" w:color="auto"/>
        <w:bottom w:val="none" w:sz="0" w:space="0" w:color="auto"/>
        <w:right w:val="none" w:sz="0" w:space="0" w:color="auto"/>
      </w:divBdr>
    </w:div>
    <w:div w:id="1656376260">
      <w:bodyDiv w:val="1"/>
      <w:marLeft w:val="0"/>
      <w:marRight w:val="0"/>
      <w:marTop w:val="0"/>
      <w:marBottom w:val="0"/>
      <w:divBdr>
        <w:top w:val="none" w:sz="0" w:space="0" w:color="auto"/>
        <w:left w:val="none" w:sz="0" w:space="0" w:color="auto"/>
        <w:bottom w:val="none" w:sz="0" w:space="0" w:color="auto"/>
        <w:right w:val="none" w:sz="0" w:space="0" w:color="auto"/>
      </w:divBdr>
    </w:div>
    <w:div w:id="1656379469">
      <w:bodyDiv w:val="1"/>
      <w:marLeft w:val="0"/>
      <w:marRight w:val="0"/>
      <w:marTop w:val="0"/>
      <w:marBottom w:val="0"/>
      <w:divBdr>
        <w:top w:val="none" w:sz="0" w:space="0" w:color="auto"/>
        <w:left w:val="none" w:sz="0" w:space="0" w:color="auto"/>
        <w:bottom w:val="none" w:sz="0" w:space="0" w:color="auto"/>
        <w:right w:val="none" w:sz="0" w:space="0" w:color="auto"/>
      </w:divBdr>
    </w:div>
    <w:div w:id="1656450295">
      <w:bodyDiv w:val="1"/>
      <w:marLeft w:val="0"/>
      <w:marRight w:val="0"/>
      <w:marTop w:val="0"/>
      <w:marBottom w:val="0"/>
      <w:divBdr>
        <w:top w:val="none" w:sz="0" w:space="0" w:color="auto"/>
        <w:left w:val="none" w:sz="0" w:space="0" w:color="auto"/>
        <w:bottom w:val="none" w:sz="0" w:space="0" w:color="auto"/>
        <w:right w:val="none" w:sz="0" w:space="0" w:color="auto"/>
      </w:divBdr>
    </w:div>
    <w:div w:id="1656571581">
      <w:bodyDiv w:val="1"/>
      <w:marLeft w:val="0"/>
      <w:marRight w:val="0"/>
      <w:marTop w:val="0"/>
      <w:marBottom w:val="0"/>
      <w:divBdr>
        <w:top w:val="none" w:sz="0" w:space="0" w:color="auto"/>
        <w:left w:val="none" w:sz="0" w:space="0" w:color="auto"/>
        <w:bottom w:val="none" w:sz="0" w:space="0" w:color="auto"/>
        <w:right w:val="none" w:sz="0" w:space="0" w:color="auto"/>
      </w:divBdr>
    </w:div>
    <w:div w:id="1656645590">
      <w:bodyDiv w:val="1"/>
      <w:marLeft w:val="0"/>
      <w:marRight w:val="0"/>
      <w:marTop w:val="0"/>
      <w:marBottom w:val="0"/>
      <w:divBdr>
        <w:top w:val="none" w:sz="0" w:space="0" w:color="auto"/>
        <w:left w:val="none" w:sz="0" w:space="0" w:color="auto"/>
        <w:bottom w:val="none" w:sz="0" w:space="0" w:color="auto"/>
        <w:right w:val="none" w:sz="0" w:space="0" w:color="auto"/>
      </w:divBdr>
    </w:div>
    <w:div w:id="1656686997">
      <w:bodyDiv w:val="1"/>
      <w:marLeft w:val="0"/>
      <w:marRight w:val="0"/>
      <w:marTop w:val="0"/>
      <w:marBottom w:val="0"/>
      <w:divBdr>
        <w:top w:val="none" w:sz="0" w:space="0" w:color="auto"/>
        <w:left w:val="none" w:sz="0" w:space="0" w:color="auto"/>
        <w:bottom w:val="none" w:sz="0" w:space="0" w:color="auto"/>
        <w:right w:val="none" w:sz="0" w:space="0" w:color="auto"/>
      </w:divBdr>
    </w:div>
    <w:div w:id="1656761111">
      <w:bodyDiv w:val="1"/>
      <w:marLeft w:val="0"/>
      <w:marRight w:val="0"/>
      <w:marTop w:val="0"/>
      <w:marBottom w:val="0"/>
      <w:divBdr>
        <w:top w:val="none" w:sz="0" w:space="0" w:color="auto"/>
        <w:left w:val="none" w:sz="0" w:space="0" w:color="auto"/>
        <w:bottom w:val="none" w:sz="0" w:space="0" w:color="auto"/>
        <w:right w:val="none" w:sz="0" w:space="0" w:color="auto"/>
      </w:divBdr>
    </w:div>
    <w:div w:id="1656883426">
      <w:bodyDiv w:val="1"/>
      <w:marLeft w:val="0"/>
      <w:marRight w:val="0"/>
      <w:marTop w:val="0"/>
      <w:marBottom w:val="0"/>
      <w:divBdr>
        <w:top w:val="none" w:sz="0" w:space="0" w:color="auto"/>
        <w:left w:val="none" w:sz="0" w:space="0" w:color="auto"/>
        <w:bottom w:val="none" w:sz="0" w:space="0" w:color="auto"/>
        <w:right w:val="none" w:sz="0" w:space="0" w:color="auto"/>
      </w:divBdr>
    </w:div>
    <w:div w:id="1657101917">
      <w:bodyDiv w:val="1"/>
      <w:marLeft w:val="0"/>
      <w:marRight w:val="0"/>
      <w:marTop w:val="0"/>
      <w:marBottom w:val="0"/>
      <w:divBdr>
        <w:top w:val="none" w:sz="0" w:space="0" w:color="auto"/>
        <w:left w:val="none" w:sz="0" w:space="0" w:color="auto"/>
        <w:bottom w:val="none" w:sz="0" w:space="0" w:color="auto"/>
        <w:right w:val="none" w:sz="0" w:space="0" w:color="auto"/>
      </w:divBdr>
    </w:div>
    <w:div w:id="1657146619">
      <w:bodyDiv w:val="1"/>
      <w:marLeft w:val="0"/>
      <w:marRight w:val="0"/>
      <w:marTop w:val="0"/>
      <w:marBottom w:val="0"/>
      <w:divBdr>
        <w:top w:val="none" w:sz="0" w:space="0" w:color="auto"/>
        <w:left w:val="none" w:sz="0" w:space="0" w:color="auto"/>
        <w:bottom w:val="none" w:sz="0" w:space="0" w:color="auto"/>
        <w:right w:val="none" w:sz="0" w:space="0" w:color="auto"/>
      </w:divBdr>
    </w:div>
    <w:div w:id="1657297671">
      <w:bodyDiv w:val="1"/>
      <w:marLeft w:val="0"/>
      <w:marRight w:val="0"/>
      <w:marTop w:val="0"/>
      <w:marBottom w:val="0"/>
      <w:divBdr>
        <w:top w:val="none" w:sz="0" w:space="0" w:color="auto"/>
        <w:left w:val="none" w:sz="0" w:space="0" w:color="auto"/>
        <w:bottom w:val="none" w:sz="0" w:space="0" w:color="auto"/>
        <w:right w:val="none" w:sz="0" w:space="0" w:color="auto"/>
      </w:divBdr>
    </w:div>
    <w:div w:id="1657879499">
      <w:bodyDiv w:val="1"/>
      <w:marLeft w:val="0"/>
      <w:marRight w:val="0"/>
      <w:marTop w:val="0"/>
      <w:marBottom w:val="0"/>
      <w:divBdr>
        <w:top w:val="none" w:sz="0" w:space="0" w:color="auto"/>
        <w:left w:val="none" w:sz="0" w:space="0" w:color="auto"/>
        <w:bottom w:val="none" w:sz="0" w:space="0" w:color="auto"/>
        <w:right w:val="none" w:sz="0" w:space="0" w:color="auto"/>
      </w:divBdr>
    </w:div>
    <w:div w:id="1658265509">
      <w:bodyDiv w:val="1"/>
      <w:marLeft w:val="0"/>
      <w:marRight w:val="0"/>
      <w:marTop w:val="0"/>
      <w:marBottom w:val="0"/>
      <w:divBdr>
        <w:top w:val="none" w:sz="0" w:space="0" w:color="auto"/>
        <w:left w:val="none" w:sz="0" w:space="0" w:color="auto"/>
        <w:bottom w:val="none" w:sz="0" w:space="0" w:color="auto"/>
        <w:right w:val="none" w:sz="0" w:space="0" w:color="auto"/>
      </w:divBdr>
    </w:div>
    <w:div w:id="1658607171">
      <w:bodyDiv w:val="1"/>
      <w:marLeft w:val="0"/>
      <w:marRight w:val="0"/>
      <w:marTop w:val="0"/>
      <w:marBottom w:val="0"/>
      <w:divBdr>
        <w:top w:val="none" w:sz="0" w:space="0" w:color="auto"/>
        <w:left w:val="none" w:sz="0" w:space="0" w:color="auto"/>
        <w:bottom w:val="none" w:sz="0" w:space="0" w:color="auto"/>
        <w:right w:val="none" w:sz="0" w:space="0" w:color="auto"/>
      </w:divBdr>
    </w:div>
    <w:div w:id="1658611867">
      <w:bodyDiv w:val="1"/>
      <w:marLeft w:val="0"/>
      <w:marRight w:val="0"/>
      <w:marTop w:val="0"/>
      <w:marBottom w:val="0"/>
      <w:divBdr>
        <w:top w:val="none" w:sz="0" w:space="0" w:color="auto"/>
        <w:left w:val="none" w:sz="0" w:space="0" w:color="auto"/>
        <w:bottom w:val="none" w:sz="0" w:space="0" w:color="auto"/>
        <w:right w:val="none" w:sz="0" w:space="0" w:color="auto"/>
      </w:divBdr>
    </w:div>
    <w:div w:id="1659114526">
      <w:bodyDiv w:val="1"/>
      <w:marLeft w:val="0"/>
      <w:marRight w:val="0"/>
      <w:marTop w:val="0"/>
      <w:marBottom w:val="0"/>
      <w:divBdr>
        <w:top w:val="none" w:sz="0" w:space="0" w:color="auto"/>
        <w:left w:val="none" w:sz="0" w:space="0" w:color="auto"/>
        <w:bottom w:val="none" w:sz="0" w:space="0" w:color="auto"/>
        <w:right w:val="none" w:sz="0" w:space="0" w:color="auto"/>
      </w:divBdr>
    </w:div>
    <w:div w:id="1659185377">
      <w:bodyDiv w:val="1"/>
      <w:marLeft w:val="0"/>
      <w:marRight w:val="0"/>
      <w:marTop w:val="0"/>
      <w:marBottom w:val="0"/>
      <w:divBdr>
        <w:top w:val="none" w:sz="0" w:space="0" w:color="auto"/>
        <w:left w:val="none" w:sz="0" w:space="0" w:color="auto"/>
        <w:bottom w:val="none" w:sz="0" w:space="0" w:color="auto"/>
        <w:right w:val="none" w:sz="0" w:space="0" w:color="auto"/>
      </w:divBdr>
    </w:div>
    <w:div w:id="1660190324">
      <w:bodyDiv w:val="1"/>
      <w:marLeft w:val="0"/>
      <w:marRight w:val="0"/>
      <w:marTop w:val="0"/>
      <w:marBottom w:val="0"/>
      <w:divBdr>
        <w:top w:val="none" w:sz="0" w:space="0" w:color="auto"/>
        <w:left w:val="none" w:sz="0" w:space="0" w:color="auto"/>
        <w:bottom w:val="none" w:sz="0" w:space="0" w:color="auto"/>
        <w:right w:val="none" w:sz="0" w:space="0" w:color="auto"/>
      </w:divBdr>
    </w:div>
    <w:div w:id="1660235248">
      <w:bodyDiv w:val="1"/>
      <w:marLeft w:val="0"/>
      <w:marRight w:val="0"/>
      <w:marTop w:val="0"/>
      <w:marBottom w:val="0"/>
      <w:divBdr>
        <w:top w:val="none" w:sz="0" w:space="0" w:color="auto"/>
        <w:left w:val="none" w:sz="0" w:space="0" w:color="auto"/>
        <w:bottom w:val="none" w:sz="0" w:space="0" w:color="auto"/>
        <w:right w:val="none" w:sz="0" w:space="0" w:color="auto"/>
      </w:divBdr>
    </w:div>
    <w:div w:id="1660302854">
      <w:bodyDiv w:val="1"/>
      <w:marLeft w:val="0"/>
      <w:marRight w:val="0"/>
      <w:marTop w:val="0"/>
      <w:marBottom w:val="0"/>
      <w:divBdr>
        <w:top w:val="none" w:sz="0" w:space="0" w:color="auto"/>
        <w:left w:val="none" w:sz="0" w:space="0" w:color="auto"/>
        <w:bottom w:val="none" w:sz="0" w:space="0" w:color="auto"/>
        <w:right w:val="none" w:sz="0" w:space="0" w:color="auto"/>
      </w:divBdr>
    </w:div>
    <w:div w:id="1660692243">
      <w:bodyDiv w:val="1"/>
      <w:marLeft w:val="0"/>
      <w:marRight w:val="0"/>
      <w:marTop w:val="0"/>
      <w:marBottom w:val="0"/>
      <w:divBdr>
        <w:top w:val="none" w:sz="0" w:space="0" w:color="auto"/>
        <w:left w:val="none" w:sz="0" w:space="0" w:color="auto"/>
        <w:bottom w:val="none" w:sz="0" w:space="0" w:color="auto"/>
        <w:right w:val="none" w:sz="0" w:space="0" w:color="auto"/>
      </w:divBdr>
    </w:div>
    <w:div w:id="1660764669">
      <w:bodyDiv w:val="1"/>
      <w:marLeft w:val="0"/>
      <w:marRight w:val="0"/>
      <w:marTop w:val="0"/>
      <w:marBottom w:val="0"/>
      <w:divBdr>
        <w:top w:val="none" w:sz="0" w:space="0" w:color="auto"/>
        <w:left w:val="none" w:sz="0" w:space="0" w:color="auto"/>
        <w:bottom w:val="none" w:sz="0" w:space="0" w:color="auto"/>
        <w:right w:val="none" w:sz="0" w:space="0" w:color="auto"/>
      </w:divBdr>
    </w:div>
    <w:div w:id="1660772077">
      <w:bodyDiv w:val="1"/>
      <w:marLeft w:val="0"/>
      <w:marRight w:val="0"/>
      <w:marTop w:val="0"/>
      <w:marBottom w:val="0"/>
      <w:divBdr>
        <w:top w:val="none" w:sz="0" w:space="0" w:color="auto"/>
        <w:left w:val="none" w:sz="0" w:space="0" w:color="auto"/>
        <w:bottom w:val="none" w:sz="0" w:space="0" w:color="auto"/>
        <w:right w:val="none" w:sz="0" w:space="0" w:color="auto"/>
      </w:divBdr>
    </w:div>
    <w:div w:id="1661076154">
      <w:bodyDiv w:val="1"/>
      <w:marLeft w:val="0"/>
      <w:marRight w:val="0"/>
      <w:marTop w:val="0"/>
      <w:marBottom w:val="0"/>
      <w:divBdr>
        <w:top w:val="none" w:sz="0" w:space="0" w:color="auto"/>
        <w:left w:val="none" w:sz="0" w:space="0" w:color="auto"/>
        <w:bottom w:val="none" w:sz="0" w:space="0" w:color="auto"/>
        <w:right w:val="none" w:sz="0" w:space="0" w:color="auto"/>
      </w:divBdr>
    </w:div>
    <w:div w:id="1661078064">
      <w:bodyDiv w:val="1"/>
      <w:marLeft w:val="0"/>
      <w:marRight w:val="0"/>
      <w:marTop w:val="0"/>
      <w:marBottom w:val="0"/>
      <w:divBdr>
        <w:top w:val="none" w:sz="0" w:space="0" w:color="auto"/>
        <w:left w:val="none" w:sz="0" w:space="0" w:color="auto"/>
        <w:bottom w:val="none" w:sz="0" w:space="0" w:color="auto"/>
        <w:right w:val="none" w:sz="0" w:space="0" w:color="auto"/>
      </w:divBdr>
    </w:div>
    <w:div w:id="1661079925">
      <w:bodyDiv w:val="1"/>
      <w:marLeft w:val="0"/>
      <w:marRight w:val="0"/>
      <w:marTop w:val="0"/>
      <w:marBottom w:val="0"/>
      <w:divBdr>
        <w:top w:val="none" w:sz="0" w:space="0" w:color="auto"/>
        <w:left w:val="none" w:sz="0" w:space="0" w:color="auto"/>
        <w:bottom w:val="none" w:sz="0" w:space="0" w:color="auto"/>
        <w:right w:val="none" w:sz="0" w:space="0" w:color="auto"/>
      </w:divBdr>
    </w:div>
    <w:div w:id="1661494513">
      <w:bodyDiv w:val="1"/>
      <w:marLeft w:val="0"/>
      <w:marRight w:val="0"/>
      <w:marTop w:val="0"/>
      <w:marBottom w:val="0"/>
      <w:divBdr>
        <w:top w:val="none" w:sz="0" w:space="0" w:color="auto"/>
        <w:left w:val="none" w:sz="0" w:space="0" w:color="auto"/>
        <w:bottom w:val="none" w:sz="0" w:space="0" w:color="auto"/>
        <w:right w:val="none" w:sz="0" w:space="0" w:color="auto"/>
      </w:divBdr>
    </w:div>
    <w:div w:id="1661931243">
      <w:bodyDiv w:val="1"/>
      <w:marLeft w:val="0"/>
      <w:marRight w:val="0"/>
      <w:marTop w:val="0"/>
      <w:marBottom w:val="0"/>
      <w:divBdr>
        <w:top w:val="none" w:sz="0" w:space="0" w:color="auto"/>
        <w:left w:val="none" w:sz="0" w:space="0" w:color="auto"/>
        <w:bottom w:val="none" w:sz="0" w:space="0" w:color="auto"/>
        <w:right w:val="none" w:sz="0" w:space="0" w:color="auto"/>
      </w:divBdr>
    </w:div>
    <w:div w:id="1662468473">
      <w:bodyDiv w:val="1"/>
      <w:marLeft w:val="0"/>
      <w:marRight w:val="0"/>
      <w:marTop w:val="0"/>
      <w:marBottom w:val="0"/>
      <w:divBdr>
        <w:top w:val="none" w:sz="0" w:space="0" w:color="auto"/>
        <w:left w:val="none" w:sz="0" w:space="0" w:color="auto"/>
        <w:bottom w:val="none" w:sz="0" w:space="0" w:color="auto"/>
        <w:right w:val="none" w:sz="0" w:space="0" w:color="auto"/>
      </w:divBdr>
    </w:div>
    <w:div w:id="1662542524">
      <w:bodyDiv w:val="1"/>
      <w:marLeft w:val="0"/>
      <w:marRight w:val="0"/>
      <w:marTop w:val="0"/>
      <w:marBottom w:val="0"/>
      <w:divBdr>
        <w:top w:val="none" w:sz="0" w:space="0" w:color="auto"/>
        <w:left w:val="none" w:sz="0" w:space="0" w:color="auto"/>
        <w:bottom w:val="none" w:sz="0" w:space="0" w:color="auto"/>
        <w:right w:val="none" w:sz="0" w:space="0" w:color="auto"/>
      </w:divBdr>
    </w:div>
    <w:div w:id="1662729221">
      <w:bodyDiv w:val="1"/>
      <w:marLeft w:val="0"/>
      <w:marRight w:val="0"/>
      <w:marTop w:val="0"/>
      <w:marBottom w:val="0"/>
      <w:divBdr>
        <w:top w:val="none" w:sz="0" w:space="0" w:color="auto"/>
        <w:left w:val="none" w:sz="0" w:space="0" w:color="auto"/>
        <w:bottom w:val="none" w:sz="0" w:space="0" w:color="auto"/>
        <w:right w:val="none" w:sz="0" w:space="0" w:color="auto"/>
      </w:divBdr>
    </w:div>
    <w:div w:id="1662807340">
      <w:bodyDiv w:val="1"/>
      <w:marLeft w:val="0"/>
      <w:marRight w:val="0"/>
      <w:marTop w:val="0"/>
      <w:marBottom w:val="0"/>
      <w:divBdr>
        <w:top w:val="none" w:sz="0" w:space="0" w:color="auto"/>
        <w:left w:val="none" w:sz="0" w:space="0" w:color="auto"/>
        <w:bottom w:val="none" w:sz="0" w:space="0" w:color="auto"/>
        <w:right w:val="none" w:sz="0" w:space="0" w:color="auto"/>
      </w:divBdr>
    </w:div>
    <w:div w:id="1662856207">
      <w:bodyDiv w:val="1"/>
      <w:marLeft w:val="0"/>
      <w:marRight w:val="0"/>
      <w:marTop w:val="0"/>
      <w:marBottom w:val="0"/>
      <w:divBdr>
        <w:top w:val="none" w:sz="0" w:space="0" w:color="auto"/>
        <w:left w:val="none" w:sz="0" w:space="0" w:color="auto"/>
        <w:bottom w:val="none" w:sz="0" w:space="0" w:color="auto"/>
        <w:right w:val="none" w:sz="0" w:space="0" w:color="auto"/>
      </w:divBdr>
    </w:div>
    <w:div w:id="1663120948">
      <w:bodyDiv w:val="1"/>
      <w:marLeft w:val="0"/>
      <w:marRight w:val="0"/>
      <w:marTop w:val="0"/>
      <w:marBottom w:val="0"/>
      <w:divBdr>
        <w:top w:val="none" w:sz="0" w:space="0" w:color="auto"/>
        <w:left w:val="none" w:sz="0" w:space="0" w:color="auto"/>
        <w:bottom w:val="none" w:sz="0" w:space="0" w:color="auto"/>
        <w:right w:val="none" w:sz="0" w:space="0" w:color="auto"/>
      </w:divBdr>
    </w:div>
    <w:div w:id="1663464466">
      <w:bodyDiv w:val="1"/>
      <w:marLeft w:val="0"/>
      <w:marRight w:val="0"/>
      <w:marTop w:val="0"/>
      <w:marBottom w:val="0"/>
      <w:divBdr>
        <w:top w:val="none" w:sz="0" w:space="0" w:color="auto"/>
        <w:left w:val="none" w:sz="0" w:space="0" w:color="auto"/>
        <w:bottom w:val="none" w:sz="0" w:space="0" w:color="auto"/>
        <w:right w:val="none" w:sz="0" w:space="0" w:color="auto"/>
      </w:divBdr>
    </w:div>
    <w:div w:id="1663581913">
      <w:bodyDiv w:val="1"/>
      <w:marLeft w:val="0"/>
      <w:marRight w:val="0"/>
      <w:marTop w:val="0"/>
      <w:marBottom w:val="0"/>
      <w:divBdr>
        <w:top w:val="none" w:sz="0" w:space="0" w:color="auto"/>
        <w:left w:val="none" w:sz="0" w:space="0" w:color="auto"/>
        <w:bottom w:val="none" w:sz="0" w:space="0" w:color="auto"/>
        <w:right w:val="none" w:sz="0" w:space="0" w:color="auto"/>
      </w:divBdr>
    </w:div>
    <w:div w:id="1663703495">
      <w:bodyDiv w:val="1"/>
      <w:marLeft w:val="0"/>
      <w:marRight w:val="0"/>
      <w:marTop w:val="0"/>
      <w:marBottom w:val="0"/>
      <w:divBdr>
        <w:top w:val="none" w:sz="0" w:space="0" w:color="auto"/>
        <w:left w:val="none" w:sz="0" w:space="0" w:color="auto"/>
        <w:bottom w:val="none" w:sz="0" w:space="0" w:color="auto"/>
        <w:right w:val="none" w:sz="0" w:space="0" w:color="auto"/>
      </w:divBdr>
    </w:div>
    <w:div w:id="1664238280">
      <w:bodyDiv w:val="1"/>
      <w:marLeft w:val="0"/>
      <w:marRight w:val="0"/>
      <w:marTop w:val="0"/>
      <w:marBottom w:val="0"/>
      <w:divBdr>
        <w:top w:val="none" w:sz="0" w:space="0" w:color="auto"/>
        <w:left w:val="none" w:sz="0" w:space="0" w:color="auto"/>
        <w:bottom w:val="none" w:sz="0" w:space="0" w:color="auto"/>
        <w:right w:val="none" w:sz="0" w:space="0" w:color="auto"/>
      </w:divBdr>
    </w:div>
    <w:div w:id="1664357689">
      <w:bodyDiv w:val="1"/>
      <w:marLeft w:val="0"/>
      <w:marRight w:val="0"/>
      <w:marTop w:val="0"/>
      <w:marBottom w:val="0"/>
      <w:divBdr>
        <w:top w:val="none" w:sz="0" w:space="0" w:color="auto"/>
        <w:left w:val="none" w:sz="0" w:space="0" w:color="auto"/>
        <w:bottom w:val="none" w:sz="0" w:space="0" w:color="auto"/>
        <w:right w:val="none" w:sz="0" w:space="0" w:color="auto"/>
      </w:divBdr>
    </w:div>
    <w:div w:id="1664429052">
      <w:bodyDiv w:val="1"/>
      <w:marLeft w:val="0"/>
      <w:marRight w:val="0"/>
      <w:marTop w:val="0"/>
      <w:marBottom w:val="0"/>
      <w:divBdr>
        <w:top w:val="none" w:sz="0" w:space="0" w:color="auto"/>
        <w:left w:val="none" w:sz="0" w:space="0" w:color="auto"/>
        <w:bottom w:val="none" w:sz="0" w:space="0" w:color="auto"/>
        <w:right w:val="none" w:sz="0" w:space="0" w:color="auto"/>
      </w:divBdr>
    </w:div>
    <w:div w:id="1664697275">
      <w:bodyDiv w:val="1"/>
      <w:marLeft w:val="0"/>
      <w:marRight w:val="0"/>
      <w:marTop w:val="0"/>
      <w:marBottom w:val="0"/>
      <w:divBdr>
        <w:top w:val="none" w:sz="0" w:space="0" w:color="auto"/>
        <w:left w:val="none" w:sz="0" w:space="0" w:color="auto"/>
        <w:bottom w:val="none" w:sz="0" w:space="0" w:color="auto"/>
        <w:right w:val="none" w:sz="0" w:space="0" w:color="auto"/>
      </w:divBdr>
    </w:div>
    <w:div w:id="1664895400">
      <w:bodyDiv w:val="1"/>
      <w:marLeft w:val="0"/>
      <w:marRight w:val="0"/>
      <w:marTop w:val="0"/>
      <w:marBottom w:val="0"/>
      <w:divBdr>
        <w:top w:val="none" w:sz="0" w:space="0" w:color="auto"/>
        <w:left w:val="none" w:sz="0" w:space="0" w:color="auto"/>
        <w:bottom w:val="none" w:sz="0" w:space="0" w:color="auto"/>
        <w:right w:val="none" w:sz="0" w:space="0" w:color="auto"/>
      </w:divBdr>
    </w:div>
    <w:div w:id="1664969109">
      <w:bodyDiv w:val="1"/>
      <w:marLeft w:val="0"/>
      <w:marRight w:val="0"/>
      <w:marTop w:val="0"/>
      <w:marBottom w:val="0"/>
      <w:divBdr>
        <w:top w:val="none" w:sz="0" w:space="0" w:color="auto"/>
        <w:left w:val="none" w:sz="0" w:space="0" w:color="auto"/>
        <w:bottom w:val="none" w:sz="0" w:space="0" w:color="auto"/>
        <w:right w:val="none" w:sz="0" w:space="0" w:color="auto"/>
      </w:divBdr>
    </w:div>
    <w:div w:id="1665088004">
      <w:bodyDiv w:val="1"/>
      <w:marLeft w:val="0"/>
      <w:marRight w:val="0"/>
      <w:marTop w:val="0"/>
      <w:marBottom w:val="0"/>
      <w:divBdr>
        <w:top w:val="none" w:sz="0" w:space="0" w:color="auto"/>
        <w:left w:val="none" w:sz="0" w:space="0" w:color="auto"/>
        <w:bottom w:val="none" w:sz="0" w:space="0" w:color="auto"/>
        <w:right w:val="none" w:sz="0" w:space="0" w:color="auto"/>
      </w:divBdr>
    </w:div>
    <w:div w:id="1665160779">
      <w:bodyDiv w:val="1"/>
      <w:marLeft w:val="0"/>
      <w:marRight w:val="0"/>
      <w:marTop w:val="0"/>
      <w:marBottom w:val="0"/>
      <w:divBdr>
        <w:top w:val="none" w:sz="0" w:space="0" w:color="auto"/>
        <w:left w:val="none" w:sz="0" w:space="0" w:color="auto"/>
        <w:bottom w:val="none" w:sz="0" w:space="0" w:color="auto"/>
        <w:right w:val="none" w:sz="0" w:space="0" w:color="auto"/>
      </w:divBdr>
    </w:div>
    <w:div w:id="1665166207">
      <w:bodyDiv w:val="1"/>
      <w:marLeft w:val="0"/>
      <w:marRight w:val="0"/>
      <w:marTop w:val="0"/>
      <w:marBottom w:val="0"/>
      <w:divBdr>
        <w:top w:val="none" w:sz="0" w:space="0" w:color="auto"/>
        <w:left w:val="none" w:sz="0" w:space="0" w:color="auto"/>
        <w:bottom w:val="none" w:sz="0" w:space="0" w:color="auto"/>
        <w:right w:val="none" w:sz="0" w:space="0" w:color="auto"/>
      </w:divBdr>
    </w:div>
    <w:div w:id="1665277576">
      <w:bodyDiv w:val="1"/>
      <w:marLeft w:val="0"/>
      <w:marRight w:val="0"/>
      <w:marTop w:val="0"/>
      <w:marBottom w:val="0"/>
      <w:divBdr>
        <w:top w:val="none" w:sz="0" w:space="0" w:color="auto"/>
        <w:left w:val="none" w:sz="0" w:space="0" w:color="auto"/>
        <w:bottom w:val="none" w:sz="0" w:space="0" w:color="auto"/>
        <w:right w:val="none" w:sz="0" w:space="0" w:color="auto"/>
      </w:divBdr>
    </w:div>
    <w:div w:id="1665279666">
      <w:bodyDiv w:val="1"/>
      <w:marLeft w:val="0"/>
      <w:marRight w:val="0"/>
      <w:marTop w:val="0"/>
      <w:marBottom w:val="0"/>
      <w:divBdr>
        <w:top w:val="none" w:sz="0" w:space="0" w:color="auto"/>
        <w:left w:val="none" w:sz="0" w:space="0" w:color="auto"/>
        <w:bottom w:val="none" w:sz="0" w:space="0" w:color="auto"/>
        <w:right w:val="none" w:sz="0" w:space="0" w:color="auto"/>
      </w:divBdr>
    </w:div>
    <w:div w:id="1665352226">
      <w:bodyDiv w:val="1"/>
      <w:marLeft w:val="0"/>
      <w:marRight w:val="0"/>
      <w:marTop w:val="0"/>
      <w:marBottom w:val="0"/>
      <w:divBdr>
        <w:top w:val="none" w:sz="0" w:space="0" w:color="auto"/>
        <w:left w:val="none" w:sz="0" w:space="0" w:color="auto"/>
        <w:bottom w:val="none" w:sz="0" w:space="0" w:color="auto"/>
        <w:right w:val="none" w:sz="0" w:space="0" w:color="auto"/>
      </w:divBdr>
    </w:div>
    <w:div w:id="1665359504">
      <w:bodyDiv w:val="1"/>
      <w:marLeft w:val="0"/>
      <w:marRight w:val="0"/>
      <w:marTop w:val="0"/>
      <w:marBottom w:val="0"/>
      <w:divBdr>
        <w:top w:val="none" w:sz="0" w:space="0" w:color="auto"/>
        <w:left w:val="none" w:sz="0" w:space="0" w:color="auto"/>
        <w:bottom w:val="none" w:sz="0" w:space="0" w:color="auto"/>
        <w:right w:val="none" w:sz="0" w:space="0" w:color="auto"/>
      </w:divBdr>
    </w:div>
    <w:div w:id="1665432666">
      <w:bodyDiv w:val="1"/>
      <w:marLeft w:val="0"/>
      <w:marRight w:val="0"/>
      <w:marTop w:val="0"/>
      <w:marBottom w:val="0"/>
      <w:divBdr>
        <w:top w:val="none" w:sz="0" w:space="0" w:color="auto"/>
        <w:left w:val="none" w:sz="0" w:space="0" w:color="auto"/>
        <w:bottom w:val="none" w:sz="0" w:space="0" w:color="auto"/>
        <w:right w:val="none" w:sz="0" w:space="0" w:color="auto"/>
      </w:divBdr>
    </w:div>
    <w:div w:id="1665819892">
      <w:bodyDiv w:val="1"/>
      <w:marLeft w:val="0"/>
      <w:marRight w:val="0"/>
      <w:marTop w:val="0"/>
      <w:marBottom w:val="0"/>
      <w:divBdr>
        <w:top w:val="none" w:sz="0" w:space="0" w:color="auto"/>
        <w:left w:val="none" w:sz="0" w:space="0" w:color="auto"/>
        <w:bottom w:val="none" w:sz="0" w:space="0" w:color="auto"/>
        <w:right w:val="none" w:sz="0" w:space="0" w:color="auto"/>
      </w:divBdr>
    </w:div>
    <w:div w:id="1665930286">
      <w:bodyDiv w:val="1"/>
      <w:marLeft w:val="0"/>
      <w:marRight w:val="0"/>
      <w:marTop w:val="0"/>
      <w:marBottom w:val="0"/>
      <w:divBdr>
        <w:top w:val="none" w:sz="0" w:space="0" w:color="auto"/>
        <w:left w:val="none" w:sz="0" w:space="0" w:color="auto"/>
        <w:bottom w:val="none" w:sz="0" w:space="0" w:color="auto"/>
        <w:right w:val="none" w:sz="0" w:space="0" w:color="auto"/>
      </w:divBdr>
    </w:div>
    <w:div w:id="1666087695">
      <w:bodyDiv w:val="1"/>
      <w:marLeft w:val="0"/>
      <w:marRight w:val="0"/>
      <w:marTop w:val="0"/>
      <w:marBottom w:val="0"/>
      <w:divBdr>
        <w:top w:val="none" w:sz="0" w:space="0" w:color="auto"/>
        <w:left w:val="none" w:sz="0" w:space="0" w:color="auto"/>
        <w:bottom w:val="none" w:sz="0" w:space="0" w:color="auto"/>
        <w:right w:val="none" w:sz="0" w:space="0" w:color="auto"/>
      </w:divBdr>
    </w:div>
    <w:div w:id="1666585498">
      <w:bodyDiv w:val="1"/>
      <w:marLeft w:val="0"/>
      <w:marRight w:val="0"/>
      <w:marTop w:val="0"/>
      <w:marBottom w:val="0"/>
      <w:divBdr>
        <w:top w:val="none" w:sz="0" w:space="0" w:color="auto"/>
        <w:left w:val="none" w:sz="0" w:space="0" w:color="auto"/>
        <w:bottom w:val="none" w:sz="0" w:space="0" w:color="auto"/>
        <w:right w:val="none" w:sz="0" w:space="0" w:color="auto"/>
      </w:divBdr>
    </w:div>
    <w:div w:id="1666592998">
      <w:bodyDiv w:val="1"/>
      <w:marLeft w:val="0"/>
      <w:marRight w:val="0"/>
      <w:marTop w:val="0"/>
      <w:marBottom w:val="0"/>
      <w:divBdr>
        <w:top w:val="none" w:sz="0" w:space="0" w:color="auto"/>
        <w:left w:val="none" w:sz="0" w:space="0" w:color="auto"/>
        <w:bottom w:val="none" w:sz="0" w:space="0" w:color="auto"/>
        <w:right w:val="none" w:sz="0" w:space="0" w:color="auto"/>
      </w:divBdr>
    </w:div>
    <w:div w:id="1666788061">
      <w:bodyDiv w:val="1"/>
      <w:marLeft w:val="0"/>
      <w:marRight w:val="0"/>
      <w:marTop w:val="0"/>
      <w:marBottom w:val="0"/>
      <w:divBdr>
        <w:top w:val="none" w:sz="0" w:space="0" w:color="auto"/>
        <w:left w:val="none" w:sz="0" w:space="0" w:color="auto"/>
        <w:bottom w:val="none" w:sz="0" w:space="0" w:color="auto"/>
        <w:right w:val="none" w:sz="0" w:space="0" w:color="auto"/>
      </w:divBdr>
    </w:div>
    <w:div w:id="1666862069">
      <w:bodyDiv w:val="1"/>
      <w:marLeft w:val="0"/>
      <w:marRight w:val="0"/>
      <w:marTop w:val="0"/>
      <w:marBottom w:val="0"/>
      <w:divBdr>
        <w:top w:val="none" w:sz="0" w:space="0" w:color="auto"/>
        <w:left w:val="none" w:sz="0" w:space="0" w:color="auto"/>
        <w:bottom w:val="none" w:sz="0" w:space="0" w:color="auto"/>
        <w:right w:val="none" w:sz="0" w:space="0" w:color="auto"/>
      </w:divBdr>
    </w:div>
    <w:div w:id="1666936919">
      <w:bodyDiv w:val="1"/>
      <w:marLeft w:val="0"/>
      <w:marRight w:val="0"/>
      <w:marTop w:val="0"/>
      <w:marBottom w:val="0"/>
      <w:divBdr>
        <w:top w:val="none" w:sz="0" w:space="0" w:color="auto"/>
        <w:left w:val="none" w:sz="0" w:space="0" w:color="auto"/>
        <w:bottom w:val="none" w:sz="0" w:space="0" w:color="auto"/>
        <w:right w:val="none" w:sz="0" w:space="0" w:color="auto"/>
      </w:divBdr>
    </w:div>
    <w:div w:id="1667048873">
      <w:bodyDiv w:val="1"/>
      <w:marLeft w:val="0"/>
      <w:marRight w:val="0"/>
      <w:marTop w:val="0"/>
      <w:marBottom w:val="0"/>
      <w:divBdr>
        <w:top w:val="none" w:sz="0" w:space="0" w:color="auto"/>
        <w:left w:val="none" w:sz="0" w:space="0" w:color="auto"/>
        <w:bottom w:val="none" w:sz="0" w:space="0" w:color="auto"/>
        <w:right w:val="none" w:sz="0" w:space="0" w:color="auto"/>
      </w:divBdr>
    </w:div>
    <w:div w:id="1667248368">
      <w:bodyDiv w:val="1"/>
      <w:marLeft w:val="0"/>
      <w:marRight w:val="0"/>
      <w:marTop w:val="0"/>
      <w:marBottom w:val="0"/>
      <w:divBdr>
        <w:top w:val="none" w:sz="0" w:space="0" w:color="auto"/>
        <w:left w:val="none" w:sz="0" w:space="0" w:color="auto"/>
        <w:bottom w:val="none" w:sz="0" w:space="0" w:color="auto"/>
        <w:right w:val="none" w:sz="0" w:space="0" w:color="auto"/>
      </w:divBdr>
    </w:div>
    <w:div w:id="1667391439">
      <w:bodyDiv w:val="1"/>
      <w:marLeft w:val="0"/>
      <w:marRight w:val="0"/>
      <w:marTop w:val="0"/>
      <w:marBottom w:val="0"/>
      <w:divBdr>
        <w:top w:val="none" w:sz="0" w:space="0" w:color="auto"/>
        <w:left w:val="none" w:sz="0" w:space="0" w:color="auto"/>
        <w:bottom w:val="none" w:sz="0" w:space="0" w:color="auto"/>
        <w:right w:val="none" w:sz="0" w:space="0" w:color="auto"/>
      </w:divBdr>
    </w:div>
    <w:div w:id="1667397099">
      <w:bodyDiv w:val="1"/>
      <w:marLeft w:val="0"/>
      <w:marRight w:val="0"/>
      <w:marTop w:val="0"/>
      <w:marBottom w:val="0"/>
      <w:divBdr>
        <w:top w:val="none" w:sz="0" w:space="0" w:color="auto"/>
        <w:left w:val="none" w:sz="0" w:space="0" w:color="auto"/>
        <w:bottom w:val="none" w:sz="0" w:space="0" w:color="auto"/>
        <w:right w:val="none" w:sz="0" w:space="0" w:color="auto"/>
      </w:divBdr>
    </w:div>
    <w:div w:id="1668677983">
      <w:bodyDiv w:val="1"/>
      <w:marLeft w:val="0"/>
      <w:marRight w:val="0"/>
      <w:marTop w:val="0"/>
      <w:marBottom w:val="0"/>
      <w:divBdr>
        <w:top w:val="none" w:sz="0" w:space="0" w:color="auto"/>
        <w:left w:val="none" w:sz="0" w:space="0" w:color="auto"/>
        <w:bottom w:val="none" w:sz="0" w:space="0" w:color="auto"/>
        <w:right w:val="none" w:sz="0" w:space="0" w:color="auto"/>
      </w:divBdr>
    </w:div>
    <w:div w:id="1668746397">
      <w:bodyDiv w:val="1"/>
      <w:marLeft w:val="0"/>
      <w:marRight w:val="0"/>
      <w:marTop w:val="0"/>
      <w:marBottom w:val="0"/>
      <w:divBdr>
        <w:top w:val="none" w:sz="0" w:space="0" w:color="auto"/>
        <w:left w:val="none" w:sz="0" w:space="0" w:color="auto"/>
        <w:bottom w:val="none" w:sz="0" w:space="0" w:color="auto"/>
        <w:right w:val="none" w:sz="0" w:space="0" w:color="auto"/>
      </w:divBdr>
    </w:div>
    <w:div w:id="1668899309">
      <w:bodyDiv w:val="1"/>
      <w:marLeft w:val="0"/>
      <w:marRight w:val="0"/>
      <w:marTop w:val="0"/>
      <w:marBottom w:val="0"/>
      <w:divBdr>
        <w:top w:val="none" w:sz="0" w:space="0" w:color="auto"/>
        <w:left w:val="none" w:sz="0" w:space="0" w:color="auto"/>
        <w:bottom w:val="none" w:sz="0" w:space="0" w:color="auto"/>
        <w:right w:val="none" w:sz="0" w:space="0" w:color="auto"/>
      </w:divBdr>
    </w:div>
    <w:div w:id="1668944351">
      <w:bodyDiv w:val="1"/>
      <w:marLeft w:val="0"/>
      <w:marRight w:val="0"/>
      <w:marTop w:val="0"/>
      <w:marBottom w:val="0"/>
      <w:divBdr>
        <w:top w:val="none" w:sz="0" w:space="0" w:color="auto"/>
        <w:left w:val="none" w:sz="0" w:space="0" w:color="auto"/>
        <w:bottom w:val="none" w:sz="0" w:space="0" w:color="auto"/>
        <w:right w:val="none" w:sz="0" w:space="0" w:color="auto"/>
      </w:divBdr>
    </w:div>
    <w:div w:id="1669091680">
      <w:bodyDiv w:val="1"/>
      <w:marLeft w:val="0"/>
      <w:marRight w:val="0"/>
      <w:marTop w:val="0"/>
      <w:marBottom w:val="0"/>
      <w:divBdr>
        <w:top w:val="none" w:sz="0" w:space="0" w:color="auto"/>
        <w:left w:val="none" w:sz="0" w:space="0" w:color="auto"/>
        <w:bottom w:val="none" w:sz="0" w:space="0" w:color="auto"/>
        <w:right w:val="none" w:sz="0" w:space="0" w:color="auto"/>
      </w:divBdr>
    </w:div>
    <w:div w:id="1669091684">
      <w:bodyDiv w:val="1"/>
      <w:marLeft w:val="0"/>
      <w:marRight w:val="0"/>
      <w:marTop w:val="0"/>
      <w:marBottom w:val="0"/>
      <w:divBdr>
        <w:top w:val="none" w:sz="0" w:space="0" w:color="auto"/>
        <w:left w:val="none" w:sz="0" w:space="0" w:color="auto"/>
        <w:bottom w:val="none" w:sz="0" w:space="0" w:color="auto"/>
        <w:right w:val="none" w:sz="0" w:space="0" w:color="auto"/>
      </w:divBdr>
    </w:div>
    <w:div w:id="1669559317">
      <w:bodyDiv w:val="1"/>
      <w:marLeft w:val="0"/>
      <w:marRight w:val="0"/>
      <w:marTop w:val="0"/>
      <w:marBottom w:val="0"/>
      <w:divBdr>
        <w:top w:val="none" w:sz="0" w:space="0" w:color="auto"/>
        <w:left w:val="none" w:sz="0" w:space="0" w:color="auto"/>
        <w:bottom w:val="none" w:sz="0" w:space="0" w:color="auto"/>
        <w:right w:val="none" w:sz="0" w:space="0" w:color="auto"/>
      </w:divBdr>
    </w:div>
    <w:div w:id="1670134417">
      <w:bodyDiv w:val="1"/>
      <w:marLeft w:val="0"/>
      <w:marRight w:val="0"/>
      <w:marTop w:val="0"/>
      <w:marBottom w:val="0"/>
      <w:divBdr>
        <w:top w:val="none" w:sz="0" w:space="0" w:color="auto"/>
        <w:left w:val="none" w:sz="0" w:space="0" w:color="auto"/>
        <w:bottom w:val="none" w:sz="0" w:space="0" w:color="auto"/>
        <w:right w:val="none" w:sz="0" w:space="0" w:color="auto"/>
      </w:divBdr>
    </w:div>
    <w:div w:id="1670258129">
      <w:bodyDiv w:val="1"/>
      <w:marLeft w:val="0"/>
      <w:marRight w:val="0"/>
      <w:marTop w:val="0"/>
      <w:marBottom w:val="0"/>
      <w:divBdr>
        <w:top w:val="none" w:sz="0" w:space="0" w:color="auto"/>
        <w:left w:val="none" w:sz="0" w:space="0" w:color="auto"/>
        <w:bottom w:val="none" w:sz="0" w:space="0" w:color="auto"/>
        <w:right w:val="none" w:sz="0" w:space="0" w:color="auto"/>
      </w:divBdr>
    </w:div>
    <w:div w:id="1670448223">
      <w:bodyDiv w:val="1"/>
      <w:marLeft w:val="0"/>
      <w:marRight w:val="0"/>
      <w:marTop w:val="0"/>
      <w:marBottom w:val="0"/>
      <w:divBdr>
        <w:top w:val="none" w:sz="0" w:space="0" w:color="auto"/>
        <w:left w:val="none" w:sz="0" w:space="0" w:color="auto"/>
        <w:bottom w:val="none" w:sz="0" w:space="0" w:color="auto"/>
        <w:right w:val="none" w:sz="0" w:space="0" w:color="auto"/>
      </w:divBdr>
    </w:div>
    <w:div w:id="1670644061">
      <w:bodyDiv w:val="1"/>
      <w:marLeft w:val="0"/>
      <w:marRight w:val="0"/>
      <w:marTop w:val="0"/>
      <w:marBottom w:val="0"/>
      <w:divBdr>
        <w:top w:val="none" w:sz="0" w:space="0" w:color="auto"/>
        <w:left w:val="none" w:sz="0" w:space="0" w:color="auto"/>
        <w:bottom w:val="none" w:sz="0" w:space="0" w:color="auto"/>
        <w:right w:val="none" w:sz="0" w:space="0" w:color="auto"/>
      </w:divBdr>
    </w:div>
    <w:div w:id="1670644696">
      <w:bodyDiv w:val="1"/>
      <w:marLeft w:val="0"/>
      <w:marRight w:val="0"/>
      <w:marTop w:val="0"/>
      <w:marBottom w:val="0"/>
      <w:divBdr>
        <w:top w:val="none" w:sz="0" w:space="0" w:color="auto"/>
        <w:left w:val="none" w:sz="0" w:space="0" w:color="auto"/>
        <w:bottom w:val="none" w:sz="0" w:space="0" w:color="auto"/>
        <w:right w:val="none" w:sz="0" w:space="0" w:color="auto"/>
      </w:divBdr>
    </w:div>
    <w:div w:id="1670674949">
      <w:bodyDiv w:val="1"/>
      <w:marLeft w:val="0"/>
      <w:marRight w:val="0"/>
      <w:marTop w:val="0"/>
      <w:marBottom w:val="0"/>
      <w:divBdr>
        <w:top w:val="none" w:sz="0" w:space="0" w:color="auto"/>
        <w:left w:val="none" w:sz="0" w:space="0" w:color="auto"/>
        <w:bottom w:val="none" w:sz="0" w:space="0" w:color="auto"/>
        <w:right w:val="none" w:sz="0" w:space="0" w:color="auto"/>
      </w:divBdr>
    </w:div>
    <w:div w:id="1670718861">
      <w:bodyDiv w:val="1"/>
      <w:marLeft w:val="0"/>
      <w:marRight w:val="0"/>
      <w:marTop w:val="0"/>
      <w:marBottom w:val="0"/>
      <w:divBdr>
        <w:top w:val="none" w:sz="0" w:space="0" w:color="auto"/>
        <w:left w:val="none" w:sz="0" w:space="0" w:color="auto"/>
        <w:bottom w:val="none" w:sz="0" w:space="0" w:color="auto"/>
        <w:right w:val="none" w:sz="0" w:space="0" w:color="auto"/>
      </w:divBdr>
    </w:div>
    <w:div w:id="1671250244">
      <w:bodyDiv w:val="1"/>
      <w:marLeft w:val="0"/>
      <w:marRight w:val="0"/>
      <w:marTop w:val="0"/>
      <w:marBottom w:val="0"/>
      <w:divBdr>
        <w:top w:val="none" w:sz="0" w:space="0" w:color="auto"/>
        <w:left w:val="none" w:sz="0" w:space="0" w:color="auto"/>
        <w:bottom w:val="none" w:sz="0" w:space="0" w:color="auto"/>
        <w:right w:val="none" w:sz="0" w:space="0" w:color="auto"/>
      </w:divBdr>
    </w:div>
    <w:div w:id="1671374688">
      <w:bodyDiv w:val="1"/>
      <w:marLeft w:val="0"/>
      <w:marRight w:val="0"/>
      <w:marTop w:val="0"/>
      <w:marBottom w:val="0"/>
      <w:divBdr>
        <w:top w:val="none" w:sz="0" w:space="0" w:color="auto"/>
        <w:left w:val="none" w:sz="0" w:space="0" w:color="auto"/>
        <w:bottom w:val="none" w:sz="0" w:space="0" w:color="auto"/>
        <w:right w:val="none" w:sz="0" w:space="0" w:color="auto"/>
      </w:divBdr>
    </w:div>
    <w:div w:id="1671761849">
      <w:bodyDiv w:val="1"/>
      <w:marLeft w:val="0"/>
      <w:marRight w:val="0"/>
      <w:marTop w:val="0"/>
      <w:marBottom w:val="0"/>
      <w:divBdr>
        <w:top w:val="none" w:sz="0" w:space="0" w:color="auto"/>
        <w:left w:val="none" w:sz="0" w:space="0" w:color="auto"/>
        <w:bottom w:val="none" w:sz="0" w:space="0" w:color="auto"/>
        <w:right w:val="none" w:sz="0" w:space="0" w:color="auto"/>
      </w:divBdr>
    </w:div>
    <w:div w:id="1671905853">
      <w:bodyDiv w:val="1"/>
      <w:marLeft w:val="0"/>
      <w:marRight w:val="0"/>
      <w:marTop w:val="0"/>
      <w:marBottom w:val="0"/>
      <w:divBdr>
        <w:top w:val="none" w:sz="0" w:space="0" w:color="auto"/>
        <w:left w:val="none" w:sz="0" w:space="0" w:color="auto"/>
        <w:bottom w:val="none" w:sz="0" w:space="0" w:color="auto"/>
        <w:right w:val="none" w:sz="0" w:space="0" w:color="auto"/>
      </w:divBdr>
    </w:div>
    <w:div w:id="1672369422">
      <w:bodyDiv w:val="1"/>
      <w:marLeft w:val="0"/>
      <w:marRight w:val="0"/>
      <w:marTop w:val="0"/>
      <w:marBottom w:val="0"/>
      <w:divBdr>
        <w:top w:val="none" w:sz="0" w:space="0" w:color="auto"/>
        <w:left w:val="none" w:sz="0" w:space="0" w:color="auto"/>
        <w:bottom w:val="none" w:sz="0" w:space="0" w:color="auto"/>
        <w:right w:val="none" w:sz="0" w:space="0" w:color="auto"/>
      </w:divBdr>
    </w:div>
    <w:div w:id="1672371064">
      <w:bodyDiv w:val="1"/>
      <w:marLeft w:val="0"/>
      <w:marRight w:val="0"/>
      <w:marTop w:val="0"/>
      <w:marBottom w:val="0"/>
      <w:divBdr>
        <w:top w:val="none" w:sz="0" w:space="0" w:color="auto"/>
        <w:left w:val="none" w:sz="0" w:space="0" w:color="auto"/>
        <w:bottom w:val="none" w:sz="0" w:space="0" w:color="auto"/>
        <w:right w:val="none" w:sz="0" w:space="0" w:color="auto"/>
      </w:divBdr>
    </w:div>
    <w:div w:id="1672873588">
      <w:bodyDiv w:val="1"/>
      <w:marLeft w:val="0"/>
      <w:marRight w:val="0"/>
      <w:marTop w:val="0"/>
      <w:marBottom w:val="0"/>
      <w:divBdr>
        <w:top w:val="none" w:sz="0" w:space="0" w:color="auto"/>
        <w:left w:val="none" w:sz="0" w:space="0" w:color="auto"/>
        <w:bottom w:val="none" w:sz="0" w:space="0" w:color="auto"/>
        <w:right w:val="none" w:sz="0" w:space="0" w:color="auto"/>
      </w:divBdr>
    </w:div>
    <w:div w:id="1673332714">
      <w:bodyDiv w:val="1"/>
      <w:marLeft w:val="0"/>
      <w:marRight w:val="0"/>
      <w:marTop w:val="0"/>
      <w:marBottom w:val="0"/>
      <w:divBdr>
        <w:top w:val="none" w:sz="0" w:space="0" w:color="auto"/>
        <w:left w:val="none" w:sz="0" w:space="0" w:color="auto"/>
        <w:bottom w:val="none" w:sz="0" w:space="0" w:color="auto"/>
        <w:right w:val="none" w:sz="0" w:space="0" w:color="auto"/>
      </w:divBdr>
    </w:div>
    <w:div w:id="1673605784">
      <w:bodyDiv w:val="1"/>
      <w:marLeft w:val="0"/>
      <w:marRight w:val="0"/>
      <w:marTop w:val="0"/>
      <w:marBottom w:val="0"/>
      <w:divBdr>
        <w:top w:val="none" w:sz="0" w:space="0" w:color="auto"/>
        <w:left w:val="none" w:sz="0" w:space="0" w:color="auto"/>
        <w:bottom w:val="none" w:sz="0" w:space="0" w:color="auto"/>
        <w:right w:val="none" w:sz="0" w:space="0" w:color="auto"/>
      </w:divBdr>
    </w:div>
    <w:div w:id="1673951331">
      <w:bodyDiv w:val="1"/>
      <w:marLeft w:val="0"/>
      <w:marRight w:val="0"/>
      <w:marTop w:val="0"/>
      <w:marBottom w:val="0"/>
      <w:divBdr>
        <w:top w:val="none" w:sz="0" w:space="0" w:color="auto"/>
        <w:left w:val="none" w:sz="0" w:space="0" w:color="auto"/>
        <w:bottom w:val="none" w:sz="0" w:space="0" w:color="auto"/>
        <w:right w:val="none" w:sz="0" w:space="0" w:color="auto"/>
      </w:divBdr>
    </w:div>
    <w:div w:id="1674189254">
      <w:bodyDiv w:val="1"/>
      <w:marLeft w:val="0"/>
      <w:marRight w:val="0"/>
      <w:marTop w:val="0"/>
      <w:marBottom w:val="0"/>
      <w:divBdr>
        <w:top w:val="none" w:sz="0" w:space="0" w:color="auto"/>
        <w:left w:val="none" w:sz="0" w:space="0" w:color="auto"/>
        <w:bottom w:val="none" w:sz="0" w:space="0" w:color="auto"/>
        <w:right w:val="none" w:sz="0" w:space="0" w:color="auto"/>
      </w:divBdr>
    </w:div>
    <w:div w:id="1674335974">
      <w:bodyDiv w:val="1"/>
      <w:marLeft w:val="0"/>
      <w:marRight w:val="0"/>
      <w:marTop w:val="0"/>
      <w:marBottom w:val="0"/>
      <w:divBdr>
        <w:top w:val="none" w:sz="0" w:space="0" w:color="auto"/>
        <w:left w:val="none" w:sz="0" w:space="0" w:color="auto"/>
        <w:bottom w:val="none" w:sz="0" w:space="0" w:color="auto"/>
        <w:right w:val="none" w:sz="0" w:space="0" w:color="auto"/>
      </w:divBdr>
    </w:div>
    <w:div w:id="1675066337">
      <w:bodyDiv w:val="1"/>
      <w:marLeft w:val="0"/>
      <w:marRight w:val="0"/>
      <w:marTop w:val="0"/>
      <w:marBottom w:val="0"/>
      <w:divBdr>
        <w:top w:val="none" w:sz="0" w:space="0" w:color="auto"/>
        <w:left w:val="none" w:sz="0" w:space="0" w:color="auto"/>
        <w:bottom w:val="none" w:sz="0" w:space="0" w:color="auto"/>
        <w:right w:val="none" w:sz="0" w:space="0" w:color="auto"/>
      </w:divBdr>
    </w:div>
    <w:div w:id="1675298903">
      <w:bodyDiv w:val="1"/>
      <w:marLeft w:val="0"/>
      <w:marRight w:val="0"/>
      <w:marTop w:val="0"/>
      <w:marBottom w:val="0"/>
      <w:divBdr>
        <w:top w:val="none" w:sz="0" w:space="0" w:color="auto"/>
        <w:left w:val="none" w:sz="0" w:space="0" w:color="auto"/>
        <w:bottom w:val="none" w:sz="0" w:space="0" w:color="auto"/>
        <w:right w:val="none" w:sz="0" w:space="0" w:color="auto"/>
      </w:divBdr>
    </w:div>
    <w:div w:id="1675377050">
      <w:bodyDiv w:val="1"/>
      <w:marLeft w:val="0"/>
      <w:marRight w:val="0"/>
      <w:marTop w:val="0"/>
      <w:marBottom w:val="0"/>
      <w:divBdr>
        <w:top w:val="none" w:sz="0" w:space="0" w:color="auto"/>
        <w:left w:val="none" w:sz="0" w:space="0" w:color="auto"/>
        <w:bottom w:val="none" w:sz="0" w:space="0" w:color="auto"/>
        <w:right w:val="none" w:sz="0" w:space="0" w:color="auto"/>
      </w:divBdr>
    </w:div>
    <w:div w:id="1675837039">
      <w:bodyDiv w:val="1"/>
      <w:marLeft w:val="0"/>
      <w:marRight w:val="0"/>
      <w:marTop w:val="0"/>
      <w:marBottom w:val="0"/>
      <w:divBdr>
        <w:top w:val="none" w:sz="0" w:space="0" w:color="auto"/>
        <w:left w:val="none" w:sz="0" w:space="0" w:color="auto"/>
        <w:bottom w:val="none" w:sz="0" w:space="0" w:color="auto"/>
        <w:right w:val="none" w:sz="0" w:space="0" w:color="auto"/>
      </w:divBdr>
    </w:div>
    <w:div w:id="1676108979">
      <w:bodyDiv w:val="1"/>
      <w:marLeft w:val="0"/>
      <w:marRight w:val="0"/>
      <w:marTop w:val="0"/>
      <w:marBottom w:val="0"/>
      <w:divBdr>
        <w:top w:val="none" w:sz="0" w:space="0" w:color="auto"/>
        <w:left w:val="none" w:sz="0" w:space="0" w:color="auto"/>
        <w:bottom w:val="none" w:sz="0" w:space="0" w:color="auto"/>
        <w:right w:val="none" w:sz="0" w:space="0" w:color="auto"/>
      </w:divBdr>
    </w:div>
    <w:div w:id="1676299537">
      <w:bodyDiv w:val="1"/>
      <w:marLeft w:val="0"/>
      <w:marRight w:val="0"/>
      <w:marTop w:val="0"/>
      <w:marBottom w:val="0"/>
      <w:divBdr>
        <w:top w:val="none" w:sz="0" w:space="0" w:color="auto"/>
        <w:left w:val="none" w:sz="0" w:space="0" w:color="auto"/>
        <w:bottom w:val="none" w:sz="0" w:space="0" w:color="auto"/>
        <w:right w:val="none" w:sz="0" w:space="0" w:color="auto"/>
      </w:divBdr>
    </w:div>
    <w:div w:id="1676415379">
      <w:bodyDiv w:val="1"/>
      <w:marLeft w:val="0"/>
      <w:marRight w:val="0"/>
      <w:marTop w:val="0"/>
      <w:marBottom w:val="0"/>
      <w:divBdr>
        <w:top w:val="none" w:sz="0" w:space="0" w:color="auto"/>
        <w:left w:val="none" w:sz="0" w:space="0" w:color="auto"/>
        <w:bottom w:val="none" w:sz="0" w:space="0" w:color="auto"/>
        <w:right w:val="none" w:sz="0" w:space="0" w:color="auto"/>
      </w:divBdr>
    </w:div>
    <w:div w:id="1676490860">
      <w:bodyDiv w:val="1"/>
      <w:marLeft w:val="0"/>
      <w:marRight w:val="0"/>
      <w:marTop w:val="0"/>
      <w:marBottom w:val="0"/>
      <w:divBdr>
        <w:top w:val="none" w:sz="0" w:space="0" w:color="auto"/>
        <w:left w:val="none" w:sz="0" w:space="0" w:color="auto"/>
        <w:bottom w:val="none" w:sz="0" w:space="0" w:color="auto"/>
        <w:right w:val="none" w:sz="0" w:space="0" w:color="auto"/>
      </w:divBdr>
    </w:div>
    <w:div w:id="1676611329">
      <w:bodyDiv w:val="1"/>
      <w:marLeft w:val="0"/>
      <w:marRight w:val="0"/>
      <w:marTop w:val="0"/>
      <w:marBottom w:val="0"/>
      <w:divBdr>
        <w:top w:val="none" w:sz="0" w:space="0" w:color="auto"/>
        <w:left w:val="none" w:sz="0" w:space="0" w:color="auto"/>
        <w:bottom w:val="none" w:sz="0" w:space="0" w:color="auto"/>
        <w:right w:val="none" w:sz="0" w:space="0" w:color="auto"/>
      </w:divBdr>
    </w:div>
    <w:div w:id="1676688580">
      <w:bodyDiv w:val="1"/>
      <w:marLeft w:val="0"/>
      <w:marRight w:val="0"/>
      <w:marTop w:val="0"/>
      <w:marBottom w:val="0"/>
      <w:divBdr>
        <w:top w:val="none" w:sz="0" w:space="0" w:color="auto"/>
        <w:left w:val="none" w:sz="0" w:space="0" w:color="auto"/>
        <w:bottom w:val="none" w:sz="0" w:space="0" w:color="auto"/>
        <w:right w:val="none" w:sz="0" w:space="0" w:color="auto"/>
      </w:divBdr>
    </w:div>
    <w:div w:id="1676809678">
      <w:bodyDiv w:val="1"/>
      <w:marLeft w:val="0"/>
      <w:marRight w:val="0"/>
      <w:marTop w:val="0"/>
      <w:marBottom w:val="0"/>
      <w:divBdr>
        <w:top w:val="none" w:sz="0" w:space="0" w:color="auto"/>
        <w:left w:val="none" w:sz="0" w:space="0" w:color="auto"/>
        <w:bottom w:val="none" w:sz="0" w:space="0" w:color="auto"/>
        <w:right w:val="none" w:sz="0" w:space="0" w:color="auto"/>
      </w:divBdr>
    </w:div>
    <w:div w:id="1677152141">
      <w:bodyDiv w:val="1"/>
      <w:marLeft w:val="0"/>
      <w:marRight w:val="0"/>
      <w:marTop w:val="0"/>
      <w:marBottom w:val="0"/>
      <w:divBdr>
        <w:top w:val="none" w:sz="0" w:space="0" w:color="auto"/>
        <w:left w:val="none" w:sz="0" w:space="0" w:color="auto"/>
        <w:bottom w:val="none" w:sz="0" w:space="0" w:color="auto"/>
        <w:right w:val="none" w:sz="0" w:space="0" w:color="auto"/>
      </w:divBdr>
    </w:div>
    <w:div w:id="1677461213">
      <w:bodyDiv w:val="1"/>
      <w:marLeft w:val="0"/>
      <w:marRight w:val="0"/>
      <w:marTop w:val="0"/>
      <w:marBottom w:val="0"/>
      <w:divBdr>
        <w:top w:val="none" w:sz="0" w:space="0" w:color="auto"/>
        <w:left w:val="none" w:sz="0" w:space="0" w:color="auto"/>
        <w:bottom w:val="none" w:sz="0" w:space="0" w:color="auto"/>
        <w:right w:val="none" w:sz="0" w:space="0" w:color="auto"/>
      </w:divBdr>
    </w:div>
    <w:div w:id="1677882738">
      <w:bodyDiv w:val="1"/>
      <w:marLeft w:val="0"/>
      <w:marRight w:val="0"/>
      <w:marTop w:val="0"/>
      <w:marBottom w:val="0"/>
      <w:divBdr>
        <w:top w:val="none" w:sz="0" w:space="0" w:color="auto"/>
        <w:left w:val="none" w:sz="0" w:space="0" w:color="auto"/>
        <w:bottom w:val="none" w:sz="0" w:space="0" w:color="auto"/>
        <w:right w:val="none" w:sz="0" w:space="0" w:color="auto"/>
      </w:divBdr>
    </w:div>
    <w:div w:id="1678191516">
      <w:bodyDiv w:val="1"/>
      <w:marLeft w:val="0"/>
      <w:marRight w:val="0"/>
      <w:marTop w:val="0"/>
      <w:marBottom w:val="0"/>
      <w:divBdr>
        <w:top w:val="none" w:sz="0" w:space="0" w:color="auto"/>
        <w:left w:val="none" w:sz="0" w:space="0" w:color="auto"/>
        <w:bottom w:val="none" w:sz="0" w:space="0" w:color="auto"/>
        <w:right w:val="none" w:sz="0" w:space="0" w:color="auto"/>
      </w:divBdr>
    </w:div>
    <w:div w:id="1678388560">
      <w:bodyDiv w:val="1"/>
      <w:marLeft w:val="0"/>
      <w:marRight w:val="0"/>
      <w:marTop w:val="0"/>
      <w:marBottom w:val="0"/>
      <w:divBdr>
        <w:top w:val="none" w:sz="0" w:space="0" w:color="auto"/>
        <w:left w:val="none" w:sz="0" w:space="0" w:color="auto"/>
        <w:bottom w:val="none" w:sz="0" w:space="0" w:color="auto"/>
        <w:right w:val="none" w:sz="0" w:space="0" w:color="auto"/>
      </w:divBdr>
    </w:div>
    <w:div w:id="1678540367">
      <w:bodyDiv w:val="1"/>
      <w:marLeft w:val="0"/>
      <w:marRight w:val="0"/>
      <w:marTop w:val="0"/>
      <w:marBottom w:val="0"/>
      <w:divBdr>
        <w:top w:val="none" w:sz="0" w:space="0" w:color="auto"/>
        <w:left w:val="none" w:sz="0" w:space="0" w:color="auto"/>
        <w:bottom w:val="none" w:sz="0" w:space="0" w:color="auto"/>
        <w:right w:val="none" w:sz="0" w:space="0" w:color="auto"/>
      </w:divBdr>
    </w:div>
    <w:div w:id="1678576672">
      <w:bodyDiv w:val="1"/>
      <w:marLeft w:val="0"/>
      <w:marRight w:val="0"/>
      <w:marTop w:val="0"/>
      <w:marBottom w:val="0"/>
      <w:divBdr>
        <w:top w:val="none" w:sz="0" w:space="0" w:color="auto"/>
        <w:left w:val="none" w:sz="0" w:space="0" w:color="auto"/>
        <w:bottom w:val="none" w:sz="0" w:space="0" w:color="auto"/>
        <w:right w:val="none" w:sz="0" w:space="0" w:color="auto"/>
      </w:divBdr>
    </w:div>
    <w:div w:id="1678770178">
      <w:bodyDiv w:val="1"/>
      <w:marLeft w:val="0"/>
      <w:marRight w:val="0"/>
      <w:marTop w:val="0"/>
      <w:marBottom w:val="0"/>
      <w:divBdr>
        <w:top w:val="none" w:sz="0" w:space="0" w:color="auto"/>
        <w:left w:val="none" w:sz="0" w:space="0" w:color="auto"/>
        <w:bottom w:val="none" w:sz="0" w:space="0" w:color="auto"/>
        <w:right w:val="none" w:sz="0" w:space="0" w:color="auto"/>
      </w:divBdr>
    </w:div>
    <w:div w:id="1678967706">
      <w:bodyDiv w:val="1"/>
      <w:marLeft w:val="0"/>
      <w:marRight w:val="0"/>
      <w:marTop w:val="0"/>
      <w:marBottom w:val="0"/>
      <w:divBdr>
        <w:top w:val="none" w:sz="0" w:space="0" w:color="auto"/>
        <w:left w:val="none" w:sz="0" w:space="0" w:color="auto"/>
        <w:bottom w:val="none" w:sz="0" w:space="0" w:color="auto"/>
        <w:right w:val="none" w:sz="0" w:space="0" w:color="auto"/>
      </w:divBdr>
    </w:div>
    <w:div w:id="1679186343">
      <w:bodyDiv w:val="1"/>
      <w:marLeft w:val="0"/>
      <w:marRight w:val="0"/>
      <w:marTop w:val="0"/>
      <w:marBottom w:val="0"/>
      <w:divBdr>
        <w:top w:val="none" w:sz="0" w:space="0" w:color="auto"/>
        <w:left w:val="none" w:sz="0" w:space="0" w:color="auto"/>
        <w:bottom w:val="none" w:sz="0" w:space="0" w:color="auto"/>
        <w:right w:val="none" w:sz="0" w:space="0" w:color="auto"/>
      </w:divBdr>
    </w:div>
    <w:div w:id="1679430550">
      <w:bodyDiv w:val="1"/>
      <w:marLeft w:val="0"/>
      <w:marRight w:val="0"/>
      <w:marTop w:val="0"/>
      <w:marBottom w:val="0"/>
      <w:divBdr>
        <w:top w:val="none" w:sz="0" w:space="0" w:color="auto"/>
        <w:left w:val="none" w:sz="0" w:space="0" w:color="auto"/>
        <w:bottom w:val="none" w:sz="0" w:space="0" w:color="auto"/>
        <w:right w:val="none" w:sz="0" w:space="0" w:color="auto"/>
      </w:divBdr>
    </w:div>
    <w:div w:id="1679579483">
      <w:bodyDiv w:val="1"/>
      <w:marLeft w:val="0"/>
      <w:marRight w:val="0"/>
      <w:marTop w:val="0"/>
      <w:marBottom w:val="0"/>
      <w:divBdr>
        <w:top w:val="none" w:sz="0" w:space="0" w:color="auto"/>
        <w:left w:val="none" w:sz="0" w:space="0" w:color="auto"/>
        <w:bottom w:val="none" w:sz="0" w:space="0" w:color="auto"/>
        <w:right w:val="none" w:sz="0" w:space="0" w:color="auto"/>
      </w:divBdr>
    </w:div>
    <w:div w:id="1679651413">
      <w:bodyDiv w:val="1"/>
      <w:marLeft w:val="0"/>
      <w:marRight w:val="0"/>
      <w:marTop w:val="0"/>
      <w:marBottom w:val="0"/>
      <w:divBdr>
        <w:top w:val="none" w:sz="0" w:space="0" w:color="auto"/>
        <w:left w:val="none" w:sz="0" w:space="0" w:color="auto"/>
        <w:bottom w:val="none" w:sz="0" w:space="0" w:color="auto"/>
        <w:right w:val="none" w:sz="0" w:space="0" w:color="auto"/>
      </w:divBdr>
    </w:div>
    <w:div w:id="1679885811">
      <w:bodyDiv w:val="1"/>
      <w:marLeft w:val="0"/>
      <w:marRight w:val="0"/>
      <w:marTop w:val="0"/>
      <w:marBottom w:val="0"/>
      <w:divBdr>
        <w:top w:val="none" w:sz="0" w:space="0" w:color="auto"/>
        <w:left w:val="none" w:sz="0" w:space="0" w:color="auto"/>
        <w:bottom w:val="none" w:sz="0" w:space="0" w:color="auto"/>
        <w:right w:val="none" w:sz="0" w:space="0" w:color="auto"/>
      </w:divBdr>
    </w:div>
    <w:div w:id="1680350218">
      <w:bodyDiv w:val="1"/>
      <w:marLeft w:val="0"/>
      <w:marRight w:val="0"/>
      <w:marTop w:val="0"/>
      <w:marBottom w:val="0"/>
      <w:divBdr>
        <w:top w:val="none" w:sz="0" w:space="0" w:color="auto"/>
        <w:left w:val="none" w:sz="0" w:space="0" w:color="auto"/>
        <w:bottom w:val="none" w:sz="0" w:space="0" w:color="auto"/>
        <w:right w:val="none" w:sz="0" w:space="0" w:color="auto"/>
      </w:divBdr>
    </w:div>
    <w:div w:id="1680429513">
      <w:bodyDiv w:val="1"/>
      <w:marLeft w:val="0"/>
      <w:marRight w:val="0"/>
      <w:marTop w:val="0"/>
      <w:marBottom w:val="0"/>
      <w:divBdr>
        <w:top w:val="none" w:sz="0" w:space="0" w:color="auto"/>
        <w:left w:val="none" w:sz="0" w:space="0" w:color="auto"/>
        <w:bottom w:val="none" w:sz="0" w:space="0" w:color="auto"/>
        <w:right w:val="none" w:sz="0" w:space="0" w:color="auto"/>
      </w:divBdr>
    </w:div>
    <w:div w:id="1680497539">
      <w:bodyDiv w:val="1"/>
      <w:marLeft w:val="0"/>
      <w:marRight w:val="0"/>
      <w:marTop w:val="0"/>
      <w:marBottom w:val="0"/>
      <w:divBdr>
        <w:top w:val="none" w:sz="0" w:space="0" w:color="auto"/>
        <w:left w:val="none" w:sz="0" w:space="0" w:color="auto"/>
        <w:bottom w:val="none" w:sz="0" w:space="0" w:color="auto"/>
        <w:right w:val="none" w:sz="0" w:space="0" w:color="auto"/>
      </w:divBdr>
    </w:div>
    <w:div w:id="1680502987">
      <w:bodyDiv w:val="1"/>
      <w:marLeft w:val="0"/>
      <w:marRight w:val="0"/>
      <w:marTop w:val="0"/>
      <w:marBottom w:val="0"/>
      <w:divBdr>
        <w:top w:val="none" w:sz="0" w:space="0" w:color="auto"/>
        <w:left w:val="none" w:sz="0" w:space="0" w:color="auto"/>
        <w:bottom w:val="none" w:sz="0" w:space="0" w:color="auto"/>
        <w:right w:val="none" w:sz="0" w:space="0" w:color="auto"/>
      </w:divBdr>
    </w:div>
    <w:div w:id="1680546558">
      <w:bodyDiv w:val="1"/>
      <w:marLeft w:val="0"/>
      <w:marRight w:val="0"/>
      <w:marTop w:val="0"/>
      <w:marBottom w:val="0"/>
      <w:divBdr>
        <w:top w:val="none" w:sz="0" w:space="0" w:color="auto"/>
        <w:left w:val="none" w:sz="0" w:space="0" w:color="auto"/>
        <w:bottom w:val="none" w:sz="0" w:space="0" w:color="auto"/>
        <w:right w:val="none" w:sz="0" w:space="0" w:color="auto"/>
      </w:divBdr>
    </w:div>
    <w:div w:id="1681078845">
      <w:bodyDiv w:val="1"/>
      <w:marLeft w:val="0"/>
      <w:marRight w:val="0"/>
      <w:marTop w:val="0"/>
      <w:marBottom w:val="0"/>
      <w:divBdr>
        <w:top w:val="none" w:sz="0" w:space="0" w:color="auto"/>
        <w:left w:val="none" w:sz="0" w:space="0" w:color="auto"/>
        <w:bottom w:val="none" w:sz="0" w:space="0" w:color="auto"/>
        <w:right w:val="none" w:sz="0" w:space="0" w:color="auto"/>
      </w:divBdr>
    </w:div>
    <w:div w:id="1681152265">
      <w:bodyDiv w:val="1"/>
      <w:marLeft w:val="0"/>
      <w:marRight w:val="0"/>
      <w:marTop w:val="0"/>
      <w:marBottom w:val="0"/>
      <w:divBdr>
        <w:top w:val="none" w:sz="0" w:space="0" w:color="auto"/>
        <w:left w:val="none" w:sz="0" w:space="0" w:color="auto"/>
        <w:bottom w:val="none" w:sz="0" w:space="0" w:color="auto"/>
        <w:right w:val="none" w:sz="0" w:space="0" w:color="auto"/>
      </w:divBdr>
    </w:div>
    <w:div w:id="1681160581">
      <w:bodyDiv w:val="1"/>
      <w:marLeft w:val="0"/>
      <w:marRight w:val="0"/>
      <w:marTop w:val="0"/>
      <w:marBottom w:val="0"/>
      <w:divBdr>
        <w:top w:val="none" w:sz="0" w:space="0" w:color="auto"/>
        <w:left w:val="none" w:sz="0" w:space="0" w:color="auto"/>
        <w:bottom w:val="none" w:sz="0" w:space="0" w:color="auto"/>
        <w:right w:val="none" w:sz="0" w:space="0" w:color="auto"/>
      </w:divBdr>
    </w:div>
    <w:div w:id="1681196455">
      <w:bodyDiv w:val="1"/>
      <w:marLeft w:val="0"/>
      <w:marRight w:val="0"/>
      <w:marTop w:val="0"/>
      <w:marBottom w:val="0"/>
      <w:divBdr>
        <w:top w:val="none" w:sz="0" w:space="0" w:color="auto"/>
        <w:left w:val="none" w:sz="0" w:space="0" w:color="auto"/>
        <w:bottom w:val="none" w:sz="0" w:space="0" w:color="auto"/>
        <w:right w:val="none" w:sz="0" w:space="0" w:color="auto"/>
      </w:divBdr>
    </w:div>
    <w:div w:id="1681196584">
      <w:bodyDiv w:val="1"/>
      <w:marLeft w:val="0"/>
      <w:marRight w:val="0"/>
      <w:marTop w:val="0"/>
      <w:marBottom w:val="0"/>
      <w:divBdr>
        <w:top w:val="none" w:sz="0" w:space="0" w:color="auto"/>
        <w:left w:val="none" w:sz="0" w:space="0" w:color="auto"/>
        <w:bottom w:val="none" w:sz="0" w:space="0" w:color="auto"/>
        <w:right w:val="none" w:sz="0" w:space="0" w:color="auto"/>
      </w:divBdr>
    </w:div>
    <w:div w:id="1681423146">
      <w:bodyDiv w:val="1"/>
      <w:marLeft w:val="0"/>
      <w:marRight w:val="0"/>
      <w:marTop w:val="0"/>
      <w:marBottom w:val="0"/>
      <w:divBdr>
        <w:top w:val="none" w:sz="0" w:space="0" w:color="auto"/>
        <w:left w:val="none" w:sz="0" w:space="0" w:color="auto"/>
        <w:bottom w:val="none" w:sz="0" w:space="0" w:color="auto"/>
        <w:right w:val="none" w:sz="0" w:space="0" w:color="auto"/>
      </w:divBdr>
    </w:div>
    <w:div w:id="1681734168">
      <w:bodyDiv w:val="1"/>
      <w:marLeft w:val="0"/>
      <w:marRight w:val="0"/>
      <w:marTop w:val="0"/>
      <w:marBottom w:val="0"/>
      <w:divBdr>
        <w:top w:val="none" w:sz="0" w:space="0" w:color="auto"/>
        <w:left w:val="none" w:sz="0" w:space="0" w:color="auto"/>
        <w:bottom w:val="none" w:sz="0" w:space="0" w:color="auto"/>
        <w:right w:val="none" w:sz="0" w:space="0" w:color="auto"/>
      </w:divBdr>
    </w:div>
    <w:div w:id="1681854155">
      <w:bodyDiv w:val="1"/>
      <w:marLeft w:val="0"/>
      <w:marRight w:val="0"/>
      <w:marTop w:val="0"/>
      <w:marBottom w:val="0"/>
      <w:divBdr>
        <w:top w:val="none" w:sz="0" w:space="0" w:color="auto"/>
        <w:left w:val="none" w:sz="0" w:space="0" w:color="auto"/>
        <w:bottom w:val="none" w:sz="0" w:space="0" w:color="auto"/>
        <w:right w:val="none" w:sz="0" w:space="0" w:color="auto"/>
      </w:divBdr>
    </w:div>
    <w:div w:id="1682079555">
      <w:bodyDiv w:val="1"/>
      <w:marLeft w:val="0"/>
      <w:marRight w:val="0"/>
      <w:marTop w:val="0"/>
      <w:marBottom w:val="0"/>
      <w:divBdr>
        <w:top w:val="none" w:sz="0" w:space="0" w:color="auto"/>
        <w:left w:val="none" w:sz="0" w:space="0" w:color="auto"/>
        <w:bottom w:val="none" w:sz="0" w:space="0" w:color="auto"/>
        <w:right w:val="none" w:sz="0" w:space="0" w:color="auto"/>
      </w:divBdr>
    </w:div>
    <w:div w:id="1682127967">
      <w:bodyDiv w:val="1"/>
      <w:marLeft w:val="0"/>
      <w:marRight w:val="0"/>
      <w:marTop w:val="0"/>
      <w:marBottom w:val="0"/>
      <w:divBdr>
        <w:top w:val="none" w:sz="0" w:space="0" w:color="auto"/>
        <w:left w:val="none" w:sz="0" w:space="0" w:color="auto"/>
        <w:bottom w:val="none" w:sz="0" w:space="0" w:color="auto"/>
        <w:right w:val="none" w:sz="0" w:space="0" w:color="auto"/>
      </w:divBdr>
    </w:div>
    <w:div w:id="1682975714">
      <w:bodyDiv w:val="1"/>
      <w:marLeft w:val="0"/>
      <w:marRight w:val="0"/>
      <w:marTop w:val="0"/>
      <w:marBottom w:val="0"/>
      <w:divBdr>
        <w:top w:val="none" w:sz="0" w:space="0" w:color="auto"/>
        <w:left w:val="none" w:sz="0" w:space="0" w:color="auto"/>
        <w:bottom w:val="none" w:sz="0" w:space="0" w:color="auto"/>
        <w:right w:val="none" w:sz="0" w:space="0" w:color="auto"/>
      </w:divBdr>
    </w:div>
    <w:div w:id="1683313222">
      <w:bodyDiv w:val="1"/>
      <w:marLeft w:val="0"/>
      <w:marRight w:val="0"/>
      <w:marTop w:val="0"/>
      <w:marBottom w:val="0"/>
      <w:divBdr>
        <w:top w:val="none" w:sz="0" w:space="0" w:color="auto"/>
        <w:left w:val="none" w:sz="0" w:space="0" w:color="auto"/>
        <w:bottom w:val="none" w:sz="0" w:space="0" w:color="auto"/>
        <w:right w:val="none" w:sz="0" w:space="0" w:color="auto"/>
      </w:divBdr>
    </w:div>
    <w:div w:id="1683430254">
      <w:bodyDiv w:val="1"/>
      <w:marLeft w:val="0"/>
      <w:marRight w:val="0"/>
      <w:marTop w:val="0"/>
      <w:marBottom w:val="0"/>
      <w:divBdr>
        <w:top w:val="none" w:sz="0" w:space="0" w:color="auto"/>
        <w:left w:val="none" w:sz="0" w:space="0" w:color="auto"/>
        <w:bottom w:val="none" w:sz="0" w:space="0" w:color="auto"/>
        <w:right w:val="none" w:sz="0" w:space="0" w:color="auto"/>
      </w:divBdr>
    </w:div>
    <w:div w:id="1683513165">
      <w:bodyDiv w:val="1"/>
      <w:marLeft w:val="0"/>
      <w:marRight w:val="0"/>
      <w:marTop w:val="0"/>
      <w:marBottom w:val="0"/>
      <w:divBdr>
        <w:top w:val="none" w:sz="0" w:space="0" w:color="auto"/>
        <w:left w:val="none" w:sz="0" w:space="0" w:color="auto"/>
        <w:bottom w:val="none" w:sz="0" w:space="0" w:color="auto"/>
        <w:right w:val="none" w:sz="0" w:space="0" w:color="auto"/>
      </w:divBdr>
    </w:div>
    <w:div w:id="1684043829">
      <w:bodyDiv w:val="1"/>
      <w:marLeft w:val="0"/>
      <w:marRight w:val="0"/>
      <w:marTop w:val="0"/>
      <w:marBottom w:val="0"/>
      <w:divBdr>
        <w:top w:val="none" w:sz="0" w:space="0" w:color="auto"/>
        <w:left w:val="none" w:sz="0" w:space="0" w:color="auto"/>
        <w:bottom w:val="none" w:sz="0" w:space="0" w:color="auto"/>
        <w:right w:val="none" w:sz="0" w:space="0" w:color="auto"/>
      </w:divBdr>
    </w:div>
    <w:div w:id="1684088847">
      <w:bodyDiv w:val="1"/>
      <w:marLeft w:val="0"/>
      <w:marRight w:val="0"/>
      <w:marTop w:val="0"/>
      <w:marBottom w:val="0"/>
      <w:divBdr>
        <w:top w:val="none" w:sz="0" w:space="0" w:color="auto"/>
        <w:left w:val="none" w:sz="0" w:space="0" w:color="auto"/>
        <w:bottom w:val="none" w:sz="0" w:space="0" w:color="auto"/>
        <w:right w:val="none" w:sz="0" w:space="0" w:color="auto"/>
      </w:divBdr>
    </w:div>
    <w:div w:id="1684623302">
      <w:bodyDiv w:val="1"/>
      <w:marLeft w:val="0"/>
      <w:marRight w:val="0"/>
      <w:marTop w:val="0"/>
      <w:marBottom w:val="0"/>
      <w:divBdr>
        <w:top w:val="none" w:sz="0" w:space="0" w:color="auto"/>
        <w:left w:val="none" w:sz="0" w:space="0" w:color="auto"/>
        <w:bottom w:val="none" w:sz="0" w:space="0" w:color="auto"/>
        <w:right w:val="none" w:sz="0" w:space="0" w:color="auto"/>
      </w:divBdr>
    </w:div>
    <w:div w:id="1684892717">
      <w:bodyDiv w:val="1"/>
      <w:marLeft w:val="0"/>
      <w:marRight w:val="0"/>
      <w:marTop w:val="0"/>
      <w:marBottom w:val="0"/>
      <w:divBdr>
        <w:top w:val="none" w:sz="0" w:space="0" w:color="auto"/>
        <w:left w:val="none" w:sz="0" w:space="0" w:color="auto"/>
        <w:bottom w:val="none" w:sz="0" w:space="0" w:color="auto"/>
        <w:right w:val="none" w:sz="0" w:space="0" w:color="auto"/>
      </w:divBdr>
    </w:div>
    <w:div w:id="1685326470">
      <w:bodyDiv w:val="1"/>
      <w:marLeft w:val="0"/>
      <w:marRight w:val="0"/>
      <w:marTop w:val="0"/>
      <w:marBottom w:val="0"/>
      <w:divBdr>
        <w:top w:val="none" w:sz="0" w:space="0" w:color="auto"/>
        <w:left w:val="none" w:sz="0" w:space="0" w:color="auto"/>
        <w:bottom w:val="none" w:sz="0" w:space="0" w:color="auto"/>
        <w:right w:val="none" w:sz="0" w:space="0" w:color="auto"/>
      </w:divBdr>
    </w:div>
    <w:div w:id="1685329122">
      <w:bodyDiv w:val="1"/>
      <w:marLeft w:val="0"/>
      <w:marRight w:val="0"/>
      <w:marTop w:val="0"/>
      <w:marBottom w:val="0"/>
      <w:divBdr>
        <w:top w:val="none" w:sz="0" w:space="0" w:color="auto"/>
        <w:left w:val="none" w:sz="0" w:space="0" w:color="auto"/>
        <w:bottom w:val="none" w:sz="0" w:space="0" w:color="auto"/>
        <w:right w:val="none" w:sz="0" w:space="0" w:color="auto"/>
      </w:divBdr>
    </w:div>
    <w:div w:id="1685521647">
      <w:bodyDiv w:val="1"/>
      <w:marLeft w:val="0"/>
      <w:marRight w:val="0"/>
      <w:marTop w:val="0"/>
      <w:marBottom w:val="0"/>
      <w:divBdr>
        <w:top w:val="none" w:sz="0" w:space="0" w:color="auto"/>
        <w:left w:val="none" w:sz="0" w:space="0" w:color="auto"/>
        <w:bottom w:val="none" w:sz="0" w:space="0" w:color="auto"/>
        <w:right w:val="none" w:sz="0" w:space="0" w:color="auto"/>
      </w:divBdr>
    </w:div>
    <w:div w:id="1685786052">
      <w:bodyDiv w:val="1"/>
      <w:marLeft w:val="0"/>
      <w:marRight w:val="0"/>
      <w:marTop w:val="0"/>
      <w:marBottom w:val="0"/>
      <w:divBdr>
        <w:top w:val="none" w:sz="0" w:space="0" w:color="auto"/>
        <w:left w:val="none" w:sz="0" w:space="0" w:color="auto"/>
        <w:bottom w:val="none" w:sz="0" w:space="0" w:color="auto"/>
        <w:right w:val="none" w:sz="0" w:space="0" w:color="auto"/>
      </w:divBdr>
    </w:div>
    <w:div w:id="1685937137">
      <w:bodyDiv w:val="1"/>
      <w:marLeft w:val="0"/>
      <w:marRight w:val="0"/>
      <w:marTop w:val="0"/>
      <w:marBottom w:val="0"/>
      <w:divBdr>
        <w:top w:val="none" w:sz="0" w:space="0" w:color="auto"/>
        <w:left w:val="none" w:sz="0" w:space="0" w:color="auto"/>
        <w:bottom w:val="none" w:sz="0" w:space="0" w:color="auto"/>
        <w:right w:val="none" w:sz="0" w:space="0" w:color="auto"/>
      </w:divBdr>
    </w:div>
    <w:div w:id="1686054418">
      <w:bodyDiv w:val="1"/>
      <w:marLeft w:val="0"/>
      <w:marRight w:val="0"/>
      <w:marTop w:val="0"/>
      <w:marBottom w:val="0"/>
      <w:divBdr>
        <w:top w:val="none" w:sz="0" w:space="0" w:color="auto"/>
        <w:left w:val="none" w:sz="0" w:space="0" w:color="auto"/>
        <w:bottom w:val="none" w:sz="0" w:space="0" w:color="auto"/>
        <w:right w:val="none" w:sz="0" w:space="0" w:color="auto"/>
      </w:divBdr>
    </w:div>
    <w:div w:id="1687050570">
      <w:bodyDiv w:val="1"/>
      <w:marLeft w:val="0"/>
      <w:marRight w:val="0"/>
      <w:marTop w:val="0"/>
      <w:marBottom w:val="0"/>
      <w:divBdr>
        <w:top w:val="none" w:sz="0" w:space="0" w:color="auto"/>
        <w:left w:val="none" w:sz="0" w:space="0" w:color="auto"/>
        <w:bottom w:val="none" w:sz="0" w:space="0" w:color="auto"/>
        <w:right w:val="none" w:sz="0" w:space="0" w:color="auto"/>
      </w:divBdr>
    </w:div>
    <w:div w:id="1687057812">
      <w:bodyDiv w:val="1"/>
      <w:marLeft w:val="0"/>
      <w:marRight w:val="0"/>
      <w:marTop w:val="0"/>
      <w:marBottom w:val="0"/>
      <w:divBdr>
        <w:top w:val="none" w:sz="0" w:space="0" w:color="auto"/>
        <w:left w:val="none" w:sz="0" w:space="0" w:color="auto"/>
        <w:bottom w:val="none" w:sz="0" w:space="0" w:color="auto"/>
        <w:right w:val="none" w:sz="0" w:space="0" w:color="auto"/>
      </w:divBdr>
    </w:div>
    <w:div w:id="1687293825">
      <w:bodyDiv w:val="1"/>
      <w:marLeft w:val="0"/>
      <w:marRight w:val="0"/>
      <w:marTop w:val="0"/>
      <w:marBottom w:val="0"/>
      <w:divBdr>
        <w:top w:val="none" w:sz="0" w:space="0" w:color="auto"/>
        <w:left w:val="none" w:sz="0" w:space="0" w:color="auto"/>
        <w:bottom w:val="none" w:sz="0" w:space="0" w:color="auto"/>
        <w:right w:val="none" w:sz="0" w:space="0" w:color="auto"/>
      </w:divBdr>
    </w:div>
    <w:div w:id="1687368883">
      <w:bodyDiv w:val="1"/>
      <w:marLeft w:val="0"/>
      <w:marRight w:val="0"/>
      <w:marTop w:val="0"/>
      <w:marBottom w:val="0"/>
      <w:divBdr>
        <w:top w:val="none" w:sz="0" w:space="0" w:color="auto"/>
        <w:left w:val="none" w:sz="0" w:space="0" w:color="auto"/>
        <w:bottom w:val="none" w:sz="0" w:space="0" w:color="auto"/>
        <w:right w:val="none" w:sz="0" w:space="0" w:color="auto"/>
      </w:divBdr>
    </w:div>
    <w:div w:id="1687638422">
      <w:bodyDiv w:val="1"/>
      <w:marLeft w:val="0"/>
      <w:marRight w:val="0"/>
      <w:marTop w:val="0"/>
      <w:marBottom w:val="0"/>
      <w:divBdr>
        <w:top w:val="none" w:sz="0" w:space="0" w:color="auto"/>
        <w:left w:val="none" w:sz="0" w:space="0" w:color="auto"/>
        <w:bottom w:val="none" w:sz="0" w:space="0" w:color="auto"/>
        <w:right w:val="none" w:sz="0" w:space="0" w:color="auto"/>
      </w:divBdr>
    </w:div>
    <w:div w:id="1687750853">
      <w:bodyDiv w:val="1"/>
      <w:marLeft w:val="0"/>
      <w:marRight w:val="0"/>
      <w:marTop w:val="0"/>
      <w:marBottom w:val="0"/>
      <w:divBdr>
        <w:top w:val="none" w:sz="0" w:space="0" w:color="auto"/>
        <w:left w:val="none" w:sz="0" w:space="0" w:color="auto"/>
        <w:bottom w:val="none" w:sz="0" w:space="0" w:color="auto"/>
        <w:right w:val="none" w:sz="0" w:space="0" w:color="auto"/>
      </w:divBdr>
    </w:div>
    <w:div w:id="1687898552">
      <w:bodyDiv w:val="1"/>
      <w:marLeft w:val="0"/>
      <w:marRight w:val="0"/>
      <w:marTop w:val="0"/>
      <w:marBottom w:val="0"/>
      <w:divBdr>
        <w:top w:val="none" w:sz="0" w:space="0" w:color="auto"/>
        <w:left w:val="none" w:sz="0" w:space="0" w:color="auto"/>
        <w:bottom w:val="none" w:sz="0" w:space="0" w:color="auto"/>
        <w:right w:val="none" w:sz="0" w:space="0" w:color="auto"/>
      </w:divBdr>
    </w:div>
    <w:div w:id="1687976296">
      <w:bodyDiv w:val="1"/>
      <w:marLeft w:val="0"/>
      <w:marRight w:val="0"/>
      <w:marTop w:val="0"/>
      <w:marBottom w:val="0"/>
      <w:divBdr>
        <w:top w:val="none" w:sz="0" w:space="0" w:color="auto"/>
        <w:left w:val="none" w:sz="0" w:space="0" w:color="auto"/>
        <w:bottom w:val="none" w:sz="0" w:space="0" w:color="auto"/>
        <w:right w:val="none" w:sz="0" w:space="0" w:color="auto"/>
      </w:divBdr>
    </w:div>
    <w:div w:id="1688091561">
      <w:bodyDiv w:val="1"/>
      <w:marLeft w:val="0"/>
      <w:marRight w:val="0"/>
      <w:marTop w:val="0"/>
      <w:marBottom w:val="0"/>
      <w:divBdr>
        <w:top w:val="none" w:sz="0" w:space="0" w:color="auto"/>
        <w:left w:val="none" w:sz="0" w:space="0" w:color="auto"/>
        <w:bottom w:val="none" w:sz="0" w:space="0" w:color="auto"/>
        <w:right w:val="none" w:sz="0" w:space="0" w:color="auto"/>
      </w:divBdr>
    </w:div>
    <w:div w:id="1688100003">
      <w:bodyDiv w:val="1"/>
      <w:marLeft w:val="0"/>
      <w:marRight w:val="0"/>
      <w:marTop w:val="0"/>
      <w:marBottom w:val="0"/>
      <w:divBdr>
        <w:top w:val="none" w:sz="0" w:space="0" w:color="auto"/>
        <w:left w:val="none" w:sz="0" w:space="0" w:color="auto"/>
        <w:bottom w:val="none" w:sz="0" w:space="0" w:color="auto"/>
        <w:right w:val="none" w:sz="0" w:space="0" w:color="auto"/>
      </w:divBdr>
    </w:div>
    <w:div w:id="1688142316">
      <w:bodyDiv w:val="1"/>
      <w:marLeft w:val="0"/>
      <w:marRight w:val="0"/>
      <w:marTop w:val="0"/>
      <w:marBottom w:val="0"/>
      <w:divBdr>
        <w:top w:val="none" w:sz="0" w:space="0" w:color="auto"/>
        <w:left w:val="none" w:sz="0" w:space="0" w:color="auto"/>
        <w:bottom w:val="none" w:sz="0" w:space="0" w:color="auto"/>
        <w:right w:val="none" w:sz="0" w:space="0" w:color="auto"/>
      </w:divBdr>
    </w:div>
    <w:div w:id="1688560265">
      <w:bodyDiv w:val="1"/>
      <w:marLeft w:val="0"/>
      <w:marRight w:val="0"/>
      <w:marTop w:val="0"/>
      <w:marBottom w:val="0"/>
      <w:divBdr>
        <w:top w:val="none" w:sz="0" w:space="0" w:color="auto"/>
        <w:left w:val="none" w:sz="0" w:space="0" w:color="auto"/>
        <w:bottom w:val="none" w:sz="0" w:space="0" w:color="auto"/>
        <w:right w:val="none" w:sz="0" w:space="0" w:color="auto"/>
      </w:divBdr>
    </w:div>
    <w:div w:id="1689015918">
      <w:bodyDiv w:val="1"/>
      <w:marLeft w:val="0"/>
      <w:marRight w:val="0"/>
      <w:marTop w:val="0"/>
      <w:marBottom w:val="0"/>
      <w:divBdr>
        <w:top w:val="none" w:sz="0" w:space="0" w:color="auto"/>
        <w:left w:val="none" w:sz="0" w:space="0" w:color="auto"/>
        <w:bottom w:val="none" w:sz="0" w:space="0" w:color="auto"/>
        <w:right w:val="none" w:sz="0" w:space="0" w:color="auto"/>
      </w:divBdr>
    </w:div>
    <w:div w:id="1689063787">
      <w:bodyDiv w:val="1"/>
      <w:marLeft w:val="0"/>
      <w:marRight w:val="0"/>
      <w:marTop w:val="0"/>
      <w:marBottom w:val="0"/>
      <w:divBdr>
        <w:top w:val="none" w:sz="0" w:space="0" w:color="auto"/>
        <w:left w:val="none" w:sz="0" w:space="0" w:color="auto"/>
        <w:bottom w:val="none" w:sz="0" w:space="0" w:color="auto"/>
        <w:right w:val="none" w:sz="0" w:space="0" w:color="auto"/>
      </w:divBdr>
    </w:div>
    <w:div w:id="1689212169">
      <w:bodyDiv w:val="1"/>
      <w:marLeft w:val="0"/>
      <w:marRight w:val="0"/>
      <w:marTop w:val="0"/>
      <w:marBottom w:val="0"/>
      <w:divBdr>
        <w:top w:val="none" w:sz="0" w:space="0" w:color="auto"/>
        <w:left w:val="none" w:sz="0" w:space="0" w:color="auto"/>
        <w:bottom w:val="none" w:sz="0" w:space="0" w:color="auto"/>
        <w:right w:val="none" w:sz="0" w:space="0" w:color="auto"/>
      </w:divBdr>
    </w:div>
    <w:div w:id="1689213580">
      <w:bodyDiv w:val="1"/>
      <w:marLeft w:val="0"/>
      <w:marRight w:val="0"/>
      <w:marTop w:val="0"/>
      <w:marBottom w:val="0"/>
      <w:divBdr>
        <w:top w:val="none" w:sz="0" w:space="0" w:color="auto"/>
        <w:left w:val="none" w:sz="0" w:space="0" w:color="auto"/>
        <w:bottom w:val="none" w:sz="0" w:space="0" w:color="auto"/>
        <w:right w:val="none" w:sz="0" w:space="0" w:color="auto"/>
      </w:divBdr>
    </w:div>
    <w:div w:id="1689287513">
      <w:bodyDiv w:val="1"/>
      <w:marLeft w:val="0"/>
      <w:marRight w:val="0"/>
      <w:marTop w:val="0"/>
      <w:marBottom w:val="0"/>
      <w:divBdr>
        <w:top w:val="none" w:sz="0" w:space="0" w:color="auto"/>
        <w:left w:val="none" w:sz="0" w:space="0" w:color="auto"/>
        <w:bottom w:val="none" w:sz="0" w:space="0" w:color="auto"/>
        <w:right w:val="none" w:sz="0" w:space="0" w:color="auto"/>
      </w:divBdr>
    </w:div>
    <w:div w:id="1690059294">
      <w:bodyDiv w:val="1"/>
      <w:marLeft w:val="0"/>
      <w:marRight w:val="0"/>
      <w:marTop w:val="0"/>
      <w:marBottom w:val="0"/>
      <w:divBdr>
        <w:top w:val="none" w:sz="0" w:space="0" w:color="auto"/>
        <w:left w:val="none" w:sz="0" w:space="0" w:color="auto"/>
        <w:bottom w:val="none" w:sz="0" w:space="0" w:color="auto"/>
        <w:right w:val="none" w:sz="0" w:space="0" w:color="auto"/>
      </w:divBdr>
    </w:div>
    <w:div w:id="1690065990">
      <w:bodyDiv w:val="1"/>
      <w:marLeft w:val="0"/>
      <w:marRight w:val="0"/>
      <w:marTop w:val="0"/>
      <w:marBottom w:val="0"/>
      <w:divBdr>
        <w:top w:val="none" w:sz="0" w:space="0" w:color="auto"/>
        <w:left w:val="none" w:sz="0" w:space="0" w:color="auto"/>
        <w:bottom w:val="none" w:sz="0" w:space="0" w:color="auto"/>
        <w:right w:val="none" w:sz="0" w:space="0" w:color="auto"/>
      </w:divBdr>
    </w:div>
    <w:div w:id="1690328521">
      <w:bodyDiv w:val="1"/>
      <w:marLeft w:val="0"/>
      <w:marRight w:val="0"/>
      <w:marTop w:val="0"/>
      <w:marBottom w:val="0"/>
      <w:divBdr>
        <w:top w:val="none" w:sz="0" w:space="0" w:color="auto"/>
        <w:left w:val="none" w:sz="0" w:space="0" w:color="auto"/>
        <w:bottom w:val="none" w:sz="0" w:space="0" w:color="auto"/>
        <w:right w:val="none" w:sz="0" w:space="0" w:color="auto"/>
      </w:divBdr>
    </w:div>
    <w:div w:id="1690794414">
      <w:bodyDiv w:val="1"/>
      <w:marLeft w:val="0"/>
      <w:marRight w:val="0"/>
      <w:marTop w:val="0"/>
      <w:marBottom w:val="0"/>
      <w:divBdr>
        <w:top w:val="none" w:sz="0" w:space="0" w:color="auto"/>
        <w:left w:val="none" w:sz="0" w:space="0" w:color="auto"/>
        <w:bottom w:val="none" w:sz="0" w:space="0" w:color="auto"/>
        <w:right w:val="none" w:sz="0" w:space="0" w:color="auto"/>
      </w:divBdr>
    </w:div>
    <w:div w:id="1690836813">
      <w:bodyDiv w:val="1"/>
      <w:marLeft w:val="0"/>
      <w:marRight w:val="0"/>
      <w:marTop w:val="0"/>
      <w:marBottom w:val="0"/>
      <w:divBdr>
        <w:top w:val="none" w:sz="0" w:space="0" w:color="auto"/>
        <w:left w:val="none" w:sz="0" w:space="0" w:color="auto"/>
        <w:bottom w:val="none" w:sz="0" w:space="0" w:color="auto"/>
        <w:right w:val="none" w:sz="0" w:space="0" w:color="auto"/>
      </w:divBdr>
    </w:div>
    <w:div w:id="1690914797">
      <w:bodyDiv w:val="1"/>
      <w:marLeft w:val="0"/>
      <w:marRight w:val="0"/>
      <w:marTop w:val="0"/>
      <w:marBottom w:val="0"/>
      <w:divBdr>
        <w:top w:val="none" w:sz="0" w:space="0" w:color="auto"/>
        <w:left w:val="none" w:sz="0" w:space="0" w:color="auto"/>
        <w:bottom w:val="none" w:sz="0" w:space="0" w:color="auto"/>
        <w:right w:val="none" w:sz="0" w:space="0" w:color="auto"/>
      </w:divBdr>
    </w:div>
    <w:div w:id="1691226061">
      <w:bodyDiv w:val="1"/>
      <w:marLeft w:val="0"/>
      <w:marRight w:val="0"/>
      <w:marTop w:val="0"/>
      <w:marBottom w:val="0"/>
      <w:divBdr>
        <w:top w:val="none" w:sz="0" w:space="0" w:color="auto"/>
        <w:left w:val="none" w:sz="0" w:space="0" w:color="auto"/>
        <w:bottom w:val="none" w:sz="0" w:space="0" w:color="auto"/>
        <w:right w:val="none" w:sz="0" w:space="0" w:color="auto"/>
      </w:divBdr>
    </w:div>
    <w:div w:id="1691254151">
      <w:bodyDiv w:val="1"/>
      <w:marLeft w:val="0"/>
      <w:marRight w:val="0"/>
      <w:marTop w:val="0"/>
      <w:marBottom w:val="0"/>
      <w:divBdr>
        <w:top w:val="none" w:sz="0" w:space="0" w:color="auto"/>
        <w:left w:val="none" w:sz="0" w:space="0" w:color="auto"/>
        <w:bottom w:val="none" w:sz="0" w:space="0" w:color="auto"/>
        <w:right w:val="none" w:sz="0" w:space="0" w:color="auto"/>
      </w:divBdr>
    </w:div>
    <w:div w:id="1691712256">
      <w:bodyDiv w:val="1"/>
      <w:marLeft w:val="0"/>
      <w:marRight w:val="0"/>
      <w:marTop w:val="0"/>
      <w:marBottom w:val="0"/>
      <w:divBdr>
        <w:top w:val="none" w:sz="0" w:space="0" w:color="auto"/>
        <w:left w:val="none" w:sz="0" w:space="0" w:color="auto"/>
        <w:bottom w:val="none" w:sz="0" w:space="0" w:color="auto"/>
        <w:right w:val="none" w:sz="0" w:space="0" w:color="auto"/>
      </w:divBdr>
    </w:div>
    <w:div w:id="1691838604">
      <w:bodyDiv w:val="1"/>
      <w:marLeft w:val="0"/>
      <w:marRight w:val="0"/>
      <w:marTop w:val="0"/>
      <w:marBottom w:val="0"/>
      <w:divBdr>
        <w:top w:val="none" w:sz="0" w:space="0" w:color="auto"/>
        <w:left w:val="none" w:sz="0" w:space="0" w:color="auto"/>
        <w:bottom w:val="none" w:sz="0" w:space="0" w:color="auto"/>
        <w:right w:val="none" w:sz="0" w:space="0" w:color="auto"/>
      </w:divBdr>
    </w:div>
    <w:div w:id="1691878112">
      <w:bodyDiv w:val="1"/>
      <w:marLeft w:val="0"/>
      <w:marRight w:val="0"/>
      <w:marTop w:val="0"/>
      <w:marBottom w:val="0"/>
      <w:divBdr>
        <w:top w:val="none" w:sz="0" w:space="0" w:color="auto"/>
        <w:left w:val="none" w:sz="0" w:space="0" w:color="auto"/>
        <w:bottom w:val="none" w:sz="0" w:space="0" w:color="auto"/>
        <w:right w:val="none" w:sz="0" w:space="0" w:color="auto"/>
      </w:divBdr>
    </w:div>
    <w:div w:id="1691880812">
      <w:bodyDiv w:val="1"/>
      <w:marLeft w:val="0"/>
      <w:marRight w:val="0"/>
      <w:marTop w:val="0"/>
      <w:marBottom w:val="0"/>
      <w:divBdr>
        <w:top w:val="none" w:sz="0" w:space="0" w:color="auto"/>
        <w:left w:val="none" w:sz="0" w:space="0" w:color="auto"/>
        <w:bottom w:val="none" w:sz="0" w:space="0" w:color="auto"/>
        <w:right w:val="none" w:sz="0" w:space="0" w:color="auto"/>
      </w:divBdr>
    </w:div>
    <w:div w:id="1692025440">
      <w:bodyDiv w:val="1"/>
      <w:marLeft w:val="0"/>
      <w:marRight w:val="0"/>
      <w:marTop w:val="0"/>
      <w:marBottom w:val="0"/>
      <w:divBdr>
        <w:top w:val="none" w:sz="0" w:space="0" w:color="auto"/>
        <w:left w:val="none" w:sz="0" w:space="0" w:color="auto"/>
        <w:bottom w:val="none" w:sz="0" w:space="0" w:color="auto"/>
        <w:right w:val="none" w:sz="0" w:space="0" w:color="auto"/>
      </w:divBdr>
    </w:div>
    <w:div w:id="1692025742">
      <w:bodyDiv w:val="1"/>
      <w:marLeft w:val="0"/>
      <w:marRight w:val="0"/>
      <w:marTop w:val="0"/>
      <w:marBottom w:val="0"/>
      <w:divBdr>
        <w:top w:val="none" w:sz="0" w:space="0" w:color="auto"/>
        <w:left w:val="none" w:sz="0" w:space="0" w:color="auto"/>
        <w:bottom w:val="none" w:sz="0" w:space="0" w:color="auto"/>
        <w:right w:val="none" w:sz="0" w:space="0" w:color="auto"/>
      </w:divBdr>
    </w:div>
    <w:div w:id="1692031484">
      <w:bodyDiv w:val="1"/>
      <w:marLeft w:val="0"/>
      <w:marRight w:val="0"/>
      <w:marTop w:val="0"/>
      <w:marBottom w:val="0"/>
      <w:divBdr>
        <w:top w:val="none" w:sz="0" w:space="0" w:color="auto"/>
        <w:left w:val="none" w:sz="0" w:space="0" w:color="auto"/>
        <w:bottom w:val="none" w:sz="0" w:space="0" w:color="auto"/>
        <w:right w:val="none" w:sz="0" w:space="0" w:color="auto"/>
      </w:divBdr>
    </w:div>
    <w:div w:id="1692417674">
      <w:bodyDiv w:val="1"/>
      <w:marLeft w:val="0"/>
      <w:marRight w:val="0"/>
      <w:marTop w:val="0"/>
      <w:marBottom w:val="0"/>
      <w:divBdr>
        <w:top w:val="none" w:sz="0" w:space="0" w:color="auto"/>
        <w:left w:val="none" w:sz="0" w:space="0" w:color="auto"/>
        <w:bottom w:val="none" w:sz="0" w:space="0" w:color="auto"/>
        <w:right w:val="none" w:sz="0" w:space="0" w:color="auto"/>
      </w:divBdr>
    </w:div>
    <w:div w:id="1692682545">
      <w:bodyDiv w:val="1"/>
      <w:marLeft w:val="0"/>
      <w:marRight w:val="0"/>
      <w:marTop w:val="0"/>
      <w:marBottom w:val="0"/>
      <w:divBdr>
        <w:top w:val="none" w:sz="0" w:space="0" w:color="auto"/>
        <w:left w:val="none" w:sz="0" w:space="0" w:color="auto"/>
        <w:bottom w:val="none" w:sz="0" w:space="0" w:color="auto"/>
        <w:right w:val="none" w:sz="0" w:space="0" w:color="auto"/>
      </w:divBdr>
    </w:div>
    <w:div w:id="1692954470">
      <w:bodyDiv w:val="1"/>
      <w:marLeft w:val="0"/>
      <w:marRight w:val="0"/>
      <w:marTop w:val="0"/>
      <w:marBottom w:val="0"/>
      <w:divBdr>
        <w:top w:val="none" w:sz="0" w:space="0" w:color="auto"/>
        <w:left w:val="none" w:sz="0" w:space="0" w:color="auto"/>
        <w:bottom w:val="none" w:sz="0" w:space="0" w:color="auto"/>
        <w:right w:val="none" w:sz="0" w:space="0" w:color="auto"/>
      </w:divBdr>
    </w:div>
    <w:div w:id="1693412858">
      <w:bodyDiv w:val="1"/>
      <w:marLeft w:val="0"/>
      <w:marRight w:val="0"/>
      <w:marTop w:val="0"/>
      <w:marBottom w:val="0"/>
      <w:divBdr>
        <w:top w:val="none" w:sz="0" w:space="0" w:color="auto"/>
        <w:left w:val="none" w:sz="0" w:space="0" w:color="auto"/>
        <w:bottom w:val="none" w:sz="0" w:space="0" w:color="auto"/>
        <w:right w:val="none" w:sz="0" w:space="0" w:color="auto"/>
      </w:divBdr>
    </w:div>
    <w:div w:id="1693677501">
      <w:bodyDiv w:val="1"/>
      <w:marLeft w:val="0"/>
      <w:marRight w:val="0"/>
      <w:marTop w:val="0"/>
      <w:marBottom w:val="0"/>
      <w:divBdr>
        <w:top w:val="none" w:sz="0" w:space="0" w:color="auto"/>
        <w:left w:val="none" w:sz="0" w:space="0" w:color="auto"/>
        <w:bottom w:val="none" w:sz="0" w:space="0" w:color="auto"/>
        <w:right w:val="none" w:sz="0" w:space="0" w:color="auto"/>
      </w:divBdr>
    </w:div>
    <w:div w:id="1694264626">
      <w:bodyDiv w:val="1"/>
      <w:marLeft w:val="0"/>
      <w:marRight w:val="0"/>
      <w:marTop w:val="0"/>
      <w:marBottom w:val="0"/>
      <w:divBdr>
        <w:top w:val="none" w:sz="0" w:space="0" w:color="auto"/>
        <w:left w:val="none" w:sz="0" w:space="0" w:color="auto"/>
        <w:bottom w:val="none" w:sz="0" w:space="0" w:color="auto"/>
        <w:right w:val="none" w:sz="0" w:space="0" w:color="auto"/>
      </w:divBdr>
    </w:div>
    <w:div w:id="1694573024">
      <w:bodyDiv w:val="1"/>
      <w:marLeft w:val="0"/>
      <w:marRight w:val="0"/>
      <w:marTop w:val="0"/>
      <w:marBottom w:val="0"/>
      <w:divBdr>
        <w:top w:val="none" w:sz="0" w:space="0" w:color="auto"/>
        <w:left w:val="none" w:sz="0" w:space="0" w:color="auto"/>
        <w:bottom w:val="none" w:sz="0" w:space="0" w:color="auto"/>
        <w:right w:val="none" w:sz="0" w:space="0" w:color="auto"/>
      </w:divBdr>
    </w:div>
    <w:div w:id="1694644890">
      <w:bodyDiv w:val="1"/>
      <w:marLeft w:val="0"/>
      <w:marRight w:val="0"/>
      <w:marTop w:val="0"/>
      <w:marBottom w:val="0"/>
      <w:divBdr>
        <w:top w:val="none" w:sz="0" w:space="0" w:color="auto"/>
        <w:left w:val="none" w:sz="0" w:space="0" w:color="auto"/>
        <w:bottom w:val="none" w:sz="0" w:space="0" w:color="auto"/>
        <w:right w:val="none" w:sz="0" w:space="0" w:color="auto"/>
      </w:divBdr>
    </w:div>
    <w:div w:id="1694720489">
      <w:bodyDiv w:val="1"/>
      <w:marLeft w:val="0"/>
      <w:marRight w:val="0"/>
      <w:marTop w:val="0"/>
      <w:marBottom w:val="0"/>
      <w:divBdr>
        <w:top w:val="none" w:sz="0" w:space="0" w:color="auto"/>
        <w:left w:val="none" w:sz="0" w:space="0" w:color="auto"/>
        <w:bottom w:val="none" w:sz="0" w:space="0" w:color="auto"/>
        <w:right w:val="none" w:sz="0" w:space="0" w:color="auto"/>
      </w:divBdr>
    </w:div>
    <w:div w:id="1694770166">
      <w:bodyDiv w:val="1"/>
      <w:marLeft w:val="0"/>
      <w:marRight w:val="0"/>
      <w:marTop w:val="0"/>
      <w:marBottom w:val="0"/>
      <w:divBdr>
        <w:top w:val="none" w:sz="0" w:space="0" w:color="auto"/>
        <w:left w:val="none" w:sz="0" w:space="0" w:color="auto"/>
        <w:bottom w:val="none" w:sz="0" w:space="0" w:color="auto"/>
        <w:right w:val="none" w:sz="0" w:space="0" w:color="auto"/>
      </w:divBdr>
    </w:div>
    <w:div w:id="1694843262">
      <w:bodyDiv w:val="1"/>
      <w:marLeft w:val="0"/>
      <w:marRight w:val="0"/>
      <w:marTop w:val="0"/>
      <w:marBottom w:val="0"/>
      <w:divBdr>
        <w:top w:val="none" w:sz="0" w:space="0" w:color="auto"/>
        <w:left w:val="none" w:sz="0" w:space="0" w:color="auto"/>
        <w:bottom w:val="none" w:sz="0" w:space="0" w:color="auto"/>
        <w:right w:val="none" w:sz="0" w:space="0" w:color="auto"/>
      </w:divBdr>
    </w:div>
    <w:div w:id="1694920624">
      <w:bodyDiv w:val="1"/>
      <w:marLeft w:val="0"/>
      <w:marRight w:val="0"/>
      <w:marTop w:val="0"/>
      <w:marBottom w:val="0"/>
      <w:divBdr>
        <w:top w:val="none" w:sz="0" w:space="0" w:color="auto"/>
        <w:left w:val="none" w:sz="0" w:space="0" w:color="auto"/>
        <w:bottom w:val="none" w:sz="0" w:space="0" w:color="auto"/>
        <w:right w:val="none" w:sz="0" w:space="0" w:color="auto"/>
      </w:divBdr>
    </w:div>
    <w:div w:id="1695110426">
      <w:bodyDiv w:val="1"/>
      <w:marLeft w:val="0"/>
      <w:marRight w:val="0"/>
      <w:marTop w:val="0"/>
      <w:marBottom w:val="0"/>
      <w:divBdr>
        <w:top w:val="none" w:sz="0" w:space="0" w:color="auto"/>
        <w:left w:val="none" w:sz="0" w:space="0" w:color="auto"/>
        <w:bottom w:val="none" w:sz="0" w:space="0" w:color="auto"/>
        <w:right w:val="none" w:sz="0" w:space="0" w:color="auto"/>
      </w:divBdr>
    </w:div>
    <w:div w:id="1695184580">
      <w:bodyDiv w:val="1"/>
      <w:marLeft w:val="0"/>
      <w:marRight w:val="0"/>
      <w:marTop w:val="0"/>
      <w:marBottom w:val="0"/>
      <w:divBdr>
        <w:top w:val="none" w:sz="0" w:space="0" w:color="auto"/>
        <w:left w:val="none" w:sz="0" w:space="0" w:color="auto"/>
        <w:bottom w:val="none" w:sz="0" w:space="0" w:color="auto"/>
        <w:right w:val="none" w:sz="0" w:space="0" w:color="auto"/>
      </w:divBdr>
    </w:div>
    <w:div w:id="1695226954">
      <w:bodyDiv w:val="1"/>
      <w:marLeft w:val="0"/>
      <w:marRight w:val="0"/>
      <w:marTop w:val="0"/>
      <w:marBottom w:val="0"/>
      <w:divBdr>
        <w:top w:val="none" w:sz="0" w:space="0" w:color="auto"/>
        <w:left w:val="none" w:sz="0" w:space="0" w:color="auto"/>
        <w:bottom w:val="none" w:sz="0" w:space="0" w:color="auto"/>
        <w:right w:val="none" w:sz="0" w:space="0" w:color="auto"/>
      </w:divBdr>
    </w:div>
    <w:div w:id="1695306444">
      <w:bodyDiv w:val="1"/>
      <w:marLeft w:val="0"/>
      <w:marRight w:val="0"/>
      <w:marTop w:val="0"/>
      <w:marBottom w:val="0"/>
      <w:divBdr>
        <w:top w:val="none" w:sz="0" w:space="0" w:color="auto"/>
        <w:left w:val="none" w:sz="0" w:space="0" w:color="auto"/>
        <w:bottom w:val="none" w:sz="0" w:space="0" w:color="auto"/>
        <w:right w:val="none" w:sz="0" w:space="0" w:color="auto"/>
      </w:divBdr>
    </w:div>
    <w:div w:id="1695501884">
      <w:bodyDiv w:val="1"/>
      <w:marLeft w:val="0"/>
      <w:marRight w:val="0"/>
      <w:marTop w:val="0"/>
      <w:marBottom w:val="0"/>
      <w:divBdr>
        <w:top w:val="none" w:sz="0" w:space="0" w:color="auto"/>
        <w:left w:val="none" w:sz="0" w:space="0" w:color="auto"/>
        <w:bottom w:val="none" w:sz="0" w:space="0" w:color="auto"/>
        <w:right w:val="none" w:sz="0" w:space="0" w:color="auto"/>
      </w:divBdr>
    </w:div>
    <w:div w:id="1695615810">
      <w:bodyDiv w:val="1"/>
      <w:marLeft w:val="0"/>
      <w:marRight w:val="0"/>
      <w:marTop w:val="0"/>
      <w:marBottom w:val="0"/>
      <w:divBdr>
        <w:top w:val="none" w:sz="0" w:space="0" w:color="auto"/>
        <w:left w:val="none" w:sz="0" w:space="0" w:color="auto"/>
        <w:bottom w:val="none" w:sz="0" w:space="0" w:color="auto"/>
        <w:right w:val="none" w:sz="0" w:space="0" w:color="auto"/>
      </w:divBdr>
    </w:div>
    <w:div w:id="1695688205">
      <w:bodyDiv w:val="1"/>
      <w:marLeft w:val="0"/>
      <w:marRight w:val="0"/>
      <w:marTop w:val="0"/>
      <w:marBottom w:val="0"/>
      <w:divBdr>
        <w:top w:val="none" w:sz="0" w:space="0" w:color="auto"/>
        <w:left w:val="none" w:sz="0" w:space="0" w:color="auto"/>
        <w:bottom w:val="none" w:sz="0" w:space="0" w:color="auto"/>
        <w:right w:val="none" w:sz="0" w:space="0" w:color="auto"/>
      </w:divBdr>
    </w:div>
    <w:div w:id="1695960817">
      <w:bodyDiv w:val="1"/>
      <w:marLeft w:val="0"/>
      <w:marRight w:val="0"/>
      <w:marTop w:val="0"/>
      <w:marBottom w:val="0"/>
      <w:divBdr>
        <w:top w:val="none" w:sz="0" w:space="0" w:color="auto"/>
        <w:left w:val="none" w:sz="0" w:space="0" w:color="auto"/>
        <w:bottom w:val="none" w:sz="0" w:space="0" w:color="auto"/>
        <w:right w:val="none" w:sz="0" w:space="0" w:color="auto"/>
      </w:divBdr>
    </w:div>
    <w:div w:id="1695964134">
      <w:bodyDiv w:val="1"/>
      <w:marLeft w:val="0"/>
      <w:marRight w:val="0"/>
      <w:marTop w:val="0"/>
      <w:marBottom w:val="0"/>
      <w:divBdr>
        <w:top w:val="none" w:sz="0" w:space="0" w:color="auto"/>
        <w:left w:val="none" w:sz="0" w:space="0" w:color="auto"/>
        <w:bottom w:val="none" w:sz="0" w:space="0" w:color="auto"/>
        <w:right w:val="none" w:sz="0" w:space="0" w:color="auto"/>
      </w:divBdr>
    </w:div>
    <w:div w:id="1696030245">
      <w:bodyDiv w:val="1"/>
      <w:marLeft w:val="0"/>
      <w:marRight w:val="0"/>
      <w:marTop w:val="0"/>
      <w:marBottom w:val="0"/>
      <w:divBdr>
        <w:top w:val="none" w:sz="0" w:space="0" w:color="auto"/>
        <w:left w:val="none" w:sz="0" w:space="0" w:color="auto"/>
        <w:bottom w:val="none" w:sz="0" w:space="0" w:color="auto"/>
        <w:right w:val="none" w:sz="0" w:space="0" w:color="auto"/>
      </w:divBdr>
    </w:div>
    <w:div w:id="1696348317">
      <w:bodyDiv w:val="1"/>
      <w:marLeft w:val="0"/>
      <w:marRight w:val="0"/>
      <w:marTop w:val="0"/>
      <w:marBottom w:val="0"/>
      <w:divBdr>
        <w:top w:val="none" w:sz="0" w:space="0" w:color="auto"/>
        <w:left w:val="none" w:sz="0" w:space="0" w:color="auto"/>
        <w:bottom w:val="none" w:sz="0" w:space="0" w:color="auto"/>
        <w:right w:val="none" w:sz="0" w:space="0" w:color="auto"/>
      </w:divBdr>
    </w:div>
    <w:div w:id="1696348878">
      <w:bodyDiv w:val="1"/>
      <w:marLeft w:val="0"/>
      <w:marRight w:val="0"/>
      <w:marTop w:val="0"/>
      <w:marBottom w:val="0"/>
      <w:divBdr>
        <w:top w:val="none" w:sz="0" w:space="0" w:color="auto"/>
        <w:left w:val="none" w:sz="0" w:space="0" w:color="auto"/>
        <w:bottom w:val="none" w:sz="0" w:space="0" w:color="auto"/>
        <w:right w:val="none" w:sz="0" w:space="0" w:color="auto"/>
      </w:divBdr>
    </w:div>
    <w:div w:id="1696492235">
      <w:bodyDiv w:val="1"/>
      <w:marLeft w:val="0"/>
      <w:marRight w:val="0"/>
      <w:marTop w:val="0"/>
      <w:marBottom w:val="0"/>
      <w:divBdr>
        <w:top w:val="none" w:sz="0" w:space="0" w:color="auto"/>
        <w:left w:val="none" w:sz="0" w:space="0" w:color="auto"/>
        <w:bottom w:val="none" w:sz="0" w:space="0" w:color="auto"/>
        <w:right w:val="none" w:sz="0" w:space="0" w:color="auto"/>
      </w:divBdr>
    </w:div>
    <w:div w:id="1696883084">
      <w:bodyDiv w:val="1"/>
      <w:marLeft w:val="0"/>
      <w:marRight w:val="0"/>
      <w:marTop w:val="0"/>
      <w:marBottom w:val="0"/>
      <w:divBdr>
        <w:top w:val="none" w:sz="0" w:space="0" w:color="auto"/>
        <w:left w:val="none" w:sz="0" w:space="0" w:color="auto"/>
        <w:bottom w:val="none" w:sz="0" w:space="0" w:color="auto"/>
        <w:right w:val="none" w:sz="0" w:space="0" w:color="auto"/>
      </w:divBdr>
    </w:div>
    <w:div w:id="1696930596">
      <w:bodyDiv w:val="1"/>
      <w:marLeft w:val="0"/>
      <w:marRight w:val="0"/>
      <w:marTop w:val="0"/>
      <w:marBottom w:val="0"/>
      <w:divBdr>
        <w:top w:val="none" w:sz="0" w:space="0" w:color="auto"/>
        <w:left w:val="none" w:sz="0" w:space="0" w:color="auto"/>
        <w:bottom w:val="none" w:sz="0" w:space="0" w:color="auto"/>
        <w:right w:val="none" w:sz="0" w:space="0" w:color="auto"/>
      </w:divBdr>
    </w:div>
    <w:div w:id="1696997785">
      <w:bodyDiv w:val="1"/>
      <w:marLeft w:val="0"/>
      <w:marRight w:val="0"/>
      <w:marTop w:val="0"/>
      <w:marBottom w:val="0"/>
      <w:divBdr>
        <w:top w:val="none" w:sz="0" w:space="0" w:color="auto"/>
        <w:left w:val="none" w:sz="0" w:space="0" w:color="auto"/>
        <w:bottom w:val="none" w:sz="0" w:space="0" w:color="auto"/>
        <w:right w:val="none" w:sz="0" w:space="0" w:color="auto"/>
      </w:divBdr>
    </w:div>
    <w:div w:id="1697267277">
      <w:bodyDiv w:val="1"/>
      <w:marLeft w:val="0"/>
      <w:marRight w:val="0"/>
      <w:marTop w:val="0"/>
      <w:marBottom w:val="0"/>
      <w:divBdr>
        <w:top w:val="none" w:sz="0" w:space="0" w:color="auto"/>
        <w:left w:val="none" w:sz="0" w:space="0" w:color="auto"/>
        <w:bottom w:val="none" w:sz="0" w:space="0" w:color="auto"/>
        <w:right w:val="none" w:sz="0" w:space="0" w:color="auto"/>
      </w:divBdr>
    </w:div>
    <w:div w:id="1697273796">
      <w:bodyDiv w:val="1"/>
      <w:marLeft w:val="0"/>
      <w:marRight w:val="0"/>
      <w:marTop w:val="0"/>
      <w:marBottom w:val="0"/>
      <w:divBdr>
        <w:top w:val="none" w:sz="0" w:space="0" w:color="auto"/>
        <w:left w:val="none" w:sz="0" w:space="0" w:color="auto"/>
        <w:bottom w:val="none" w:sz="0" w:space="0" w:color="auto"/>
        <w:right w:val="none" w:sz="0" w:space="0" w:color="auto"/>
      </w:divBdr>
    </w:div>
    <w:div w:id="1698385639">
      <w:bodyDiv w:val="1"/>
      <w:marLeft w:val="0"/>
      <w:marRight w:val="0"/>
      <w:marTop w:val="0"/>
      <w:marBottom w:val="0"/>
      <w:divBdr>
        <w:top w:val="none" w:sz="0" w:space="0" w:color="auto"/>
        <w:left w:val="none" w:sz="0" w:space="0" w:color="auto"/>
        <w:bottom w:val="none" w:sz="0" w:space="0" w:color="auto"/>
        <w:right w:val="none" w:sz="0" w:space="0" w:color="auto"/>
      </w:divBdr>
    </w:div>
    <w:div w:id="1698694934">
      <w:bodyDiv w:val="1"/>
      <w:marLeft w:val="0"/>
      <w:marRight w:val="0"/>
      <w:marTop w:val="0"/>
      <w:marBottom w:val="0"/>
      <w:divBdr>
        <w:top w:val="none" w:sz="0" w:space="0" w:color="auto"/>
        <w:left w:val="none" w:sz="0" w:space="0" w:color="auto"/>
        <w:bottom w:val="none" w:sz="0" w:space="0" w:color="auto"/>
        <w:right w:val="none" w:sz="0" w:space="0" w:color="auto"/>
      </w:divBdr>
    </w:div>
    <w:div w:id="1698844743">
      <w:bodyDiv w:val="1"/>
      <w:marLeft w:val="0"/>
      <w:marRight w:val="0"/>
      <w:marTop w:val="0"/>
      <w:marBottom w:val="0"/>
      <w:divBdr>
        <w:top w:val="none" w:sz="0" w:space="0" w:color="auto"/>
        <w:left w:val="none" w:sz="0" w:space="0" w:color="auto"/>
        <w:bottom w:val="none" w:sz="0" w:space="0" w:color="auto"/>
        <w:right w:val="none" w:sz="0" w:space="0" w:color="auto"/>
      </w:divBdr>
    </w:div>
    <w:div w:id="1699232220">
      <w:bodyDiv w:val="1"/>
      <w:marLeft w:val="0"/>
      <w:marRight w:val="0"/>
      <w:marTop w:val="0"/>
      <w:marBottom w:val="0"/>
      <w:divBdr>
        <w:top w:val="none" w:sz="0" w:space="0" w:color="auto"/>
        <w:left w:val="none" w:sz="0" w:space="0" w:color="auto"/>
        <w:bottom w:val="none" w:sz="0" w:space="0" w:color="auto"/>
        <w:right w:val="none" w:sz="0" w:space="0" w:color="auto"/>
      </w:divBdr>
    </w:div>
    <w:div w:id="1699310935">
      <w:bodyDiv w:val="1"/>
      <w:marLeft w:val="0"/>
      <w:marRight w:val="0"/>
      <w:marTop w:val="0"/>
      <w:marBottom w:val="0"/>
      <w:divBdr>
        <w:top w:val="none" w:sz="0" w:space="0" w:color="auto"/>
        <w:left w:val="none" w:sz="0" w:space="0" w:color="auto"/>
        <w:bottom w:val="none" w:sz="0" w:space="0" w:color="auto"/>
        <w:right w:val="none" w:sz="0" w:space="0" w:color="auto"/>
      </w:divBdr>
    </w:div>
    <w:div w:id="1699426952">
      <w:bodyDiv w:val="1"/>
      <w:marLeft w:val="0"/>
      <w:marRight w:val="0"/>
      <w:marTop w:val="0"/>
      <w:marBottom w:val="0"/>
      <w:divBdr>
        <w:top w:val="none" w:sz="0" w:space="0" w:color="auto"/>
        <w:left w:val="none" w:sz="0" w:space="0" w:color="auto"/>
        <w:bottom w:val="none" w:sz="0" w:space="0" w:color="auto"/>
        <w:right w:val="none" w:sz="0" w:space="0" w:color="auto"/>
      </w:divBdr>
    </w:div>
    <w:div w:id="1699503358">
      <w:bodyDiv w:val="1"/>
      <w:marLeft w:val="0"/>
      <w:marRight w:val="0"/>
      <w:marTop w:val="0"/>
      <w:marBottom w:val="0"/>
      <w:divBdr>
        <w:top w:val="none" w:sz="0" w:space="0" w:color="auto"/>
        <w:left w:val="none" w:sz="0" w:space="0" w:color="auto"/>
        <w:bottom w:val="none" w:sz="0" w:space="0" w:color="auto"/>
        <w:right w:val="none" w:sz="0" w:space="0" w:color="auto"/>
      </w:divBdr>
    </w:div>
    <w:div w:id="1699742951">
      <w:bodyDiv w:val="1"/>
      <w:marLeft w:val="0"/>
      <w:marRight w:val="0"/>
      <w:marTop w:val="0"/>
      <w:marBottom w:val="0"/>
      <w:divBdr>
        <w:top w:val="none" w:sz="0" w:space="0" w:color="auto"/>
        <w:left w:val="none" w:sz="0" w:space="0" w:color="auto"/>
        <w:bottom w:val="none" w:sz="0" w:space="0" w:color="auto"/>
        <w:right w:val="none" w:sz="0" w:space="0" w:color="auto"/>
      </w:divBdr>
    </w:div>
    <w:div w:id="1699743468">
      <w:bodyDiv w:val="1"/>
      <w:marLeft w:val="0"/>
      <w:marRight w:val="0"/>
      <w:marTop w:val="0"/>
      <w:marBottom w:val="0"/>
      <w:divBdr>
        <w:top w:val="none" w:sz="0" w:space="0" w:color="auto"/>
        <w:left w:val="none" w:sz="0" w:space="0" w:color="auto"/>
        <w:bottom w:val="none" w:sz="0" w:space="0" w:color="auto"/>
        <w:right w:val="none" w:sz="0" w:space="0" w:color="auto"/>
      </w:divBdr>
    </w:div>
    <w:div w:id="1699770134">
      <w:bodyDiv w:val="1"/>
      <w:marLeft w:val="0"/>
      <w:marRight w:val="0"/>
      <w:marTop w:val="0"/>
      <w:marBottom w:val="0"/>
      <w:divBdr>
        <w:top w:val="none" w:sz="0" w:space="0" w:color="auto"/>
        <w:left w:val="none" w:sz="0" w:space="0" w:color="auto"/>
        <w:bottom w:val="none" w:sz="0" w:space="0" w:color="auto"/>
        <w:right w:val="none" w:sz="0" w:space="0" w:color="auto"/>
      </w:divBdr>
    </w:div>
    <w:div w:id="1699820279">
      <w:bodyDiv w:val="1"/>
      <w:marLeft w:val="0"/>
      <w:marRight w:val="0"/>
      <w:marTop w:val="0"/>
      <w:marBottom w:val="0"/>
      <w:divBdr>
        <w:top w:val="none" w:sz="0" w:space="0" w:color="auto"/>
        <w:left w:val="none" w:sz="0" w:space="0" w:color="auto"/>
        <w:bottom w:val="none" w:sz="0" w:space="0" w:color="auto"/>
        <w:right w:val="none" w:sz="0" w:space="0" w:color="auto"/>
      </w:divBdr>
    </w:div>
    <w:div w:id="1700203614">
      <w:bodyDiv w:val="1"/>
      <w:marLeft w:val="0"/>
      <w:marRight w:val="0"/>
      <w:marTop w:val="0"/>
      <w:marBottom w:val="0"/>
      <w:divBdr>
        <w:top w:val="none" w:sz="0" w:space="0" w:color="auto"/>
        <w:left w:val="none" w:sz="0" w:space="0" w:color="auto"/>
        <w:bottom w:val="none" w:sz="0" w:space="0" w:color="auto"/>
        <w:right w:val="none" w:sz="0" w:space="0" w:color="auto"/>
      </w:divBdr>
    </w:div>
    <w:div w:id="1700467896">
      <w:bodyDiv w:val="1"/>
      <w:marLeft w:val="0"/>
      <w:marRight w:val="0"/>
      <w:marTop w:val="0"/>
      <w:marBottom w:val="0"/>
      <w:divBdr>
        <w:top w:val="none" w:sz="0" w:space="0" w:color="auto"/>
        <w:left w:val="none" w:sz="0" w:space="0" w:color="auto"/>
        <w:bottom w:val="none" w:sz="0" w:space="0" w:color="auto"/>
        <w:right w:val="none" w:sz="0" w:space="0" w:color="auto"/>
      </w:divBdr>
    </w:div>
    <w:div w:id="1700549467">
      <w:bodyDiv w:val="1"/>
      <w:marLeft w:val="0"/>
      <w:marRight w:val="0"/>
      <w:marTop w:val="0"/>
      <w:marBottom w:val="0"/>
      <w:divBdr>
        <w:top w:val="none" w:sz="0" w:space="0" w:color="auto"/>
        <w:left w:val="none" w:sz="0" w:space="0" w:color="auto"/>
        <w:bottom w:val="none" w:sz="0" w:space="0" w:color="auto"/>
        <w:right w:val="none" w:sz="0" w:space="0" w:color="auto"/>
      </w:divBdr>
    </w:div>
    <w:div w:id="1700810174">
      <w:bodyDiv w:val="1"/>
      <w:marLeft w:val="0"/>
      <w:marRight w:val="0"/>
      <w:marTop w:val="0"/>
      <w:marBottom w:val="0"/>
      <w:divBdr>
        <w:top w:val="none" w:sz="0" w:space="0" w:color="auto"/>
        <w:left w:val="none" w:sz="0" w:space="0" w:color="auto"/>
        <w:bottom w:val="none" w:sz="0" w:space="0" w:color="auto"/>
        <w:right w:val="none" w:sz="0" w:space="0" w:color="auto"/>
      </w:divBdr>
    </w:div>
    <w:div w:id="1700816944">
      <w:bodyDiv w:val="1"/>
      <w:marLeft w:val="0"/>
      <w:marRight w:val="0"/>
      <w:marTop w:val="0"/>
      <w:marBottom w:val="0"/>
      <w:divBdr>
        <w:top w:val="none" w:sz="0" w:space="0" w:color="auto"/>
        <w:left w:val="none" w:sz="0" w:space="0" w:color="auto"/>
        <w:bottom w:val="none" w:sz="0" w:space="0" w:color="auto"/>
        <w:right w:val="none" w:sz="0" w:space="0" w:color="auto"/>
      </w:divBdr>
    </w:div>
    <w:div w:id="1700858995">
      <w:bodyDiv w:val="1"/>
      <w:marLeft w:val="0"/>
      <w:marRight w:val="0"/>
      <w:marTop w:val="0"/>
      <w:marBottom w:val="0"/>
      <w:divBdr>
        <w:top w:val="none" w:sz="0" w:space="0" w:color="auto"/>
        <w:left w:val="none" w:sz="0" w:space="0" w:color="auto"/>
        <w:bottom w:val="none" w:sz="0" w:space="0" w:color="auto"/>
        <w:right w:val="none" w:sz="0" w:space="0" w:color="auto"/>
      </w:divBdr>
    </w:div>
    <w:div w:id="1700861556">
      <w:bodyDiv w:val="1"/>
      <w:marLeft w:val="0"/>
      <w:marRight w:val="0"/>
      <w:marTop w:val="0"/>
      <w:marBottom w:val="0"/>
      <w:divBdr>
        <w:top w:val="none" w:sz="0" w:space="0" w:color="auto"/>
        <w:left w:val="none" w:sz="0" w:space="0" w:color="auto"/>
        <w:bottom w:val="none" w:sz="0" w:space="0" w:color="auto"/>
        <w:right w:val="none" w:sz="0" w:space="0" w:color="auto"/>
      </w:divBdr>
    </w:div>
    <w:div w:id="1700886644">
      <w:bodyDiv w:val="1"/>
      <w:marLeft w:val="0"/>
      <w:marRight w:val="0"/>
      <w:marTop w:val="0"/>
      <w:marBottom w:val="0"/>
      <w:divBdr>
        <w:top w:val="none" w:sz="0" w:space="0" w:color="auto"/>
        <w:left w:val="none" w:sz="0" w:space="0" w:color="auto"/>
        <w:bottom w:val="none" w:sz="0" w:space="0" w:color="auto"/>
        <w:right w:val="none" w:sz="0" w:space="0" w:color="auto"/>
      </w:divBdr>
    </w:div>
    <w:div w:id="1700934095">
      <w:bodyDiv w:val="1"/>
      <w:marLeft w:val="0"/>
      <w:marRight w:val="0"/>
      <w:marTop w:val="0"/>
      <w:marBottom w:val="0"/>
      <w:divBdr>
        <w:top w:val="none" w:sz="0" w:space="0" w:color="auto"/>
        <w:left w:val="none" w:sz="0" w:space="0" w:color="auto"/>
        <w:bottom w:val="none" w:sz="0" w:space="0" w:color="auto"/>
        <w:right w:val="none" w:sz="0" w:space="0" w:color="auto"/>
      </w:divBdr>
    </w:div>
    <w:div w:id="1701009072">
      <w:bodyDiv w:val="1"/>
      <w:marLeft w:val="0"/>
      <w:marRight w:val="0"/>
      <w:marTop w:val="0"/>
      <w:marBottom w:val="0"/>
      <w:divBdr>
        <w:top w:val="none" w:sz="0" w:space="0" w:color="auto"/>
        <w:left w:val="none" w:sz="0" w:space="0" w:color="auto"/>
        <w:bottom w:val="none" w:sz="0" w:space="0" w:color="auto"/>
        <w:right w:val="none" w:sz="0" w:space="0" w:color="auto"/>
      </w:divBdr>
    </w:div>
    <w:div w:id="1701395292">
      <w:bodyDiv w:val="1"/>
      <w:marLeft w:val="0"/>
      <w:marRight w:val="0"/>
      <w:marTop w:val="0"/>
      <w:marBottom w:val="0"/>
      <w:divBdr>
        <w:top w:val="none" w:sz="0" w:space="0" w:color="auto"/>
        <w:left w:val="none" w:sz="0" w:space="0" w:color="auto"/>
        <w:bottom w:val="none" w:sz="0" w:space="0" w:color="auto"/>
        <w:right w:val="none" w:sz="0" w:space="0" w:color="auto"/>
      </w:divBdr>
    </w:div>
    <w:div w:id="1701473475">
      <w:bodyDiv w:val="1"/>
      <w:marLeft w:val="0"/>
      <w:marRight w:val="0"/>
      <w:marTop w:val="0"/>
      <w:marBottom w:val="0"/>
      <w:divBdr>
        <w:top w:val="none" w:sz="0" w:space="0" w:color="auto"/>
        <w:left w:val="none" w:sz="0" w:space="0" w:color="auto"/>
        <w:bottom w:val="none" w:sz="0" w:space="0" w:color="auto"/>
        <w:right w:val="none" w:sz="0" w:space="0" w:color="auto"/>
      </w:divBdr>
    </w:div>
    <w:div w:id="1701664530">
      <w:bodyDiv w:val="1"/>
      <w:marLeft w:val="0"/>
      <w:marRight w:val="0"/>
      <w:marTop w:val="0"/>
      <w:marBottom w:val="0"/>
      <w:divBdr>
        <w:top w:val="none" w:sz="0" w:space="0" w:color="auto"/>
        <w:left w:val="none" w:sz="0" w:space="0" w:color="auto"/>
        <w:bottom w:val="none" w:sz="0" w:space="0" w:color="auto"/>
        <w:right w:val="none" w:sz="0" w:space="0" w:color="auto"/>
      </w:divBdr>
    </w:div>
    <w:div w:id="1701709964">
      <w:bodyDiv w:val="1"/>
      <w:marLeft w:val="0"/>
      <w:marRight w:val="0"/>
      <w:marTop w:val="0"/>
      <w:marBottom w:val="0"/>
      <w:divBdr>
        <w:top w:val="none" w:sz="0" w:space="0" w:color="auto"/>
        <w:left w:val="none" w:sz="0" w:space="0" w:color="auto"/>
        <w:bottom w:val="none" w:sz="0" w:space="0" w:color="auto"/>
        <w:right w:val="none" w:sz="0" w:space="0" w:color="auto"/>
      </w:divBdr>
    </w:div>
    <w:div w:id="1702166977">
      <w:bodyDiv w:val="1"/>
      <w:marLeft w:val="0"/>
      <w:marRight w:val="0"/>
      <w:marTop w:val="0"/>
      <w:marBottom w:val="0"/>
      <w:divBdr>
        <w:top w:val="none" w:sz="0" w:space="0" w:color="auto"/>
        <w:left w:val="none" w:sz="0" w:space="0" w:color="auto"/>
        <w:bottom w:val="none" w:sz="0" w:space="0" w:color="auto"/>
        <w:right w:val="none" w:sz="0" w:space="0" w:color="auto"/>
      </w:divBdr>
    </w:div>
    <w:div w:id="1702172426">
      <w:bodyDiv w:val="1"/>
      <w:marLeft w:val="0"/>
      <w:marRight w:val="0"/>
      <w:marTop w:val="0"/>
      <w:marBottom w:val="0"/>
      <w:divBdr>
        <w:top w:val="none" w:sz="0" w:space="0" w:color="auto"/>
        <w:left w:val="none" w:sz="0" w:space="0" w:color="auto"/>
        <w:bottom w:val="none" w:sz="0" w:space="0" w:color="auto"/>
        <w:right w:val="none" w:sz="0" w:space="0" w:color="auto"/>
      </w:divBdr>
    </w:div>
    <w:div w:id="1702199284">
      <w:bodyDiv w:val="1"/>
      <w:marLeft w:val="0"/>
      <w:marRight w:val="0"/>
      <w:marTop w:val="0"/>
      <w:marBottom w:val="0"/>
      <w:divBdr>
        <w:top w:val="none" w:sz="0" w:space="0" w:color="auto"/>
        <w:left w:val="none" w:sz="0" w:space="0" w:color="auto"/>
        <w:bottom w:val="none" w:sz="0" w:space="0" w:color="auto"/>
        <w:right w:val="none" w:sz="0" w:space="0" w:color="auto"/>
      </w:divBdr>
    </w:div>
    <w:div w:id="1702393495">
      <w:bodyDiv w:val="1"/>
      <w:marLeft w:val="0"/>
      <w:marRight w:val="0"/>
      <w:marTop w:val="0"/>
      <w:marBottom w:val="0"/>
      <w:divBdr>
        <w:top w:val="none" w:sz="0" w:space="0" w:color="auto"/>
        <w:left w:val="none" w:sz="0" w:space="0" w:color="auto"/>
        <w:bottom w:val="none" w:sz="0" w:space="0" w:color="auto"/>
        <w:right w:val="none" w:sz="0" w:space="0" w:color="auto"/>
      </w:divBdr>
    </w:div>
    <w:div w:id="1702438527">
      <w:bodyDiv w:val="1"/>
      <w:marLeft w:val="0"/>
      <w:marRight w:val="0"/>
      <w:marTop w:val="0"/>
      <w:marBottom w:val="0"/>
      <w:divBdr>
        <w:top w:val="none" w:sz="0" w:space="0" w:color="auto"/>
        <w:left w:val="none" w:sz="0" w:space="0" w:color="auto"/>
        <w:bottom w:val="none" w:sz="0" w:space="0" w:color="auto"/>
        <w:right w:val="none" w:sz="0" w:space="0" w:color="auto"/>
      </w:divBdr>
    </w:div>
    <w:div w:id="1702513378">
      <w:bodyDiv w:val="1"/>
      <w:marLeft w:val="0"/>
      <w:marRight w:val="0"/>
      <w:marTop w:val="0"/>
      <w:marBottom w:val="0"/>
      <w:divBdr>
        <w:top w:val="none" w:sz="0" w:space="0" w:color="auto"/>
        <w:left w:val="none" w:sz="0" w:space="0" w:color="auto"/>
        <w:bottom w:val="none" w:sz="0" w:space="0" w:color="auto"/>
        <w:right w:val="none" w:sz="0" w:space="0" w:color="auto"/>
      </w:divBdr>
    </w:div>
    <w:div w:id="1702777593">
      <w:bodyDiv w:val="1"/>
      <w:marLeft w:val="0"/>
      <w:marRight w:val="0"/>
      <w:marTop w:val="0"/>
      <w:marBottom w:val="0"/>
      <w:divBdr>
        <w:top w:val="none" w:sz="0" w:space="0" w:color="auto"/>
        <w:left w:val="none" w:sz="0" w:space="0" w:color="auto"/>
        <w:bottom w:val="none" w:sz="0" w:space="0" w:color="auto"/>
        <w:right w:val="none" w:sz="0" w:space="0" w:color="auto"/>
      </w:divBdr>
    </w:div>
    <w:div w:id="1702781164">
      <w:bodyDiv w:val="1"/>
      <w:marLeft w:val="0"/>
      <w:marRight w:val="0"/>
      <w:marTop w:val="0"/>
      <w:marBottom w:val="0"/>
      <w:divBdr>
        <w:top w:val="none" w:sz="0" w:space="0" w:color="auto"/>
        <w:left w:val="none" w:sz="0" w:space="0" w:color="auto"/>
        <w:bottom w:val="none" w:sz="0" w:space="0" w:color="auto"/>
        <w:right w:val="none" w:sz="0" w:space="0" w:color="auto"/>
      </w:divBdr>
    </w:div>
    <w:div w:id="1702899978">
      <w:bodyDiv w:val="1"/>
      <w:marLeft w:val="0"/>
      <w:marRight w:val="0"/>
      <w:marTop w:val="0"/>
      <w:marBottom w:val="0"/>
      <w:divBdr>
        <w:top w:val="none" w:sz="0" w:space="0" w:color="auto"/>
        <w:left w:val="none" w:sz="0" w:space="0" w:color="auto"/>
        <w:bottom w:val="none" w:sz="0" w:space="0" w:color="auto"/>
        <w:right w:val="none" w:sz="0" w:space="0" w:color="auto"/>
      </w:divBdr>
    </w:div>
    <w:div w:id="1702902945">
      <w:bodyDiv w:val="1"/>
      <w:marLeft w:val="0"/>
      <w:marRight w:val="0"/>
      <w:marTop w:val="0"/>
      <w:marBottom w:val="0"/>
      <w:divBdr>
        <w:top w:val="none" w:sz="0" w:space="0" w:color="auto"/>
        <w:left w:val="none" w:sz="0" w:space="0" w:color="auto"/>
        <w:bottom w:val="none" w:sz="0" w:space="0" w:color="auto"/>
        <w:right w:val="none" w:sz="0" w:space="0" w:color="auto"/>
      </w:divBdr>
    </w:div>
    <w:div w:id="1703240655">
      <w:bodyDiv w:val="1"/>
      <w:marLeft w:val="0"/>
      <w:marRight w:val="0"/>
      <w:marTop w:val="0"/>
      <w:marBottom w:val="0"/>
      <w:divBdr>
        <w:top w:val="none" w:sz="0" w:space="0" w:color="auto"/>
        <w:left w:val="none" w:sz="0" w:space="0" w:color="auto"/>
        <w:bottom w:val="none" w:sz="0" w:space="0" w:color="auto"/>
        <w:right w:val="none" w:sz="0" w:space="0" w:color="auto"/>
      </w:divBdr>
    </w:div>
    <w:div w:id="1703628095">
      <w:bodyDiv w:val="1"/>
      <w:marLeft w:val="0"/>
      <w:marRight w:val="0"/>
      <w:marTop w:val="0"/>
      <w:marBottom w:val="0"/>
      <w:divBdr>
        <w:top w:val="none" w:sz="0" w:space="0" w:color="auto"/>
        <w:left w:val="none" w:sz="0" w:space="0" w:color="auto"/>
        <w:bottom w:val="none" w:sz="0" w:space="0" w:color="auto"/>
        <w:right w:val="none" w:sz="0" w:space="0" w:color="auto"/>
      </w:divBdr>
    </w:div>
    <w:div w:id="1703676090">
      <w:bodyDiv w:val="1"/>
      <w:marLeft w:val="0"/>
      <w:marRight w:val="0"/>
      <w:marTop w:val="0"/>
      <w:marBottom w:val="0"/>
      <w:divBdr>
        <w:top w:val="none" w:sz="0" w:space="0" w:color="auto"/>
        <w:left w:val="none" w:sz="0" w:space="0" w:color="auto"/>
        <w:bottom w:val="none" w:sz="0" w:space="0" w:color="auto"/>
        <w:right w:val="none" w:sz="0" w:space="0" w:color="auto"/>
      </w:divBdr>
    </w:div>
    <w:div w:id="1703743572">
      <w:bodyDiv w:val="1"/>
      <w:marLeft w:val="0"/>
      <w:marRight w:val="0"/>
      <w:marTop w:val="0"/>
      <w:marBottom w:val="0"/>
      <w:divBdr>
        <w:top w:val="none" w:sz="0" w:space="0" w:color="auto"/>
        <w:left w:val="none" w:sz="0" w:space="0" w:color="auto"/>
        <w:bottom w:val="none" w:sz="0" w:space="0" w:color="auto"/>
        <w:right w:val="none" w:sz="0" w:space="0" w:color="auto"/>
      </w:divBdr>
    </w:div>
    <w:div w:id="1704018273">
      <w:bodyDiv w:val="1"/>
      <w:marLeft w:val="0"/>
      <w:marRight w:val="0"/>
      <w:marTop w:val="0"/>
      <w:marBottom w:val="0"/>
      <w:divBdr>
        <w:top w:val="none" w:sz="0" w:space="0" w:color="auto"/>
        <w:left w:val="none" w:sz="0" w:space="0" w:color="auto"/>
        <w:bottom w:val="none" w:sz="0" w:space="0" w:color="auto"/>
        <w:right w:val="none" w:sz="0" w:space="0" w:color="auto"/>
      </w:divBdr>
    </w:div>
    <w:div w:id="1704163779">
      <w:bodyDiv w:val="1"/>
      <w:marLeft w:val="0"/>
      <w:marRight w:val="0"/>
      <w:marTop w:val="0"/>
      <w:marBottom w:val="0"/>
      <w:divBdr>
        <w:top w:val="none" w:sz="0" w:space="0" w:color="auto"/>
        <w:left w:val="none" w:sz="0" w:space="0" w:color="auto"/>
        <w:bottom w:val="none" w:sz="0" w:space="0" w:color="auto"/>
        <w:right w:val="none" w:sz="0" w:space="0" w:color="auto"/>
      </w:divBdr>
    </w:div>
    <w:div w:id="1704285345">
      <w:bodyDiv w:val="1"/>
      <w:marLeft w:val="0"/>
      <w:marRight w:val="0"/>
      <w:marTop w:val="0"/>
      <w:marBottom w:val="0"/>
      <w:divBdr>
        <w:top w:val="none" w:sz="0" w:space="0" w:color="auto"/>
        <w:left w:val="none" w:sz="0" w:space="0" w:color="auto"/>
        <w:bottom w:val="none" w:sz="0" w:space="0" w:color="auto"/>
        <w:right w:val="none" w:sz="0" w:space="0" w:color="auto"/>
      </w:divBdr>
    </w:div>
    <w:div w:id="1704595941">
      <w:bodyDiv w:val="1"/>
      <w:marLeft w:val="0"/>
      <w:marRight w:val="0"/>
      <w:marTop w:val="0"/>
      <w:marBottom w:val="0"/>
      <w:divBdr>
        <w:top w:val="none" w:sz="0" w:space="0" w:color="auto"/>
        <w:left w:val="none" w:sz="0" w:space="0" w:color="auto"/>
        <w:bottom w:val="none" w:sz="0" w:space="0" w:color="auto"/>
        <w:right w:val="none" w:sz="0" w:space="0" w:color="auto"/>
      </w:divBdr>
    </w:div>
    <w:div w:id="1704671709">
      <w:bodyDiv w:val="1"/>
      <w:marLeft w:val="0"/>
      <w:marRight w:val="0"/>
      <w:marTop w:val="0"/>
      <w:marBottom w:val="0"/>
      <w:divBdr>
        <w:top w:val="none" w:sz="0" w:space="0" w:color="auto"/>
        <w:left w:val="none" w:sz="0" w:space="0" w:color="auto"/>
        <w:bottom w:val="none" w:sz="0" w:space="0" w:color="auto"/>
        <w:right w:val="none" w:sz="0" w:space="0" w:color="auto"/>
      </w:divBdr>
    </w:div>
    <w:div w:id="1704674128">
      <w:bodyDiv w:val="1"/>
      <w:marLeft w:val="0"/>
      <w:marRight w:val="0"/>
      <w:marTop w:val="0"/>
      <w:marBottom w:val="0"/>
      <w:divBdr>
        <w:top w:val="none" w:sz="0" w:space="0" w:color="auto"/>
        <w:left w:val="none" w:sz="0" w:space="0" w:color="auto"/>
        <w:bottom w:val="none" w:sz="0" w:space="0" w:color="auto"/>
        <w:right w:val="none" w:sz="0" w:space="0" w:color="auto"/>
      </w:divBdr>
    </w:div>
    <w:div w:id="1704674554">
      <w:bodyDiv w:val="1"/>
      <w:marLeft w:val="0"/>
      <w:marRight w:val="0"/>
      <w:marTop w:val="0"/>
      <w:marBottom w:val="0"/>
      <w:divBdr>
        <w:top w:val="none" w:sz="0" w:space="0" w:color="auto"/>
        <w:left w:val="none" w:sz="0" w:space="0" w:color="auto"/>
        <w:bottom w:val="none" w:sz="0" w:space="0" w:color="auto"/>
        <w:right w:val="none" w:sz="0" w:space="0" w:color="auto"/>
      </w:divBdr>
    </w:div>
    <w:div w:id="1704936038">
      <w:bodyDiv w:val="1"/>
      <w:marLeft w:val="0"/>
      <w:marRight w:val="0"/>
      <w:marTop w:val="0"/>
      <w:marBottom w:val="0"/>
      <w:divBdr>
        <w:top w:val="none" w:sz="0" w:space="0" w:color="auto"/>
        <w:left w:val="none" w:sz="0" w:space="0" w:color="auto"/>
        <w:bottom w:val="none" w:sz="0" w:space="0" w:color="auto"/>
        <w:right w:val="none" w:sz="0" w:space="0" w:color="auto"/>
      </w:divBdr>
    </w:div>
    <w:div w:id="1705012916">
      <w:bodyDiv w:val="1"/>
      <w:marLeft w:val="0"/>
      <w:marRight w:val="0"/>
      <w:marTop w:val="0"/>
      <w:marBottom w:val="0"/>
      <w:divBdr>
        <w:top w:val="none" w:sz="0" w:space="0" w:color="auto"/>
        <w:left w:val="none" w:sz="0" w:space="0" w:color="auto"/>
        <w:bottom w:val="none" w:sz="0" w:space="0" w:color="auto"/>
        <w:right w:val="none" w:sz="0" w:space="0" w:color="auto"/>
      </w:divBdr>
    </w:div>
    <w:div w:id="1705133286">
      <w:bodyDiv w:val="1"/>
      <w:marLeft w:val="0"/>
      <w:marRight w:val="0"/>
      <w:marTop w:val="0"/>
      <w:marBottom w:val="0"/>
      <w:divBdr>
        <w:top w:val="none" w:sz="0" w:space="0" w:color="auto"/>
        <w:left w:val="none" w:sz="0" w:space="0" w:color="auto"/>
        <w:bottom w:val="none" w:sz="0" w:space="0" w:color="auto"/>
        <w:right w:val="none" w:sz="0" w:space="0" w:color="auto"/>
      </w:divBdr>
    </w:div>
    <w:div w:id="1705255309">
      <w:bodyDiv w:val="1"/>
      <w:marLeft w:val="0"/>
      <w:marRight w:val="0"/>
      <w:marTop w:val="0"/>
      <w:marBottom w:val="0"/>
      <w:divBdr>
        <w:top w:val="none" w:sz="0" w:space="0" w:color="auto"/>
        <w:left w:val="none" w:sz="0" w:space="0" w:color="auto"/>
        <w:bottom w:val="none" w:sz="0" w:space="0" w:color="auto"/>
        <w:right w:val="none" w:sz="0" w:space="0" w:color="auto"/>
      </w:divBdr>
    </w:div>
    <w:div w:id="1705325577">
      <w:bodyDiv w:val="1"/>
      <w:marLeft w:val="0"/>
      <w:marRight w:val="0"/>
      <w:marTop w:val="0"/>
      <w:marBottom w:val="0"/>
      <w:divBdr>
        <w:top w:val="none" w:sz="0" w:space="0" w:color="auto"/>
        <w:left w:val="none" w:sz="0" w:space="0" w:color="auto"/>
        <w:bottom w:val="none" w:sz="0" w:space="0" w:color="auto"/>
        <w:right w:val="none" w:sz="0" w:space="0" w:color="auto"/>
      </w:divBdr>
    </w:div>
    <w:div w:id="1705328607">
      <w:bodyDiv w:val="1"/>
      <w:marLeft w:val="0"/>
      <w:marRight w:val="0"/>
      <w:marTop w:val="0"/>
      <w:marBottom w:val="0"/>
      <w:divBdr>
        <w:top w:val="none" w:sz="0" w:space="0" w:color="auto"/>
        <w:left w:val="none" w:sz="0" w:space="0" w:color="auto"/>
        <w:bottom w:val="none" w:sz="0" w:space="0" w:color="auto"/>
        <w:right w:val="none" w:sz="0" w:space="0" w:color="auto"/>
      </w:divBdr>
    </w:div>
    <w:div w:id="1705708921">
      <w:bodyDiv w:val="1"/>
      <w:marLeft w:val="0"/>
      <w:marRight w:val="0"/>
      <w:marTop w:val="0"/>
      <w:marBottom w:val="0"/>
      <w:divBdr>
        <w:top w:val="none" w:sz="0" w:space="0" w:color="auto"/>
        <w:left w:val="none" w:sz="0" w:space="0" w:color="auto"/>
        <w:bottom w:val="none" w:sz="0" w:space="0" w:color="auto"/>
        <w:right w:val="none" w:sz="0" w:space="0" w:color="auto"/>
      </w:divBdr>
    </w:div>
    <w:div w:id="1705910358">
      <w:bodyDiv w:val="1"/>
      <w:marLeft w:val="0"/>
      <w:marRight w:val="0"/>
      <w:marTop w:val="0"/>
      <w:marBottom w:val="0"/>
      <w:divBdr>
        <w:top w:val="none" w:sz="0" w:space="0" w:color="auto"/>
        <w:left w:val="none" w:sz="0" w:space="0" w:color="auto"/>
        <w:bottom w:val="none" w:sz="0" w:space="0" w:color="auto"/>
        <w:right w:val="none" w:sz="0" w:space="0" w:color="auto"/>
      </w:divBdr>
    </w:div>
    <w:div w:id="1706060249">
      <w:bodyDiv w:val="1"/>
      <w:marLeft w:val="0"/>
      <w:marRight w:val="0"/>
      <w:marTop w:val="0"/>
      <w:marBottom w:val="0"/>
      <w:divBdr>
        <w:top w:val="none" w:sz="0" w:space="0" w:color="auto"/>
        <w:left w:val="none" w:sz="0" w:space="0" w:color="auto"/>
        <w:bottom w:val="none" w:sz="0" w:space="0" w:color="auto"/>
        <w:right w:val="none" w:sz="0" w:space="0" w:color="auto"/>
      </w:divBdr>
    </w:div>
    <w:div w:id="1706321584">
      <w:bodyDiv w:val="1"/>
      <w:marLeft w:val="0"/>
      <w:marRight w:val="0"/>
      <w:marTop w:val="0"/>
      <w:marBottom w:val="0"/>
      <w:divBdr>
        <w:top w:val="none" w:sz="0" w:space="0" w:color="auto"/>
        <w:left w:val="none" w:sz="0" w:space="0" w:color="auto"/>
        <w:bottom w:val="none" w:sz="0" w:space="0" w:color="auto"/>
        <w:right w:val="none" w:sz="0" w:space="0" w:color="auto"/>
      </w:divBdr>
    </w:div>
    <w:div w:id="1706716687">
      <w:bodyDiv w:val="1"/>
      <w:marLeft w:val="0"/>
      <w:marRight w:val="0"/>
      <w:marTop w:val="0"/>
      <w:marBottom w:val="0"/>
      <w:divBdr>
        <w:top w:val="none" w:sz="0" w:space="0" w:color="auto"/>
        <w:left w:val="none" w:sz="0" w:space="0" w:color="auto"/>
        <w:bottom w:val="none" w:sz="0" w:space="0" w:color="auto"/>
        <w:right w:val="none" w:sz="0" w:space="0" w:color="auto"/>
      </w:divBdr>
    </w:div>
    <w:div w:id="1707099716">
      <w:bodyDiv w:val="1"/>
      <w:marLeft w:val="0"/>
      <w:marRight w:val="0"/>
      <w:marTop w:val="0"/>
      <w:marBottom w:val="0"/>
      <w:divBdr>
        <w:top w:val="none" w:sz="0" w:space="0" w:color="auto"/>
        <w:left w:val="none" w:sz="0" w:space="0" w:color="auto"/>
        <w:bottom w:val="none" w:sz="0" w:space="0" w:color="auto"/>
        <w:right w:val="none" w:sz="0" w:space="0" w:color="auto"/>
      </w:divBdr>
    </w:div>
    <w:div w:id="1707169826">
      <w:bodyDiv w:val="1"/>
      <w:marLeft w:val="0"/>
      <w:marRight w:val="0"/>
      <w:marTop w:val="0"/>
      <w:marBottom w:val="0"/>
      <w:divBdr>
        <w:top w:val="none" w:sz="0" w:space="0" w:color="auto"/>
        <w:left w:val="none" w:sz="0" w:space="0" w:color="auto"/>
        <w:bottom w:val="none" w:sz="0" w:space="0" w:color="auto"/>
        <w:right w:val="none" w:sz="0" w:space="0" w:color="auto"/>
      </w:divBdr>
    </w:div>
    <w:div w:id="1707179098">
      <w:bodyDiv w:val="1"/>
      <w:marLeft w:val="0"/>
      <w:marRight w:val="0"/>
      <w:marTop w:val="0"/>
      <w:marBottom w:val="0"/>
      <w:divBdr>
        <w:top w:val="none" w:sz="0" w:space="0" w:color="auto"/>
        <w:left w:val="none" w:sz="0" w:space="0" w:color="auto"/>
        <w:bottom w:val="none" w:sz="0" w:space="0" w:color="auto"/>
        <w:right w:val="none" w:sz="0" w:space="0" w:color="auto"/>
      </w:divBdr>
    </w:div>
    <w:div w:id="1707179213">
      <w:bodyDiv w:val="1"/>
      <w:marLeft w:val="0"/>
      <w:marRight w:val="0"/>
      <w:marTop w:val="0"/>
      <w:marBottom w:val="0"/>
      <w:divBdr>
        <w:top w:val="none" w:sz="0" w:space="0" w:color="auto"/>
        <w:left w:val="none" w:sz="0" w:space="0" w:color="auto"/>
        <w:bottom w:val="none" w:sz="0" w:space="0" w:color="auto"/>
        <w:right w:val="none" w:sz="0" w:space="0" w:color="auto"/>
      </w:divBdr>
    </w:div>
    <w:div w:id="1707485318">
      <w:bodyDiv w:val="1"/>
      <w:marLeft w:val="0"/>
      <w:marRight w:val="0"/>
      <w:marTop w:val="0"/>
      <w:marBottom w:val="0"/>
      <w:divBdr>
        <w:top w:val="none" w:sz="0" w:space="0" w:color="auto"/>
        <w:left w:val="none" w:sz="0" w:space="0" w:color="auto"/>
        <w:bottom w:val="none" w:sz="0" w:space="0" w:color="auto"/>
        <w:right w:val="none" w:sz="0" w:space="0" w:color="auto"/>
      </w:divBdr>
    </w:div>
    <w:div w:id="1707868450">
      <w:bodyDiv w:val="1"/>
      <w:marLeft w:val="0"/>
      <w:marRight w:val="0"/>
      <w:marTop w:val="0"/>
      <w:marBottom w:val="0"/>
      <w:divBdr>
        <w:top w:val="none" w:sz="0" w:space="0" w:color="auto"/>
        <w:left w:val="none" w:sz="0" w:space="0" w:color="auto"/>
        <w:bottom w:val="none" w:sz="0" w:space="0" w:color="auto"/>
        <w:right w:val="none" w:sz="0" w:space="0" w:color="auto"/>
      </w:divBdr>
    </w:div>
    <w:div w:id="1707875266">
      <w:bodyDiv w:val="1"/>
      <w:marLeft w:val="0"/>
      <w:marRight w:val="0"/>
      <w:marTop w:val="0"/>
      <w:marBottom w:val="0"/>
      <w:divBdr>
        <w:top w:val="none" w:sz="0" w:space="0" w:color="auto"/>
        <w:left w:val="none" w:sz="0" w:space="0" w:color="auto"/>
        <w:bottom w:val="none" w:sz="0" w:space="0" w:color="auto"/>
        <w:right w:val="none" w:sz="0" w:space="0" w:color="auto"/>
      </w:divBdr>
    </w:div>
    <w:div w:id="1707951297">
      <w:bodyDiv w:val="1"/>
      <w:marLeft w:val="0"/>
      <w:marRight w:val="0"/>
      <w:marTop w:val="0"/>
      <w:marBottom w:val="0"/>
      <w:divBdr>
        <w:top w:val="none" w:sz="0" w:space="0" w:color="auto"/>
        <w:left w:val="none" w:sz="0" w:space="0" w:color="auto"/>
        <w:bottom w:val="none" w:sz="0" w:space="0" w:color="auto"/>
        <w:right w:val="none" w:sz="0" w:space="0" w:color="auto"/>
      </w:divBdr>
    </w:div>
    <w:div w:id="1708216690">
      <w:bodyDiv w:val="1"/>
      <w:marLeft w:val="0"/>
      <w:marRight w:val="0"/>
      <w:marTop w:val="0"/>
      <w:marBottom w:val="0"/>
      <w:divBdr>
        <w:top w:val="none" w:sz="0" w:space="0" w:color="auto"/>
        <w:left w:val="none" w:sz="0" w:space="0" w:color="auto"/>
        <w:bottom w:val="none" w:sz="0" w:space="0" w:color="auto"/>
        <w:right w:val="none" w:sz="0" w:space="0" w:color="auto"/>
      </w:divBdr>
    </w:div>
    <w:div w:id="1708287192">
      <w:bodyDiv w:val="1"/>
      <w:marLeft w:val="0"/>
      <w:marRight w:val="0"/>
      <w:marTop w:val="0"/>
      <w:marBottom w:val="0"/>
      <w:divBdr>
        <w:top w:val="none" w:sz="0" w:space="0" w:color="auto"/>
        <w:left w:val="none" w:sz="0" w:space="0" w:color="auto"/>
        <w:bottom w:val="none" w:sz="0" w:space="0" w:color="auto"/>
        <w:right w:val="none" w:sz="0" w:space="0" w:color="auto"/>
      </w:divBdr>
    </w:div>
    <w:div w:id="1708336875">
      <w:bodyDiv w:val="1"/>
      <w:marLeft w:val="0"/>
      <w:marRight w:val="0"/>
      <w:marTop w:val="0"/>
      <w:marBottom w:val="0"/>
      <w:divBdr>
        <w:top w:val="none" w:sz="0" w:space="0" w:color="auto"/>
        <w:left w:val="none" w:sz="0" w:space="0" w:color="auto"/>
        <w:bottom w:val="none" w:sz="0" w:space="0" w:color="auto"/>
        <w:right w:val="none" w:sz="0" w:space="0" w:color="auto"/>
      </w:divBdr>
    </w:div>
    <w:div w:id="1708410745">
      <w:bodyDiv w:val="1"/>
      <w:marLeft w:val="0"/>
      <w:marRight w:val="0"/>
      <w:marTop w:val="0"/>
      <w:marBottom w:val="0"/>
      <w:divBdr>
        <w:top w:val="none" w:sz="0" w:space="0" w:color="auto"/>
        <w:left w:val="none" w:sz="0" w:space="0" w:color="auto"/>
        <w:bottom w:val="none" w:sz="0" w:space="0" w:color="auto"/>
        <w:right w:val="none" w:sz="0" w:space="0" w:color="auto"/>
      </w:divBdr>
    </w:div>
    <w:div w:id="1708725113">
      <w:bodyDiv w:val="1"/>
      <w:marLeft w:val="0"/>
      <w:marRight w:val="0"/>
      <w:marTop w:val="0"/>
      <w:marBottom w:val="0"/>
      <w:divBdr>
        <w:top w:val="none" w:sz="0" w:space="0" w:color="auto"/>
        <w:left w:val="none" w:sz="0" w:space="0" w:color="auto"/>
        <w:bottom w:val="none" w:sz="0" w:space="0" w:color="auto"/>
        <w:right w:val="none" w:sz="0" w:space="0" w:color="auto"/>
      </w:divBdr>
    </w:div>
    <w:div w:id="1708799432">
      <w:bodyDiv w:val="1"/>
      <w:marLeft w:val="0"/>
      <w:marRight w:val="0"/>
      <w:marTop w:val="0"/>
      <w:marBottom w:val="0"/>
      <w:divBdr>
        <w:top w:val="none" w:sz="0" w:space="0" w:color="auto"/>
        <w:left w:val="none" w:sz="0" w:space="0" w:color="auto"/>
        <w:bottom w:val="none" w:sz="0" w:space="0" w:color="auto"/>
        <w:right w:val="none" w:sz="0" w:space="0" w:color="auto"/>
      </w:divBdr>
    </w:div>
    <w:div w:id="1708949257">
      <w:bodyDiv w:val="1"/>
      <w:marLeft w:val="0"/>
      <w:marRight w:val="0"/>
      <w:marTop w:val="0"/>
      <w:marBottom w:val="0"/>
      <w:divBdr>
        <w:top w:val="none" w:sz="0" w:space="0" w:color="auto"/>
        <w:left w:val="none" w:sz="0" w:space="0" w:color="auto"/>
        <w:bottom w:val="none" w:sz="0" w:space="0" w:color="auto"/>
        <w:right w:val="none" w:sz="0" w:space="0" w:color="auto"/>
      </w:divBdr>
    </w:div>
    <w:div w:id="1709644421">
      <w:bodyDiv w:val="1"/>
      <w:marLeft w:val="0"/>
      <w:marRight w:val="0"/>
      <w:marTop w:val="0"/>
      <w:marBottom w:val="0"/>
      <w:divBdr>
        <w:top w:val="none" w:sz="0" w:space="0" w:color="auto"/>
        <w:left w:val="none" w:sz="0" w:space="0" w:color="auto"/>
        <w:bottom w:val="none" w:sz="0" w:space="0" w:color="auto"/>
        <w:right w:val="none" w:sz="0" w:space="0" w:color="auto"/>
      </w:divBdr>
    </w:div>
    <w:div w:id="1709989333">
      <w:bodyDiv w:val="1"/>
      <w:marLeft w:val="0"/>
      <w:marRight w:val="0"/>
      <w:marTop w:val="0"/>
      <w:marBottom w:val="0"/>
      <w:divBdr>
        <w:top w:val="none" w:sz="0" w:space="0" w:color="auto"/>
        <w:left w:val="none" w:sz="0" w:space="0" w:color="auto"/>
        <w:bottom w:val="none" w:sz="0" w:space="0" w:color="auto"/>
        <w:right w:val="none" w:sz="0" w:space="0" w:color="auto"/>
      </w:divBdr>
    </w:div>
    <w:div w:id="1710060108">
      <w:bodyDiv w:val="1"/>
      <w:marLeft w:val="0"/>
      <w:marRight w:val="0"/>
      <w:marTop w:val="0"/>
      <w:marBottom w:val="0"/>
      <w:divBdr>
        <w:top w:val="none" w:sz="0" w:space="0" w:color="auto"/>
        <w:left w:val="none" w:sz="0" w:space="0" w:color="auto"/>
        <w:bottom w:val="none" w:sz="0" w:space="0" w:color="auto"/>
        <w:right w:val="none" w:sz="0" w:space="0" w:color="auto"/>
      </w:divBdr>
    </w:div>
    <w:div w:id="1710104206">
      <w:bodyDiv w:val="1"/>
      <w:marLeft w:val="0"/>
      <w:marRight w:val="0"/>
      <w:marTop w:val="0"/>
      <w:marBottom w:val="0"/>
      <w:divBdr>
        <w:top w:val="none" w:sz="0" w:space="0" w:color="auto"/>
        <w:left w:val="none" w:sz="0" w:space="0" w:color="auto"/>
        <w:bottom w:val="none" w:sz="0" w:space="0" w:color="auto"/>
        <w:right w:val="none" w:sz="0" w:space="0" w:color="auto"/>
      </w:divBdr>
    </w:div>
    <w:div w:id="1710300447">
      <w:bodyDiv w:val="1"/>
      <w:marLeft w:val="0"/>
      <w:marRight w:val="0"/>
      <w:marTop w:val="0"/>
      <w:marBottom w:val="0"/>
      <w:divBdr>
        <w:top w:val="none" w:sz="0" w:space="0" w:color="auto"/>
        <w:left w:val="none" w:sz="0" w:space="0" w:color="auto"/>
        <w:bottom w:val="none" w:sz="0" w:space="0" w:color="auto"/>
        <w:right w:val="none" w:sz="0" w:space="0" w:color="auto"/>
      </w:divBdr>
    </w:div>
    <w:div w:id="1710645835">
      <w:bodyDiv w:val="1"/>
      <w:marLeft w:val="0"/>
      <w:marRight w:val="0"/>
      <w:marTop w:val="0"/>
      <w:marBottom w:val="0"/>
      <w:divBdr>
        <w:top w:val="none" w:sz="0" w:space="0" w:color="auto"/>
        <w:left w:val="none" w:sz="0" w:space="0" w:color="auto"/>
        <w:bottom w:val="none" w:sz="0" w:space="0" w:color="auto"/>
        <w:right w:val="none" w:sz="0" w:space="0" w:color="auto"/>
      </w:divBdr>
    </w:div>
    <w:div w:id="1710763158">
      <w:bodyDiv w:val="1"/>
      <w:marLeft w:val="0"/>
      <w:marRight w:val="0"/>
      <w:marTop w:val="0"/>
      <w:marBottom w:val="0"/>
      <w:divBdr>
        <w:top w:val="none" w:sz="0" w:space="0" w:color="auto"/>
        <w:left w:val="none" w:sz="0" w:space="0" w:color="auto"/>
        <w:bottom w:val="none" w:sz="0" w:space="0" w:color="auto"/>
        <w:right w:val="none" w:sz="0" w:space="0" w:color="auto"/>
      </w:divBdr>
    </w:div>
    <w:div w:id="1710838602">
      <w:bodyDiv w:val="1"/>
      <w:marLeft w:val="0"/>
      <w:marRight w:val="0"/>
      <w:marTop w:val="0"/>
      <w:marBottom w:val="0"/>
      <w:divBdr>
        <w:top w:val="none" w:sz="0" w:space="0" w:color="auto"/>
        <w:left w:val="none" w:sz="0" w:space="0" w:color="auto"/>
        <w:bottom w:val="none" w:sz="0" w:space="0" w:color="auto"/>
        <w:right w:val="none" w:sz="0" w:space="0" w:color="auto"/>
      </w:divBdr>
    </w:div>
    <w:div w:id="1710842121">
      <w:bodyDiv w:val="1"/>
      <w:marLeft w:val="0"/>
      <w:marRight w:val="0"/>
      <w:marTop w:val="0"/>
      <w:marBottom w:val="0"/>
      <w:divBdr>
        <w:top w:val="none" w:sz="0" w:space="0" w:color="auto"/>
        <w:left w:val="none" w:sz="0" w:space="0" w:color="auto"/>
        <w:bottom w:val="none" w:sz="0" w:space="0" w:color="auto"/>
        <w:right w:val="none" w:sz="0" w:space="0" w:color="auto"/>
      </w:divBdr>
    </w:div>
    <w:div w:id="1710914225">
      <w:bodyDiv w:val="1"/>
      <w:marLeft w:val="0"/>
      <w:marRight w:val="0"/>
      <w:marTop w:val="0"/>
      <w:marBottom w:val="0"/>
      <w:divBdr>
        <w:top w:val="none" w:sz="0" w:space="0" w:color="auto"/>
        <w:left w:val="none" w:sz="0" w:space="0" w:color="auto"/>
        <w:bottom w:val="none" w:sz="0" w:space="0" w:color="auto"/>
        <w:right w:val="none" w:sz="0" w:space="0" w:color="auto"/>
      </w:divBdr>
    </w:div>
    <w:div w:id="1711145547">
      <w:bodyDiv w:val="1"/>
      <w:marLeft w:val="0"/>
      <w:marRight w:val="0"/>
      <w:marTop w:val="0"/>
      <w:marBottom w:val="0"/>
      <w:divBdr>
        <w:top w:val="none" w:sz="0" w:space="0" w:color="auto"/>
        <w:left w:val="none" w:sz="0" w:space="0" w:color="auto"/>
        <w:bottom w:val="none" w:sz="0" w:space="0" w:color="auto"/>
        <w:right w:val="none" w:sz="0" w:space="0" w:color="auto"/>
      </w:divBdr>
    </w:div>
    <w:div w:id="1711370643">
      <w:bodyDiv w:val="1"/>
      <w:marLeft w:val="0"/>
      <w:marRight w:val="0"/>
      <w:marTop w:val="0"/>
      <w:marBottom w:val="0"/>
      <w:divBdr>
        <w:top w:val="none" w:sz="0" w:space="0" w:color="auto"/>
        <w:left w:val="none" w:sz="0" w:space="0" w:color="auto"/>
        <w:bottom w:val="none" w:sz="0" w:space="0" w:color="auto"/>
        <w:right w:val="none" w:sz="0" w:space="0" w:color="auto"/>
      </w:divBdr>
    </w:div>
    <w:div w:id="1711412971">
      <w:bodyDiv w:val="1"/>
      <w:marLeft w:val="0"/>
      <w:marRight w:val="0"/>
      <w:marTop w:val="0"/>
      <w:marBottom w:val="0"/>
      <w:divBdr>
        <w:top w:val="none" w:sz="0" w:space="0" w:color="auto"/>
        <w:left w:val="none" w:sz="0" w:space="0" w:color="auto"/>
        <w:bottom w:val="none" w:sz="0" w:space="0" w:color="auto"/>
        <w:right w:val="none" w:sz="0" w:space="0" w:color="auto"/>
      </w:divBdr>
    </w:div>
    <w:div w:id="1711418664">
      <w:bodyDiv w:val="1"/>
      <w:marLeft w:val="0"/>
      <w:marRight w:val="0"/>
      <w:marTop w:val="0"/>
      <w:marBottom w:val="0"/>
      <w:divBdr>
        <w:top w:val="none" w:sz="0" w:space="0" w:color="auto"/>
        <w:left w:val="none" w:sz="0" w:space="0" w:color="auto"/>
        <w:bottom w:val="none" w:sz="0" w:space="0" w:color="auto"/>
        <w:right w:val="none" w:sz="0" w:space="0" w:color="auto"/>
      </w:divBdr>
    </w:div>
    <w:div w:id="1711764630">
      <w:bodyDiv w:val="1"/>
      <w:marLeft w:val="0"/>
      <w:marRight w:val="0"/>
      <w:marTop w:val="0"/>
      <w:marBottom w:val="0"/>
      <w:divBdr>
        <w:top w:val="none" w:sz="0" w:space="0" w:color="auto"/>
        <w:left w:val="none" w:sz="0" w:space="0" w:color="auto"/>
        <w:bottom w:val="none" w:sz="0" w:space="0" w:color="auto"/>
        <w:right w:val="none" w:sz="0" w:space="0" w:color="auto"/>
      </w:divBdr>
    </w:div>
    <w:div w:id="1711832882">
      <w:bodyDiv w:val="1"/>
      <w:marLeft w:val="0"/>
      <w:marRight w:val="0"/>
      <w:marTop w:val="0"/>
      <w:marBottom w:val="0"/>
      <w:divBdr>
        <w:top w:val="none" w:sz="0" w:space="0" w:color="auto"/>
        <w:left w:val="none" w:sz="0" w:space="0" w:color="auto"/>
        <w:bottom w:val="none" w:sz="0" w:space="0" w:color="auto"/>
        <w:right w:val="none" w:sz="0" w:space="0" w:color="auto"/>
      </w:divBdr>
    </w:div>
    <w:div w:id="1711951402">
      <w:bodyDiv w:val="1"/>
      <w:marLeft w:val="0"/>
      <w:marRight w:val="0"/>
      <w:marTop w:val="0"/>
      <w:marBottom w:val="0"/>
      <w:divBdr>
        <w:top w:val="none" w:sz="0" w:space="0" w:color="auto"/>
        <w:left w:val="none" w:sz="0" w:space="0" w:color="auto"/>
        <w:bottom w:val="none" w:sz="0" w:space="0" w:color="auto"/>
        <w:right w:val="none" w:sz="0" w:space="0" w:color="auto"/>
      </w:divBdr>
    </w:div>
    <w:div w:id="1712261611">
      <w:bodyDiv w:val="1"/>
      <w:marLeft w:val="0"/>
      <w:marRight w:val="0"/>
      <w:marTop w:val="0"/>
      <w:marBottom w:val="0"/>
      <w:divBdr>
        <w:top w:val="none" w:sz="0" w:space="0" w:color="auto"/>
        <w:left w:val="none" w:sz="0" w:space="0" w:color="auto"/>
        <w:bottom w:val="none" w:sz="0" w:space="0" w:color="auto"/>
        <w:right w:val="none" w:sz="0" w:space="0" w:color="auto"/>
      </w:divBdr>
    </w:div>
    <w:div w:id="1712261787">
      <w:bodyDiv w:val="1"/>
      <w:marLeft w:val="0"/>
      <w:marRight w:val="0"/>
      <w:marTop w:val="0"/>
      <w:marBottom w:val="0"/>
      <w:divBdr>
        <w:top w:val="none" w:sz="0" w:space="0" w:color="auto"/>
        <w:left w:val="none" w:sz="0" w:space="0" w:color="auto"/>
        <w:bottom w:val="none" w:sz="0" w:space="0" w:color="auto"/>
        <w:right w:val="none" w:sz="0" w:space="0" w:color="auto"/>
      </w:divBdr>
    </w:div>
    <w:div w:id="1712412242">
      <w:bodyDiv w:val="1"/>
      <w:marLeft w:val="0"/>
      <w:marRight w:val="0"/>
      <w:marTop w:val="0"/>
      <w:marBottom w:val="0"/>
      <w:divBdr>
        <w:top w:val="none" w:sz="0" w:space="0" w:color="auto"/>
        <w:left w:val="none" w:sz="0" w:space="0" w:color="auto"/>
        <w:bottom w:val="none" w:sz="0" w:space="0" w:color="auto"/>
        <w:right w:val="none" w:sz="0" w:space="0" w:color="auto"/>
      </w:divBdr>
    </w:div>
    <w:div w:id="1712416534">
      <w:bodyDiv w:val="1"/>
      <w:marLeft w:val="0"/>
      <w:marRight w:val="0"/>
      <w:marTop w:val="0"/>
      <w:marBottom w:val="0"/>
      <w:divBdr>
        <w:top w:val="none" w:sz="0" w:space="0" w:color="auto"/>
        <w:left w:val="none" w:sz="0" w:space="0" w:color="auto"/>
        <w:bottom w:val="none" w:sz="0" w:space="0" w:color="auto"/>
        <w:right w:val="none" w:sz="0" w:space="0" w:color="auto"/>
      </w:divBdr>
    </w:div>
    <w:div w:id="1712724392">
      <w:bodyDiv w:val="1"/>
      <w:marLeft w:val="0"/>
      <w:marRight w:val="0"/>
      <w:marTop w:val="0"/>
      <w:marBottom w:val="0"/>
      <w:divBdr>
        <w:top w:val="none" w:sz="0" w:space="0" w:color="auto"/>
        <w:left w:val="none" w:sz="0" w:space="0" w:color="auto"/>
        <w:bottom w:val="none" w:sz="0" w:space="0" w:color="auto"/>
        <w:right w:val="none" w:sz="0" w:space="0" w:color="auto"/>
      </w:divBdr>
    </w:div>
    <w:div w:id="1712798279">
      <w:bodyDiv w:val="1"/>
      <w:marLeft w:val="0"/>
      <w:marRight w:val="0"/>
      <w:marTop w:val="0"/>
      <w:marBottom w:val="0"/>
      <w:divBdr>
        <w:top w:val="none" w:sz="0" w:space="0" w:color="auto"/>
        <w:left w:val="none" w:sz="0" w:space="0" w:color="auto"/>
        <w:bottom w:val="none" w:sz="0" w:space="0" w:color="auto"/>
        <w:right w:val="none" w:sz="0" w:space="0" w:color="auto"/>
      </w:divBdr>
    </w:div>
    <w:div w:id="1712919042">
      <w:bodyDiv w:val="1"/>
      <w:marLeft w:val="0"/>
      <w:marRight w:val="0"/>
      <w:marTop w:val="0"/>
      <w:marBottom w:val="0"/>
      <w:divBdr>
        <w:top w:val="none" w:sz="0" w:space="0" w:color="auto"/>
        <w:left w:val="none" w:sz="0" w:space="0" w:color="auto"/>
        <w:bottom w:val="none" w:sz="0" w:space="0" w:color="auto"/>
        <w:right w:val="none" w:sz="0" w:space="0" w:color="auto"/>
      </w:divBdr>
    </w:div>
    <w:div w:id="1713116120">
      <w:bodyDiv w:val="1"/>
      <w:marLeft w:val="0"/>
      <w:marRight w:val="0"/>
      <w:marTop w:val="0"/>
      <w:marBottom w:val="0"/>
      <w:divBdr>
        <w:top w:val="none" w:sz="0" w:space="0" w:color="auto"/>
        <w:left w:val="none" w:sz="0" w:space="0" w:color="auto"/>
        <w:bottom w:val="none" w:sz="0" w:space="0" w:color="auto"/>
        <w:right w:val="none" w:sz="0" w:space="0" w:color="auto"/>
      </w:divBdr>
    </w:div>
    <w:div w:id="1713185318">
      <w:bodyDiv w:val="1"/>
      <w:marLeft w:val="0"/>
      <w:marRight w:val="0"/>
      <w:marTop w:val="0"/>
      <w:marBottom w:val="0"/>
      <w:divBdr>
        <w:top w:val="none" w:sz="0" w:space="0" w:color="auto"/>
        <w:left w:val="none" w:sz="0" w:space="0" w:color="auto"/>
        <w:bottom w:val="none" w:sz="0" w:space="0" w:color="auto"/>
        <w:right w:val="none" w:sz="0" w:space="0" w:color="auto"/>
      </w:divBdr>
    </w:div>
    <w:div w:id="1713529427">
      <w:bodyDiv w:val="1"/>
      <w:marLeft w:val="0"/>
      <w:marRight w:val="0"/>
      <w:marTop w:val="0"/>
      <w:marBottom w:val="0"/>
      <w:divBdr>
        <w:top w:val="none" w:sz="0" w:space="0" w:color="auto"/>
        <w:left w:val="none" w:sz="0" w:space="0" w:color="auto"/>
        <w:bottom w:val="none" w:sz="0" w:space="0" w:color="auto"/>
        <w:right w:val="none" w:sz="0" w:space="0" w:color="auto"/>
      </w:divBdr>
    </w:div>
    <w:div w:id="1713535546">
      <w:bodyDiv w:val="1"/>
      <w:marLeft w:val="0"/>
      <w:marRight w:val="0"/>
      <w:marTop w:val="0"/>
      <w:marBottom w:val="0"/>
      <w:divBdr>
        <w:top w:val="none" w:sz="0" w:space="0" w:color="auto"/>
        <w:left w:val="none" w:sz="0" w:space="0" w:color="auto"/>
        <w:bottom w:val="none" w:sz="0" w:space="0" w:color="auto"/>
        <w:right w:val="none" w:sz="0" w:space="0" w:color="auto"/>
      </w:divBdr>
    </w:div>
    <w:div w:id="1713656361">
      <w:bodyDiv w:val="1"/>
      <w:marLeft w:val="0"/>
      <w:marRight w:val="0"/>
      <w:marTop w:val="0"/>
      <w:marBottom w:val="0"/>
      <w:divBdr>
        <w:top w:val="none" w:sz="0" w:space="0" w:color="auto"/>
        <w:left w:val="none" w:sz="0" w:space="0" w:color="auto"/>
        <w:bottom w:val="none" w:sz="0" w:space="0" w:color="auto"/>
        <w:right w:val="none" w:sz="0" w:space="0" w:color="auto"/>
      </w:divBdr>
    </w:div>
    <w:div w:id="1713730256">
      <w:bodyDiv w:val="1"/>
      <w:marLeft w:val="0"/>
      <w:marRight w:val="0"/>
      <w:marTop w:val="0"/>
      <w:marBottom w:val="0"/>
      <w:divBdr>
        <w:top w:val="none" w:sz="0" w:space="0" w:color="auto"/>
        <w:left w:val="none" w:sz="0" w:space="0" w:color="auto"/>
        <w:bottom w:val="none" w:sz="0" w:space="0" w:color="auto"/>
        <w:right w:val="none" w:sz="0" w:space="0" w:color="auto"/>
      </w:divBdr>
    </w:div>
    <w:div w:id="1713767507">
      <w:bodyDiv w:val="1"/>
      <w:marLeft w:val="0"/>
      <w:marRight w:val="0"/>
      <w:marTop w:val="0"/>
      <w:marBottom w:val="0"/>
      <w:divBdr>
        <w:top w:val="none" w:sz="0" w:space="0" w:color="auto"/>
        <w:left w:val="none" w:sz="0" w:space="0" w:color="auto"/>
        <w:bottom w:val="none" w:sz="0" w:space="0" w:color="auto"/>
        <w:right w:val="none" w:sz="0" w:space="0" w:color="auto"/>
      </w:divBdr>
    </w:div>
    <w:div w:id="1713768415">
      <w:bodyDiv w:val="1"/>
      <w:marLeft w:val="0"/>
      <w:marRight w:val="0"/>
      <w:marTop w:val="0"/>
      <w:marBottom w:val="0"/>
      <w:divBdr>
        <w:top w:val="none" w:sz="0" w:space="0" w:color="auto"/>
        <w:left w:val="none" w:sz="0" w:space="0" w:color="auto"/>
        <w:bottom w:val="none" w:sz="0" w:space="0" w:color="auto"/>
        <w:right w:val="none" w:sz="0" w:space="0" w:color="auto"/>
      </w:divBdr>
    </w:div>
    <w:div w:id="1713923138">
      <w:bodyDiv w:val="1"/>
      <w:marLeft w:val="0"/>
      <w:marRight w:val="0"/>
      <w:marTop w:val="0"/>
      <w:marBottom w:val="0"/>
      <w:divBdr>
        <w:top w:val="none" w:sz="0" w:space="0" w:color="auto"/>
        <w:left w:val="none" w:sz="0" w:space="0" w:color="auto"/>
        <w:bottom w:val="none" w:sz="0" w:space="0" w:color="auto"/>
        <w:right w:val="none" w:sz="0" w:space="0" w:color="auto"/>
      </w:divBdr>
    </w:div>
    <w:div w:id="1713964196">
      <w:bodyDiv w:val="1"/>
      <w:marLeft w:val="0"/>
      <w:marRight w:val="0"/>
      <w:marTop w:val="0"/>
      <w:marBottom w:val="0"/>
      <w:divBdr>
        <w:top w:val="none" w:sz="0" w:space="0" w:color="auto"/>
        <w:left w:val="none" w:sz="0" w:space="0" w:color="auto"/>
        <w:bottom w:val="none" w:sz="0" w:space="0" w:color="auto"/>
        <w:right w:val="none" w:sz="0" w:space="0" w:color="auto"/>
      </w:divBdr>
    </w:div>
    <w:div w:id="1713994422">
      <w:bodyDiv w:val="1"/>
      <w:marLeft w:val="0"/>
      <w:marRight w:val="0"/>
      <w:marTop w:val="0"/>
      <w:marBottom w:val="0"/>
      <w:divBdr>
        <w:top w:val="none" w:sz="0" w:space="0" w:color="auto"/>
        <w:left w:val="none" w:sz="0" w:space="0" w:color="auto"/>
        <w:bottom w:val="none" w:sz="0" w:space="0" w:color="auto"/>
        <w:right w:val="none" w:sz="0" w:space="0" w:color="auto"/>
      </w:divBdr>
    </w:div>
    <w:div w:id="1714307381">
      <w:bodyDiv w:val="1"/>
      <w:marLeft w:val="0"/>
      <w:marRight w:val="0"/>
      <w:marTop w:val="0"/>
      <w:marBottom w:val="0"/>
      <w:divBdr>
        <w:top w:val="none" w:sz="0" w:space="0" w:color="auto"/>
        <w:left w:val="none" w:sz="0" w:space="0" w:color="auto"/>
        <w:bottom w:val="none" w:sz="0" w:space="0" w:color="auto"/>
        <w:right w:val="none" w:sz="0" w:space="0" w:color="auto"/>
      </w:divBdr>
    </w:div>
    <w:div w:id="1714965014">
      <w:bodyDiv w:val="1"/>
      <w:marLeft w:val="0"/>
      <w:marRight w:val="0"/>
      <w:marTop w:val="0"/>
      <w:marBottom w:val="0"/>
      <w:divBdr>
        <w:top w:val="none" w:sz="0" w:space="0" w:color="auto"/>
        <w:left w:val="none" w:sz="0" w:space="0" w:color="auto"/>
        <w:bottom w:val="none" w:sz="0" w:space="0" w:color="auto"/>
        <w:right w:val="none" w:sz="0" w:space="0" w:color="auto"/>
      </w:divBdr>
    </w:div>
    <w:div w:id="1715034306">
      <w:bodyDiv w:val="1"/>
      <w:marLeft w:val="0"/>
      <w:marRight w:val="0"/>
      <w:marTop w:val="0"/>
      <w:marBottom w:val="0"/>
      <w:divBdr>
        <w:top w:val="none" w:sz="0" w:space="0" w:color="auto"/>
        <w:left w:val="none" w:sz="0" w:space="0" w:color="auto"/>
        <w:bottom w:val="none" w:sz="0" w:space="0" w:color="auto"/>
        <w:right w:val="none" w:sz="0" w:space="0" w:color="auto"/>
      </w:divBdr>
    </w:div>
    <w:div w:id="1715301385">
      <w:bodyDiv w:val="1"/>
      <w:marLeft w:val="0"/>
      <w:marRight w:val="0"/>
      <w:marTop w:val="0"/>
      <w:marBottom w:val="0"/>
      <w:divBdr>
        <w:top w:val="none" w:sz="0" w:space="0" w:color="auto"/>
        <w:left w:val="none" w:sz="0" w:space="0" w:color="auto"/>
        <w:bottom w:val="none" w:sz="0" w:space="0" w:color="auto"/>
        <w:right w:val="none" w:sz="0" w:space="0" w:color="auto"/>
      </w:divBdr>
    </w:div>
    <w:div w:id="1715620867">
      <w:bodyDiv w:val="1"/>
      <w:marLeft w:val="0"/>
      <w:marRight w:val="0"/>
      <w:marTop w:val="0"/>
      <w:marBottom w:val="0"/>
      <w:divBdr>
        <w:top w:val="none" w:sz="0" w:space="0" w:color="auto"/>
        <w:left w:val="none" w:sz="0" w:space="0" w:color="auto"/>
        <w:bottom w:val="none" w:sz="0" w:space="0" w:color="auto"/>
        <w:right w:val="none" w:sz="0" w:space="0" w:color="auto"/>
      </w:divBdr>
    </w:div>
    <w:div w:id="1715689513">
      <w:bodyDiv w:val="1"/>
      <w:marLeft w:val="0"/>
      <w:marRight w:val="0"/>
      <w:marTop w:val="0"/>
      <w:marBottom w:val="0"/>
      <w:divBdr>
        <w:top w:val="none" w:sz="0" w:space="0" w:color="auto"/>
        <w:left w:val="none" w:sz="0" w:space="0" w:color="auto"/>
        <w:bottom w:val="none" w:sz="0" w:space="0" w:color="auto"/>
        <w:right w:val="none" w:sz="0" w:space="0" w:color="auto"/>
      </w:divBdr>
    </w:div>
    <w:div w:id="1715733177">
      <w:bodyDiv w:val="1"/>
      <w:marLeft w:val="0"/>
      <w:marRight w:val="0"/>
      <w:marTop w:val="0"/>
      <w:marBottom w:val="0"/>
      <w:divBdr>
        <w:top w:val="none" w:sz="0" w:space="0" w:color="auto"/>
        <w:left w:val="none" w:sz="0" w:space="0" w:color="auto"/>
        <w:bottom w:val="none" w:sz="0" w:space="0" w:color="auto"/>
        <w:right w:val="none" w:sz="0" w:space="0" w:color="auto"/>
      </w:divBdr>
    </w:div>
    <w:div w:id="1715764405">
      <w:bodyDiv w:val="1"/>
      <w:marLeft w:val="0"/>
      <w:marRight w:val="0"/>
      <w:marTop w:val="0"/>
      <w:marBottom w:val="0"/>
      <w:divBdr>
        <w:top w:val="none" w:sz="0" w:space="0" w:color="auto"/>
        <w:left w:val="none" w:sz="0" w:space="0" w:color="auto"/>
        <w:bottom w:val="none" w:sz="0" w:space="0" w:color="auto"/>
        <w:right w:val="none" w:sz="0" w:space="0" w:color="auto"/>
      </w:divBdr>
    </w:div>
    <w:div w:id="1715807124">
      <w:bodyDiv w:val="1"/>
      <w:marLeft w:val="0"/>
      <w:marRight w:val="0"/>
      <w:marTop w:val="0"/>
      <w:marBottom w:val="0"/>
      <w:divBdr>
        <w:top w:val="none" w:sz="0" w:space="0" w:color="auto"/>
        <w:left w:val="none" w:sz="0" w:space="0" w:color="auto"/>
        <w:bottom w:val="none" w:sz="0" w:space="0" w:color="auto"/>
        <w:right w:val="none" w:sz="0" w:space="0" w:color="auto"/>
      </w:divBdr>
    </w:div>
    <w:div w:id="1715809088">
      <w:bodyDiv w:val="1"/>
      <w:marLeft w:val="0"/>
      <w:marRight w:val="0"/>
      <w:marTop w:val="0"/>
      <w:marBottom w:val="0"/>
      <w:divBdr>
        <w:top w:val="none" w:sz="0" w:space="0" w:color="auto"/>
        <w:left w:val="none" w:sz="0" w:space="0" w:color="auto"/>
        <w:bottom w:val="none" w:sz="0" w:space="0" w:color="auto"/>
        <w:right w:val="none" w:sz="0" w:space="0" w:color="auto"/>
      </w:divBdr>
    </w:div>
    <w:div w:id="1715810639">
      <w:bodyDiv w:val="1"/>
      <w:marLeft w:val="0"/>
      <w:marRight w:val="0"/>
      <w:marTop w:val="0"/>
      <w:marBottom w:val="0"/>
      <w:divBdr>
        <w:top w:val="none" w:sz="0" w:space="0" w:color="auto"/>
        <w:left w:val="none" w:sz="0" w:space="0" w:color="auto"/>
        <w:bottom w:val="none" w:sz="0" w:space="0" w:color="auto"/>
        <w:right w:val="none" w:sz="0" w:space="0" w:color="auto"/>
      </w:divBdr>
    </w:div>
    <w:div w:id="1716152451">
      <w:bodyDiv w:val="1"/>
      <w:marLeft w:val="0"/>
      <w:marRight w:val="0"/>
      <w:marTop w:val="0"/>
      <w:marBottom w:val="0"/>
      <w:divBdr>
        <w:top w:val="none" w:sz="0" w:space="0" w:color="auto"/>
        <w:left w:val="none" w:sz="0" w:space="0" w:color="auto"/>
        <w:bottom w:val="none" w:sz="0" w:space="0" w:color="auto"/>
        <w:right w:val="none" w:sz="0" w:space="0" w:color="auto"/>
      </w:divBdr>
    </w:div>
    <w:div w:id="1716154145">
      <w:bodyDiv w:val="1"/>
      <w:marLeft w:val="0"/>
      <w:marRight w:val="0"/>
      <w:marTop w:val="0"/>
      <w:marBottom w:val="0"/>
      <w:divBdr>
        <w:top w:val="none" w:sz="0" w:space="0" w:color="auto"/>
        <w:left w:val="none" w:sz="0" w:space="0" w:color="auto"/>
        <w:bottom w:val="none" w:sz="0" w:space="0" w:color="auto"/>
        <w:right w:val="none" w:sz="0" w:space="0" w:color="auto"/>
      </w:divBdr>
    </w:div>
    <w:div w:id="1716734195">
      <w:bodyDiv w:val="1"/>
      <w:marLeft w:val="0"/>
      <w:marRight w:val="0"/>
      <w:marTop w:val="0"/>
      <w:marBottom w:val="0"/>
      <w:divBdr>
        <w:top w:val="none" w:sz="0" w:space="0" w:color="auto"/>
        <w:left w:val="none" w:sz="0" w:space="0" w:color="auto"/>
        <w:bottom w:val="none" w:sz="0" w:space="0" w:color="auto"/>
        <w:right w:val="none" w:sz="0" w:space="0" w:color="auto"/>
      </w:divBdr>
    </w:div>
    <w:div w:id="1716931416">
      <w:bodyDiv w:val="1"/>
      <w:marLeft w:val="0"/>
      <w:marRight w:val="0"/>
      <w:marTop w:val="0"/>
      <w:marBottom w:val="0"/>
      <w:divBdr>
        <w:top w:val="none" w:sz="0" w:space="0" w:color="auto"/>
        <w:left w:val="none" w:sz="0" w:space="0" w:color="auto"/>
        <w:bottom w:val="none" w:sz="0" w:space="0" w:color="auto"/>
        <w:right w:val="none" w:sz="0" w:space="0" w:color="auto"/>
      </w:divBdr>
    </w:div>
    <w:div w:id="1717123736">
      <w:bodyDiv w:val="1"/>
      <w:marLeft w:val="0"/>
      <w:marRight w:val="0"/>
      <w:marTop w:val="0"/>
      <w:marBottom w:val="0"/>
      <w:divBdr>
        <w:top w:val="none" w:sz="0" w:space="0" w:color="auto"/>
        <w:left w:val="none" w:sz="0" w:space="0" w:color="auto"/>
        <w:bottom w:val="none" w:sz="0" w:space="0" w:color="auto"/>
        <w:right w:val="none" w:sz="0" w:space="0" w:color="auto"/>
      </w:divBdr>
    </w:div>
    <w:div w:id="1717852057">
      <w:bodyDiv w:val="1"/>
      <w:marLeft w:val="0"/>
      <w:marRight w:val="0"/>
      <w:marTop w:val="0"/>
      <w:marBottom w:val="0"/>
      <w:divBdr>
        <w:top w:val="none" w:sz="0" w:space="0" w:color="auto"/>
        <w:left w:val="none" w:sz="0" w:space="0" w:color="auto"/>
        <w:bottom w:val="none" w:sz="0" w:space="0" w:color="auto"/>
        <w:right w:val="none" w:sz="0" w:space="0" w:color="auto"/>
      </w:divBdr>
    </w:div>
    <w:div w:id="1717898601">
      <w:bodyDiv w:val="1"/>
      <w:marLeft w:val="0"/>
      <w:marRight w:val="0"/>
      <w:marTop w:val="0"/>
      <w:marBottom w:val="0"/>
      <w:divBdr>
        <w:top w:val="none" w:sz="0" w:space="0" w:color="auto"/>
        <w:left w:val="none" w:sz="0" w:space="0" w:color="auto"/>
        <w:bottom w:val="none" w:sz="0" w:space="0" w:color="auto"/>
        <w:right w:val="none" w:sz="0" w:space="0" w:color="auto"/>
      </w:divBdr>
    </w:div>
    <w:div w:id="1717967713">
      <w:bodyDiv w:val="1"/>
      <w:marLeft w:val="0"/>
      <w:marRight w:val="0"/>
      <w:marTop w:val="0"/>
      <w:marBottom w:val="0"/>
      <w:divBdr>
        <w:top w:val="none" w:sz="0" w:space="0" w:color="auto"/>
        <w:left w:val="none" w:sz="0" w:space="0" w:color="auto"/>
        <w:bottom w:val="none" w:sz="0" w:space="0" w:color="auto"/>
        <w:right w:val="none" w:sz="0" w:space="0" w:color="auto"/>
      </w:divBdr>
    </w:div>
    <w:div w:id="1718043232">
      <w:bodyDiv w:val="1"/>
      <w:marLeft w:val="0"/>
      <w:marRight w:val="0"/>
      <w:marTop w:val="0"/>
      <w:marBottom w:val="0"/>
      <w:divBdr>
        <w:top w:val="none" w:sz="0" w:space="0" w:color="auto"/>
        <w:left w:val="none" w:sz="0" w:space="0" w:color="auto"/>
        <w:bottom w:val="none" w:sz="0" w:space="0" w:color="auto"/>
        <w:right w:val="none" w:sz="0" w:space="0" w:color="auto"/>
      </w:divBdr>
    </w:div>
    <w:div w:id="1718164055">
      <w:bodyDiv w:val="1"/>
      <w:marLeft w:val="0"/>
      <w:marRight w:val="0"/>
      <w:marTop w:val="0"/>
      <w:marBottom w:val="0"/>
      <w:divBdr>
        <w:top w:val="none" w:sz="0" w:space="0" w:color="auto"/>
        <w:left w:val="none" w:sz="0" w:space="0" w:color="auto"/>
        <w:bottom w:val="none" w:sz="0" w:space="0" w:color="auto"/>
        <w:right w:val="none" w:sz="0" w:space="0" w:color="auto"/>
      </w:divBdr>
    </w:div>
    <w:div w:id="1718582237">
      <w:bodyDiv w:val="1"/>
      <w:marLeft w:val="0"/>
      <w:marRight w:val="0"/>
      <w:marTop w:val="0"/>
      <w:marBottom w:val="0"/>
      <w:divBdr>
        <w:top w:val="none" w:sz="0" w:space="0" w:color="auto"/>
        <w:left w:val="none" w:sz="0" w:space="0" w:color="auto"/>
        <w:bottom w:val="none" w:sz="0" w:space="0" w:color="auto"/>
        <w:right w:val="none" w:sz="0" w:space="0" w:color="auto"/>
      </w:divBdr>
    </w:div>
    <w:div w:id="1718779794">
      <w:bodyDiv w:val="1"/>
      <w:marLeft w:val="0"/>
      <w:marRight w:val="0"/>
      <w:marTop w:val="0"/>
      <w:marBottom w:val="0"/>
      <w:divBdr>
        <w:top w:val="none" w:sz="0" w:space="0" w:color="auto"/>
        <w:left w:val="none" w:sz="0" w:space="0" w:color="auto"/>
        <w:bottom w:val="none" w:sz="0" w:space="0" w:color="auto"/>
        <w:right w:val="none" w:sz="0" w:space="0" w:color="auto"/>
      </w:divBdr>
    </w:div>
    <w:div w:id="1719012023">
      <w:bodyDiv w:val="1"/>
      <w:marLeft w:val="0"/>
      <w:marRight w:val="0"/>
      <w:marTop w:val="0"/>
      <w:marBottom w:val="0"/>
      <w:divBdr>
        <w:top w:val="none" w:sz="0" w:space="0" w:color="auto"/>
        <w:left w:val="none" w:sz="0" w:space="0" w:color="auto"/>
        <w:bottom w:val="none" w:sz="0" w:space="0" w:color="auto"/>
        <w:right w:val="none" w:sz="0" w:space="0" w:color="auto"/>
      </w:divBdr>
    </w:div>
    <w:div w:id="1719159473">
      <w:bodyDiv w:val="1"/>
      <w:marLeft w:val="0"/>
      <w:marRight w:val="0"/>
      <w:marTop w:val="0"/>
      <w:marBottom w:val="0"/>
      <w:divBdr>
        <w:top w:val="none" w:sz="0" w:space="0" w:color="auto"/>
        <w:left w:val="none" w:sz="0" w:space="0" w:color="auto"/>
        <w:bottom w:val="none" w:sz="0" w:space="0" w:color="auto"/>
        <w:right w:val="none" w:sz="0" w:space="0" w:color="auto"/>
      </w:divBdr>
    </w:div>
    <w:div w:id="1719164481">
      <w:bodyDiv w:val="1"/>
      <w:marLeft w:val="0"/>
      <w:marRight w:val="0"/>
      <w:marTop w:val="0"/>
      <w:marBottom w:val="0"/>
      <w:divBdr>
        <w:top w:val="none" w:sz="0" w:space="0" w:color="auto"/>
        <w:left w:val="none" w:sz="0" w:space="0" w:color="auto"/>
        <w:bottom w:val="none" w:sz="0" w:space="0" w:color="auto"/>
        <w:right w:val="none" w:sz="0" w:space="0" w:color="auto"/>
      </w:divBdr>
    </w:div>
    <w:div w:id="1719283421">
      <w:bodyDiv w:val="1"/>
      <w:marLeft w:val="0"/>
      <w:marRight w:val="0"/>
      <w:marTop w:val="0"/>
      <w:marBottom w:val="0"/>
      <w:divBdr>
        <w:top w:val="none" w:sz="0" w:space="0" w:color="auto"/>
        <w:left w:val="none" w:sz="0" w:space="0" w:color="auto"/>
        <w:bottom w:val="none" w:sz="0" w:space="0" w:color="auto"/>
        <w:right w:val="none" w:sz="0" w:space="0" w:color="auto"/>
      </w:divBdr>
    </w:div>
    <w:div w:id="1719429068">
      <w:bodyDiv w:val="1"/>
      <w:marLeft w:val="0"/>
      <w:marRight w:val="0"/>
      <w:marTop w:val="0"/>
      <w:marBottom w:val="0"/>
      <w:divBdr>
        <w:top w:val="none" w:sz="0" w:space="0" w:color="auto"/>
        <w:left w:val="none" w:sz="0" w:space="0" w:color="auto"/>
        <w:bottom w:val="none" w:sz="0" w:space="0" w:color="auto"/>
        <w:right w:val="none" w:sz="0" w:space="0" w:color="auto"/>
      </w:divBdr>
    </w:div>
    <w:div w:id="1719620885">
      <w:bodyDiv w:val="1"/>
      <w:marLeft w:val="0"/>
      <w:marRight w:val="0"/>
      <w:marTop w:val="0"/>
      <w:marBottom w:val="0"/>
      <w:divBdr>
        <w:top w:val="none" w:sz="0" w:space="0" w:color="auto"/>
        <w:left w:val="none" w:sz="0" w:space="0" w:color="auto"/>
        <w:bottom w:val="none" w:sz="0" w:space="0" w:color="auto"/>
        <w:right w:val="none" w:sz="0" w:space="0" w:color="auto"/>
      </w:divBdr>
    </w:div>
    <w:div w:id="1719697016">
      <w:bodyDiv w:val="1"/>
      <w:marLeft w:val="0"/>
      <w:marRight w:val="0"/>
      <w:marTop w:val="0"/>
      <w:marBottom w:val="0"/>
      <w:divBdr>
        <w:top w:val="none" w:sz="0" w:space="0" w:color="auto"/>
        <w:left w:val="none" w:sz="0" w:space="0" w:color="auto"/>
        <w:bottom w:val="none" w:sz="0" w:space="0" w:color="auto"/>
        <w:right w:val="none" w:sz="0" w:space="0" w:color="auto"/>
      </w:divBdr>
    </w:div>
    <w:div w:id="1720011655">
      <w:bodyDiv w:val="1"/>
      <w:marLeft w:val="0"/>
      <w:marRight w:val="0"/>
      <w:marTop w:val="0"/>
      <w:marBottom w:val="0"/>
      <w:divBdr>
        <w:top w:val="none" w:sz="0" w:space="0" w:color="auto"/>
        <w:left w:val="none" w:sz="0" w:space="0" w:color="auto"/>
        <w:bottom w:val="none" w:sz="0" w:space="0" w:color="auto"/>
        <w:right w:val="none" w:sz="0" w:space="0" w:color="auto"/>
      </w:divBdr>
    </w:div>
    <w:div w:id="1720203671">
      <w:bodyDiv w:val="1"/>
      <w:marLeft w:val="0"/>
      <w:marRight w:val="0"/>
      <w:marTop w:val="0"/>
      <w:marBottom w:val="0"/>
      <w:divBdr>
        <w:top w:val="none" w:sz="0" w:space="0" w:color="auto"/>
        <w:left w:val="none" w:sz="0" w:space="0" w:color="auto"/>
        <w:bottom w:val="none" w:sz="0" w:space="0" w:color="auto"/>
        <w:right w:val="none" w:sz="0" w:space="0" w:color="auto"/>
      </w:divBdr>
    </w:div>
    <w:div w:id="1720393657">
      <w:bodyDiv w:val="1"/>
      <w:marLeft w:val="0"/>
      <w:marRight w:val="0"/>
      <w:marTop w:val="0"/>
      <w:marBottom w:val="0"/>
      <w:divBdr>
        <w:top w:val="none" w:sz="0" w:space="0" w:color="auto"/>
        <w:left w:val="none" w:sz="0" w:space="0" w:color="auto"/>
        <w:bottom w:val="none" w:sz="0" w:space="0" w:color="auto"/>
        <w:right w:val="none" w:sz="0" w:space="0" w:color="auto"/>
      </w:divBdr>
    </w:div>
    <w:div w:id="1720399951">
      <w:bodyDiv w:val="1"/>
      <w:marLeft w:val="0"/>
      <w:marRight w:val="0"/>
      <w:marTop w:val="0"/>
      <w:marBottom w:val="0"/>
      <w:divBdr>
        <w:top w:val="none" w:sz="0" w:space="0" w:color="auto"/>
        <w:left w:val="none" w:sz="0" w:space="0" w:color="auto"/>
        <w:bottom w:val="none" w:sz="0" w:space="0" w:color="auto"/>
        <w:right w:val="none" w:sz="0" w:space="0" w:color="auto"/>
      </w:divBdr>
    </w:div>
    <w:div w:id="1720519741">
      <w:bodyDiv w:val="1"/>
      <w:marLeft w:val="0"/>
      <w:marRight w:val="0"/>
      <w:marTop w:val="0"/>
      <w:marBottom w:val="0"/>
      <w:divBdr>
        <w:top w:val="none" w:sz="0" w:space="0" w:color="auto"/>
        <w:left w:val="none" w:sz="0" w:space="0" w:color="auto"/>
        <w:bottom w:val="none" w:sz="0" w:space="0" w:color="auto"/>
        <w:right w:val="none" w:sz="0" w:space="0" w:color="auto"/>
      </w:divBdr>
    </w:div>
    <w:div w:id="1721007048">
      <w:bodyDiv w:val="1"/>
      <w:marLeft w:val="0"/>
      <w:marRight w:val="0"/>
      <w:marTop w:val="0"/>
      <w:marBottom w:val="0"/>
      <w:divBdr>
        <w:top w:val="none" w:sz="0" w:space="0" w:color="auto"/>
        <w:left w:val="none" w:sz="0" w:space="0" w:color="auto"/>
        <w:bottom w:val="none" w:sz="0" w:space="0" w:color="auto"/>
        <w:right w:val="none" w:sz="0" w:space="0" w:color="auto"/>
      </w:divBdr>
    </w:div>
    <w:div w:id="1721248773">
      <w:bodyDiv w:val="1"/>
      <w:marLeft w:val="0"/>
      <w:marRight w:val="0"/>
      <w:marTop w:val="0"/>
      <w:marBottom w:val="0"/>
      <w:divBdr>
        <w:top w:val="none" w:sz="0" w:space="0" w:color="auto"/>
        <w:left w:val="none" w:sz="0" w:space="0" w:color="auto"/>
        <w:bottom w:val="none" w:sz="0" w:space="0" w:color="auto"/>
        <w:right w:val="none" w:sz="0" w:space="0" w:color="auto"/>
      </w:divBdr>
    </w:div>
    <w:div w:id="1721396394">
      <w:bodyDiv w:val="1"/>
      <w:marLeft w:val="0"/>
      <w:marRight w:val="0"/>
      <w:marTop w:val="0"/>
      <w:marBottom w:val="0"/>
      <w:divBdr>
        <w:top w:val="none" w:sz="0" w:space="0" w:color="auto"/>
        <w:left w:val="none" w:sz="0" w:space="0" w:color="auto"/>
        <w:bottom w:val="none" w:sz="0" w:space="0" w:color="auto"/>
        <w:right w:val="none" w:sz="0" w:space="0" w:color="auto"/>
      </w:divBdr>
    </w:div>
    <w:div w:id="1721397979">
      <w:bodyDiv w:val="1"/>
      <w:marLeft w:val="0"/>
      <w:marRight w:val="0"/>
      <w:marTop w:val="0"/>
      <w:marBottom w:val="0"/>
      <w:divBdr>
        <w:top w:val="none" w:sz="0" w:space="0" w:color="auto"/>
        <w:left w:val="none" w:sz="0" w:space="0" w:color="auto"/>
        <w:bottom w:val="none" w:sz="0" w:space="0" w:color="auto"/>
        <w:right w:val="none" w:sz="0" w:space="0" w:color="auto"/>
      </w:divBdr>
    </w:div>
    <w:div w:id="1721435388">
      <w:bodyDiv w:val="1"/>
      <w:marLeft w:val="0"/>
      <w:marRight w:val="0"/>
      <w:marTop w:val="0"/>
      <w:marBottom w:val="0"/>
      <w:divBdr>
        <w:top w:val="none" w:sz="0" w:space="0" w:color="auto"/>
        <w:left w:val="none" w:sz="0" w:space="0" w:color="auto"/>
        <w:bottom w:val="none" w:sz="0" w:space="0" w:color="auto"/>
        <w:right w:val="none" w:sz="0" w:space="0" w:color="auto"/>
      </w:divBdr>
    </w:div>
    <w:div w:id="1721436805">
      <w:bodyDiv w:val="1"/>
      <w:marLeft w:val="0"/>
      <w:marRight w:val="0"/>
      <w:marTop w:val="0"/>
      <w:marBottom w:val="0"/>
      <w:divBdr>
        <w:top w:val="none" w:sz="0" w:space="0" w:color="auto"/>
        <w:left w:val="none" w:sz="0" w:space="0" w:color="auto"/>
        <w:bottom w:val="none" w:sz="0" w:space="0" w:color="auto"/>
        <w:right w:val="none" w:sz="0" w:space="0" w:color="auto"/>
      </w:divBdr>
    </w:div>
    <w:div w:id="1721512898">
      <w:bodyDiv w:val="1"/>
      <w:marLeft w:val="0"/>
      <w:marRight w:val="0"/>
      <w:marTop w:val="0"/>
      <w:marBottom w:val="0"/>
      <w:divBdr>
        <w:top w:val="none" w:sz="0" w:space="0" w:color="auto"/>
        <w:left w:val="none" w:sz="0" w:space="0" w:color="auto"/>
        <w:bottom w:val="none" w:sz="0" w:space="0" w:color="auto"/>
        <w:right w:val="none" w:sz="0" w:space="0" w:color="auto"/>
      </w:divBdr>
    </w:div>
    <w:div w:id="1721631830">
      <w:bodyDiv w:val="1"/>
      <w:marLeft w:val="0"/>
      <w:marRight w:val="0"/>
      <w:marTop w:val="0"/>
      <w:marBottom w:val="0"/>
      <w:divBdr>
        <w:top w:val="none" w:sz="0" w:space="0" w:color="auto"/>
        <w:left w:val="none" w:sz="0" w:space="0" w:color="auto"/>
        <w:bottom w:val="none" w:sz="0" w:space="0" w:color="auto"/>
        <w:right w:val="none" w:sz="0" w:space="0" w:color="auto"/>
      </w:divBdr>
    </w:div>
    <w:div w:id="1721712580">
      <w:bodyDiv w:val="1"/>
      <w:marLeft w:val="0"/>
      <w:marRight w:val="0"/>
      <w:marTop w:val="0"/>
      <w:marBottom w:val="0"/>
      <w:divBdr>
        <w:top w:val="none" w:sz="0" w:space="0" w:color="auto"/>
        <w:left w:val="none" w:sz="0" w:space="0" w:color="auto"/>
        <w:bottom w:val="none" w:sz="0" w:space="0" w:color="auto"/>
        <w:right w:val="none" w:sz="0" w:space="0" w:color="auto"/>
      </w:divBdr>
    </w:div>
    <w:div w:id="1721784437">
      <w:bodyDiv w:val="1"/>
      <w:marLeft w:val="0"/>
      <w:marRight w:val="0"/>
      <w:marTop w:val="0"/>
      <w:marBottom w:val="0"/>
      <w:divBdr>
        <w:top w:val="none" w:sz="0" w:space="0" w:color="auto"/>
        <w:left w:val="none" w:sz="0" w:space="0" w:color="auto"/>
        <w:bottom w:val="none" w:sz="0" w:space="0" w:color="auto"/>
        <w:right w:val="none" w:sz="0" w:space="0" w:color="auto"/>
      </w:divBdr>
    </w:div>
    <w:div w:id="1722054686">
      <w:bodyDiv w:val="1"/>
      <w:marLeft w:val="0"/>
      <w:marRight w:val="0"/>
      <w:marTop w:val="0"/>
      <w:marBottom w:val="0"/>
      <w:divBdr>
        <w:top w:val="none" w:sz="0" w:space="0" w:color="auto"/>
        <w:left w:val="none" w:sz="0" w:space="0" w:color="auto"/>
        <w:bottom w:val="none" w:sz="0" w:space="0" w:color="auto"/>
        <w:right w:val="none" w:sz="0" w:space="0" w:color="auto"/>
      </w:divBdr>
    </w:div>
    <w:div w:id="1722055070">
      <w:bodyDiv w:val="1"/>
      <w:marLeft w:val="0"/>
      <w:marRight w:val="0"/>
      <w:marTop w:val="0"/>
      <w:marBottom w:val="0"/>
      <w:divBdr>
        <w:top w:val="none" w:sz="0" w:space="0" w:color="auto"/>
        <w:left w:val="none" w:sz="0" w:space="0" w:color="auto"/>
        <w:bottom w:val="none" w:sz="0" w:space="0" w:color="auto"/>
        <w:right w:val="none" w:sz="0" w:space="0" w:color="auto"/>
      </w:divBdr>
    </w:div>
    <w:div w:id="1722434500">
      <w:bodyDiv w:val="1"/>
      <w:marLeft w:val="0"/>
      <w:marRight w:val="0"/>
      <w:marTop w:val="0"/>
      <w:marBottom w:val="0"/>
      <w:divBdr>
        <w:top w:val="none" w:sz="0" w:space="0" w:color="auto"/>
        <w:left w:val="none" w:sz="0" w:space="0" w:color="auto"/>
        <w:bottom w:val="none" w:sz="0" w:space="0" w:color="auto"/>
        <w:right w:val="none" w:sz="0" w:space="0" w:color="auto"/>
      </w:divBdr>
    </w:div>
    <w:div w:id="1722829444">
      <w:bodyDiv w:val="1"/>
      <w:marLeft w:val="0"/>
      <w:marRight w:val="0"/>
      <w:marTop w:val="0"/>
      <w:marBottom w:val="0"/>
      <w:divBdr>
        <w:top w:val="none" w:sz="0" w:space="0" w:color="auto"/>
        <w:left w:val="none" w:sz="0" w:space="0" w:color="auto"/>
        <w:bottom w:val="none" w:sz="0" w:space="0" w:color="auto"/>
        <w:right w:val="none" w:sz="0" w:space="0" w:color="auto"/>
      </w:divBdr>
    </w:div>
    <w:div w:id="1722898649">
      <w:bodyDiv w:val="1"/>
      <w:marLeft w:val="0"/>
      <w:marRight w:val="0"/>
      <w:marTop w:val="0"/>
      <w:marBottom w:val="0"/>
      <w:divBdr>
        <w:top w:val="none" w:sz="0" w:space="0" w:color="auto"/>
        <w:left w:val="none" w:sz="0" w:space="0" w:color="auto"/>
        <w:bottom w:val="none" w:sz="0" w:space="0" w:color="auto"/>
        <w:right w:val="none" w:sz="0" w:space="0" w:color="auto"/>
      </w:divBdr>
    </w:div>
    <w:div w:id="1723364117">
      <w:bodyDiv w:val="1"/>
      <w:marLeft w:val="0"/>
      <w:marRight w:val="0"/>
      <w:marTop w:val="0"/>
      <w:marBottom w:val="0"/>
      <w:divBdr>
        <w:top w:val="none" w:sz="0" w:space="0" w:color="auto"/>
        <w:left w:val="none" w:sz="0" w:space="0" w:color="auto"/>
        <w:bottom w:val="none" w:sz="0" w:space="0" w:color="auto"/>
        <w:right w:val="none" w:sz="0" w:space="0" w:color="auto"/>
      </w:divBdr>
    </w:div>
    <w:div w:id="1723552971">
      <w:bodyDiv w:val="1"/>
      <w:marLeft w:val="0"/>
      <w:marRight w:val="0"/>
      <w:marTop w:val="0"/>
      <w:marBottom w:val="0"/>
      <w:divBdr>
        <w:top w:val="none" w:sz="0" w:space="0" w:color="auto"/>
        <w:left w:val="none" w:sz="0" w:space="0" w:color="auto"/>
        <w:bottom w:val="none" w:sz="0" w:space="0" w:color="auto"/>
        <w:right w:val="none" w:sz="0" w:space="0" w:color="auto"/>
      </w:divBdr>
    </w:div>
    <w:div w:id="1723863296">
      <w:bodyDiv w:val="1"/>
      <w:marLeft w:val="0"/>
      <w:marRight w:val="0"/>
      <w:marTop w:val="0"/>
      <w:marBottom w:val="0"/>
      <w:divBdr>
        <w:top w:val="none" w:sz="0" w:space="0" w:color="auto"/>
        <w:left w:val="none" w:sz="0" w:space="0" w:color="auto"/>
        <w:bottom w:val="none" w:sz="0" w:space="0" w:color="auto"/>
        <w:right w:val="none" w:sz="0" w:space="0" w:color="auto"/>
      </w:divBdr>
    </w:div>
    <w:div w:id="1723941246">
      <w:bodyDiv w:val="1"/>
      <w:marLeft w:val="0"/>
      <w:marRight w:val="0"/>
      <w:marTop w:val="0"/>
      <w:marBottom w:val="0"/>
      <w:divBdr>
        <w:top w:val="none" w:sz="0" w:space="0" w:color="auto"/>
        <w:left w:val="none" w:sz="0" w:space="0" w:color="auto"/>
        <w:bottom w:val="none" w:sz="0" w:space="0" w:color="auto"/>
        <w:right w:val="none" w:sz="0" w:space="0" w:color="auto"/>
      </w:divBdr>
    </w:div>
    <w:div w:id="1723943259">
      <w:bodyDiv w:val="1"/>
      <w:marLeft w:val="0"/>
      <w:marRight w:val="0"/>
      <w:marTop w:val="0"/>
      <w:marBottom w:val="0"/>
      <w:divBdr>
        <w:top w:val="none" w:sz="0" w:space="0" w:color="auto"/>
        <w:left w:val="none" w:sz="0" w:space="0" w:color="auto"/>
        <w:bottom w:val="none" w:sz="0" w:space="0" w:color="auto"/>
        <w:right w:val="none" w:sz="0" w:space="0" w:color="auto"/>
      </w:divBdr>
    </w:div>
    <w:div w:id="1724016437">
      <w:bodyDiv w:val="1"/>
      <w:marLeft w:val="0"/>
      <w:marRight w:val="0"/>
      <w:marTop w:val="0"/>
      <w:marBottom w:val="0"/>
      <w:divBdr>
        <w:top w:val="none" w:sz="0" w:space="0" w:color="auto"/>
        <w:left w:val="none" w:sz="0" w:space="0" w:color="auto"/>
        <w:bottom w:val="none" w:sz="0" w:space="0" w:color="auto"/>
        <w:right w:val="none" w:sz="0" w:space="0" w:color="auto"/>
      </w:divBdr>
    </w:div>
    <w:div w:id="1724401711">
      <w:bodyDiv w:val="1"/>
      <w:marLeft w:val="0"/>
      <w:marRight w:val="0"/>
      <w:marTop w:val="0"/>
      <w:marBottom w:val="0"/>
      <w:divBdr>
        <w:top w:val="none" w:sz="0" w:space="0" w:color="auto"/>
        <w:left w:val="none" w:sz="0" w:space="0" w:color="auto"/>
        <w:bottom w:val="none" w:sz="0" w:space="0" w:color="auto"/>
        <w:right w:val="none" w:sz="0" w:space="0" w:color="auto"/>
      </w:divBdr>
    </w:div>
    <w:div w:id="1724407049">
      <w:bodyDiv w:val="1"/>
      <w:marLeft w:val="0"/>
      <w:marRight w:val="0"/>
      <w:marTop w:val="0"/>
      <w:marBottom w:val="0"/>
      <w:divBdr>
        <w:top w:val="none" w:sz="0" w:space="0" w:color="auto"/>
        <w:left w:val="none" w:sz="0" w:space="0" w:color="auto"/>
        <w:bottom w:val="none" w:sz="0" w:space="0" w:color="auto"/>
        <w:right w:val="none" w:sz="0" w:space="0" w:color="auto"/>
      </w:divBdr>
    </w:div>
    <w:div w:id="1725251535">
      <w:bodyDiv w:val="1"/>
      <w:marLeft w:val="0"/>
      <w:marRight w:val="0"/>
      <w:marTop w:val="0"/>
      <w:marBottom w:val="0"/>
      <w:divBdr>
        <w:top w:val="none" w:sz="0" w:space="0" w:color="auto"/>
        <w:left w:val="none" w:sz="0" w:space="0" w:color="auto"/>
        <w:bottom w:val="none" w:sz="0" w:space="0" w:color="auto"/>
        <w:right w:val="none" w:sz="0" w:space="0" w:color="auto"/>
      </w:divBdr>
    </w:div>
    <w:div w:id="1725329323">
      <w:bodyDiv w:val="1"/>
      <w:marLeft w:val="0"/>
      <w:marRight w:val="0"/>
      <w:marTop w:val="0"/>
      <w:marBottom w:val="0"/>
      <w:divBdr>
        <w:top w:val="none" w:sz="0" w:space="0" w:color="auto"/>
        <w:left w:val="none" w:sz="0" w:space="0" w:color="auto"/>
        <w:bottom w:val="none" w:sz="0" w:space="0" w:color="auto"/>
        <w:right w:val="none" w:sz="0" w:space="0" w:color="auto"/>
      </w:divBdr>
    </w:div>
    <w:div w:id="1725449475">
      <w:bodyDiv w:val="1"/>
      <w:marLeft w:val="0"/>
      <w:marRight w:val="0"/>
      <w:marTop w:val="0"/>
      <w:marBottom w:val="0"/>
      <w:divBdr>
        <w:top w:val="none" w:sz="0" w:space="0" w:color="auto"/>
        <w:left w:val="none" w:sz="0" w:space="0" w:color="auto"/>
        <w:bottom w:val="none" w:sz="0" w:space="0" w:color="auto"/>
        <w:right w:val="none" w:sz="0" w:space="0" w:color="auto"/>
      </w:divBdr>
    </w:div>
    <w:div w:id="1725520055">
      <w:bodyDiv w:val="1"/>
      <w:marLeft w:val="0"/>
      <w:marRight w:val="0"/>
      <w:marTop w:val="0"/>
      <w:marBottom w:val="0"/>
      <w:divBdr>
        <w:top w:val="none" w:sz="0" w:space="0" w:color="auto"/>
        <w:left w:val="none" w:sz="0" w:space="0" w:color="auto"/>
        <w:bottom w:val="none" w:sz="0" w:space="0" w:color="auto"/>
        <w:right w:val="none" w:sz="0" w:space="0" w:color="auto"/>
      </w:divBdr>
    </w:div>
    <w:div w:id="1725638544">
      <w:bodyDiv w:val="1"/>
      <w:marLeft w:val="0"/>
      <w:marRight w:val="0"/>
      <w:marTop w:val="0"/>
      <w:marBottom w:val="0"/>
      <w:divBdr>
        <w:top w:val="none" w:sz="0" w:space="0" w:color="auto"/>
        <w:left w:val="none" w:sz="0" w:space="0" w:color="auto"/>
        <w:bottom w:val="none" w:sz="0" w:space="0" w:color="auto"/>
        <w:right w:val="none" w:sz="0" w:space="0" w:color="auto"/>
      </w:divBdr>
    </w:div>
    <w:div w:id="1725641616">
      <w:bodyDiv w:val="1"/>
      <w:marLeft w:val="0"/>
      <w:marRight w:val="0"/>
      <w:marTop w:val="0"/>
      <w:marBottom w:val="0"/>
      <w:divBdr>
        <w:top w:val="none" w:sz="0" w:space="0" w:color="auto"/>
        <w:left w:val="none" w:sz="0" w:space="0" w:color="auto"/>
        <w:bottom w:val="none" w:sz="0" w:space="0" w:color="auto"/>
        <w:right w:val="none" w:sz="0" w:space="0" w:color="auto"/>
      </w:divBdr>
    </w:div>
    <w:div w:id="1725642417">
      <w:bodyDiv w:val="1"/>
      <w:marLeft w:val="0"/>
      <w:marRight w:val="0"/>
      <w:marTop w:val="0"/>
      <w:marBottom w:val="0"/>
      <w:divBdr>
        <w:top w:val="none" w:sz="0" w:space="0" w:color="auto"/>
        <w:left w:val="none" w:sz="0" w:space="0" w:color="auto"/>
        <w:bottom w:val="none" w:sz="0" w:space="0" w:color="auto"/>
        <w:right w:val="none" w:sz="0" w:space="0" w:color="auto"/>
      </w:divBdr>
    </w:div>
    <w:div w:id="1725762482">
      <w:bodyDiv w:val="1"/>
      <w:marLeft w:val="0"/>
      <w:marRight w:val="0"/>
      <w:marTop w:val="0"/>
      <w:marBottom w:val="0"/>
      <w:divBdr>
        <w:top w:val="none" w:sz="0" w:space="0" w:color="auto"/>
        <w:left w:val="none" w:sz="0" w:space="0" w:color="auto"/>
        <w:bottom w:val="none" w:sz="0" w:space="0" w:color="auto"/>
        <w:right w:val="none" w:sz="0" w:space="0" w:color="auto"/>
      </w:divBdr>
    </w:div>
    <w:div w:id="1726173441">
      <w:bodyDiv w:val="1"/>
      <w:marLeft w:val="0"/>
      <w:marRight w:val="0"/>
      <w:marTop w:val="0"/>
      <w:marBottom w:val="0"/>
      <w:divBdr>
        <w:top w:val="none" w:sz="0" w:space="0" w:color="auto"/>
        <w:left w:val="none" w:sz="0" w:space="0" w:color="auto"/>
        <w:bottom w:val="none" w:sz="0" w:space="0" w:color="auto"/>
        <w:right w:val="none" w:sz="0" w:space="0" w:color="auto"/>
      </w:divBdr>
    </w:div>
    <w:div w:id="1726486419">
      <w:bodyDiv w:val="1"/>
      <w:marLeft w:val="0"/>
      <w:marRight w:val="0"/>
      <w:marTop w:val="0"/>
      <w:marBottom w:val="0"/>
      <w:divBdr>
        <w:top w:val="none" w:sz="0" w:space="0" w:color="auto"/>
        <w:left w:val="none" w:sz="0" w:space="0" w:color="auto"/>
        <w:bottom w:val="none" w:sz="0" w:space="0" w:color="auto"/>
        <w:right w:val="none" w:sz="0" w:space="0" w:color="auto"/>
      </w:divBdr>
    </w:div>
    <w:div w:id="1726634771">
      <w:bodyDiv w:val="1"/>
      <w:marLeft w:val="0"/>
      <w:marRight w:val="0"/>
      <w:marTop w:val="0"/>
      <w:marBottom w:val="0"/>
      <w:divBdr>
        <w:top w:val="none" w:sz="0" w:space="0" w:color="auto"/>
        <w:left w:val="none" w:sz="0" w:space="0" w:color="auto"/>
        <w:bottom w:val="none" w:sz="0" w:space="0" w:color="auto"/>
        <w:right w:val="none" w:sz="0" w:space="0" w:color="auto"/>
      </w:divBdr>
    </w:div>
    <w:div w:id="1726680984">
      <w:bodyDiv w:val="1"/>
      <w:marLeft w:val="0"/>
      <w:marRight w:val="0"/>
      <w:marTop w:val="0"/>
      <w:marBottom w:val="0"/>
      <w:divBdr>
        <w:top w:val="none" w:sz="0" w:space="0" w:color="auto"/>
        <w:left w:val="none" w:sz="0" w:space="0" w:color="auto"/>
        <w:bottom w:val="none" w:sz="0" w:space="0" w:color="auto"/>
        <w:right w:val="none" w:sz="0" w:space="0" w:color="auto"/>
      </w:divBdr>
    </w:div>
    <w:div w:id="1727290779">
      <w:bodyDiv w:val="1"/>
      <w:marLeft w:val="0"/>
      <w:marRight w:val="0"/>
      <w:marTop w:val="0"/>
      <w:marBottom w:val="0"/>
      <w:divBdr>
        <w:top w:val="none" w:sz="0" w:space="0" w:color="auto"/>
        <w:left w:val="none" w:sz="0" w:space="0" w:color="auto"/>
        <w:bottom w:val="none" w:sz="0" w:space="0" w:color="auto"/>
        <w:right w:val="none" w:sz="0" w:space="0" w:color="auto"/>
      </w:divBdr>
    </w:div>
    <w:div w:id="1727296418">
      <w:bodyDiv w:val="1"/>
      <w:marLeft w:val="0"/>
      <w:marRight w:val="0"/>
      <w:marTop w:val="0"/>
      <w:marBottom w:val="0"/>
      <w:divBdr>
        <w:top w:val="none" w:sz="0" w:space="0" w:color="auto"/>
        <w:left w:val="none" w:sz="0" w:space="0" w:color="auto"/>
        <w:bottom w:val="none" w:sz="0" w:space="0" w:color="auto"/>
        <w:right w:val="none" w:sz="0" w:space="0" w:color="auto"/>
      </w:divBdr>
    </w:div>
    <w:div w:id="1727490677">
      <w:bodyDiv w:val="1"/>
      <w:marLeft w:val="0"/>
      <w:marRight w:val="0"/>
      <w:marTop w:val="0"/>
      <w:marBottom w:val="0"/>
      <w:divBdr>
        <w:top w:val="none" w:sz="0" w:space="0" w:color="auto"/>
        <w:left w:val="none" w:sz="0" w:space="0" w:color="auto"/>
        <w:bottom w:val="none" w:sz="0" w:space="0" w:color="auto"/>
        <w:right w:val="none" w:sz="0" w:space="0" w:color="auto"/>
      </w:divBdr>
    </w:div>
    <w:div w:id="1727726330">
      <w:bodyDiv w:val="1"/>
      <w:marLeft w:val="0"/>
      <w:marRight w:val="0"/>
      <w:marTop w:val="0"/>
      <w:marBottom w:val="0"/>
      <w:divBdr>
        <w:top w:val="none" w:sz="0" w:space="0" w:color="auto"/>
        <w:left w:val="none" w:sz="0" w:space="0" w:color="auto"/>
        <w:bottom w:val="none" w:sz="0" w:space="0" w:color="auto"/>
        <w:right w:val="none" w:sz="0" w:space="0" w:color="auto"/>
      </w:divBdr>
    </w:div>
    <w:div w:id="1727797452">
      <w:bodyDiv w:val="1"/>
      <w:marLeft w:val="0"/>
      <w:marRight w:val="0"/>
      <w:marTop w:val="0"/>
      <w:marBottom w:val="0"/>
      <w:divBdr>
        <w:top w:val="none" w:sz="0" w:space="0" w:color="auto"/>
        <w:left w:val="none" w:sz="0" w:space="0" w:color="auto"/>
        <w:bottom w:val="none" w:sz="0" w:space="0" w:color="auto"/>
        <w:right w:val="none" w:sz="0" w:space="0" w:color="auto"/>
      </w:divBdr>
    </w:div>
    <w:div w:id="1727991600">
      <w:bodyDiv w:val="1"/>
      <w:marLeft w:val="0"/>
      <w:marRight w:val="0"/>
      <w:marTop w:val="0"/>
      <w:marBottom w:val="0"/>
      <w:divBdr>
        <w:top w:val="none" w:sz="0" w:space="0" w:color="auto"/>
        <w:left w:val="none" w:sz="0" w:space="0" w:color="auto"/>
        <w:bottom w:val="none" w:sz="0" w:space="0" w:color="auto"/>
        <w:right w:val="none" w:sz="0" w:space="0" w:color="auto"/>
      </w:divBdr>
    </w:div>
    <w:div w:id="1728381557">
      <w:bodyDiv w:val="1"/>
      <w:marLeft w:val="0"/>
      <w:marRight w:val="0"/>
      <w:marTop w:val="0"/>
      <w:marBottom w:val="0"/>
      <w:divBdr>
        <w:top w:val="none" w:sz="0" w:space="0" w:color="auto"/>
        <w:left w:val="none" w:sz="0" w:space="0" w:color="auto"/>
        <w:bottom w:val="none" w:sz="0" w:space="0" w:color="auto"/>
        <w:right w:val="none" w:sz="0" w:space="0" w:color="auto"/>
      </w:divBdr>
    </w:div>
    <w:div w:id="1728722529">
      <w:bodyDiv w:val="1"/>
      <w:marLeft w:val="0"/>
      <w:marRight w:val="0"/>
      <w:marTop w:val="0"/>
      <w:marBottom w:val="0"/>
      <w:divBdr>
        <w:top w:val="none" w:sz="0" w:space="0" w:color="auto"/>
        <w:left w:val="none" w:sz="0" w:space="0" w:color="auto"/>
        <w:bottom w:val="none" w:sz="0" w:space="0" w:color="auto"/>
        <w:right w:val="none" w:sz="0" w:space="0" w:color="auto"/>
      </w:divBdr>
    </w:div>
    <w:div w:id="1728800035">
      <w:bodyDiv w:val="1"/>
      <w:marLeft w:val="0"/>
      <w:marRight w:val="0"/>
      <w:marTop w:val="0"/>
      <w:marBottom w:val="0"/>
      <w:divBdr>
        <w:top w:val="none" w:sz="0" w:space="0" w:color="auto"/>
        <w:left w:val="none" w:sz="0" w:space="0" w:color="auto"/>
        <w:bottom w:val="none" w:sz="0" w:space="0" w:color="auto"/>
        <w:right w:val="none" w:sz="0" w:space="0" w:color="auto"/>
      </w:divBdr>
    </w:div>
    <w:div w:id="1728845463">
      <w:bodyDiv w:val="1"/>
      <w:marLeft w:val="0"/>
      <w:marRight w:val="0"/>
      <w:marTop w:val="0"/>
      <w:marBottom w:val="0"/>
      <w:divBdr>
        <w:top w:val="none" w:sz="0" w:space="0" w:color="auto"/>
        <w:left w:val="none" w:sz="0" w:space="0" w:color="auto"/>
        <w:bottom w:val="none" w:sz="0" w:space="0" w:color="auto"/>
        <w:right w:val="none" w:sz="0" w:space="0" w:color="auto"/>
      </w:divBdr>
    </w:div>
    <w:div w:id="1728871217">
      <w:bodyDiv w:val="1"/>
      <w:marLeft w:val="0"/>
      <w:marRight w:val="0"/>
      <w:marTop w:val="0"/>
      <w:marBottom w:val="0"/>
      <w:divBdr>
        <w:top w:val="none" w:sz="0" w:space="0" w:color="auto"/>
        <w:left w:val="none" w:sz="0" w:space="0" w:color="auto"/>
        <w:bottom w:val="none" w:sz="0" w:space="0" w:color="auto"/>
        <w:right w:val="none" w:sz="0" w:space="0" w:color="auto"/>
      </w:divBdr>
    </w:div>
    <w:div w:id="1728995060">
      <w:bodyDiv w:val="1"/>
      <w:marLeft w:val="0"/>
      <w:marRight w:val="0"/>
      <w:marTop w:val="0"/>
      <w:marBottom w:val="0"/>
      <w:divBdr>
        <w:top w:val="none" w:sz="0" w:space="0" w:color="auto"/>
        <w:left w:val="none" w:sz="0" w:space="0" w:color="auto"/>
        <w:bottom w:val="none" w:sz="0" w:space="0" w:color="auto"/>
        <w:right w:val="none" w:sz="0" w:space="0" w:color="auto"/>
      </w:divBdr>
    </w:div>
    <w:div w:id="1729454391">
      <w:bodyDiv w:val="1"/>
      <w:marLeft w:val="0"/>
      <w:marRight w:val="0"/>
      <w:marTop w:val="0"/>
      <w:marBottom w:val="0"/>
      <w:divBdr>
        <w:top w:val="none" w:sz="0" w:space="0" w:color="auto"/>
        <w:left w:val="none" w:sz="0" w:space="0" w:color="auto"/>
        <w:bottom w:val="none" w:sz="0" w:space="0" w:color="auto"/>
        <w:right w:val="none" w:sz="0" w:space="0" w:color="auto"/>
      </w:divBdr>
    </w:div>
    <w:div w:id="1729723892">
      <w:bodyDiv w:val="1"/>
      <w:marLeft w:val="0"/>
      <w:marRight w:val="0"/>
      <w:marTop w:val="0"/>
      <w:marBottom w:val="0"/>
      <w:divBdr>
        <w:top w:val="none" w:sz="0" w:space="0" w:color="auto"/>
        <w:left w:val="none" w:sz="0" w:space="0" w:color="auto"/>
        <w:bottom w:val="none" w:sz="0" w:space="0" w:color="auto"/>
        <w:right w:val="none" w:sz="0" w:space="0" w:color="auto"/>
      </w:divBdr>
    </w:div>
    <w:div w:id="1729767610">
      <w:bodyDiv w:val="1"/>
      <w:marLeft w:val="0"/>
      <w:marRight w:val="0"/>
      <w:marTop w:val="0"/>
      <w:marBottom w:val="0"/>
      <w:divBdr>
        <w:top w:val="none" w:sz="0" w:space="0" w:color="auto"/>
        <w:left w:val="none" w:sz="0" w:space="0" w:color="auto"/>
        <w:bottom w:val="none" w:sz="0" w:space="0" w:color="auto"/>
        <w:right w:val="none" w:sz="0" w:space="0" w:color="auto"/>
      </w:divBdr>
    </w:div>
    <w:div w:id="1730031054">
      <w:bodyDiv w:val="1"/>
      <w:marLeft w:val="0"/>
      <w:marRight w:val="0"/>
      <w:marTop w:val="0"/>
      <w:marBottom w:val="0"/>
      <w:divBdr>
        <w:top w:val="none" w:sz="0" w:space="0" w:color="auto"/>
        <w:left w:val="none" w:sz="0" w:space="0" w:color="auto"/>
        <w:bottom w:val="none" w:sz="0" w:space="0" w:color="auto"/>
        <w:right w:val="none" w:sz="0" w:space="0" w:color="auto"/>
      </w:divBdr>
    </w:div>
    <w:div w:id="1730106249">
      <w:bodyDiv w:val="1"/>
      <w:marLeft w:val="0"/>
      <w:marRight w:val="0"/>
      <w:marTop w:val="0"/>
      <w:marBottom w:val="0"/>
      <w:divBdr>
        <w:top w:val="none" w:sz="0" w:space="0" w:color="auto"/>
        <w:left w:val="none" w:sz="0" w:space="0" w:color="auto"/>
        <w:bottom w:val="none" w:sz="0" w:space="0" w:color="auto"/>
        <w:right w:val="none" w:sz="0" w:space="0" w:color="auto"/>
      </w:divBdr>
    </w:div>
    <w:div w:id="1730373617">
      <w:bodyDiv w:val="1"/>
      <w:marLeft w:val="0"/>
      <w:marRight w:val="0"/>
      <w:marTop w:val="0"/>
      <w:marBottom w:val="0"/>
      <w:divBdr>
        <w:top w:val="none" w:sz="0" w:space="0" w:color="auto"/>
        <w:left w:val="none" w:sz="0" w:space="0" w:color="auto"/>
        <w:bottom w:val="none" w:sz="0" w:space="0" w:color="auto"/>
        <w:right w:val="none" w:sz="0" w:space="0" w:color="auto"/>
      </w:divBdr>
    </w:div>
    <w:div w:id="1730419502">
      <w:bodyDiv w:val="1"/>
      <w:marLeft w:val="0"/>
      <w:marRight w:val="0"/>
      <w:marTop w:val="0"/>
      <w:marBottom w:val="0"/>
      <w:divBdr>
        <w:top w:val="none" w:sz="0" w:space="0" w:color="auto"/>
        <w:left w:val="none" w:sz="0" w:space="0" w:color="auto"/>
        <w:bottom w:val="none" w:sz="0" w:space="0" w:color="auto"/>
        <w:right w:val="none" w:sz="0" w:space="0" w:color="auto"/>
      </w:divBdr>
    </w:div>
    <w:div w:id="1730684634">
      <w:bodyDiv w:val="1"/>
      <w:marLeft w:val="0"/>
      <w:marRight w:val="0"/>
      <w:marTop w:val="0"/>
      <w:marBottom w:val="0"/>
      <w:divBdr>
        <w:top w:val="none" w:sz="0" w:space="0" w:color="auto"/>
        <w:left w:val="none" w:sz="0" w:space="0" w:color="auto"/>
        <w:bottom w:val="none" w:sz="0" w:space="0" w:color="auto"/>
        <w:right w:val="none" w:sz="0" w:space="0" w:color="auto"/>
      </w:divBdr>
    </w:div>
    <w:div w:id="1730760631">
      <w:bodyDiv w:val="1"/>
      <w:marLeft w:val="0"/>
      <w:marRight w:val="0"/>
      <w:marTop w:val="0"/>
      <w:marBottom w:val="0"/>
      <w:divBdr>
        <w:top w:val="none" w:sz="0" w:space="0" w:color="auto"/>
        <w:left w:val="none" w:sz="0" w:space="0" w:color="auto"/>
        <w:bottom w:val="none" w:sz="0" w:space="0" w:color="auto"/>
        <w:right w:val="none" w:sz="0" w:space="0" w:color="auto"/>
      </w:divBdr>
    </w:div>
    <w:div w:id="1731002511">
      <w:bodyDiv w:val="1"/>
      <w:marLeft w:val="0"/>
      <w:marRight w:val="0"/>
      <w:marTop w:val="0"/>
      <w:marBottom w:val="0"/>
      <w:divBdr>
        <w:top w:val="none" w:sz="0" w:space="0" w:color="auto"/>
        <w:left w:val="none" w:sz="0" w:space="0" w:color="auto"/>
        <w:bottom w:val="none" w:sz="0" w:space="0" w:color="auto"/>
        <w:right w:val="none" w:sz="0" w:space="0" w:color="auto"/>
      </w:divBdr>
    </w:div>
    <w:div w:id="1731729063">
      <w:bodyDiv w:val="1"/>
      <w:marLeft w:val="0"/>
      <w:marRight w:val="0"/>
      <w:marTop w:val="0"/>
      <w:marBottom w:val="0"/>
      <w:divBdr>
        <w:top w:val="none" w:sz="0" w:space="0" w:color="auto"/>
        <w:left w:val="none" w:sz="0" w:space="0" w:color="auto"/>
        <w:bottom w:val="none" w:sz="0" w:space="0" w:color="auto"/>
        <w:right w:val="none" w:sz="0" w:space="0" w:color="auto"/>
      </w:divBdr>
    </w:div>
    <w:div w:id="1731883378">
      <w:bodyDiv w:val="1"/>
      <w:marLeft w:val="0"/>
      <w:marRight w:val="0"/>
      <w:marTop w:val="0"/>
      <w:marBottom w:val="0"/>
      <w:divBdr>
        <w:top w:val="none" w:sz="0" w:space="0" w:color="auto"/>
        <w:left w:val="none" w:sz="0" w:space="0" w:color="auto"/>
        <w:bottom w:val="none" w:sz="0" w:space="0" w:color="auto"/>
        <w:right w:val="none" w:sz="0" w:space="0" w:color="auto"/>
      </w:divBdr>
    </w:div>
    <w:div w:id="1731997193">
      <w:bodyDiv w:val="1"/>
      <w:marLeft w:val="0"/>
      <w:marRight w:val="0"/>
      <w:marTop w:val="0"/>
      <w:marBottom w:val="0"/>
      <w:divBdr>
        <w:top w:val="none" w:sz="0" w:space="0" w:color="auto"/>
        <w:left w:val="none" w:sz="0" w:space="0" w:color="auto"/>
        <w:bottom w:val="none" w:sz="0" w:space="0" w:color="auto"/>
        <w:right w:val="none" w:sz="0" w:space="0" w:color="auto"/>
      </w:divBdr>
    </w:div>
    <w:div w:id="1732003975">
      <w:bodyDiv w:val="1"/>
      <w:marLeft w:val="0"/>
      <w:marRight w:val="0"/>
      <w:marTop w:val="0"/>
      <w:marBottom w:val="0"/>
      <w:divBdr>
        <w:top w:val="none" w:sz="0" w:space="0" w:color="auto"/>
        <w:left w:val="none" w:sz="0" w:space="0" w:color="auto"/>
        <w:bottom w:val="none" w:sz="0" w:space="0" w:color="auto"/>
        <w:right w:val="none" w:sz="0" w:space="0" w:color="auto"/>
      </w:divBdr>
    </w:div>
    <w:div w:id="1732117297">
      <w:bodyDiv w:val="1"/>
      <w:marLeft w:val="0"/>
      <w:marRight w:val="0"/>
      <w:marTop w:val="0"/>
      <w:marBottom w:val="0"/>
      <w:divBdr>
        <w:top w:val="none" w:sz="0" w:space="0" w:color="auto"/>
        <w:left w:val="none" w:sz="0" w:space="0" w:color="auto"/>
        <w:bottom w:val="none" w:sz="0" w:space="0" w:color="auto"/>
        <w:right w:val="none" w:sz="0" w:space="0" w:color="auto"/>
      </w:divBdr>
    </w:div>
    <w:div w:id="1732266117">
      <w:bodyDiv w:val="1"/>
      <w:marLeft w:val="0"/>
      <w:marRight w:val="0"/>
      <w:marTop w:val="0"/>
      <w:marBottom w:val="0"/>
      <w:divBdr>
        <w:top w:val="none" w:sz="0" w:space="0" w:color="auto"/>
        <w:left w:val="none" w:sz="0" w:space="0" w:color="auto"/>
        <w:bottom w:val="none" w:sz="0" w:space="0" w:color="auto"/>
        <w:right w:val="none" w:sz="0" w:space="0" w:color="auto"/>
      </w:divBdr>
    </w:div>
    <w:div w:id="1732314262">
      <w:bodyDiv w:val="1"/>
      <w:marLeft w:val="0"/>
      <w:marRight w:val="0"/>
      <w:marTop w:val="0"/>
      <w:marBottom w:val="0"/>
      <w:divBdr>
        <w:top w:val="none" w:sz="0" w:space="0" w:color="auto"/>
        <w:left w:val="none" w:sz="0" w:space="0" w:color="auto"/>
        <w:bottom w:val="none" w:sz="0" w:space="0" w:color="auto"/>
        <w:right w:val="none" w:sz="0" w:space="0" w:color="auto"/>
      </w:divBdr>
    </w:div>
    <w:div w:id="1732464336">
      <w:bodyDiv w:val="1"/>
      <w:marLeft w:val="0"/>
      <w:marRight w:val="0"/>
      <w:marTop w:val="0"/>
      <w:marBottom w:val="0"/>
      <w:divBdr>
        <w:top w:val="none" w:sz="0" w:space="0" w:color="auto"/>
        <w:left w:val="none" w:sz="0" w:space="0" w:color="auto"/>
        <w:bottom w:val="none" w:sz="0" w:space="0" w:color="auto"/>
        <w:right w:val="none" w:sz="0" w:space="0" w:color="auto"/>
      </w:divBdr>
    </w:div>
    <w:div w:id="1732727067">
      <w:bodyDiv w:val="1"/>
      <w:marLeft w:val="0"/>
      <w:marRight w:val="0"/>
      <w:marTop w:val="0"/>
      <w:marBottom w:val="0"/>
      <w:divBdr>
        <w:top w:val="none" w:sz="0" w:space="0" w:color="auto"/>
        <w:left w:val="none" w:sz="0" w:space="0" w:color="auto"/>
        <w:bottom w:val="none" w:sz="0" w:space="0" w:color="auto"/>
        <w:right w:val="none" w:sz="0" w:space="0" w:color="auto"/>
      </w:divBdr>
    </w:div>
    <w:div w:id="1732993686">
      <w:bodyDiv w:val="1"/>
      <w:marLeft w:val="0"/>
      <w:marRight w:val="0"/>
      <w:marTop w:val="0"/>
      <w:marBottom w:val="0"/>
      <w:divBdr>
        <w:top w:val="none" w:sz="0" w:space="0" w:color="auto"/>
        <w:left w:val="none" w:sz="0" w:space="0" w:color="auto"/>
        <w:bottom w:val="none" w:sz="0" w:space="0" w:color="auto"/>
        <w:right w:val="none" w:sz="0" w:space="0" w:color="auto"/>
      </w:divBdr>
    </w:div>
    <w:div w:id="1733311848">
      <w:bodyDiv w:val="1"/>
      <w:marLeft w:val="0"/>
      <w:marRight w:val="0"/>
      <w:marTop w:val="0"/>
      <w:marBottom w:val="0"/>
      <w:divBdr>
        <w:top w:val="none" w:sz="0" w:space="0" w:color="auto"/>
        <w:left w:val="none" w:sz="0" w:space="0" w:color="auto"/>
        <w:bottom w:val="none" w:sz="0" w:space="0" w:color="auto"/>
        <w:right w:val="none" w:sz="0" w:space="0" w:color="auto"/>
      </w:divBdr>
    </w:div>
    <w:div w:id="1733459531">
      <w:bodyDiv w:val="1"/>
      <w:marLeft w:val="0"/>
      <w:marRight w:val="0"/>
      <w:marTop w:val="0"/>
      <w:marBottom w:val="0"/>
      <w:divBdr>
        <w:top w:val="none" w:sz="0" w:space="0" w:color="auto"/>
        <w:left w:val="none" w:sz="0" w:space="0" w:color="auto"/>
        <w:bottom w:val="none" w:sz="0" w:space="0" w:color="auto"/>
        <w:right w:val="none" w:sz="0" w:space="0" w:color="auto"/>
      </w:divBdr>
    </w:div>
    <w:div w:id="1733891264">
      <w:bodyDiv w:val="1"/>
      <w:marLeft w:val="0"/>
      <w:marRight w:val="0"/>
      <w:marTop w:val="0"/>
      <w:marBottom w:val="0"/>
      <w:divBdr>
        <w:top w:val="none" w:sz="0" w:space="0" w:color="auto"/>
        <w:left w:val="none" w:sz="0" w:space="0" w:color="auto"/>
        <w:bottom w:val="none" w:sz="0" w:space="0" w:color="auto"/>
        <w:right w:val="none" w:sz="0" w:space="0" w:color="auto"/>
      </w:divBdr>
    </w:div>
    <w:div w:id="1734423074">
      <w:bodyDiv w:val="1"/>
      <w:marLeft w:val="0"/>
      <w:marRight w:val="0"/>
      <w:marTop w:val="0"/>
      <w:marBottom w:val="0"/>
      <w:divBdr>
        <w:top w:val="none" w:sz="0" w:space="0" w:color="auto"/>
        <w:left w:val="none" w:sz="0" w:space="0" w:color="auto"/>
        <w:bottom w:val="none" w:sz="0" w:space="0" w:color="auto"/>
        <w:right w:val="none" w:sz="0" w:space="0" w:color="auto"/>
      </w:divBdr>
    </w:div>
    <w:div w:id="1734506172">
      <w:bodyDiv w:val="1"/>
      <w:marLeft w:val="0"/>
      <w:marRight w:val="0"/>
      <w:marTop w:val="0"/>
      <w:marBottom w:val="0"/>
      <w:divBdr>
        <w:top w:val="none" w:sz="0" w:space="0" w:color="auto"/>
        <w:left w:val="none" w:sz="0" w:space="0" w:color="auto"/>
        <w:bottom w:val="none" w:sz="0" w:space="0" w:color="auto"/>
        <w:right w:val="none" w:sz="0" w:space="0" w:color="auto"/>
      </w:divBdr>
    </w:div>
    <w:div w:id="1735081571">
      <w:bodyDiv w:val="1"/>
      <w:marLeft w:val="0"/>
      <w:marRight w:val="0"/>
      <w:marTop w:val="0"/>
      <w:marBottom w:val="0"/>
      <w:divBdr>
        <w:top w:val="none" w:sz="0" w:space="0" w:color="auto"/>
        <w:left w:val="none" w:sz="0" w:space="0" w:color="auto"/>
        <w:bottom w:val="none" w:sz="0" w:space="0" w:color="auto"/>
        <w:right w:val="none" w:sz="0" w:space="0" w:color="auto"/>
      </w:divBdr>
    </w:div>
    <w:div w:id="1735471787">
      <w:bodyDiv w:val="1"/>
      <w:marLeft w:val="0"/>
      <w:marRight w:val="0"/>
      <w:marTop w:val="0"/>
      <w:marBottom w:val="0"/>
      <w:divBdr>
        <w:top w:val="none" w:sz="0" w:space="0" w:color="auto"/>
        <w:left w:val="none" w:sz="0" w:space="0" w:color="auto"/>
        <w:bottom w:val="none" w:sz="0" w:space="0" w:color="auto"/>
        <w:right w:val="none" w:sz="0" w:space="0" w:color="auto"/>
      </w:divBdr>
    </w:div>
    <w:div w:id="1735811061">
      <w:bodyDiv w:val="1"/>
      <w:marLeft w:val="0"/>
      <w:marRight w:val="0"/>
      <w:marTop w:val="0"/>
      <w:marBottom w:val="0"/>
      <w:divBdr>
        <w:top w:val="none" w:sz="0" w:space="0" w:color="auto"/>
        <w:left w:val="none" w:sz="0" w:space="0" w:color="auto"/>
        <w:bottom w:val="none" w:sz="0" w:space="0" w:color="auto"/>
        <w:right w:val="none" w:sz="0" w:space="0" w:color="auto"/>
      </w:divBdr>
    </w:div>
    <w:div w:id="1736005143">
      <w:bodyDiv w:val="1"/>
      <w:marLeft w:val="0"/>
      <w:marRight w:val="0"/>
      <w:marTop w:val="0"/>
      <w:marBottom w:val="0"/>
      <w:divBdr>
        <w:top w:val="none" w:sz="0" w:space="0" w:color="auto"/>
        <w:left w:val="none" w:sz="0" w:space="0" w:color="auto"/>
        <w:bottom w:val="none" w:sz="0" w:space="0" w:color="auto"/>
        <w:right w:val="none" w:sz="0" w:space="0" w:color="auto"/>
      </w:divBdr>
    </w:div>
    <w:div w:id="1736270474">
      <w:bodyDiv w:val="1"/>
      <w:marLeft w:val="0"/>
      <w:marRight w:val="0"/>
      <w:marTop w:val="0"/>
      <w:marBottom w:val="0"/>
      <w:divBdr>
        <w:top w:val="none" w:sz="0" w:space="0" w:color="auto"/>
        <w:left w:val="none" w:sz="0" w:space="0" w:color="auto"/>
        <w:bottom w:val="none" w:sz="0" w:space="0" w:color="auto"/>
        <w:right w:val="none" w:sz="0" w:space="0" w:color="auto"/>
      </w:divBdr>
    </w:div>
    <w:div w:id="1736319640">
      <w:bodyDiv w:val="1"/>
      <w:marLeft w:val="0"/>
      <w:marRight w:val="0"/>
      <w:marTop w:val="0"/>
      <w:marBottom w:val="0"/>
      <w:divBdr>
        <w:top w:val="none" w:sz="0" w:space="0" w:color="auto"/>
        <w:left w:val="none" w:sz="0" w:space="0" w:color="auto"/>
        <w:bottom w:val="none" w:sz="0" w:space="0" w:color="auto"/>
        <w:right w:val="none" w:sz="0" w:space="0" w:color="auto"/>
      </w:divBdr>
    </w:div>
    <w:div w:id="1736508987">
      <w:bodyDiv w:val="1"/>
      <w:marLeft w:val="0"/>
      <w:marRight w:val="0"/>
      <w:marTop w:val="0"/>
      <w:marBottom w:val="0"/>
      <w:divBdr>
        <w:top w:val="none" w:sz="0" w:space="0" w:color="auto"/>
        <w:left w:val="none" w:sz="0" w:space="0" w:color="auto"/>
        <w:bottom w:val="none" w:sz="0" w:space="0" w:color="auto"/>
        <w:right w:val="none" w:sz="0" w:space="0" w:color="auto"/>
      </w:divBdr>
    </w:div>
    <w:div w:id="1736783509">
      <w:bodyDiv w:val="1"/>
      <w:marLeft w:val="0"/>
      <w:marRight w:val="0"/>
      <w:marTop w:val="0"/>
      <w:marBottom w:val="0"/>
      <w:divBdr>
        <w:top w:val="none" w:sz="0" w:space="0" w:color="auto"/>
        <w:left w:val="none" w:sz="0" w:space="0" w:color="auto"/>
        <w:bottom w:val="none" w:sz="0" w:space="0" w:color="auto"/>
        <w:right w:val="none" w:sz="0" w:space="0" w:color="auto"/>
      </w:divBdr>
    </w:div>
    <w:div w:id="1736931702">
      <w:bodyDiv w:val="1"/>
      <w:marLeft w:val="0"/>
      <w:marRight w:val="0"/>
      <w:marTop w:val="0"/>
      <w:marBottom w:val="0"/>
      <w:divBdr>
        <w:top w:val="none" w:sz="0" w:space="0" w:color="auto"/>
        <w:left w:val="none" w:sz="0" w:space="0" w:color="auto"/>
        <w:bottom w:val="none" w:sz="0" w:space="0" w:color="auto"/>
        <w:right w:val="none" w:sz="0" w:space="0" w:color="auto"/>
      </w:divBdr>
    </w:div>
    <w:div w:id="1737168930">
      <w:bodyDiv w:val="1"/>
      <w:marLeft w:val="0"/>
      <w:marRight w:val="0"/>
      <w:marTop w:val="0"/>
      <w:marBottom w:val="0"/>
      <w:divBdr>
        <w:top w:val="none" w:sz="0" w:space="0" w:color="auto"/>
        <w:left w:val="none" w:sz="0" w:space="0" w:color="auto"/>
        <w:bottom w:val="none" w:sz="0" w:space="0" w:color="auto"/>
        <w:right w:val="none" w:sz="0" w:space="0" w:color="auto"/>
      </w:divBdr>
    </w:div>
    <w:div w:id="1737555986">
      <w:bodyDiv w:val="1"/>
      <w:marLeft w:val="0"/>
      <w:marRight w:val="0"/>
      <w:marTop w:val="0"/>
      <w:marBottom w:val="0"/>
      <w:divBdr>
        <w:top w:val="none" w:sz="0" w:space="0" w:color="auto"/>
        <w:left w:val="none" w:sz="0" w:space="0" w:color="auto"/>
        <w:bottom w:val="none" w:sz="0" w:space="0" w:color="auto"/>
        <w:right w:val="none" w:sz="0" w:space="0" w:color="auto"/>
      </w:divBdr>
    </w:div>
    <w:div w:id="1737970840">
      <w:bodyDiv w:val="1"/>
      <w:marLeft w:val="0"/>
      <w:marRight w:val="0"/>
      <w:marTop w:val="0"/>
      <w:marBottom w:val="0"/>
      <w:divBdr>
        <w:top w:val="none" w:sz="0" w:space="0" w:color="auto"/>
        <w:left w:val="none" w:sz="0" w:space="0" w:color="auto"/>
        <w:bottom w:val="none" w:sz="0" w:space="0" w:color="auto"/>
        <w:right w:val="none" w:sz="0" w:space="0" w:color="auto"/>
      </w:divBdr>
    </w:div>
    <w:div w:id="1738284715">
      <w:bodyDiv w:val="1"/>
      <w:marLeft w:val="0"/>
      <w:marRight w:val="0"/>
      <w:marTop w:val="0"/>
      <w:marBottom w:val="0"/>
      <w:divBdr>
        <w:top w:val="none" w:sz="0" w:space="0" w:color="auto"/>
        <w:left w:val="none" w:sz="0" w:space="0" w:color="auto"/>
        <w:bottom w:val="none" w:sz="0" w:space="0" w:color="auto"/>
        <w:right w:val="none" w:sz="0" w:space="0" w:color="auto"/>
      </w:divBdr>
    </w:div>
    <w:div w:id="1738354468">
      <w:bodyDiv w:val="1"/>
      <w:marLeft w:val="0"/>
      <w:marRight w:val="0"/>
      <w:marTop w:val="0"/>
      <w:marBottom w:val="0"/>
      <w:divBdr>
        <w:top w:val="none" w:sz="0" w:space="0" w:color="auto"/>
        <w:left w:val="none" w:sz="0" w:space="0" w:color="auto"/>
        <w:bottom w:val="none" w:sz="0" w:space="0" w:color="auto"/>
        <w:right w:val="none" w:sz="0" w:space="0" w:color="auto"/>
      </w:divBdr>
    </w:div>
    <w:div w:id="1738359398">
      <w:bodyDiv w:val="1"/>
      <w:marLeft w:val="0"/>
      <w:marRight w:val="0"/>
      <w:marTop w:val="0"/>
      <w:marBottom w:val="0"/>
      <w:divBdr>
        <w:top w:val="none" w:sz="0" w:space="0" w:color="auto"/>
        <w:left w:val="none" w:sz="0" w:space="0" w:color="auto"/>
        <w:bottom w:val="none" w:sz="0" w:space="0" w:color="auto"/>
        <w:right w:val="none" w:sz="0" w:space="0" w:color="auto"/>
      </w:divBdr>
    </w:div>
    <w:div w:id="1738363213">
      <w:bodyDiv w:val="1"/>
      <w:marLeft w:val="0"/>
      <w:marRight w:val="0"/>
      <w:marTop w:val="0"/>
      <w:marBottom w:val="0"/>
      <w:divBdr>
        <w:top w:val="none" w:sz="0" w:space="0" w:color="auto"/>
        <w:left w:val="none" w:sz="0" w:space="0" w:color="auto"/>
        <w:bottom w:val="none" w:sz="0" w:space="0" w:color="auto"/>
        <w:right w:val="none" w:sz="0" w:space="0" w:color="auto"/>
      </w:divBdr>
    </w:div>
    <w:div w:id="1738821934">
      <w:bodyDiv w:val="1"/>
      <w:marLeft w:val="0"/>
      <w:marRight w:val="0"/>
      <w:marTop w:val="0"/>
      <w:marBottom w:val="0"/>
      <w:divBdr>
        <w:top w:val="none" w:sz="0" w:space="0" w:color="auto"/>
        <w:left w:val="none" w:sz="0" w:space="0" w:color="auto"/>
        <w:bottom w:val="none" w:sz="0" w:space="0" w:color="auto"/>
        <w:right w:val="none" w:sz="0" w:space="0" w:color="auto"/>
      </w:divBdr>
    </w:div>
    <w:div w:id="1738893803">
      <w:bodyDiv w:val="1"/>
      <w:marLeft w:val="0"/>
      <w:marRight w:val="0"/>
      <w:marTop w:val="0"/>
      <w:marBottom w:val="0"/>
      <w:divBdr>
        <w:top w:val="none" w:sz="0" w:space="0" w:color="auto"/>
        <w:left w:val="none" w:sz="0" w:space="0" w:color="auto"/>
        <w:bottom w:val="none" w:sz="0" w:space="0" w:color="auto"/>
        <w:right w:val="none" w:sz="0" w:space="0" w:color="auto"/>
      </w:divBdr>
    </w:div>
    <w:div w:id="1739091294">
      <w:bodyDiv w:val="1"/>
      <w:marLeft w:val="0"/>
      <w:marRight w:val="0"/>
      <w:marTop w:val="0"/>
      <w:marBottom w:val="0"/>
      <w:divBdr>
        <w:top w:val="none" w:sz="0" w:space="0" w:color="auto"/>
        <w:left w:val="none" w:sz="0" w:space="0" w:color="auto"/>
        <w:bottom w:val="none" w:sz="0" w:space="0" w:color="auto"/>
        <w:right w:val="none" w:sz="0" w:space="0" w:color="auto"/>
      </w:divBdr>
    </w:div>
    <w:div w:id="1739132381">
      <w:bodyDiv w:val="1"/>
      <w:marLeft w:val="0"/>
      <w:marRight w:val="0"/>
      <w:marTop w:val="0"/>
      <w:marBottom w:val="0"/>
      <w:divBdr>
        <w:top w:val="none" w:sz="0" w:space="0" w:color="auto"/>
        <w:left w:val="none" w:sz="0" w:space="0" w:color="auto"/>
        <w:bottom w:val="none" w:sz="0" w:space="0" w:color="auto"/>
        <w:right w:val="none" w:sz="0" w:space="0" w:color="auto"/>
      </w:divBdr>
    </w:div>
    <w:div w:id="1739477889">
      <w:bodyDiv w:val="1"/>
      <w:marLeft w:val="0"/>
      <w:marRight w:val="0"/>
      <w:marTop w:val="0"/>
      <w:marBottom w:val="0"/>
      <w:divBdr>
        <w:top w:val="none" w:sz="0" w:space="0" w:color="auto"/>
        <w:left w:val="none" w:sz="0" w:space="0" w:color="auto"/>
        <w:bottom w:val="none" w:sz="0" w:space="0" w:color="auto"/>
        <w:right w:val="none" w:sz="0" w:space="0" w:color="auto"/>
      </w:divBdr>
    </w:div>
    <w:div w:id="1739743774">
      <w:bodyDiv w:val="1"/>
      <w:marLeft w:val="0"/>
      <w:marRight w:val="0"/>
      <w:marTop w:val="0"/>
      <w:marBottom w:val="0"/>
      <w:divBdr>
        <w:top w:val="none" w:sz="0" w:space="0" w:color="auto"/>
        <w:left w:val="none" w:sz="0" w:space="0" w:color="auto"/>
        <w:bottom w:val="none" w:sz="0" w:space="0" w:color="auto"/>
        <w:right w:val="none" w:sz="0" w:space="0" w:color="auto"/>
      </w:divBdr>
    </w:div>
    <w:div w:id="1739788866">
      <w:bodyDiv w:val="1"/>
      <w:marLeft w:val="0"/>
      <w:marRight w:val="0"/>
      <w:marTop w:val="0"/>
      <w:marBottom w:val="0"/>
      <w:divBdr>
        <w:top w:val="none" w:sz="0" w:space="0" w:color="auto"/>
        <w:left w:val="none" w:sz="0" w:space="0" w:color="auto"/>
        <w:bottom w:val="none" w:sz="0" w:space="0" w:color="auto"/>
        <w:right w:val="none" w:sz="0" w:space="0" w:color="auto"/>
      </w:divBdr>
    </w:div>
    <w:div w:id="1739859408">
      <w:bodyDiv w:val="1"/>
      <w:marLeft w:val="0"/>
      <w:marRight w:val="0"/>
      <w:marTop w:val="0"/>
      <w:marBottom w:val="0"/>
      <w:divBdr>
        <w:top w:val="none" w:sz="0" w:space="0" w:color="auto"/>
        <w:left w:val="none" w:sz="0" w:space="0" w:color="auto"/>
        <w:bottom w:val="none" w:sz="0" w:space="0" w:color="auto"/>
        <w:right w:val="none" w:sz="0" w:space="0" w:color="auto"/>
      </w:divBdr>
    </w:div>
    <w:div w:id="1739984660">
      <w:bodyDiv w:val="1"/>
      <w:marLeft w:val="0"/>
      <w:marRight w:val="0"/>
      <w:marTop w:val="0"/>
      <w:marBottom w:val="0"/>
      <w:divBdr>
        <w:top w:val="none" w:sz="0" w:space="0" w:color="auto"/>
        <w:left w:val="none" w:sz="0" w:space="0" w:color="auto"/>
        <w:bottom w:val="none" w:sz="0" w:space="0" w:color="auto"/>
        <w:right w:val="none" w:sz="0" w:space="0" w:color="auto"/>
      </w:divBdr>
    </w:div>
    <w:div w:id="1740133043">
      <w:bodyDiv w:val="1"/>
      <w:marLeft w:val="0"/>
      <w:marRight w:val="0"/>
      <w:marTop w:val="0"/>
      <w:marBottom w:val="0"/>
      <w:divBdr>
        <w:top w:val="none" w:sz="0" w:space="0" w:color="auto"/>
        <w:left w:val="none" w:sz="0" w:space="0" w:color="auto"/>
        <w:bottom w:val="none" w:sz="0" w:space="0" w:color="auto"/>
        <w:right w:val="none" w:sz="0" w:space="0" w:color="auto"/>
      </w:divBdr>
    </w:div>
    <w:div w:id="1740178032">
      <w:bodyDiv w:val="1"/>
      <w:marLeft w:val="0"/>
      <w:marRight w:val="0"/>
      <w:marTop w:val="0"/>
      <w:marBottom w:val="0"/>
      <w:divBdr>
        <w:top w:val="none" w:sz="0" w:space="0" w:color="auto"/>
        <w:left w:val="none" w:sz="0" w:space="0" w:color="auto"/>
        <w:bottom w:val="none" w:sz="0" w:space="0" w:color="auto"/>
        <w:right w:val="none" w:sz="0" w:space="0" w:color="auto"/>
      </w:divBdr>
    </w:div>
    <w:div w:id="1741050153">
      <w:bodyDiv w:val="1"/>
      <w:marLeft w:val="0"/>
      <w:marRight w:val="0"/>
      <w:marTop w:val="0"/>
      <w:marBottom w:val="0"/>
      <w:divBdr>
        <w:top w:val="none" w:sz="0" w:space="0" w:color="auto"/>
        <w:left w:val="none" w:sz="0" w:space="0" w:color="auto"/>
        <w:bottom w:val="none" w:sz="0" w:space="0" w:color="auto"/>
        <w:right w:val="none" w:sz="0" w:space="0" w:color="auto"/>
      </w:divBdr>
    </w:div>
    <w:div w:id="1741175625">
      <w:bodyDiv w:val="1"/>
      <w:marLeft w:val="0"/>
      <w:marRight w:val="0"/>
      <w:marTop w:val="0"/>
      <w:marBottom w:val="0"/>
      <w:divBdr>
        <w:top w:val="none" w:sz="0" w:space="0" w:color="auto"/>
        <w:left w:val="none" w:sz="0" w:space="0" w:color="auto"/>
        <w:bottom w:val="none" w:sz="0" w:space="0" w:color="auto"/>
        <w:right w:val="none" w:sz="0" w:space="0" w:color="auto"/>
      </w:divBdr>
    </w:div>
    <w:div w:id="1741361555">
      <w:bodyDiv w:val="1"/>
      <w:marLeft w:val="0"/>
      <w:marRight w:val="0"/>
      <w:marTop w:val="0"/>
      <w:marBottom w:val="0"/>
      <w:divBdr>
        <w:top w:val="none" w:sz="0" w:space="0" w:color="auto"/>
        <w:left w:val="none" w:sz="0" w:space="0" w:color="auto"/>
        <w:bottom w:val="none" w:sz="0" w:space="0" w:color="auto"/>
        <w:right w:val="none" w:sz="0" w:space="0" w:color="auto"/>
      </w:divBdr>
    </w:div>
    <w:div w:id="1741366879">
      <w:bodyDiv w:val="1"/>
      <w:marLeft w:val="0"/>
      <w:marRight w:val="0"/>
      <w:marTop w:val="0"/>
      <w:marBottom w:val="0"/>
      <w:divBdr>
        <w:top w:val="none" w:sz="0" w:space="0" w:color="auto"/>
        <w:left w:val="none" w:sz="0" w:space="0" w:color="auto"/>
        <w:bottom w:val="none" w:sz="0" w:space="0" w:color="auto"/>
        <w:right w:val="none" w:sz="0" w:space="0" w:color="auto"/>
      </w:divBdr>
    </w:div>
    <w:div w:id="1741634241">
      <w:bodyDiv w:val="1"/>
      <w:marLeft w:val="0"/>
      <w:marRight w:val="0"/>
      <w:marTop w:val="0"/>
      <w:marBottom w:val="0"/>
      <w:divBdr>
        <w:top w:val="none" w:sz="0" w:space="0" w:color="auto"/>
        <w:left w:val="none" w:sz="0" w:space="0" w:color="auto"/>
        <w:bottom w:val="none" w:sz="0" w:space="0" w:color="auto"/>
        <w:right w:val="none" w:sz="0" w:space="0" w:color="auto"/>
      </w:divBdr>
    </w:div>
    <w:div w:id="1741824837">
      <w:bodyDiv w:val="1"/>
      <w:marLeft w:val="0"/>
      <w:marRight w:val="0"/>
      <w:marTop w:val="0"/>
      <w:marBottom w:val="0"/>
      <w:divBdr>
        <w:top w:val="none" w:sz="0" w:space="0" w:color="auto"/>
        <w:left w:val="none" w:sz="0" w:space="0" w:color="auto"/>
        <w:bottom w:val="none" w:sz="0" w:space="0" w:color="auto"/>
        <w:right w:val="none" w:sz="0" w:space="0" w:color="auto"/>
      </w:divBdr>
    </w:div>
    <w:div w:id="1742019065">
      <w:bodyDiv w:val="1"/>
      <w:marLeft w:val="0"/>
      <w:marRight w:val="0"/>
      <w:marTop w:val="0"/>
      <w:marBottom w:val="0"/>
      <w:divBdr>
        <w:top w:val="none" w:sz="0" w:space="0" w:color="auto"/>
        <w:left w:val="none" w:sz="0" w:space="0" w:color="auto"/>
        <w:bottom w:val="none" w:sz="0" w:space="0" w:color="auto"/>
        <w:right w:val="none" w:sz="0" w:space="0" w:color="auto"/>
      </w:divBdr>
    </w:div>
    <w:div w:id="1742022658">
      <w:bodyDiv w:val="1"/>
      <w:marLeft w:val="0"/>
      <w:marRight w:val="0"/>
      <w:marTop w:val="0"/>
      <w:marBottom w:val="0"/>
      <w:divBdr>
        <w:top w:val="none" w:sz="0" w:space="0" w:color="auto"/>
        <w:left w:val="none" w:sz="0" w:space="0" w:color="auto"/>
        <w:bottom w:val="none" w:sz="0" w:space="0" w:color="auto"/>
        <w:right w:val="none" w:sz="0" w:space="0" w:color="auto"/>
      </w:divBdr>
    </w:div>
    <w:div w:id="1742024448">
      <w:bodyDiv w:val="1"/>
      <w:marLeft w:val="0"/>
      <w:marRight w:val="0"/>
      <w:marTop w:val="0"/>
      <w:marBottom w:val="0"/>
      <w:divBdr>
        <w:top w:val="none" w:sz="0" w:space="0" w:color="auto"/>
        <w:left w:val="none" w:sz="0" w:space="0" w:color="auto"/>
        <w:bottom w:val="none" w:sz="0" w:space="0" w:color="auto"/>
        <w:right w:val="none" w:sz="0" w:space="0" w:color="auto"/>
      </w:divBdr>
    </w:div>
    <w:div w:id="1742411824">
      <w:bodyDiv w:val="1"/>
      <w:marLeft w:val="0"/>
      <w:marRight w:val="0"/>
      <w:marTop w:val="0"/>
      <w:marBottom w:val="0"/>
      <w:divBdr>
        <w:top w:val="none" w:sz="0" w:space="0" w:color="auto"/>
        <w:left w:val="none" w:sz="0" w:space="0" w:color="auto"/>
        <w:bottom w:val="none" w:sz="0" w:space="0" w:color="auto"/>
        <w:right w:val="none" w:sz="0" w:space="0" w:color="auto"/>
      </w:divBdr>
    </w:div>
    <w:div w:id="1742865340">
      <w:bodyDiv w:val="1"/>
      <w:marLeft w:val="0"/>
      <w:marRight w:val="0"/>
      <w:marTop w:val="0"/>
      <w:marBottom w:val="0"/>
      <w:divBdr>
        <w:top w:val="none" w:sz="0" w:space="0" w:color="auto"/>
        <w:left w:val="none" w:sz="0" w:space="0" w:color="auto"/>
        <w:bottom w:val="none" w:sz="0" w:space="0" w:color="auto"/>
        <w:right w:val="none" w:sz="0" w:space="0" w:color="auto"/>
      </w:divBdr>
    </w:div>
    <w:div w:id="1743210291">
      <w:bodyDiv w:val="1"/>
      <w:marLeft w:val="0"/>
      <w:marRight w:val="0"/>
      <w:marTop w:val="0"/>
      <w:marBottom w:val="0"/>
      <w:divBdr>
        <w:top w:val="none" w:sz="0" w:space="0" w:color="auto"/>
        <w:left w:val="none" w:sz="0" w:space="0" w:color="auto"/>
        <w:bottom w:val="none" w:sz="0" w:space="0" w:color="auto"/>
        <w:right w:val="none" w:sz="0" w:space="0" w:color="auto"/>
      </w:divBdr>
    </w:div>
    <w:div w:id="1743218641">
      <w:bodyDiv w:val="1"/>
      <w:marLeft w:val="0"/>
      <w:marRight w:val="0"/>
      <w:marTop w:val="0"/>
      <w:marBottom w:val="0"/>
      <w:divBdr>
        <w:top w:val="none" w:sz="0" w:space="0" w:color="auto"/>
        <w:left w:val="none" w:sz="0" w:space="0" w:color="auto"/>
        <w:bottom w:val="none" w:sz="0" w:space="0" w:color="auto"/>
        <w:right w:val="none" w:sz="0" w:space="0" w:color="auto"/>
      </w:divBdr>
    </w:div>
    <w:div w:id="1743330352">
      <w:bodyDiv w:val="1"/>
      <w:marLeft w:val="0"/>
      <w:marRight w:val="0"/>
      <w:marTop w:val="0"/>
      <w:marBottom w:val="0"/>
      <w:divBdr>
        <w:top w:val="none" w:sz="0" w:space="0" w:color="auto"/>
        <w:left w:val="none" w:sz="0" w:space="0" w:color="auto"/>
        <w:bottom w:val="none" w:sz="0" w:space="0" w:color="auto"/>
        <w:right w:val="none" w:sz="0" w:space="0" w:color="auto"/>
      </w:divBdr>
    </w:div>
    <w:div w:id="1743454377">
      <w:bodyDiv w:val="1"/>
      <w:marLeft w:val="0"/>
      <w:marRight w:val="0"/>
      <w:marTop w:val="0"/>
      <w:marBottom w:val="0"/>
      <w:divBdr>
        <w:top w:val="none" w:sz="0" w:space="0" w:color="auto"/>
        <w:left w:val="none" w:sz="0" w:space="0" w:color="auto"/>
        <w:bottom w:val="none" w:sz="0" w:space="0" w:color="auto"/>
        <w:right w:val="none" w:sz="0" w:space="0" w:color="auto"/>
      </w:divBdr>
    </w:div>
    <w:div w:id="1743479292">
      <w:bodyDiv w:val="1"/>
      <w:marLeft w:val="0"/>
      <w:marRight w:val="0"/>
      <w:marTop w:val="0"/>
      <w:marBottom w:val="0"/>
      <w:divBdr>
        <w:top w:val="none" w:sz="0" w:space="0" w:color="auto"/>
        <w:left w:val="none" w:sz="0" w:space="0" w:color="auto"/>
        <w:bottom w:val="none" w:sz="0" w:space="0" w:color="auto"/>
        <w:right w:val="none" w:sz="0" w:space="0" w:color="auto"/>
      </w:divBdr>
    </w:div>
    <w:div w:id="1743604543">
      <w:bodyDiv w:val="1"/>
      <w:marLeft w:val="0"/>
      <w:marRight w:val="0"/>
      <w:marTop w:val="0"/>
      <w:marBottom w:val="0"/>
      <w:divBdr>
        <w:top w:val="none" w:sz="0" w:space="0" w:color="auto"/>
        <w:left w:val="none" w:sz="0" w:space="0" w:color="auto"/>
        <w:bottom w:val="none" w:sz="0" w:space="0" w:color="auto"/>
        <w:right w:val="none" w:sz="0" w:space="0" w:color="auto"/>
      </w:divBdr>
    </w:div>
    <w:div w:id="1743720651">
      <w:bodyDiv w:val="1"/>
      <w:marLeft w:val="0"/>
      <w:marRight w:val="0"/>
      <w:marTop w:val="0"/>
      <w:marBottom w:val="0"/>
      <w:divBdr>
        <w:top w:val="none" w:sz="0" w:space="0" w:color="auto"/>
        <w:left w:val="none" w:sz="0" w:space="0" w:color="auto"/>
        <w:bottom w:val="none" w:sz="0" w:space="0" w:color="auto"/>
        <w:right w:val="none" w:sz="0" w:space="0" w:color="auto"/>
      </w:divBdr>
    </w:div>
    <w:div w:id="1743722192">
      <w:bodyDiv w:val="1"/>
      <w:marLeft w:val="0"/>
      <w:marRight w:val="0"/>
      <w:marTop w:val="0"/>
      <w:marBottom w:val="0"/>
      <w:divBdr>
        <w:top w:val="none" w:sz="0" w:space="0" w:color="auto"/>
        <w:left w:val="none" w:sz="0" w:space="0" w:color="auto"/>
        <w:bottom w:val="none" w:sz="0" w:space="0" w:color="auto"/>
        <w:right w:val="none" w:sz="0" w:space="0" w:color="auto"/>
      </w:divBdr>
    </w:div>
    <w:div w:id="1744178690">
      <w:bodyDiv w:val="1"/>
      <w:marLeft w:val="0"/>
      <w:marRight w:val="0"/>
      <w:marTop w:val="0"/>
      <w:marBottom w:val="0"/>
      <w:divBdr>
        <w:top w:val="none" w:sz="0" w:space="0" w:color="auto"/>
        <w:left w:val="none" w:sz="0" w:space="0" w:color="auto"/>
        <w:bottom w:val="none" w:sz="0" w:space="0" w:color="auto"/>
        <w:right w:val="none" w:sz="0" w:space="0" w:color="auto"/>
      </w:divBdr>
    </w:div>
    <w:div w:id="1744181498">
      <w:bodyDiv w:val="1"/>
      <w:marLeft w:val="0"/>
      <w:marRight w:val="0"/>
      <w:marTop w:val="0"/>
      <w:marBottom w:val="0"/>
      <w:divBdr>
        <w:top w:val="none" w:sz="0" w:space="0" w:color="auto"/>
        <w:left w:val="none" w:sz="0" w:space="0" w:color="auto"/>
        <w:bottom w:val="none" w:sz="0" w:space="0" w:color="auto"/>
        <w:right w:val="none" w:sz="0" w:space="0" w:color="auto"/>
      </w:divBdr>
    </w:div>
    <w:div w:id="1744183087">
      <w:bodyDiv w:val="1"/>
      <w:marLeft w:val="0"/>
      <w:marRight w:val="0"/>
      <w:marTop w:val="0"/>
      <w:marBottom w:val="0"/>
      <w:divBdr>
        <w:top w:val="none" w:sz="0" w:space="0" w:color="auto"/>
        <w:left w:val="none" w:sz="0" w:space="0" w:color="auto"/>
        <w:bottom w:val="none" w:sz="0" w:space="0" w:color="auto"/>
        <w:right w:val="none" w:sz="0" w:space="0" w:color="auto"/>
      </w:divBdr>
    </w:div>
    <w:div w:id="1744446935">
      <w:bodyDiv w:val="1"/>
      <w:marLeft w:val="0"/>
      <w:marRight w:val="0"/>
      <w:marTop w:val="0"/>
      <w:marBottom w:val="0"/>
      <w:divBdr>
        <w:top w:val="none" w:sz="0" w:space="0" w:color="auto"/>
        <w:left w:val="none" w:sz="0" w:space="0" w:color="auto"/>
        <w:bottom w:val="none" w:sz="0" w:space="0" w:color="auto"/>
        <w:right w:val="none" w:sz="0" w:space="0" w:color="auto"/>
      </w:divBdr>
    </w:div>
    <w:div w:id="1744526936">
      <w:bodyDiv w:val="1"/>
      <w:marLeft w:val="0"/>
      <w:marRight w:val="0"/>
      <w:marTop w:val="0"/>
      <w:marBottom w:val="0"/>
      <w:divBdr>
        <w:top w:val="none" w:sz="0" w:space="0" w:color="auto"/>
        <w:left w:val="none" w:sz="0" w:space="0" w:color="auto"/>
        <w:bottom w:val="none" w:sz="0" w:space="0" w:color="auto"/>
        <w:right w:val="none" w:sz="0" w:space="0" w:color="auto"/>
      </w:divBdr>
    </w:div>
    <w:div w:id="1744834397">
      <w:bodyDiv w:val="1"/>
      <w:marLeft w:val="0"/>
      <w:marRight w:val="0"/>
      <w:marTop w:val="0"/>
      <w:marBottom w:val="0"/>
      <w:divBdr>
        <w:top w:val="none" w:sz="0" w:space="0" w:color="auto"/>
        <w:left w:val="none" w:sz="0" w:space="0" w:color="auto"/>
        <w:bottom w:val="none" w:sz="0" w:space="0" w:color="auto"/>
        <w:right w:val="none" w:sz="0" w:space="0" w:color="auto"/>
      </w:divBdr>
    </w:div>
    <w:div w:id="1745569588">
      <w:bodyDiv w:val="1"/>
      <w:marLeft w:val="0"/>
      <w:marRight w:val="0"/>
      <w:marTop w:val="0"/>
      <w:marBottom w:val="0"/>
      <w:divBdr>
        <w:top w:val="none" w:sz="0" w:space="0" w:color="auto"/>
        <w:left w:val="none" w:sz="0" w:space="0" w:color="auto"/>
        <w:bottom w:val="none" w:sz="0" w:space="0" w:color="auto"/>
        <w:right w:val="none" w:sz="0" w:space="0" w:color="auto"/>
      </w:divBdr>
    </w:div>
    <w:div w:id="1745760368">
      <w:bodyDiv w:val="1"/>
      <w:marLeft w:val="0"/>
      <w:marRight w:val="0"/>
      <w:marTop w:val="0"/>
      <w:marBottom w:val="0"/>
      <w:divBdr>
        <w:top w:val="none" w:sz="0" w:space="0" w:color="auto"/>
        <w:left w:val="none" w:sz="0" w:space="0" w:color="auto"/>
        <w:bottom w:val="none" w:sz="0" w:space="0" w:color="auto"/>
        <w:right w:val="none" w:sz="0" w:space="0" w:color="auto"/>
      </w:divBdr>
    </w:div>
    <w:div w:id="1745835489">
      <w:bodyDiv w:val="1"/>
      <w:marLeft w:val="0"/>
      <w:marRight w:val="0"/>
      <w:marTop w:val="0"/>
      <w:marBottom w:val="0"/>
      <w:divBdr>
        <w:top w:val="none" w:sz="0" w:space="0" w:color="auto"/>
        <w:left w:val="none" w:sz="0" w:space="0" w:color="auto"/>
        <w:bottom w:val="none" w:sz="0" w:space="0" w:color="auto"/>
        <w:right w:val="none" w:sz="0" w:space="0" w:color="auto"/>
      </w:divBdr>
    </w:div>
    <w:div w:id="1746026798">
      <w:bodyDiv w:val="1"/>
      <w:marLeft w:val="0"/>
      <w:marRight w:val="0"/>
      <w:marTop w:val="0"/>
      <w:marBottom w:val="0"/>
      <w:divBdr>
        <w:top w:val="none" w:sz="0" w:space="0" w:color="auto"/>
        <w:left w:val="none" w:sz="0" w:space="0" w:color="auto"/>
        <w:bottom w:val="none" w:sz="0" w:space="0" w:color="auto"/>
        <w:right w:val="none" w:sz="0" w:space="0" w:color="auto"/>
      </w:divBdr>
    </w:div>
    <w:div w:id="1746106594">
      <w:bodyDiv w:val="1"/>
      <w:marLeft w:val="0"/>
      <w:marRight w:val="0"/>
      <w:marTop w:val="0"/>
      <w:marBottom w:val="0"/>
      <w:divBdr>
        <w:top w:val="none" w:sz="0" w:space="0" w:color="auto"/>
        <w:left w:val="none" w:sz="0" w:space="0" w:color="auto"/>
        <w:bottom w:val="none" w:sz="0" w:space="0" w:color="auto"/>
        <w:right w:val="none" w:sz="0" w:space="0" w:color="auto"/>
      </w:divBdr>
    </w:div>
    <w:div w:id="1746299652">
      <w:bodyDiv w:val="1"/>
      <w:marLeft w:val="0"/>
      <w:marRight w:val="0"/>
      <w:marTop w:val="0"/>
      <w:marBottom w:val="0"/>
      <w:divBdr>
        <w:top w:val="none" w:sz="0" w:space="0" w:color="auto"/>
        <w:left w:val="none" w:sz="0" w:space="0" w:color="auto"/>
        <w:bottom w:val="none" w:sz="0" w:space="0" w:color="auto"/>
        <w:right w:val="none" w:sz="0" w:space="0" w:color="auto"/>
      </w:divBdr>
    </w:div>
    <w:div w:id="1746613062">
      <w:bodyDiv w:val="1"/>
      <w:marLeft w:val="0"/>
      <w:marRight w:val="0"/>
      <w:marTop w:val="0"/>
      <w:marBottom w:val="0"/>
      <w:divBdr>
        <w:top w:val="none" w:sz="0" w:space="0" w:color="auto"/>
        <w:left w:val="none" w:sz="0" w:space="0" w:color="auto"/>
        <w:bottom w:val="none" w:sz="0" w:space="0" w:color="auto"/>
        <w:right w:val="none" w:sz="0" w:space="0" w:color="auto"/>
      </w:divBdr>
    </w:div>
    <w:div w:id="1746801535">
      <w:bodyDiv w:val="1"/>
      <w:marLeft w:val="0"/>
      <w:marRight w:val="0"/>
      <w:marTop w:val="0"/>
      <w:marBottom w:val="0"/>
      <w:divBdr>
        <w:top w:val="none" w:sz="0" w:space="0" w:color="auto"/>
        <w:left w:val="none" w:sz="0" w:space="0" w:color="auto"/>
        <w:bottom w:val="none" w:sz="0" w:space="0" w:color="auto"/>
        <w:right w:val="none" w:sz="0" w:space="0" w:color="auto"/>
      </w:divBdr>
    </w:div>
    <w:div w:id="1746805972">
      <w:bodyDiv w:val="1"/>
      <w:marLeft w:val="0"/>
      <w:marRight w:val="0"/>
      <w:marTop w:val="0"/>
      <w:marBottom w:val="0"/>
      <w:divBdr>
        <w:top w:val="none" w:sz="0" w:space="0" w:color="auto"/>
        <w:left w:val="none" w:sz="0" w:space="0" w:color="auto"/>
        <w:bottom w:val="none" w:sz="0" w:space="0" w:color="auto"/>
        <w:right w:val="none" w:sz="0" w:space="0" w:color="auto"/>
      </w:divBdr>
    </w:div>
    <w:div w:id="1746994500">
      <w:bodyDiv w:val="1"/>
      <w:marLeft w:val="0"/>
      <w:marRight w:val="0"/>
      <w:marTop w:val="0"/>
      <w:marBottom w:val="0"/>
      <w:divBdr>
        <w:top w:val="none" w:sz="0" w:space="0" w:color="auto"/>
        <w:left w:val="none" w:sz="0" w:space="0" w:color="auto"/>
        <w:bottom w:val="none" w:sz="0" w:space="0" w:color="auto"/>
        <w:right w:val="none" w:sz="0" w:space="0" w:color="auto"/>
      </w:divBdr>
    </w:div>
    <w:div w:id="1746998804">
      <w:bodyDiv w:val="1"/>
      <w:marLeft w:val="0"/>
      <w:marRight w:val="0"/>
      <w:marTop w:val="0"/>
      <w:marBottom w:val="0"/>
      <w:divBdr>
        <w:top w:val="none" w:sz="0" w:space="0" w:color="auto"/>
        <w:left w:val="none" w:sz="0" w:space="0" w:color="auto"/>
        <w:bottom w:val="none" w:sz="0" w:space="0" w:color="auto"/>
        <w:right w:val="none" w:sz="0" w:space="0" w:color="auto"/>
      </w:divBdr>
    </w:div>
    <w:div w:id="1747458880">
      <w:bodyDiv w:val="1"/>
      <w:marLeft w:val="0"/>
      <w:marRight w:val="0"/>
      <w:marTop w:val="0"/>
      <w:marBottom w:val="0"/>
      <w:divBdr>
        <w:top w:val="none" w:sz="0" w:space="0" w:color="auto"/>
        <w:left w:val="none" w:sz="0" w:space="0" w:color="auto"/>
        <w:bottom w:val="none" w:sz="0" w:space="0" w:color="auto"/>
        <w:right w:val="none" w:sz="0" w:space="0" w:color="auto"/>
      </w:divBdr>
    </w:div>
    <w:div w:id="1747603927">
      <w:bodyDiv w:val="1"/>
      <w:marLeft w:val="0"/>
      <w:marRight w:val="0"/>
      <w:marTop w:val="0"/>
      <w:marBottom w:val="0"/>
      <w:divBdr>
        <w:top w:val="none" w:sz="0" w:space="0" w:color="auto"/>
        <w:left w:val="none" w:sz="0" w:space="0" w:color="auto"/>
        <w:bottom w:val="none" w:sz="0" w:space="0" w:color="auto"/>
        <w:right w:val="none" w:sz="0" w:space="0" w:color="auto"/>
      </w:divBdr>
    </w:div>
    <w:div w:id="1747678973">
      <w:bodyDiv w:val="1"/>
      <w:marLeft w:val="0"/>
      <w:marRight w:val="0"/>
      <w:marTop w:val="0"/>
      <w:marBottom w:val="0"/>
      <w:divBdr>
        <w:top w:val="none" w:sz="0" w:space="0" w:color="auto"/>
        <w:left w:val="none" w:sz="0" w:space="0" w:color="auto"/>
        <w:bottom w:val="none" w:sz="0" w:space="0" w:color="auto"/>
        <w:right w:val="none" w:sz="0" w:space="0" w:color="auto"/>
      </w:divBdr>
    </w:div>
    <w:div w:id="1747917537">
      <w:bodyDiv w:val="1"/>
      <w:marLeft w:val="0"/>
      <w:marRight w:val="0"/>
      <w:marTop w:val="0"/>
      <w:marBottom w:val="0"/>
      <w:divBdr>
        <w:top w:val="none" w:sz="0" w:space="0" w:color="auto"/>
        <w:left w:val="none" w:sz="0" w:space="0" w:color="auto"/>
        <w:bottom w:val="none" w:sz="0" w:space="0" w:color="auto"/>
        <w:right w:val="none" w:sz="0" w:space="0" w:color="auto"/>
      </w:divBdr>
    </w:div>
    <w:div w:id="1747994924">
      <w:bodyDiv w:val="1"/>
      <w:marLeft w:val="0"/>
      <w:marRight w:val="0"/>
      <w:marTop w:val="0"/>
      <w:marBottom w:val="0"/>
      <w:divBdr>
        <w:top w:val="none" w:sz="0" w:space="0" w:color="auto"/>
        <w:left w:val="none" w:sz="0" w:space="0" w:color="auto"/>
        <w:bottom w:val="none" w:sz="0" w:space="0" w:color="auto"/>
        <w:right w:val="none" w:sz="0" w:space="0" w:color="auto"/>
      </w:divBdr>
    </w:div>
    <w:div w:id="1747996794">
      <w:bodyDiv w:val="1"/>
      <w:marLeft w:val="0"/>
      <w:marRight w:val="0"/>
      <w:marTop w:val="0"/>
      <w:marBottom w:val="0"/>
      <w:divBdr>
        <w:top w:val="none" w:sz="0" w:space="0" w:color="auto"/>
        <w:left w:val="none" w:sz="0" w:space="0" w:color="auto"/>
        <w:bottom w:val="none" w:sz="0" w:space="0" w:color="auto"/>
        <w:right w:val="none" w:sz="0" w:space="0" w:color="auto"/>
      </w:divBdr>
    </w:div>
    <w:div w:id="1748261271">
      <w:bodyDiv w:val="1"/>
      <w:marLeft w:val="0"/>
      <w:marRight w:val="0"/>
      <w:marTop w:val="0"/>
      <w:marBottom w:val="0"/>
      <w:divBdr>
        <w:top w:val="none" w:sz="0" w:space="0" w:color="auto"/>
        <w:left w:val="none" w:sz="0" w:space="0" w:color="auto"/>
        <w:bottom w:val="none" w:sz="0" w:space="0" w:color="auto"/>
        <w:right w:val="none" w:sz="0" w:space="0" w:color="auto"/>
      </w:divBdr>
    </w:div>
    <w:div w:id="1748650963">
      <w:bodyDiv w:val="1"/>
      <w:marLeft w:val="0"/>
      <w:marRight w:val="0"/>
      <w:marTop w:val="0"/>
      <w:marBottom w:val="0"/>
      <w:divBdr>
        <w:top w:val="none" w:sz="0" w:space="0" w:color="auto"/>
        <w:left w:val="none" w:sz="0" w:space="0" w:color="auto"/>
        <w:bottom w:val="none" w:sz="0" w:space="0" w:color="auto"/>
        <w:right w:val="none" w:sz="0" w:space="0" w:color="auto"/>
      </w:divBdr>
    </w:div>
    <w:div w:id="1748768257">
      <w:bodyDiv w:val="1"/>
      <w:marLeft w:val="0"/>
      <w:marRight w:val="0"/>
      <w:marTop w:val="0"/>
      <w:marBottom w:val="0"/>
      <w:divBdr>
        <w:top w:val="none" w:sz="0" w:space="0" w:color="auto"/>
        <w:left w:val="none" w:sz="0" w:space="0" w:color="auto"/>
        <w:bottom w:val="none" w:sz="0" w:space="0" w:color="auto"/>
        <w:right w:val="none" w:sz="0" w:space="0" w:color="auto"/>
      </w:divBdr>
    </w:div>
    <w:div w:id="1749158112">
      <w:bodyDiv w:val="1"/>
      <w:marLeft w:val="0"/>
      <w:marRight w:val="0"/>
      <w:marTop w:val="0"/>
      <w:marBottom w:val="0"/>
      <w:divBdr>
        <w:top w:val="none" w:sz="0" w:space="0" w:color="auto"/>
        <w:left w:val="none" w:sz="0" w:space="0" w:color="auto"/>
        <w:bottom w:val="none" w:sz="0" w:space="0" w:color="auto"/>
        <w:right w:val="none" w:sz="0" w:space="0" w:color="auto"/>
      </w:divBdr>
    </w:div>
    <w:div w:id="1749647343">
      <w:bodyDiv w:val="1"/>
      <w:marLeft w:val="0"/>
      <w:marRight w:val="0"/>
      <w:marTop w:val="0"/>
      <w:marBottom w:val="0"/>
      <w:divBdr>
        <w:top w:val="none" w:sz="0" w:space="0" w:color="auto"/>
        <w:left w:val="none" w:sz="0" w:space="0" w:color="auto"/>
        <w:bottom w:val="none" w:sz="0" w:space="0" w:color="auto"/>
        <w:right w:val="none" w:sz="0" w:space="0" w:color="auto"/>
      </w:divBdr>
    </w:div>
    <w:div w:id="1749839701">
      <w:bodyDiv w:val="1"/>
      <w:marLeft w:val="0"/>
      <w:marRight w:val="0"/>
      <w:marTop w:val="0"/>
      <w:marBottom w:val="0"/>
      <w:divBdr>
        <w:top w:val="none" w:sz="0" w:space="0" w:color="auto"/>
        <w:left w:val="none" w:sz="0" w:space="0" w:color="auto"/>
        <w:bottom w:val="none" w:sz="0" w:space="0" w:color="auto"/>
        <w:right w:val="none" w:sz="0" w:space="0" w:color="auto"/>
      </w:divBdr>
    </w:div>
    <w:div w:id="1750153413">
      <w:bodyDiv w:val="1"/>
      <w:marLeft w:val="0"/>
      <w:marRight w:val="0"/>
      <w:marTop w:val="0"/>
      <w:marBottom w:val="0"/>
      <w:divBdr>
        <w:top w:val="none" w:sz="0" w:space="0" w:color="auto"/>
        <w:left w:val="none" w:sz="0" w:space="0" w:color="auto"/>
        <w:bottom w:val="none" w:sz="0" w:space="0" w:color="auto"/>
        <w:right w:val="none" w:sz="0" w:space="0" w:color="auto"/>
      </w:divBdr>
    </w:div>
    <w:div w:id="1750275205">
      <w:bodyDiv w:val="1"/>
      <w:marLeft w:val="0"/>
      <w:marRight w:val="0"/>
      <w:marTop w:val="0"/>
      <w:marBottom w:val="0"/>
      <w:divBdr>
        <w:top w:val="none" w:sz="0" w:space="0" w:color="auto"/>
        <w:left w:val="none" w:sz="0" w:space="0" w:color="auto"/>
        <w:bottom w:val="none" w:sz="0" w:space="0" w:color="auto"/>
        <w:right w:val="none" w:sz="0" w:space="0" w:color="auto"/>
      </w:divBdr>
    </w:div>
    <w:div w:id="1750342618">
      <w:bodyDiv w:val="1"/>
      <w:marLeft w:val="0"/>
      <w:marRight w:val="0"/>
      <w:marTop w:val="0"/>
      <w:marBottom w:val="0"/>
      <w:divBdr>
        <w:top w:val="none" w:sz="0" w:space="0" w:color="auto"/>
        <w:left w:val="none" w:sz="0" w:space="0" w:color="auto"/>
        <w:bottom w:val="none" w:sz="0" w:space="0" w:color="auto"/>
        <w:right w:val="none" w:sz="0" w:space="0" w:color="auto"/>
      </w:divBdr>
    </w:div>
    <w:div w:id="1750687708">
      <w:bodyDiv w:val="1"/>
      <w:marLeft w:val="0"/>
      <w:marRight w:val="0"/>
      <w:marTop w:val="0"/>
      <w:marBottom w:val="0"/>
      <w:divBdr>
        <w:top w:val="none" w:sz="0" w:space="0" w:color="auto"/>
        <w:left w:val="none" w:sz="0" w:space="0" w:color="auto"/>
        <w:bottom w:val="none" w:sz="0" w:space="0" w:color="auto"/>
        <w:right w:val="none" w:sz="0" w:space="0" w:color="auto"/>
      </w:divBdr>
    </w:div>
    <w:div w:id="1750957486">
      <w:bodyDiv w:val="1"/>
      <w:marLeft w:val="0"/>
      <w:marRight w:val="0"/>
      <w:marTop w:val="0"/>
      <w:marBottom w:val="0"/>
      <w:divBdr>
        <w:top w:val="none" w:sz="0" w:space="0" w:color="auto"/>
        <w:left w:val="none" w:sz="0" w:space="0" w:color="auto"/>
        <w:bottom w:val="none" w:sz="0" w:space="0" w:color="auto"/>
        <w:right w:val="none" w:sz="0" w:space="0" w:color="auto"/>
      </w:divBdr>
    </w:div>
    <w:div w:id="1751001182">
      <w:bodyDiv w:val="1"/>
      <w:marLeft w:val="0"/>
      <w:marRight w:val="0"/>
      <w:marTop w:val="0"/>
      <w:marBottom w:val="0"/>
      <w:divBdr>
        <w:top w:val="none" w:sz="0" w:space="0" w:color="auto"/>
        <w:left w:val="none" w:sz="0" w:space="0" w:color="auto"/>
        <w:bottom w:val="none" w:sz="0" w:space="0" w:color="auto"/>
        <w:right w:val="none" w:sz="0" w:space="0" w:color="auto"/>
      </w:divBdr>
    </w:div>
    <w:div w:id="1751072657">
      <w:bodyDiv w:val="1"/>
      <w:marLeft w:val="0"/>
      <w:marRight w:val="0"/>
      <w:marTop w:val="0"/>
      <w:marBottom w:val="0"/>
      <w:divBdr>
        <w:top w:val="none" w:sz="0" w:space="0" w:color="auto"/>
        <w:left w:val="none" w:sz="0" w:space="0" w:color="auto"/>
        <w:bottom w:val="none" w:sz="0" w:space="0" w:color="auto"/>
        <w:right w:val="none" w:sz="0" w:space="0" w:color="auto"/>
      </w:divBdr>
    </w:div>
    <w:div w:id="1751081338">
      <w:bodyDiv w:val="1"/>
      <w:marLeft w:val="0"/>
      <w:marRight w:val="0"/>
      <w:marTop w:val="0"/>
      <w:marBottom w:val="0"/>
      <w:divBdr>
        <w:top w:val="none" w:sz="0" w:space="0" w:color="auto"/>
        <w:left w:val="none" w:sz="0" w:space="0" w:color="auto"/>
        <w:bottom w:val="none" w:sz="0" w:space="0" w:color="auto"/>
        <w:right w:val="none" w:sz="0" w:space="0" w:color="auto"/>
      </w:divBdr>
    </w:div>
    <w:div w:id="1751197062">
      <w:bodyDiv w:val="1"/>
      <w:marLeft w:val="0"/>
      <w:marRight w:val="0"/>
      <w:marTop w:val="0"/>
      <w:marBottom w:val="0"/>
      <w:divBdr>
        <w:top w:val="none" w:sz="0" w:space="0" w:color="auto"/>
        <w:left w:val="none" w:sz="0" w:space="0" w:color="auto"/>
        <w:bottom w:val="none" w:sz="0" w:space="0" w:color="auto"/>
        <w:right w:val="none" w:sz="0" w:space="0" w:color="auto"/>
      </w:divBdr>
    </w:div>
    <w:div w:id="1751465163">
      <w:bodyDiv w:val="1"/>
      <w:marLeft w:val="0"/>
      <w:marRight w:val="0"/>
      <w:marTop w:val="0"/>
      <w:marBottom w:val="0"/>
      <w:divBdr>
        <w:top w:val="none" w:sz="0" w:space="0" w:color="auto"/>
        <w:left w:val="none" w:sz="0" w:space="0" w:color="auto"/>
        <w:bottom w:val="none" w:sz="0" w:space="0" w:color="auto"/>
        <w:right w:val="none" w:sz="0" w:space="0" w:color="auto"/>
      </w:divBdr>
    </w:div>
    <w:div w:id="1751736534">
      <w:bodyDiv w:val="1"/>
      <w:marLeft w:val="0"/>
      <w:marRight w:val="0"/>
      <w:marTop w:val="0"/>
      <w:marBottom w:val="0"/>
      <w:divBdr>
        <w:top w:val="none" w:sz="0" w:space="0" w:color="auto"/>
        <w:left w:val="none" w:sz="0" w:space="0" w:color="auto"/>
        <w:bottom w:val="none" w:sz="0" w:space="0" w:color="auto"/>
        <w:right w:val="none" w:sz="0" w:space="0" w:color="auto"/>
      </w:divBdr>
    </w:div>
    <w:div w:id="1751927933">
      <w:bodyDiv w:val="1"/>
      <w:marLeft w:val="0"/>
      <w:marRight w:val="0"/>
      <w:marTop w:val="0"/>
      <w:marBottom w:val="0"/>
      <w:divBdr>
        <w:top w:val="none" w:sz="0" w:space="0" w:color="auto"/>
        <w:left w:val="none" w:sz="0" w:space="0" w:color="auto"/>
        <w:bottom w:val="none" w:sz="0" w:space="0" w:color="auto"/>
        <w:right w:val="none" w:sz="0" w:space="0" w:color="auto"/>
      </w:divBdr>
    </w:div>
    <w:div w:id="1752039542">
      <w:bodyDiv w:val="1"/>
      <w:marLeft w:val="0"/>
      <w:marRight w:val="0"/>
      <w:marTop w:val="0"/>
      <w:marBottom w:val="0"/>
      <w:divBdr>
        <w:top w:val="none" w:sz="0" w:space="0" w:color="auto"/>
        <w:left w:val="none" w:sz="0" w:space="0" w:color="auto"/>
        <w:bottom w:val="none" w:sz="0" w:space="0" w:color="auto"/>
        <w:right w:val="none" w:sz="0" w:space="0" w:color="auto"/>
      </w:divBdr>
    </w:div>
    <w:div w:id="1752046697">
      <w:bodyDiv w:val="1"/>
      <w:marLeft w:val="0"/>
      <w:marRight w:val="0"/>
      <w:marTop w:val="0"/>
      <w:marBottom w:val="0"/>
      <w:divBdr>
        <w:top w:val="none" w:sz="0" w:space="0" w:color="auto"/>
        <w:left w:val="none" w:sz="0" w:space="0" w:color="auto"/>
        <w:bottom w:val="none" w:sz="0" w:space="0" w:color="auto"/>
        <w:right w:val="none" w:sz="0" w:space="0" w:color="auto"/>
      </w:divBdr>
    </w:div>
    <w:div w:id="1752239599">
      <w:bodyDiv w:val="1"/>
      <w:marLeft w:val="0"/>
      <w:marRight w:val="0"/>
      <w:marTop w:val="0"/>
      <w:marBottom w:val="0"/>
      <w:divBdr>
        <w:top w:val="none" w:sz="0" w:space="0" w:color="auto"/>
        <w:left w:val="none" w:sz="0" w:space="0" w:color="auto"/>
        <w:bottom w:val="none" w:sz="0" w:space="0" w:color="auto"/>
        <w:right w:val="none" w:sz="0" w:space="0" w:color="auto"/>
      </w:divBdr>
    </w:div>
    <w:div w:id="1752310110">
      <w:bodyDiv w:val="1"/>
      <w:marLeft w:val="0"/>
      <w:marRight w:val="0"/>
      <w:marTop w:val="0"/>
      <w:marBottom w:val="0"/>
      <w:divBdr>
        <w:top w:val="none" w:sz="0" w:space="0" w:color="auto"/>
        <w:left w:val="none" w:sz="0" w:space="0" w:color="auto"/>
        <w:bottom w:val="none" w:sz="0" w:space="0" w:color="auto"/>
        <w:right w:val="none" w:sz="0" w:space="0" w:color="auto"/>
      </w:divBdr>
    </w:div>
    <w:div w:id="1752582368">
      <w:bodyDiv w:val="1"/>
      <w:marLeft w:val="0"/>
      <w:marRight w:val="0"/>
      <w:marTop w:val="0"/>
      <w:marBottom w:val="0"/>
      <w:divBdr>
        <w:top w:val="none" w:sz="0" w:space="0" w:color="auto"/>
        <w:left w:val="none" w:sz="0" w:space="0" w:color="auto"/>
        <w:bottom w:val="none" w:sz="0" w:space="0" w:color="auto"/>
        <w:right w:val="none" w:sz="0" w:space="0" w:color="auto"/>
      </w:divBdr>
    </w:div>
    <w:div w:id="1752653779">
      <w:bodyDiv w:val="1"/>
      <w:marLeft w:val="0"/>
      <w:marRight w:val="0"/>
      <w:marTop w:val="0"/>
      <w:marBottom w:val="0"/>
      <w:divBdr>
        <w:top w:val="none" w:sz="0" w:space="0" w:color="auto"/>
        <w:left w:val="none" w:sz="0" w:space="0" w:color="auto"/>
        <w:bottom w:val="none" w:sz="0" w:space="0" w:color="auto"/>
        <w:right w:val="none" w:sz="0" w:space="0" w:color="auto"/>
      </w:divBdr>
    </w:div>
    <w:div w:id="1752771319">
      <w:bodyDiv w:val="1"/>
      <w:marLeft w:val="0"/>
      <w:marRight w:val="0"/>
      <w:marTop w:val="0"/>
      <w:marBottom w:val="0"/>
      <w:divBdr>
        <w:top w:val="none" w:sz="0" w:space="0" w:color="auto"/>
        <w:left w:val="none" w:sz="0" w:space="0" w:color="auto"/>
        <w:bottom w:val="none" w:sz="0" w:space="0" w:color="auto"/>
        <w:right w:val="none" w:sz="0" w:space="0" w:color="auto"/>
      </w:divBdr>
    </w:div>
    <w:div w:id="1753088437">
      <w:bodyDiv w:val="1"/>
      <w:marLeft w:val="0"/>
      <w:marRight w:val="0"/>
      <w:marTop w:val="0"/>
      <w:marBottom w:val="0"/>
      <w:divBdr>
        <w:top w:val="none" w:sz="0" w:space="0" w:color="auto"/>
        <w:left w:val="none" w:sz="0" w:space="0" w:color="auto"/>
        <w:bottom w:val="none" w:sz="0" w:space="0" w:color="auto"/>
        <w:right w:val="none" w:sz="0" w:space="0" w:color="auto"/>
      </w:divBdr>
    </w:div>
    <w:div w:id="1753501883">
      <w:bodyDiv w:val="1"/>
      <w:marLeft w:val="0"/>
      <w:marRight w:val="0"/>
      <w:marTop w:val="0"/>
      <w:marBottom w:val="0"/>
      <w:divBdr>
        <w:top w:val="none" w:sz="0" w:space="0" w:color="auto"/>
        <w:left w:val="none" w:sz="0" w:space="0" w:color="auto"/>
        <w:bottom w:val="none" w:sz="0" w:space="0" w:color="auto"/>
        <w:right w:val="none" w:sz="0" w:space="0" w:color="auto"/>
      </w:divBdr>
    </w:div>
    <w:div w:id="1753701048">
      <w:bodyDiv w:val="1"/>
      <w:marLeft w:val="0"/>
      <w:marRight w:val="0"/>
      <w:marTop w:val="0"/>
      <w:marBottom w:val="0"/>
      <w:divBdr>
        <w:top w:val="none" w:sz="0" w:space="0" w:color="auto"/>
        <w:left w:val="none" w:sz="0" w:space="0" w:color="auto"/>
        <w:bottom w:val="none" w:sz="0" w:space="0" w:color="auto"/>
        <w:right w:val="none" w:sz="0" w:space="0" w:color="auto"/>
      </w:divBdr>
    </w:div>
    <w:div w:id="1753820632">
      <w:bodyDiv w:val="1"/>
      <w:marLeft w:val="0"/>
      <w:marRight w:val="0"/>
      <w:marTop w:val="0"/>
      <w:marBottom w:val="0"/>
      <w:divBdr>
        <w:top w:val="none" w:sz="0" w:space="0" w:color="auto"/>
        <w:left w:val="none" w:sz="0" w:space="0" w:color="auto"/>
        <w:bottom w:val="none" w:sz="0" w:space="0" w:color="auto"/>
        <w:right w:val="none" w:sz="0" w:space="0" w:color="auto"/>
      </w:divBdr>
    </w:div>
    <w:div w:id="1754468102">
      <w:bodyDiv w:val="1"/>
      <w:marLeft w:val="0"/>
      <w:marRight w:val="0"/>
      <w:marTop w:val="0"/>
      <w:marBottom w:val="0"/>
      <w:divBdr>
        <w:top w:val="none" w:sz="0" w:space="0" w:color="auto"/>
        <w:left w:val="none" w:sz="0" w:space="0" w:color="auto"/>
        <w:bottom w:val="none" w:sz="0" w:space="0" w:color="auto"/>
        <w:right w:val="none" w:sz="0" w:space="0" w:color="auto"/>
      </w:divBdr>
    </w:div>
    <w:div w:id="1754663474">
      <w:bodyDiv w:val="1"/>
      <w:marLeft w:val="0"/>
      <w:marRight w:val="0"/>
      <w:marTop w:val="0"/>
      <w:marBottom w:val="0"/>
      <w:divBdr>
        <w:top w:val="none" w:sz="0" w:space="0" w:color="auto"/>
        <w:left w:val="none" w:sz="0" w:space="0" w:color="auto"/>
        <w:bottom w:val="none" w:sz="0" w:space="0" w:color="auto"/>
        <w:right w:val="none" w:sz="0" w:space="0" w:color="auto"/>
      </w:divBdr>
    </w:div>
    <w:div w:id="1754887233">
      <w:bodyDiv w:val="1"/>
      <w:marLeft w:val="0"/>
      <w:marRight w:val="0"/>
      <w:marTop w:val="0"/>
      <w:marBottom w:val="0"/>
      <w:divBdr>
        <w:top w:val="none" w:sz="0" w:space="0" w:color="auto"/>
        <w:left w:val="none" w:sz="0" w:space="0" w:color="auto"/>
        <w:bottom w:val="none" w:sz="0" w:space="0" w:color="auto"/>
        <w:right w:val="none" w:sz="0" w:space="0" w:color="auto"/>
      </w:divBdr>
    </w:div>
    <w:div w:id="1754930017">
      <w:bodyDiv w:val="1"/>
      <w:marLeft w:val="0"/>
      <w:marRight w:val="0"/>
      <w:marTop w:val="0"/>
      <w:marBottom w:val="0"/>
      <w:divBdr>
        <w:top w:val="none" w:sz="0" w:space="0" w:color="auto"/>
        <w:left w:val="none" w:sz="0" w:space="0" w:color="auto"/>
        <w:bottom w:val="none" w:sz="0" w:space="0" w:color="auto"/>
        <w:right w:val="none" w:sz="0" w:space="0" w:color="auto"/>
      </w:divBdr>
    </w:div>
    <w:div w:id="1755274563">
      <w:bodyDiv w:val="1"/>
      <w:marLeft w:val="0"/>
      <w:marRight w:val="0"/>
      <w:marTop w:val="0"/>
      <w:marBottom w:val="0"/>
      <w:divBdr>
        <w:top w:val="none" w:sz="0" w:space="0" w:color="auto"/>
        <w:left w:val="none" w:sz="0" w:space="0" w:color="auto"/>
        <w:bottom w:val="none" w:sz="0" w:space="0" w:color="auto"/>
        <w:right w:val="none" w:sz="0" w:space="0" w:color="auto"/>
      </w:divBdr>
    </w:div>
    <w:div w:id="1755474475">
      <w:bodyDiv w:val="1"/>
      <w:marLeft w:val="0"/>
      <w:marRight w:val="0"/>
      <w:marTop w:val="0"/>
      <w:marBottom w:val="0"/>
      <w:divBdr>
        <w:top w:val="none" w:sz="0" w:space="0" w:color="auto"/>
        <w:left w:val="none" w:sz="0" w:space="0" w:color="auto"/>
        <w:bottom w:val="none" w:sz="0" w:space="0" w:color="auto"/>
        <w:right w:val="none" w:sz="0" w:space="0" w:color="auto"/>
      </w:divBdr>
    </w:div>
    <w:div w:id="1755662745">
      <w:bodyDiv w:val="1"/>
      <w:marLeft w:val="0"/>
      <w:marRight w:val="0"/>
      <w:marTop w:val="0"/>
      <w:marBottom w:val="0"/>
      <w:divBdr>
        <w:top w:val="none" w:sz="0" w:space="0" w:color="auto"/>
        <w:left w:val="none" w:sz="0" w:space="0" w:color="auto"/>
        <w:bottom w:val="none" w:sz="0" w:space="0" w:color="auto"/>
        <w:right w:val="none" w:sz="0" w:space="0" w:color="auto"/>
      </w:divBdr>
    </w:div>
    <w:div w:id="1755740594">
      <w:bodyDiv w:val="1"/>
      <w:marLeft w:val="0"/>
      <w:marRight w:val="0"/>
      <w:marTop w:val="0"/>
      <w:marBottom w:val="0"/>
      <w:divBdr>
        <w:top w:val="none" w:sz="0" w:space="0" w:color="auto"/>
        <w:left w:val="none" w:sz="0" w:space="0" w:color="auto"/>
        <w:bottom w:val="none" w:sz="0" w:space="0" w:color="auto"/>
        <w:right w:val="none" w:sz="0" w:space="0" w:color="auto"/>
      </w:divBdr>
    </w:div>
    <w:div w:id="1755741100">
      <w:bodyDiv w:val="1"/>
      <w:marLeft w:val="0"/>
      <w:marRight w:val="0"/>
      <w:marTop w:val="0"/>
      <w:marBottom w:val="0"/>
      <w:divBdr>
        <w:top w:val="none" w:sz="0" w:space="0" w:color="auto"/>
        <w:left w:val="none" w:sz="0" w:space="0" w:color="auto"/>
        <w:bottom w:val="none" w:sz="0" w:space="0" w:color="auto"/>
        <w:right w:val="none" w:sz="0" w:space="0" w:color="auto"/>
      </w:divBdr>
    </w:div>
    <w:div w:id="1755858209">
      <w:bodyDiv w:val="1"/>
      <w:marLeft w:val="0"/>
      <w:marRight w:val="0"/>
      <w:marTop w:val="0"/>
      <w:marBottom w:val="0"/>
      <w:divBdr>
        <w:top w:val="none" w:sz="0" w:space="0" w:color="auto"/>
        <w:left w:val="none" w:sz="0" w:space="0" w:color="auto"/>
        <w:bottom w:val="none" w:sz="0" w:space="0" w:color="auto"/>
        <w:right w:val="none" w:sz="0" w:space="0" w:color="auto"/>
      </w:divBdr>
    </w:div>
    <w:div w:id="1756322115">
      <w:bodyDiv w:val="1"/>
      <w:marLeft w:val="0"/>
      <w:marRight w:val="0"/>
      <w:marTop w:val="0"/>
      <w:marBottom w:val="0"/>
      <w:divBdr>
        <w:top w:val="none" w:sz="0" w:space="0" w:color="auto"/>
        <w:left w:val="none" w:sz="0" w:space="0" w:color="auto"/>
        <w:bottom w:val="none" w:sz="0" w:space="0" w:color="auto"/>
        <w:right w:val="none" w:sz="0" w:space="0" w:color="auto"/>
      </w:divBdr>
    </w:div>
    <w:div w:id="1756438559">
      <w:bodyDiv w:val="1"/>
      <w:marLeft w:val="0"/>
      <w:marRight w:val="0"/>
      <w:marTop w:val="0"/>
      <w:marBottom w:val="0"/>
      <w:divBdr>
        <w:top w:val="none" w:sz="0" w:space="0" w:color="auto"/>
        <w:left w:val="none" w:sz="0" w:space="0" w:color="auto"/>
        <w:bottom w:val="none" w:sz="0" w:space="0" w:color="auto"/>
        <w:right w:val="none" w:sz="0" w:space="0" w:color="auto"/>
      </w:divBdr>
    </w:div>
    <w:div w:id="1756590869">
      <w:bodyDiv w:val="1"/>
      <w:marLeft w:val="0"/>
      <w:marRight w:val="0"/>
      <w:marTop w:val="0"/>
      <w:marBottom w:val="0"/>
      <w:divBdr>
        <w:top w:val="none" w:sz="0" w:space="0" w:color="auto"/>
        <w:left w:val="none" w:sz="0" w:space="0" w:color="auto"/>
        <w:bottom w:val="none" w:sz="0" w:space="0" w:color="auto"/>
        <w:right w:val="none" w:sz="0" w:space="0" w:color="auto"/>
      </w:divBdr>
    </w:div>
    <w:div w:id="1756904316">
      <w:bodyDiv w:val="1"/>
      <w:marLeft w:val="0"/>
      <w:marRight w:val="0"/>
      <w:marTop w:val="0"/>
      <w:marBottom w:val="0"/>
      <w:divBdr>
        <w:top w:val="none" w:sz="0" w:space="0" w:color="auto"/>
        <w:left w:val="none" w:sz="0" w:space="0" w:color="auto"/>
        <w:bottom w:val="none" w:sz="0" w:space="0" w:color="auto"/>
        <w:right w:val="none" w:sz="0" w:space="0" w:color="auto"/>
      </w:divBdr>
    </w:div>
    <w:div w:id="1757171942">
      <w:bodyDiv w:val="1"/>
      <w:marLeft w:val="0"/>
      <w:marRight w:val="0"/>
      <w:marTop w:val="0"/>
      <w:marBottom w:val="0"/>
      <w:divBdr>
        <w:top w:val="none" w:sz="0" w:space="0" w:color="auto"/>
        <w:left w:val="none" w:sz="0" w:space="0" w:color="auto"/>
        <w:bottom w:val="none" w:sz="0" w:space="0" w:color="auto"/>
        <w:right w:val="none" w:sz="0" w:space="0" w:color="auto"/>
      </w:divBdr>
    </w:div>
    <w:div w:id="1757288881">
      <w:bodyDiv w:val="1"/>
      <w:marLeft w:val="0"/>
      <w:marRight w:val="0"/>
      <w:marTop w:val="0"/>
      <w:marBottom w:val="0"/>
      <w:divBdr>
        <w:top w:val="none" w:sz="0" w:space="0" w:color="auto"/>
        <w:left w:val="none" w:sz="0" w:space="0" w:color="auto"/>
        <w:bottom w:val="none" w:sz="0" w:space="0" w:color="auto"/>
        <w:right w:val="none" w:sz="0" w:space="0" w:color="auto"/>
      </w:divBdr>
    </w:div>
    <w:div w:id="1757508110">
      <w:bodyDiv w:val="1"/>
      <w:marLeft w:val="0"/>
      <w:marRight w:val="0"/>
      <w:marTop w:val="0"/>
      <w:marBottom w:val="0"/>
      <w:divBdr>
        <w:top w:val="none" w:sz="0" w:space="0" w:color="auto"/>
        <w:left w:val="none" w:sz="0" w:space="0" w:color="auto"/>
        <w:bottom w:val="none" w:sz="0" w:space="0" w:color="auto"/>
        <w:right w:val="none" w:sz="0" w:space="0" w:color="auto"/>
      </w:divBdr>
    </w:div>
    <w:div w:id="1757630471">
      <w:bodyDiv w:val="1"/>
      <w:marLeft w:val="0"/>
      <w:marRight w:val="0"/>
      <w:marTop w:val="0"/>
      <w:marBottom w:val="0"/>
      <w:divBdr>
        <w:top w:val="none" w:sz="0" w:space="0" w:color="auto"/>
        <w:left w:val="none" w:sz="0" w:space="0" w:color="auto"/>
        <w:bottom w:val="none" w:sz="0" w:space="0" w:color="auto"/>
        <w:right w:val="none" w:sz="0" w:space="0" w:color="auto"/>
      </w:divBdr>
    </w:div>
    <w:div w:id="1757744741">
      <w:bodyDiv w:val="1"/>
      <w:marLeft w:val="0"/>
      <w:marRight w:val="0"/>
      <w:marTop w:val="0"/>
      <w:marBottom w:val="0"/>
      <w:divBdr>
        <w:top w:val="none" w:sz="0" w:space="0" w:color="auto"/>
        <w:left w:val="none" w:sz="0" w:space="0" w:color="auto"/>
        <w:bottom w:val="none" w:sz="0" w:space="0" w:color="auto"/>
        <w:right w:val="none" w:sz="0" w:space="0" w:color="auto"/>
      </w:divBdr>
    </w:div>
    <w:div w:id="1757898280">
      <w:bodyDiv w:val="1"/>
      <w:marLeft w:val="0"/>
      <w:marRight w:val="0"/>
      <w:marTop w:val="0"/>
      <w:marBottom w:val="0"/>
      <w:divBdr>
        <w:top w:val="none" w:sz="0" w:space="0" w:color="auto"/>
        <w:left w:val="none" w:sz="0" w:space="0" w:color="auto"/>
        <w:bottom w:val="none" w:sz="0" w:space="0" w:color="auto"/>
        <w:right w:val="none" w:sz="0" w:space="0" w:color="auto"/>
      </w:divBdr>
    </w:div>
    <w:div w:id="1757941477">
      <w:bodyDiv w:val="1"/>
      <w:marLeft w:val="0"/>
      <w:marRight w:val="0"/>
      <w:marTop w:val="0"/>
      <w:marBottom w:val="0"/>
      <w:divBdr>
        <w:top w:val="none" w:sz="0" w:space="0" w:color="auto"/>
        <w:left w:val="none" w:sz="0" w:space="0" w:color="auto"/>
        <w:bottom w:val="none" w:sz="0" w:space="0" w:color="auto"/>
        <w:right w:val="none" w:sz="0" w:space="0" w:color="auto"/>
      </w:divBdr>
    </w:div>
    <w:div w:id="1758089464">
      <w:bodyDiv w:val="1"/>
      <w:marLeft w:val="0"/>
      <w:marRight w:val="0"/>
      <w:marTop w:val="0"/>
      <w:marBottom w:val="0"/>
      <w:divBdr>
        <w:top w:val="none" w:sz="0" w:space="0" w:color="auto"/>
        <w:left w:val="none" w:sz="0" w:space="0" w:color="auto"/>
        <w:bottom w:val="none" w:sz="0" w:space="0" w:color="auto"/>
        <w:right w:val="none" w:sz="0" w:space="0" w:color="auto"/>
      </w:divBdr>
    </w:div>
    <w:div w:id="1758402909">
      <w:bodyDiv w:val="1"/>
      <w:marLeft w:val="0"/>
      <w:marRight w:val="0"/>
      <w:marTop w:val="0"/>
      <w:marBottom w:val="0"/>
      <w:divBdr>
        <w:top w:val="none" w:sz="0" w:space="0" w:color="auto"/>
        <w:left w:val="none" w:sz="0" w:space="0" w:color="auto"/>
        <w:bottom w:val="none" w:sz="0" w:space="0" w:color="auto"/>
        <w:right w:val="none" w:sz="0" w:space="0" w:color="auto"/>
      </w:divBdr>
    </w:div>
    <w:div w:id="1758556473">
      <w:bodyDiv w:val="1"/>
      <w:marLeft w:val="0"/>
      <w:marRight w:val="0"/>
      <w:marTop w:val="0"/>
      <w:marBottom w:val="0"/>
      <w:divBdr>
        <w:top w:val="none" w:sz="0" w:space="0" w:color="auto"/>
        <w:left w:val="none" w:sz="0" w:space="0" w:color="auto"/>
        <w:bottom w:val="none" w:sz="0" w:space="0" w:color="auto"/>
        <w:right w:val="none" w:sz="0" w:space="0" w:color="auto"/>
      </w:divBdr>
    </w:div>
    <w:div w:id="1758671536">
      <w:bodyDiv w:val="1"/>
      <w:marLeft w:val="0"/>
      <w:marRight w:val="0"/>
      <w:marTop w:val="0"/>
      <w:marBottom w:val="0"/>
      <w:divBdr>
        <w:top w:val="none" w:sz="0" w:space="0" w:color="auto"/>
        <w:left w:val="none" w:sz="0" w:space="0" w:color="auto"/>
        <w:bottom w:val="none" w:sz="0" w:space="0" w:color="auto"/>
        <w:right w:val="none" w:sz="0" w:space="0" w:color="auto"/>
      </w:divBdr>
    </w:div>
    <w:div w:id="1758869671">
      <w:bodyDiv w:val="1"/>
      <w:marLeft w:val="0"/>
      <w:marRight w:val="0"/>
      <w:marTop w:val="0"/>
      <w:marBottom w:val="0"/>
      <w:divBdr>
        <w:top w:val="none" w:sz="0" w:space="0" w:color="auto"/>
        <w:left w:val="none" w:sz="0" w:space="0" w:color="auto"/>
        <w:bottom w:val="none" w:sz="0" w:space="0" w:color="auto"/>
        <w:right w:val="none" w:sz="0" w:space="0" w:color="auto"/>
      </w:divBdr>
    </w:div>
    <w:div w:id="1758870043">
      <w:bodyDiv w:val="1"/>
      <w:marLeft w:val="0"/>
      <w:marRight w:val="0"/>
      <w:marTop w:val="0"/>
      <w:marBottom w:val="0"/>
      <w:divBdr>
        <w:top w:val="none" w:sz="0" w:space="0" w:color="auto"/>
        <w:left w:val="none" w:sz="0" w:space="0" w:color="auto"/>
        <w:bottom w:val="none" w:sz="0" w:space="0" w:color="auto"/>
        <w:right w:val="none" w:sz="0" w:space="0" w:color="auto"/>
      </w:divBdr>
    </w:div>
    <w:div w:id="1758938264">
      <w:bodyDiv w:val="1"/>
      <w:marLeft w:val="0"/>
      <w:marRight w:val="0"/>
      <w:marTop w:val="0"/>
      <w:marBottom w:val="0"/>
      <w:divBdr>
        <w:top w:val="none" w:sz="0" w:space="0" w:color="auto"/>
        <w:left w:val="none" w:sz="0" w:space="0" w:color="auto"/>
        <w:bottom w:val="none" w:sz="0" w:space="0" w:color="auto"/>
        <w:right w:val="none" w:sz="0" w:space="0" w:color="auto"/>
      </w:divBdr>
    </w:div>
    <w:div w:id="1758942256">
      <w:bodyDiv w:val="1"/>
      <w:marLeft w:val="0"/>
      <w:marRight w:val="0"/>
      <w:marTop w:val="0"/>
      <w:marBottom w:val="0"/>
      <w:divBdr>
        <w:top w:val="none" w:sz="0" w:space="0" w:color="auto"/>
        <w:left w:val="none" w:sz="0" w:space="0" w:color="auto"/>
        <w:bottom w:val="none" w:sz="0" w:space="0" w:color="auto"/>
        <w:right w:val="none" w:sz="0" w:space="0" w:color="auto"/>
      </w:divBdr>
    </w:div>
    <w:div w:id="1759138467">
      <w:bodyDiv w:val="1"/>
      <w:marLeft w:val="0"/>
      <w:marRight w:val="0"/>
      <w:marTop w:val="0"/>
      <w:marBottom w:val="0"/>
      <w:divBdr>
        <w:top w:val="none" w:sz="0" w:space="0" w:color="auto"/>
        <w:left w:val="none" w:sz="0" w:space="0" w:color="auto"/>
        <w:bottom w:val="none" w:sz="0" w:space="0" w:color="auto"/>
        <w:right w:val="none" w:sz="0" w:space="0" w:color="auto"/>
      </w:divBdr>
    </w:div>
    <w:div w:id="1759400628">
      <w:bodyDiv w:val="1"/>
      <w:marLeft w:val="0"/>
      <w:marRight w:val="0"/>
      <w:marTop w:val="0"/>
      <w:marBottom w:val="0"/>
      <w:divBdr>
        <w:top w:val="none" w:sz="0" w:space="0" w:color="auto"/>
        <w:left w:val="none" w:sz="0" w:space="0" w:color="auto"/>
        <w:bottom w:val="none" w:sz="0" w:space="0" w:color="auto"/>
        <w:right w:val="none" w:sz="0" w:space="0" w:color="auto"/>
      </w:divBdr>
    </w:div>
    <w:div w:id="1760054085">
      <w:bodyDiv w:val="1"/>
      <w:marLeft w:val="0"/>
      <w:marRight w:val="0"/>
      <w:marTop w:val="0"/>
      <w:marBottom w:val="0"/>
      <w:divBdr>
        <w:top w:val="none" w:sz="0" w:space="0" w:color="auto"/>
        <w:left w:val="none" w:sz="0" w:space="0" w:color="auto"/>
        <w:bottom w:val="none" w:sz="0" w:space="0" w:color="auto"/>
        <w:right w:val="none" w:sz="0" w:space="0" w:color="auto"/>
      </w:divBdr>
    </w:div>
    <w:div w:id="1760178317">
      <w:bodyDiv w:val="1"/>
      <w:marLeft w:val="0"/>
      <w:marRight w:val="0"/>
      <w:marTop w:val="0"/>
      <w:marBottom w:val="0"/>
      <w:divBdr>
        <w:top w:val="none" w:sz="0" w:space="0" w:color="auto"/>
        <w:left w:val="none" w:sz="0" w:space="0" w:color="auto"/>
        <w:bottom w:val="none" w:sz="0" w:space="0" w:color="auto"/>
        <w:right w:val="none" w:sz="0" w:space="0" w:color="auto"/>
      </w:divBdr>
    </w:div>
    <w:div w:id="1760711788">
      <w:bodyDiv w:val="1"/>
      <w:marLeft w:val="0"/>
      <w:marRight w:val="0"/>
      <w:marTop w:val="0"/>
      <w:marBottom w:val="0"/>
      <w:divBdr>
        <w:top w:val="none" w:sz="0" w:space="0" w:color="auto"/>
        <w:left w:val="none" w:sz="0" w:space="0" w:color="auto"/>
        <w:bottom w:val="none" w:sz="0" w:space="0" w:color="auto"/>
        <w:right w:val="none" w:sz="0" w:space="0" w:color="auto"/>
      </w:divBdr>
    </w:div>
    <w:div w:id="1760952469">
      <w:bodyDiv w:val="1"/>
      <w:marLeft w:val="0"/>
      <w:marRight w:val="0"/>
      <w:marTop w:val="0"/>
      <w:marBottom w:val="0"/>
      <w:divBdr>
        <w:top w:val="none" w:sz="0" w:space="0" w:color="auto"/>
        <w:left w:val="none" w:sz="0" w:space="0" w:color="auto"/>
        <w:bottom w:val="none" w:sz="0" w:space="0" w:color="auto"/>
        <w:right w:val="none" w:sz="0" w:space="0" w:color="auto"/>
      </w:divBdr>
    </w:div>
    <w:div w:id="1761103002">
      <w:bodyDiv w:val="1"/>
      <w:marLeft w:val="0"/>
      <w:marRight w:val="0"/>
      <w:marTop w:val="0"/>
      <w:marBottom w:val="0"/>
      <w:divBdr>
        <w:top w:val="none" w:sz="0" w:space="0" w:color="auto"/>
        <w:left w:val="none" w:sz="0" w:space="0" w:color="auto"/>
        <w:bottom w:val="none" w:sz="0" w:space="0" w:color="auto"/>
        <w:right w:val="none" w:sz="0" w:space="0" w:color="auto"/>
      </w:divBdr>
    </w:div>
    <w:div w:id="1761103453">
      <w:bodyDiv w:val="1"/>
      <w:marLeft w:val="0"/>
      <w:marRight w:val="0"/>
      <w:marTop w:val="0"/>
      <w:marBottom w:val="0"/>
      <w:divBdr>
        <w:top w:val="none" w:sz="0" w:space="0" w:color="auto"/>
        <w:left w:val="none" w:sz="0" w:space="0" w:color="auto"/>
        <w:bottom w:val="none" w:sz="0" w:space="0" w:color="auto"/>
        <w:right w:val="none" w:sz="0" w:space="0" w:color="auto"/>
      </w:divBdr>
    </w:div>
    <w:div w:id="1761175584">
      <w:bodyDiv w:val="1"/>
      <w:marLeft w:val="0"/>
      <w:marRight w:val="0"/>
      <w:marTop w:val="0"/>
      <w:marBottom w:val="0"/>
      <w:divBdr>
        <w:top w:val="none" w:sz="0" w:space="0" w:color="auto"/>
        <w:left w:val="none" w:sz="0" w:space="0" w:color="auto"/>
        <w:bottom w:val="none" w:sz="0" w:space="0" w:color="auto"/>
        <w:right w:val="none" w:sz="0" w:space="0" w:color="auto"/>
      </w:divBdr>
    </w:div>
    <w:div w:id="1761757515">
      <w:bodyDiv w:val="1"/>
      <w:marLeft w:val="0"/>
      <w:marRight w:val="0"/>
      <w:marTop w:val="0"/>
      <w:marBottom w:val="0"/>
      <w:divBdr>
        <w:top w:val="none" w:sz="0" w:space="0" w:color="auto"/>
        <w:left w:val="none" w:sz="0" w:space="0" w:color="auto"/>
        <w:bottom w:val="none" w:sz="0" w:space="0" w:color="auto"/>
        <w:right w:val="none" w:sz="0" w:space="0" w:color="auto"/>
      </w:divBdr>
    </w:div>
    <w:div w:id="1761828871">
      <w:bodyDiv w:val="1"/>
      <w:marLeft w:val="0"/>
      <w:marRight w:val="0"/>
      <w:marTop w:val="0"/>
      <w:marBottom w:val="0"/>
      <w:divBdr>
        <w:top w:val="none" w:sz="0" w:space="0" w:color="auto"/>
        <w:left w:val="none" w:sz="0" w:space="0" w:color="auto"/>
        <w:bottom w:val="none" w:sz="0" w:space="0" w:color="auto"/>
        <w:right w:val="none" w:sz="0" w:space="0" w:color="auto"/>
      </w:divBdr>
    </w:div>
    <w:div w:id="1761945527">
      <w:bodyDiv w:val="1"/>
      <w:marLeft w:val="0"/>
      <w:marRight w:val="0"/>
      <w:marTop w:val="0"/>
      <w:marBottom w:val="0"/>
      <w:divBdr>
        <w:top w:val="none" w:sz="0" w:space="0" w:color="auto"/>
        <w:left w:val="none" w:sz="0" w:space="0" w:color="auto"/>
        <w:bottom w:val="none" w:sz="0" w:space="0" w:color="auto"/>
        <w:right w:val="none" w:sz="0" w:space="0" w:color="auto"/>
      </w:divBdr>
    </w:div>
    <w:div w:id="1762290606">
      <w:bodyDiv w:val="1"/>
      <w:marLeft w:val="0"/>
      <w:marRight w:val="0"/>
      <w:marTop w:val="0"/>
      <w:marBottom w:val="0"/>
      <w:divBdr>
        <w:top w:val="none" w:sz="0" w:space="0" w:color="auto"/>
        <w:left w:val="none" w:sz="0" w:space="0" w:color="auto"/>
        <w:bottom w:val="none" w:sz="0" w:space="0" w:color="auto"/>
        <w:right w:val="none" w:sz="0" w:space="0" w:color="auto"/>
      </w:divBdr>
    </w:div>
    <w:div w:id="1762331704">
      <w:bodyDiv w:val="1"/>
      <w:marLeft w:val="0"/>
      <w:marRight w:val="0"/>
      <w:marTop w:val="0"/>
      <w:marBottom w:val="0"/>
      <w:divBdr>
        <w:top w:val="none" w:sz="0" w:space="0" w:color="auto"/>
        <w:left w:val="none" w:sz="0" w:space="0" w:color="auto"/>
        <w:bottom w:val="none" w:sz="0" w:space="0" w:color="auto"/>
        <w:right w:val="none" w:sz="0" w:space="0" w:color="auto"/>
      </w:divBdr>
    </w:div>
    <w:div w:id="1762483251">
      <w:bodyDiv w:val="1"/>
      <w:marLeft w:val="0"/>
      <w:marRight w:val="0"/>
      <w:marTop w:val="0"/>
      <w:marBottom w:val="0"/>
      <w:divBdr>
        <w:top w:val="none" w:sz="0" w:space="0" w:color="auto"/>
        <w:left w:val="none" w:sz="0" w:space="0" w:color="auto"/>
        <w:bottom w:val="none" w:sz="0" w:space="0" w:color="auto"/>
        <w:right w:val="none" w:sz="0" w:space="0" w:color="auto"/>
      </w:divBdr>
    </w:div>
    <w:div w:id="1763139974">
      <w:bodyDiv w:val="1"/>
      <w:marLeft w:val="0"/>
      <w:marRight w:val="0"/>
      <w:marTop w:val="0"/>
      <w:marBottom w:val="0"/>
      <w:divBdr>
        <w:top w:val="none" w:sz="0" w:space="0" w:color="auto"/>
        <w:left w:val="none" w:sz="0" w:space="0" w:color="auto"/>
        <w:bottom w:val="none" w:sz="0" w:space="0" w:color="auto"/>
        <w:right w:val="none" w:sz="0" w:space="0" w:color="auto"/>
      </w:divBdr>
    </w:div>
    <w:div w:id="1763256072">
      <w:bodyDiv w:val="1"/>
      <w:marLeft w:val="0"/>
      <w:marRight w:val="0"/>
      <w:marTop w:val="0"/>
      <w:marBottom w:val="0"/>
      <w:divBdr>
        <w:top w:val="none" w:sz="0" w:space="0" w:color="auto"/>
        <w:left w:val="none" w:sz="0" w:space="0" w:color="auto"/>
        <w:bottom w:val="none" w:sz="0" w:space="0" w:color="auto"/>
        <w:right w:val="none" w:sz="0" w:space="0" w:color="auto"/>
      </w:divBdr>
    </w:div>
    <w:div w:id="1763574558">
      <w:bodyDiv w:val="1"/>
      <w:marLeft w:val="0"/>
      <w:marRight w:val="0"/>
      <w:marTop w:val="0"/>
      <w:marBottom w:val="0"/>
      <w:divBdr>
        <w:top w:val="none" w:sz="0" w:space="0" w:color="auto"/>
        <w:left w:val="none" w:sz="0" w:space="0" w:color="auto"/>
        <w:bottom w:val="none" w:sz="0" w:space="0" w:color="auto"/>
        <w:right w:val="none" w:sz="0" w:space="0" w:color="auto"/>
      </w:divBdr>
    </w:div>
    <w:div w:id="1763718873">
      <w:bodyDiv w:val="1"/>
      <w:marLeft w:val="0"/>
      <w:marRight w:val="0"/>
      <w:marTop w:val="0"/>
      <w:marBottom w:val="0"/>
      <w:divBdr>
        <w:top w:val="none" w:sz="0" w:space="0" w:color="auto"/>
        <w:left w:val="none" w:sz="0" w:space="0" w:color="auto"/>
        <w:bottom w:val="none" w:sz="0" w:space="0" w:color="auto"/>
        <w:right w:val="none" w:sz="0" w:space="0" w:color="auto"/>
      </w:divBdr>
    </w:div>
    <w:div w:id="1763796222">
      <w:bodyDiv w:val="1"/>
      <w:marLeft w:val="0"/>
      <w:marRight w:val="0"/>
      <w:marTop w:val="0"/>
      <w:marBottom w:val="0"/>
      <w:divBdr>
        <w:top w:val="none" w:sz="0" w:space="0" w:color="auto"/>
        <w:left w:val="none" w:sz="0" w:space="0" w:color="auto"/>
        <w:bottom w:val="none" w:sz="0" w:space="0" w:color="auto"/>
        <w:right w:val="none" w:sz="0" w:space="0" w:color="auto"/>
      </w:divBdr>
    </w:div>
    <w:div w:id="1764258415">
      <w:bodyDiv w:val="1"/>
      <w:marLeft w:val="0"/>
      <w:marRight w:val="0"/>
      <w:marTop w:val="0"/>
      <w:marBottom w:val="0"/>
      <w:divBdr>
        <w:top w:val="none" w:sz="0" w:space="0" w:color="auto"/>
        <w:left w:val="none" w:sz="0" w:space="0" w:color="auto"/>
        <w:bottom w:val="none" w:sz="0" w:space="0" w:color="auto"/>
        <w:right w:val="none" w:sz="0" w:space="0" w:color="auto"/>
      </w:divBdr>
    </w:div>
    <w:div w:id="1764498331">
      <w:bodyDiv w:val="1"/>
      <w:marLeft w:val="0"/>
      <w:marRight w:val="0"/>
      <w:marTop w:val="0"/>
      <w:marBottom w:val="0"/>
      <w:divBdr>
        <w:top w:val="none" w:sz="0" w:space="0" w:color="auto"/>
        <w:left w:val="none" w:sz="0" w:space="0" w:color="auto"/>
        <w:bottom w:val="none" w:sz="0" w:space="0" w:color="auto"/>
        <w:right w:val="none" w:sz="0" w:space="0" w:color="auto"/>
      </w:divBdr>
    </w:div>
    <w:div w:id="1764567789">
      <w:bodyDiv w:val="1"/>
      <w:marLeft w:val="0"/>
      <w:marRight w:val="0"/>
      <w:marTop w:val="0"/>
      <w:marBottom w:val="0"/>
      <w:divBdr>
        <w:top w:val="none" w:sz="0" w:space="0" w:color="auto"/>
        <w:left w:val="none" w:sz="0" w:space="0" w:color="auto"/>
        <w:bottom w:val="none" w:sz="0" w:space="0" w:color="auto"/>
        <w:right w:val="none" w:sz="0" w:space="0" w:color="auto"/>
      </w:divBdr>
    </w:div>
    <w:div w:id="1764765439">
      <w:bodyDiv w:val="1"/>
      <w:marLeft w:val="0"/>
      <w:marRight w:val="0"/>
      <w:marTop w:val="0"/>
      <w:marBottom w:val="0"/>
      <w:divBdr>
        <w:top w:val="none" w:sz="0" w:space="0" w:color="auto"/>
        <w:left w:val="none" w:sz="0" w:space="0" w:color="auto"/>
        <w:bottom w:val="none" w:sz="0" w:space="0" w:color="auto"/>
        <w:right w:val="none" w:sz="0" w:space="0" w:color="auto"/>
      </w:divBdr>
    </w:div>
    <w:div w:id="1764842437">
      <w:bodyDiv w:val="1"/>
      <w:marLeft w:val="0"/>
      <w:marRight w:val="0"/>
      <w:marTop w:val="0"/>
      <w:marBottom w:val="0"/>
      <w:divBdr>
        <w:top w:val="none" w:sz="0" w:space="0" w:color="auto"/>
        <w:left w:val="none" w:sz="0" w:space="0" w:color="auto"/>
        <w:bottom w:val="none" w:sz="0" w:space="0" w:color="auto"/>
        <w:right w:val="none" w:sz="0" w:space="0" w:color="auto"/>
      </w:divBdr>
    </w:div>
    <w:div w:id="1764842689">
      <w:bodyDiv w:val="1"/>
      <w:marLeft w:val="0"/>
      <w:marRight w:val="0"/>
      <w:marTop w:val="0"/>
      <w:marBottom w:val="0"/>
      <w:divBdr>
        <w:top w:val="none" w:sz="0" w:space="0" w:color="auto"/>
        <w:left w:val="none" w:sz="0" w:space="0" w:color="auto"/>
        <w:bottom w:val="none" w:sz="0" w:space="0" w:color="auto"/>
        <w:right w:val="none" w:sz="0" w:space="0" w:color="auto"/>
      </w:divBdr>
    </w:div>
    <w:div w:id="1765297374">
      <w:bodyDiv w:val="1"/>
      <w:marLeft w:val="0"/>
      <w:marRight w:val="0"/>
      <w:marTop w:val="0"/>
      <w:marBottom w:val="0"/>
      <w:divBdr>
        <w:top w:val="none" w:sz="0" w:space="0" w:color="auto"/>
        <w:left w:val="none" w:sz="0" w:space="0" w:color="auto"/>
        <w:bottom w:val="none" w:sz="0" w:space="0" w:color="auto"/>
        <w:right w:val="none" w:sz="0" w:space="0" w:color="auto"/>
      </w:divBdr>
    </w:div>
    <w:div w:id="1765420368">
      <w:bodyDiv w:val="1"/>
      <w:marLeft w:val="0"/>
      <w:marRight w:val="0"/>
      <w:marTop w:val="0"/>
      <w:marBottom w:val="0"/>
      <w:divBdr>
        <w:top w:val="none" w:sz="0" w:space="0" w:color="auto"/>
        <w:left w:val="none" w:sz="0" w:space="0" w:color="auto"/>
        <w:bottom w:val="none" w:sz="0" w:space="0" w:color="auto"/>
        <w:right w:val="none" w:sz="0" w:space="0" w:color="auto"/>
      </w:divBdr>
    </w:div>
    <w:div w:id="1765421013">
      <w:bodyDiv w:val="1"/>
      <w:marLeft w:val="0"/>
      <w:marRight w:val="0"/>
      <w:marTop w:val="0"/>
      <w:marBottom w:val="0"/>
      <w:divBdr>
        <w:top w:val="none" w:sz="0" w:space="0" w:color="auto"/>
        <w:left w:val="none" w:sz="0" w:space="0" w:color="auto"/>
        <w:bottom w:val="none" w:sz="0" w:space="0" w:color="auto"/>
        <w:right w:val="none" w:sz="0" w:space="0" w:color="auto"/>
      </w:divBdr>
    </w:div>
    <w:div w:id="1765565732">
      <w:bodyDiv w:val="1"/>
      <w:marLeft w:val="0"/>
      <w:marRight w:val="0"/>
      <w:marTop w:val="0"/>
      <w:marBottom w:val="0"/>
      <w:divBdr>
        <w:top w:val="none" w:sz="0" w:space="0" w:color="auto"/>
        <w:left w:val="none" w:sz="0" w:space="0" w:color="auto"/>
        <w:bottom w:val="none" w:sz="0" w:space="0" w:color="auto"/>
        <w:right w:val="none" w:sz="0" w:space="0" w:color="auto"/>
      </w:divBdr>
    </w:div>
    <w:div w:id="1765607469">
      <w:bodyDiv w:val="1"/>
      <w:marLeft w:val="0"/>
      <w:marRight w:val="0"/>
      <w:marTop w:val="0"/>
      <w:marBottom w:val="0"/>
      <w:divBdr>
        <w:top w:val="none" w:sz="0" w:space="0" w:color="auto"/>
        <w:left w:val="none" w:sz="0" w:space="0" w:color="auto"/>
        <w:bottom w:val="none" w:sz="0" w:space="0" w:color="auto"/>
        <w:right w:val="none" w:sz="0" w:space="0" w:color="auto"/>
      </w:divBdr>
    </w:div>
    <w:div w:id="1766537490">
      <w:bodyDiv w:val="1"/>
      <w:marLeft w:val="0"/>
      <w:marRight w:val="0"/>
      <w:marTop w:val="0"/>
      <w:marBottom w:val="0"/>
      <w:divBdr>
        <w:top w:val="none" w:sz="0" w:space="0" w:color="auto"/>
        <w:left w:val="none" w:sz="0" w:space="0" w:color="auto"/>
        <w:bottom w:val="none" w:sz="0" w:space="0" w:color="auto"/>
        <w:right w:val="none" w:sz="0" w:space="0" w:color="auto"/>
      </w:divBdr>
    </w:div>
    <w:div w:id="1766732829">
      <w:bodyDiv w:val="1"/>
      <w:marLeft w:val="0"/>
      <w:marRight w:val="0"/>
      <w:marTop w:val="0"/>
      <w:marBottom w:val="0"/>
      <w:divBdr>
        <w:top w:val="none" w:sz="0" w:space="0" w:color="auto"/>
        <w:left w:val="none" w:sz="0" w:space="0" w:color="auto"/>
        <w:bottom w:val="none" w:sz="0" w:space="0" w:color="auto"/>
        <w:right w:val="none" w:sz="0" w:space="0" w:color="auto"/>
      </w:divBdr>
    </w:div>
    <w:div w:id="1767383536">
      <w:bodyDiv w:val="1"/>
      <w:marLeft w:val="0"/>
      <w:marRight w:val="0"/>
      <w:marTop w:val="0"/>
      <w:marBottom w:val="0"/>
      <w:divBdr>
        <w:top w:val="none" w:sz="0" w:space="0" w:color="auto"/>
        <w:left w:val="none" w:sz="0" w:space="0" w:color="auto"/>
        <w:bottom w:val="none" w:sz="0" w:space="0" w:color="auto"/>
        <w:right w:val="none" w:sz="0" w:space="0" w:color="auto"/>
      </w:divBdr>
    </w:div>
    <w:div w:id="1767456945">
      <w:bodyDiv w:val="1"/>
      <w:marLeft w:val="0"/>
      <w:marRight w:val="0"/>
      <w:marTop w:val="0"/>
      <w:marBottom w:val="0"/>
      <w:divBdr>
        <w:top w:val="none" w:sz="0" w:space="0" w:color="auto"/>
        <w:left w:val="none" w:sz="0" w:space="0" w:color="auto"/>
        <w:bottom w:val="none" w:sz="0" w:space="0" w:color="auto"/>
        <w:right w:val="none" w:sz="0" w:space="0" w:color="auto"/>
      </w:divBdr>
    </w:div>
    <w:div w:id="1767459671">
      <w:bodyDiv w:val="1"/>
      <w:marLeft w:val="0"/>
      <w:marRight w:val="0"/>
      <w:marTop w:val="0"/>
      <w:marBottom w:val="0"/>
      <w:divBdr>
        <w:top w:val="none" w:sz="0" w:space="0" w:color="auto"/>
        <w:left w:val="none" w:sz="0" w:space="0" w:color="auto"/>
        <w:bottom w:val="none" w:sz="0" w:space="0" w:color="auto"/>
        <w:right w:val="none" w:sz="0" w:space="0" w:color="auto"/>
      </w:divBdr>
    </w:div>
    <w:div w:id="1767574359">
      <w:bodyDiv w:val="1"/>
      <w:marLeft w:val="0"/>
      <w:marRight w:val="0"/>
      <w:marTop w:val="0"/>
      <w:marBottom w:val="0"/>
      <w:divBdr>
        <w:top w:val="none" w:sz="0" w:space="0" w:color="auto"/>
        <w:left w:val="none" w:sz="0" w:space="0" w:color="auto"/>
        <w:bottom w:val="none" w:sz="0" w:space="0" w:color="auto"/>
        <w:right w:val="none" w:sz="0" w:space="0" w:color="auto"/>
      </w:divBdr>
    </w:div>
    <w:div w:id="1767655184">
      <w:bodyDiv w:val="1"/>
      <w:marLeft w:val="0"/>
      <w:marRight w:val="0"/>
      <w:marTop w:val="0"/>
      <w:marBottom w:val="0"/>
      <w:divBdr>
        <w:top w:val="none" w:sz="0" w:space="0" w:color="auto"/>
        <w:left w:val="none" w:sz="0" w:space="0" w:color="auto"/>
        <w:bottom w:val="none" w:sz="0" w:space="0" w:color="auto"/>
        <w:right w:val="none" w:sz="0" w:space="0" w:color="auto"/>
      </w:divBdr>
    </w:div>
    <w:div w:id="1767729111">
      <w:bodyDiv w:val="1"/>
      <w:marLeft w:val="0"/>
      <w:marRight w:val="0"/>
      <w:marTop w:val="0"/>
      <w:marBottom w:val="0"/>
      <w:divBdr>
        <w:top w:val="none" w:sz="0" w:space="0" w:color="auto"/>
        <w:left w:val="none" w:sz="0" w:space="0" w:color="auto"/>
        <w:bottom w:val="none" w:sz="0" w:space="0" w:color="auto"/>
        <w:right w:val="none" w:sz="0" w:space="0" w:color="auto"/>
      </w:divBdr>
    </w:div>
    <w:div w:id="1767798878">
      <w:bodyDiv w:val="1"/>
      <w:marLeft w:val="0"/>
      <w:marRight w:val="0"/>
      <w:marTop w:val="0"/>
      <w:marBottom w:val="0"/>
      <w:divBdr>
        <w:top w:val="none" w:sz="0" w:space="0" w:color="auto"/>
        <w:left w:val="none" w:sz="0" w:space="0" w:color="auto"/>
        <w:bottom w:val="none" w:sz="0" w:space="0" w:color="auto"/>
        <w:right w:val="none" w:sz="0" w:space="0" w:color="auto"/>
      </w:divBdr>
    </w:div>
    <w:div w:id="1767967402">
      <w:bodyDiv w:val="1"/>
      <w:marLeft w:val="0"/>
      <w:marRight w:val="0"/>
      <w:marTop w:val="0"/>
      <w:marBottom w:val="0"/>
      <w:divBdr>
        <w:top w:val="none" w:sz="0" w:space="0" w:color="auto"/>
        <w:left w:val="none" w:sz="0" w:space="0" w:color="auto"/>
        <w:bottom w:val="none" w:sz="0" w:space="0" w:color="auto"/>
        <w:right w:val="none" w:sz="0" w:space="0" w:color="auto"/>
      </w:divBdr>
    </w:div>
    <w:div w:id="1768378796">
      <w:bodyDiv w:val="1"/>
      <w:marLeft w:val="0"/>
      <w:marRight w:val="0"/>
      <w:marTop w:val="0"/>
      <w:marBottom w:val="0"/>
      <w:divBdr>
        <w:top w:val="none" w:sz="0" w:space="0" w:color="auto"/>
        <w:left w:val="none" w:sz="0" w:space="0" w:color="auto"/>
        <w:bottom w:val="none" w:sz="0" w:space="0" w:color="auto"/>
        <w:right w:val="none" w:sz="0" w:space="0" w:color="auto"/>
      </w:divBdr>
    </w:div>
    <w:div w:id="1768382567">
      <w:bodyDiv w:val="1"/>
      <w:marLeft w:val="0"/>
      <w:marRight w:val="0"/>
      <w:marTop w:val="0"/>
      <w:marBottom w:val="0"/>
      <w:divBdr>
        <w:top w:val="none" w:sz="0" w:space="0" w:color="auto"/>
        <w:left w:val="none" w:sz="0" w:space="0" w:color="auto"/>
        <w:bottom w:val="none" w:sz="0" w:space="0" w:color="auto"/>
        <w:right w:val="none" w:sz="0" w:space="0" w:color="auto"/>
      </w:divBdr>
    </w:div>
    <w:div w:id="1768386026">
      <w:bodyDiv w:val="1"/>
      <w:marLeft w:val="0"/>
      <w:marRight w:val="0"/>
      <w:marTop w:val="0"/>
      <w:marBottom w:val="0"/>
      <w:divBdr>
        <w:top w:val="none" w:sz="0" w:space="0" w:color="auto"/>
        <w:left w:val="none" w:sz="0" w:space="0" w:color="auto"/>
        <w:bottom w:val="none" w:sz="0" w:space="0" w:color="auto"/>
        <w:right w:val="none" w:sz="0" w:space="0" w:color="auto"/>
      </w:divBdr>
    </w:div>
    <w:div w:id="1768766795">
      <w:bodyDiv w:val="1"/>
      <w:marLeft w:val="0"/>
      <w:marRight w:val="0"/>
      <w:marTop w:val="0"/>
      <w:marBottom w:val="0"/>
      <w:divBdr>
        <w:top w:val="none" w:sz="0" w:space="0" w:color="auto"/>
        <w:left w:val="none" w:sz="0" w:space="0" w:color="auto"/>
        <w:bottom w:val="none" w:sz="0" w:space="0" w:color="auto"/>
        <w:right w:val="none" w:sz="0" w:space="0" w:color="auto"/>
      </w:divBdr>
    </w:div>
    <w:div w:id="1769084704">
      <w:bodyDiv w:val="1"/>
      <w:marLeft w:val="0"/>
      <w:marRight w:val="0"/>
      <w:marTop w:val="0"/>
      <w:marBottom w:val="0"/>
      <w:divBdr>
        <w:top w:val="none" w:sz="0" w:space="0" w:color="auto"/>
        <w:left w:val="none" w:sz="0" w:space="0" w:color="auto"/>
        <w:bottom w:val="none" w:sz="0" w:space="0" w:color="auto"/>
        <w:right w:val="none" w:sz="0" w:space="0" w:color="auto"/>
      </w:divBdr>
    </w:div>
    <w:div w:id="1769276776">
      <w:bodyDiv w:val="1"/>
      <w:marLeft w:val="0"/>
      <w:marRight w:val="0"/>
      <w:marTop w:val="0"/>
      <w:marBottom w:val="0"/>
      <w:divBdr>
        <w:top w:val="none" w:sz="0" w:space="0" w:color="auto"/>
        <w:left w:val="none" w:sz="0" w:space="0" w:color="auto"/>
        <w:bottom w:val="none" w:sz="0" w:space="0" w:color="auto"/>
        <w:right w:val="none" w:sz="0" w:space="0" w:color="auto"/>
      </w:divBdr>
    </w:div>
    <w:div w:id="1769350477">
      <w:bodyDiv w:val="1"/>
      <w:marLeft w:val="0"/>
      <w:marRight w:val="0"/>
      <w:marTop w:val="0"/>
      <w:marBottom w:val="0"/>
      <w:divBdr>
        <w:top w:val="none" w:sz="0" w:space="0" w:color="auto"/>
        <w:left w:val="none" w:sz="0" w:space="0" w:color="auto"/>
        <w:bottom w:val="none" w:sz="0" w:space="0" w:color="auto"/>
        <w:right w:val="none" w:sz="0" w:space="0" w:color="auto"/>
      </w:divBdr>
    </w:div>
    <w:div w:id="1769423619">
      <w:bodyDiv w:val="1"/>
      <w:marLeft w:val="0"/>
      <w:marRight w:val="0"/>
      <w:marTop w:val="0"/>
      <w:marBottom w:val="0"/>
      <w:divBdr>
        <w:top w:val="none" w:sz="0" w:space="0" w:color="auto"/>
        <w:left w:val="none" w:sz="0" w:space="0" w:color="auto"/>
        <w:bottom w:val="none" w:sz="0" w:space="0" w:color="auto"/>
        <w:right w:val="none" w:sz="0" w:space="0" w:color="auto"/>
      </w:divBdr>
    </w:div>
    <w:div w:id="1769696793">
      <w:bodyDiv w:val="1"/>
      <w:marLeft w:val="0"/>
      <w:marRight w:val="0"/>
      <w:marTop w:val="0"/>
      <w:marBottom w:val="0"/>
      <w:divBdr>
        <w:top w:val="none" w:sz="0" w:space="0" w:color="auto"/>
        <w:left w:val="none" w:sz="0" w:space="0" w:color="auto"/>
        <w:bottom w:val="none" w:sz="0" w:space="0" w:color="auto"/>
        <w:right w:val="none" w:sz="0" w:space="0" w:color="auto"/>
      </w:divBdr>
    </w:div>
    <w:div w:id="1769885881">
      <w:bodyDiv w:val="1"/>
      <w:marLeft w:val="0"/>
      <w:marRight w:val="0"/>
      <w:marTop w:val="0"/>
      <w:marBottom w:val="0"/>
      <w:divBdr>
        <w:top w:val="none" w:sz="0" w:space="0" w:color="auto"/>
        <w:left w:val="none" w:sz="0" w:space="0" w:color="auto"/>
        <w:bottom w:val="none" w:sz="0" w:space="0" w:color="auto"/>
        <w:right w:val="none" w:sz="0" w:space="0" w:color="auto"/>
      </w:divBdr>
    </w:div>
    <w:div w:id="1769887431">
      <w:bodyDiv w:val="1"/>
      <w:marLeft w:val="0"/>
      <w:marRight w:val="0"/>
      <w:marTop w:val="0"/>
      <w:marBottom w:val="0"/>
      <w:divBdr>
        <w:top w:val="none" w:sz="0" w:space="0" w:color="auto"/>
        <w:left w:val="none" w:sz="0" w:space="0" w:color="auto"/>
        <w:bottom w:val="none" w:sz="0" w:space="0" w:color="auto"/>
        <w:right w:val="none" w:sz="0" w:space="0" w:color="auto"/>
      </w:divBdr>
    </w:div>
    <w:div w:id="1769963169">
      <w:bodyDiv w:val="1"/>
      <w:marLeft w:val="0"/>
      <w:marRight w:val="0"/>
      <w:marTop w:val="0"/>
      <w:marBottom w:val="0"/>
      <w:divBdr>
        <w:top w:val="none" w:sz="0" w:space="0" w:color="auto"/>
        <w:left w:val="none" w:sz="0" w:space="0" w:color="auto"/>
        <w:bottom w:val="none" w:sz="0" w:space="0" w:color="auto"/>
        <w:right w:val="none" w:sz="0" w:space="0" w:color="auto"/>
      </w:divBdr>
    </w:div>
    <w:div w:id="1770200183">
      <w:bodyDiv w:val="1"/>
      <w:marLeft w:val="0"/>
      <w:marRight w:val="0"/>
      <w:marTop w:val="0"/>
      <w:marBottom w:val="0"/>
      <w:divBdr>
        <w:top w:val="none" w:sz="0" w:space="0" w:color="auto"/>
        <w:left w:val="none" w:sz="0" w:space="0" w:color="auto"/>
        <w:bottom w:val="none" w:sz="0" w:space="0" w:color="auto"/>
        <w:right w:val="none" w:sz="0" w:space="0" w:color="auto"/>
      </w:divBdr>
    </w:div>
    <w:div w:id="1770271491">
      <w:bodyDiv w:val="1"/>
      <w:marLeft w:val="0"/>
      <w:marRight w:val="0"/>
      <w:marTop w:val="0"/>
      <w:marBottom w:val="0"/>
      <w:divBdr>
        <w:top w:val="none" w:sz="0" w:space="0" w:color="auto"/>
        <w:left w:val="none" w:sz="0" w:space="0" w:color="auto"/>
        <w:bottom w:val="none" w:sz="0" w:space="0" w:color="auto"/>
        <w:right w:val="none" w:sz="0" w:space="0" w:color="auto"/>
      </w:divBdr>
    </w:div>
    <w:div w:id="1770464461">
      <w:bodyDiv w:val="1"/>
      <w:marLeft w:val="0"/>
      <w:marRight w:val="0"/>
      <w:marTop w:val="0"/>
      <w:marBottom w:val="0"/>
      <w:divBdr>
        <w:top w:val="none" w:sz="0" w:space="0" w:color="auto"/>
        <w:left w:val="none" w:sz="0" w:space="0" w:color="auto"/>
        <w:bottom w:val="none" w:sz="0" w:space="0" w:color="auto"/>
        <w:right w:val="none" w:sz="0" w:space="0" w:color="auto"/>
      </w:divBdr>
    </w:div>
    <w:div w:id="1770850462">
      <w:bodyDiv w:val="1"/>
      <w:marLeft w:val="0"/>
      <w:marRight w:val="0"/>
      <w:marTop w:val="0"/>
      <w:marBottom w:val="0"/>
      <w:divBdr>
        <w:top w:val="none" w:sz="0" w:space="0" w:color="auto"/>
        <w:left w:val="none" w:sz="0" w:space="0" w:color="auto"/>
        <w:bottom w:val="none" w:sz="0" w:space="0" w:color="auto"/>
        <w:right w:val="none" w:sz="0" w:space="0" w:color="auto"/>
      </w:divBdr>
    </w:div>
    <w:div w:id="1770854608">
      <w:bodyDiv w:val="1"/>
      <w:marLeft w:val="0"/>
      <w:marRight w:val="0"/>
      <w:marTop w:val="0"/>
      <w:marBottom w:val="0"/>
      <w:divBdr>
        <w:top w:val="none" w:sz="0" w:space="0" w:color="auto"/>
        <w:left w:val="none" w:sz="0" w:space="0" w:color="auto"/>
        <w:bottom w:val="none" w:sz="0" w:space="0" w:color="auto"/>
        <w:right w:val="none" w:sz="0" w:space="0" w:color="auto"/>
      </w:divBdr>
    </w:div>
    <w:div w:id="1771269747">
      <w:bodyDiv w:val="1"/>
      <w:marLeft w:val="0"/>
      <w:marRight w:val="0"/>
      <w:marTop w:val="0"/>
      <w:marBottom w:val="0"/>
      <w:divBdr>
        <w:top w:val="none" w:sz="0" w:space="0" w:color="auto"/>
        <w:left w:val="none" w:sz="0" w:space="0" w:color="auto"/>
        <w:bottom w:val="none" w:sz="0" w:space="0" w:color="auto"/>
        <w:right w:val="none" w:sz="0" w:space="0" w:color="auto"/>
      </w:divBdr>
    </w:div>
    <w:div w:id="1771273689">
      <w:bodyDiv w:val="1"/>
      <w:marLeft w:val="0"/>
      <w:marRight w:val="0"/>
      <w:marTop w:val="0"/>
      <w:marBottom w:val="0"/>
      <w:divBdr>
        <w:top w:val="none" w:sz="0" w:space="0" w:color="auto"/>
        <w:left w:val="none" w:sz="0" w:space="0" w:color="auto"/>
        <w:bottom w:val="none" w:sz="0" w:space="0" w:color="auto"/>
        <w:right w:val="none" w:sz="0" w:space="0" w:color="auto"/>
      </w:divBdr>
    </w:div>
    <w:div w:id="1771392836">
      <w:bodyDiv w:val="1"/>
      <w:marLeft w:val="0"/>
      <w:marRight w:val="0"/>
      <w:marTop w:val="0"/>
      <w:marBottom w:val="0"/>
      <w:divBdr>
        <w:top w:val="none" w:sz="0" w:space="0" w:color="auto"/>
        <w:left w:val="none" w:sz="0" w:space="0" w:color="auto"/>
        <w:bottom w:val="none" w:sz="0" w:space="0" w:color="auto"/>
        <w:right w:val="none" w:sz="0" w:space="0" w:color="auto"/>
      </w:divBdr>
    </w:div>
    <w:div w:id="1771580555">
      <w:bodyDiv w:val="1"/>
      <w:marLeft w:val="0"/>
      <w:marRight w:val="0"/>
      <w:marTop w:val="0"/>
      <w:marBottom w:val="0"/>
      <w:divBdr>
        <w:top w:val="none" w:sz="0" w:space="0" w:color="auto"/>
        <w:left w:val="none" w:sz="0" w:space="0" w:color="auto"/>
        <w:bottom w:val="none" w:sz="0" w:space="0" w:color="auto"/>
        <w:right w:val="none" w:sz="0" w:space="0" w:color="auto"/>
      </w:divBdr>
    </w:div>
    <w:div w:id="1771850136">
      <w:bodyDiv w:val="1"/>
      <w:marLeft w:val="0"/>
      <w:marRight w:val="0"/>
      <w:marTop w:val="0"/>
      <w:marBottom w:val="0"/>
      <w:divBdr>
        <w:top w:val="none" w:sz="0" w:space="0" w:color="auto"/>
        <w:left w:val="none" w:sz="0" w:space="0" w:color="auto"/>
        <w:bottom w:val="none" w:sz="0" w:space="0" w:color="auto"/>
        <w:right w:val="none" w:sz="0" w:space="0" w:color="auto"/>
      </w:divBdr>
    </w:div>
    <w:div w:id="1772120103">
      <w:bodyDiv w:val="1"/>
      <w:marLeft w:val="0"/>
      <w:marRight w:val="0"/>
      <w:marTop w:val="0"/>
      <w:marBottom w:val="0"/>
      <w:divBdr>
        <w:top w:val="none" w:sz="0" w:space="0" w:color="auto"/>
        <w:left w:val="none" w:sz="0" w:space="0" w:color="auto"/>
        <w:bottom w:val="none" w:sz="0" w:space="0" w:color="auto"/>
        <w:right w:val="none" w:sz="0" w:space="0" w:color="auto"/>
      </w:divBdr>
    </w:div>
    <w:div w:id="1772580392">
      <w:bodyDiv w:val="1"/>
      <w:marLeft w:val="0"/>
      <w:marRight w:val="0"/>
      <w:marTop w:val="0"/>
      <w:marBottom w:val="0"/>
      <w:divBdr>
        <w:top w:val="none" w:sz="0" w:space="0" w:color="auto"/>
        <w:left w:val="none" w:sz="0" w:space="0" w:color="auto"/>
        <w:bottom w:val="none" w:sz="0" w:space="0" w:color="auto"/>
        <w:right w:val="none" w:sz="0" w:space="0" w:color="auto"/>
      </w:divBdr>
    </w:div>
    <w:div w:id="1772771962">
      <w:bodyDiv w:val="1"/>
      <w:marLeft w:val="0"/>
      <w:marRight w:val="0"/>
      <w:marTop w:val="0"/>
      <w:marBottom w:val="0"/>
      <w:divBdr>
        <w:top w:val="none" w:sz="0" w:space="0" w:color="auto"/>
        <w:left w:val="none" w:sz="0" w:space="0" w:color="auto"/>
        <w:bottom w:val="none" w:sz="0" w:space="0" w:color="auto"/>
        <w:right w:val="none" w:sz="0" w:space="0" w:color="auto"/>
      </w:divBdr>
    </w:div>
    <w:div w:id="1772777181">
      <w:bodyDiv w:val="1"/>
      <w:marLeft w:val="0"/>
      <w:marRight w:val="0"/>
      <w:marTop w:val="0"/>
      <w:marBottom w:val="0"/>
      <w:divBdr>
        <w:top w:val="none" w:sz="0" w:space="0" w:color="auto"/>
        <w:left w:val="none" w:sz="0" w:space="0" w:color="auto"/>
        <w:bottom w:val="none" w:sz="0" w:space="0" w:color="auto"/>
        <w:right w:val="none" w:sz="0" w:space="0" w:color="auto"/>
      </w:divBdr>
    </w:div>
    <w:div w:id="1772816171">
      <w:bodyDiv w:val="1"/>
      <w:marLeft w:val="0"/>
      <w:marRight w:val="0"/>
      <w:marTop w:val="0"/>
      <w:marBottom w:val="0"/>
      <w:divBdr>
        <w:top w:val="none" w:sz="0" w:space="0" w:color="auto"/>
        <w:left w:val="none" w:sz="0" w:space="0" w:color="auto"/>
        <w:bottom w:val="none" w:sz="0" w:space="0" w:color="auto"/>
        <w:right w:val="none" w:sz="0" w:space="0" w:color="auto"/>
      </w:divBdr>
    </w:div>
    <w:div w:id="1772819895">
      <w:bodyDiv w:val="1"/>
      <w:marLeft w:val="0"/>
      <w:marRight w:val="0"/>
      <w:marTop w:val="0"/>
      <w:marBottom w:val="0"/>
      <w:divBdr>
        <w:top w:val="none" w:sz="0" w:space="0" w:color="auto"/>
        <w:left w:val="none" w:sz="0" w:space="0" w:color="auto"/>
        <w:bottom w:val="none" w:sz="0" w:space="0" w:color="auto"/>
        <w:right w:val="none" w:sz="0" w:space="0" w:color="auto"/>
      </w:divBdr>
    </w:div>
    <w:div w:id="1773040387">
      <w:bodyDiv w:val="1"/>
      <w:marLeft w:val="0"/>
      <w:marRight w:val="0"/>
      <w:marTop w:val="0"/>
      <w:marBottom w:val="0"/>
      <w:divBdr>
        <w:top w:val="none" w:sz="0" w:space="0" w:color="auto"/>
        <w:left w:val="none" w:sz="0" w:space="0" w:color="auto"/>
        <w:bottom w:val="none" w:sz="0" w:space="0" w:color="auto"/>
        <w:right w:val="none" w:sz="0" w:space="0" w:color="auto"/>
      </w:divBdr>
    </w:div>
    <w:div w:id="1773163954">
      <w:bodyDiv w:val="1"/>
      <w:marLeft w:val="0"/>
      <w:marRight w:val="0"/>
      <w:marTop w:val="0"/>
      <w:marBottom w:val="0"/>
      <w:divBdr>
        <w:top w:val="none" w:sz="0" w:space="0" w:color="auto"/>
        <w:left w:val="none" w:sz="0" w:space="0" w:color="auto"/>
        <w:bottom w:val="none" w:sz="0" w:space="0" w:color="auto"/>
        <w:right w:val="none" w:sz="0" w:space="0" w:color="auto"/>
      </w:divBdr>
    </w:div>
    <w:div w:id="1773428686">
      <w:bodyDiv w:val="1"/>
      <w:marLeft w:val="0"/>
      <w:marRight w:val="0"/>
      <w:marTop w:val="0"/>
      <w:marBottom w:val="0"/>
      <w:divBdr>
        <w:top w:val="none" w:sz="0" w:space="0" w:color="auto"/>
        <w:left w:val="none" w:sz="0" w:space="0" w:color="auto"/>
        <w:bottom w:val="none" w:sz="0" w:space="0" w:color="auto"/>
        <w:right w:val="none" w:sz="0" w:space="0" w:color="auto"/>
      </w:divBdr>
    </w:div>
    <w:div w:id="1773428843">
      <w:bodyDiv w:val="1"/>
      <w:marLeft w:val="0"/>
      <w:marRight w:val="0"/>
      <w:marTop w:val="0"/>
      <w:marBottom w:val="0"/>
      <w:divBdr>
        <w:top w:val="none" w:sz="0" w:space="0" w:color="auto"/>
        <w:left w:val="none" w:sz="0" w:space="0" w:color="auto"/>
        <w:bottom w:val="none" w:sz="0" w:space="0" w:color="auto"/>
        <w:right w:val="none" w:sz="0" w:space="0" w:color="auto"/>
      </w:divBdr>
    </w:div>
    <w:div w:id="1773433229">
      <w:bodyDiv w:val="1"/>
      <w:marLeft w:val="0"/>
      <w:marRight w:val="0"/>
      <w:marTop w:val="0"/>
      <w:marBottom w:val="0"/>
      <w:divBdr>
        <w:top w:val="none" w:sz="0" w:space="0" w:color="auto"/>
        <w:left w:val="none" w:sz="0" w:space="0" w:color="auto"/>
        <w:bottom w:val="none" w:sz="0" w:space="0" w:color="auto"/>
        <w:right w:val="none" w:sz="0" w:space="0" w:color="auto"/>
      </w:divBdr>
    </w:div>
    <w:div w:id="1773477901">
      <w:bodyDiv w:val="1"/>
      <w:marLeft w:val="0"/>
      <w:marRight w:val="0"/>
      <w:marTop w:val="0"/>
      <w:marBottom w:val="0"/>
      <w:divBdr>
        <w:top w:val="none" w:sz="0" w:space="0" w:color="auto"/>
        <w:left w:val="none" w:sz="0" w:space="0" w:color="auto"/>
        <w:bottom w:val="none" w:sz="0" w:space="0" w:color="auto"/>
        <w:right w:val="none" w:sz="0" w:space="0" w:color="auto"/>
      </w:divBdr>
    </w:div>
    <w:div w:id="1773695637">
      <w:bodyDiv w:val="1"/>
      <w:marLeft w:val="0"/>
      <w:marRight w:val="0"/>
      <w:marTop w:val="0"/>
      <w:marBottom w:val="0"/>
      <w:divBdr>
        <w:top w:val="none" w:sz="0" w:space="0" w:color="auto"/>
        <w:left w:val="none" w:sz="0" w:space="0" w:color="auto"/>
        <w:bottom w:val="none" w:sz="0" w:space="0" w:color="auto"/>
        <w:right w:val="none" w:sz="0" w:space="0" w:color="auto"/>
      </w:divBdr>
    </w:div>
    <w:div w:id="1773932865">
      <w:bodyDiv w:val="1"/>
      <w:marLeft w:val="0"/>
      <w:marRight w:val="0"/>
      <w:marTop w:val="0"/>
      <w:marBottom w:val="0"/>
      <w:divBdr>
        <w:top w:val="none" w:sz="0" w:space="0" w:color="auto"/>
        <w:left w:val="none" w:sz="0" w:space="0" w:color="auto"/>
        <w:bottom w:val="none" w:sz="0" w:space="0" w:color="auto"/>
        <w:right w:val="none" w:sz="0" w:space="0" w:color="auto"/>
      </w:divBdr>
    </w:div>
    <w:div w:id="1774011668">
      <w:bodyDiv w:val="1"/>
      <w:marLeft w:val="0"/>
      <w:marRight w:val="0"/>
      <w:marTop w:val="0"/>
      <w:marBottom w:val="0"/>
      <w:divBdr>
        <w:top w:val="none" w:sz="0" w:space="0" w:color="auto"/>
        <w:left w:val="none" w:sz="0" w:space="0" w:color="auto"/>
        <w:bottom w:val="none" w:sz="0" w:space="0" w:color="auto"/>
        <w:right w:val="none" w:sz="0" w:space="0" w:color="auto"/>
      </w:divBdr>
    </w:div>
    <w:div w:id="1774209620">
      <w:bodyDiv w:val="1"/>
      <w:marLeft w:val="0"/>
      <w:marRight w:val="0"/>
      <w:marTop w:val="0"/>
      <w:marBottom w:val="0"/>
      <w:divBdr>
        <w:top w:val="none" w:sz="0" w:space="0" w:color="auto"/>
        <w:left w:val="none" w:sz="0" w:space="0" w:color="auto"/>
        <w:bottom w:val="none" w:sz="0" w:space="0" w:color="auto"/>
        <w:right w:val="none" w:sz="0" w:space="0" w:color="auto"/>
      </w:divBdr>
    </w:div>
    <w:div w:id="1774283295">
      <w:bodyDiv w:val="1"/>
      <w:marLeft w:val="0"/>
      <w:marRight w:val="0"/>
      <w:marTop w:val="0"/>
      <w:marBottom w:val="0"/>
      <w:divBdr>
        <w:top w:val="none" w:sz="0" w:space="0" w:color="auto"/>
        <w:left w:val="none" w:sz="0" w:space="0" w:color="auto"/>
        <w:bottom w:val="none" w:sz="0" w:space="0" w:color="auto"/>
        <w:right w:val="none" w:sz="0" w:space="0" w:color="auto"/>
      </w:divBdr>
    </w:div>
    <w:div w:id="1774518920">
      <w:bodyDiv w:val="1"/>
      <w:marLeft w:val="0"/>
      <w:marRight w:val="0"/>
      <w:marTop w:val="0"/>
      <w:marBottom w:val="0"/>
      <w:divBdr>
        <w:top w:val="none" w:sz="0" w:space="0" w:color="auto"/>
        <w:left w:val="none" w:sz="0" w:space="0" w:color="auto"/>
        <w:bottom w:val="none" w:sz="0" w:space="0" w:color="auto"/>
        <w:right w:val="none" w:sz="0" w:space="0" w:color="auto"/>
      </w:divBdr>
    </w:div>
    <w:div w:id="1774592686">
      <w:bodyDiv w:val="1"/>
      <w:marLeft w:val="0"/>
      <w:marRight w:val="0"/>
      <w:marTop w:val="0"/>
      <w:marBottom w:val="0"/>
      <w:divBdr>
        <w:top w:val="none" w:sz="0" w:space="0" w:color="auto"/>
        <w:left w:val="none" w:sz="0" w:space="0" w:color="auto"/>
        <w:bottom w:val="none" w:sz="0" w:space="0" w:color="auto"/>
        <w:right w:val="none" w:sz="0" w:space="0" w:color="auto"/>
      </w:divBdr>
    </w:div>
    <w:div w:id="1774668714">
      <w:bodyDiv w:val="1"/>
      <w:marLeft w:val="0"/>
      <w:marRight w:val="0"/>
      <w:marTop w:val="0"/>
      <w:marBottom w:val="0"/>
      <w:divBdr>
        <w:top w:val="none" w:sz="0" w:space="0" w:color="auto"/>
        <w:left w:val="none" w:sz="0" w:space="0" w:color="auto"/>
        <w:bottom w:val="none" w:sz="0" w:space="0" w:color="auto"/>
        <w:right w:val="none" w:sz="0" w:space="0" w:color="auto"/>
      </w:divBdr>
    </w:div>
    <w:div w:id="1774744497">
      <w:bodyDiv w:val="1"/>
      <w:marLeft w:val="0"/>
      <w:marRight w:val="0"/>
      <w:marTop w:val="0"/>
      <w:marBottom w:val="0"/>
      <w:divBdr>
        <w:top w:val="none" w:sz="0" w:space="0" w:color="auto"/>
        <w:left w:val="none" w:sz="0" w:space="0" w:color="auto"/>
        <w:bottom w:val="none" w:sz="0" w:space="0" w:color="auto"/>
        <w:right w:val="none" w:sz="0" w:space="0" w:color="auto"/>
      </w:divBdr>
    </w:div>
    <w:div w:id="1774745298">
      <w:bodyDiv w:val="1"/>
      <w:marLeft w:val="0"/>
      <w:marRight w:val="0"/>
      <w:marTop w:val="0"/>
      <w:marBottom w:val="0"/>
      <w:divBdr>
        <w:top w:val="none" w:sz="0" w:space="0" w:color="auto"/>
        <w:left w:val="none" w:sz="0" w:space="0" w:color="auto"/>
        <w:bottom w:val="none" w:sz="0" w:space="0" w:color="auto"/>
        <w:right w:val="none" w:sz="0" w:space="0" w:color="auto"/>
      </w:divBdr>
    </w:div>
    <w:div w:id="1775444695">
      <w:bodyDiv w:val="1"/>
      <w:marLeft w:val="0"/>
      <w:marRight w:val="0"/>
      <w:marTop w:val="0"/>
      <w:marBottom w:val="0"/>
      <w:divBdr>
        <w:top w:val="none" w:sz="0" w:space="0" w:color="auto"/>
        <w:left w:val="none" w:sz="0" w:space="0" w:color="auto"/>
        <w:bottom w:val="none" w:sz="0" w:space="0" w:color="auto"/>
        <w:right w:val="none" w:sz="0" w:space="0" w:color="auto"/>
      </w:divBdr>
    </w:div>
    <w:div w:id="1775517457">
      <w:bodyDiv w:val="1"/>
      <w:marLeft w:val="0"/>
      <w:marRight w:val="0"/>
      <w:marTop w:val="0"/>
      <w:marBottom w:val="0"/>
      <w:divBdr>
        <w:top w:val="none" w:sz="0" w:space="0" w:color="auto"/>
        <w:left w:val="none" w:sz="0" w:space="0" w:color="auto"/>
        <w:bottom w:val="none" w:sz="0" w:space="0" w:color="auto"/>
        <w:right w:val="none" w:sz="0" w:space="0" w:color="auto"/>
      </w:divBdr>
    </w:div>
    <w:div w:id="1775517852">
      <w:bodyDiv w:val="1"/>
      <w:marLeft w:val="0"/>
      <w:marRight w:val="0"/>
      <w:marTop w:val="0"/>
      <w:marBottom w:val="0"/>
      <w:divBdr>
        <w:top w:val="none" w:sz="0" w:space="0" w:color="auto"/>
        <w:left w:val="none" w:sz="0" w:space="0" w:color="auto"/>
        <w:bottom w:val="none" w:sz="0" w:space="0" w:color="auto"/>
        <w:right w:val="none" w:sz="0" w:space="0" w:color="auto"/>
      </w:divBdr>
    </w:div>
    <w:div w:id="1775591724">
      <w:bodyDiv w:val="1"/>
      <w:marLeft w:val="0"/>
      <w:marRight w:val="0"/>
      <w:marTop w:val="0"/>
      <w:marBottom w:val="0"/>
      <w:divBdr>
        <w:top w:val="none" w:sz="0" w:space="0" w:color="auto"/>
        <w:left w:val="none" w:sz="0" w:space="0" w:color="auto"/>
        <w:bottom w:val="none" w:sz="0" w:space="0" w:color="auto"/>
        <w:right w:val="none" w:sz="0" w:space="0" w:color="auto"/>
      </w:divBdr>
    </w:div>
    <w:div w:id="1775710713">
      <w:bodyDiv w:val="1"/>
      <w:marLeft w:val="0"/>
      <w:marRight w:val="0"/>
      <w:marTop w:val="0"/>
      <w:marBottom w:val="0"/>
      <w:divBdr>
        <w:top w:val="none" w:sz="0" w:space="0" w:color="auto"/>
        <w:left w:val="none" w:sz="0" w:space="0" w:color="auto"/>
        <w:bottom w:val="none" w:sz="0" w:space="0" w:color="auto"/>
        <w:right w:val="none" w:sz="0" w:space="0" w:color="auto"/>
      </w:divBdr>
    </w:div>
    <w:div w:id="1775979768">
      <w:bodyDiv w:val="1"/>
      <w:marLeft w:val="0"/>
      <w:marRight w:val="0"/>
      <w:marTop w:val="0"/>
      <w:marBottom w:val="0"/>
      <w:divBdr>
        <w:top w:val="none" w:sz="0" w:space="0" w:color="auto"/>
        <w:left w:val="none" w:sz="0" w:space="0" w:color="auto"/>
        <w:bottom w:val="none" w:sz="0" w:space="0" w:color="auto"/>
        <w:right w:val="none" w:sz="0" w:space="0" w:color="auto"/>
      </w:divBdr>
    </w:div>
    <w:div w:id="1776250130">
      <w:bodyDiv w:val="1"/>
      <w:marLeft w:val="0"/>
      <w:marRight w:val="0"/>
      <w:marTop w:val="0"/>
      <w:marBottom w:val="0"/>
      <w:divBdr>
        <w:top w:val="none" w:sz="0" w:space="0" w:color="auto"/>
        <w:left w:val="none" w:sz="0" w:space="0" w:color="auto"/>
        <w:bottom w:val="none" w:sz="0" w:space="0" w:color="auto"/>
        <w:right w:val="none" w:sz="0" w:space="0" w:color="auto"/>
      </w:divBdr>
    </w:div>
    <w:div w:id="1776251021">
      <w:bodyDiv w:val="1"/>
      <w:marLeft w:val="0"/>
      <w:marRight w:val="0"/>
      <w:marTop w:val="0"/>
      <w:marBottom w:val="0"/>
      <w:divBdr>
        <w:top w:val="none" w:sz="0" w:space="0" w:color="auto"/>
        <w:left w:val="none" w:sz="0" w:space="0" w:color="auto"/>
        <w:bottom w:val="none" w:sz="0" w:space="0" w:color="auto"/>
        <w:right w:val="none" w:sz="0" w:space="0" w:color="auto"/>
      </w:divBdr>
    </w:div>
    <w:div w:id="1776709394">
      <w:bodyDiv w:val="1"/>
      <w:marLeft w:val="0"/>
      <w:marRight w:val="0"/>
      <w:marTop w:val="0"/>
      <w:marBottom w:val="0"/>
      <w:divBdr>
        <w:top w:val="none" w:sz="0" w:space="0" w:color="auto"/>
        <w:left w:val="none" w:sz="0" w:space="0" w:color="auto"/>
        <w:bottom w:val="none" w:sz="0" w:space="0" w:color="auto"/>
        <w:right w:val="none" w:sz="0" w:space="0" w:color="auto"/>
      </w:divBdr>
    </w:div>
    <w:div w:id="1776751169">
      <w:bodyDiv w:val="1"/>
      <w:marLeft w:val="0"/>
      <w:marRight w:val="0"/>
      <w:marTop w:val="0"/>
      <w:marBottom w:val="0"/>
      <w:divBdr>
        <w:top w:val="none" w:sz="0" w:space="0" w:color="auto"/>
        <w:left w:val="none" w:sz="0" w:space="0" w:color="auto"/>
        <w:bottom w:val="none" w:sz="0" w:space="0" w:color="auto"/>
        <w:right w:val="none" w:sz="0" w:space="0" w:color="auto"/>
      </w:divBdr>
    </w:div>
    <w:div w:id="1776753748">
      <w:bodyDiv w:val="1"/>
      <w:marLeft w:val="0"/>
      <w:marRight w:val="0"/>
      <w:marTop w:val="0"/>
      <w:marBottom w:val="0"/>
      <w:divBdr>
        <w:top w:val="none" w:sz="0" w:space="0" w:color="auto"/>
        <w:left w:val="none" w:sz="0" w:space="0" w:color="auto"/>
        <w:bottom w:val="none" w:sz="0" w:space="0" w:color="auto"/>
        <w:right w:val="none" w:sz="0" w:space="0" w:color="auto"/>
      </w:divBdr>
    </w:div>
    <w:div w:id="1777170973">
      <w:bodyDiv w:val="1"/>
      <w:marLeft w:val="0"/>
      <w:marRight w:val="0"/>
      <w:marTop w:val="0"/>
      <w:marBottom w:val="0"/>
      <w:divBdr>
        <w:top w:val="none" w:sz="0" w:space="0" w:color="auto"/>
        <w:left w:val="none" w:sz="0" w:space="0" w:color="auto"/>
        <w:bottom w:val="none" w:sz="0" w:space="0" w:color="auto"/>
        <w:right w:val="none" w:sz="0" w:space="0" w:color="auto"/>
      </w:divBdr>
    </w:div>
    <w:div w:id="1777212087">
      <w:bodyDiv w:val="1"/>
      <w:marLeft w:val="0"/>
      <w:marRight w:val="0"/>
      <w:marTop w:val="0"/>
      <w:marBottom w:val="0"/>
      <w:divBdr>
        <w:top w:val="none" w:sz="0" w:space="0" w:color="auto"/>
        <w:left w:val="none" w:sz="0" w:space="0" w:color="auto"/>
        <w:bottom w:val="none" w:sz="0" w:space="0" w:color="auto"/>
        <w:right w:val="none" w:sz="0" w:space="0" w:color="auto"/>
      </w:divBdr>
    </w:div>
    <w:div w:id="1777217292">
      <w:bodyDiv w:val="1"/>
      <w:marLeft w:val="0"/>
      <w:marRight w:val="0"/>
      <w:marTop w:val="0"/>
      <w:marBottom w:val="0"/>
      <w:divBdr>
        <w:top w:val="none" w:sz="0" w:space="0" w:color="auto"/>
        <w:left w:val="none" w:sz="0" w:space="0" w:color="auto"/>
        <w:bottom w:val="none" w:sz="0" w:space="0" w:color="auto"/>
        <w:right w:val="none" w:sz="0" w:space="0" w:color="auto"/>
      </w:divBdr>
    </w:div>
    <w:div w:id="1777485112">
      <w:bodyDiv w:val="1"/>
      <w:marLeft w:val="0"/>
      <w:marRight w:val="0"/>
      <w:marTop w:val="0"/>
      <w:marBottom w:val="0"/>
      <w:divBdr>
        <w:top w:val="none" w:sz="0" w:space="0" w:color="auto"/>
        <w:left w:val="none" w:sz="0" w:space="0" w:color="auto"/>
        <w:bottom w:val="none" w:sz="0" w:space="0" w:color="auto"/>
        <w:right w:val="none" w:sz="0" w:space="0" w:color="auto"/>
      </w:divBdr>
    </w:div>
    <w:div w:id="1777675306">
      <w:bodyDiv w:val="1"/>
      <w:marLeft w:val="0"/>
      <w:marRight w:val="0"/>
      <w:marTop w:val="0"/>
      <w:marBottom w:val="0"/>
      <w:divBdr>
        <w:top w:val="none" w:sz="0" w:space="0" w:color="auto"/>
        <w:left w:val="none" w:sz="0" w:space="0" w:color="auto"/>
        <w:bottom w:val="none" w:sz="0" w:space="0" w:color="auto"/>
        <w:right w:val="none" w:sz="0" w:space="0" w:color="auto"/>
      </w:divBdr>
    </w:div>
    <w:div w:id="1777822843">
      <w:bodyDiv w:val="1"/>
      <w:marLeft w:val="0"/>
      <w:marRight w:val="0"/>
      <w:marTop w:val="0"/>
      <w:marBottom w:val="0"/>
      <w:divBdr>
        <w:top w:val="none" w:sz="0" w:space="0" w:color="auto"/>
        <w:left w:val="none" w:sz="0" w:space="0" w:color="auto"/>
        <w:bottom w:val="none" w:sz="0" w:space="0" w:color="auto"/>
        <w:right w:val="none" w:sz="0" w:space="0" w:color="auto"/>
      </w:divBdr>
    </w:div>
    <w:div w:id="1777942660">
      <w:bodyDiv w:val="1"/>
      <w:marLeft w:val="0"/>
      <w:marRight w:val="0"/>
      <w:marTop w:val="0"/>
      <w:marBottom w:val="0"/>
      <w:divBdr>
        <w:top w:val="none" w:sz="0" w:space="0" w:color="auto"/>
        <w:left w:val="none" w:sz="0" w:space="0" w:color="auto"/>
        <w:bottom w:val="none" w:sz="0" w:space="0" w:color="auto"/>
        <w:right w:val="none" w:sz="0" w:space="0" w:color="auto"/>
      </w:divBdr>
    </w:div>
    <w:div w:id="1778258667">
      <w:bodyDiv w:val="1"/>
      <w:marLeft w:val="0"/>
      <w:marRight w:val="0"/>
      <w:marTop w:val="0"/>
      <w:marBottom w:val="0"/>
      <w:divBdr>
        <w:top w:val="none" w:sz="0" w:space="0" w:color="auto"/>
        <w:left w:val="none" w:sz="0" w:space="0" w:color="auto"/>
        <w:bottom w:val="none" w:sz="0" w:space="0" w:color="auto"/>
        <w:right w:val="none" w:sz="0" w:space="0" w:color="auto"/>
      </w:divBdr>
    </w:div>
    <w:div w:id="1778479114">
      <w:bodyDiv w:val="1"/>
      <w:marLeft w:val="0"/>
      <w:marRight w:val="0"/>
      <w:marTop w:val="0"/>
      <w:marBottom w:val="0"/>
      <w:divBdr>
        <w:top w:val="none" w:sz="0" w:space="0" w:color="auto"/>
        <w:left w:val="none" w:sz="0" w:space="0" w:color="auto"/>
        <w:bottom w:val="none" w:sz="0" w:space="0" w:color="auto"/>
        <w:right w:val="none" w:sz="0" w:space="0" w:color="auto"/>
      </w:divBdr>
    </w:div>
    <w:div w:id="1778600734">
      <w:bodyDiv w:val="1"/>
      <w:marLeft w:val="0"/>
      <w:marRight w:val="0"/>
      <w:marTop w:val="0"/>
      <w:marBottom w:val="0"/>
      <w:divBdr>
        <w:top w:val="none" w:sz="0" w:space="0" w:color="auto"/>
        <w:left w:val="none" w:sz="0" w:space="0" w:color="auto"/>
        <w:bottom w:val="none" w:sz="0" w:space="0" w:color="auto"/>
        <w:right w:val="none" w:sz="0" w:space="0" w:color="auto"/>
      </w:divBdr>
    </w:div>
    <w:div w:id="1778866405">
      <w:bodyDiv w:val="1"/>
      <w:marLeft w:val="0"/>
      <w:marRight w:val="0"/>
      <w:marTop w:val="0"/>
      <w:marBottom w:val="0"/>
      <w:divBdr>
        <w:top w:val="none" w:sz="0" w:space="0" w:color="auto"/>
        <w:left w:val="none" w:sz="0" w:space="0" w:color="auto"/>
        <w:bottom w:val="none" w:sz="0" w:space="0" w:color="auto"/>
        <w:right w:val="none" w:sz="0" w:space="0" w:color="auto"/>
      </w:divBdr>
    </w:div>
    <w:div w:id="1778869889">
      <w:bodyDiv w:val="1"/>
      <w:marLeft w:val="0"/>
      <w:marRight w:val="0"/>
      <w:marTop w:val="0"/>
      <w:marBottom w:val="0"/>
      <w:divBdr>
        <w:top w:val="none" w:sz="0" w:space="0" w:color="auto"/>
        <w:left w:val="none" w:sz="0" w:space="0" w:color="auto"/>
        <w:bottom w:val="none" w:sz="0" w:space="0" w:color="auto"/>
        <w:right w:val="none" w:sz="0" w:space="0" w:color="auto"/>
      </w:divBdr>
    </w:div>
    <w:div w:id="1778871551">
      <w:bodyDiv w:val="1"/>
      <w:marLeft w:val="0"/>
      <w:marRight w:val="0"/>
      <w:marTop w:val="0"/>
      <w:marBottom w:val="0"/>
      <w:divBdr>
        <w:top w:val="none" w:sz="0" w:space="0" w:color="auto"/>
        <w:left w:val="none" w:sz="0" w:space="0" w:color="auto"/>
        <w:bottom w:val="none" w:sz="0" w:space="0" w:color="auto"/>
        <w:right w:val="none" w:sz="0" w:space="0" w:color="auto"/>
      </w:divBdr>
    </w:div>
    <w:div w:id="1778985504">
      <w:bodyDiv w:val="1"/>
      <w:marLeft w:val="0"/>
      <w:marRight w:val="0"/>
      <w:marTop w:val="0"/>
      <w:marBottom w:val="0"/>
      <w:divBdr>
        <w:top w:val="none" w:sz="0" w:space="0" w:color="auto"/>
        <w:left w:val="none" w:sz="0" w:space="0" w:color="auto"/>
        <w:bottom w:val="none" w:sz="0" w:space="0" w:color="auto"/>
        <w:right w:val="none" w:sz="0" w:space="0" w:color="auto"/>
      </w:divBdr>
    </w:div>
    <w:div w:id="1779446649">
      <w:bodyDiv w:val="1"/>
      <w:marLeft w:val="0"/>
      <w:marRight w:val="0"/>
      <w:marTop w:val="0"/>
      <w:marBottom w:val="0"/>
      <w:divBdr>
        <w:top w:val="none" w:sz="0" w:space="0" w:color="auto"/>
        <w:left w:val="none" w:sz="0" w:space="0" w:color="auto"/>
        <w:bottom w:val="none" w:sz="0" w:space="0" w:color="auto"/>
        <w:right w:val="none" w:sz="0" w:space="0" w:color="auto"/>
      </w:divBdr>
    </w:div>
    <w:div w:id="1779593965">
      <w:bodyDiv w:val="1"/>
      <w:marLeft w:val="0"/>
      <w:marRight w:val="0"/>
      <w:marTop w:val="0"/>
      <w:marBottom w:val="0"/>
      <w:divBdr>
        <w:top w:val="none" w:sz="0" w:space="0" w:color="auto"/>
        <w:left w:val="none" w:sz="0" w:space="0" w:color="auto"/>
        <w:bottom w:val="none" w:sz="0" w:space="0" w:color="auto"/>
        <w:right w:val="none" w:sz="0" w:space="0" w:color="auto"/>
      </w:divBdr>
    </w:div>
    <w:div w:id="1779711032">
      <w:bodyDiv w:val="1"/>
      <w:marLeft w:val="0"/>
      <w:marRight w:val="0"/>
      <w:marTop w:val="0"/>
      <w:marBottom w:val="0"/>
      <w:divBdr>
        <w:top w:val="none" w:sz="0" w:space="0" w:color="auto"/>
        <w:left w:val="none" w:sz="0" w:space="0" w:color="auto"/>
        <w:bottom w:val="none" w:sz="0" w:space="0" w:color="auto"/>
        <w:right w:val="none" w:sz="0" w:space="0" w:color="auto"/>
      </w:divBdr>
    </w:div>
    <w:div w:id="1779830183">
      <w:bodyDiv w:val="1"/>
      <w:marLeft w:val="0"/>
      <w:marRight w:val="0"/>
      <w:marTop w:val="0"/>
      <w:marBottom w:val="0"/>
      <w:divBdr>
        <w:top w:val="none" w:sz="0" w:space="0" w:color="auto"/>
        <w:left w:val="none" w:sz="0" w:space="0" w:color="auto"/>
        <w:bottom w:val="none" w:sz="0" w:space="0" w:color="auto"/>
        <w:right w:val="none" w:sz="0" w:space="0" w:color="auto"/>
      </w:divBdr>
    </w:div>
    <w:div w:id="1779908369">
      <w:bodyDiv w:val="1"/>
      <w:marLeft w:val="0"/>
      <w:marRight w:val="0"/>
      <w:marTop w:val="0"/>
      <w:marBottom w:val="0"/>
      <w:divBdr>
        <w:top w:val="none" w:sz="0" w:space="0" w:color="auto"/>
        <w:left w:val="none" w:sz="0" w:space="0" w:color="auto"/>
        <w:bottom w:val="none" w:sz="0" w:space="0" w:color="auto"/>
        <w:right w:val="none" w:sz="0" w:space="0" w:color="auto"/>
      </w:divBdr>
    </w:div>
    <w:div w:id="1779988264">
      <w:bodyDiv w:val="1"/>
      <w:marLeft w:val="0"/>
      <w:marRight w:val="0"/>
      <w:marTop w:val="0"/>
      <w:marBottom w:val="0"/>
      <w:divBdr>
        <w:top w:val="none" w:sz="0" w:space="0" w:color="auto"/>
        <w:left w:val="none" w:sz="0" w:space="0" w:color="auto"/>
        <w:bottom w:val="none" w:sz="0" w:space="0" w:color="auto"/>
        <w:right w:val="none" w:sz="0" w:space="0" w:color="auto"/>
      </w:divBdr>
    </w:div>
    <w:div w:id="1780101968">
      <w:bodyDiv w:val="1"/>
      <w:marLeft w:val="0"/>
      <w:marRight w:val="0"/>
      <w:marTop w:val="0"/>
      <w:marBottom w:val="0"/>
      <w:divBdr>
        <w:top w:val="none" w:sz="0" w:space="0" w:color="auto"/>
        <w:left w:val="none" w:sz="0" w:space="0" w:color="auto"/>
        <w:bottom w:val="none" w:sz="0" w:space="0" w:color="auto"/>
        <w:right w:val="none" w:sz="0" w:space="0" w:color="auto"/>
      </w:divBdr>
    </w:div>
    <w:div w:id="1780297113">
      <w:bodyDiv w:val="1"/>
      <w:marLeft w:val="0"/>
      <w:marRight w:val="0"/>
      <w:marTop w:val="0"/>
      <w:marBottom w:val="0"/>
      <w:divBdr>
        <w:top w:val="none" w:sz="0" w:space="0" w:color="auto"/>
        <w:left w:val="none" w:sz="0" w:space="0" w:color="auto"/>
        <w:bottom w:val="none" w:sz="0" w:space="0" w:color="auto"/>
        <w:right w:val="none" w:sz="0" w:space="0" w:color="auto"/>
      </w:divBdr>
    </w:div>
    <w:div w:id="1780374643">
      <w:bodyDiv w:val="1"/>
      <w:marLeft w:val="0"/>
      <w:marRight w:val="0"/>
      <w:marTop w:val="0"/>
      <w:marBottom w:val="0"/>
      <w:divBdr>
        <w:top w:val="none" w:sz="0" w:space="0" w:color="auto"/>
        <w:left w:val="none" w:sz="0" w:space="0" w:color="auto"/>
        <w:bottom w:val="none" w:sz="0" w:space="0" w:color="auto"/>
        <w:right w:val="none" w:sz="0" w:space="0" w:color="auto"/>
      </w:divBdr>
    </w:div>
    <w:div w:id="1780448259">
      <w:bodyDiv w:val="1"/>
      <w:marLeft w:val="0"/>
      <w:marRight w:val="0"/>
      <w:marTop w:val="0"/>
      <w:marBottom w:val="0"/>
      <w:divBdr>
        <w:top w:val="none" w:sz="0" w:space="0" w:color="auto"/>
        <w:left w:val="none" w:sz="0" w:space="0" w:color="auto"/>
        <w:bottom w:val="none" w:sz="0" w:space="0" w:color="auto"/>
        <w:right w:val="none" w:sz="0" w:space="0" w:color="auto"/>
      </w:divBdr>
    </w:div>
    <w:div w:id="1780560336">
      <w:bodyDiv w:val="1"/>
      <w:marLeft w:val="0"/>
      <w:marRight w:val="0"/>
      <w:marTop w:val="0"/>
      <w:marBottom w:val="0"/>
      <w:divBdr>
        <w:top w:val="none" w:sz="0" w:space="0" w:color="auto"/>
        <w:left w:val="none" w:sz="0" w:space="0" w:color="auto"/>
        <w:bottom w:val="none" w:sz="0" w:space="0" w:color="auto"/>
        <w:right w:val="none" w:sz="0" w:space="0" w:color="auto"/>
      </w:divBdr>
    </w:div>
    <w:div w:id="1780561223">
      <w:bodyDiv w:val="1"/>
      <w:marLeft w:val="0"/>
      <w:marRight w:val="0"/>
      <w:marTop w:val="0"/>
      <w:marBottom w:val="0"/>
      <w:divBdr>
        <w:top w:val="none" w:sz="0" w:space="0" w:color="auto"/>
        <w:left w:val="none" w:sz="0" w:space="0" w:color="auto"/>
        <w:bottom w:val="none" w:sz="0" w:space="0" w:color="auto"/>
        <w:right w:val="none" w:sz="0" w:space="0" w:color="auto"/>
      </w:divBdr>
    </w:div>
    <w:div w:id="1780568010">
      <w:bodyDiv w:val="1"/>
      <w:marLeft w:val="0"/>
      <w:marRight w:val="0"/>
      <w:marTop w:val="0"/>
      <w:marBottom w:val="0"/>
      <w:divBdr>
        <w:top w:val="none" w:sz="0" w:space="0" w:color="auto"/>
        <w:left w:val="none" w:sz="0" w:space="0" w:color="auto"/>
        <w:bottom w:val="none" w:sz="0" w:space="0" w:color="auto"/>
        <w:right w:val="none" w:sz="0" w:space="0" w:color="auto"/>
      </w:divBdr>
    </w:div>
    <w:div w:id="1780642640">
      <w:bodyDiv w:val="1"/>
      <w:marLeft w:val="0"/>
      <w:marRight w:val="0"/>
      <w:marTop w:val="0"/>
      <w:marBottom w:val="0"/>
      <w:divBdr>
        <w:top w:val="none" w:sz="0" w:space="0" w:color="auto"/>
        <w:left w:val="none" w:sz="0" w:space="0" w:color="auto"/>
        <w:bottom w:val="none" w:sz="0" w:space="0" w:color="auto"/>
        <w:right w:val="none" w:sz="0" w:space="0" w:color="auto"/>
      </w:divBdr>
    </w:div>
    <w:div w:id="1780679416">
      <w:bodyDiv w:val="1"/>
      <w:marLeft w:val="0"/>
      <w:marRight w:val="0"/>
      <w:marTop w:val="0"/>
      <w:marBottom w:val="0"/>
      <w:divBdr>
        <w:top w:val="none" w:sz="0" w:space="0" w:color="auto"/>
        <w:left w:val="none" w:sz="0" w:space="0" w:color="auto"/>
        <w:bottom w:val="none" w:sz="0" w:space="0" w:color="auto"/>
        <w:right w:val="none" w:sz="0" w:space="0" w:color="auto"/>
      </w:divBdr>
    </w:div>
    <w:div w:id="1780757511">
      <w:bodyDiv w:val="1"/>
      <w:marLeft w:val="0"/>
      <w:marRight w:val="0"/>
      <w:marTop w:val="0"/>
      <w:marBottom w:val="0"/>
      <w:divBdr>
        <w:top w:val="none" w:sz="0" w:space="0" w:color="auto"/>
        <w:left w:val="none" w:sz="0" w:space="0" w:color="auto"/>
        <w:bottom w:val="none" w:sz="0" w:space="0" w:color="auto"/>
        <w:right w:val="none" w:sz="0" w:space="0" w:color="auto"/>
      </w:divBdr>
    </w:div>
    <w:div w:id="1780830621">
      <w:bodyDiv w:val="1"/>
      <w:marLeft w:val="0"/>
      <w:marRight w:val="0"/>
      <w:marTop w:val="0"/>
      <w:marBottom w:val="0"/>
      <w:divBdr>
        <w:top w:val="none" w:sz="0" w:space="0" w:color="auto"/>
        <w:left w:val="none" w:sz="0" w:space="0" w:color="auto"/>
        <w:bottom w:val="none" w:sz="0" w:space="0" w:color="auto"/>
        <w:right w:val="none" w:sz="0" w:space="0" w:color="auto"/>
      </w:divBdr>
    </w:div>
    <w:div w:id="1780837348">
      <w:bodyDiv w:val="1"/>
      <w:marLeft w:val="0"/>
      <w:marRight w:val="0"/>
      <w:marTop w:val="0"/>
      <w:marBottom w:val="0"/>
      <w:divBdr>
        <w:top w:val="none" w:sz="0" w:space="0" w:color="auto"/>
        <w:left w:val="none" w:sz="0" w:space="0" w:color="auto"/>
        <w:bottom w:val="none" w:sz="0" w:space="0" w:color="auto"/>
        <w:right w:val="none" w:sz="0" w:space="0" w:color="auto"/>
      </w:divBdr>
    </w:div>
    <w:div w:id="1781293575">
      <w:bodyDiv w:val="1"/>
      <w:marLeft w:val="0"/>
      <w:marRight w:val="0"/>
      <w:marTop w:val="0"/>
      <w:marBottom w:val="0"/>
      <w:divBdr>
        <w:top w:val="none" w:sz="0" w:space="0" w:color="auto"/>
        <w:left w:val="none" w:sz="0" w:space="0" w:color="auto"/>
        <w:bottom w:val="none" w:sz="0" w:space="0" w:color="auto"/>
        <w:right w:val="none" w:sz="0" w:space="0" w:color="auto"/>
      </w:divBdr>
    </w:div>
    <w:div w:id="1781606119">
      <w:bodyDiv w:val="1"/>
      <w:marLeft w:val="0"/>
      <w:marRight w:val="0"/>
      <w:marTop w:val="0"/>
      <w:marBottom w:val="0"/>
      <w:divBdr>
        <w:top w:val="none" w:sz="0" w:space="0" w:color="auto"/>
        <w:left w:val="none" w:sz="0" w:space="0" w:color="auto"/>
        <w:bottom w:val="none" w:sz="0" w:space="0" w:color="auto"/>
        <w:right w:val="none" w:sz="0" w:space="0" w:color="auto"/>
      </w:divBdr>
    </w:div>
    <w:div w:id="1782647135">
      <w:bodyDiv w:val="1"/>
      <w:marLeft w:val="0"/>
      <w:marRight w:val="0"/>
      <w:marTop w:val="0"/>
      <w:marBottom w:val="0"/>
      <w:divBdr>
        <w:top w:val="none" w:sz="0" w:space="0" w:color="auto"/>
        <w:left w:val="none" w:sz="0" w:space="0" w:color="auto"/>
        <w:bottom w:val="none" w:sz="0" w:space="0" w:color="auto"/>
        <w:right w:val="none" w:sz="0" w:space="0" w:color="auto"/>
      </w:divBdr>
    </w:div>
    <w:div w:id="1782796761">
      <w:bodyDiv w:val="1"/>
      <w:marLeft w:val="0"/>
      <w:marRight w:val="0"/>
      <w:marTop w:val="0"/>
      <w:marBottom w:val="0"/>
      <w:divBdr>
        <w:top w:val="none" w:sz="0" w:space="0" w:color="auto"/>
        <w:left w:val="none" w:sz="0" w:space="0" w:color="auto"/>
        <w:bottom w:val="none" w:sz="0" w:space="0" w:color="auto"/>
        <w:right w:val="none" w:sz="0" w:space="0" w:color="auto"/>
      </w:divBdr>
    </w:div>
    <w:div w:id="1783105812">
      <w:bodyDiv w:val="1"/>
      <w:marLeft w:val="0"/>
      <w:marRight w:val="0"/>
      <w:marTop w:val="0"/>
      <w:marBottom w:val="0"/>
      <w:divBdr>
        <w:top w:val="none" w:sz="0" w:space="0" w:color="auto"/>
        <w:left w:val="none" w:sz="0" w:space="0" w:color="auto"/>
        <w:bottom w:val="none" w:sz="0" w:space="0" w:color="auto"/>
        <w:right w:val="none" w:sz="0" w:space="0" w:color="auto"/>
      </w:divBdr>
    </w:div>
    <w:div w:id="1783113287">
      <w:bodyDiv w:val="1"/>
      <w:marLeft w:val="0"/>
      <w:marRight w:val="0"/>
      <w:marTop w:val="0"/>
      <w:marBottom w:val="0"/>
      <w:divBdr>
        <w:top w:val="none" w:sz="0" w:space="0" w:color="auto"/>
        <w:left w:val="none" w:sz="0" w:space="0" w:color="auto"/>
        <w:bottom w:val="none" w:sz="0" w:space="0" w:color="auto"/>
        <w:right w:val="none" w:sz="0" w:space="0" w:color="auto"/>
      </w:divBdr>
    </w:div>
    <w:div w:id="1783182749">
      <w:bodyDiv w:val="1"/>
      <w:marLeft w:val="0"/>
      <w:marRight w:val="0"/>
      <w:marTop w:val="0"/>
      <w:marBottom w:val="0"/>
      <w:divBdr>
        <w:top w:val="none" w:sz="0" w:space="0" w:color="auto"/>
        <w:left w:val="none" w:sz="0" w:space="0" w:color="auto"/>
        <w:bottom w:val="none" w:sz="0" w:space="0" w:color="auto"/>
        <w:right w:val="none" w:sz="0" w:space="0" w:color="auto"/>
      </w:divBdr>
    </w:div>
    <w:div w:id="1783452083">
      <w:bodyDiv w:val="1"/>
      <w:marLeft w:val="0"/>
      <w:marRight w:val="0"/>
      <w:marTop w:val="0"/>
      <w:marBottom w:val="0"/>
      <w:divBdr>
        <w:top w:val="none" w:sz="0" w:space="0" w:color="auto"/>
        <w:left w:val="none" w:sz="0" w:space="0" w:color="auto"/>
        <w:bottom w:val="none" w:sz="0" w:space="0" w:color="auto"/>
        <w:right w:val="none" w:sz="0" w:space="0" w:color="auto"/>
      </w:divBdr>
    </w:div>
    <w:div w:id="1783645481">
      <w:bodyDiv w:val="1"/>
      <w:marLeft w:val="0"/>
      <w:marRight w:val="0"/>
      <w:marTop w:val="0"/>
      <w:marBottom w:val="0"/>
      <w:divBdr>
        <w:top w:val="none" w:sz="0" w:space="0" w:color="auto"/>
        <w:left w:val="none" w:sz="0" w:space="0" w:color="auto"/>
        <w:bottom w:val="none" w:sz="0" w:space="0" w:color="auto"/>
        <w:right w:val="none" w:sz="0" w:space="0" w:color="auto"/>
      </w:divBdr>
    </w:div>
    <w:div w:id="1783769169">
      <w:bodyDiv w:val="1"/>
      <w:marLeft w:val="0"/>
      <w:marRight w:val="0"/>
      <w:marTop w:val="0"/>
      <w:marBottom w:val="0"/>
      <w:divBdr>
        <w:top w:val="none" w:sz="0" w:space="0" w:color="auto"/>
        <w:left w:val="none" w:sz="0" w:space="0" w:color="auto"/>
        <w:bottom w:val="none" w:sz="0" w:space="0" w:color="auto"/>
        <w:right w:val="none" w:sz="0" w:space="0" w:color="auto"/>
      </w:divBdr>
    </w:div>
    <w:div w:id="1783987280">
      <w:bodyDiv w:val="1"/>
      <w:marLeft w:val="0"/>
      <w:marRight w:val="0"/>
      <w:marTop w:val="0"/>
      <w:marBottom w:val="0"/>
      <w:divBdr>
        <w:top w:val="none" w:sz="0" w:space="0" w:color="auto"/>
        <w:left w:val="none" w:sz="0" w:space="0" w:color="auto"/>
        <w:bottom w:val="none" w:sz="0" w:space="0" w:color="auto"/>
        <w:right w:val="none" w:sz="0" w:space="0" w:color="auto"/>
      </w:divBdr>
    </w:div>
    <w:div w:id="1784223372">
      <w:bodyDiv w:val="1"/>
      <w:marLeft w:val="0"/>
      <w:marRight w:val="0"/>
      <w:marTop w:val="0"/>
      <w:marBottom w:val="0"/>
      <w:divBdr>
        <w:top w:val="none" w:sz="0" w:space="0" w:color="auto"/>
        <w:left w:val="none" w:sz="0" w:space="0" w:color="auto"/>
        <w:bottom w:val="none" w:sz="0" w:space="0" w:color="auto"/>
        <w:right w:val="none" w:sz="0" w:space="0" w:color="auto"/>
      </w:divBdr>
    </w:div>
    <w:div w:id="1784572688">
      <w:bodyDiv w:val="1"/>
      <w:marLeft w:val="0"/>
      <w:marRight w:val="0"/>
      <w:marTop w:val="0"/>
      <w:marBottom w:val="0"/>
      <w:divBdr>
        <w:top w:val="none" w:sz="0" w:space="0" w:color="auto"/>
        <w:left w:val="none" w:sz="0" w:space="0" w:color="auto"/>
        <w:bottom w:val="none" w:sz="0" w:space="0" w:color="auto"/>
        <w:right w:val="none" w:sz="0" w:space="0" w:color="auto"/>
      </w:divBdr>
    </w:div>
    <w:div w:id="1784808722">
      <w:bodyDiv w:val="1"/>
      <w:marLeft w:val="0"/>
      <w:marRight w:val="0"/>
      <w:marTop w:val="0"/>
      <w:marBottom w:val="0"/>
      <w:divBdr>
        <w:top w:val="none" w:sz="0" w:space="0" w:color="auto"/>
        <w:left w:val="none" w:sz="0" w:space="0" w:color="auto"/>
        <w:bottom w:val="none" w:sz="0" w:space="0" w:color="auto"/>
        <w:right w:val="none" w:sz="0" w:space="0" w:color="auto"/>
      </w:divBdr>
    </w:div>
    <w:div w:id="1784839620">
      <w:bodyDiv w:val="1"/>
      <w:marLeft w:val="0"/>
      <w:marRight w:val="0"/>
      <w:marTop w:val="0"/>
      <w:marBottom w:val="0"/>
      <w:divBdr>
        <w:top w:val="none" w:sz="0" w:space="0" w:color="auto"/>
        <w:left w:val="none" w:sz="0" w:space="0" w:color="auto"/>
        <w:bottom w:val="none" w:sz="0" w:space="0" w:color="auto"/>
        <w:right w:val="none" w:sz="0" w:space="0" w:color="auto"/>
      </w:divBdr>
    </w:div>
    <w:div w:id="1784880272">
      <w:bodyDiv w:val="1"/>
      <w:marLeft w:val="0"/>
      <w:marRight w:val="0"/>
      <w:marTop w:val="0"/>
      <w:marBottom w:val="0"/>
      <w:divBdr>
        <w:top w:val="none" w:sz="0" w:space="0" w:color="auto"/>
        <w:left w:val="none" w:sz="0" w:space="0" w:color="auto"/>
        <w:bottom w:val="none" w:sz="0" w:space="0" w:color="auto"/>
        <w:right w:val="none" w:sz="0" w:space="0" w:color="auto"/>
      </w:divBdr>
    </w:div>
    <w:div w:id="1784886570">
      <w:bodyDiv w:val="1"/>
      <w:marLeft w:val="0"/>
      <w:marRight w:val="0"/>
      <w:marTop w:val="0"/>
      <w:marBottom w:val="0"/>
      <w:divBdr>
        <w:top w:val="none" w:sz="0" w:space="0" w:color="auto"/>
        <w:left w:val="none" w:sz="0" w:space="0" w:color="auto"/>
        <w:bottom w:val="none" w:sz="0" w:space="0" w:color="auto"/>
        <w:right w:val="none" w:sz="0" w:space="0" w:color="auto"/>
      </w:divBdr>
    </w:div>
    <w:div w:id="1784961120">
      <w:bodyDiv w:val="1"/>
      <w:marLeft w:val="0"/>
      <w:marRight w:val="0"/>
      <w:marTop w:val="0"/>
      <w:marBottom w:val="0"/>
      <w:divBdr>
        <w:top w:val="none" w:sz="0" w:space="0" w:color="auto"/>
        <w:left w:val="none" w:sz="0" w:space="0" w:color="auto"/>
        <w:bottom w:val="none" w:sz="0" w:space="0" w:color="auto"/>
        <w:right w:val="none" w:sz="0" w:space="0" w:color="auto"/>
      </w:divBdr>
    </w:div>
    <w:div w:id="1785036553">
      <w:bodyDiv w:val="1"/>
      <w:marLeft w:val="0"/>
      <w:marRight w:val="0"/>
      <w:marTop w:val="0"/>
      <w:marBottom w:val="0"/>
      <w:divBdr>
        <w:top w:val="none" w:sz="0" w:space="0" w:color="auto"/>
        <w:left w:val="none" w:sz="0" w:space="0" w:color="auto"/>
        <w:bottom w:val="none" w:sz="0" w:space="0" w:color="auto"/>
        <w:right w:val="none" w:sz="0" w:space="0" w:color="auto"/>
      </w:divBdr>
    </w:div>
    <w:div w:id="1785231101">
      <w:bodyDiv w:val="1"/>
      <w:marLeft w:val="0"/>
      <w:marRight w:val="0"/>
      <w:marTop w:val="0"/>
      <w:marBottom w:val="0"/>
      <w:divBdr>
        <w:top w:val="none" w:sz="0" w:space="0" w:color="auto"/>
        <w:left w:val="none" w:sz="0" w:space="0" w:color="auto"/>
        <w:bottom w:val="none" w:sz="0" w:space="0" w:color="auto"/>
        <w:right w:val="none" w:sz="0" w:space="0" w:color="auto"/>
      </w:divBdr>
    </w:div>
    <w:div w:id="1785420401">
      <w:bodyDiv w:val="1"/>
      <w:marLeft w:val="0"/>
      <w:marRight w:val="0"/>
      <w:marTop w:val="0"/>
      <w:marBottom w:val="0"/>
      <w:divBdr>
        <w:top w:val="none" w:sz="0" w:space="0" w:color="auto"/>
        <w:left w:val="none" w:sz="0" w:space="0" w:color="auto"/>
        <w:bottom w:val="none" w:sz="0" w:space="0" w:color="auto"/>
        <w:right w:val="none" w:sz="0" w:space="0" w:color="auto"/>
      </w:divBdr>
    </w:div>
    <w:div w:id="1785691287">
      <w:bodyDiv w:val="1"/>
      <w:marLeft w:val="0"/>
      <w:marRight w:val="0"/>
      <w:marTop w:val="0"/>
      <w:marBottom w:val="0"/>
      <w:divBdr>
        <w:top w:val="none" w:sz="0" w:space="0" w:color="auto"/>
        <w:left w:val="none" w:sz="0" w:space="0" w:color="auto"/>
        <w:bottom w:val="none" w:sz="0" w:space="0" w:color="auto"/>
        <w:right w:val="none" w:sz="0" w:space="0" w:color="auto"/>
      </w:divBdr>
    </w:div>
    <w:div w:id="1785810242">
      <w:bodyDiv w:val="1"/>
      <w:marLeft w:val="0"/>
      <w:marRight w:val="0"/>
      <w:marTop w:val="0"/>
      <w:marBottom w:val="0"/>
      <w:divBdr>
        <w:top w:val="none" w:sz="0" w:space="0" w:color="auto"/>
        <w:left w:val="none" w:sz="0" w:space="0" w:color="auto"/>
        <w:bottom w:val="none" w:sz="0" w:space="0" w:color="auto"/>
        <w:right w:val="none" w:sz="0" w:space="0" w:color="auto"/>
      </w:divBdr>
    </w:div>
    <w:div w:id="1786192007">
      <w:bodyDiv w:val="1"/>
      <w:marLeft w:val="0"/>
      <w:marRight w:val="0"/>
      <w:marTop w:val="0"/>
      <w:marBottom w:val="0"/>
      <w:divBdr>
        <w:top w:val="none" w:sz="0" w:space="0" w:color="auto"/>
        <w:left w:val="none" w:sz="0" w:space="0" w:color="auto"/>
        <w:bottom w:val="none" w:sz="0" w:space="0" w:color="auto"/>
        <w:right w:val="none" w:sz="0" w:space="0" w:color="auto"/>
      </w:divBdr>
    </w:div>
    <w:div w:id="1786344780">
      <w:bodyDiv w:val="1"/>
      <w:marLeft w:val="0"/>
      <w:marRight w:val="0"/>
      <w:marTop w:val="0"/>
      <w:marBottom w:val="0"/>
      <w:divBdr>
        <w:top w:val="none" w:sz="0" w:space="0" w:color="auto"/>
        <w:left w:val="none" w:sz="0" w:space="0" w:color="auto"/>
        <w:bottom w:val="none" w:sz="0" w:space="0" w:color="auto"/>
        <w:right w:val="none" w:sz="0" w:space="0" w:color="auto"/>
      </w:divBdr>
    </w:div>
    <w:div w:id="1787112375">
      <w:bodyDiv w:val="1"/>
      <w:marLeft w:val="0"/>
      <w:marRight w:val="0"/>
      <w:marTop w:val="0"/>
      <w:marBottom w:val="0"/>
      <w:divBdr>
        <w:top w:val="none" w:sz="0" w:space="0" w:color="auto"/>
        <w:left w:val="none" w:sz="0" w:space="0" w:color="auto"/>
        <w:bottom w:val="none" w:sz="0" w:space="0" w:color="auto"/>
        <w:right w:val="none" w:sz="0" w:space="0" w:color="auto"/>
      </w:divBdr>
    </w:div>
    <w:div w:id="1787121210">
      <w:bodyDiv w:val="1"/>
      <w:marLeft w:val="0"/>
      <w:marRight w:val="0"/>
      <w:marTop w:val="0"/>
      <w:marBottom w:val="0"/>
      <w:divBdr>
        <w:top w:val="none" w:sz="0" w:space="0" w:color="auto"/>
        <w:left w:val="none" w:sz="0" w:space="0" w:color="auto"/>
        <w:bottom w:val="none" w:sz="0" w:space="0" w:color="auto"/>
        <w:right w:val="none" w:sz="0" w:space="0" w:color="auto"/>
      </w:divBdr>
    </w:div>
    <w:div w:id="1787390213">
      <w:bodyDiv w:val="1"/>
      <w:marLeft w:val="0"/>
      <w:marRight w:val="0"/>
      <w:marTop w:val="0"/>
      <w:marBottom w:val="0"/>
      <w:divBdr>
        <w:top w:val="none" w:sz="0" w:space="0" w:color="auto"/>
        <w:left w:val="none" w:sz="0" w:space="0" w:color="auto"/>
        <w:bottom w:val="none" w:sz="0" w:space="0" w:color="auto"/>
        <w:right w:val="none" w:sz="0" w:space="0" w:color="auto"/>
      </w:divBdr>
    </w:div>
    <w:div w:id="1787700597">
      <w:bodyDiv w:val="1"/>
      <w:marLeft w:val="0"/>
      <w:marRight w:val="0"/>
      <w:marTop w:val="0"/>
      <w:marBottom w:val="0"/>
      <w:divBdr>
        <w:top w:val="none" w:sz="0" w:space="0" w:color="auto"/>
        <w:left w:val="none" w:sz="0" w:space="0" w:color="auto"/>
        <w:bottom w:val="none" w:sz="0" w:space="0" w:color="auto"/>
        <w:right w:val="none" w:sz="0" w:space="0" w:color="auto"/>
      </w:divBdr>
    </w:div>
    <w:div w:id="1787843607">
      <w:bodyDiv w:val="1"/>
      <w:marLeft w:val="0"/>
      <w:marRight w:val="0"/>
      <w:marTop w:val="0"/>
      <w:marBottom w:val="0"/>
      <w:divBdr>
        <w:top w:val="none" w:sz="0" w:space="0" w:color="auto"/>
        <w:left w:val="none" w:sz="0" w:space="0" w:color="auto"/>
        <w:bottom w:val="none" w:sz="0" w:space="0" w:color="auto"/>
        <w:right w:val="none" w:sz="0" w:space="0" w:color="auto"/>
      </w:divBdr>
    </w:div>
    <w:div w:id="1787893074">
      <w:bodyDiv w:val="1"/>
      <w:marLeft w:val="0"/>
      <w:marRight w:val="0"/>
      <w:marTop w:val="0"/>
      <w:marBottom w:val="0"/>
      <w:divBdr>
        <w:top w:val="none" w:sz="0" w:space="0" w:color="auto"/>
        <w:left w:val="none" w:sz="0" w:space="0" w:color="auto"/>
        <w:bottom w:val="none" w:sz="0" w:space="0" w:color="auto"/>
        <w:right w:val="none" w:sz="0" w:space="0" w:color="auto"/>
      </w:divBdr>
    </w:div>
    <w:div w:id="1787965491">
      <w:bodyDiv w:val="1"/>
      <w:marLeft w:val="0"/>
      <w:marRight w:val="0"/>
      <w:marTop w:val="0"/>
      <w:marBottom w:val="0"/>
      <w:divBdr>
        <w:top w:val="none" w:sz="0" w:space="0" w:color="auto"/>
        <w:left w:val="none" w:sz="0" w:space="0" w:color="auto"/>
        <w:bottom w:val="none" w:sz="0" w:space="0" w:color="auto"/>
        <w:right w:val="none" w:sz="0" w:space="0" w:color="auto"/>
      </w:divBdr>
    </w:div>
    <w:div w:id="1787967058">
      <w:bodyDiv w:val="1"/>
      <w:marLeft w:val="0"/>
      <w:marRight w:val="0"/>
      <w:marTop w:val="0"/>
      <w:marBottom w:val="0"/>
      <w:divBdr>
        <w:top w:val="none" w:sz="0" w:space="0" w:color="auto"/>
        <w:left w:val="none" w:sz="0" w:space="0" w:color="auto"/>
        <w:bottom w:val="none" w:sz="0" w:space="0" w:color="auto"/>
        <w:right w:val="none" w:sz="0" w:space="0" w:color="auto"/>
      </w:divBdr>
    </w:div>
    <w:div w:id="1787968334">
      <w:bodyDiv w:val="1"/>
      <w:marLeft w:val="0"/>
      <w:marRight w:val="0"/>
      <w:marTop w:val="0"/>
      <w:marBottom w:val="0"/>
      <w:divBdr>
        <w:top w:val="none" w:sz="0" w:space="0" w:color="auto"/>
        <w:left w:val="none" w:sz="0" w:space="0" w:color="auto"/>
        <w:bottom w:val="none" w:sz="0" w:space="0" w:color="auto"/>
        <w:right w:val="none" w:sz="0" w:space="0" w:color="auto"/>
      </w:divBdr>
    </w:div>
    <w:div w:id="1788740382">
      <w:bodyDiv w:val="1"/>
      <w:marLeft w:val="0"/>
      <w:marRight w:val="0"/>
      <w:marTop w:val="0"/>
      <w:marBottom w:val="0"/>
      <w:divBdr>
        <w:top w:val="none" w:sz="0" w:space="0" w:color="auto"/>
        <w:left w:val="none" w:sz="0" w:space="0" w:color="auto"/>
        <w:bottom w:val="none" w:sz="0" w:space="0" w:color="auto"/>
        <w:right w:val="none" w:sz="0" w:space="0" w:color="auto"/>
      </w:divBdr>
    </w:div>
    <w:div w:id="1788813436">
      <w:bodyDiv w:val="1"/>
      <w:marLeft w:val="0"/>
      <w:marRight w:val="0"/>
      <w:marTop w:val="0"/>
      <w:marBottom w:val="0"/>
      <w:divBdr>
        <w:top w:val="none" w:sz="0" w:space="0" w:color="auto"/>
        <w:left w:val="none" w:sz="0" w:space="0" w:color="auto"/>
        <w:bottom w:val="none" w:sz="0" w:space="0" w:color="auto"/>
        <w:right w:val="none" w:sz="0" w:space="0" w:color="auto"/>
      </w:divBdr>
    </w:div>
    <w:div w:id="1789084401">
      <w:bodyDiv w:val="1"/>
      <w:marLeft w:val="0"/>
      <w:marRight w:val="0"/>
      <w:marTop w:val="0"/>
      <w:marBottom w:val="0"/>
      <w:divBdr>
        <w:top w:val="none" w:sz="0" w:space="0" w:color="auto"/>
        <w:left w:val="none" w:sz="0" w:space="0" w:color="auto"/>
        <w:bottom w:val="none" w:sz="0" w:space="0" w:color="auto"/>
        <w:right w:val="none" w:sz="0" w:space="0" w:color="auto"/>
      </w:divBdr>
    </w:div>
    <w:div w:id="1789160284">
      <w:bodyDiv w:val="1"/>
      <w:marLeft w:val="0"/>
      <w:marRight w:val="0"/>
      <w:marTop w:val="0"/>
      <w:marBottom w:val="0"/>
      <w:divBdr>
        <w:top w:val="none" w:sz="0" w:space="0" w:color="auto"/>
        <w:left w:val="none" w:sz="0" w:space="0" w:color="auto"/>
        <w:bottom w:val="none" w:sz="0" w:space="0" w:color="auto"/>
        <w:right w:val="none" w:sz="0" w:space="0" w:color="auto"/>
      </w:divBdr>
    </w:div>
    <w:div w:id="1789280146">
      <w:bodyDiv w:val="1"/>
      <w:marLeft w:val="0"/>
      <w:marRight w:val="0"/>
      <w:marTop w:val="0"/>
      <w:marBottom w:val="0"/>
      <w:divBdr>
        <w:top w:val="none" w:sz="0" w:space="0" w:color="auto"/>
        <w:left w:val="none" w:sz="0" w:space="0" w:color="auto"/>
        <w:bottom w:val="none" w:sz="0" w:space="0" w:color="auto"/>
        <w:right w:val="none" w:sz="0" w:space="0" w:color="auto"/>
      </w:divBdr>
    </w:div>
    <w:div w:id="1789473276">
      <w:bodyDiv w:val="1"/>
      <w:marLeft w:val="0"/>
      <w:marRight w:val="0"/>
      <w:marTop w:val="0"/>
      <w:marBottom w:val="0"/>
      <w:divBdr>
        <w:top w:val="none" w:sz="0" w:space="0" w:color="auto"/>
        <w:left w:val="none" w:sz="0" w:space="0" w:color="auto"/>
        <w:bottom w:val="none" w:sz="0" w:space="0" w:color="auto"/>
        <w:right w:val="none" w:sz="0" w:space="0" w:color="auto"/>
      </w:divBdr>
    </w:div>
    <w:div w:id="1789733851">
      <w:bodyDiv w:val="1"/>
      <w:marLeft w:val="0"/>
      <w:marRight w:val="0"/>
      <w:marTop w:val="0"/>
      <w:marBottom w:val="0"/>
      <w:divBdr>
        <w:top w:val="none" w:sz="0" w:space="0" w:color="auto"/>
        <w:left w:val="none" w:sz="0" w:space="0" w:color="auto"/>
        <w:bottom w:val="none" w:sz="0" w:space="0" w:color="auto"/>
        <w:right w:val="none" w:sz="0" w:space="0" w:color="auto"/>
      </w:divBdr>
    </w:div>
    <w:div w:id="1789740345">
      <w:bodyDiv w:val="1"/>
      <w:marLeft w:val="0"/>
      <w:marRight w:val="0"/>
      <w:marTop w:val="0"/>
      <w:marBottom w:val="0"/>
      <w:divBdr>
        <w:top w:val="none" w:sz="0" w:space="0" w:color="auto"/>
        <w:left w:val="none" w:sz="0" w:space="0" w:color="auto"/>
        <w:bottom w:val="none" w:sz="0" w:space="0" w:color="auto"/>
        <w:right w:val="none" w:sz="0" w:space="0" w:color="auto"/>
      </w:divBdr>
    </w:div>
    <w:div w:id="1789810619">
      <w:bodyDiv w:val="1"/>
      <w:marLeft w:val="0"/>
      <w:marRight w:val="0"/>
      <w:marTop w:val="0"/>
      <w:marBottom w:val="0"/>
      <w:divBdr>
        <w:top w:val="none" w:sz="0" w:space="0" w:color="auto"/>
        <w:left w:val="none" w:sz="0" w:space="0" w:color="auto"/>
        <w:bottom w:val="none" w:sz="0" w:space="0" w:color="auto"/>
        <w:right w:val="none" w:sz="0" w:space="0" w:color="auto"/>
      </w:divBdr>
    </w:div>
    <w:div w:id="1790272867">
      <w:bodyDiv w:val="1"/>
      <w:marLeft w:val="0"/>
      <w:marRight w:val="0"/>
      <w:marTop w:val="0"/>
      <w:marBottom w:val="0"/>
      <w:divBdr>
        <w:top w:val="none" w:sz="0" w:space="0" w:color="auto"/>
        <w:left w:val="none" w:sz="0" w:space="0" w:color="auto"/>
        <w:bottom w:val="none" w:sz="0" w:space="0" w:color="auto"/>
        <w:right w:val="none" w:sz="0" w:space="0" w:color="auto"/>
      </w:divBdr>
    </w:div>
    <w:div w:id="1790776654">
      <w:bodyDiv w:val="1"/>
      <w:marLeft w:val="0"/>
      <w:marRight w:val="0"/>
      <w:marTop w:val="0"/>
      <w:marBottom w:val="0"/>
      <w:divBdr>
        <w:top w:val="none" w:sz="0" w:space="0" w:color="auto"/>
        <w:left w:val="none" w:sz="0" w:space="0" w:color="auto"/>
        <w:bottom w:val="none" w:sz="0" w:space="0" w:color="auto"/>
        <w:right w:val="none" w:sz="0" w:space="0" w:color="auto"/>
      </w:divBdr>
    </w:div>
    <w:div w:id="1790976476">
      <w:bodyDiv w:val="1"/>
      <w:marLeft w:val="0"/>
      <w:marRight w:val="0"/>
      <w:marTop w:val="0"/>
      <w:marBottom w:val="0"/>
      <w:divBdr>
        <w:top w:val="none" w:sz="0" w:space="0" w:color="auto"/>
        <w:left w:val="none" w:sz="0" w:space="0" w:color="auto"/>
        <w:bottom w:val="none" w:sz="0" w:space="0" w:color="auto"/>
        <w:right w:val="none" w:sz="0" w:space="0" w:color="auto"/>
      </w:divBdr>
    </w:div>
    <w:div w:id="1791045772">
      <w:bodyDiv w:val="1"/>
      <w:marLeft w:val="0"/>
      <w:marRight w:val="0"/>
      <w:marTop w:val="0"/>
      <w:marBottom w:val="0"/>
      <w:divBdr>
        <w:top w:val="none" w:sz="0" w:space="0" w:color="auto"/>
        <w:left w:val="none" w:sz="0" w:space="0" w:color="auto"/>
        <w:bottom w:val="none" w:sz="0" w:space="0" w:color="auto"/>
        <w:right w:val="none" w:sz="0" w:space="0" w:color="auto"/>
      </w:divBdr>
    </w:div>
    <w:div w:id="1791391609">
      <w:bodyDiv w:val="1"/>
      <w:marLeft w:val="0"/>
      <w:marRight w:val="0"/>
      <w:marTop w:val="0"/>
      <w:marBottom w:val="0"/>
      <w:divBdr>
        <w:top w:val="none" w:sz="0" w:space="0" w:color="auto"/>
        <w:left w:val="none" w:sz="0" w:space="0" w:color="auto"/>
        <w:bottom w:val="none" w:sz="0" w:space="0" w:color="auto"/>
        <w:right w:val="none" w:sz="0" w:space="0" w:color="auto"/>
      </w:divBdr>
    </w:div>
    <w:div w:id="1791587614">
      <w:bodyDiv w:val="1"/>
      <w:marLeft w:val="0"/>
      <w:marRight w:val="0"/>
      <w:marTop w:val="0"/>
      <w:marBottom w:val="0"/>
      <w:divBdr>
        <w:top w:val="none" w:sz="0" w:space="0" w:color="auto"/>
        <w:left w:val="none" w:sz="0" w:space="0" w:color="auto"/>
        <w:bottom w:val="none" w:sz="0" w:space="0" w:color="auto"/>
        <w:right w:val="none" w:sz="0" w:space="0" w:color="auto"/>
      </w:divBdr>
    </w:div>
    <w:div w:id="1791587979">
      <w:bodyDiv w:val="1"/>
      <w:marLeft w:val="0"/>
      <w:marRight w:val="0"/>
      <w:marTop w:val="0"/>
      <w:marBottom w:val="0"/>
      <w:divBdr>
        <w:top w:val="none" w:sz="0" w:space="0" w:color="auto"/>
        <w:left w:val="none" w:sz="0" w:space="0" w:color="auto"/>
        <w:bottom w:val="none" w:sz="0" w:space="0" w:color="auto"/>
        <w:right w:val="none" w:sz="0" w:space="0" w:color="auto"/>
      </w:divBdr>
    </w:div>
    <w:div w:id="1791893304">
      <w:bodyDiv w:val="1"/>
      <w:marLeft w:val="0"/>
      <w:marRight w:val="0"/>
      <w:marTop w:val="0"/>
      <w:marBottom w:val="0"/>
      <w:divBdr>
        <w:top w:val="none" w:sz="0" w:space="0" w:color="auto"/>
        <w:left w:val="none" w:sz="0" w:space="0" w:color="auto"/>
        <w:bottom w:val="none" w:sz="0" w:space="0" w:color="auto"/>
        <w:right w:val="none" w:sz="0" w:space="0" w:color="auto"/>
      </w:divBdr>
    </w:div>
    <w:div w:id="1792045829">
      <w:bodyDiv w:val="1"/>
      <w:marLeft w:val="0"/>
      <w:marRight w:val="0"/>
      <w:marTop w:val="0"/>
      <w:marBottom w:val="0"/>
      <w:divBdr>
        <w:top w:val="none" w:sz="0" w:space="0" w:color="auto"/>
        <w:left w:val="none" w:sz="0" w:space="0" w:color="auto"/>
        <w:bottom w:val="none" w:sz="0" w:space="0" w:color="auto"/>
        <w:right w:val="none" w:sz="0" w:space="0" w:color="auto"/>
      </w:divBdr>
    </w:div>
    <w:div w:id="1792674791">
      <w:bodyDiv w:val="1"/>
      <w:marLeft w:val="0"/>
      <w:marRight w:val="0"/>
      <w:marTop w:val="0"/>
      <w:marBottom w:val="0"/>
      <w:divBdr>
        <w:top w:val="none" w:sz="0" w:space="0" w:color="auto"/>
        <w:left w:val="none" w:sz="0" w:space="0" w:color="auto"/>
        <w:bottom w:val="none" w:sz="0" w:space="0" w:color="auto"/>
        <w:right w:val="none" w:sz="0" w:space="0" w:color="auto"/>
      </w:divBdr>
    </w:div>
    <w:div w:id="1792745860">
      <w:bodyDiv w:val="1"/>
      <w:marLeft w:val="0"/>
      <w:marRight w:val="0"/>
      <w:marTop w:val="0"/>
      <w:marBottom w:val="0"/>
      <w:divBdr>
        <w:top w:val="none" w:sz="0" w:space="0" w:color="auto"/>
        <w:left w:val="none" w:sz="0" w:space="0" w:color="auto"/>
        <w:bottom w:val="none" w:sz="0" w:space="0" w:color="auto"/>
        <w:right w:val="none" w:sz="0" w:space="0" w:color="auto"/>
      </w:divBdr>
    </w:div>
    <w:div w:id="1792820952">
      <w:bodyDiv w:val="1"/>
      <w:marLeft w:val="0"/>
      <w:marRight w:val="0"/>
      <w:marTop w:val="0"/>
      <w:marBottom w:val="0"/>
      <w:divBdr>
        <w:top w:val="none" w:sz="0" w:space="0" w:color="auto"/>
        <w:left w:val="none" w:sz="0" w:space="0" w:color="auto"/>
        <w:bottom w:val="none" w:sz="0" w:space="0" w:color="auto"/>
        <w:right w:val="none" w:sz="0" w:space="0" w:color="auto"/>
      </w:divBdr>
    </w:div>
    <w:div w:id="1792900004">
      <w:bodyDiv w:val="1"/>
      <w:marLeft w:val="0"/>
      <w:marRight w:val="0"/>
      <w:marTop w:val="0"/>
      <w:marBottom w:val="0"/>
      <w:divBdr>
        <w:top w:val="none" w:sz="0" w:space="0" w:color="auto"/>
        <w:left w:val="none" w:sz="0" w:space="0" w:color="auto"/>
        <w:bottom w:val="none" w:sz="0" w:space="0" w:color="auto"/>
        <w:right w:val="none" w:sz="0" w:space="0" w:color="auto"/>
      </w:divBdr>
    </w:div>
    <w:div w:id="1792943083">
      <w:bodyDiv w:val="1"/>
      <w:marLeft w:val="0"/>
      <w:marRight w:val="0"/>
      <w:marTop w:val="0"/>
      <w:marBottom w:val="0"/>
      <w:divBdr>
        <w:top w:val="none" w:sz="0" w:space="0" w:color="auto"/>
        <w:left w:val="none" w:sz="0" w:space="0" w:color="auto"/>
        <w:bottom w:val="none" w:sz="0" w:space="0" w:color="auto"/>
        <w:right w:val="none" w:sz="0" w:space="0" w:color="auto"/>
      </w:divBdr>
    </w:div>
    <w:div w:id="1793203415">
      <w:bodyDiv w:val="1"/>
      <w:marLeft w:val="0"/>
      <w:marRight w:val="0"/>
      <w:marTop w:val="0"/>
      <w:marBottom w:val="0"/>
      <w:divBdr>
        <w:top w:val="none" w:sz="0" w:space="0" w:color="auto"/>
        <w:left w:val="none" w:sz="0" w:space="0" w:color="auto"/>
        <w:bottom w:val="none" w:sz="0" w:space="0" w:color="auto"/>
        <w:right w:val="none" w:sz="0" w:space="0" w:color="auto"/>
      </w:divBdr>
    </w:div>
    <w:div w:id="1793205498">
      <w:bodyDiv w:val="1"/>
      <w:marLeft w:val="0"/>
      <w:marRight w:val="0"/>
      <w:marTop w:val="0"/>
      <w:marBottom w:val="0"/>
      <w:divBdr>
        <w:top w:val="none" w:sz="0" w:space="0" w:color="auto"/>
        <w:left w:val="none" w:sz="0" w:space="0" w:color="auto"/>
        <w:bottom w:val="none" w:sz="0" w:space="0" w:color="auto"/>
        <w:right w:val="none" w:sz="0" w:space="0" w:color="auto"/>
      </w:divBdr>
    </w:div>
    <w:div w:id="1793474904">
      <w:bodyDiv w:val="1"/>
      <w:marLeft w:val="0"/>
      <w:marRight w:val="0"/>
      <w:marTop w:val="0"/>
      <w:marBottom w:val="0"/>
      <w:divBdr>
        <w:top w:val="none" w:sz="0" w:space="0" w:color="auto"/>
        <w:left w:val="none" w:sz="0" w:space="0" w:color="auto"/>
        <w:bottom w:val="none" w:sz="0" w:space="0" w:color="auto"/>
        <w:right w:val="none" w:sz="0" w:space="0" w:color="auto"/>
      </w:divBdr>
    </w:div>
    <w:div w:id="1793669190">
      <w:bodyDiv w:val="1"/>
      <w:marLeft w:val="0"/>
      <w:marRight w:val="0"/>
      <w:marTop w:val="0"/>
      <w:marBottom w:val="0"/>
      <w:divBdr>
        <w:top w:val="none" w:sz="0" w:space="0" w:color="auto"/>
        <w:left w:val="none" w:sz="0" w:space="0" w:color="auto"/>
        <w:bottom w:val="none" w:sz="0" w:space="0" w:color="auto"/>
        <w:right w:val="none" w:sz="0" w:space="0" w:color="auto"/>
      </w:divBdr>
    </w:div>
    <w:div w:id="1793669993">
      <w:bodyDiv w:val="1"/>
      <w:marLeft w:val="0"/>
      <w:marRight w:val="0"/>
      <w:marTop w:val="0"/>
      <w:marBottom w:val="0"/>
      <w:divBdr>
        <w:top w:val="none" w:sz="0" w:space="0" w:color="auto"/>
        <w:left w:val="none" w:sz="0" w:space="0" w:color="auto"/>
        <w:bottom w:val="none" w:sz="0" w:space="0" w:color="auto"/>
        <w:right w:val="none" w:sz="0" w:space="0" w:color="auto"/>
      </w:divBdr>
    </w:div>
    <w:div w:id="1793861734">
      <w:bodyDiv w:val="1"/>
      <w:marLeft w:val="0"/>
      <w:marRight w:val="0"/>
      <w:marTop w:val="0"/>
      <w:marBottom w:val="0"/>
      <w:divBdr>
        <w:top w:val="none" w:sz="0" w:space="0" w:color="auto"/>
        <w:left w:val="none" w:sz="0" w:space="0" w:color="auto"/>
        <w:bottom w:val="none" w:sz="0" w:space="0" w:color="auto"/>
        <w:right w:val="none" w:sz="0" w:space="0" w:color="auto"/>
      </w:divBdr>
    </w:div>
    <w:div w:id="1793983676">
      <w:bodyDiv w:val="1"/>
      <w:marLeft w:val="0"/>
      <w:marRight w:val="0"/>
      <w:marTop w:val="0"/>
      <w:marBottom w:val="0"/>
      <w:divBdr>
        <w:top w:val="none" w:sz="0" w:space="0" w:color="auto"/>
        <w:left w:val="none" w:sz="0" w:space="0" w:color="auto"/>
        <w:bottom w:val="none" w:sz="0" w:space="0" w:color="auto"/>
        <w:right w:val="none" w:sz="0" w:space="0" w:color="auto"/>
      </w:divBdr>
    </w:div>
    <w:div w:id="1794207300">
      <w:bodyDiv w:val="1"/>
      <w:marLeft w:val="0"/>
      <w:marRight w:val="0"/>
      <w:marTop w:val="0"/>
      <w:marBottom w:val="0"/>
      <w:divBdr>
        <w:top w:val="none" w:sz="0" w:space="0" w:color="auto"/>
        <w:left w:val="none" w:sz="0" w:space="0" w:color="auto"/>
        <w:bottom w:val="none" w:sz="0" w:space="0" w:color="auto"/>
        <w:right w:val="none" w:sz="0" w:space="0" w:color="auto"/>
      </w:divBdr>
    </w:div>
    <w:div w:id="1794209334">
      <w:bodyDiv w:val="1"/>
      <w:marLeft w:val="0"/>
      <w:marRight w:val="0"/>
      <w:marTop w:val="0"/>
      <w:marBottom w:val="0"/>
      <w:divBdr>
        <w:top w:val="none" w:sz="0" w:space="0" w:color="auto"/>
        <w:left w:val="none" w:sz="0" w:space="0" w:color="auto"/>
        <w:bottom w:val="none" w:sz="0" w:space="0" w:color="auto"/>
        <w:right w:val="none" w:sz="0" w:space="0" w:color="auto"/>
      </w:divBdr>
    </w:div>
    <w:div w:id="1794713350">
      <w:bodyDiv w:val="1"/>
      <w:marLeft w:val="0"/>
      <w:marRight w:val="0"/>
      <w:marTop w:val="0"/>
      <w:marBottom w:val="0"/>
      <w:divBdr>
        <w:top w:val="none" w:sz="0" w:space="0" w:color="auto"/>
        <w:left w:val="none" w:sz="0" w:space="0" w:color="auto"/>
        <w:bottom w:val="none" w:sz="0" w:space="0" w:color="auto"/>
        <w:right w:val="none" w:sz="0" w:space="0" w:color="auto"/>
      </w:divBdr>
    </w:div>
    <w:div w:id="1794857672">
      <w:bodyDiv w:val="1"/>
      <w:marLeft w:val="0"/>
      <w:marRight w:val="0"/>
      <w:marTop w:val="0"/>
      <w:marBottom w:val="0"/>
      <w:divBdr>
        <w:top w:val="none" w:sz="0" w:space="0" w:color="auto"/>
        <w:left w:val="none" w:sz="0" w:space="0" w:color="auto"/>
        <w:bottom w:val="none" w:sz="0" w:space="0" w:color="auto"/>
        <w:right w:val="none" w:sz="0" w:space="0" w:color="auto"/>
      </w:divBdr>
    </w:div>
    <w:div w:id="1794902197">
      <w:bodyDiv w:val="1"/>
      <w:marLeft w:val="0"/>
      <w:marRight w:val="0"/>
      <w:marTop w:val="0"/>
      <w:marBottom w:val="0"/>
      <w:divBdr>
        <w:top w:val="none" w:sz="0" w:space="0" w:color="auto"/>
        <w:left w:val="none" w:sz="0" w:space="0" w:color="auto"/>
        <w:bottom w:val="none" w:sz="0" w:space="0" w:color="auto"/>
        <w:right w:val="none" w:sz="0" w:space="0" w:color="auto"/>
      </w:divBdr>
    </w:div>
    <w:div w:id="1795169259">
      <w:bodyDiv w:val="1"/>
      <w:marLeft w:val="0"/>
      <w:marRight w:val="0"/>
      <w:marTop w:val="0"/>
      <w:marBottom w:val="0"/>
      <w:divBdr>
        <w:top w:val="none" w:sz="0" w:space="0" w:color="auto"/>
        <w:left w:val="none" w:sz="0" w:space="0" w:color="auto"/>
        <w:bottom w:val="none" w:sz="0" w:space="0" w:color="auto"/>
        <w:right w:val="none" w:sz="0" w:space="0" w:color="auto"/>
      </w:divBdr>
    </w:div>
    <w:div w:id="1795174747">
      <w:bodyDiv w:val="1"/>
      <w:marLeft w:val="0"/>
      <w:marRight w:val="0"/>
      <w:marTop w:val="0"/>
      <w:marBottom w:val="0"/>
      <w:divBdr>
        <w:top w:val="none" w:sz="0" w:space="0" w:color="auto"/>
        <w:left w:val="none" w:sz="0" w:space="0" w:color="auto"/>
        <w:bottom w:val="none" w:sz="0" w:space="0" w:color="auto"/>
        <w:right w:val="none" w:sz="0" w:space="0" w:color="auto"/>
      </w:divBdr>
    </w:div>
    <w:div w:id="1795246568">
      <w:bodyDiv w:val="1"/>
      <w:marLeft w:val="0"/>
      <w:marRight w:val="0"/>
      <w:marTop w:val="0"/>
      <w:marBottom w:val="0"/>
      <w:divBdr>
        <w:top w:val="none" w:sz="0" w:space="0" w:color="auto"/>
        <w:left w:val="none" w:sz="0" w:space="0" w:color="auto"/>
        <w:bottom w:val="none" w:sz="0" w:space="0" w:color="auto"/>
        <w:right w:val="none" w:sz="0" w:space="0" w:color="auto"/>
      </w:divBdr>
    </w:div>
    <w:div w:id="1795319694">
      <w:bodyDiv w:val="1"/>
      <w:marLeft w:val="0"/>
      <w:marRight w:val="0"/>
      <w:marTop w:val="0"/>
      <w:marBottom w:val="0"/>
      <w:divBdr>
        <w:top w:val="none" w:sz="0" w:space="0" w:color="auto"/>
        <w:left w:val="none" w:sz="0" w:space="0" w:color="auto"/>
        <w:bottom w:val="none" w:sz="0" w:space="0" w:color="auto"/>
        <w:right w:val="none" w:sz="0" w:space="0" w:color="auto"/>
      </w:divBdr>
    </w:div>
    <w:div w:id="1795442195">
      <w:bodyDiv w:val="1"/>
      <w:marLeft w:val="0"/>
      <w:marRight w:val="0"/>
      <w:marTop w:val="0"/>
      <w:marBottom w:val="0"/>
      <w:divBdr>
        <w:top w:val="none" w:sz="0" w:space="0" w:color="auto"/>
        <w:left w:val="none" w:sz="0" w:space="0" w:color="auto"/>
        <w:bottom w:val="none" w:sz="0" w:space="0" w:color="auto"/>
        <w:right w:val="none" w:sz="0" w:space="0" w:color="auto"/>
      </w:divBdr>
    </w:div>
    <w:div w:id="1795443715">
      <w:bodyDiv w:val="1"/>
      <w:marLeft w:val="0"/>
      <w:marRight w:val="0"/>
      <w:marTop w:val="0"/>
      <w:marBottom w:val="0"/>
      <w:divBdr>
        <w:top w:val="none" w:sz="0" w:space="0" w:color="auto"/>
        <w:left w:val="none" w:sz="0" w:space="0" w:color="auto"/>
        <w:bottom w:val="none" w:sz="0" w:space="0" w:color="auto"/>
        <w:right w:val="none" w:sz="0" w:space="0" w:color="auto"/>
      </w:divBdr>
    </w:div>
    <w:div w:id="1795754092">
      <w:bodyDiv w:val="1"/>
      <w:marLeft w:val="0"/>
      <w:marRight w:val="0"/>
      <w:marTop w:val="0"/>
      <w:marBottom w:val="0"/>
      <w:divBdr>
        <w:top w:val="none" w:sz="0" w:space="0" w:color="auto"/>
        <w:left w:val="none" w:sz="0" w:space="0" w:color="auto"/>
        <w:bottom w:val="none" w:sz="0" w:space="0" w:color="auto"/>
        <w:right w:val="none" w:sz="0" w:space="0" w:color="auto"/>
      </w:divBdr>
    </w:div>
    <w:div w:id="1796020877">
      <w:bodyDiv w:val="1"/>
      <w:marLeft w:val="0"/>
      <w:marRight w:val="0"/>
      <w:marTop w:val="0"/>
      <w:marBottom w:val="0"/>
      <w:divBdr>
        <w:top w:val="none" w:sz="0" w:space="0" w:color="auto"/>
        <w:left w:val="none" w:sz="0" w:space="0" w:color="auto"/>
        <w:bottom w:val="none" w:sz="0" w:space="0" w:color="auto"/>
        <w:right w:val="none" w:sz="0" w:space="0" w:color="auto"/>
      </w:divBdr>
    </w:div>
    <w:div w:id="1796293843">
      <w:bodyDiv w:val="1"/>
      <w:marLeft w:val="0"/>
      <w:marRight w:val="0"/>
      <w:marTop w:val="0"/>
      <w:marBottom w:val="0"/>
      <w:divBdr>
        <w:top w:val="none" w:sz="0" w:space="0" w:color="auto"/>
        <w:left w:val="none" w:sz="0" w:space="0" w:color="auto"/>
        <w:bottom w:val="none" w:sz="0" w:space="0" w:color="auto"/>
        <w:right w:val="none" w:sz="0" w:space="0" w:color="auto"/>
      </w:divBdr>
    </w:div>
    <w:div w:id="1796481236">
      <w:bodyDiv w:val="1"/>
      <w:marLeft w:val="0"/>
      <w:marRight w:val="0"/>
      <w:marTop w:val="0"/>
      <w:marBottom w:val="0"/>
      <w:divBdr>
        <w:top w:val="none" w:sz="0" w:space="0" w:color="auto"/>
        <w:left w:val="none" w:sz="0" w:space="0" w:color="auto"/>
        <w:bottom w:val="none" w:sz="0" w:space="0" w:color="auto"/>
        <w:right w:val="none" w:sz="0" w:space="0" w:color="auto"/>
      </w:divBdr>
    </w:div>
    <w:div w:id="1796562759">
      <w:bodyDiv w:val="1"/>
      <w:marLeft w:val="0"/>
      <w:marRight w:val="0"/>
      <w:marTop w:val="0"/>
      <w:marBottom w:val="0"/>
      <w:divBdr>
        <w:top w:val="none" w:sz="0" w:space="0" w:color="auto"/>
        <w:left w:val="none" w:sz="0" w:space="0" w:color="auto"/>
        <w:bottom w:val="none" w:sz="0" w:space="0" w:color="auto"/>
        <w:right w:val="none" w:sz="0" w:space="0" w:color="auto"/>
      </w:divBdr>
    </w:div>
    <w:div w:id="1796869000">
      <w:bodyDiv w:val="1"/>
      <w:marLeft w:val="0"/>
      <w:marRight w:val="0"/>
      <w:marTop w:val="0"/>
      <w:marBottom w:val="0"/>
      <w:divBdr>
        <w:top w:val="none" w:sz="0" w:space="0" w:color="auto"/>
        <w:left w:val="none" w:sz="0" w:space="0" w:color="auto"/>
        <w:bottom w:val="none" w:sz="0" w:space="0" w:color="auto"/>
        <w:right w:val="none" w:sz="0" w:space="0" w:color="auto"/>
      </w:divBdr>
    </w:div>
    <w:div w:id="1797019679">
      <w:bodyDiv w:val="1"/>
      <w:marLeft w:val="0"/>
      <w:marRight w:val="0"/>
      <w:marTop w:val="0"/>
      <w:marBottom w:val="0"/>
      <w:divBdr>
        <w:top w:val="none" w:sz="0" w:space="0" w:color="auto"/>
        <w:left w:val="none" w:sz="0" w:space="0" w:color="auto"/>
        <w:bottom w:val="none" w:sz="0" w:space="0" w:color="auto"/>
        <w:right w:val="none" w:sz="0" w:space="0" w:color="auto"/>
      </w:divBdr>
    </w:div>
    <w:div w:id="1797219759">
      <w:bodyDiv w:val="1"/>
      <w:marLeft w:val="0"/>
      <w:marRight w:val="0"/>
      <w:marTop w:val="0"/>
      <w:marBottom w:val="0"/>
      <w:divBdr>
        <w:top w:val="none" w:sz="0" w:space="0" w:color="auto"/>
        <w:left w:val="none" w:sz="0" w:space="0" w:color="auto"/>
        <w:bottom w:val="none" w:sz="0" w:space="0" w:color="auto"/>
        <w:right w:val="none" w:sz="0" w:space="0" w:color="auto"/>
      </w:divBdr>
    </w:div>
    <w:div w:id="1797330422">
      <w:bodyDiv w:val="1"/>
      <w:marLeft w:val="0"/>
      <w:marRight w:val="0"/>
      <w:marTop w:val="0"/>
      <w:marBottom w:val="0"/>
      <w:divBdr>
        <w:top w:val="none" w:sz="0" w:space="0" w:color="auto"/>
        <w:left w:val="none" w:sz="0" w:space="0" w:color="auto"/>
        <w:bottom w:val="none" w:sz="0" w:space="0" w:color="auto"/>
        <w:right w:val="none" w:sz="0" w:space="0" w:color="auto"/>
      </w:divBdr>
    </w:div>
    <w:div w:id="1797529527">
      <w:bodyDiv w:val="1"/>
      <w:marLeft w:val="0"/>
      <w:marRight w:val="0"/>
      <w:marTop w:val="0"/>
      <w:marBottom w:val="0"/>
      <w:divBdr>
        <w:top w:val="none" w:sz="0" w:space="0" w:color="auto"/>
        <w:left w:val="none" w:sz="0" w:space="0" w:color="auto"/>
        <w:bottom w:val="none" w:sz="0" w:space="0" w:color="auto"/>
        <w:right w:val="none" w:sz="0" w:space="0" w:color="auto"/>
      </w:divBdr>
    </w:div>
    <w:div w:id="1797719977">
      <w:bodyDiv w:val="1"/>
      <w:marLeft w:val="0"/>
      <w:marRight w:val="0"/>
      <w:marTop w:val="0"/>
      <w:marBottom w:val="0"/>
      <w:divBdr>
        <w:top w:val="none" w:sz="0" w:space="0" w:color="auto"/>
        <w:left w:val="none" w:sz="0" w:space="0" w:color="auto"/>
        <w:bottom w:val="none" w:sz="0" w:space="0" w:color="auto"/>
        <w:right w:val="none" w:sz="0" w:space="0" w:color="auto"/>
      </w:divBdr>
    </w:div>
    <w:div w:id="1797793026">
      <w:bodyDiv w:val="1"/>
      <w:marLeft w:val="0"/>
      <w:marRight w:val="0"/>
      <w:marTop w:val="0"/>
      <w:marBottom w:val="0"/>
      <w:divBdr>
        <w:top w:val="none" w:sz="0" w:space="0" w:color="auto"/>
        <w:left w:val="none" w:sz="0" w:space="0" w:color="auto"/>
        <w:bottom w:val="none" w:sz="0" w:space="0" w:color="auto"/>
        <w:right w:val="none" w:sz="0" w:space="0" w:color="auto"/>
      </w:divBdr>
    </w:div>
    <w:div w:id="1797794662">
      <w:bodyDiv w:val="1"/>
      <w:marLeft w:val="0"/>
      <w:marRight w:val="0"/>
      <w:marTop w:val="0"/>
      <w:marBottom w:val="0"/>
      <w:divBdr>
        <w:top w:val="none" w:sz="0" w:space="0" w:color="auto"/>
        <w:left w:val="none" w:sz="0" w:space="0" w:color="auto"/>
        <w:bottom w:val="none" w:sz="0" w:space="0" w:color="auto"/>
        <w:right w:val="none" w:sz="0" w:space="0" w:color="auto"/>
      </w:divBdr>
    </w:div>
    <w:div w:id="1798060934">
      <w:bodyDiv w:val="1"/>
      <w:marLeft w:val="0"/>
      <w:marRight w:val="0"/>
      <w:marTop w:val="0"/>
      <w:marBottom w:val="0"/>
      <w:divBdr>
        <w:top w:val="none" w:sz="0" w:space="0" w:color="auto"/>
        <w:left w:val="none" w:sz="0" w:space="0" w:color="auto"/>
        <w:bottom w:val="none" w:sz="0" w:space="0" w:color="auto"/>
        <w:right w:val="none" w:sz="0" w:space="0" w:color="auto"/>
      </w:divBdr>
    </w:div>
    <w:div w:id="1798336382">
      <w:bodyDiv w:val="1"/>
      <w:marLeft w:val="0"/>
      <w:marRight w:val="0"/>
      <w:marTop w:val="0"/>
      <w:marBottom w:val="0"/>
      <w:divBdr>
        <w:top w:val="none" w:sz="0" w:space="0" w:color="auto"/>
        <w:left w:val="none" w:sz="0" w:space="0" w:color="auto"/>
        <w:bottom w:val="none" w:sz="0" w:space="0" w:color="auto"/>
        <w:right w:val="none" w:sz="0" w:space="0" w:color="auto"/>
      </w:divBdr>
    </w:div>
    <w:div w:id="1798377830">
      <w:bodyDiv w:val="1"/>
      <w:marLeft w:val="0"/>
      <w:marRight w:val="0"/>
      <w:marTop w:val="0"/>
      <w:marBottom w:val="0"/>
      <w:divBdr>
        <w:top w:val="none" w:sz="0" w:space="0" w:color="auto"/>
        <w:left w:val="none" w:sz="0" w:space="0" w:color="auto"/>
        <w:bottom w:val="none" w:sz="0" w:space="0" w:color="auto"/>
        <w:right w:val="none" w:sz="0" w:space="0" w:color="auto"/>
      </w:divBdr>
    </w:div>
    <w:div w:id="1798524989">
      <w:bodyDiv w:val="1"/>
      <w:marLeft w:val="0"/>
      <w:marRight w:val="0"/>
      <w:marTop w:val="0"/>
      <w:marBottom w:val="0"/>
      <w:divBdr>
        <w:top w:val="none" w:sz="0" w:space="0" w:color="auto"/>
        <w:left w:val="none" w:sz="0" w:space="0" w:color="auto"/>
        <w:bottom w:val="none" w:sz="0" w:space="0" w:color="auto"/>
        <w:right w:val="none" w:sz="0" w:space="0" w:color="auto"/>
      </w:divBdr>
    </w:div>
    <w:div w:id="1798570619">
      <w:bodyDiv w:val="1"/>
      <w:marLeft w:val="0"/>
      <w:marRight w:val="0"/>
      <w:marTop w:val="0"/>
      <w:marBottom w:val="0"/>
      <w:divBdr>
        <w:top w:val="none" w:sz="0" w:space="0" w:color="auto"/>
        <w:left w:val="none" w:sz="0" w:space="0" w:color="auto"/>
        <w:bottom w:val="none" w:sz="0" w:space="0" w:color="auto"/>
        <w:right w:val="none" w:sz="0" w:space="0" w:color="auto"/>
      </w:divBdr>
    </w:div>
    <w:div w:id="1798722736">
      <w:bodyDiv w:val="1"/>
      <w:marLeft w:val="0"/>
      <w:marRight w:val="0"/>
      <w:marTop w:val="0"/>
      <w:marBottom w:val="0"/>
      <w:divBdr>
        <w:top w:val="none" w:sz="0" w:space="0" w:color="auto"/>
        <w:left w:val="none" w:sz="0" w:space="0" w:color="auto"/>
        <w:bottom w:val="none" w:sz="0" w:space="0" w:color="auto"/>
        <w:right w:val="none" w:sz="0" w:space="0" w:color="auto"/>
      </w:divBdr>
    </w:div>
    <w:div w:id="1799100881">
      <w:bodyDiv w:val="1"/>
      <w:marLeft w:val="0"/>
      <w:marRight w:val="0"/>
      <w:marTop w:val="0"/>
      <w:marBottom w:val="0"/>
      <w:divBdr>
        <w:top w:val="none" w:sz="0" w:space="0" w:color="auto"/>
        <w:left w:val="none" w:sz="0" w:space="0" w:color="auto"/>
        <w:bottom w:val="none" w:sz="0" w:space="0" w:color="auto"/>
        <w:right w:val="none" w:sz="0" w:space="0" w:color="auto"/>
      </w:divBdr>
    </w:div>
    <w:div w:id="1799180576">
      <w:bodyDiv w:val="1"/>
      <w:marLeft w:val="0"/>
      <w:marRight w:val="0"/>
      <w:marTop w:val="0"/>
      <w:marBottom w:val="0"/>
      <w:divBdr>
        <w:top w:val="none" w:sz="0" w:space="0" w:color="auto"/>
        <w:left w:val="none" w:sz="0" w:space="0" w:color="auto"/>
        <w:bottom w:val="none" w:sz="0" w:space="0" w:color="auto"/>
        <w:right w:val="none" w:sz="0" w:space="0" w:color="auto"/>
      </w:divBdr>
    </w:div>
    <w:div w:id="1799225775">
      <w:bodyDiv w:val="1"/>
      <w:marLeft w:val="0"/>
      <w:marRight w:val="0"/>
      <w:marTop w:val="0"/>
      <w:marBottom w:val="0"/>
      <w:divBdr>
        <w:top w:val="none" w:sz="0" w:space="0" w:color="auto"/>
        <w:left w:val="none" w:sz="0" w:space="0" w:color="auto"/>
        <w:bottom w:val="none" w:sz="0" w:space="0" w:color="auto"/>
        <w:right w:val="none" w:sz="0" w:space="0" w:color="auto"/>
      </w:divBdr>
    </w:div>
    <w:div w:id="1799254986">
      <w:bodyDiv w:val="1"/>
      <w:marLeft w:val="0"/>
      <w:marRight w:val="0"/>
      <w:marTop w:val="0"/>
      <w:marBottom w:val="0"/>
      <w:divBdr>
        <w:top w:val="none" w:sz="0" w:space="0" w:color="auto"/>
        <w:left w:val="none" w:sz="0" w:space="0" w:color="auto"/>
        <w:bottom w:val="none" w:sz="0" w:space="0" w:color="auto"/>
        <w:right w:val="none" w:sz="0" w:space="0" w:color="auto"/>
      </w:divBdr>
    </w:div>
    <w:div w:id="1799444537">
      <w:bodyDiv w:val="1"/>
      <w:marLeft w:val="0"/>
      <w:marRight w:val="0"/>
      <w:marTop w:val="0"/>
      <w:marBottom w:val="0"/>
      <w:divBdr>
        <w:top w:val="none" w:sz="0" w:space="0" w:color="auto"/>
        <w:left w:val="none" w:sz="0" w:space="0" w:color="auto"/>
        <w:bottom w:val="none" w:sz="0" w:space="0" w:color="auto"/>
        <w:right w:val="none" w:sz="0" w:space="0" w:color="auto"/>
      </w:divBdr>
    </w:div>
    <w:div w:id="1799565718">
      <w:bodyDiv w:val="1"/>
      <w:marLeft w:val="0"/>
      <w:marRight w:val="0"/>
      <w:marTop w:val="0"/>
      <w:marBottom w:val="0"/>
      <w:divBdr>
        <w:top w:val="none" w:sz="0" w:space="0" w:color="auto"/>
        <w:left w:val="none" w:sz="0" w:space="0" w:color="auto"/>
        <w:bottom w:val="none" w:sz="0" w:space="0" w:color="auto"/>
        <w:right w:val="none" w:sz="0" w:space="0" w:color="auto"/>
      </w:divBdr>
    </w:div>
    <w:div w:id="1799685373">
      <w:bodyDiv w:val="1"/>
      <w:marLeft w:val="0"/>
      <w:marRight w:val="0"/>
      <w:marTop w:val="0"/>
      <w:marBottom w:val="0"/>
      <w:divBdr>
        <w:top w:val="none" w:sz="0" w:space="0" w:color="auto"/>
        <w:left w:val="none" w:sz="0" w:space="0" w:color="auto"/>
        <w:bottom w:val="none" w:sz="0" w:space="0" w:color="auto"/>
        <w:right w:val="none" w:sz="0" w:space="0" w:color="auto"/>
      </w:divBdr>
    </w:div>
    <w:div w:id="1799686556">
      <w:bodyDiv w:val="1"/>
      <w:marLeft w:val="0"/>
      <w:marRight w:val="0"/>
      <w:marTop w:val="0"/>
      <w:marBottom w:val="0"/>
      <w:divBdr>
        <w:top w:val="none" w:sz="0" w:space="0" w:color="auto"/>
        <w:left w:val="none" w:sz="0" w:space="0" w:color="auto"/>
        <w:bottom w:val="none" w:sz="0" w:space="0" w:color="auto"/>
        <w:right w:val="none" w:sz="0" w:space="0" w:color="auto"/>
      </w:divBdr>
    </w:div>
    <w:div w:id="1799714202">
      <w:bodyDiv w:val="1"/>
      <w:marLeft w:val="0"/>
      <w:marRight w:val="0"/>
      <w:marTop w:val="0"/>
      <w:marBottom w:val="0"/>
      <w:divBdr>
        <w:top w:val="none" w:sz="0" w:space="0" w:color="auto"/>
        <w:left w:val="none" w:sz="0" w:space="0" w:color="auto"/>
        <w:bottom w:val="none" w:sz="0" w:space="0" w:color="auto"/>
        <w:right w:val="none" w:sz="0" w:space="0" w:color="auto"/>
      </w:divBdr>
    </w:div>
    <w:div w:id="1800611686">
      <w:bodyDiv w:val="1"/>
      <w:marLeft w:val="0"/>
      <w:marRight w:val="0"/>
      <w:marTop w:val="0"/>
      <w:marBottom w:val="0"/>
      <w:divBdr>
        <w:top w:val="none" w:sz="0" w:space="0" w:color="auto"/>
        <w:left w:val="none" w:sz="0" w:space="0" w:color="auto"/>
        <w:bottom w:val="none" w:sz="0" w:space="0" w:color="auto"/>
        <w:right w:val="none" w:sz="0" w:space="0" w:color="auto"/>
      </w:divBdr>
    </w:div>
    <w:div w:id="1800682355">
      <w:bodyDiv w:val="1"/>
      <w:marLeft w:val="0"/>
      <w:marRight w:val="0"/>
      <w:marTop w:val="0"/>
      <w:marBottom w:val="0"/>
      <w:divBdr>
        <w:top w:val="none" w:sz="0" w:space="0" w:color="auto"/>
        <w:left w:val="none" w:sz="0" w:space="0" w:color="auto"/>
        <w:bottom w:val="none" w:sz="0" w:space="0" w:color="auto"/>
        <w:right w:val="none" w:sz="0" w:space="0" w:color="auto"/>
      </w:divBdr>
    </w:div>
    <w:div w:id="1800949964">
      <w:bodyDiv w:val="1"/>
      <w:marLeft w:val="0"/>
      <w:marRight w:val="0"/>
      <w:marTop w:val="0"/>
      <w:marBottom w:val="0"/>
      <w:divBdr>
        <w:top w:val="none" w:sz="0" w:space="0" w:color="auto"/>
        <w:left w:val="none" w:sz="0" w:space="0" w:color="auto"/>
        <w:bottom w:val="none" w:sz="0" w:space="0" w:color="auto"/>
        <w:right w:val="none" w:sz="0" w:space="0" w:color="auto"/>
      </w:divBdr>
    </w:div>
    <w:div w:id="1800955576">
      <w:bodyDiv w:val="1"/>
      <w:marLeft w:val="0"/>
      <w:marRight w:val="0"/>
      <w:marTop w:val="0"/>
      <w:marBottom w:val="0"/>
      <w:divBdr>
        <w:top w:val="none" w:sz="0" w:space="0" w:color="auto"/>
        <w:left w:val="none" w:sz="0" w:space="0" w:color="auto"/>
        <w:bottom w:val="none" w:sz="0" w:space="0" w:color="auto"/>
        <w:right w:val="none" w:sz="0" w:space="0" w:color="auto"/>
      </w:divBdr>
    </w:div>
    <w:div w:id="1801265508">
      <w:bodyDiv w:val="1"/>
      <w:marLeft w:val="0"/>
      <w:marRight w:val="0"/>
      <w:marTop w:val="0"/>
      <w:marBottom w:val="0"/>
      <w:divBdr>
        <w:top w:val="none" w:sz="0" w:space="0" w:color="auto"/>
        <w:left w:val="none" w:sz="0" w:space="0" w:color="auto"/>
        <w:bottom w:val="none" w:sz="0" w:space="0" w:color="auto"/>
        <w:right w:val="none" w:sz="0" w:space="0" w:color="auto"/>
      </w:divBdr>
    </w:div>
    <w:div w:id="1801337317">
      <w:bodyDiv w:val="1"/>
      <w:marLeft w:val="0"/>
      <w:marRight w:val="0"/>
      <w:marTop w:val="0"/>
      <w:marBottom w:val="0"/>
      <w:divBdr>
        <w:top w:val="none" w:sz="0" w:space="0" w:color="auto"/>
        <w:left w:val="none" w:sz="0" w:space="0" w:color="auto"/>
        <w:bottom w:val="none" w:sz="0" w:space="0" w:color="auto"/>
        <w:right w:val="none" w:sz="0" w:space="0" w:color="auto"/>
      </w:divBdr>
    </w:div>
    <w:div w:id="1801724287">
      <w:bodyDiv w:val="1"/>
      <w:marLeft w:val="0"/>
      <w:marRight w:val="0"/>
      <w:marTop w:val="0"/>
      <w:marBottom w:val="0"/>
      <w:divBdr>
        <w:top w:val="none" w:sz="0" w:space="0" w:color="auto"/>
        <w:left w:val="none" w:sz="0" w:space="0" w:color="auto"/>
        <w:bottom w:val="none" w:sz="0" w:space="0" w:color="auto"/>
        <w:right w:val="none" w:sz="0" w:space="0" w:color="auto"/>
      </w:divBdr>
    </w:div>
    <w:div w:id="1801918819">
      <w:bodyDiv w:val="1"/>
      <w:marLeft w:val="0"/>
      <w:marRight w:val="0"/>
      <w:marTop w:val="0"/>
      <w:marBottom w:val="0"/>
      <w:divBdr>
        <w:top w:val="none" w:sz="0" w:space="0" w:color="auto"/>
        <w:left w:val="none" w:sz="0" w:space="0" w:color="auto"/>
        <w:bottom w:val="none" w:sz="0" w:space="0" w:color="auto"/>
        <w:right w:val="none" w:sz="0" w:space="0" w:color="auto"/>
      </w:divBdr>
    </w:div>
    <w:div w:id="1801998252">
      <w:bodyDiv w:val="1"/>
      <w:marLeft w:val="0"/>
      <w:marRight w:val="0"/>
      <w:marTop w:val="0"/>
      <w:marBottom w:val="0"/>
      <w:divBdr>
        <w:top w:val="none" w:sz="0" w:space="0" w:color="auto"/>
        <w:left w:val="none" w:sz="0" w:space="0" w:color="auto"/>
        <w:bottom w:val="none" w:sz="0" w:space="0" w:color="auto"/>
        <w:right w:val="none" w:sz="0" w:space="0" w:color="auto"/>
      </w:divBdr>
    </w:div>
    <w:div w:id="1802191554">
      <w:bodyDiv w:val="1"/>
      <w:marLeft w:val="0"/>
      <w:marRight w:val="0"/>
      <w:marTop w:val="0"/>
      <w:marBottom w:val="0"/>
      <w:divBdr>
        <w:top w:val="none" w:sz="0" w:space="0" w:color="auto"/>
        <w:left w:val="none" w:sz="0" w:space="0" w:color="auto"/>
        <w:bottom w:val="none" w:sz="0" w:space="0" w:color="auto"/>
        <w:right w:val="none" w:sz="0" w:space="0" w:color="auto"/>
      </w:divBdr>
    </w:div>
    <w:div w:id="1802455274">
      <w:bodyDiv w:val="1"/>
      <w:marLeft w:val="0"/>
      <w:marRight w:val="0"/>
      <w:marTop w:val="0"/>
      <w:marBottom w:val="0"/>
      <w:divBdr>
        <w:top w:val="none" w:sz="0" w:space="0" w:color="auto"/>
        <w:left w:val="none" w:sz="0" w:space="0" w:color="auto"/>
        <w:bottom w:val="none" w:sz="0" w:space="0" w:color="auto"/>
        <w:right w:val="none" w:sz="0" w:space="0" w:color="auto"/>
      </w:divBdr>
    </w:div>
    <w:div w:id="1802528560">
      <w:bodyDiv w:val="1"/>
      <w:marLeft w:val="0"/>
      <w:marRight w:val="0"/>
      <w:marTop w:val="0"/>
      <w:marBottom w:val="0"/>
      <w:divBdr>
        <w:top w:val="none" w:sz="0" w:space="0" w:color="auto"/>
        <w:left w:val="none" w:sz="0" w:space="0" w:color="auto"/>
        <w:bottom w:val="none" w:sz="0" w:space="0" w:color="auto"/>
        <w:right w:val="none" w:sz="0" w:space="0" w:color="auto"/>
      </w:divBdr>
    </w:div>
    <w:div w:id="1802531464">
      <w:bodyDiv w:val="1"/>
      <w:marLeft w:val="0"/>
      <w:marRight w:val="0"/>
      <w:marTop w:val="0"/>
      <w:marBottom w:val="0"/>
      <w:divBdr>
        <w:top w:val="none" w:sz="0" w:space="0" w:color="auto"/>
        <w:left w:val="none" w:sz="0" w:space="0" w:color="auto"/>
        <w:bottom w:val="none" w:sz="0" w:space="0" w:color="auto"/>
        <w:right w:val="none" w:sz="0" w:space="0" w:color="auto"/>
      </w:divBdr>
    </w:div>
    <w:div w:id="1803813785">
      <w:bodyDiv w:val="1"/>
      <w:marLeft w:val="0"/>
      <w:marRight w:val="0"/>
      <w:marTop w:val="0"/>
      <w:marBottom w:val="0"/>
      <w:divBdr>
        <w:top w:val="none" w:sz="0" w:space="0" w:color="auto"/>
        <w:left w:val="none" w:sz="0" w:space="0" w:color="auto"/>
        <w:bottom w:val="none" w:sz="0" w:space="0" w:color="auto"/>
        <w:right w:val="none" w:sz="0" w:space="0" w:color="auto"/>
      </w:divBdr>
    </w:div>
    <w:div w:id="1803888287">
      <w:bodyDiv w:val="1"/>
      <w:marLeft w:val="0"/>
      <w:marRight w:val="0"/>
      <w:marTop w:val="0"/>
      <w:marBottom w:val="0"/>
      <w:divBdr>
        <w:top w:val="none" w:sz="0" w:space="0" w:color="auto"/>
        <w:left w:val="none" w:sz="0" w:space="0" w:color="auto"/>
        <w:bottom w:val="none" w:sz="0" w:space="0" w:color="auto"/>
        <w:right w:val="none" w:sz="0" w:space="0" w:color="auto"/>
      </w:divBdr>
    </w:div>
    <w:div w:id="1803959681">
      <w:bodyDiv w:val="1"/>
      <w:marLeft w:val="0"/>
      <w:marRight w:val="0"/>
      <w:marTop w:val="0"/>
      <w:marBottom w:val="0"/>
      <w:divBdr>
        <w:top w:val="none" w:sz="0" w:space="0" w:color="auto"/>
        <w:left w:val="none" w:sz="0" w:space="0" w:color="auto"/>
        <w:bottom w:val="none" w:sz="0" w:space="0" w:color="auto"/>
        <w:right w:val="none" w:sz="0" w:space="0" w:color="auto"/>
      </w:divBdr>
    </w:div>
    <w:div w:id="1804690354">
      <w:bodyDiv w:val="1"/>
      <w:marLeft w:val="0"/>
      <w:marRight w:val="0"/>
      <w:marTop w:val="0"/>
      <w:marBottom w:val="0"/>
      <w:divBdr>
        <w:top w:val="none" w:sz="0" w:space="0" w:color="auto"/>
        <w:left w:val="none" w:sz="0" w:space="0" w:color="auto"/>
        <w:bottom w:val="none" w:sz="0" w:space="0" w:color="auto"/>
        <w:right w:val="none" w:sz="0" w:space="0" w:color="auto"/>
      </w:divBdr>
    </w:div>
    <w:div w:id="1804811788">
      <w:bodyDiv w:val="1"/>
      <w:marLeft w:val="0"/>
      <w:marRight w:val="0"/>
      <w:marTop w:val="0"/>
      <w:marBottom w:val="0"/>
      <w:divBdr>
        <w:top w:val="none" w:sz="0" w:space="0" w:color="auto"/>
        <w:left w:val="none" w:sz="0" w:space="0" w:color="auto"/>
        <w:bottom w:val="none" w:sz="0" w:space="0" w:color="auto"/>
        <w:right w:val="none" w:sz="0" w:space="0" w:color="auto"/>
      </w:divBdr>
    </w:div>
    <w:div w:id="1805125525">
      <w:bodyDiv w:val="1"/>
      <w:marLeft w:val="0"/>
      <w:marRight w:val="0"/>
      <w:marTop w:val="0"/>
      <w:marBottom w:val="0"/>
      <w:divBdr>
        <w:top w:val="none" w:sz="0" w:space="0" w:color="auto"/>
        <w:left w:val="none" w:sz="0" w:space="0" w:color="auto"/>
        <w:bottom w:val="none" w:sz="0" w:space="0" w:color="auto"/>
        <w:right w:val="none" w:sz="0" w:space="0" w:color="auto"/>
      </w:divBdr>
    </w:div>
    <w:div w:id="1805193112">
      <w:bodyDiv w:val="1"/>
      <w:marLeft w:val="0"/>
      <w:marRight w:val="0"/>
      <w:marTop w:val="0"/>
      <w:marBottom w:val="0"/>
      <w:divBdr>
        <w:top w:val="none" w:sz="0" w:space="0" w:color="auto"/>
        <w:left w:val="none" w:sz="0" w:space="0" w:color="auto"/>
        <w:bottom w:val="none" w:sz="0" w:space="0" w:color="auto"/>
        <w:right w:val="none" w:sz="0" w:space="0" w:color="auto"/>
      </w:divBdr>
    </w:div>
    <w:div w:id="1805389863">
      <w:bodyDiv w:val="1"/>
      <w:marLeft w:val="0"/>
      <w:marRight w:val="0"/>
      <w:marTop w:val="0"/>
      <w:marBottom w:val="0"/>
      <w:divBdr>
        <w:top w:val="none" w:sz="0" w:space="0" w:color="auto"/>
        <w:left w:val="none" w:sz="0" w:space="0" w:color="auto"/>
        <w:bottom w:val="none" w:sz="0" w:space="0" w:color="auto"/>
        <w:right w:val="none" w:sz="0" w:space="0" w:color="auto"/>
      </w:divBdr>
    </w:div>
    <w:div w:id="1805852300">
      <w:bodyDiv w:val="1"/>
      <w:marLeft w:val="0"/>
      <w:marRight w:val="0"/>
      <w:marTop w:val="0"/>
      <w:marBottom w:val="0"/>
      <w:divBdr>
        <w:top w:val="none" w:sz="0" w:space="0" w:color="auto"/>
        <w:left w:val="none" w:sz="0" w:space="0" w:color="auto"/>
        <w:bottom w:val="none" w:sz="0" w:space="0" w:color="auto"/>
        <w:right w:val="none" w:sz="0" w:space="0" w:color="auto"/>
      </w:divBdr>
    </w:div>
    <w:div w:id="1805925683">
      <w:bodyDiv w:val="1"/>
      <w:marLeft w:val="0"/>
      <w:marRight w:val="0"/>
      <w:marTop w:val="0"/>
      <w:marBottom w:val="0"/>
      <w:divBdr>
        <w:top w:val="none" w:sz="0" w:space="0" w:color="auto"/>
        <w:left w:val="none" w:sz="0" w:space="0" w:color="auto"/>
        <w:bottom w:val="none" w:sz="0" w:space="0" w:color="auto"/>
        <w:right w:val="none" w:sz="0" w:space="0" w:color="auto"/>
      </w:divBdr>
    </w:div>
    <w:div w:id="1805930438">
      <w:bodyDiv w:val="1"/>
      <w:marLeft w:val="0"/>
      <w:marRight w:val="0"/>
      <w:marTop w:val="0"/>
      <w:marBottom w:val="0"/>
      <w:divBdr>
        <w:top w:val="none" w:sz="0" w:space="0" w:color="auto"/>
        <w:left w:val="none" w:sz="0" w:space="0" w:color="auto"/>
        <w:bottom w:val="none" w:sz="0" w:space="0" w:color="auto"/>
        <w:right w:val="none" w:sz="0" w:space="0" w:color="auto"/>
      </w:divBdr>
    </w:div>
    <w:div w:id="1806385132">
      <w:bodyDiv w:val="1"/>
      <w:marLeft w:val="0"/>
      <w:marRight w:val="0"/>
      <w:marTop w:val="0"/>
      <w:marBottom w:val="0"/>
      <w:divBdr>
        <w:top w:val="none" w:sz="0" w:space="0" w:color="auto"/>
        <w:left w:val="none" w:sz="0" w:space="0" w:color="auto"/>
        <w:bottom w:val="none" w:sz="0" w:space="0" w:color="auto"/>
        <w:right w:val="none" w:sz="0" w:space="0" w:color="auto"/>
      </w:divBdr>
    </w:div>
    <w:div w:id="1806847973">
      <w:bodyDiv w:val="1"/>
      <w:marLeft w:val="0"/>
      <w:marRight w:val="0"/>
      <w:marTop w:val="0"/>
      <w:marBottom w:val="0"/>
      <w:divBdr>
        <w:top w:val="none" w:sz="0" w:space="0" w:color="auto"/>
        <w:left w:val="none" w:sz="0" w:space="0" w:color="auto"/>
        <w:bottom w:val="none" w:sz="0" w:space="0" w:color="auto"/>
        <w:right w:val="none" w:sz="0" w:space="0" w:color="auto"/>
      </w:divBdr>
    </w:div>
    <w:div w:id="1806923242">
      <w:bodyDiv w:val="1"/>
      <w:marLeft w:val="0"/>
      <w:marRight w:val="0"/>
      <w:marTop w:val="0"/>
      <w:marBottom w:val="0"/>
      <w:divBdr>
        <w:top w:val="none" w:sz="0" w:space="0" w:color="auto"/>
        <w:left w:val="none" w:sz="0" w:space="0" w:color="auto"/>
        <w:bottom w:val="none" w:sz="0" w:space="0" w:color="auto"/>
        <w:right w:val="none" w:sz="0" w:space="0" w:color="auto"/>
      </w:divBdr>
    </w:div>
    <w:div w:id="1806968344">
      <w:bodyDiv w:val="1"/>
      <w:marLeft w:val="0"/>
      <w:marRight w:val="0"/>
      <w:marTop w:val="0"/>
      <w:marBottom w:val="0"/>
      <w:divBdr>
        <w:top w:val="none" w:sz="0" w:space="0" w:color="auto"/>
        <w:left w:val="none" w:sz="0" w:space="0" w:color="auto"/>
        <w:bottom w:val="none" w:sz="0" w:space="0" w:color="auto"/>
        <w:right w:val="none" w:sz="0" w:space="0" w:color="auto"/>
      </w:divBdr>
    </w:div>
    <w:div w:id="1807090496">
      <w:bodyDiv w:val="1"/>
      <w:marLeft w:val="0"/>
      <w:marRight w:val="0"/>
      <w:marTop w:val="0"/>
      <w:marBottom w:val="0"/>
      <w:divBdr>
        <w:top w:val="none" w:sz="0" w:space="0" w:color="auto"/>
        <w:left w:val="none" w:sz="0" w:space="0" w:color="auto"/>
        <w:bottom w:val="none" w:sz="0" w:space="0" w:color="auto"/>
        <w:right w:val="none" w:sz="0" w:space="0" w:color="auto"/>
      </w:divBdr>
    </w:div>
    <w:div w:id="1807163397">
      <w:bodyDiv w:val="1"/>
      <w:marLeft w:val="0"/>
      <w:marRight w:val="0"/>
      <w:marTop w:val="0"/>
      <w:marBottom w:val="0"/>
      <w:divBdr>
        <w:top w:val="none" w:sz="0" w:space="0" w:color="auto"/>
        <w:left w:val="none" w:sz="0" w:space="0" w:color="auto"/>
        <w:bottom w:val="none" w:sz="0" w:space="0" w:color="auto"/>
        <w:right w:val="none" w:sz="0" w:space="0" w:color="auto"/>
      </w:divBdr>
    </w:div>
    <w:div w:id="1807425936">
      <w:bodyDiv w:val="1"/>
      <w:marLeft w:val="0"/>
      <w:marRight w:val="0"/>
      <w:marTop w:val="0"/>
      <w:marBottom w:val="0"/>
      <w:divBdr>
        <w:top w:val="none" w:sz="0" w:space="0" w:color="auto"/>
        <w:left w:val="none" w:sz="0" w:space="0" w:color="auto"/>
        <w:bottom w:val="none" w:sz="0" w:space="0" w:color="auto"/>
        <w:right w:val="none" w:sz="0" w:space="0" w:color="auto"/>
      </w:divBdr>
    </w:div>
    <w:div w:id="1807431661">
      <w:bodyDiv w:val="1"/>
      <w:marLeft w:val="0"/>
      <w:marRight w:val="0"/>
      <w:marTop w:val="0"/>
      <w:marBottom w:val="0"/>
      <w:divBdr>
        <w:top w:val="none" w:sz="0" w:space="0" w:color="auto"/>
        <w:left w:val="none" w:sz="0" w:space="0" w:color="auto"/>
        <w:bottom w:val="none" w:sz="0" w:space="0" w:color="auto"/>
        <w:right w:val="none" w:sz="0" w:space="0" w:color="auto"/>
      </w:divBdr>
    </w:div>
    <w:div w:id="1807624893">
      <w:bodyDiv w:val="1"/>
      <w:marLeft w:val="0"/>
      <w:marRight w:val="0"/>
      <w:marTop w:val="0"/>
      <w:marBottom w:val="0"/>
      <w:divBdr>
        <w:top w:val="none" w:sz="0" w:space="0" w:color="auto"/>
        <w:left w:val="none" w:sz="0" w:space="0" w:color="auto"/>
        <w:bottom w:val="none" w:sz="0" w:space="0" w:color="auto"/>
        <w:right w:val="none" w:sz="0" w:space="0" w:color="auto"/>
      </w:divBdr>
    </w:div>
    <w:div w:id="1807892779">
      <w:bodyDiv w:val="1"/>
      <w:marLeft w:val="0"/>
      <w:marRight w:val="0"/>
      <w:marTop w:val="0"/>
      <w:marBottom w:val="0"/>
      <w:divBdr>
        <w:top w:val="none" w:sz="0" w:space="0" w:color="auto"/>
        <w:left w:val="none" w:sz="0" w:space="0" w:color="auto"/>
        <w:bottom w:val="none" w:sz="0" w:space="0" w:color="auto"/>
        <w:right w:val="none" w:sz="0" w:space="0" w:color="auto"/>
      </w:divBdr>
    </w:div>
    <w:div w:id="1807967368">
      <w:bodyDiv w:val="1"/>
      <w:marLeft w:val="0"/>
      <w:marRight w:val="0"/>
      <w:marTop w:val="0"/>
      <w:marBottom w:val="0"/>
      <w:divBdr>
        <w:top w:val="none" w:sz="0" w:space="0" w:color="auto"/>
        <w:left w:val="none" w:sz="0" w:space="0" w:color="auto"/>
        <w:bottom w:val="none" w:sz="0" w:space="0" w:color="auto"/>
        <w:right w:val="none" w:sz="0" w:space="0" w:color="auto"/>
      </w:divBdr>
    </w:div>
    <w:div w:id="1808156315">
      <w:bodyDiv w:val="1"/>
      <w:marLeft w:val="0"/>
      <w:marRight w:val="0"/>
      <w:marTop w:val="0"/>
      <w:marBottom w:val="0"/>
      <w:divBdr>
        <w:top w:val="none" w:sz="0" w:space="0" w:color="auto"/>
        <w:left w:val="none" w:sz="0" w:space="0" w:color="auto"/>
        <w:bottom w:val="none" w:sz="0" w:space="0" w:color="auto"/>
        <w:right w:val="none" w:sz="0" w:space="0" w:color="auto"/>
      </w:divBdr>
    </w:div>
    <w:div w:id="1808206506">
      <w:bodyDiv w:val="1"/>
      <w:marLeft w:val="0"/>
      <w:marRight w:val="0"/>
      <w:marTop w:val="0"/>
      <w:marBottom w:val="0"/>
      <w:divBdr>
        <w:top w:val="none" w:sz="0" w:space="0" w:color="auto"/>
        <w:left w:val="none" w:sz="0" w:space="0" w:color="auto"/>
        <w:bottom w:val="none" w:sz="0" w:space="0" w:color="auto"/>
        <w:right w:val="none" w:sz="0" w:space="0" w:color="auto"/>
      </w:divBdr>
    </w:div>
    <w:div w:id="1808623078">
      <w:bodyDiv w:val="1"/>
      <w:marLeft w:val="0"/>
      <w:marRight w:val="0"/>
      <w:marTop w:val="0"/>
      <w:marBottom w:val="0"/>
      <w:divBdr>
        <w:top w:val="none" w:sz="0" w:space="0" w:color="auto"/>
        <w:left w:val="none" w:sz="0" w:space="0" w:color="auto"/>
        <w:bottom w:val="none" w:sz="0" w:space="0" w:color="auto"/>
        <w:right w:val="none" w:sz="0" w:space="0" w:color="auto"/>
      </w:divBdr>
    </w:div>
    <w:div w:id="1808741994">
      <w:bodyDiv w:val="1"/>
      <w:marLeft w:val="0"/>
      <w:marRight w:val="0"/>
      <w:marTop w:val="0"/>
      <w:marBottom w:val="0"/>
      <w:divBdr>
        <w:top w:val="none" w:sz="0" w:space="0" w:color="auto"/>
        <w:left w:val="none" w:sz="0" w:space="0" w:color="auto"/>
        <w:bottom w:val="none" w:sz="0" w:space="0" w:color="auto"/>
        <w:right w:val="none" w:sz="0" w:space="0" w:color="auto"/>
      </w:divBdr>
    </w:div>
    <w:div w:id="1808811609">
      <w:bodyDiv w:val="1"/>
      <w:marLeft w:val="0"/>
      <w:marRight w:val="0"/>
      <w:marTop w:val="0"/>
      <w:marBottom w:val="0"/>
      <w:divBdr>
        <w:top w:val="none" w:sz="0" w:space="0" w:color="auto"/>
        <w:left w:val="none" w:sz="0" w:space="0" w:color="auto"/>
        <w:bottom w:val="none" w:sz="0" w:space="0" w:color="auto"/>
        <w:right w:val="none" w:sz="0" w:space="0" w:color="auto"/>
      </w:divBdr>
    </w:div>
    <w:div w:id="1809086515">
      <w:bodyDiv w:val="1"/>
      <w:marLeft w:val="0"/>
      <w:marRight w:val="0"/>
      <w:marTop w:val="0"/>
      <w:marBottom w:val="0"/>
      <w:divBdr>
        <w:top w:val="none" w:sz="0" w:space="0" w:color="auto"/>
        <w:left w:val="none" w:sz="0" w:space="0" w:color="auto"/>
        <w:bottom w:val="none" w:sz="0" w:space="0" w:color="auto"/>
        <w:right w:val="none" w:sz="0" w:space="0" w:color="auto"/>
      </w:divBdr>
    </w:div>
    <w:div w:id="1809127230">
      <w:bodyDiv w:val="1"/>
      <w:marLeft w:val="0"/>
      <w:marRight w:val="0"/>
      <w:marTop w:val="0"/>
      <w:marBottom w:val="0"/>
      <w:divBdr>
        <w:top w:val="none" w:sz="0" w:space="0" w:color="auto"/>
        <w:left w:val="none" w:sz="0" w:space="0" w:color="auto"/>
        <w:bottom w:val="none" w:sz="0" w:space="0" w:color="auto"/>
        <w:right w:val="none" w:sz="0" w:space="0" w:color="auto"/>
      </w:divBdr>
    </w:div>
    <w:div w:id="1809130891">
      <w:bodyDiv w:val="1"/>
      <w:marLeft w:val="0"/>
      <w:marRight w:val="0"/>
      <w:marTop w:val="0"/>
      <w:marBottom w:val="0"/>
      <w:divBdr>
        <w:top w:val="none" w:sz="0" w:space="0" w:color="auto"/>
        <w:left w:val="none" w:sz="0" w:space="0" w:color="auto"/>
        <w:bottom w:val="none" w:sz="0" w:space="0" w:color="auto"/>
        <w:right w:val="none" w:sz="0" w:space="0" w:color="auto"/>
      </w:divBdr>
    </w:div>
    <w:div w:id="1809203245">
      <w:bodyDiv w:val="1"/>
      <w:marLeft w:val="0"/>
      <w:marRight w:val="0"/>
      <w:marTop w:val="0"/>
      <w:marBottom w:val="0"/>
      <w:divBdr>
        <w:top w:val="none" w:sz="0" w:space="0" w:color="auto"/>
        <w:left w:val="none" w:sz="0" w:space="0" w:color="auto"/>
        <w:bottom w:val="none" w:sz="0" w:space="0" w:color="auto"/>
        <w:right w:val="none" w:sz="0" w:space="0" w:color="auto"/>
      </w:divBdr>
    </w:div>
    <w:div w:id="1810243241">
      <w:bodyDiv w:val="1"/>
      <w:marLeft w:val="0"/>
      <w:marRight w:val="0"/>
      <w:marTop w:val="0"/>
      <w:marBottom w:val="0"/>
      <w:divBdr>
        <w:top w:val="none" w:sz="0" w:space="0" w:color="auto"/>
        <w:left w:val="none" w:sz="0" w:space="0" w:color="auto"/>
        <w:bottom w:val="none" w:sz="0" w:space="0" w:color="auto"/>
        <w:right w:val="none" w:sz="0" w:space="0" w:color="auto"/>
      </w:divBdr>
    </w:div>
    <w:div w:id="1810509611">
      <w:bodyDiv w:val="1"/>
      <w:marLeft w:val="0"/>
      <w:marRight w:val="0"/>
      <w:marTop w:val="0"/>
      <w:marBottom w:val="0"/>
      <w:divBdr>
        <w:top w:val="none" w:sz="0" w:space="0" w:color="auto"/>
        <w:left w:val="none" w:sz="0" w:space="0" w:color="auto"/>
        <w:bottom w:val="none" w:sz="0" w:space="0" w:color="auto"/>
        <w:right w:val="none" w:sz="0" w:space="0" w:color="auto"/>
      </w:divBdr>
    </w:div>
    <w:div w:id="1810513825">
      <w:bodyDiv w:val="1"/>
      <w:marLeft w:val="0"/>
      <w:marRight w:val="0"/>
      <w:marTop w:val="0"/>
      <w:marBottom w:val="0"/>
      <w:divBdr>
        <w:top w:val="none" w:sz="0" w:space="0" w:color="auto"/>
        <w:left w:val="none" w:sz="0" w:space="0" w:color="auto"/>
        <w:bottom w:val="none" w:sz="0" w:space="0" w:color="auto"/>
        <w:right w:val="none" w:sz="0" w:space="0" w:color="auto"/>
      </w:divBdr>
    </w:div>
    <w:div w:id="1811247067">
      <w:bodyDiv w:val="1"/>
      <w:marLeft w:val="0"/>
      <w:marRight w:val="0"/>
      <w:marTop w:val="0"/>
      <w:marBottom w:val="0"/>
      <w:divBdr>
        <w:top w:val="none" w:sz="0" w:space="0" w:color="auto"/>
        <w:left w:val="none" w:sz="0" w:space="0" w:color="auto"/>
        <w:bottom w:val="none" w:sz="0" w:space="0" w:color="auto"/>
        <w:right w:val="none" w:sz="0" w:space="0" w:color="auto"/>
      </w:divBdr>
    </w:div>
    <w:div w:id="1811433119">
      <w:bodyDiv w:val="1"/>
      <w:marLeft w:val="0"/>
      <w:marRight w:val="0"/>
      <w:marTop w:val="0"/>
      <w:marBottom w:val="0"/>
      <w:divBdr>
        <w:top w:val="none" w:sz="0" w:space="0" w:color="auto"/>
        <w:left w:val="none" w:sz="0" w:space="0" w:color="auto"/>
        <w:bottom w:val="none" w:sz="0" w:space="0" w:color="auto"/>
        <w:right w:val="none" w:sz="0" w:space="0" w:color="auto"/>
      </w:divBdr>
    </w:div>
    <w:div w:id="1811481940">
      <w:bodyDiv w:val="1"/>
      <w:marLeft w:val="0"/>
      <w:marRight w:val="0"/>
      <w:marTop w:val="0"/>
      <w:marBottom w:val="0"/>
      <w:divBdr>
        <w:top w:val="none" w:sz="0" w:space="0" w:color="auto"/>
        <w:left w:val="none" w:sz="0" w:space="0" w:color="auto"/>
        <w:bottom w:val="none" w:sz="0" w:space="0" w:color="auto"/>
        <w:right w:val="none" w:sz="0" w:space="0" w:color="auto"/>
      </w:divBdr>
    </w:div>
    <w:div w:id="1811629683">
      <w:bodyDiv w:val="1"/>
      <w:marLeft w:val="0"/>
      <w:marRight w:val="0"/>
      <w:marTop w:val="0"/>
      <w:marBottom w:val="0"/>
      <w:divBdr>
        <w:top w:val="none" w:sz="0" w:space="0" w:color="auto"/>
        <w:left w:val="none" w:sz="0" w:space="0" w:color="auto"/>
        <w:bottom w:val="none" w:sz="0" w:space="0" w:color="auto"/>
        <w:right w:val="none" w:sz="0" w:space="0" w:color="auto"/>
      </w:divBdr>
    </w:div>
    <w:div w:id="1811939700">
      <w:bodyDiv w:val="1"/>
      <w:marLeft w:val="0"/>
      <w:marRight w:val="0"/>
      <w:marTop w:val="0"/>
      <w:marBottom w:val="0"/>
      <w:divBdr>
        <w:top w:val="none" w:sz="0" w:space="0" w:color="auto"/>
        <w:left w:val="none" w:sz="0" w:space="0" w:color="auto"/>
        <w:bottom w:val="none" w:sz="0" w:space="0" w:color="auto"/>
        <w:right w:val="none" w:sz="0" w:space="0" w:color="auto"/>
      </w:divBdr>
    </w:div>
    <w:div w:id="1812013470">
      <w:bodyDiv w:val="1"/>
      <w:marLeft w:val="0"/>
      <w:marRight w:val="0"/>
      <w:marTop w:val="0"/>
      <w:marBottom w:val="0"/>
      <w:divBdr>
        <w:top w:val="none" w:sz="0" w:space="0" w:color="auto"/>
        <w:left w:val="none" w:sz="0" w:space="0" w:color="auto"/>
        <w:bottom w:val="none" w:sz="0" w:space="0" w:color="auto"/>
        <w:right w:val="none" w:sz="0" w:space="0" w:color="auto"/>
      </w:divBdr>
    </w:div>
    <w:div w:id="1812014303">
      <w:bodyDiv w:val="1"/>
      <w:marLeft w:val="0"/>
      <w:marRight w:val="0"/>
      <w:marTop w:val="0"/>
      <w:marBottom w:val="0"/>
      <w:divBdr>
        <w:top w:val="none" w:sz="0" w:space="0" w:color="auto"/>
        <w:left w:val="none" w:sz="0" w:space="0" w:color="auto"/>
        <w:bottom w:val="none" w:sz="0" w:space="0" w:color="auto"/>
        <w:right w:val="none" w:sz="0" w:space="0" w:color="auto"/>
      </w:divBdr>
    </w:div>
    <w:div w:id="1812089865">
      <w:bodyDiv w:val="1"/>
      <w:marLeft w:val="0"/>
      <w:marRight w:val="0"/>
      <w:marTop w:val="0"/>
      <w:marBottom w:val="0"/>
      <w:divBdr>
        <w:top w:val="none" w:sz="0" w:space="0" w:color="auto"/>
        <w:left w:val="none" w:sz="0" w:space="0" w:color="auto"/>
        <w:bottom w:val="none" w:sz="0" w:space="0" w:color="auto"/>
        <w:right w:val="none" w:sz="0" w:space="0" w:color="auto"/>
      </w:divBdr>
    </w:div>
    <w:div w:id="1812210882">
      <w:bodyDiv w:val="1"/>
      <w:marLeft w:val="0"/>
      <w:marRight w:val="0"/>
      <w:marTop w:val="0"/>
      <w:marBottom w:val="0"/>
      <w:divBdr>
        <w:top w:val="none" w:sz="0" w:space="0" w:color="auto"/>
        <w:left w:val="none" w:sz="0" w:space="0" w:color="auto"/>
        <w:bottom w:val="none" w:sz="0" w:space="0" w:color="auto"/>
        <w:right w:val="none" w:sz="0" w:space="0" w:color="auto"/>
      </w:divBdr>
    </w:div>
    <w:div w:id="1812668495">
      <w:bodyDiv w:val="1"/>
      <w:marLeft w:val="0"/>
      <w:marRight w:val="0"/>
      <w:marTop w:val="0"/>
      <w:marBottom w:val="0"/>
      <w:divBdr>
        <w:top w:val="none" w:sz="0" w:space="0" w:color="auto"/>
        <w:left w:val="none" w:sz="0" w:space="0" w:color="auto"/>
        <w:bottom w:val="none" w:sz="0" w:space="0" w:color="auto"/>
        <w:right w:val="none" w:sz="0" w:space="0" w:color="auto"/>
      </w:divBdr>
    </w:div>
    <w:div w:id="1813063786">
      <w:bodyDiv w:val="1"/>
      <w:marLeft w:val="0"/>
      <w:marRight w:val="0"/>
      <w:marTop w:val="0"/>
      <w:marBottom w:val="0"/>
      <w:divBdr>
        <w:top w:val="none" w:sz="0" w:space="0" w:color="auto"/>
        <w:left w:val="none" w:sz="0" w:space="0" w:color="auto"/>
        <w:bottom w:val="none" w:sz="0" w:space="0" w:color="auto"/>
        <w:right w:val="none" w:sz="0" w:space="0" w:color="auto"/>
      </w:divBdr>
    </w:div>
    <w:div w:id="1813912015">
      <w:bodyDiv w:val="1"/>
      <w:marLeft w:val="0"/>
      <w:marRight w:val="0"/>
      <w:marTop w:val="0"/>
      <w:marBottom w:val="0"/>
      <w:divBdr>
        <w:top w:val="none" w:sz="0" w:space="0" w:color="auto"/>
        <w:left w:val="none" w:sz="0" w:space="0" w:color="auto"/>
        <w:bottom w:val="none" w:sz="0" w:space="0" w:color="auto"/>
        <w:right w:val="none" w:sz="0" w:space="0" w:color="auto"/>
      </w:divBdr>
    </w:div>
    <w:div w:id="1813938029">
      <w:bodyDiv w:val="1"/>
      <w:marLeft w:val="0"/>
      <w:marRight w:val="0"/>
      <w:marTop w:val="0"/>
      <w:marBottom w:val="0"/>
      <w:divBdr>
        <w:top w:val="none" w:sz="0" w:space="0" w:color="auto"/>
        <w:left w:val="none" w:sz="0" w:space="0" w:color="auto"/>
        <w:bottom w:val="none" w:sz="0" w:space="0" w:color="auto"/>
        <w:right w:val="none" w:sz="0" w:space="0" w:color="auto"/>
      </w:divBdr>
    </w:div>
    <w:div w:id="1814056819">
      <w:bodyDiv w:val="1"/>
      <w:marLeft w:val="0"/>
      <w:marRight w:val="0"/>
      <w:marTop w:val="0"/>
      <w:marBottom w:val="0"/>
      <w:divBdr>
        <w:top w:val="none" w:sz="0" w:space="0" w:color="auto"/>
        <w:left w:val="none" w:sz="0" w:space="0" w:color="auto"/>
        <w:bottom w:val="none" w:sz="0" w:space="0" w:color="auto"/>
        <w:right w:val="none" w:sz="0" w:space="0" w:color="auto"/>
      </w:divBdr>
    </w:div>
    <w:div w:id="1814134117">
      <w:bodyDiv w:val="1"/>
      <w:marLeft w:val="0"/>
      <w:marRight w:val="0"/>
      <w:marTop w:val="0"/>
      <w:marBottom w:val="0"/>
      <w:divBdr>
        <w:top w:val="none" w:sz="0" w:space="0" w:color="auto"/>
        <w:left w:val="none" w:sz="0" w:space="0" w:color="auto"/>
        <w:bottom w:val="none" w:sz="0" w:space="0" w:color="auto"/>
        <w:right w:val="none" w:sz="0" w:space="0" w:color="auto"/>
      </w:divBdr>
    </w:div>
    <w:div w:id="1814178329">
      <w:bodyDiv w:val="1"/>
      <w:marLeft w:val="0"/>
      <w:marRight w:val="0"/>
      <w:marTop w:val="0"/>
      <w:marBottom w:val="0"/>
      <w:divBdr>
        <w:top w:val="none" w:sz="0" w:space="0" w:color="auto"/>
        <w:left w:val="none" w:sz="0" w:space="0" w:color="auto"/>
        <w:bottom w:val="none" w:sz="0" w:space="0" w:color="auto"/>
        <w:right w:val="none" w:sz="0" w:space="0" w:color="auto"/>
      </w:divBdr>
    </w:div>
    <w:div w:id="1814298938">
      <w:bodyDiv w:val="1"/>
      <w:marLeft w:val="0"/>
      <w:marRight w:val="0"/>
      <w:marTop w:val="0"/>
      <w:marBottom w:val="0"/>
      <w:divBdr>
        <w:top w:val="none" w:sz="0" w:space="0" w:color="auto"/>
        <w:left w:val="none" w:sz="0" w:space="0" w:color="auto"/>
        <w:bottom w:val="none" w:sz="0" w:space="0" w:color="auto"/>
        <w:right w:val="none" w:sz="0" w:space="0" w:color="auto"/>
      </w:divBdr>
    </w:div>
    <w:div w:id="1814330718">
      <w:bodyDiv w:val="1"/>
      <w:marLeft w:val="0"/>
      <w:marRight w:val="0"/>
      <w:marTop w:val="0"/>
      <w:marBottom w:val="0"/>
      <w:divBdr>
        <w:top w:val="none" w:sz="0" w:space="0" w:color="auto"/>
        <w:left w:val="none" w:sz="0" w:space="0" w:color="auto"/>
        <w:bottom w:val="none" w:sz="0" w:space="0" w:color="auto"/>
        <w:right w:val="none" w:sz="0" w:space="0" w:color="auto"/>
      </w:divBdr>
    </w:div>
    <w:div w:id="1814591549">
      <w:bodyDiv w:val="1"/>
      <w:marLeft w:val="0"/>
      <w:marRight w:val="0"/>
      <w:marTop w:val="0"/>
      <w:marBottom w:val="0"/>
      <w:divBdr>
        <w:top w:val="none" w:sz="0" w:space="0" w:color="auto"/>
        <w:left w:val="none" w:sz="0" w:space="0" w:color="auto"/>
        <w:bottom w:val="none" w:sz="0" w:space="0" w:color="auto"/>
        <w:right w:val="none" w:sz="0" w:space="0" w:color="auto"/>
      </w:divBdr>
    </w:div>
    <w:div w:id="1814786865">
      <w:bodyDiv w:val="1"/>
      <w:marLeft w:val="0"/>
      <w:marRight w:val="0"/>
      <w:marTop w:val="0"/>
      <w:marBottom w:val="0"/>
      <w:divBdr>
        <w:top w:val="none" w:sz="0" w:space="0" w:color="auto"/>
        <w:left w:val="none" w:sz="0" w:space="0" w:color="auto"/>
        <w:bottom w:val="none" w:sz="0" w:space="0" w:color="auto"/>
        <w:right w:val="none" w:sz="0" w:space="0" w:color="auto"/>
      </w:divBdr>
    </w:div>
    <w:div w:id="1814835956">
      <w:bodyDiv w:val="1"/>
      <w:marLeft w:val="0"/>
      <w:marRight w:val="0"/>
      <w:marTop w:val="0"/>
      <w:marBottom w:val="0"/>
      <w:divBdr>
        <w:top w:val="none" w:sz="0" w:space="0" w:color="auto"/>
        <w:left w:val="none" w:sz="0" w:space="0" w:color="auto"/>
        <w:bottom w:val="none" w:sz="0" w:space="0" w:color="auto"/>
        <w:right w:val="none" w:sz="0" w:space="0" w:color="auto"/>
      </w:divBdr>
    </w:div>
    <w:div w:id="1815098838">
      <w:bodyDiv w:val="1"/>
      <w:marLeft w:val="0"/>
      <w:marRight w:val="0"/>
      <w:marTop w:val="0"/>
      <w:marBottom w:val="0"/>
      <w:divBdr>
        <w:top w:val="none" w:sz="0" w:space="0" w:color="auto"/>
        <w:left w:val="none" w:sz="0" w:space="0" w:color="auto"/>
        <w:bottom w:val="none" w:sz="0" w:space="0" w:color="auto"/>
        <w:right w:val="none" w:sz="0" w:space="0" w:color="auto"/>
      </w:divBdr>
    </w:div>
    <w:div w:id="1815372462">
      <w:bodyDiv w:val="1"/>
      <w:marLeft w:val="0"/>
      <w:marRight w:val="0"/>
      <w:marTop w:val="0"/>
      <w:marBottom w:val="0"/>
      <w:divBdr>
        <w:top w:val="none" w:sz="0" w:space="0" w:color="auto"/>
        <w:left w:val="none" w:sz="0" w:space="0" w:color="auto"/>
        <w:bottom w:val="none" w:sz="0" w:space="0" w:color="auto"/>
        <w:right w:val="none" w:sz="0" w:space="0" w:color="auto"/>
      </w:divBdr>
    </w:div>
    <w:div w:id="1815871699">
      <w:bodyDiv w:val="1"/>
      <w:marLeft w:val="0"/>
      <w:marRight w:val="0"/>
      <w:marTop w:val="0"/>
      <w:marBottom w:val="0"/>
      <w:divBdr>
        <w:top w:val="none" w:sz="0" w:space="0" w:color="auto"/>
        <w:left w:val="none" w:sz="0" w:space="0" w:color="auto"/>
        <w:bottom w:val="none" w:sz="0" w:space="0" w:color="auto"/>
        <w:right w:val="none" w:sz="0" w:space="0" w:color="auto"/>
      </w:divBdr>
    </w:div>
    <w:div w:id="1816146783">
      <w:bodyDiv w:val="1"/>
      <w:marLeft w:val="0"/>
      <w:marRight w:val="0"/>
      <w:marTop w:val="0"/>
      <w:marBottom w:val="0"/>
      <w:divBdr>
        <w:top w:val="none" w:sz="0" w:space="0" w:color="auto"/>
        <w:left w:val="none" w:sz="0" w:space="0" w:color="auto"/>
        <w:bottom w:val="none" w:sz="0" w:space="0" w:color="auto"/>
        <w:right w:val="none" w:sz="0" w:space="0" w:color="auto"/>
      </w:divBdr>
    </w:div>
    <w:div w:id="1816288574">
      <w:bodyDiv w:val="1"/>
      <w:marLeft w:val="0"/>
      <w:marRight w:val="0"/>
      <w:marTop w:val="0"/>
      <w:marBottom w:val="0"/>
      <w:divBdr>
        <w:top w:val="none" w:sz="0" w:space="0" w:color="auto"/>
        <w:left w:val="none" w:sz="0" w:space="0" w:color="auto"/>
        <w:bottom w:val="none" w:sz="0" w:space="0" w:color="auto"/>
        <w:right w:val="none" w:sz="0" w:space="0" w:color="auto"/>
      </w:divBdr>
    </w:div>
    <w:div w:id="1816288923">
      <w:bodyDiv w:val="1"/>
      <w:marLeft w:val="0"/>
      <w:marRight w:val="0"/>
      <w:marTop w:val="0"/>
      <w:marBottom w:val="0"/>
      <w:divBdr>
        <w:top w:val="none" w:sz="0" w:space="0" w:color="auto"/>
        <w:left w:val="none" w:sz="0" w:space="0" w:color="auto"/>
        <w:bottom w:val="none" w:sz="0" w:space="0" w:color="auto"/>
        <w:right w:val="none" w:sz="0" w:space="0" w:color="auto"/>
      </w:divBdr>
    </w:div>
    <w:div w:id="1816332239">
      <w:bodyDiv w:val="1"/>
      <w:marLeft w:val="0"/>
      <w:marRight w:val="0"/>
      <w:marTop w:val="0"/>
      <w:marBottom w:val="0"/>
      <w:divBdr>
        <w:top w:val="none" w:sz="0" w:space="0" w:color="auto"/>
        <w:left w:val="none" w:sz="0" w:space="0" w:color="auto"/>
        <w:bottom w:val="none" w:sz="0" w:space="0" w:color="auto"/>
        <w:right w:val="none" w:sz="0" w:space="0" w:color="auto"/>
      </w:divBdr>
    </w:div>
    <w:div w:id="1816339572">
      <w:bodyDiv w:val="1"/>
      <w:marLeft w:val="0"/>
      <w:marRight w:val="0"/>
      <w:marTop w:val="0"/>
      <w:marBottom w:val="0"/>
      <w:divBdr>
        <w:top w:val="none" w:sz="0" w:space="0" w:color="auto"/>
        <w:left w:val="none" w:sz="0" w:space="0" w:color="auto"/>
        <w:bottom w:val="none" w:sz="0" w:space="0" w:color="auto"/>
        <w:right w:val="none" w:sz="0" w:space="0" w:color="auto"/>
      </w:divBdr>
    </w:div>
    <w:div w:id="1816600465">
      <w:bodyDiv w:val="1"/>
      <w:marLeft w:val="0"/>
      <w:marRight w:val="0"/>
      <w:marTop w:val="0"/>
      <w:marBottom w:val="0"/>
      <w:divBdr>
        <w:top w:val="none" w:sz="0" w:space="0" w:color="auto"/>
        <w:left w:val="none" w:sz="0" w:space="0" w:color="auto"/>
        <w:bottom w:val="none" w:sz="0" w:space="0" w:color="auto"/>
        <w:right w:val="none" w:sz="0" w:space="0" w:color="auto"/>
      </w:divBdr>
    </w:div>
    <w:div w:id="1816679702">
      <w:bodyDiv w:val="1"/>
      <w:marLeft w:val="0"/>
      <w:marRight w:val="0"/>
      <w:marTop w:val="0"/>
      <w:marBottom w:val="0"/>
      <w:divBdr>
        <w:top w:val="none" w:sz="0" w:space="0" w:color="auto"/>
        <w:left w:val="none" w:sz="0" w:space="0" w:color="auto"/>
        <w:bottom w:val="none" w:sz="0" w:space="0" w:color="auto"/>
        <w:right w:val="none" w:sz="0" w:space="0" w:color="auto"/>
      </w:divBdr>
    </w:div>
    <w:div w:id="1816943531">
      <w:bodyDiv w:val="1"/>
      <w:marLeft w:val="0"/>
      <w:marRight w:val="0"/>
      <w:marTop w:val="0"/>
      <w:marBottom w:val="0"/>
      <w:divBdr>
        <w:top w:val="none" w:sz="0" w:space="0" w:color="auto"/>
        <w:left w:val="none" w:sz="0" w:space="0" w:color="auto"/>
        <w:bottom w:val="none" w:sz="0" w:space="0" w:color="auto"/>
        <w:right w:val="none" w:sz="0" w:space="0" w:color="auto"/>
      </w:divBdr>
    </w:div>
    <w:div w:id="1816990389">
      <w:bodyDiv w:val="1"/>
      <w:marLeft w:val="0"/>
      <w:marRight w:val="0"/>
      <w:marTop w:val="0"/>
      <w:marBottom w:val="0"/>
      <w:divBdr>
        <w:top w:val="none" w:sz="0" w:space="0" w:color="auto"/>
        <w:left w:val="none" w:sz="0" w:space="0" w:color="auto"/>
        <w:bottom w:val="none" w:sz="0" w:space="0" w:color="auto"/>
        <w:right w:val="none" w:sz="0" w:space="0" w:color="auto"/>
      </w:divBdr>
    </w:div>
    <w:div w:id="1817070620">
      <w:bodyDiv w:val="1"/>
      <w:marLeft w:val="0"/>
      <w:marRight w:val="0"/>
      <w:marTop w:val="0"/>
      <w:marBottom w:val="0"/>
      <w:divBdr>
        <w:top w:val="none" w:sz="0" w:space="0" w:color="auto"/>
        <w:left w:val="none" w:sz="0" w:space="0" w:color="auto"/>
        <w:bottom w:val="none" w:sz="0" w:space="0" w:color="auto"/>
        <w:right w:val="none" w:sz="0" w:space="0" w:color="auto"/>
      </w:divBdr>
    </w:div>
    <w:div w:id="1817138081">
      <w:bodyDiv w:val="1"/>
      <w:marLeft w:val="0"/>
      <w:marRight w:val="0"/>
      <w:marTop w:val="0"/>
      <w:marBottom w:val="0"/>
      <w:divBdr>
        <w:top w:val="none" w:sz="0" w:space="0" w:color="auto"/>
        <w:left w:val="none" w:sz="0" w:space="0" w:color="auto"/>
        <w:bottom w:val="none" w:sz="0" w:space="0" w:color="auto"/>
        <w:right w:val="none" w:sz="0" w:space="0" w:color="auto"/>
      </w:divBdr>
    </w:div>
    <w:div w:id="1817332892">
      <w:bodyDiv w:val="1"/>
      <w:marLeft w:val="0"/>
      <w:marRight w:val="0"/>
      <w:marTop w:val="0"/>
      <w:marBottom w:val="0"/>
      <w:divBdr>
        <w:top w:val="none" w:sz="0" w:space="0" w:color="auto"/>
        <w:left w:val="none" w:sz="0" w:space="0" w:color="auto"/>
        <w:bottom w:val="none" w:sz="0" w:space="0" w:color="auto"/>
        <w:right w:val="none" w:sz="0" w:space="0" w:color="auto"/>
      </w:divBdr>
    </w:div>
    <w:div w:id="1817333113">
      <w:bodyDiv w:val="1"/>
      <w:marLeft w:val="0"/>
      <w:marRight w:val="0"/>
      <w:marTop w:val="0"/>
      <w:marBottom w:val="0"/>
      <w:divBdr>
        <w:top w:val="none" w:sz="0" w:space="0" w:color="auto"/>
        <w:left w:val="none" w:sz="0" w:space="0" w:color="auto"/>
        <w:bottom w:val="none" w:sz="0" w:space="0" w:color="auto"/>
        <w:right w:val="none" w:sz="0" w:space="0" w:color="auto"/>
      </w:divBdr>
    </w:div>
    <w:div w:id="1817524380">
      <w:bodyDiv w:val="1"/>
      <w:marLeft w:val="0"/>
      <w:marRight w:val="0"/>
      <w:marTop w:val="0"/>
      <w:marBottom w:val="0"/>
      <w:divBdr>
        <w:top w:val="none" w:sz="0" w:space="0" w:color="auto"/>
        <w:left w:val="none" w:sz="0" w:space="0" w:color="auto"/>
        <w:bottom w:val="none" w:sz="0" w:space="0" w:color="auto"/>
        <w:right w:val="none" w:sz="0" w:space="0" w:color="auto"/>
      </w:divBdr>
    </w:div>
    <w:div w:id="1818304075">
      <w:bodyDiv w:val="1"/>
      <w:marLeft w:val="0"/>
      <w:marRight w:val="0"/>
      <w:marTop w:val="0"/>
      <w:marBottom w:val="0"/>
      <w:divBdr>
        <w:top w:val="none" w:sz="0" w:space="0" w:color="auto"/>
        <w:left w:val="none" w:sz="0" w:space="0" w:color="auto"/>
        <w:bottom w:val="none" w:sz="0" w:space="0" w:color="auto"/>
        <w:right w:val="none" w:sz="0" w:space="0" w:color="auto"/>
      </w:divBdr>
    </w:div>
    <w:div w:id="1818649783">
      <w:bodyDiv w:val="1"/>
      <w:marLeft w:val="0"/>
      <w:marRight w:val="0"/>
      <w:marTop w:val="0"/>
      <w:marBottom w:val="0"/>
      <w:divBdr>
        <w:top w:val="none" w:sz="0" w:space="0" w:color="auto"/>
        <w:left w:val="none" w:sz="0" w:space="0" w:color="auto"/>
        <w:bottom w:val="none" w:sz="0" w:space="0" w:color="auto"/>
        <w:right w:val="none" w:sz="0" w:space="0" w:color="auto"/>
      </w:divBdr>
    </w:div>
    <w:div w:id="1818689620">
      <w:bodyDiv w:val="1"/>
      <w:marLeft w:val="0"/>
      <w:marRight w:val="0"/>
      <w:marTop w:val="0"/>
      <w:marBottom w:val="0"/>
      <w:divBdr>
        <w:top w:val="none" w:sz="0" w:space="0" w:color="auto"/>
        <w:left w:val="none" w:sz="0" w:space="0" w:color="auto"/>
        <w:bottom w:val="none" w:sz="0" w:space="0" w:color="auto"/>
        <w:right w:val="none" w:sz="0" w:space="0" w:color="auto"/>
      </w:divBdr>
    </w:div>
    <w:div w:id="1818760560">
      <w:bodyDiv w:val="1"/>
      <w:marLeft w:val="0"/>
      <w:marRight w:val="0"/>
      <w:marTop w:val="0"/>
      <w:marBottom w:val="0"/>
      <w:divBdr>
        <w:top w:val="none" w:sz="0" w:space="0" w:color="auto"/>
        <w:left w:val="none" w:sz="0" w:space="0" w:color="auto"/>
        <w:bottom w:val="none" w:sz="0" w:space="0" w:color="auto"/>
        <w:right w:val="none" w:sz="0" w:space="0" w:color="auto"/>
      </w:divBdr>
    </w:div>
    <w:div w:id="1819221696">
      <w:bodyDiv w:val="1"/>
      <w:marLeft w:val="0"/>
      <w:marRight w:val="0"/>
      <w:marTop w:val="0"/>
      <w:marBottom w:val="0"/>
      <w:divBdr>
        <w:top w:val="none" w:sz="0" w:space="0" w:color="auto"/>
        <w:left w:val="none" w:sz="0" w:space="0" w:color="auto"/>
        <w:bottom w:val="none" w:sz="0" w:space="0" w:color="auto"/>
        <w:right w:val="none" w:sz="0" w:space="0" w:color="auto"/>
      </w:divBdr>
    </w:div>
    <w:div w:id="1819304562">
      <w:bodyDiv w:val="1"/>
      <w:marLeft w:val="0"/>
      <w:marRight w:val="0"/>
      <w:marTop w:val="0"/>
      <w:marBottom w:val="0"/>
      <w:divBdr>
        <w:top w:val="none" w:sz="0" w:space="0" w:color="auto"/>
        <w:left w:val="none" w:sz="0" w:space="0" w:color="auto"/>
        <w:bottom w:val="none" w:sz="0" w:space="0" w:color="auto"/>
        <w:right w:val="none" w:sz="0" w:space="0" w:color="auto"/>
      </w:divBdr>
    </w:div>
    <w:div w:id="1819566008">
      <w:bodyDiv w:val="1"/>
      <w:marLeft w:val="0"/>
      <w:marRight w:val="0"/>
      <w:marTop w:val="0"/>
      <w:marBottom w:val="0"/>
      <w:divBdr>
        <w:top w:val="none" w:sz="0" w:space="0" w:color="auto"/>
        <w:left w:val="none" w:sz="0" w:space="0" w:color="auto"/>
        <w:bottom w:val="none" w:sz="0" w:space="0" w:color="auto"/>
        <w:right w:val="none" w:sz="0" w:space="0" w:color="auto"/>
      </w:divBdr>
    </w:div>
    <w:div w:id="1819806331">
      <w:bodyDiv w:val="1"/>
      <w:marLeft w:val="0"/>
      <w:marRight w:val="0"/>
      <w:marTop w:val="0"/>
      <w:marBottom w:val="0"/>
      <w:divBdr>
        <w:top w:val="none" w:sz="0" w:space="0" w:color="auto"/>
        <w:left w:val="none" w:sz="0" w:space="0" w:color="auto"/>
        <w:bottom w:val="none" w:sz="0" w:space="0" w:color="auto"/>
        <w:right w:val="none" w:sz="0" w:space="0" w:color="auto"/>
      </w:divBdr>
    </w:div>
    <w:div w:id="1819953384">
      <w:bodyDiv w:val="1"/>
      <w:marLeft w:val="0"/>
      <w:marRight w:val="0"/>
      <w:marTop w:val="0"/>
      <w:marBottom w:val="0"/>
      <w:divBdr>
        <w:top w:val="none" w:sz="0" w:space="0" w:color="auto"/>
        <w:left w:val="none" w:sz="0" w:space="0" w:color="auto"/>
        <w:bottom w:val="none" w:sz="0" w:space="0" w:color="auto"/>
        <w:right w:val="none" w:sz="0" w:space="0" w:color="auto"/>
      </w:divBdr>
    </w:div>
    <w:div w:id="1820000475">
      <w:bodyDiv w:val="1"/>
      <w:marLeft w:val="0"/>
      <w:marRight w:val="0"/>
      <w:marTop w:val="0"/>
      <w:marBottom w:val="0"/>
      <w:divBdr>
        <w:top w:val="none" w:sz="0" w:space="0" w:color="auto"/>
        <w:left w:val="none" w:sz="0" w:space="0" w:color="auto"/>
        <w:bottom w:val="none" w:sz="0" w:space="0" w:color="auto"/>
        <w:right w:val="none" w:sz="0" w:space="0" w:color="auto"/>
      </w:divBdr>
    </w:div>
    <w:div w:id="1820074990">
      <w:bodyDiv w:val="1"/>
      <w:marLeft w:val="0"/>
      <w:marRight w:val="0"/>
      <w:marTop w:val="0"/>
      <w:marBottom w:val="0"/>
      <w:divBdr>
        <w:top w:val="none" w:sz="0" w:space="0" w:color="auto"/>
        <w:left w:val="none" w:sz="0" w:space="0" w:color="auto"/>
        <w:bottom w:val="none" w:sz="0" w:space="0" w:color="auto"/>
        <w:right w:val="none" w:sz="0" w:space="0" w:color="auto"/>
      </w:divBdr>
    </w:div>
    <w:div w:id="1820461613">
      <w:bodyDiv w:val="1"/>
      <w:marLeft w:val="0"/>
      <w:marRight w:val="0"/>
      <w:marTop w:val="0"/>
      <w:marBottom w:val="0"/>
      <w:divBdr>
        <w:top w:val="none" w:sz="0" w:space="0" w:color="auto"/>
        <w:left w:val="none" w:sz="0" w:space="0" w:color="auto"/>
        <w:bottom w:val="none" w:sz="0" w:space="0" w:color="auto"/>
        <w:right w:val="none" w:sz="0" w:space="0" w:color="auto"/>
      </w:divBdr>
    </w:div>
    <w:div w:id="1820608544">
      <w:bodyDiv w:val="1"/>
      <w:marLeft w:val="0"/>
      <w:marRight w:val="0"/>
      <w:marTop w:val="0"/>
      <w:marBottom w:val="0"/>
      <w:divBdr>
        <w:top w:val="none" w:sz="0" w:space="0" w:color="auto"/>
        <w:left w:val="none" w:sz="0" w:space="0" w:color="auto"/>
        <w:bottom w:val="none" w:sz="0" w:space="0" w:color="auto"/>
        <w:right w:val="none" w:sz="0" w:space="0" w:color="auto"/>
      </w:divBdr>
    </w:div>
    <w:div w:id="1820610398">
      <w:bodyDiv w:val="1"/>
      <w:marLeft w:val="0"/>
      <w:marRight w:val="0"/>
      <w:marTop w:val="0"/>
      <w:marBottom w:val="0"/>
      <w:divBdr>
        <w:top w:val="none" w:sz="0" w:space="0" w:color="auto"/>
        <w:left w:val="none" w:sz="0" w:space="0" w:color="auto"/>
        <w:bottom w:val="none" w:sz="0" w:space="0" w:color="auto"/>
        <w:right w:val="none" w:sz="0" w:space="0" w:color="auto"/>
      </w:divBdr>
    </w:div>
    <w:div w:id="1820883597">
      <w:bodyDiv w:val="1"/>
      <w:marLeft w:val="0"/>
      <w:marRight w:val="0"/>
      <w:marTop w:val="0"/>
      <w:marBottom w:val="0"/>
      <w:divBdr>
        <w:top w:val="none" w:sz="0" w:space="0" w:color="auto"/>
        <w:left w:val="none" w:sz="0" w:space="0" w:color="auto"/>
        <w:bottom w:val="none" w:sz="0" w:space="0" w:color="auto"/>
        <w:right w:val="none" w:sz="0" w:space="0" w:color="auto"/>
      </w:divBdr>
    </w:div>
    <w:div w:id="1821727170">
      <w:bodyDiv w:val="1"/>
      <w:marLeft w:val="0"/>
      <w:marRight w:val="0"/>
      <w:marTop w:val="0"/>
      <w:marBottom w:val="0"/>
      <w:divBdr>
        <w:top w:val="none" w:sz="0" w:space="0" w:color="auto"/>
        <w:left w:val="none" w:sz="0" w:space="0" w:color="auto"/>
        <w:bottom w:val="none" w:sz="0" w:space="0" w:color="auto"/>
        <w:right w:val="none" w:sz="0" w:space="0" w:color="auto"/>
      </w:divBdr>
    </w:div>
    <w:div w:id="1821851146">
      <w:bodyDiv w:val="1"/>
      <w:marLeft w:val="0"/>
      <w:marRight w:val="0"/>
      <w:marTop w:val="0"/>
      <w:marBottom w:val="0"/>
      <w:divBdr>
        <w:top w:val="none" w:sz="0" w:space="0" w:color="auto"/>
        <w:left w:val="none" w:sz="0" w:space="0" w:color="auto"/>
        <w:bottom w:val="none" w:sz="0" w:space="0" w:color="auto"/>
        <w:right w:val="none" w:sz="0" w:space="0" w:color="auto"/>
      </w:divBdr>
    </w:div>
    <w:div w:id="1821922317">
      <w:bodyDiv w:val="1"/>
      <w:marLeft w:val="0"/>
      <w:marRight w:val="0"/>
      <w:marTop w:val="0"/>
      <w:marBottom w:val="0"/>
      <w:divBdr>
        <w:top w:val="none" w:sz="0" w:space="0" w:color="auto"/>
        <w:left w:val="none" w:sz="0" w:space="0" w:color="auto"/>
        <w:bottom w:val="none" w:sz="0" w:space="0" w:color="auto"/>
        <w:right w:val="none" w:sz="0" w:space="0" w:color="auto"/>
      </w:divBdr>
    </w:div>
    <w:div w:id="1822503139">
      <w:bodyDiv w:val="1"/>
      <w:marLeft w:val="0"/>
      <w:marRight w:val="0"/>
      <w:marTop w:val="0"/>
      <w:marBottom w:val="0"/>
      <w:divBdr>
        <w:top w:val="none" w:sz="0" w:space="0" w:color="auto"/>
        <w:left w:val="none" w:sz="0" w:space="0" w:color="auto"/>
        <w:bottom w:val="none" w:sz="0" w:space="0" w:color="auto"/>
        <w:right w:val="none" w:sz="0" w:space="0" w:color="auto"/>
      </w:divBdr>
    </w:div>
    <w:div w:id="1822649618">
      <w:bodyDiv w:val="1"/>
      <w:marLeft w:val="0"/>
      <w:marRight w:val="0"/>
      <w:marTop w:val="0"/>
      <w:marBottom w:val="0"/>
      <w:divBdr>
        <w:top w:val="none" w:sz="0" w:space="0" w:color="auto"/>
        <w:left w:val="none" w:sz="0" w:space="0" w:color="auto"/>
        <w:bottom w:val="none" w:sz="0" w:space="0" w:color="auto"/>
        <w:right w:val="none" w:sz="0" w:space="0" w:color="auto"/>
      </w:divBdr>
    </w:div>
    <w:div w:id="1822843126">
      <w:bodyDiv w:val="1"/>
      <w:marLeft w:val="0"/>
      <w:marRight w:val="0"/>
      <w:marTop w:val="0"/>
      <w:marBottom w:val="0"/>
      <w:divBdr>
        <w:top w:val="none" w:sz="0" w:space="0" w:color="auto"/>
        <w:left w:val="none" w:sz="0" w:space="0" w:color="auto"/>
        <w:bottom w:val="none" w:sz="0" w:space="0" w:color="auto"/>
        <w:right w:val="none" w:sz="0" w:space="0" w:color="auto"/>
      </w:divBdr>
    </w:div>
    <w:div w:id="1822892461">
      <w:bodyDiv w:val="1"/>
      <w:marLeft w:val="0"/>
      <w:marRight w:val="0"/>
      <w:marTop w:val="0"/>
      <w:marBottom w:val="0"/>
      <w:divBdr>
        <w:top w:val="none" w:sz="0" w:space="0" w:color="auto"/>
        <w:left w:val="none" w:sz="0" w:space="0" w:color="auto"/>
        <w:bottom w:val="none" w:sz="0" w:space="0" w:color="auto"/>
        <w:right w:val="none" w:sz="0" w:space="0" w:color="auto"/>
      </w:divBdr>
    </w:div>
    <w:div w:id="1822964872">
      <w:bodyDiv w:val="1"/>
      <w:marLeft w:val="0"/>
      <w:marRight w:val="0"/>
      <w:marTop w:val="0"/>
      <w:marBottom w:val="0"/>
      <w:divBdr>
        <w:top w:val="none" w:sz="0" w:space="0" w:color="auto"/>
        <w:left w:val="none" w:sz="0" w:space="0" w:color="auto"/>
        <w:bottom w:val="none" w:sz="0" w:space="0" w:color="auto"/>
        <w:right w:val="none" w:sz="0" w:space="0" w:color="auto"/>
      </w:divBdr>
    </w:div>
    <w:div w:id="1823231009">
      <w:bodyDiv w:val="1"/>
      <w:marLeft w:val="0"/>
      <w:marRight w:val="0"/>
      <w:marTop w:val="0"/>
      <w:marBottom w:val="0"/>
      <w:divBdr>
        <w:top w:val="none" w:sz="0" w:space="0" w:color="auto"/>
        <w:left w:val="none" w:sz="0" w:space="0" w:color="auto"/>
        <w:bottom w:val="none" w:sz="0" w:space="0" w:color="auto"/>
        <w:right w:val="none" w:sz="0" w:space="0" w:color="auto"/>
      </w:divBdr>
    </w:div>
    <w:div w:id="1823349407">
      <w:bodyDiv w:val="1"/>
      <w:marLeft w:val="0"/>
      <w:marRight w:val="0"/>
      <w:marTop w:val="0"/>
      <w:marBottom w:val="0"/>
      <w:divBdr>
        <w:top w:val="none" w:sz="0" w:space="0" w:color="auto"/>
        <w:left w:val="none" w:sz="0" w:space="0" w:color="auto"/>
        <w:bottom w:val="none" w:sz="0" w:space="0" w:color="auto"/>
        <w:right w:val="none" w:sz="0" w:space="0" w:color="auto"/>
      </w:divBdr>
    </w:div>
    <w:div w:id="1823353623">
      <w:bodyDiv w:val="1"/>
      <w:marLeft w:val="0"/>
      <w:marRight w:val="0"/>
      <w:marTop w:val="0"/>
      <w:marBottom w:val="0"/>
      <w:divBdr>
        <w:top w:val="none" w:sz="0" w:space="0" w:color="auto"/>
        <w:left w:val="none" w:sz="0" w:space="0" w:color="auto"/>
        <w:bottom w:val="none" w:sz="0" w:space="0" w:color="auto"/>
        <w:right w:val="none" w:sz="0" w:space="0" w:color="auto"/>
      </w:divBdr>
    </w:div>
    <w:div w:id="1823933303">
      <w:bodyDiv w:val="1"/>
      <w:marLeft w:val="0"/>
      <w:marRight w:val="0"/>
      <w:marTop w:val="0"/>
      <w:marBottom w:val="0"/>
      <w:divBdr>
        <w:top w:val="none" w:sz="0" w:space="0" w:color="auto"/>
        <w:left w:val="none" w:sz="0" w:space="0" w:color="auto"/>
        <w:bottom w:val="none" w:sz="0" w:space="0" w:color="auto"/>
        <w:right w:val="none" w:sz="0" w:space="0" w:color="auto"/>
      </w:divBdr>
    </w:div>
    <w:div w:id="1824001260">
      <w:bodyDiv w:val="1"/>
      <w:marLeft w:val="0"/>
      <w:marRight w:val="0"/>
      <w:marTop w:val="0"/>
      <w:marBottom w:val="0"/>
      <w:divBdr>
        <w:top w:val="none" w:sz="0" w:space="0" w:color="auto"/>
        <w:left w:val="none" w:sz="0" w:space="0" w:color="auto"/>
        <w:bottom w:val="none" w:sz="0" w:space="0" w:color="auto"/>
        <w:right w:val="none" w:sz="0" w:space="0" w:color="auto"/>
      </w:divBdr>
    </w:div>
    <w:div w:id="1824080789">
      <w:bodyDiv w:val="1"/>
      <w:marLeft w:val="0"/>
      <w:marRight w:val="0"/>
      <w:marTop w:val="0"/>
      <w:marBottom w:val="0"/>
      <w:divBdr>
        <w:top w:val="none" w:sz="0" w:space="0" w:color="auto"/>
        <w:left w:val="none" w:sz="0" w:space="0" w:color="auto"/>
        <w:bottom w:val="none" w:sz="0" w:space="0" w:color="auto"/>
        <w:right w:val="none" w:sz="0" w:space="0" w:color="auto"/>
      </w:divBdr>
    </w:div>
    <w:div w:id="1824200633">
      <w:bodyDiv w:val="1"/>
      <w:marLeft w:val="0"/>
      <w:marRight w:val="0"/>
      <w:marTop w:val="0"/>
      <w:marBottom w:val="0"/>
      <w:divBdr>
        <w:top w:val="none" w:sz="0" w:space="0" w:color="auto"/>
        <w:left w:val="none" w:sz="0" w:space="0" w:color="auto"/>
        <w:bottom w:val="none" w:sz="0" w:space="0" w:color="auto"/>
        <w:right w:val="none" w:sz="0" w:space="0" w:color="auto"/>
      </w:divBdr>
    </w:div>
    <w:div w:id="1824739833">
      <w:bodyDiv w:val="1"/>
      <w:marLeft w:val="0"/>
      <w:marRight w:val="0"/>
      <w:marTop w:val="0"/>
      <w:marBottom w:val="0"/>
      <w:divBdr>
        <w:top w:val="none" w:sz="0" w:space="0" w:color="auto"/>
        <w:left w:val="none" w:sz="0" w:space="0" w:color="auto"/>
        <w:bottom w:val="none" w:sz="0" w:space="0" w:color="auto"/>
        <w:right w:val="none" w:sz="0" w:space="0" w:color="auto"/>
      </w:divBdr>
    </w:div>
    <w:div w:id="1824926599">
      <w:bodyDiv w:val="1"/>
      <w:marLeft w:val="0"/>
      <w:marRight w:val="0"/>
      <w:marTop w:val="0"/>
      <w:marBottom w:val="0"/>
      <w:divBdr>
        <w:top w:val="none" w:sz="0" w:space="0" w:color="auto"/>
        <w:left w:val="none" w:sz="0" w:space="0" w:color="auto"/>
        <w:bottom w:val="none" w:sz="0" w:space="0" w:color="auto"/>
        <w:right w:val="none" w:sz="0" w:space="0" w:color="auto"/>
      </w:divBdr>
    </w:div>
    <w:div w:id="1824926663">
      <w:bodyDiv w:val="1"/>
      <w:marLeft w:val="0"/>
      <w:marRight w:val="0"/>
      <w:marTop w:val="0"/>
      <w:marBottom w:val="0"/>
      <w:divBdr>
        <w:top w:val="none" w:sz="0" w:space="0" w:color="auto"/>
        <w:left w:val="none" w:sz="0" w:space="0" w:color="auto"/>
        <w:bottom w:val="none" w:sz="0" w:space="0" w:color="auto"/>
        <w:right w:val="none" w:sz="0" w:space="0" w:color="auto"/>
      </w:divBdr>
    </w:div>
    <w:div w:id="1825505842">
      <w:bodyDiv w:val="1"/>
      <w:marLeft w:val="0"/>
      <w:marRight w:val="0"/>
      <w:marTop w:val="0"/>
      <w:marBottom w:val="0"/>
      <w:divBdr>
        <w:top w:val="none" w:sz="0" w:space="0" w:color="auto"/>
        <w:left w:val="none" w:sz="0" w:space="0" w:color="auto"/>
        <w:bottom w:val="none" w:sz="0" w:space="0" w:color="auto"/>
        <w:right w:val="none" w:sz="0" w:space="0" w:color="auto"/>
      </w:divBdr>
    </w:div>
    <w:div w:id="1825581173">
      <w:bodyDiv w:val="1"/>
      <w:marLeft w:val="0"/>
      <w:marRight w:val="0"/>
      <w:marTop w:val="0"/>
      <w:marBottom w:val="0"/>
      <w:divBdr>
        <w:top w:val="none" w:sz="0" w:space="0" w:color="auto"/>
        <w:left w:val="none" w:sz="0" w:space="0" w:color="auto"/>
        <w:bottom w:val="none" w:sz="0" w:space="0" w:color="auto"/>
        <w:right w:val="none" w:sz="0" w:space="0" w:color="auto"/>
      </w:divBdr>
    </w:div>
    <w:div w:id="1825664184">
      <w:bodyDiv w:val="1"/>
      <w:marLeft w:val="0"/>
      <w:marRight w:val="0"/>
      <w:marTop w:val="0"/>
      <w:marBottom w:val="0"/>
      <w:divBdr>
        <w:top w:val="none" w:sz="0" w:space="0" w:color="auto"/>
        <w:left w:val="none" w:sz="0" w:space="0" w:color="auto"/>
        <w:bottom w:val="none" w:sz="0" w:space="0" w:color="auto"/>
        <w:right w:val="none" w:sz="0" w:space="0" w:color="auto"/>
      </w:divBdr>
    </w:div>
    <w:div w:id="1825707547">
      <w:bodyDiv w:val="1"/>
      <w:marLeft w:val="0"/>
      <w:marRight w:val="0"/>
      <w:marTop w:val="0"/>
      <w:marBottom w:val="0"/>
      <w:divBdr>
        <w:top w:val="none" w:sz="0" w:space="0" w:color="auto"/>
        <w:left w:val="none" w:sz="0" w:space="0" w:color="auto"/>
        <w:bottom w:val="none" w:sz="0" w:space="0" w:color="auto"/>
        <w:right w:val="none" w:sz="0" w:space="0" w:color="auto"/>
      </w:divBdr>
    </w:div>
    <w:div w:id="1825775475">
      <w:bodyDiv w:val="1"/>
      <w:marLeft w:val="0"/>
      <w:marRight w:val="0"/>
      <w:marTop w:val="0"/>
      <w:marBottom w:val="0"/>
      <w:divBdr>
        <w:top w:val="none" w:sz="0" w:space="0" w:color="auto"/>
        <w:left w:val="none" w:sz="0" w:space="0" w:color="auto"/>
        <w:bottom w:val="none" w:sz="0" w:space="0" w:color="auto"/>
        <w:right w:val="none" w:sz="0" w:space="0" w:color="auto"/>
      </w:divBdr>
    </w:div>
    <w:div w:id="1826310889">
      <w:bodyDiv w:val="1"/>
      <w:marLeft w:val="0"/>
      <w:marRight w:val="0"/>
      <w:marTop w:val="0"/>
      <w:marBottom w:val="0"/>
      <w:divBdr>
        <w:top w:val="none" w:sz="0" w:space="0" w:color="auto"/>
        <w:left w:val="none" w:sz="0" w:space="0" w:color="auto"/>
        <w:bottom w:val="none" w:sz="0" w:space="0" w:color="auto"/>
        <w:right w:val="none" w:sz="0" w:space="0" w:color="auto"/>
      </w:divBdr>
    </w:div>
    <w:div w:id="1826510405">
      <w:bodyDiv w:val="1"/>
      <w:marLeft w:val="0"/>
      <w:marRight w:val="0"/>
      <w:marTop w:val="0"/>
      <w:marBottom w:val="0"/>
      <w:divBdr>
        <w:top w:val="none" w:sz="0" w:space="0" w:color="auto"/>
        <w:left w:val="none" w:sz="0" w:space="0" w:color="auto"/>
        <w:bottom w:val="none" w:sz="0" w:space="0" w:color="auto"/>
        <w:right w:val="none" w:sz="0" w:space="0" w:color="auto"/>
      </w:divBdr>
    </w:div>
    <w:div w:id="1826582997">
      <w:bodyDiv w:val="1"/>
      <w:marLeft w:val="0"/>
      <w:marRight w:val="0"/>
      <w:marTop w:val="0"/>
      <w:marBottom w:val="0"/>
      <w:divBdr>
        <w:top w:val="none" w:sz="0" w:space="0" w:color="auto"/>
        <w:left w:val="none" w:sz="0" w:space="0" w:color="auto"/>
        <w:bottom w:val="none" w:sz="0" w:space="0" w:color="auto"/>
        <w:right w:val="none" w:sz="0" w:space="0" w:color="auto"/>
      </w:divBdr>
    </w:div>
    <w:div w:id="1826627575">
      <w:bodyDiv w:val="1"/>
      <w:marLeft w:val="0"/>
      <w:marRight w:val="0"/>
      <w:marTop w:val="0"/>
      <w:marBottom w:val="0"/>
      <w:divBdr>
        <w:top w:val="none" w:sz="0" w:space="0" w:color="auto"/>
        <w:left w:val="none" w:sz="0" w:space="0" w:color="auto"/>
        <w:bottom w:val="none" w:sz="0" w:space="0" w:color="auto"/>
        <w:right w:val="none" w:sz="0" w:space="0" w:color="auto"/>
      </w:divBdr>
    </w:div>
    <w:div w:id="1826775578">
      <w:bodyDiv w:val="1"/>
      <w:marLeft w:val="0"/>
      <w:marRight w:val="0"/>
      <w:marTop w:val="0"/>
      <w:marBottom w:val="0"/>
      <w:divBdr>
        <w:top w:val="none" w:sz="0" w:space="0" w:color="auto"/>
        <w:left w:val="none" w:sz="0" w:space="0" w:color="auto"/>
        <w:bottom w:val="none" w:sz="0" w:space="0" w:color="auto"/>
        <w:right w:val="none" w:sz="0" w:space="0" w:color="auto"/>
      </w:divBdr>
    </w:div>
    <w:div w:id="1826895671">
      <w:bodyDiv w:val="1"/>
      <w:marLeft w:val="0"/>
      <w:marRight w:val="0"/>
      <w:marTop w:val="0"/>
      <w:marBottom w:val="0"/>
      <w:divBdr>
        <w:top w:val="none" w:sz="0" w:space="0" w:color="auto"/>
        <w:left w:val="none" w:sz="0" w:space="0" w:color="auto"/>
        <w:bottom w:val="none" w:sz="0" w:space="0" w:color="auto"/>
        <w:right w:val="none" w:sz="0" w:space="0" w:color="auto"/>
      </w:divBdr>
    </w:div>
    <w:div w:id="1827477977">
      <w:bodyDiv w:val="1"/>
      <w:marLeft w:val="0"/>
      <w:marRight w:val="0"/>
      <w:marTop w:val="0"/>
      <w:marBottom w:val="0"/>
      <w:divBdr>
        <w:top w:val="none" w:sz="0" w:space="0" w:color="auto"/>
        <w:left w:val="none" w:sz="0" w:space="0" w:color="auto"/>
        <w:bottom w:val="none" w:sz="0" w:space="0" w:color="auto"/>
        <w:right w:val="none" w:sz="0" w:space="0" w:color="auto"/>
      </w:divBdr>
    </w:div>
    <w:div w:id="1827545806">
      <w:bodyDiv w:val="1"/>
      <w:marLeft w:val="0"/>
      <w:marRight w:val="0"/>
      <w:marTop w:val="0"/>
      <w:marBottom w:val="0"/>
      <w:divBdr>
        <w:top w:val="none" w:sz="0" w:space="0" w:color="auto"/>
        <w:left w:val="none" w:sz="0" w:space="0" w:color="auto"/>
        <w:bottom w:val="none" w:sz="0" w:space="0" w:color="auto"/>
        <w:right w:val="none" w:sz="0" w:space="0" w:color="auto"/>
      </w:divBdr>
    </w:div>
    <w:div w:id="1827552119">
      <w:bodyDiv w:val="1"/>
      <w:marLeft w:val="0"/>
      <w:marRight w:val="0"/>
      <w:marTop w:val="0"/>
      <w:marBottom w:val="0"/>
      <w:divBdr>
        <w:top w:val="none" w:sz="0" w:space="0" w:color="auto"/>
        <w:left w:val="none" w:sz="0" w:space="0" w:color="auto"/>
        <w:bottom w:val="none" w:sz="0" w:space="0" w:color="auto"/>
        <w:right w:val="none" w:sz="0" w:space="0" w:color="auto"/>
      </w:divBdr>
    </w:div>
    <w:div w:id="1827554654">
      <w:bodyDiv w:val="1"/>
      <w:marLeft w:val="0"/>
      <w:marRight w:val="0"/>
      <w:marTop w:val="0"/>
      <w:marBottom w:val="0"/>
      <w:divBdr>
        <w:top w:val="none" w:sz="0" w:space="0" w:color="auto"/>
        <w:left w:val="none" w:sz="0" w:space="0" w:color="auto"/>
        <w:bottom w:val="none" w:sz="0" w:space="0" w:color="auto"/>
        <w:right w:val="none" w:sz="0" w:space="0" w:color="auto"/>
      </w:divBdr>
    </w:div>
    <w:div w:id="1827738989">
      <w:bodyDiv w:val="1"/>
      <w:marLeft w:val="0"/>
      <w:marRight w:val="0"/>
      <w:marTop w:val="0"/>
      <w:marBottom w:val="0"/>
      <w:divBdr>
        <w:top w:val="none" w:sz="0" w:space="0" w:color="auto"/>
        <w:left w:val="none" w:sz="0" w:space="0" w:color="auto"/>
        <w:bottom w:val="none" w:sz="0" w:space="0" w:color="auto"/>
        <w:right w:val="none" w:sz="0" w:space="0" w:color="auto"/>
      </w:divBdr>
    </w:div>
    <w:div w:id="1828083700">
      <w:bodyDiv w:val="1"/>
      <w:marLeft w:val="0"/>
      <w:marRight w:val="0"/>
      <w:marTop w:val="0"/>
      <w:marBottom w:val="0"/>
      <w:divBdr>
        <w:top w:val="none" w:sz="0" w:space="0" w:color="auto"/>
        <w:left w:val="none" w:sz="0" w:space="0" w:color="auto"/>
        <w:bottom w:val="none" w:sz="0" w:space="0" w:color="auto"/>
        <w:right w:val="none" w:sz="0" w:space="0" w:color="auto"/>
      </w:divBdr>
    </w:div>
    <w:div w:id="1828133182">
      <w:bodyDiv w:val="1"/>
      <w:marLeft w:val="0"/>
      <w:marRight w:val="0"/>
      <w:marTop w:val="0"/>
      <w:marBottom w:val="0"/>
      <w:divBdr>
        <w:top w:val="none" w:sz="0" w:space="0" w:color="auto"/>
        <w:left w:val="none" w:sz="0" w:space="0" w:color="auto"/>
        <w:bottom w:val="none" w:sz="0" w:space="0" w:color="auto"/>
        <w:right w:val="none" w:sz="0" w:space="0" w:color="auto"/>
      </w:divBdr>
    </w:div>
    <w:div w:id="1828328222">
      <w:bodyDiv w:val="1"/>
      <w:marLeft w:val="0"/>
      <w:marRight w:val="0"/>
      <w:marTop w:val="0"/>
      <w:marBottom w:val="0"/>
      <w:divBdr>
        <w:top w:val="none" w:sz="0" w:space="0" w:color="auto"/>
        <w:left w:val="none" w:sz="0" w:space="0" w:color="auto"/>
        <w:bottom w:val="none" w:sz="0" w:space="0" w:color="auto"/>
        <w:right w:val="none" w:sz="0" w:space="0" w:color="auto"/>
      </w:divBdr>
    </w:div>
    <w:div w:id="1828402387">
      <w:bodyDiv w:val="1"/>
      <w:marLeft w:val="0"/>
      <w:marRight w:val="0"/>
      <w:marTop w:val="0"/>
      <w:marBottom w:val="0"/>
      <w:divBdr>
        <w:top w:val="none" w:sz="0" w:space="0" w:color="auto"/>
        <w:left w:val="none" w:sz="0" w:space="0" w:color="auto"/>
        <w:bottom w:val="none" w:sz="0" w:space="0" w:color="auto"/>
        <w:right w:val="none" w:sz="0" w:space="0" w:color="auto"/>
      </w:divBdr>
    </w:div>
    <w:div w:id="1828521532">
      <w:bodyDiv w:val="1"/>
      <w:marLeft w:val="0"/>
      <w:marRight w:val="0"/>
      <w:marTop w:val="0"/>
      <w:marBottom w:val="0"/>
      <w:divBdr>
        <w:top w:val="none" w:sz="0" w:space="0" w:color="auto"/>
        <w:left w:val="none" w:sz="0" w:space="0" w:color="auto"/>
        <w:bottom w:val="none" w:sz="0" w:space="0" w:color="auto"/>
        <w:right w:val="none" w:sz="0" w:space="0" w:color="auto"/>
      </w:divBdr>
    </w:div>
    <w:div w:id="1828545776">
      <w:bodyDiv w:val="1"/>
      <w:marLeft w:val="0"/>
      <w:marRight w:val="0"/>
      <w:marTop w:val="0"/>
      <w:marBottom w:val="0"/>
      <w:divBdr>
        <w:top w:val="none" w:sz="0" w:space="0" w:color="auto"/>
        <w:left w:val="none" w:sz="0" w:space="0" w:color="auto"/>
        <w:bottom w:val="none" w:sz="0" w:space="0" w:color="auto"/>
        <w:right w:val="none" w:sz="0" w:space="0" w:color="auto"/>
      </w:divBdr>
    </w:div>
    <w:div w:id="1828591862">
      <w:bodyDiv w:val="1"/>
      <w:marLeft w:val="0"/>
      <w:marRight w:val="0"/>
      <w:marTop w:val="0"/>
      <w:marBottom w:val="0"/>
      <w:divBdr>
        <w:top w:val="none" w:sz="0" w:space="0" w:color="auto"/>
        <w:left w:val="none" w:sz="0" w:space="0" w:color="auto"/>
        <w:bottom w:val="none" w:sz="0" w:space="0" w:color="auto"/>
        <w:right w:val="none" w:sz="0" w:space="0" w:color="auto"/>
      </w:divBdr>
    </w:div>
    <w:div w:id="1828667224">
      <w:bodyDiv w:val="1"/>
      <w:marLeft w:val="0"/>
      <w:marRight w:val="0"/>
      <w:marTop w:val="0"/>
      <w:marBottom w:val="0"/>
      <w:divBdr>
        <w:top w:val="none" w:sz="0" w:space="0" w:color="auto"/>
        <w:left w:val="none" w:sz="0" w:space="0" w:color="auto"/>
        <w:bottom w:val="none" w:sz="0" w:space="0" w:color="auto"/>
        <w:right w:val="none" w:sz="0" w:space="0" w:color="auto"/>
      </w:divBdr>
    </w:div>
    <w:div w:id="1828745814">
      <w:bodyDiv w:val="1"/>
      <w:marLeft w:val="0"/>
      <w:marRight w:val="0"/>
      <w:marTop w:val="0"/>
      <w:marBottom w:val="0"/>
      <w:divBdr>
        <w:top w:val="none" w:sz="0" w:space="0" w:color="auto"/>
        <w:left w:val="none" w:sz="0" w:space="0" w:color="auto"/>
        <w:bottom w:val="none" w:sz="0" w:space="0" w:color="auto"/>
        <w:right w:val="none" w:sz="0" w:space="0" w:color="auto"/>
      </w:divBdr>
    </w:div>
    <w:div w:id="1828746524">
      <w:bodyDiv w:val="1"/>
      <w:marLeft w:val="0"/>
      <w:marRight w:val="0"/>
      <w:marTop w:val="0"/>
      <w:marBottom w:val="0"/>
      <w:divBdr>
        <w:top w:val="none" w:sz="0" w:space="0" w:color="auto"/>
        <w:left w:val="none" w:sz="0" w:space="0" w:color="auto"/>
        <w:bottom w:val="none" w:sz="0" w:space="0" w:color="auto"/>
        <w:right w:val="none" w:sz="0" w:space="0" w:color="auto"/>
      </w:divBdr>
    </w:div>
    <w:div w:id="1828933717">
      <w:bodyDiv w:val="1"/>
      <w:marLeft w:val="0"/>
      <w:marRight w:val="0"/>
      <w:marTop w:val="0"/>
      <w:marBottom w:val="0"/>
      <w:divBdr>
        <w:top w:val="none" w:sz="0" w:space="0" w:color="auto"/>
        <w:left w:val="none" w:sz="0" w:space="0" w:color="auto"/>
        <w:bottom w:val="none" w:sz="0" w:space="0" w:color="auto"/>
        <w:right w:val="none" w:sz="0" w:space="0" w:color="auto"/>
      </w:divBdr>
    </w:div>
    <w:div w:id="1829399897">
      <w:bodyDiv w:val="1"/>
      <w:marLeft w:val="0"/>
      <w:marRight w:val="0"/>
      <w:marTop w:val="0"/>
      <w:marBottom w:val="0"/>
      <w:divBdr>
        <w:top w:val="none" w:sz="0" w:space="0" w:color="auto"/>
        <w:left w:val="none" w:sz="0" w:space="0" w:color="auto"/>
        <w:bottom w:val="none" w:sz="0" w:space="0" w:color="auto"/>
        <w:right w:val="none" w:sz="0" w:space="0" w:color="auto"/>
      </w:divBdr>
    </w:div>
    <w:div w:id="1829519668">
      <w:bodyDiv w:val="1"/>
      <w:marLeft w:val="0"/>
      <w:marRight w:val="0"/>
      <w:marTop w:val="0"/>
      <w:marBottom w:val="0"/>
      <w:divBdr>
        <w:top w:val="none" w:sz="0" w:space="0" w:color="auto"/>
        <w:left w:val="none" w:sz="0" w:space="0" w:color="auto"/>
        <w:bottom w:val="none" w:sz="0" w:space="0" w:color="auto"/>
        <w:right w:val="none" w:sz="0" w:space="0" w:color="auto"/>
      </w:divBdr>
    </w:div>
    <w:div w:id="1829784914">
      <w:bodyDiv w:val="1"/>
      <w:marLeft w:val="0"/>
      <w:marRight w:val="0"/>
      <w:marTop w:val="0"/>
      <w:marBottom w:val="0"/>
      <w:divBdr>
        <w:top w:val="none" w:sz="0" w:space="0" w:color="auto"/>
        <w:left w:val="none" w:sz="0" w:space="0" w:color="auto"/>
        <w:bottom w:val="none" w:sz="0" w:space="0" w:color="auto"/>
        <w:right w:val="none" w:sz="0" w:space="0" w:color="auto"/>
      </w:divBdr>
    </w:div>
    <w:div w:id="1830053894">
      <w:bodyDiv w:val="1"/>
      <w:marLeft w:val="0"/>
      <w:marRight w:val="0"/>
      <w:marTop w:val="0"/>
      <w:marBottom w:val="0"/>
      <w:divBdr>
        <w:top w:val="none" w:sz="0" w:space="0" w:color="auto"/>
        <w:left w:val="none" w:sz="0" w:space="0" w:color="auto"/>
        <w:bottom w:val="none" w:sz="0" w:space="0" w:color="auto"/>
        <w:right w:val="none" w:sz="0" w:space="0" w:color="auto"/>
      </w:divBdr>
    </w:div>
    <w:div w:id="1830167135">
      <w:bodyDiv w:val="1"/>
      <w:marLeft w:val="0"/>
      <w:marRight w:val="0"/>
      <w:marTop w:val="0"/>
      <w:marBottom w:val="0"/>
      <w:divBdr>
        <w:top w:val="none" w:sz="0" w:space="0" w:color="auto"/>
        <w:left w:val="none" w:sz="0" w:space="0" w:color="auto"/>
        <w:bottom w:val="none" w:sz="0" w:space="0" w:color="auto"/>
        <w:right w:val="none" w:sz="0" w:space="0" w:color="auto"/>
      </w:divBdr>
    </w:div>
    <w:div w:id="1830360352">
      <w:bodyDiv w:val="1"/>
      <w:marLeft w:val="0"/>
      <w:marRight w:val="0"/>
      <w:marTop w:val="0"/>
      <w:marBottom w:val="0"/>
      <w:divBdr>
        <w:top w:val="none" w:sz="0" w:space="0" w:color="auto"/>
        <w:left w:val="none" w:sz="0" w:space="0" w:color="auto"/>
        <w:bottom w:val="none" w:sz="0" w:space="0" w:color="auto"/>
        <w:right w:val="none" w:sz="0" w:space="0" w:color="auto"/>
      </w:divBdr>
    </w:div>
    <w:div w:id="1830442206">
      <w:bodyDiv w:val="1"/>
      <w:marLeft w:val="0"/>
      <w:marRight w:val="0"/>
      <w:marTop w:val="0"/>
      <w:marBottom w:val="0"/>
      <w:divBdr>
        <w:top w:val="none" w:sz="0" w:space="0" w:color="auto"/>
        <w:left w:val="none" w:sz="0" w:space="0" w:color="auto"/>
        <w:bottom w:val="none" w:sz="0" w:space="0" w:color="auto"/>
        <w:right w:val="none" w:sz="0" w:space="0" w:color="auto"/>
      </w:divBdr>
    </w:div>
    <w:div w:id="1830709928">
      <w:bodyDiv w:val="1"/>
      <w:marLeft w:val="0"/>
      <w:marRight w:val="0"/>
      <w:marTop w:val="0"/>
      <w:marBottom w:val="0"/>
      <w:divBdr>
        <w:top w:val="none" w:sz="0" w:space="0" w:color="auto"/>
        <w:left w:val="none" w:sz="0" w:space="0" w:color="auto"/>
        <w:bottom w:val="none" w:sz="0" w:space="0" w:color="auto"/>
        <w:right w:val="none" w:sz="0" w:space="0" w:color="auto"/>
      </w:divBdr>
    </w:div>
    <w:div w:id="1830947090">
      <w:bodyDiv w:val="1"/>
      <w:marLeft w:val="0"/>
      <w:marRight w:val="0"/>
      <w:marTop w:val="0"/>
      <w:marBottom w:val="0"/>
      <w:divBdr>
        <w:top w:val="none" w:sz="0" w:space="0" w:color="auto"/>
        <w:left w:val="none" w:sz="0" w:space="0" w:color="auto"/>
        <w:bottom w:val="none" w:sz="0" w:space="0" w:color="auto"/>
        <w:right w:val="none" w:sz="0" w:space="0" w:color="auto"/>
      </w:divBdr>
    </w:div>
    <w:div w:id="1831479151">
      <w:bodyDiv w:val="1"/>
      <w:marLeft w:val="0"/>
      <w:marRight w:val="0"/>
      <w:marTop w:val="0"/>
      <w:marBottom w:val="0"/>
      <w:divBdr>
        <w:top w:val="none" w:sz="0" w:space="0" w:color="auto"/>
        <w:left w:val="none" w:sz="0" w:space="0" w:color="auto"/>
        <w:bottom w:val="none" w:sz="0" w:space="0" w:color="auto"/>
        <w:right w:val="none" w:sz="0" w:space="0" w:color="auto"/>
      </w:divBdr>
    </w:div>
    <w:div w:id="1831483295">
      <w:bodyDiv w:val="1"/>
      <w:marLeft w:val="0"/>
      <w:marRight w:val="0"/>
      <w:marTop w:val="0"/>
      <w:marBottom w:val="0"/>
      <w:divBdr>
        <w:top w:val="none" w:sz="0" w:space="0" w:color="auto"/>
        <w:left w:val="none" w:sz="0" w:space="0" w:color="auto"/>
        <w:bottom w:val="none" w:sz="0" w:space="0" w:color="auto"/>
        <w:right w:val="none" w:sz="0" w:space="0" w:color="auto"/>
      </w:divBdr>
    </w:div>
    <w:div w:id="1831484776">
      <w:bodyDiv w:val="1"/>
      <w:marLeft w:val="0"/>
      <w:marRight w:val="0"/>
      <w:marTop w:val="0"/>
      <w:marBottom w:val="0"/>
      <w:divBdr>
        <w:top w:val="none" w:sz="0" w:space="0" w:color="auto"/>
        <w:left w:val="none" w:sz="0" w:space="0" w:color="auto"/>
        <w:bottom w:val="none" w:sz="0" w:space="0" w:color="auto"/>
        <w:right w:val="none" w:sz="0" w:space="0" w:color="auto"/>
      </w:divBdr>
    </w:div>
    <w:div w:id="1831827844">
      <w:bodyDiv w:val="1"/>
      <w:marLeft w:val="0"/>
      <w:marRight w:val="0"/>
      <w:marTop w:val="0"/>
      <w:marBottom w:val="0"/>
      <w:divBdr>
        <w:top w:val="none" w:sz="0" w:space="0" w:color="auto"/>
        <w:left w:val="none" w:sz="0" w:space="0" w:color="auto"/>
        <w:bottom w:val="none" w:sz="0" w:space="0" w:color="auto"/>
        <w:right w:val="none" w:sz="0" w:space="0" w:color="auto"/>
      </w:divBdr>
    </w:div>
    <w:div w:id="1832402183">
      <w:bodyDiv w:val="1"/>
      <w:marLeft w:val="0"/>
      <w:marRight w:val="0"/>
      <w:marTop w:val="0"/>
      <w:marBottom w:val="0"/>
      <w:divBdr>
        <w:top w:val="none" w:sz="0" w:space="0" w:color="auto"/>
        <w:left w:val="none" w:sz="0" w:space="0" w:color="auto"/>
        <w:bottom w:val="none" w:sz="0" w:space="0" w:color="auto"/>
        <w:right w:val="none" w:sz="0" w:space="0" w:color="auto"/>
      </w:divBdr>
    </w:div>
    <w:div w:id="1832677918">
      <w:bodyDiv w:val="1"/>
      <w:marLeft w:val="0"/>
      <w:marRight w:val="0"/>
      <w:marTop w:val="0"/>
      <w:marBottom w:val="0"/>
      <w:divBdr>
        <w:top w:val="none" w:sz="0" w:space="0" w:color="auto"/>
        <w:left w:val="none" w:sz="0" w:space="0" w:color="auto"/>
        <w:bottom w:val="none" w:sz="0" w:space="0" w:color="auto"/>
        <w:right w:val="none" w:sz="0" w:space="0" w:color="auto"/>
      </w:divBdr>
    </w:div>
    <w:div w:id="1832679394">
      <w:bodyDiv w:val="1"/>
      <w:marLeft w:val="0"/>
      <w:marRight w:val="0"/>
      <w:marTop w:val="0"/>
      <w:marBottom w:val="0"/>
      <w:divBdr>
        <w:top w:val="none" w:sz="0" w:space="0" w:color="auto"/>
        <w:left w:val="none" w:sz="0" w:space="0" w:color="auto"/>
        <w:bottom w:val="none" w:sz="0" w:space="0" w:color="auto"/>
        <w:right w:val="none" w:sz="0" w:space="0" w:color="auto"/>
      </w:divBdr>
    </w:div>
    <w:div w:id="1833065363">
      <w:bodyDiv w:val="1"/>
      <w:marLeft w:val="0"/>
      <w:marRight w:val="0"/>
      <w:marTop w:val="0"/>
      <w:marBottom w:val="0"/>
      <w:divBdr>
        <w:top w:val="none" w:sz="0" w:space="0" w:color="auto"/>
        <w:left w:val="none" w:sz="0" w:space="0" w:color="auto"/>
        <w:bottom w:val="none" w:sz="0" w:space="0" w:color="auto"/>
        <w:right w:val="none" w:sz="0" w:space="0" w:color="auto"/>
      </w:divBdr>
    </w:div>
    <w:div w:id="1833136054">
      <w:bodyDiv w:val="1"/>
      <w:marLeft w:val="0"/>
      <w:marRight w:val="0"/>
      <w:marTop w:val="0"/>
      <w:marBottom w:val="0"/>
      <w:divBdr>
        <w:top w:val="none" w:sz="0" w:space="0" w:color="auto"/>
        <w:left w:val="none" w:sz="0" w:space="0" w:color="auto"/>
        <w:bottom w:val="none" w:sz="0" w:space="0" w:color="auto"/>
        <w:right w:val="none" w:sz="0" w:space="0" w:color="auto"/>
      </w:divBdr>
    </w:div>
    <w:div w:id="1833451433">
      <w:bodyDiv w:val="1"/>
      <w:marLeft w:val="0"/>
      <w:marRight w:val="0"/>
      <w:marTop w:val="0"/>
      <w:marBottom w:val="0"/>
      <w:divBdr>
        <w:top w:val="none" w:sz="0" w:space="0" w:color="auto"/>
        <w:left w:val="none" w:sz="0" w:space="0" w:color="auto"/>
        <w:bottom w:val="none" w:sz="0" w:space="0" w:color="auto"/>
        <w:right w:val="none" w:sz="0" w:space="0" w:color="auto"/>
      </w:divBdr>
    </w:div>
    <w:div w:id="1833593966">
      <w:bodyDiv w:val="1"/>
      <w:marLeft w:val="0"/>
      <w:marRight w:val="0"/>
      <w:marTop w:val="0"/>
      <w:marBottom w:val="0"/>
      <w:divBdr>
        <w:top w:val="none" w:sz="0" w:space="0" w:color="auto"/>
        <w:left w:val="none" w:sz="0" w:space="0" w:color="auto"/>
        <w:bottom w:val="none" w:sz="0" w:space="0" w:color="auto"/>
        <w:right w:val="none" w:sz="0" w:space="0" w:color="auto"/>
      </w:divBdr>
    </w:div>
    <w:div w:id="1834032131">
      <w:bodyDiv w:val="1"/>
      <w:marLeft w:val="0"/>
      <w:marRight w:val="0"/>
      <w:marTop w:val="0"/>
      <w:marBottom w:val="0"/>
      <w:divBdr>
        <w:top w:val="none" w:sz="0" w:space="0" w:color="auto"/>
        <w:left w:val="none" w:sz="0" w:space="0" w:color="auto"/>
        <w:bottom w:val="none" w:sz="0" w:space="0" w:color="auto"/>
        <w:right w:val="none" w:sz="0" w:space="0" w:color="auto"/>
      </w:divBdr>
    </w:div>
    <w:div w:id="1834056279">
      <w:bodyDiv w:val="1"/>
      <w:marLeft w:val="0"/>
      <w:marRight w:val="0"/>
      <w:marTop w:val="0"/>
      <w:marBottom w:val="0"/>
      <w:divBdr>
        <w:top w:val="none" w:sz="0" w:space="0" w:color="auto"/>
        <w:left w:val="none" w:sz="0" w:space="0" w:color="auto"/>
        <w:bottom w:val="none" w:sz="0" w:space="0" w:color="auto"/>
        <w:right w:val="none" w:sz="0" w:space="0" w:color="auto"/>
      </w:divBdr>
    </w:div>
    <w:div w:id="1834445931">
      <w:bodyDiv w:val="1"/>
      <w:marLeft w:val="0"/>
      <w:marRight w:val="0"/>
      <w:marTop w:val="0"/>
      <w:marBottom w:val="0"/>
      <w:divBdr>
        <w:top w:val="none" w:sz="0" w:space="0" w:color="auto"/>
        <w:left w:val="none" w:sz="0" w:space="0" w:color="auto"/>
        <w:bottom w:val="none" w:sz="0" w:space="0" w:color="auto"/>
        <w:right w:val="none" w:sz="0" w:space="0" w:color="auto"/>
      </w:divBdr>
    </w:div>
    <w:div w:id="1834636273">
      <w:bodyDiv w:val="1"/>
      <w:marLeft w:val="0"/>
      <w:marRight w:val="0"/>
      <w:marTop w:val="0"/>
      <w:marBottom w:val="0"/>
      <w:divBdr>
        <w:top w:val="none" w:sz="0" w:space="0" w:color="auto"/>
        <w:left w:val="none" w:sz="0" w:space="0" w:color="auto"/>
        <w:bottom w:val="none" w:sz="0" w:space="0" w:color="auto"/>
        <w:right w:val="none" w:sz="0" w:space="0" w:color="auto"/>
      </w:divBdr>
    </w:div>
    <w:div w:id="1834638279">
      <w:bodyDiv w:val="1"/>
      <w:marLeft w:val="0"/>
      <w:marRight w:val="0"/>
      <w:marTop w:val="0"/>
      <w:marBottom w:val="0"/>
      <w:divBdr>
        <w:top w:val="none" w:sz="0" w:space="0" w:color="auto"/>
        <w:left w:val="none" w:sz="0" w:space="0" w:color="auto"/>
        <w:bottom w:val="none" w:sz="0" w:space="0" w:color="auto"/>
        <w:right w:val="none" w:sz="0" w:space="0" w:color="auto"/>
      </w:divBdr>
    </w:div>
    <w:div w:id="1834838347">
      <w:bodyDiv w:val="1"/>
      <w:marLeft w:val="0"/>
      <w:marRight w:val="0"/>
      <w:marTop w:val="0"/>
      <w:marBottom w:val="0"/>
      <w:divBdr>
        <w:top w:val="none" w:sz="0" w:space="0" w:color="auto"/>
        <w:left w:val="none" w:sz="0" w:space="0" w:color="auto"/>
        <w:bottom w:val="none" w:sz="0" w:space="0" w:color="auto"/>
        <w:right w:val="none" w:sz="0" w:space="0" w:color="auto"/>
      </w:divBdr>
    </w:div>
    <w:div w:id="1835030941">
      <w:bodyDiv w:val="1"/>
      <w:marLeft w:val="0"/>
      <w:marRight w:val="0"/>
      <w:marTop w:val="0"/>
      <w:marBottom w:val="0"/>
      <w:divBdr>
        <w:top w:val="none" w:sz="0" w:space="0" w:color="auto"/>
        <w:left w:val="none" w:sz="0" w:space="0" w:color="auto"/>
        <w:bottom w:val="none" w:sz="0" w:space="0" w:color="auto"/>
        <w:right w:val="none" w:sz="0" w:space="0" w:color="auto"/>
      </w:divBdr>
    </w:div>
    <w:div w:id="1835292415">
      <w:bodyDiv w:val="1"/>
      <w:marLeft w:val="0"/>
      <w:marRight w:val="0"/>
      <w:marTop w:val="0"/>
      <w:marBottom w:val="0"/>
      <w:divBdr>
        <w:top w:val="none" w:sz="0" w:space="0" w:color="auto"/>
        <w:left w:val="none" w:sz="0" w:space="0" w:color="auto"/>
        <w:bottom w:val="none" w:sz="0" w:space="0" w:color="auto"/>
        <w:right w:val="none" w:sz="0" w:space="0" w:color="auto"/>
      </w:divBdr>
    </w:div>
    <w:div w:id="1835300391">
      <w:bodyDiv w:val="1"/>
      <w:marLeft w:val="0"/>
      <w:marRight w:val="0"/>
      <w:marTop w:val="0"/>
      <w:marBottom w:val="0"/>
      <w:divBdr>
        <w:top w:val="none" w:sz="0" w:space="0" w:color="auto"/>
        <w:left w:val="none" w:sz="0" w:space="0" w:color="auto"/>
        <w:bottom w:val="none" w:sz="0" w:space="0" w:color="auto"/>
        <w:right w:val="none" w:sz="0" w:space="0" w:color="auto"/>
      </w:divBdr>
    </w:div>
    <w:div w:id="1835609427">
      <w:bodyDiv w:val="1"/>
      <w:marLeft w:val="0"/>
      <w:marRight w:val="0"/>
      <w:marTop w:val="0"/>
      <w:marBottom w:val="0"/>
      <w:divBdr>
        <w:top w:val="none" w:sz="0" w:space="0" w:color="auto"/>
        <w:left w:val="none" w:sz="0" w:space="0" w:color="auto"/>
        <w:bottom w:val="none" w:sz="0" w:space="0" w:color="auto"/>
        <w:right w:val="none" w:sz="0" w:space="0" w:color="auto"/>
      </w:divBdr>
    </w:div>
    <w:div w:id="1835611105">
      <w:bodyDiv w:val="1"/>
      <w:marLeft w:val="0"/>
      <w:marRight w:val="0"/>
      <w:marTop w:val="0"/>
      <w:marBottom w:val="0"/>
      <w:divBdr>
        <w:top w:val="none" w:sz="0" w:space="0" w:color="auto"/>
        <w:left w:val="none" w:sz="0" w:space="0" w:color="auto"/>
        <w:bottom w:val="none" w:sz="0" w:space="0" w:color="auto"/>
        <w:right w:val="none" w:sz="0" w:space="0" w:color="auto"/>
      </w:divBdr>
    </w:div>
    <w:div w:id="1835680953">
      <w:bodyDiv w:val="1"/>
      <w:marLeft w:val="0"/>
      <w:marRight w:val="0"/>
      <w:marTop w:val="0"/>
      <w:marBottom w:val="0"/>
      <w:divBdr>
        <w:top w:val="none" w:sz="0" w:space="0" w:color="auto"/>
        <w:left w:val="none" w:sz="0" w:space="0" w:color="auto"/>
        <w:bottom w:val="none" w:sz="0" w:space="0" w:color="auto"/>
        <w:right w:val="none" w:sz="0" w:space="0" w:color="auto"/>
      </w:divBdr>
    </w:div>
    <w:div w:id="1835872077">
      <w:bodyDiv w:val="1"/>
      <w:marLeft w:val="0"/>
      <w:marRight w:val="0"/>
      <w:marTop w:val="0"/>
      <w:marBottom w:val="0"/>
      <w:divBdr>
        <w:top w:val="none" w:sz="0" w:space="0" w:color="auto"/>
        <w:left w:val="none" w:sz="0" w:space="0" w:color="auto"/>
        <w:bottom w:val="none" w:sz="0" w:space="0" w:color="auto"/>
        <w:right w:val="none" w:sz="0" w:space="0" w:color="auto"/>
      </w:divBdr>
    </w:div>
    <w:div w:id="1835873259">
      <w:bodyDiv w:val="1"/>
      <w:marLeft w:val="0"/>
      <w:marRight w:val="0"/>
      <w:marTop w:val="0"/>
      <w:marBottom w:val="0"/>
      <w:divBdr>
        <w:top w:val="none" w:sz="0" w:space="0" w:color="auto"/>
        <w:left w:val="none" w:sz="0" w:space="0" w:color="auto"/>
        <w:bottom w:val="none" w:sz="0" w:space="0" w:color="auto"/>
        <w:right w:val="none" w:sz="0" w:space="0" w:color="auto"/>
      </w:divBdr>
    </w:div>
    <w:div w:id="1836070997">
      <w:bodyDiv w:val="1"/>
      <w:marLeft w:val="0"/>
      <w:marRight w:val="0"/>
      <w:marTop w:val="0"/>
      <w:marBottom w:val="0"/>
      <w:divBdr>
        <w:top w:val="none" w:sz="0" w:space="0" w:color="auto"/>
        <w:left w:val="none" w:sz="0" w:space="0" w:color="auto"/>
        <w:bottom w:val="none" w:sz="0" w:space="0" w:color="auto"/>
        <w:right w:val="none" w:sz="0" w:space="0" w:color="auto"/>
      </w:divBdr>
    </w:div>
    <w:div w:id="1836265089">
      <w:bodyDiv w:val="1"/>
      <w:marLeft w:val="0"/>
      <w:marRight w:val="0"/>
      <w:marTop w:val="0"/>
      <w:marBottom w:val="0"/>
      <w:divBdr>
        <w:top w:val="none" w:sz="0" w:space="0" w:color="auto"/>
        <w:left w:val="none" w:sz="0" w:space="0" w:color="auto"/>
        <w:bottom w:val="none" w:sz="0" w:space="0" w:color="auto"/>
        <w:right w:val="none" w:sz="0" w:space="0" w:color="auto"/>
      </w:divBdr>
    </w:div>
    <w:div w:id="1836453616">
      <w:bodyDiv w:val="1"/>
      <w:marLeft w:val="0"/>
      <w:marRight w:val="0"/>
      <w:marTop w:val="0"/>
      <w:marBottom w:val="0"/>
      <w:divBdr>
        <w:top w:val="none" w:sz="0" w:space="0" w:color="auto"/>
        <w:left w:val="none" w:sz="0" w:space="0" w:color="auto"/>
        <w:bottom w:val="none" w:sz="0" w:space="0" w:color="auto"/>
        <w:right w:val="none" w:sz="0" w:space="0" w:color="auto"/>
      </w:divBdr>
    </w:div>
    <w:div w:id="1836456497">
      <w:bodyDiv w:val="1"/>
      <w:marLeft w:val="0"/>
      <w:marRight w:val="0"/>
      <w:marTop w:val="0"/>
      <w:marBottom w:val="0"/>
      <w:divBdr>
        <w:top w:val="none" w:sz="0" w:space="0" w:color="auto"/>
        <w:left w:val="none" w:sz="0" w:space="0" w:color="auto"/>
        <w:bottom w:val="none" w:sz="0" w:space="0" w:color="auto"/>
        <w:right w:val="none" w:sz="0" w:space="0" w:color="auto"/>
      </w:divBdr>
    </w:div>
    <w:div w:id="1836913519">
      <w:bodyDiv w:val="1"/>
      <w:marLeft w:val="0"/>
      <w:marRight w:val="0"/>
      <w:marTop w:val="0"/>
      <w:marBottom w:val="0"/>
      <w:divBdr>
        <w:top w:val="none" w:sz="0" w:space="0" w:color="auto"/>
        <w:left w:val="none" w:sz="0" w:space="0" w:color="auto"/>
        <w:bottom w:val="none" w:sz="0" w:space="0" w:color="auto"/>
        <w:right w:val="none" w:sz="0" w:space="0" w:color="auto"/>
      </w:divBdr>
    </w:div>
    <w:div w:id="1837181430">
      <w:bodyDiv w:val="1"/>
      <w:marLeft w:val="0"/>
      <w:marRight w:val="0"/>
      <w:marTop w:val="0"/>
      <w:marBottom w:val="0"/>
      <w:divBdr>
        <w:top w:val="none" w:sz="0" w:space="0" w:color="auto"/>
        <w:left w:val="none" w:sz="0" w:space="0" w:color="auto"/>
        <w:bottom w:val="none" w:sz="0" w:space="0" w:color="auto"/>
        <w:right w:val="none" w:sz="0" w:space="0" w:color="auto"/>
      </w:divBdr>
    </w:div>
    <w:div w:id="1837260485">
      <w:bodyDiv w:val="1"/>
      <w:marLeft w:val="0"/>
      <w:marRight w:val="0"/>
      <w:marTop w:val="0"/>
      <w:marBottom w:val="0"/>
      <w:divBdr>
        <w:top w:val="none" w:sz="0" w:space="0" w:color="auto"/>
        <w:left w:val="none" w:sz="0" w:space="0" w:color="auto"/>
        <w:bottom w:val="none" w:sz="0" w:space="0" w:color="auto"/>
        <w:right w:val="none" w:sz="0" w:space="0" w:color="auto"/>
      </w:divBdr>
    </w:div>
    <w:div w:id="1837302619">
      <w:bodyDiv w:val="1"/>
      <w:marLeft w:val="0"/>
      <w:marRight w:val="0"/>
      <w:marTop w:val="0"/>
      <w:marBottom w:val="0"/>
      <w:divBdr>
        <w:top w:val="none" w:sz="0" w:space="0" w:color="auto"/>
        <w:left w:val="none" w:sz="0" w:space="0" w:color="auto"/>
        <w:bottom w:val="none" w:sz="0" w:space="0" w:color="auto"/>
        <w:right w:val="none" w:sz="0" w:space="0" w:color="auto"/>
      </w:divBdr>
    </w:div>
    <w:div w:id="1837332778">
      <w:bodyDiv w:val="1"/>
      <w:marLeft w:val="0"/>
      <w:marRight w:val="0"/>
      <w:marTop w:val="0"/>
      <w:marBottom w:val="0"/>
      <w:divBdr>
        <w:top w:val="none" w:sz="0" w:space="0" w:color="auto"/>
        <w:left w:val="none" w:sz="0" w:space="0" w:color="auto"/>
        <w:bottom w:val="none" w:sz="0" w:space="0" w:color="auto"/>
        <w:right w:val="none" w:sz="0" w:space="0" w:color="auto"/>
      </w:divBdr>
    </w:div>
    <w:div w:id="1837644816">
      <w:bodyDiv w:val="1"/>
      <w:marLeft w:val="0"/>
      <w:marRight w:val="0"/>
      <w:marTop w:val="0"/>
      <w:marBottom w:val="0"/>
      <w:divBdr>
        <w:top w:val="none" w:sz="0" w:space="0" w:color="auto"/>
        <w:left w:val="none" w:sz="0" w:space="0" w:color="auto"/>
        <w:bottom w:val="none" w:sz="0" w:space="0" w:color="auto"/>
        <w:right w:val="none" w:sz="0" w:space="0" w:color="auto"/>
      </w:divBdr>
    </w:div>
    <w:div w:id="1838036264">
      <w:bodyDiv w:val="1"/>
      <w:marLeft w:val="0"/>
      <w:marRight w:val="0"/>
      <w:marTop w:val="0"/>
      <w:marBottom w:val="0"/>
      <w:divBdr>
        <w:top w:val="none" w:sz="0" w:space="0" w:color="auto"/>
        <w:left w:val="none" w:sz="0" w:space="0" w:color="auto"/>
        <w:bottom w:val="none" w:sz="0" w:space="0" w:color="auto"/>
        <w:right w:val="none" w:sz="0" w:space="0" w:color="auto"/>
      </w:divBdr>
    </w:div>
    <w:div w:id="1838036574">
      <w:bodyDiv w:val="1"/>
      <w:marLeft w:val="0"/>
      <w:marRight w:val="0"/>
      <w:marTop w:val="0"/>
      <w:marBottom w:val="0"/>
      <w:divBdr>
        <w:top w:val="none" w:sz="0" w:space="0" w:color="auto"/>
        <w:left w:val="none" w:sz="0" w:space="0" w:color="auto"/>
        <w:bottom w:val="none" w:sz="0" w:space="0" w:color="auto"/>
        <w:right w:val="none" w:sz="0" w:space="0" w:color="auto"/>
      </w:divBdr>
    </w:div>
    <w:div w:id="1838039627">
      <w:bodyDiv w:val="1"/>
      <w:marLeft w:val="0"/>
      <w:marRight w:val="0"/>
      <w:marTop w:val="0"/>
      <w:marBottom w:val="0"/>
      <w:divBdr>
        <w:top w:val="none" w:sz="0" w:space="0" w:color="auto"/>
        <w:left w:val="none" w:sz="0" w:space="0" w:color="auto"/>
        <w:bottom w:val="none" w:sz="0" w:space="0" w:color="auto"/>
        <w:right w:val="none" w:sz="0" w:space="0" w:color="auto"/>
      </w:divBdr>
    </w:div>
    <w:div w:id="1838181876">
      <w:bodyDiv w:val="1"/>
      <w:marLeft w:val="0"/>
      <w:marRight w:val="0"/>
      <w:marTop w:val="0"/>
      <w:marBottom w:val="0"/>
      <w:divBdr>
        <w:top w:val="none" w:sz="0" w:space="0" w:color="auto"/>
        <w:left w:val="none" w:sz="0" w:space="0" w:color="auto"/>
        <w:bottom w:val="none" w:sz="0" w:space="0" w:color="auto"/>
        <w:right w:val="none" w:sz="0" w:space="0" w:color="auto"/>
      </w:divBdr>
    </w:div>
    <w:div w:id="1838182352">
      <w:bodyDiv w:val="1"/>
      <w:marLeft w:val="0"/>
      <w:marRight w:val="0"/>
      <w:marTop w:val="0"/>
      <w:marBottom w:val="0"/>
      <w:divBdr>
        <w:top w:val="none" w:sz="0" w:space="0" w:color="auto"/>
        <w:left w:val="none" w:sz="0" w:space="0" w:color="auto"/>
        <w:bottom w:val="none" w:sz="0" w:space="0" w:color="auto"/>
        <w:right w:val="none" w:sz="0" w:space="0" w:color="auto"/>
      </w:divBdr>
    </w:div>
    <w:div w:id="1838226939">
      <w:bodyDiv w:val="1"/>
      <w:marLeft w:val="0"/>
      <w:marRight w:val="0"/>
      <w:marTop w:val="0"/>
      <w:marBottom w:val="0"/>
      <w:divBdr>
        <w:top w:val="none" w:sz="0" w:space="0" w:color="auto"/>
        <w:left w:val="none" w:sz="0" w:space="0" w:color="auto"/>
        <w:bottom w:val="none" w:sz="0" w:space="0" w:color="auto"/>
        <w:right w:val="none" w:sz="0" w:space="0" w:color="auto"/>
      </w:divBdr>
    </w:div>
    <w:div w:id="1838228989">
      <w:bodyDiv w:val="1"/>
      <w:marLeft w:val="0"/>
      <w:marRight w:val="0"/>
      <w:marTop w:val="0"/>
      <w:marBottom w:val="0"/>
      <w:divBdr>
        <w:top w:val="none" w:sz="0" w:space="0" w:color="auto"/>
        <w:left w:val="none" w:sz="0" w:space="0" w:color="auto"/>
        <w:bottom w:val="none" w:sz="0" w:space="0" w:color="auto"/>
        <w:right w:val="none" w:sz="0" w:space="0" w:color="auto"/>
      </w:divBdr>
    </w:div>
    <w:div w:id="1838567867">
      <w:bodyDiv w:val="1"/>
      <w:marLeft w:val="0"/>
      <w:marRight w:val="0"/>
      <w:marTop w:val="0"/>
      <w:marBottom w:val="0"/>
      <w:divBdr>
        <w:top w:val="none" w:sz="0" w:space="0" w:color="auto"/>
        <w:left w:val="none" w:sz="0" w:space="0" w:color="auto"/>
        <w:bottom w:val="none" w:sz="0" w:space="0" w:color="auto"/>
        <w:right w:val="none" w:sz="0" w:space="0" w:color="auto"/>
      </w:divBdr>
    </w:div>
    <w:div w:id="1838575317">
      <w:bodyDiv w:val="1"/>
      <w:marLeft w:val="0"/>
      <w:marRight w:val="0"/>
      <w:marTop w:val="0"/>
      <w:marBottom w:val="0"/>
      <w:divBdr>
        <w:top w:val="none" w:sz="0" w:space="0" w:color="auto"/>
        <w:left w:val="none" w:sz="0" w:space="0" w:color="auto"/>
        <w:bottom w:val="none" w:sz="0" w:space="0" w:color="auto"/>
        <w:right w:val="none" w:sz="0" w:space="0" w:color="auto"/>
      </w:divBdr>
    </w:div>
    <w:div w:id="1838688383">
      <w:bodyDiv w:val="1"/>
      <w:marLeft w:val="0"/>
      <w:marRight w:val="0"/>
      <w:marTop w:val="0"/>
      <w:marBottom w:val="0"/>
      <w:divBdr>
        <w:top w:val="none" w:sz="0" w:space="0" w:color="auto"/>
        <w:left w:val="none" w:sz="0" w:space="0" w:color="auto"/>
        <w:bottom w:val="none" w:sz="0" w:space="0" w:color="auto"/>
        <w:right w:val="none" w:sz="0" w:space="0" w:color="auto"/>
      </w:divBdr>
    </w:div>
    <w:div w:id="1838954913">
      <w:bodyDiv w:val="1"/>
      <w:marLeft w:val="0"/>
      <w:marRight w:val="0"/>
      <w:marTop w:val="0"/>
      <w:marBottom w:val="0"/>
      <w:divBdr>
        <w:top w:val="none" w:sz="0" w:space="0" w:color="auto"/>
        <w:left w:val="none" w:sz="0" w:space="0" w:color="auto"/>
        <w:bottom w:val="none" w:sz="0" w:space="0" w:color="auto"/>
        <w:right w:val="none" w:sz="0" w:space="0" w:color="auto"/>
      </w:divBdr>
    </w:div>
    <w:div w:id="1838956602">
      <w:bodyDiv w:val="1"/>
      <w:marLeft w:val="0"/>
      <w:marRight w:val="0"/>
      <w:marTop w:val="0"/>
      <w:marBottom w:val="0"/>
      <w:divBdr>
        <w:top w:val="none" w:sz="0" w:space="0" w:color="auto"/>
        <w:left w:val="none" w:sz="0" w:space="0" w:color="auto"/>
        <w:bottom w:val="none" w:sz="0" w:space="0" w:color="auto"/>
        <w:right w:val="none" w:sz="0" w:space="0" w:color="auto"/>
      </w:divBdr>
    </w:div>
    <w:div w:id="1839152061">
      <w:bodyDiv w:val="1"/>
      <w:marLeft w:val="0"/>
      <w:marRight w:val="0"/>
      <w:marTop w:val="0"/>
      <w:marBottom w:val="0"/>
      <w:divBdr>
        <w:top w:val="none" w:sz="0" w:space="0" w:color="auto"/>
        <w:left w:val="none" w:sz="0" w:space="0" w:color="auto"/>
        <w:bottom w:val="none" w:sz="0" w:space="0" w:color="auto"/>
        <w:right w:val="none" w:sz="0" w:space="0" w:color="auto"/>
      </w:divBdr>
    </w:div>
    <w:div w:id="1839540740">
      <w:bodyDiv w:val="1"/>
      <w:marLeft w:val="0"/>
      <w:marRight w:val="0"/>
      <w:marTop w:val="0"/>
      <w:marBottom w:val="0"/>
      <w:divBdr>
        <w:top w:val="none" w:sz="0" w:space="0" w:color="auto"/>
        <w:left w:val="none" w:sz="0" w:space="0" w:color="auto"/>
        <w:bottom w:val="none" w:sz="0" w:space="0" w:color="auto"/>
        <w:right w:val="none" w:sz="0" w:space="0" w:color="auto"/>
      </w:divBdr>
    </w:div>
    <w:div w:id="1839926665">
      <w:bodyDiv w:val="1"/>
      <w:marLeft w:val="0"/>
      <w:marRight w:val="0"/>
      <w:marTop w:val="0"/>
      <w:marBottom w:val="0"/>
      <w:divBdr>
        <w:top w:val="none" w:sz="0" w:space="0" w:color="auto"/>
        <w:left w:val="none" w:sz="0" w:space="0" w:color="auto"/>
        <w:bottom w:val="none" w:sz="0" w:space="0" w:color="auto"/>
        <w:right w:val="none" w:sz="0" w:space="0" w:color="auto"/>
      </w:divBdr>
    </w:div>
    <w:div w:id="1840004966">
      <w:bodyDiv w:val="1"/>
      <w:marLeft w:val="0"/>
      <w:marRight w:val="0"/>
      <w:marTop w:val="0"/>
      <w:marBottom w:val="0"/>
      <w:divBdr>
        <w:top w:val="none" w:sz="0" w:space="0" w:color="auto"/>
        <w:left w:val="none" w:sz="0" w:space="0" w:color="auto"/>
        <w:bottom w:val="none" w:sz="0" w:space="0" w:color="auto"/>
        <w:right w:val="none" w:sz="0" w:space="0" w:color="auto"/>
      </w:divBdr>
    </w:div>
    <w:div w:id="1840265595">
      <w:bodyDiv w:val="1"/>
      <w:marLeft w:val="0"/>
      <w:marRight w:val="0"/>
      <w:marTop w:val="0"/>
      <w:marBottom w:val="0"/>
      <w:divBdr>
        <w:top w:val="none" w:sz="0" w:space="0" w:color="auto"/>
        <w:left w:val="none" w:sz="0" w:space="0" w:color="auto"/>
        <w:bottom w:val="none" w:sz="0" w:space="0" w:color="auto"/>
        <w:right w:val="none" w:sz="0" w:space="0" w:color="auto"/>
      </w:divBdr>
    </w:div>
    <w:div w:id="1840728560">
      <w:bodyDiv w:val="1"/>
      <w:marLeft w:val="0"/>
      <w:marRight w:val="0"/>
      <w:marTop w:val="0"/>
      <w:marBottom w:val="0"/>
      <w:divBdr>
        <w:top w:val="none" w:sz="0" w:space="0" w:color="auto"/>
        <w:left w:val="none" w:sz="0" w:space="0" w:color="auto"/>
        <w:bottom w:val="none" w:sz="0" w:space="0" w:color="auto"/>
        <w:right w:val="none" w:sz="0" w:space="0" w:color="auto"/>
      </w:divBdr>
    </w:div>
    <w:div w:id="1841001072">
      <w:bodyDiv w:val="1"/>
      <w:marLeft w:val="0"/>
      <w:marRight w:val="0"/>
      <w:marTop w:val="0"/>
      <w:marBottom w:val="0"/>
      <w:divBdr>
        <w:top w:val="none" w:sz="0" w:space="0" w:color="auto"/>
        <w:left w:val="none" w:sz="0" w:space="0" w:color="auto"/>
        <w:bottom w:val="none" w:sz="0" w:space="0" w:color="auto"/>
        <w:right w:val="none" w:sz="0" w:space="0" w:color="auto"/>
      </w:divBdr>
    </w:div>
    <w:div w:id="1841038223">
      <w:bodyDiv w:val="1"/>
      <w:marLeft w:val="0"/>
      <w:marRight w:val="0"/>
      <w:marTop w:val="0"/>
      <w:marBottom w:val="0"/>
      <w:divBdr>
        <w:top w:val="none" w:sz="0" w:space="0" w:color="auto"/>
        <w:left w:val="none" w:sz="0" w:space="0" w:color="auto"/>
        <w:bottom w:val="none" w:sz="0" w:space="0" w:color="auto"/>
        <w:right w:val="none" w:sz="0" w:space="0" w:color="auto"/>
      </w:divBdr>
    </w:div>
    <w:div w:id="1841118311">
      <w:bodyDiv w:val="1"/>
      <w:marLeft w:val="0"/>
      <w:marRight w:val="0"/>
      <w:marTop w:val="0"/>
      <w:marBottom w:val="0"/>
      <w:divBdr>
        <w:top w:val="none" w:sz="0" w:space="0" w:color="auto"/>
        <w:left w:val="none" w:sz="0" w:space="0" w:color="auto"/>
        <w:bottom w:val="none" w:sz="0" w:space="0" w:color="auto"/>
        <w:right w:val="none" w:sz="0" w:space="0" w:color="auto"/>
      </w:divBdr>
    </w:div>
    <w:div w:id="1841315869">
      <w:bodyDiv w:val="1"/>
      <w:marLeft w:val="0"/>
      <w:marRight w:val="0"/>
      <w:marTop w:val="0"/>
      <w:marBottom w:val="0"/>
      <w:divBdr>
        <w:top w:val="none" w:sz="0" w:space="0" w:color="auto"/>
        <w:left w:val="none" w:sz="0" w:space="0" w:color="auto"/>
        <w:bottom w:val="none" w:sz="0" w:space="0" w:color="auto"/>
        <w:right w:val="none" w:sz="0" w:space="0" w:color="auto"/>
      </w:divBdr>
    </w:div>
    <w:div w:id="1841387154">
      <w:bodyDiv w:val="1"/>
      <w:marLeft w:val="0"/>
      <w:marRight w:val="0"/>
      <w:marTop w:val="0"/>
      <w:marBottom w:val="0"/>
      <w:divBdr>
        <w:top w:val="none" w:sz="0" w:space="0" w:color="auto"/>
        <w:left w:val="none" w:sz="0" w:space="0" w:color="auto"/>
        <w:bottom w:val="none" w:sz="0" w:space="0" w:color="auto"/>
        <w:right w:val="none" w:sz="0" w:space="0" w:color="auto"/>
      </w:divBdr>
    </w:div>
    <w:div w:id="1841387981">
      <w:bodyDiv w:val="1"/>
      <w:marLeft w:val="0"/>
      <w:marRight w:val="0"/>
      <w:marTop w:val="0"/>
      <w:marBottom w:val="0"/>
      <w:divBdr>
        <w:top w:val="none" w:sz="0" w:space="0" w:color="auto"/>
        <w:left w:val="none" w:sz="0" w:space="0" w:color="auto"/>
        <w:bottom w:val="none" w:sz="0" w:space="0" w:color="auto"/>
        <w:right w:val="none" w:sz="0" w:space="0" w:color="auto"/>
      </w:divBdr>
    </w:div>
    <w:div w:id="1841654346">
      <w:bodyDiv w:val="1"/>
      <w:marLeft w:val="0"/>
      <w:marRight w:val="0"/>
      <w:marTop w:val="0"/>
      <w:marBottom w:val="0"/>
      <w:divBdr>
        <w:top w:val="none" w:sz="0" w:space="0" w:color="auto"/>
        <w:left w:val="none" w:sz="0" w:space="0" w:color="auto"/>
        <w:bottom w:val="none" w:sz="0" w:space="0" w:color="auto"/>
        <w:right w:val="none" w:sz="0" w:space="0" w:color="auto"/>
      </w:divBdr>
    </w:div>
    <w:div w:id="1841655032">
      <w:bodyDiv w:val="1"/>
      <w:marLeft w:val="0"/>
      <w:marRight w:val="0"/>
      <w:marTop w:val="0"/>
      <w:marBottom w:val="0"/>
      <w:divBdr>
        <w:top w:val="none" w:sz="0" w:space="0" w:color="auto"/>
        <w:left w:val="none" w:sz="0" w:space="0" w:color="auto"/>
        <w:bottom w:val="none" w:sz="0" w:space="0" w:color="auto"/>
        <w:right w:val="none" w:sz="0" w:space="0" w:color="auto"/>
      </w:divBdr>
    </w:div>
    <w:div w:id="1841844786">
      <w:bodyDiv w:val="1"/>
      <w:marLeft w:val="0"/>
      <w:marRight w:val="0"/>
      <w:marTop w:val="0"/>
      <w:marBottom w:val="0"/>
      <w:divBdr>
        <w:top w:val="none" w:sz="0" w:space="0" w:color="auto"/>
        <w:left w:val="none" w:sz="0" w:space="0" w:color="auto"/>
        <w:bottom w:val="none" w:sz="0" w:space="0" w:color="auto"/>
        <w:right w:val="none" w:sz="0" w:space="0" w:color="auto"/>
      </w:divBdr>
    </w:div>
    <w:div w:id="1842088484">
      <w:bodyDiv w:val="1"/>
      <w:marLeft w:val="0"/>
      <w:marRight w:val="0"/>
      <w:marTop w:val="0"/>
      <w:marBottom w:val="0"/>
      <w:divBdr>
        <w:top w:val="none" w:sz="0" w:space="0" w:color="auto"/>
        <w:left w:val="none" w:sz="0" w:space="0" w:color="auto"/>
        <w:bottom w:val="none" w:sz="0" w:space="0" w:color="auto"/>
        <w:right w:val="none" w:sz="0" w:space="0" w:color="auto"/>
      </w:divBdr>
    </w:div>
    <w:div w:id="1842231933">
      <w:bodyDiv w:val="1"/>
      <w:marLeft w:val="0"/>
      <w:marRight w:val="0"/>
      <w:marTop w:val="0"/>
      <w:marBottom w:val="0"/>
      <w:divBdr>
        <w:top w:val="none" w:sz="0" w:space="0" w:color="auto"/>
        <w:left w:val="none" w:sz="0" w:space="0" w:color="auto"/>
        <w:bottom w:val="none" w:sz="0" w:space="0" w:color="auto"/>
        <w:right w:val="none" w:sz="0" w:space="0" w:color="auto"/>
      </w:divBdr>
    </w:div>
    <w:div w:id="1842232936">
      <w:bodyDiv w:val="1"/>
      <w:marLeft w:val="0"/>
      <w:marRight w:val="0"/>
      <w:marTop w:val="0"/>
      <w:marBottom w:val="0"/>
      <w:divBdr>
        <w:top w:val="none" w:sz="0" w:space="0" w:color="auto"/>
        <w:left w:val="none" w:sz="0" w:space="0" w:color="auto"/>
        <w:bottom w:val="none" w:sz="0" w:space="0" w:color="auto"/>
        <w:right w:val="none" w:sz="0" w:space="0" w:color="auto"/>
      </w:divBdr>
    </w:div>
    <w:div w:id="1842356014">
      <w:bodyDiv w:val="1"/>
      <w:marLeft w:val="0"/>
      <w:marRight w:val="0"/>
      <w:marTop w:val="0"/>
      <w:marBottom w:val="0"/>
      <w:divBdr>
        <w:top w:val="none" w:sz="0" w:space="0" w:color="auto"/>
        <w:left w:val="none" w:sz="0" w:space="0" w:color="auto"/>
        <w:bottom w:val="none" w:sz="0" w:space="0" w:color="auto"/>
        <w:right w:val="none" w:sz="0" w:space="0" w:color="auto"/>
      </w:divBdr>
    </w:div>
    <w:div w:id="1842574970">
      <w:bodyDiv w:val="1"/>
      <w:marLeft w:val="0"/>
      <w:marRight w:val="0"/>
      <w:marTop w:val="0"/>
      <w:marBottom w:val="0"/>
      <w:divBdr>
        <w:top w:val="none" w:sz="0" w:space="0" w:color="auto"/>
        <w:left w:val="none" w:sz="0" w:space="0" w:color="auto"/>
        <w:bottom w:val="none" w:sz="0" w:space="0" w:color="auto"/>
        <w:right w:val="none" w:sz="0" w:space="0" w:color="auto"/>
      </w:divBdr>
    </w:div>
    <w:div w:id="1842625224">
      <w:bodyDiv w:val="1"/>
      <w:marLeft w:val="0"/>
      <w:marRight w:val="0"/>
      <w:marTop w:val="0"/>
      <w:marBottom w:val="0"/>
      <w:divBdr>
        <w:top w:val="none" w:sz="0" w:space="0" w:color="auto"/>
        <w:left w:val="none" w:sz="0" w:space="0" w:color="auto"/>
        <w:bottom w:val="none" w:sz="0" w:space="0" w:color="auto"/>
        <w:right w:val="none" w:sz="0" w:space="0" w:color="auto"/>
      </w:divBdr>
    </w:div>
    <w:div w:id="1842967909">
      <w:bodyDiv w:val="1"/>
      <w:marLeft w:val="0"/>
      <w:marRight w:val="0"/>
      <w:marTop w:val="0"/>
      <w:marBottom w:val="0"/>
      <w:divBdr>
        <w:top w:val="none" w:sz="0" w:space="0" w:color="auto"/>
        <w:left w:val="none" w:sz="0" w:space="0" w:color="auto"/>
        <w:bottom w:val="none" w:sz="0" w:space="0" w:color="auto"/>
        <w:right w:val="none" w:sz="0" w:space="0" w:color="auto"/>
      </w:divBdr>
    </w:div>
    <w:div w:id="1843009004">
      <w:bodyDiv w:val="1"/>
      <w:marLeft w:val="0"/>
      <w:marRight w:val="0"/>
      <w:marTop w:val="0"/>
      <w:marBottom w:val="0"/>
      <w:divBdr>
        <w:top w:val="none" w:sz="0" w:space="0" w:color="auto"/>
        <w:left w:val="none" w:sz="0" w:space="0" w:color="auto"/>
        <w:bottom w:val="none" w:sz="0" w:space="0" w:color="auto"/>
        <w:right w:val="none" w:sz="0" w:space="0" w:color="auto"/>
      </w:divBdr>
    </w:div>
    <w:div w:id="1843202904">
      <w:bodyDiv w:val="1"/>
      <w:marLeft w:val="0"/>
      <w:marRight w:val="0"/>
      <w:marTop w:val="0"/>
      <w:marBottom w:val="0"/>
      <w:divBdr>
        <w:top w:val="none" w:sz="0" w:space="0" w:color="auto"/>
        <w:left w:val="none" w:sz="0" w:space="0" w:color="auto"/>
        <w:bottom w:val="none" w:sz="0" w:space="0" w:color="auto"/>
        <w:right w:val="none" w:sz="0" w:space="0" w:color="auto"/>
      </w:divBdr>
    </w:div>
    <w:div w:id="1843277337">
      <w:bodyDiv w:val="1"/>
      <w:marLeft w:val="0"/>
      <w:marRight w:val="0"/>
      <w:marTop w:val="0"/>
      <w:marBottom w:val="0"/>
      <w:divBdr>
        <w:top w:val="none" w:sz="0" w:space="0" w:color="auto"/>
        <w:left w:val="none" w:sz="0" w:space="0" w:color="auto"/>
        <w:bottom w:val="none" w:sz="0" w:space="0" w:color="auto"/>
        <w:right w:val="none" w:sz="0" w:space="0" w:color="auto"/>
      </w:divBdr>
    </w:div>
    <w:div w:id="1843818707">
      <w:bodyDiv w:val="1"/>
      <w:marLeft w:val="0"/>
      <w:marRight w:val="0"/>
      <w:marTop w:val="0"/>
      <w:marBottom w:val="0"/>
      <w:divBdr>
        <w:top w:val="none" w:sz="0" w:space="0" w:color="auto"/>
        <w:left w:val="none" w:sz="0" w:space="0" w:color="auto"/>
        <w:bottom w:val="none" w:sz="0" w:space="0" w:color="auto"/>
        <w:right w:val="none" w:sz="0" w:space="0" w:color="auto"/>
      </w:divBdr>
    </w:div>
    <w:div w:id="1843861537">
      <w:bodyDiv w:val="1"/>
      <w:marLeft w:val="0"/>
      <w:marRight w:val="0"/>
      <w:marTop w:val="0"/>
      <w:marBottom w:val="0"/>
      <w:divBdr>
        <w:top w:val="none" w:sz="0" w:space="0" w:color="auto"/>
        <w:left w:val="none" w:sz="0" w:space="0" w:color="auto"/>
        <w:bottom w:val="none" w:sz="0" w:space="0" w:color="auto"/>
        <w:right w:val="none" w:sz="0" w:space="0" w:color="auto"/>
      </w:divBdr>
    </w:div>
    <w:div w:id="1843930499">
      <w:bodyDiv w:val="1"/>
      <w:marLeft w:val="0"/>
      <w:marRight w:val="0"/>
      <w:marTop w:val="0"/>
      <w:marBottom w:val="0"/>
      <w:divBdr>
        <w:top w:val="none" w:sz="0" w:space="0" w:color="auto"/>
        <w:left w:val="none" w:sz="0" w:space="0" w:color="auto"/>
        <w:bottom w:val="none" w:sz="0" w:space="0" w:color="auto"/>
        <w:right w:val="none" w:sz="0" w:space="0" w:color="auto"/>
      </w:divBdr>
    </w:div>
    <w:div w:id="1844126713">
      <w:bodyDiv w:val="1"/>
      <w:marLeft w:val="0"/>
      <w:marRight w:val="0"/>
      <w:marTop w:val="0"/>
      <w:marBottom w:val="0"/>
      <w:divBdr>
        <w:top w:val="none" w:sz="0" w:space="0" w:color="auto"/>
        <w:left w:val="none" w:sz="0" w:space="0" w:color="auto"/>
        <w:bottom w:val="none" w:sz="0" w:space="0" w:color="auto"/>
        <w:right w:val="none" w:sz="0" w:space="0" w:color="auto"/>
      </w:divBdr>
    </w:div>
    <w:div w:id="1844199472">
      <w:bodyDiv w:val="1"/>
      <w:marLeft w:val="0"/>
      <w:marRight w:val="0"/>
      <w:marTop w:val="0"/>
      <w:marBottom w:val="0"/>
      <w:divBdr>
        <w:top w:val="none" w:sz="0" w:space="0" w:color="auto"/>
        <w:left w:val="none" w:sz="0" w:space="0" w:color="auto"/>
        <w:bottom w:val="none" w:sz="0" w:space="0" w:color="auto"/>
        <w:right w:val="none" w:sz="0" w:space="0" w:color="auto"/>
      </w:divBdr>
    </w:div>
    <w:div w:id="1844510963">
      <w:bodyDiv w:val="1"/>
      <w:marLeft w:val="0"/>
      <w:marRight w:val="0"/>
      <w:marTop w:val="0"/>
      <w:marBottom w:val="0"/>
      <w:divBdr>
        <w:top w:val="none" w:sz="0" w:space="0" w:color="auto"/>
        <w:left w:val="none" w:sz="0" w:space="0" w:color="auto"/>
        <w:bottom w:val="none" w:sz="0" w:space="0" w:color="auto"/>
        <w:right w:val="none" w:sz="0" w:space="0" w:color="auto"/>
      </w:divBdr>
    </w:div>
    <w:div w:id="1844659171">
      <w:bodyDiv w:val="1"/>
      <w:marLeft w:val="0"/>
      <w:marRight w:val="0"/>
      <w:marTop w:val="0"/>
      <w:marBottom w:val="0"/>
      <w:divBdr>
        <w:top w:val="none" w:sz="0" w:space="0" w:color="auto"/>
        <w:left w:val="none" w:sz="0" w:space="0" w:color="auto"/>
        <w:bottom w:val="none" w:sz="0" w:space="0" w:color="auto"/>
        <w:right w:val="none" w:sz="0" w:space="0" w:color="auto"/>
      </w:divBdr>
    </w:div>
    <w:div w:id="1844661611">
      <w:bodyDiv w:val="1"/>
      <w:marLeft w:val="0"/>
      <w:marRight w:val="0"/>
      <w:marTop w:val="0"/>
      <w:marBottom w:val="0"/>
      <w:divBdr>
        <w:top w:val="none" w:sz="0" w:space="0" w:color="auto"/>
        <w:left w:val="none" w:sz="0" w:space="0" w:color="auto"/>
        <w:bottom w:val="none" w:sz="0" w:space="0" w:color="auto"/>
        <w:right w:val="none" w:sz="0" w:space="0" w:color="auto"/>
      </w:divBdr>
    </w:div>
    <w:div w:id="1844662251">
      <w:bodyDiv w:val="1"/>
      <w:marLeft w:val="0"/>
      <w:marRight w:val="0"/>
      <w:marTop w:val="0"/>
      <w:marBottom w:val="0"/>
      <w:divBdr>
        <w:top w:val="none" w:sz="0" w:space="0" w:color="auto"/>
        <w:left w:val="none" w:sz="0" w:space="0" w:color="auto"/>
        <w:bottom w:val="none" w:sz="0" w:space="0" w:color="auto"/>
        <w:right w:val="none" w:sz="0" w:space="0" w:color="auto"/>
      </w:divBdr>
    </w:div>
    <w:div w:id="1844666661">
      <w:bodyDiv w:val="1"/>
      <w:marLeft w:val="0"/>
      <w:marRight w:val="0"/>
      <w:marTop w:val="0"/>
      <w:marBottom w:val="0"/>
      <w:divBdr>
        <w:top w:val="none" w:sz="0" w:space="0" w:color="auto"/>
        <w:left w:val="none" w:sz="0" w:space="0" w:color="auto"/>
        <w:bottom w:val="none" w:sz="0" w:space="0" w:color="auto"/>
        <w:right w:val="none" w:sz="0" w:space="0" w:color="auto"/>
      </w:divBdr>
    </w:div>
    <w:div w:id="1844782770">
      <w:bodyDiv w:val="1"/>
      <w:marLeft w:val="0"/>
      <w:marRight w:val="0"/>
      <w:marTop w:val="0"/>
      <w:marBottom w:val="0"/>
      <w:divBdr>
        <w:top w:val="none" w:sz="0" w:space="0" w:color="auto"/>
        <w:left w:val="none" w:sz="0" w:space="0" w:color="auto"/>
        <w:bottom w:val="none" w:sz="0" w:space="0" w:color="auto"/>
        <w:right w:val="none" w:sz="0" w:space="0" w:color="auto"/>
      </w:divBdr>
    </w:div>
    <w:div w:id="1844857741">
      <w:bodyDiv w:val="1"/>
      <w:marLeft w:val="0"/>
      <w:marRight w:val="0"/>
      <w:marTop w:val="0"/>
      <w:marBottom w:val="0"/>
      <w:divBdr>
        <w:top w:val="none" w:sz="0" w:space="0" w:color="auto"/>
        <w:left w:val="none" w:sz="0" w:space="0" w:color="auto"/>
        <w:bottom w:val="none" w:sz="0" w:space="0" w:color="auto"/>
        <w:right w:val="none" w:sz="0" w:space="0" w:color="auto"/>
      </w:divBdr>
    </w:div>
    <w:div w:id="1844926811">
      <w:bodyDiv w:val="1"/>
      <w:marLeft w:val="0"/>
      <w:marRight w:val="0"/>
      <w:marTop w:val="0"/>
      <w:marBottom w:val="0"/>
      <w:divBdr>
        <w:top w:val="none" w:sz="0" w:space="0" w:color="auto"/>
        <w:left w:val="none" w:sz="0" w:space="0" w:color="auto"/>
        <w:bottom w:val="none" w:sz="0" w:space="0" w:color="auto"/>
        <w:right w:val="none" w:sz="0" w:space="0" w:color="auto"/>
      </w:divBdr>
    </w:div>
    <w:div w:id="1845824049">
      <w:bodyDiv w:val="1"/>
      <w:marLeft w:val="0"/>
      <w:marRight w:val="0"/>
      <w:marTop w:val="0"/>
      <w:marBottom w:val="0"/>
      <w:divBdr>
        <w:top w:val="none" w:sz="0" w:space="0" w:color="auto"/>
        <w:left w:val="none" w:sz="0" w:space="0" w:color="auto"/>
        <w:bottom w:val="none" w:sz="0" w:space="0" w:color="auto"/>
        <w:right w:val="none" w:sz="0" w:space="0" w:color="auto"/>
      </w:divBdr>
    </w:div>
    <w:div w:id="1845825924">
      <w:bodyDiv w:val="1"/>
      <w:marLeft w:val="0"/>
      <w:marRight w:val="0"/>
      <w:marTop w:val="0"/>
      <w:marBottom w:val="0"/>
      <w:divBdr>
        <w:top w:val="none" w:sz="0" w:space="0" w:color="auto"/>
        <w:left w:val="none" w:sz="0" w:space="0" w:color="auto"/>
        <w:bottom w:val="none" w:sz="0" w:space="0" w:color="auto"/>
        <w:right w:val="none" w:sz="0" w:space="0" w:color="auto"/>
      </w:divBdr>
    </w:div>
    <w:div w:id="1846044251">
      <w:bodyDiv w:val="1"/>
      <w:marLeft w:val="0"/>
      <w:marRight w:val="0"/>
      <w:marTop w:val="0"/>
      <w:marBottom w:val="0"/>
      <w:divBdr>
        <w:top w:val="none" w:sz="0" w:space="0" w:color="auto"/>
        <w:left w:val="none" w:sz="0" w:space="0" w:color="auto"/>
        <w:bottom w:val="none" w:sz="0" w:space="0" w:color="auto"/>
        <w:right w:val="none" w:sz="0" w:space="0" w:color="auto"/>
      </w:divBdr>
    </w:div>
    <w:div w:id="1846162611">
      <w:bodyDiv w:val="1"/>
      <w:marLeft w:val="0"/>
      <w:marRight w:val="0"/>
      <w:marTop w:val="0"/>
      <w:marBottom w:val="0"/>
      <w:divBdr>
        <w:top w:val="none" w:sz="0" w:space="0" w:color="auto"/>
        <w:left w:val="none" w:sz="0" w:space="0" w:color="auto"/>
        <w:bottom w:val="none" w:sz="0" w:space="0" w:color="auto"/>
        <w:right w:val="none" w:sz="0" w:space="0" w:color="auto"/>
      </w:divBdr>
    </w:div>
    <w:div w:id="1846240829">
      <w:bodyDiv w:val="1"/>
      <w:marLeft w:val="0"/>
      <w:marRight w:val="0"/>
      <w:marTop w:val="0"/>
      <w:marBottom w:val="0"/>
      <w:divBdr>
        <w:top w:val="none" w:sz="0" w:space="0" w:color="auto"/>
        <w:left w:val="none" w:sz="0" w:space="0" w:color="auto"/>
        <w:bottom w:val="none" w:sz="0" w:space="0" w:color="auto"/>
        <w:right w:val="none" w:sz="0" w:space="0" w:color="auto"/>
      </w:divBdr>
    </w:div>
    <w:div w:id="1846244948">
      <w:bodyDiv w:val="1"/>
      <w:marLeft w:val="0"/>
      <w:marRight w:val="0"/>
      <w:marTop w:val="0"/>
      <w:marBottom w:val="0"/>
      <w:divBdr>
        <w:top w:val="none" w:sz="0" w:space="0" w:color="auto"/>
        <w:left w:val="none" w:sz="0" w:space="0" w:color="auto"/>
        <w:bottom w:val="none" w:sz="0" w:space="0" w:color="auto"/>
        <w:right w:val="none" w:sz="0" w:space="0" w:color="auto"/>
      </w:divBdr>
    </w:div>
    <w:div w:id="1846286994">
      <w:bodyDiv w:val="1"/>
      <w:marLeft w:val="0"/>
      <w:marRight w:val="0"/>
      <w:marTop w:val="0"/>
      <w:marBottom w:val="0"/>
      <w:divBdr>
        <w:top w:val="none" w:sz="0" w:space="0" w:color="auto"/>
        <w:left w:val="none" w:sz="0" w:space="0" w:color="auto"/>
        <w:bottom w:val="none" w:sz="0" w:space="0" w:color="auto"/>
        <w:right w:val="none" w:sz="0" w:space="0" w:color="auto"/>
      </w:divBdr>
    </w:div>
    <w:div w:id="1846548985">
      <w:bodyDiv w:val="1"/>
      <w:marLeft w:val="0"/>
      <w:marRight w:val="0"/>
      <w:marTop w:val="0"/>
      <w:marBottom w:val="0"/>
      <w:divBdr>
        <w:top w:val="none" w:sz="0" w:space="0" w:color="auto"/>
        <w:left w:val="none" w:sz="0" w:space="0" w:color="auto"/>
        <w:bottom w:val="none" w:sz="0" w:space="0" w:color="auto"/>
        <w:right w:val="none" w:sz="0" w:space="0" w:color="auto"/>
      </w:divBdr>
    </w:div>
    <w:div w:id="1846624616">
      <w:bodyDiv w:val="1"/>
      <w:marLeft w:val="0"/>
      <w:marRight w:val="0"/>
      <w:marTop w:val="0"/>
      <w:marBottom w:val="0"/>
      <w:divBdr>
        <w:top w:val="none" w:sz="0" w:space="0" w:color="auto"/>
        <w:left w:val="none" w:sz="0" w:space="0" w:color="auto"/>
        <w:bottom w:val="none" w:sz="0" w:space="0" w:color="auto"/>
        <w:right w:val="none" w:sz="0" w:space="0" w:color="auto"/>
      </w:divBdr>
    </w:div>
    <w:div w:id="1846744801">
      <w:bodyDiv w:val="1"/>
      <w:marLeft w:val="0"/>
      <w:marRight w:val="0"/>
      <w:marTop w:val="0"/>
      <w:marBottom w:val="0"/>
      <w:divBdr>
        <w:top w:val="none" w:sz="0" w:space="0" w:color="auto"/>
        <w:left w:val="none" w:sz="0" w:space="0" w:color="auto"/>
        <w:bottom w:val="none" w:sz="0" w:space="0" w:color="auto"/>
        <w:right w:val="none" w:sz="0" w:space="0" w:color="auto"/>
      </w:divBdr>
    </w:div>
    <w:div w:id="1847094401">
      <w:bodyDiv w:val="1"/>
      <w:marLeft w:val="0"/>
      <w:marRight w:val="0"/>
      <w:marTop w:val="0"/>
      <w:marBottom w:val="0"/>
      <w:divBdr>
        <w:top w:val="none" w:sz="0" w:space="0" w:color="auto"/>
        <w:left w:val="none" w:sz="0" w:space="0" w:color="auto"/>
        <w:bottom w:val="none" w:sz="0" w:space="0" w:color="auto"/>
        <w:right w:val="none" w:sz="0" w:space="0" w:color="auto"/>
      </w:divBdr>
    </w:div>
    <w:div w:id="1847094996">
      <w:bodyDiv w:val="1"/>
      <w:marLeft w:val="0"/>
      <w:marRight w:val="0"/>
      <w:marTop w:val="0"/>
      <w:marBottom w:val="0"/>
      <w:divBdr>
        <w:top w:val="none" w:sz="0" w:space="0" w:color="auto"/>
        <w:left w:val="none" w:sz="0" w:space="0" w:color="auto"/>
        <w:bottom w:val="none" w:sz="0" w:space="0" w:color="auto"/>
        <w:right w:val="none" w:sz="0" w:space="0" w:color="auto"/>
      </w:divBdr>
    </w:div>
    <w:div w:id="1847137999">
      <w:bodyDiv w:val="1"/>
      <w:marLeft w:val="0"/>
      <w:marRight w:val="0"/>
      <w:marTop w:val="0"/>
      <w:marBottom w:val="0"/>
      <w:divBdr>
        <w:top w:val="none" w:sz="0" w:space="0" w:color="auto"/>
        <w:left w:val="none" w:sz="0" w:space="0" w:color="auto"/>
        <w:bottom w:val="none" w:sz="0" w:space="0" w:color="auto"/>
        <w:right w:val="none" w:sz="0" w:space="0" w:color="auto"/>
      </w:divBdr>
    </w:div>
    <w:div w:id="1847287342">
      <w:bodyDiv w:val="1"/>
      <w:marLeft w:val="0"/>
      <w:marRight w:val="0"/>
      <w:marTop w:val="0"/>
      <w:marBottom w:val="0"/>
      <w:divBdr>
        <w:top w:val="none" w:sz="0" w:space="0" w:color="auto"/>
        <w:left w:val="none" w:sz="0" w:space="0" w:color="auto"/>
        <w:bottom w:val="none" w:sz="0" w:space="0" w:color="auto"/>
        <w:right w:val="none" w:sz="0" w:space="0" w:color="auto"/>
      </w:divBdr>
    </w:div>
    <w:div w:id="1847476815">
      <w:bodyDiv w:val="1"/>
      <w:marLeft w:val="0"/>
      <w:marRight w:val="0"/>
      <w:marTop w:val="0"/>
      <w:marBottom w:val="0"/>
      <w:divBdr>
        <w:top w:val="none" w:sz="0" w:space="0" w:color="auto"/>
        <w:left w:val="none" w:sz="0" w:space="0" w:color="auto"/>
        <w:bottom w:val="none" w:sz="0" w:space="0" w:color="auto"/>
        <w:right w:val="none" w:sz="0" w:space="0" w:color="auto"/>
      </w:divBdr>
    </w:div>
    <w:div w:id="1847549035">
      <w:bodyDiv w:val="1"/>
      <w:marLeft w:val="0"/>
      <w:marRight w:val="0"/>
      <w:marTop w:val="0"/>
      <w:marBottom w:val="0"/>
      <w:divBdr>
        <w:top w:val="none" w:sz="0" w:space="0" w:color="auto"/>
        <w:left w:val="none" w:sz="0" w:space="0" w:color="auto"/>
        <w:bottom w:val="none" w:sz="0" w:space="0" w:color="auto"/>
        <w:right w:val="none" w:sz="0" w:space="0" w:color="auto"/>
      </w:divBdr>
    </w:div>
    <w:div w:id="1847938578">
      <w:bodyDiv w:val="1"/>
      <w:marLeft w:val="0"/>
      <w:marRight w:val="0"/>
      <w:marTop w:val="0"/>
      <w:marBottom w:val="0"/>
      <w:divBdr>
        <w:top w:val="none" w:sz="0" w:space="0" w:color="auto"/>
        <w:left w:val="none" w:sz="0" w:space="0" w:color="auto"/>
        <w:bottom w:val="none" w:sz="0" w:space="0" w:color="auto"/>
        <w:right w:val="none" w:sz="0" w:space="0" w:color="auto"/>
      </w:divBdr>
    </w:div>
    <w:div w:id="1848060015">
      <w:bodyDiv w:val="1"/>
      <w:marLeft w:val="0"/>
      <w:marRight w:val="0"/>
      <w:marTop w:val="0"/>
      <w:marBottom w:val="0"/>
      <w:divBdr>
        <w:top w:val="none" w:sz="0" w:space="0" w:color="auto"/>
        <w:left w:val="none" w:sz="0" w:space="0" w:color="auto"/>
        <w:bottom w:val="none" w:sz="0" w:space="0" w:color="auto"/>
        <w:right w:val="none" w:sz="0" w:space="0" w:color="auto"/>
      </w:divBdr>
    </w:div>
    <w:div w:id="1849707435">
      <w:bodyDiv w:val="1"/>
      <w:marLeft w:val="0"/>
      <w:marRight w:val="0"/>
      <w:marTop w:val="0"/>
      <w:marBottom w:val="0"/>
      <w:divBdr>
        <w:top w:val="none" w:sz="0" w:space="0" w:color="auto"/>
        <w:left w:val="none" w:sz="0" w:space="0" w:color="auto"/>
        <w:bottom w:val="none" w:sz="0" w:space="0" w:color="auto"/>
        <w:right w:val="none" w:sz="0" w:space="0" w:color="auto"/>
      </w:divBdr>
    </w:div>
    <w:div w:id="1849831251">
      <w:bodyDiv w:val="1"/>
      <w:marLeft w:val="0"/>
      <w:marRight w:val="0"/>
      <w:marTop w:val="0"/>
      <w:marBottom w:val="0"/>
      <w:divBdr>
        <w:top w:val="none" w:sz="0" w:space="0" w:color="auto"/>
        <w:left w:val="none" w:sz="0" w:space="0" w:color="auto"/>
        <w:bottom w:val="none" w:sz="0" w:space="0" w:color="auto"/>
        <w:right w:val="none" w:sz="0" w:space="0" w:color="auto"/>
      </w:divBdr>
    </w:div>
    <w:div w:id="1850440584">
      <w:bodyDiv w:val="1"/>
      <w:marLeft w:val="0"/>
      <w:marRight w:val="0"/>
      <w:marTop w:val="0"/>
      <w:marBottom w:val="0"/>
      <w:divBdr>
        <w:top w:val="none" w:sz="0" w:space="0" w:color="auto"/>
        <w:left w:val="none" w:sz="0" w:space="0" w:color="auto"/>
        <w:bottom w:val="none" w:sz="0" w:space="0" w:color="auto"/>
        <w:right w:val="none" w:sz="0" w:space="0" w:color="auto"/>
      </w:divBdr>
    </w:div>
    <w:div w:id="1850482233">
      <w:bodyDiv w:val="1"/>
      <w:marLeft w:val="0"/>
      <w:marRight w:val="0"/>
      <w:marTop w:val="0"/>
      <w:marBottom w:val="0"/>
      <w:divBdr>
        <w:top w:val="none" w:sz="0" w:space="0" w:color="auto"/>
        <w:left w:val="none" w:sz="0" w:space="0" w:color="auto"/>
        <w:bottom w:val="none" w:sz="0" w:space="0" w:color="auto"/>
        <w:right w:val="none" w:sz="0" w:space="0" w:color="auto"/>
      </w:divBdr>
    </w:div>
    <w:div w:id="1850486490">
      <w:bodyDiv w:val="1"/>
      <w:marLeft w:val="0"/>
      <w:marRight w:val="0"/>
      <w:marTop w:val="0"/>
      <w:marBottom w:val="0"/>
      <w:divBdr>
        <w:top w:val="none" w:sz="0" w:space="0" w:color="auto"/>
        <w:left w:val="none" w:sz="0" w:space="0" w:color="auto"/>
        <w:bottom w:val="none" w:sz="0" w:space="0" w:color="auto"/>
        <w:right w:val="none" w:sz="0" w:space="0" w:color="auto"/>
      </w:divBdr>
    </w:div>
    <w:div w:id="1850675116">
      <w:bodyDiv w:val="1"/>
      <w:marLeft w:val="0"/>
      <w:marRight w:val="0"/>
      <w:marTop w:val="0"/>
      <w:marBottom w:val="0"/>
      <w:divBdr>
        <w:top w:val="none" w:sz="0" w:space="0" w:color="auto"/>
        <w:left w:val="none" w:sz="0" w:space="0" w:color="auto"/>
        <w:bottom w:val="none" w:sz="0" w:space="0" w:color="auto"/>
        <w:right w:val="none" w:sz="0" w:space="0" w:color="auto"/>
      </w:divBdr>
    </w:div>
    <w:div w:id="1850758268">
      <w:bodyDiv w:val="1"/>
      <w:marLeft w:val="0"/>
      <w:marRight w:val="0"/>
      <w:marTop w:val="0"/>
      <w:marBottom w:val="0"/>
      <w:divBdr>
        <w:top w:val="none" w:sz="0" w:space="0" w:color="auto"/>
        <w:left w:val="none" w:sz="0" w:space="0" w:color="auto"/>
        <w:bottom w:val="none" w:sz="0" w:space="0" w:color="auto"/>
        <w:right w:val="none" w:sz="0" w:space="0" w:color="auto"/>
      </w:divBdr>
    </w:div>
    <w:div w:id="1850873479">
      <w:bodyDiv w:val="1"/>
      <w:marLeft w:val="0"/>
      <w:marRight w:val="0"/>
      <w:marTop w:val="0"/>
      <w:marBottom w:val="0"/>
      <w:divBdr>
        <w:top w:val="none" w:sz="0" w:space="0" w:color="auto"/>
        <w:left w:val="none" w:sz="0" w:space="0" w:color="auto"/>
        <w:bottom w:val="none" w:sz="0" w:space="0" w:color="auto"/>
        <w:right w:val="none" w:sz="0" w:space="0" w:color="auto"/>
      </w:divBdr>
    </w:div>
    <w:div w:id="1851019815">
      <w:bodyDiv w:val="1"/>
      <w:marLeft w:val="0"/>
      <w:marRight w:val="0"/>
      <w:marTop w:val="0"/>
      <w:marBottom w:val="0"/>
      <w:divBdr>
        <w:top w:val="none" w:sz="0" w:space="0" w:color="auto"/>
        <w:left w:val="none" w:sz="0" w:space="0" w:color="auto"/>
        <w:bottom w:val="none" w:sz="0" w:space="0" w:color="auto"/>
        <w:right w:val="none" w:sz="0" w:space="0" w:color="auto"/>
      </w:divBdr>
    </w:div>
    <w:div w:id="1851068374">
      <w:bodyDiv w:val="1"/>
      <w:marLeft w:val="0"/>
      <w:marRight w:val="0"/>
      <w:marTop w:val="0"/>
      <w:marBottom w:val="0"/>
      <w:divBdr>
        <w:top w:val="none" w:sz="0" w:space="0" w:color="auto"/>
        <w:left w:val="none" w:sz="0" w:space="0" w:color="auto"/>
        <w:bottom w:val="none" w:sz="0" w:space="0" w:color="auto"/>
        <w:right w:val="none" w:sz="0" w:space="0" w:color="auto"/>
      </w:divBdr>
    </w:div>
    <w:div w:id="1851485677">
      <w:bodyDiv w:val="1"/>
      <w:marLeft w:val="0"/>
      <w:marRight w:val="0"/>
      <w:marTop w:val="0"/>
      <w:marBottom w:val="0"/>
      <w:divBdr>
        <w:top w:val="none" w:sz="0" w:space="0" w:color="auto"/>
        <w:left w:val="none" w:sz="0" w:space="0" w:color="auto"/>
        <w:bottom w:val="none" w:sz="0" w:space="0" w:color="auto"/>
        <w:right w:val="none" w:sz="0" w:space="0" w:color="auto"/>
      </w:divBdr>
    </w:div>
    <w:div w:id="1851721142">
      <w:bodyDiv w:val="1"/>
      <w:marLeft w:val="0"/>
      <w:marRight w:val="0"/>
      <w:marTop w:val="0"/>
      <w:marBottom w:val="0"/>
      <w:divBdr>
        <w:top w:val="none" w:sz="0" w:space="0" w:color="auto"/>
        <w:left w:val="none" w:sz="0" w:space="0" w:color="auto"/>
        <w:bottom w:val="none" w:sz="0" w:space="0" w:color="auto"/>
        <w:right w:val="none" w:sz="0" w:space="0" w:color="auto"/>
      </w:divBdr>
    </w:div>
    <w:div w:id="1852060007">
      <w:bodyDiv w:val="1"/>
      <w:marLeft w:val="0"/>
      <w:marRight w:val="0"/>
      <w:marTop w:val="0"/>
      <w:marBottom w:val="0"/>
      <w:divBdr>
        <w:top w:val="none" w:sz="0" w:space="0" w:color="auto"/>
        <w:left w:val="none" w:sz="0" w:space="0" w:color="auto"/>
        <w:bottom w:val="none" w:sz="0" w:space="0" w:color="auto"/>
        <w:right w:val="none" w:sz="0" w:space="0" w:color="auto"/>
      </w:divBdr>
    </w:div>
    <w:div w:id="1852065992">
      <w:bodyDiv w:val="1"/>
      <w:marLeft w:val="0"/>
      <w:marRight w:val="0"/>
      <w:marTop w:val="0"/>
      <w:marBottom w:val="0"/>
      <w:divBdr>
        <w:top w:val="none" w:sz="0" w:space="0" w:color="auto"/>
        <w:left w:val="none" w:sz="0" w:space="0" w:color="auto"/>
        <w:bottom w:val="none" w:sz="0" w:space="0" w:color="auto"/>
        <w:right w:val="none" w:sz="0" w:space="0" w:color="auto"/>
      </w:divBdr>
    </w:div>
    <w:div w:id="1852066662">
      <w:bodyDiv w:val="1"/>
      <w:marLeft w:val="0"/>
      <w:marRight w:val="0"/>
      <w:marTop w:val="0"/>
      <w:marBottom w:val="0"/>
      <w:divBdr>
        <w:top w:val="none" w:sz="0" w:space="0" w:color="auto"/>
        <w:left w:val="none" w:sz="0" w:space="0" w:color="auto"/>
        <w:bottom w:val="none" w:sz="0" w:space="0" w:color="auto"/>
        <w:right w:val="none" w:sz="0" w:space="0" w:color="auto"/>
      </w:divBdr>
    </w:div>
    <w:div w:id="1852453470">
      <w:bodyDiv w:val="1"/>
      <w:marLeft w:val="0"/>
      <w:marRight w:val="0"/>
      <w:marTop w:val="0"/>
      <w:marBottom w:val="0"/>
      <w:divBdr>
        <w:top w:val="none" w:sz="0" w:space="0" w:color="auto"/>
        <w:left w:val="none" w:sz="0" w:space="0" w:color="auto"/>
        <w:bottom w:val="none" w:sz="0" w:space="0" w:color="auto"/>
        <w:right w:val="none" w:sz="0" w:space="0" w:color="auto"/>
      </w:divBdr>
    </w:div>
    <w:div w:id="1852571982">
      <w:bodyDiv w:val="1"/>
      <w:marLeft w:val="0"/>
      <w:marRight w:val="0"/>
      <w:marTop w:val="0"/>
      <w:marBottom w:val="0"/>
      <w:divBdr>
        <w:top w:val="none" w:sz="0" w:space="0" w:color="auto"/>
        <w:left w:val="none" w:sz="0" w:space="0" w:color="auto"/>
        <w:bottom w:val="none" w:sz="0" w:space="0" w:color="auto"/>
        <w:right w:val="none" w:sz="0" w:space="0" w:color="auto"/>
      </w:divBdr>
    </w:div>
    <w:div w:id="1852640512">
      <w:bodyDiv w:val="1"/>
      <w:marLeft w:val="0"/>
      <w:marRight w:val="0"/>
      <w:marTop w:val="0"/>
      <w:marBottom w:val="0"/>
      <w:divBdr>
        <w:top w:val="none" w:sz="0" w:space="0" w:color="auto"/>
        <w:left w:val="none" w:sz="0" w:space="0" w:color="auto"/>
        <w:bottom w:val="none" w:sz="0" w:space="0" w:color="auto"/>
        <w:right w:val="none" w:sz="0" w:space="0" w:color="auto"/>
      </w:divBdr>
    </w:div>
    <w:div w:id="1853059792">
      <w:bodyDiv w:val="1"/>
      <w:marLeft w:val="0"/>
      <w:marRight w:val="0"/>
      <w:marTop w:val="0"/>
      <w:marBottom w:val="0"/>
      <w:divBdr>
        <w:top w:val="none" w:sz="0" w:space="0" w:color="auto"/>
        <w:left w:val="none" w:sz="0" w:space="0" w:color="auto"/>
        <w:bottom w:val="none" w:sz="0" w:space="0" w:color="auto"/>
        <w:right w:val="none" w:sz="0" w:space="0" w:color="auto"/>
      </w:divBdr>
    </w:div>
    <w:div w:id="1853182086">
      <w:bodyDiv w:val="1"/>
      <w:marLeft w:val="0"/>
      <w:marRight w:val="0"/>
      <w:marTop w:val="0"/>
      <w:marBottom w:val="0"/>
      <w:divBdr>
        <w:top w:val="none" w:sz="0" w:space="0" w:color="auto"/>
        <w:left w:val="none" w:sz="0" w:space="0" w:color="auto"/>
        <w:bottom w:val="none" w:sz="0" w:space="0" w:color="auto"/>
        <w:right w:val="none" w:sz="0" w:space="0" w:color="auto"/>
      </w:divBdr>
    </w:div>
    <w:div w:id="1853379476">
      <w:bodyDiv w:val="1"/>
      <w:marLeft w:val="0"/>
      <w:marRight w:val="0"/>
      <w:marTop w:val="0"/>
      <w:marBottom w:val="0"/>
      <w:divBdr>
        <w:top w:val="none" w:sz="0" w:space="0" w:color="auto"/>
        <w:left w:val="none" w:sz="0" w:space="0" w:color="auto"/>
        <w:bottom w:val="none" w:sz="0" w:space="0" w:color="auto"/>
        <w:right w:val="none" w:sz="0" w:space="0" w:color="auto"/>
      </w:divBdr>
    </w:div>
    <w:div w:id="1853570474">
      <w:bodyDiv w:val="1"/>
      <w:marLeft w:val="0"/>
      <w:marRight w:val="0"/>
      <w:marTop w:val="0"/>
      <w:marBottom w:val="0"/>
      <w:divBdr>
        <w:top w:val="none" w:sz="0" w:space="0" w:color="auto"/>
        <w:left w:val="none" w:sz="0" w:space="0" w:color="auto"/>
        <w:bottom w:val="none" w:sz="0" w:space="0" w:color="auto"/>
        <w:right w:val="none" w:sz="0" w:space="0" w:color="auto"/>
      </w:divBdr>
    </w:div>
    <w:div w:id="1853761968">
      <w:bodyDiv w:val="1"/>
      <w:marLeft w:val="0"/>
      <w:marRight w:val="0"/>
      <w:marTop w:val="0"/>
      <w:marBottom w:val="0"/>
      <w:divBdr>
        <w:top w:val="none" w:sz="0" w:space="0" w:color="auto"/>
        <w:left w:val="none" w:sz="0" w:space="0" w:color="auto"/>
        <w:bottom w:val="none" w:sz="0" w:space="0" w:color="auto"/>
        <w:right w:val="none" w:sz="0" w:space="0" w:color="auto"/>
      </w:divBdr>
    </w:div>
    <w:div w:id="1853833525">
      <w:bodyDiv w:val="1"/>
      <w:marLeft w:val="0"/>
      <w:marRight w:val="0"/>
      <w:marTop w:val="0"/>
      <w:marBottom w:val="0"/>
      <w:divBdr>
        <w:top w:val="none" w:sz="0" w:space="0" w:color="auto"/>
        <w:left w:val="none" w:sz="0" w:space="0" w:color="auto"/>
        <w:bottom w:val="none" w:sz="0" w:space="0" w:color="auto"/>
        <w:right w:val="none" w:sz="0" w:space="0" w:color="auto"/>
      </w:divBdr>
    </w:div>
    <w:div w:id="1853949724">
      <w:bodyDiv w:val="1"/>
      <w:marLeft w:val="0"/>
      <w:marRight w:val="0"/>
      <w:marTop w:val="0"/>
      <w:marBottom w:val="0"/>
      <w:divBdr>
        <w:top w:val="none" w:sz="0" w:space="0" w:color="auto"/>
        <w:left w:val="none" w:sz="0" w:space="0" w:color="auto"/>
        <w:bottom w:val="none" w:sz="0" w:space="0" w:color="auto"/>
        <w:right w:val="none" w:sz="0" w:space="0" w:color="auto"/>
      </w:divBdr>
    </w:div>
    <w:div w:id="1854028753">
      <w:bodyDiv w:val="1"/>
      <w:marLeft w:val="0"/>
      <w:marRight w:val="0"/>
      <w:marTop w:val="0"/>
      <w:marBottom w:val="0"/>
      <w:divBdr>
        <w:top w:val="none" w:sz="0" w:space="0" w:color="auto"/>
        <w:left w:val="none" w:sz="0" w:space="0" w:color="auto"/>
        <w:bottom w:val="none" w:sz="0" w:space="0" w:color="auto"/>
        <w:right w:val="none" w:sz="0" w:space="0" w:color="auto"/>
      </w:divBdr>
    </w:div>
    <w:div w:id="1854223794">
      <w:bodyDiv w:val="1"/>
      <w:marLeft w:val="0"/>
      <w:marRight w:val="0"/>
      <w:marTop w:val="0"/>
      <w:marBottom w:val="0"/>
      <w:divBdr>
        <w:top w:val="none" w:sz="0" w:space="0" w:color="auto"/>
        <w:left w:val="none" w:sz="0" w:space="0" w:color="auto"/>
        <w:bottom w:val="none" w:sz="0" w:space="0" w:color="auto"/>
        <w:right w:val="none" w:sz="0" w:space="0" w:color="auto"/>
      </w:divBdr>
    </w:div>
    <w:div w:id="1854608647">
      <w:bodyDiv w:val="1"/>
      <w:marLeft w:val="0"/>
      <w:marRight w:val="0"/>
      <w:marTop w:val="0"/>
      <w:marBottom w:val="0"/>
      <w:divBdr>
        <w:top w:val="none" w:sz="0" w:space="0" w:color="auto"/>
        <w:left w:val="none" w:sz="0" w:space="0" w:color="auto"/>
        <w:bottom w:val="none" w:sz="0" w:space="0" w:color="auto"/>
        <w:right w:val="none" w:sz="0" w:space="0" w:color="auto"/>
      </w:divBdr>
    </w:div>
    <w:div w:id="1854612662">
      <w:bodyDiv w:val="1"/>
      <w:marLeft w:val="0"/>
      <w:marRight w:val="0"/>
      <w:marTop w:val="0"/>
      <w:marBottom w:val="0"/>
      <w:divBdr>
        <w:top w:val="none" w:sz="0" w:space="0" w:color="auto"/>
        <w:left w:val="none" w:sz="0" w:space="0" w:color="auto"/>
        <w:bottom w:val="none" w:sz="0" w:space="0" w:color="auto"/>
        <w:right w:val="none" w:sz="0" w:space="0" w:color="auto"/>
      </w:divBdr>
    </w:div>
    <w:div w:id="1854800785">
      <w:bodyDiv w:val="1"/>
      <w:marLeft w:val="0"/>
      <w:marRight w:val="0"/>
      <w:marTop w:val="0"/>
      <w:marBottom w:val="0"/>
      <w:divBdr>
        <w:top w:val="none" w:sz="0" w:space="0" w:color="auto"/>
        <w:left w:val="none" w:sz="0" w:space="0" w:color="auto"/>
        <w:bottom w:val="none" w:sz="0" w:space="0" w:color="auto"/>
        <w:right w:val="none" w:sz="0" w:space="0" w:color="auto"/>
      </w:divBdr>
    </w:div>
    <w:div w:id="1855336736">
      <w:bodyDiv w:val="1"/>
      <w:marLeft w:val="0"/>
      <w:marRight w:val="0"/>
      <w:marTop w:val="0"/>
      <w:marBottom w:val="0"/>
      <w:divBdr>
        <w:top w:val="none" w:sz="0" w:space="0" w:color="auto"/>
        <w:left w:val="none" w:sz="0" w:space="0" w:color="auto"/>
        <w:bottom w:val="none" w:sz="0" w:space="0" w:color="auto"/>
        <w:right w:val="none" w:sz="0" w:space="0" w:color="auto"/>
      </w:divBdr>
    </w:div>
    <w:div w:id="1855534316">
      <w:bodyDiv w:val="1"/>
      <w:marLeft w:val="0"/>
      <w:marRight w:val="0"/>
      <w:marTop w:val="0"/>
      <w:marBottom w:val="0"/>
      <w:divBdr>
        <w:top w:val="none" w:sz="0" w:space="0" w:color="auto"/>
        <w:left w:val="none" w:sz="0" w:space="0" w:color="auto"/>
        <w:bottom w:val="none" w:sz="0" w:space="0" w:color="auto"/>
        <w:right w:val="none" w:sz="0" w:space="0" w:color="auto"/>
      </w:divBdr>
    </w:div>
    <w:div w:id="1855604455">
      <w:bodyDiv w:val="1"/>
      <w:marLeft w:val="0"/>
      <w:marRight w:val="0"/>
      <w:marTop w:val="0"/>
      <w:marBottom w:val="0"/>
      <w:divBdr>
        <w:top w:val="none" w:sz="0" w:space="0" w:color="auto"/>
        <w:left w:val="none" w:sz="0" w:space="0" w:color="auto"/>
        <w:bottom w:val="none" w:sz="0" w:space="0" w:color="auto"/>
        <w:right w:val="none" w:sz="0" w:space="0" w:color="auto"/>
      </w:divBdr>
    </w:div>
    <w:div w:id="1855613972">
      <w:bodyDiv w:val="1"/>
      <w:marLeft w:val="0"/>
      <w:marRight w:val="0"/>
      <w:marTop w:val="0"/>
      <w:marBottom w:val="0"/>
      <w:divBdr>
        <w:top w:val="none" w:sz="0" w:space="0" w:color="auto"/>
        <w:left w:val="none" w:sz="0" w:space="0" w:color="auto"/>
        <w:bottom w:val="none" w:sz="0" w:space="0" w:color="auto"/>
        <w:right w:val="none" w:sz="0" w:space="0" w:color="auto"/>
      </w:divBdr>
    </w:div>
    <w:div w:id="1855998792">
      <w:bodyDiv w:val="1"/>
      <w:marLeft w:val="0"/>
      <w:marRight w:val="0"/>
      <w:marTop w:val="0"/>
      <w:marBottom w:val="0"/>
      <w:divBdr>
        <w:top w:val="none" w:sz="0" w:space="0" w:color="auto"/>
        <w:left w:val="none" w:sz="0" w:space="0" w:color="auto"/>
        <w:bottom w:val="none" w:sz="0" w:space="0" w:color="auto"/>
        <w:right w:val="none" w:sz="0" w:space="0" w:color="auto"/>
      </w:divBdr>
    </w:div>
    <w:div w:id="1856070208">
      <w:bodyDiv w:val="1"/>
      <w:marLeft w:val="0"/>
      <w:marRight w:val="0"/>
      <w:marTop w:val="0"/>
      <w:marBottom w:val="0"/>
      <w:divBdr>
        <w:top w:val="none" w:sz="0" w:space="0" w:color="auto"/>
        <w:left w:val="none" w:sz="0" w:space="0" w:color="auto"/>
        <w:bottom w:val="none" w:sz="0" w:space="0" w:color="auto"/>
        <w:right w:val="none" w:sz="0" w:space="0" w:color="auto"/>
      </w:divBdr>
    </w:div>
    <w:div w:id="1856269036">
      <w:bodyDiv w:val="1"/>
      <w:marLeft w:val="0"/>
      <w:marRight w:val="0"/>
      <w:marTop w:val="0"/>
      <w:marBottom w:val="0"/>
      <w:divBdr>
        <w:top w:val="none" w:sz="0" w:space="0" w:color="auto"/>
        <w:left w:val="none" w:sz="0" w:space="0" w:color="auto"/>
        <w:bottom w:val="none" w:sz="0" w:space="0" w:color="auto"/>
        <w:right w:val="none" w:sz="0" w:space="0" w:color="auto"/>
      </w:divBdr>
    </w:div>
    <w:div w:id="1856649522">
      <w:bodyDiv w:val="1"/>
      <w:marLeft w:val="0"/>
      <w:marRight w:val="0"/>
      <w:marTop w:val="0"/>
      <w:marBottom w:val="0"/>
      <w:divBdr>
        <w:top w:val="none" w:sz="0" w:space="0" w:color="auto"/>
        <w:left w:val="none" w:sz="0" w:space="0" w:color="auto"/>
        <w:bottom w:val="none" w:sz="0" w:space="0" w:color="auto"/>
        <w:right w:val="none" w:sz="0" w:space="0" w:color="auto"/>
      </w:divBdr>
    </w:div>
    <w:div w:id="1856723807">
      <w:bodyDiv w:val="1"/>
      <w:marLeft w:val="0"/>
      <w:marRight w:val="0"/>
      <w:marTop w:val="0"/>
      <w:marBottom w:val="0"/>
      <w:divBdr>
        <w:top w:val="none" w:sz="0" w:space="0" w:color="auto"/>
        <w:left w:val="none" w:sz="0" w:space="0" w:color="auto"/>
        <w:bottom w:val="none" w:sz="0" w:space="0" w:color="auto"/>
        <w:right w:val="none" w:sz="0" w:space="0" w:color="auto"/>
      </w:divBdr>
    </w:div>
    <w:div w:id="1856727462">
      <w:bodyDiv w:val="1"/>
      <w:marLeft w:val="0"/>
      <w:marRight w:val="0"/>
      <w:marTop w:val="0"/>
      <w:marBottom w:val="0"/>
      <w:divBdr>
        <w:top w:val="none" w:sz="0" w:space="0" w:color="auto"/>
        <w:left w:val="none" w:sz="0" w:space="0" w:color="auto"/>
        <w:bottom w:val="none" w:sz="0" w:space="0" w:color="auto"/>
        <w:right w:val="none" w:sz="0" w:space="0" w:color="auto"/>
      </w:divBdr>
    </w:div>
    <w:div w:id="1856918389">
      <w:bodyDiv w:val="1"/>
      <w:marLeft w:val="0"/>
      <w:marRight w:val="0"/>
      <w:marTop w:val="0"/>
      <w:marBottom w:val="0"/>
      <w:divBdr>
        <w:top w:val="none" w:sz="0" w:space="0" w:color="auto"/>
        <w:left w:val="none" w:sz="0" w:space="0" w:color="auto"/>
        <w:bottom w:val="none" w:sz="0" w:space="0" w:color="auto"/>
        <w:right w:val="none" w:sz="0" w:space="0" w:color="auto"/>
      </w:divBdr>
    </w:div>
    <w:div w:id="1856920413">
      <w:bodyDiv w:val="1"/>
      <w:marLeft w:val="0"/>
      <w:marRight w:val="0"/>
      <w:marTop w:val="0"/>
      <w:marBottom w:val="0"/>
      <w:divBdr>
        <w:top w:val="none" w:sz="0" w:space="0" w:color="auto"/>
        <w:left w:val="none" w:sz="0" w:space="0" w:color="auto"/>
        <w:bottom w:val="none" w:sz="0" w:space="0" w:color="auto"/>
        <w:right w:val="none" w:sz="0" w:space="0" w:color="auto"/>
      </w:divBdr>
    </w:div>
    <w:div w:id="1857115034">
      <w:bodyDiv w:val="1"/>
      <w:marLeft w:val="0"/>
      <w:marRight w:val="0"/>
      <w:marTop w:val="0"/>
      <w:marBottom w:val="0"/>
      <w:divBdr>
        <w:top w:val="none" w:sz="0" w:space="0" w:color="auto"/>
        <w:left w:val="none" w:sz="0" w:space="0" w:color="auto"/>
        <w:bottom w:val="none" w:sz="0" w:space="0" w:color="auto"/>
        <w:right w:val="none" w:sz="0" w:space="0" w:color="auto"/>
      </w:divBdr>
    </w:div>
    <w:div w:id="1857116805">
      <w:bodyDiv w:val="1"/>
      <w:marLeft w:val="0"/>
      <w:marRight w:val="0"/>
      <w:marTop w:val="0"/>
      <w:marBottom w:val="0"/>
      <w:divBdr>
        <w:top w:val="none" w:sz="0" w:space="0" w:color="auto"/>
        <w:left w:val="none" w:sz="0" w:space="0" w:color="auto"/>
        <w:bottom w:val="none" w:sz="0" w:space="0" w:color="auto"/>
        <w:right w:val="none" w:sz="0" w:space="0" w:color="auto"/>
      </w:divBdr>
    </w:div>
    <w:div w:id="1857159620">
      <w:bodyDiv w:val="1"/>
      <w:marLeft w:val="0"/>
      <w:marRight w:val="0"/>
      <w:marTop w:val="0"/>
      <w:marBottom w:val="0"/>
      <w:divBdr>
        <w:top w:val="none" w:sz="0" w:space="0" w:color="auto"/>
        <w:left w:val="none" w:sz="0" w:space="0" w:color="auto"/>
        <w:bottom w:val="none" w:sz="0" w:space="0" w:color="auto"/>
        <w:right w:val="none" w:sz="0" w:space="0" w:color="auto"/>
      </w:divBdr>
    </w:div>
    <w:div w:id="1857453973">
      <w:bodyDiv w:val="1"/>
      <w:marLeft w:val="0"/>
      <w:marRight w:val="0"/>
      <w:marTop w:val="0"/>
      <w:marBottom w:val="0"/>
      <w:divBdr>
        <w:top w:val="none" w:sz="0" w:space="0" w:color="auto"/>
        <w:left w:val="none" w:sz="0" w:space="0" w:color="auto"/>
        <w:bottom w:val="none" w:sz="0" w:space="0" w:color="auto"/>
        <w:right w:val="none" w:sz="0" w:space="0" w:color="auto"/>
      </w:divBdr>
    </w:div>
    <w:div w:id="1857500073">
      <w:bodyDiv w:val="1"/>
      <w:marLeft w:val="0"/>
      <w:marRight w:val="0"/>
      <w:marTop w:val="0"/>
      <w:marBottom w:val="0"/>
      <w:divBdr>
        <w:top w:val="none" w:sz="0" w:space="0" w:color="auto"/>
        <w:left w:val="none" w:sz="0" w:space="0" w:color="auto"/>
        <w:bottom w:val="none" w:sz="0" w:space="0" w:color="auto"/>
        <w:right w:val="none" w:sz="0" w:space="0" w:color="auto"/>
      </w:divBdr>
    </w:div>
    <w:div w:id="1857576485">
      <w:bodyDiv w:val="1"/>
      <w:marLeft w:val="0"/>
      <w:marRight w:val="0"/>
      <w:marTop w:val="0"/>
      <w:marBottom w:val="0"/>
      <w:divBdr>
        <w:top w:val="none" w:sz="0" w:space="0" w:color="auto"/>
        <w:left w:val="none" w:sz="0" w:space="0" w:color="auto"/>
        <w:bottom w:val="none" w:sz="0" w:space="0" w:color="auto"/>
        <w:right w:val="none" w:sz="0" w:space="0" w:color="auto"/>
      </w:divBdr>
    </w:div>
    <w:div w:id="1857688466">
      <w:bodyDiv w:val="1"/>
      <w:marLeft w:val="0"/>
      <w:marRight w:val="0"/>
      <w:marTop w:val="0"/>
      <w:marBottom w:val="0"/>
      <w:divBdr>
        <w:top w:val="none" w:sz="0" w:space="0" w:color="auto"/>
        <w:left w:val="none" w:sz="0" w:space="0" w:color="auto"/>
        <w:bottom w:val="none" w:sz="0" w:space="0" w:color="auto"/>
        <w:right w:val="none" w:sz="0" w:space="0" w:color="auto"/>
      </w:divBdr>
    </w:div>
    <w:div w:id="1857838860">
      <w:bodyDiv w:val="1"/>
      <w:marLeft w:val="0"/>
      <w:marRight w:val="0"/>
      <w:marTop w:val="0"/>
      <w:marBottom w:val="0"/>
      <w:divBdr>
        <w:top w:val="none" w:sz="0" w:space="0" w:color="auto"/>
        <w:left w:val="none" w:sz="0" w:space="0" w:color="auto"/>
        <w:bottom w:val="none" w:sz="0" w:space="0" w:color="auto"/>
        <w:right w:val="none" w:sz="0" w:space="0" w:color="auto"/>
      </w:divBdr>
    </w:div>
    <w:div w:id="1857839294">
      <w:bodyDiv w:val="1"/>
      <w:marLeft w:val="0"/>
      <w:marRight w:val="0"/>
      <w:marTop w:val="0"/>
      <w:marBottom w:val="0"/>
      <w:divBdr>
        <w:top w:val="none" w:sz="0" w:space="0" w:color="auto"/>
        <w:left w:val="none" w:sz="0" w:space="0" w:color="auto"/>
        <w:bottom w:val="none" w:sz="0" w:space="0" w:color="auto"/>
        <w:right w:val="none" w:sz="0" w:space="0" w:color="auto"/>
      </w:divBdr>
    </w:div>
    <w:div w:id="1858425163">
      <w:bodyDiv w:val="1"/>
      <w:marLeft w:val="0"/>
      <w:marRight w:val="0"/>
      <w:marTop w:val="0"/>
      <w:marBottom w:val="0"/>
      <w:divBdr>
        <w:top w:val="none" w:sz="0" w:space="0" w:color="auto"/>
        <w:left w:val="none" w:sz="0" w:space="0" w:color="auto"/>
        <w:bottom w:val="none" w:sz="0" w:space="0" w:color="auto"/>
        <w:right w:val="none" w:sz="0" w:space="0" w:color="auto"/>
      </w:divBdr>
    </w:div>
    <w:div w:id="1858546281">
      <w:bodyDiv w:val="1"/>
      <w:marLeft w:val="0"/>
      <w:marRight w:val="0"/>
      <w:marTop w:val="0"/>
      <w:marBottom w:val="0"/>
      <w:divBdr>
        <w:top w:val="none" w:sz="0" w:space="0" w:color="auto"/>
        <w:left w:val="none" w:sz="0" w:space="0" w:color="auto"/>
        <w:bottom w:val="none" w:sz="0" w:space="0" w:color="auto"/>
        <w:right w:val="none" w:sz="0" w:space="0" w:color="auto"/>
      </w:divBdr>
    </w:div>
    <w:div w:id="1859655436">
      <w:bodyDiv w:val="1"/>
      <w:marLeft w:val="0"/>
      <w:marRight w:val="0"/>
      <w:marTop w:val="0"/>
      <w:marBottom w:val="0"/>
      <w:divBdr>
        <w:top w:val="none" w:sz="0" w:space="0" w:color="auto"/>
        <w:left w:val="none" w:sz="0" w:space="0" w:color="auto"/>
        <w:bottom w:val="none" w:sz="0" w:space="0" w:color="auto"/>
        <w:right w:val="none" w:sz="0" w:space="0" w:color="auto"/>
      </w:divBdr>
    </w:div>
    <w:div w:id="1859852139">
      <w:bodyDiv w:val="1"/>
      <w:marLeft w:val="0"/>
      <w:marRight w:val="0"/>
      <w:marTop w:val="0"/>
      <w:marBottom w:val="0"/>
      <w:divBdr>
        <w:top w:val="none" w:sz="0" w:space="0" w:color="auto"/>
        <w:left w:val="none" w:sz="0" w:space="0" w:color="auto"/>
        <w:bottom w:val="none" w:sz="0" w:space="0" w:color="auto"/>
        <w:right w:val="none" w:sz="0" w:space="0" w:color="auto"/>
      </w:divBdr>
    </w:div>
    <w:div w:id="1860007033">
      <w:bodyDiv w:val="1"/>
      <w:marLeft w:val="0"/>
      <w:marRight w:val="0"/>
      <w:marTop w:val="0"/>
      <w:marBottom w:val="0"/>
      <w:divBdr>
        <w:top w:val="none" w:sz="0" w:space="0" w:color="auto"/>
        <w:left w:val="none" w:sz="0" w:space="0" w:color="auto"/>
        <w:bottom w:val="none" w:sz="0" w:space="0" w:color="auto"/>
        <w:right w:val="none" w:sz="0" w:space="0" w:color="auto"/>
      </w:divBdr>
    </w:div>
    <w:div w:id="1860120601">
      <w:bodyDiv w:val="1"/>
      <w:marLeft w:val="0"/>
      <w:marRight w:val="0"/>
      <w:marTop w:val="0"/>
      <w:marBottom w:val="0"/>
      <w:divBdr>
        <w:top w:val="none" w:sz="0" w:space="0" w:color="auto"/>
        <w:left w:val="none" w:sz="0" w:space="0" w:color="auto"/>
        <w:bottom w:val="none" w:sz="0" w:space="0" w:color="auto"/>
        <w:right w:val="none" w:sz="0" w:space="0" w:color="auto"/>
      </w:divBdr>
    </w:div>
    <w:div w:id="1860310462">
      <w:bodyDiv w:val="1"/>
      <w:marLeft w:val="0"/>
      <w:marRight w:val="0"/>
      <w:marTop w:val="0"/>
      <w:marBottom w:val="0"/>
      <w:divBdr>
        <w:top w:val="none" w:sz="0" w:space="0" w:color="auto"/>
        <w:left w:val="none" w:sz="0" w:space="0" w:color="auto"/>
        <w:bottom w:val="none" w:sz="0" w:space="0" w:color="auto"/>
        <w:right w:val="none" w:sz="0" w:space="0" w:color="auto"/>
      </w:divBdr>
    </w:div>
    <w:div w:id="1860387249">
      <w:bodyDiv w:val="1"/>
      <w:marLeft w:val="0"/>
      <w:marRight w:val="0"/>
      <w:marTop w:val="0"/>
      <w:marBottom w:val="0"/>
      <w:divBdr>
        <w:top w:val="none" w:sz="0" w:space="0" w:color="auto"/>
        <w:left w:val="none" w:sz="0" w:space="0" w:color="auto"/>
        <w:bottom w:val="none" w:sz="0" w:space="0" w:color="auto"/>
        <w:right w:val="none" w:sz="0" w:space="0" w:color="auto"/>
      </w:divBdr>
    </w:div>
    <w:div w:id="1860924388">
      <w:bodyDiv w:val="1"/>
      <w:marLeft w:val="0"/>
      <w:marRight w:val="0"/>
      <w:marTop w:val="0"/>
      <w:marBottom w:val="0"/>
      <w:divBdr>
        <w:top w:val="none" w:sz="0" w:space="0" w:color="auto"/>
        <w:left w:val="none" w:sz="0" w:space="0" w:color="auto"/>
        <w:bottom w:val="none" w:sz="0" w:space="0" w:color="auto"/>
        <w:right w:val="none" w:sz="0" w:space="0" w:color="auto"/>
      </w:divBdr>
    </w:div>
    <w:div w:id="1860966876">
      <w:bodyDiv w:val="1"/>
      <w:marLeft w:val="0"/>
      <w:marRight w:val="0"/>
      <w:marTop w:val="0"/>
      <w:marBottom w:val="0"/>
      <w:divBdr>
        <w:top w:val="none" w:sz="0" w:space="0" w:color="auto"/>
        <w:left w:val="none" w:sz="0" w:space="0" w:color="auto"/>
        <w:bottom w:val="none" w:sz="0" w:space="0" w:color="auto"/>
        <w:right w:val="none" w:sz="0" w:space="0" w:color="auto"/>
      </w:divBdr>
    </w:div>
    <w:div w:id="1860969619">
      <w:bodyDiv w:val="1"/>
      <w:marLeft w:val="0"/>
      <w:marRight w:val="0"/>
      <w:marTop w:val="0"/>
      <w:marBottom w:val="0"/>
      <w:divBdr>
        <w:top w:val="none" w:sz="0" w:space="0" w:color="auto"/>
        <w:left w:val="none" w:sz="0" w:space="0" w:color="auto"/>
        <w:bottom w:val="none" w:sz="0" w:space="0" w:color="auto"/>
        <w:right w:val="none" w:sz="0" w:space="0" w:color="auto"/>
      </w:divBdr>
    </w:div>
    <w:div w:id="1861433603">
      <w:bodyDiv w:val="1"/>
      <w:marLeft w:val="0"/>
      <w:marRight w:val="0"/>
      <w:marTop w:val="0"/>
      <w:marBottom w:val="0"/>
      <w:divBdr>
        <w:top w:val="none" w:sz="0" w:space="0" w:color="auto"/>
        <w:left w:val="none" w:sz="0" w:space="0" w:color="auto"/>
        <w:bottom w:val="none" w:sz="0" w:space="0" w:color="auto"/>
        <w:right w:val="none" w:sz="0" w:space="0" w:color="auto"/>
      </w:divBdr>
    </w:div>
    <w:div w:id="1861622477">
      <w:bodyDiv w:val="1"/>
      <w:marLeft w:val="0"/>
      <w:marRight w:val="0"/>
      <w:marTop w:val="0"/>
      <w:marBottom w:val="0"/>
      <w:divBdr>
        <w:top w:val="none" w:sz="0" w:space="0" w:color="auto"/>
        <w:left w:val="none" w:sz="0" w:space="0" w:color="auto"/>
        <w:bottom w:val="none" w:sz="0" w:space="0" w:color="auto"/>
        <w:right w:val="none" w:sz="0" w:space="0" w:color="auto"/>
      </w:divBdr>
    </w:div>
    <w:div w:id="1861622772">
      <w:bodyDiv w:val="1"/>
      <w:marLeft w:val="0"/>
      <w:marRight w:val="0"/>
      <w:marTop w:val="0"/>
      <w:marBottom w:val="0"/>
      <w:divBdr>
        <w:top w:val="none" w:sz="0" w:space="0" w:color="auto"/>
        <w:left w:val="none" w:sz="0" w:space="0" w:color="auto"/>
        <w:bottom w:val="none" w:sz="0" w:space="0" w:color="auto"/>
        <w:right w:val="none" w:sz="0" w:space="0" w:color="auto"/>
      </w:divBdr>
    </w:div>
    <w:div w:id="1861891726">
      <w:bodyDiv w:val="1"/>
      <w:marLeft w:val="0"/>
      <w:marRight w:val="0"/>
      <w:marTop w:val="0"/>
      <w:marBottom w:val="0"/>
      <w:divBdr>
        <w:top w:val="none" w:sz="0" w:space="0" w:color="auto"/>
        <w:left w:val="none" w:sz="0" w:space="0" w:color="auto"/>
        <w:bottom w:val="none" w:sz="0" w:space="0" w:color="auto"/>
        <w:right w:val="none" w:sz="0" w:space="0" w:color="auto"/>
      </w:divBdr>
    </w:div>
    <w:div w:id="1862085546">
      <w:bodyDiv w:val="1"/>
      <w:marLeft w:val="0"/>
      <w:marRight w:val="0"/>
      <w:marTop w:val="0"/>
      <w:marBottom w:val="0"/>
      <w:divBdr>
        <w:top w:val="none" w:sz="0" w:space="0" w:color="auto"/>
        <w:left w:val="none" w:sz="0" w:space="0" w:color="auto"/>
        <w:bottom w:val="none" w:sz="0" w:space="0" w:color="auto"/>
        <w:right w:val="none" w:sz="0" w:space="0" w:color="auto"/>
      </w:divBdr>
    </w:div>
    <w:div w:id="1862358400">
      <w:bodyDiv w:val="1"/>
      <w:marLeft w:val="0"/>
      <w:marRight w:val="0"/>
      <w:marTop w:val="0"/>
      <w:marBottom w:val="0"/>
      <w:divBdr>
        <w:top w:val="none" w:sz="0" w:space="0" w:color="auto"/>
        <w:left w:val="none" w:sz="0" w:space="0" w:color="auto"/>
        <w:bottom w:val="none" w:sz="0" w:space="0" w:color="auto"/>
        <w:right w:val="none" w:sz="0" w:space="0" w:color="auto"/>
      </w:divBdr>
    </w:div>
    <w:div w:id="1862549069">
      <w:bodyDiv w:val="1"/>
      <w:marLeft w:val="0"/>
      <w:marRight w:val="0"/>
      <w:marTop w:val="0"/>
      <w:marBottom w:val="0"/>
      <w:divBdr>
        <w:top w:val="none" w:sz="0" w:space="0" w:color="auto"/>
        <w:left w:val="none" w:sz="0" w:space="0" w:color="auto"/>
        <w:bottom w:val="none" w:sz="0" w:space="0" w:color="auto"/>
        <w:right w:val="none" w:sz="0" w:space="0" w:color="auto"/>
      </w:divBdr>
    </w:div>
    <w:div w:id="1862549192">
      <w:bodyDiv w:val="1"/>
      <w:marLeft w:val="0"/>
      <w:marRight w:val="0"/>
      <w:marTop w:val="0"/>
      <w:marBottom w:val="0"/>
      <w:divBdr>
        <w:top w:val="none" w:sz="0" w:space="0" w:color="auto"/>
        <w:left w:val="none" w:sz="0" w:space="0" w:color="auto"/>
        <w:bottom w:val="none" w:sz="0" w:space="0" w:color="auto"/>
        <w:right w:val="none" w:sz="0" w:space="0" w:color="auto"/>
      </w:divBdr>
    </w:div>
    <w:div w:id="1862622452">
      <w:bodyDiv w:val="1"/>
      <w:marLeft w:val="0"/>
      <w:marRight w:val="0"/>
      <w:marTop w:val="0"/>
      <w:marBottom w:val="0"/>
      <w:divBdr>
        <w:top w:val="none" w:sz="0" w:space="0" w:color="auto"/>
        <w:left w:val="none" w:sz="0" w:space="0" w:color="auto"/>
        <w:bottom w:val="none" w:sz="0" w:space="0" w:color="auto"/>
        <w:right w:val="none" w:sz="0" w:space="0" w:color="auto"/>
      </w:divBdr>
    </w:div>
    <w:div w:id="1862821412">
      <w:bodyDiv w:val="1"/>
      <w:marLeft w:val="0"/>
      <w:marRight w:val="0"/>
      <w:marTop w:val="0"/>
      <w:marBottom w:val="0"/>
      <w:divBdr>
        <w:top w:val="none" w:sz="0" w:space="0" w:color="auto"/>
        <w:left w:val="none" w:sz="0" w:space="0" w:color="auto"/>
        <w:bottom w:val="none" w:sz="0" w:space="0" w:color="auto"/>
        <w:right w:val="none" w:sz="0" w:space="0" w:color="auto"/>
      </w:divBdr>
    </w:div>
    <w:div w:id="1863205698">
      <w:bodyDiv w:val="1"/>
      <w:marLeft w:val="0"/>
      <w:marRight w:val="0"/>
      <w:marTop w:val="0"/>
      <w:marBottom w:val="0"/>
      <w:divBdr>
        <w:top w:val="none" w:sz="0" w:space="0" w:color="auto"/>
        <w:left w:val="none" w:sz="0" w:space="0" w:color="auto"/>
        <w:bottom w:val="none" w:sz="0" w:space="0" w:color="auto"/>
        <w:right w:val="none" w:sz="0" w:space="0" w:color="auto"/>
      </w:divBdr>
    </w:div>
    <w:div w:id="1863471562">
      <w:bodyDiv w:val="1"/>
      <w:marLeft w:val="0"/>
      <w:marRight w:val="0"/>
      <w:marTop w:val="0"/>
      <w:marBottom w:val="0"/>
      <w:divBdr>
        <w:top w:val="none" w:sz="0" w:space="0" w:color="auto"/>
        <w:left w:val="none" w:sz="0" w:space="0" w:color="auto"/>
        <w:bottom w:val="none" w:sz="0" w:space="0" w:color="auto"/>
        <w:right w:val="none" w:sz="0" w:space="0" w:color="auto"/>
      </w:divBdr>
    </w:div>
    <w:div w:id="1863543604">
      <w:bodyDiv w:val="1"/>
      <w:marLeft w:val="0"/>
      <w:marRight w:val="0"/>
      <w:marTop w:val="0"/>
      <w:marBottom w:val="0"/>
      <w:divBdr>
        <w:top w:val="none" w:sz="0" w:space="0" w:color="auto"/>
        <w:left w:val="none" w:sz="0" w:space="0" w:color="auto"/>
        <w:bottom w:val="none" w:sz="0" w:space="0" w:color="auto"/>
        <w:right w:val="none" w:sz="0" w:space="0" w:color="auto"/>
      </w:divBdr>
    </w:div>
    <w:div w:id="1863979113">
      <w:bodyDiv w:val="1"/>
      <w:marLeft w:val="0"/>
      <w:marRight w:val="0"/>
      <w:marTop w:val="0"/>
      <w:marBottom w:val="0"/>
      <w:divBdr>
        <w:top w:val="none" w:sz="0" w:space="0" w:color="auto"/>
        <w:left w:val="none" w:sz="0" w:space="0" w:color="auto"/>
        <w:bottom w:val="none" w:sz="0" w:space="0" w:color="auto"/>
        <w:right w:val="none" w:sz="0" w:space="0" w:color="auto"/>
      </w:divBdr>
    </w:div>
    <w:div w:id="1864005789">
      <w:bodyDiv w:val="1"/>
      <w:marLeft w:val="0"/>
      <w:marRight w:val="0"/>
      <w:marTop w:val="0"/>
      <w:marBottom w:val="0"/>
      <w:divBdr>
        <w:top w:val="none" w:sz="0" w:space="0" w:color="auto"/>
        <w:left w:val="none" w:sz="0" w:space="0" w:color="auto"/>
        <w:bottom w:val="none" w:sz="0" w:space="0" w:color="auto"/>
        <w:right w:val="none" w:sz="0" w:space="0" w:color="auto"/>
      </w:divBdr>
    </w:div>
    <w:div w:id="1864711827">
      <w:bodyDiv w:val="1"/>
      <w:marLeft w:val="0"/>
      <w:marRight w:val="0"/>
      <w:marTop w:val="0"/>
      <w:marBottom w:val="0"/>
      <w:divBdr>
        <w:top w:val="none" w:sz="0" w:space="0" w:color="auto"/>
        <w:left w:val="none" w:sz="0" w:space="0" w:color="auto"/>
        <w:bottom w:val="none" w:sz="0" w:space="0" w:color="auto"/>
        <w:right w:val="none" w:sz="0" w:space="0" w:color="auto"/>
      </w:divBdr>
    </w:div>
    <w:div w:id="1864978266">
      <w:bodyDiv w:val="1"/>
      <w:marLeft w:val="0"/>
      <w:marRight w:val="0"/>
      <w:marTop w:val="0"/>
      <w:marBottom w:val="0"/>
      <w:divBdr>
        <w:top w:val="none" w:sz="0" w:space="0" w:color="auto"/>
        <w:left w:val="none" w:sz="0" w:space="0" w:color="auto"/>
        <w:bottom w:val="none" w:sz="0" w:space="0" w:color="auto"/>
        <w:right w:val="none" w:sz="0" w:space="0" w:color="auto"/>
      </w:divBdr>
    </w:div>
    <w:div w:id="1865167342">
      <w:bodyDiv w:val="1"/>
      <w:marLeft w:val="0"/>
      <w:marRight w:val="0"/>
      <w:marTop w:val="0"/>
      <w:marBottom w:val="0"/>
      <w:divBdr>
        <w:top w:val="none" w:sz="0" w:space="0" w:color="auto"/>
        <w:left w:val="none" w:sz="0" w:space="0" w:color="auto"/>
        <w:bottom w:val="none" w:sz="0" w:space="0" w:color="auto"/>
        <w:right w:val="none" w:sz="0" w:space="0" w:color="auto"/>
      </w:divBdr>
    </w:div>
    <w:div w:id="1865359667">
      <w:bodyDiv w:val="1"/>
      <w:marLeft w:val="0"/>
      <w:marRight w:val="0"/>
      <w:marTop w:val="0"/>
      <w:marBottom w:val="0"/>
      <w:divBdr>
        <w:top w:val="none" w:sz="0" w:space="0" w:color="auto"/>
        <w:left w:val="none" w:sz="0" w:space="0" w:color="auto"/>
        <w:bottom w:val="none" w:sz="0" w:space="0" w:color="auto"/>
        <w:right w:val="none" w:sz="0" w:space="0" w:color="auto"/>
      </w:divBdr>
    </w:div>
    <w:div w:id="1865440069">
      <w:bodyDiv w:val="1"/>
      <w:marLeft w:val="0"/>
      <w:marRight w:val="0"/>
      <w:marTop w:val="0"/>
      <w:marBottom w:val="0"/>
      <w:divBdr>
        <w:top w:val="none" w:sz="0" w:space="0" w:color="auto"/>
        <w:left w:val="none" w:sz="0" w:space="0" w:color="auto"/>
        <w:bottom w:val="none" w:sz="0" w:space="0" w:color="auto"/>
        <w:right w:val="none" w:sz="0" w:space="0" w:color="auto"/>
      </w:divBdr>
    </w:div>
    <w:div w:id="1865441421">
      <w:bodyDiv w:val="1"/>
      <w:marLeft w:val="0"/>
      <w:marRight w:val="0"/>
      <w:marTop w:val="0"/>
      <w:marBottom w:val="0"/>
      <w:divBdr>
        <w:top w:val="none" w:sz="0" w:space="0" w:color="auto"/>
        <w:left w:val="none" w:sz="0" w:space="0" w:color="auto"/>
        <w:bottom w:val="none" w:sz="0" w:space="0" w:color="auto"/>
        <w:right w:val="none" w:sz="0" w:space="0" w:color="auto"/>
      </w:divBdr>
    </w:div>
    <w:div w:id="1865483267">
      <w:bodyDiv w:val="1"/>
      <w:marLeft w:val="0"/>
      <w:marRight w:val="0"/>
      <w:marTop w:val="0"/>
      <w:marBottom w:val="0"/>
      <w:divBdr>
        <w:top w:val="none" w:sz="0" w:space="0" w:color="auto"/>
        <w:left w:val="none" w:sz="0" w:space="0" w:color="auto"/>
        <w:bottom w:val="none" w:sz="0" w:space="0" w:color="auto"/>
        <w:right w:val="none" w:sz="0" w:space="0" w:color="auto"/>
      </w:divBdr>
    </w:div>
    <w:div w:id="1865678892">
      <w:bodyDiv w:val="1"/>
      <w:marLeft w:val="0"/>
      <w:marRight w:val="0"/>
      <w:marTop w:val="0"/>
      <w:marBottom w:val="0"/>
      <w:divBdr>
        <w:top w:val="none" w:sz="0" w:space="0" w:color="auto"/>
        <w:left w:val="none" w:sz="0" w:space="0" w:color="auto"/>
        <w:bottom w:val="none" w:sz="0" w:space="0" w:color="auto"/>
        <w:right w:val="none" w:sz="0" w:space="0" w:color="auto"/>
      </w:divBdr>
    </w:div>
    <w:div w:id="1865711257">
      <w:bodyDiv w:val="1"/>
      <w:marLeft w:val="0"/>
      <w:marRight w:val="0"/>
      <w:marTop w:val="0"/>
      <w:marBottom w:val="0"/>
      <w:divBdr>
        <w:top w:val="none" w:sz="0" w:space="0" w:color="auto"/>
        <w:left w:val="none" w:sz="0" w:space="0" w:color="auto"/>
        <w:bottom w:val="none" w:sz="0" w:space="0" w:color="auto"/>
        <w:right w:val="none" w:sz="0" w:space="0" w:color="auto"/>
      </w:divBdr>
    </w:div>
    <w:div w:id="1865828106">
      <w:bodyDiv w:val="1"/>
      <w:marLeft w:val="0"/>
      <w:marRight w:val="0"/>
      <w:marTop w:val="0"/>
      <w:marBottom w:val="0"/>
      <w:divBdr>
        <w:top w:val="none" w:sz="0" w:space="0" w:color="auto"/>
        <w:left w:val="none" w:sz="0" w:space="0" w:color="auto"/>
        <w:bottom w:val="none" w:sz="0" w:space="0" w:color="auto"/>
        <w:right w:val="none" w:sz="0" w:space="0" w:color="auto"/>
      </w:divBdr>
    </w:div>
    <w:div w:id="1866139373">
      <w:bodyDiv w:val="1"/>
      <w:marLeft w:val="0"/>
      <w:marRight w:val="0"/>
      <w:marTop w:val="0"/>
      <w:marBottom w:val="0"/>
      <w:divBdr>
        <w:top w:val="none" w:sz="0" w:space="0" w:color="auto"/>
        <w:left w:val="none" w:sz="0" w:space="0" w:color="auto"/>
        <w:bottom w:val="none" w:sz="0" w:space="0" w:color="auto"/>
        <w:right w:val="none" w:sz="0" w:space="0" w:color="auto"/>
      </w:divBdr>
    </w:div>
    <w:div w:id="1866169538">
      <w:bodyDiv w:val="1"/>
      <w:marLeft w:val="0"/>
      <w:marRight w:val="0"/>
      <w:marTop w:val="0"/>
      <w:marBottom w:val="0"/>
      <w:divBdr>
        <w:top w:val="none" w:sz="0" w:space="0" w:color="auto"/>
        <w:left w:val="none" w:sz="0" w:space="0" w:color="auto"/>
        <w:bottom w:val="none" w:sz="0" w:space="0" w:color="auto"/>
        <w:right w:val="none" w:sz="0" w:space="0" w:color="auto"/>
      </w:divBdr>
    </w:div>
    <w:div w:id="1866366775">
      <w:bodyDiv w:val="1"/>
      <w:marLeft w:val="0"/>
      <w:marRight w:val="0"/>
      <w:marTop w:val="0"/>
      <w:marBottom w:val="0"/>
      <w:divBdr>
        <w:top w:val="none" w:sz="0" w:space="0" w:color="auto"/>
        <w:left w:val="none" w:sz="0" w:space="0" w:color="auto"/>
        <w:bottom w:val="none" w:sz="0" w:space="0" w:color="auto"/>
        <w:right w:val="none" w:sz="0" w:space="0" w:color="auto"/>
      </w:divBdr>
    </w:div>
    <w:div w:id="1866678258">
      <w:bodyDiv w:val="1"/>
      <w:marLeft w:val="0"/>
      <w:marRight w:val="0"/>
      <w:marTop w:val="0"/>
      <w:marBottom w:val="0"/>
      <w:divBdr>
        <w:top w:val="none" w:sz="0" w:space="0" w:color="auto"/>
        <w:left w:val="none" w:sz="0" w:space="0" w:color="auto"/>
        <w:bottom w:val="none" w:sz="0" w:space="0" w:color="auto"/>
        <w:right w:val="none" w:sz="0" w:space="0" w:color="auto"/>
      </w:divBdr>
    </w:div>
    <w:div w:id="1866744496">
      <w:bodyDiv w:val="1"/>
      <w:marLeft w:val="0"/>
      <w:marRight w:val="0"/>
      <w:marTop w:val="0"/>
      <w:marBottom w:val="0"/>
      <w:divBdr>
        <w:top w:val="none" w:sz="0" w:space="0" w:color="auto"/>
        <w:left w:val="none" w:sz="0" w:space="0" w:color="auto"/>
        <w:bottom w:val="none" w:sz="0" w:space="0" w:color="auto"/>
        <w:right w:val="none" w:sz="0" w:space="0" w:color="auto"/>
      </w:divBdr>
    </w:div>
    <w:div w:id="1866746250">
      <w:bodyDiv w:val="1"/>
      <w:marLeft w:val="0"/>
      <w:marRight w:val="0"/>
      <w:marTop w:val="0"/>
      <w:marBottom w:val="0"/>
      <w:divBdr>
        <w:top w:val="none" w:sz="0" w:space="0" w:color="auto"/>
        <w:left w:val="none" w:sz="0" w:space="0" w:color="auto"/>
        <w:bottom w:val="none" w:sz="0" w:space="0" w:color="auto"/>
        <w:right w:val="none" w:sz="0" w:space="0" w:color="auto"/>
      </w:divBdr>
    </w:div>
    <w:div w:id="1867671768">
      <w:bodyDiv w:val="1"/>
      <w:marLeft w:val="0"/>
      <w:marRight w:val="0"/>
      <w:marTop w:val="0"/>
      <w:marBottom w:val="0"/>
      <w:divBdr>
        <w:top w:val="none" w:sz="0" w:space="0" w:color="auto"/>
        <w:left w:val="none" w:sz="0" w:space="0" w:color="auto"/>
        <w:bottom w:val="none" w:sz="0" w:space="0" w:color="auto"/>
        <w:right w:val="none" w:sz="0" w:space="0" w:color="auto"/>
      </w:divBdr>
    </w:div>
    <w:div w:id="1867787227">
      <w:bodyDiv w:val="1"/>
      <w:marLeft w:val="0"/>
      <w:marRight w:val="0"/>
      <w:marTop w:val="0"/>
      <w:marBottom w:val="0"/>
      <w:divBdr>
        <w:top w:val="none" w:sz="0" w:space="0" w:color="auto"/>
        <w:left w:val="none" w:sz="0" w:space="0" w:color="auto"/>
        <w:bottom w:val="none" w:sz="0" w:space="0" w:color="auto"/>
        <w:right w:val="none" w:sz="0" w:space="0" w:color="auto"/>
      </w:divBdr>
    </w:div>
    <w:div w:id="1867937923">
      <w:bodyDiv w:val="1"/>
      <w:marLeft w:val="0"/>
      <w:marRight w:val="0"/>
      <w:marTop w:val="0"/>
      <w:marBottom w:val="0"/>
      <w:divBdr>
        <w:top w:val="none" w:sz="0" w:space="0" w:color="auto"/>
        <w:left w:val="none" w:sz="0" w:space="0" w:color="auto"/>
        <w:bottom w:val="none" w:sz="0" w:space="0" w:color="auto"/>
        <w:right w:val="none" w:sz="0" w:space="0" w:color="auto"/>
      </w:divBdr>
    </w:div>
    <w:div w:id="1868250305">
      <w:bodyDiv w:val="1"/>
      <w:marLeft w:val="0"/>
      <w:marRight w:val="0"/>
      <w:marTop w:val="0"/>
      <w:marBottom w:val="0"/>
      <w:divBdr>
        <w:top w:val="none" w:sz="0" w:space="0" w:color="auto"/>
        <w:left w:val="none" w:sz="0" w:space="0" w:color="auto"/>
        <w:bottom w:val="none" w:sz="0" w:space="0" w:color="auto"/>
        <w:right w:val="none" w:sz="0" w:space="0" w:color="auto"/>
      </w:divBdr>
    </w:div>
    <w:div w:id="1868256243">
      <w:bodyDiv w:val="1"/>
      <w:marLeft w:val="0"/>
      <w:marRight w:val="0"/>
      <w:marTop w:val="0"/>
      <w:marBottom w:val="0"/>
      <w:divBdr>
        <w:top w:val="none" w:sz="0" w:space="0" w:color="auto"/>
        <w:left w:val="none" w:sz="0" w:space="0" w:color="auto"/>
        <w:bottom w:val="none" w:sz="0" w:space="0" w:color="auto"/>
        <w:right w:val="none" w:sz="0" w:space="0" w:color="auto"/>
      </w:divBdr>
    </w:div>
    <w:div w:id="1868449530">
      <w:bodyDiv w:val="1"/>
      <w:marLeft w:val="0"/>
      <w:marRight w:val="0"/>
      <w:marTop w:val="0"/>
      <w:marBottom w:val="0"/>
      <w:divBdr>
        <w:top w:val="none" w:sz="0" w:space="0" w:color="auto"/>
        <w:left w:val="none" w:sz="0" w:space="0" w:color="auto"/>
        <w:bottom w:val="none" w:sz="0" w:space="0" w:color="auto"/>
        <w:right w:val="none" w:sz="0" w:space="0" w:color="auto"/>
      </w:divBdr>
    </w:div>
    <w:div w:id="1868523421">
      <w:bodyDiv w:val="1"/>
      <w:marLeft w:val="0"/>
      <w:marRight w:val="0"/>
      <w:marTop w:val="0"/>
      <w:marBottom w:val="0"/>
      <w:divBdr>
        <w:top w:val="none" w:sz="0" w:space="0" w:color="auto"/>
        <w:left w:val="none" w:sz="0" w:space="0" w:color="auto"/>
        <w:bottom w:val="none" w:sz="0" w:space="0" w:color="auto"/>
        <w:right w:val="none" w:sz="0" w:space="0" w:color="auto"/>
      </w:divBdr>
    </w:div>
    <w:div w:id="1868709719">
      <w:bodyDiv w:val="1"/>
      <w:marLeft w:val="0"/>
      <w:marRight w:val="0"/>
      <w:marTop w:val="0"/>
      <w:marBottom w:val="0"/>
      <w:divBdr>
        <w:top w:val="none" w:sz="0" w:space="0" w:color="auto"/>
        <w:left w:val="none" w:sz="0" w:space="0" w:color="auto"/>
        <w:bottom w:val="none" w:sz="0" w:space="0" w:color="auto"/>
        <w:right w:val="none" w:sz="0" w:space="0" w:color="auto"/>
      </w:divBdr>
    </w:div>
    <w:div w:id="1868906786">
      <w:bodyDiv w:val="1"/>
      <w:marLeft w:val="0"/>
      <w:marRight w:val="0"/>
      <w:marTop w:val="0"/>
      <w:marBottom w:val="0"/>
      <w:divBdr>
        <w:top w:val="none" w:sz="0" w:space="0" w:color="auto"/>
        <w:left w:val="none" w:sz="0" w:space="0" w:color="auto"/>
        <w:bottom w:val="none" w:sz="0" w:space="0" w:color="auto"/>
        <w:right w:val="none" w:sz="0" w:space="0" w:color="auto"/>
      </w:divBdr>
    </w:div>
    <w:div w:id="1868983641">
      <w:bodyDiv w:val="1"/>
      <w:marLeft w:val="0"/>
      <w:marRight w:val="0"/>
      <w:marTop w:val="0"/>
      <w:marBottom w:val="0"/>
      <w:divBdr>
        <w:top w:val="none" w:sz="0" w:space="0" w:color="auto"/>
        <w:left w:val="none" w:sz="0" w:space="0" w:color="auto"/>
        <w:bottom w:val="none" w:sz="0" w:space="0" w:color="auto"/>
        <w:right w:val="none" w:sz="0" w:space="0" w:color="auto"/>
      </w:divBdr>
    </w:div>
    <w:div w:id="1869219584">
      <w:bodyDiv w:val="1"/>
      <w:marLeft w:val="0"/>
      <w:marRight w:val="0"/>
      <w:marTop w:val="0"/>
      <w:marBottom w:val="0"/>
      <w:divBdr>
        <w:top w:val="none" w:sz="0" w:space="0" w:color="auto"/>
        <w:left w:val="none" w:sz="0" w:space="0" w:color="auto"/>
        <w:bottom w:val="none" w:sz="0" w:space="0" w:color="auto"/>
        <w:right w:val="none" w:sz="0" w:space="0" w:color="auto"/>
      </w:divBdr>
    </w:div>
    <w:div w:id="1869293497">
      <w:bodyDiv w:val="1"/>
      <w:marLeft w:val="0"/>
      <w:marRight w:val="0"/>
      <w:marTop w:val="0"/>
      <w:marBottom w:val="0"/>
      <w:divBdr>
        <w:top w:val="none" w:sz="0" w:space="0" w:color="auto"/>
        <w:left w:val="none" w:sz="0" w:space="0" w:color="auto"/>
        <w:bottom w:val="none" w:sz="0" w:space="0" w:color="auto"/>
        <w:right w:val="none" w:sz="0" w:space="0" w:color="auto"/>
      </w:divBdr>
    </w:div>
    <w:div w:id="1869298337">
      <w:bodyDiv w:val="1"/>
      <w:marLeft w:val="0"/>
      <w:marRight w:val="0"/>
      <w:marTop w:val="0"/>
      <w:marBottom w:val="0"/>
      <w:divBdr>
        <w:top w:val="none" w:sz="0" w:space="0" w:color="auto"/>
        <w:left w:val="none" w:sz="0" w:space="0" w:color="auto"/>
        <w:bottom w:val="none" w:sz="0" w:space="0" w:color="auto"/>
        <w:right w:val="none" w:sz="0" w:space="0" w:color="auto"/>
      </w:divBdr>
    </w:div>
    <w:div w:id="1869483772">
      <w:bodyDiv w:val="1"/>
      <w:marLeft w:val="0"/>
      <w:marRight w:val="0"/>
      <w:marTop w:val="0"/>
      <w:marBottom w:val="0"/>
      <w:divBdr>
        <w:top w:val="none" w:sz="0" w:space="0" w:color="auto"/>
        <w:left w:val="none" w:sz="0" w:space="0" w:color="auto"/>
        <w:bottom w:val="none" w:sz="0" w:space="0" w:color="auto"/>
        <w:right w:val="none" w:sz="0" w:space="0" w:color="auto"/>
      </w:divBdr>
    </w:div>
    <w:div w:id="1869558502">
      <w:bodyDiv w:val="1"/>
      <w:marLeft w:val="0"/>
      <w:marRight w:val="0"/>
      <w:marTop w:val="0"/>
      <w:marBottom w:val="0"/>
      <w:divBdr>
        <w:top w:val="none" w:sz="0" w:space="0" w:color="auto"/>
        <w:left w:val="none" w:sz="0" w:space="0" w:color="auto"/>
        <w:bottom w:val="none" w:sz="0" w:space="0" w:color="auto"/>
        <w:right w:val="none" w:sz="0" w:space="0" w:color="auto"/>
      </w:divBdr>
    </w:div>
    <w:div w:id="1869709277">
      <w:bodyDiv w:val="1"/>
      <w:marLeft w:val="0"/>
      <w:marRight w:val="0"/>
      <w:marTop w:val="0"/>
      <w:marBottom w:val="0"/>
      <w:divBdr>
        <w:top w:val="none" w:sz="0" w:space="0" w:color="auto"/>
        <w:left w:val="none" w:sz="0" w:space="0" w:color="auto"/>
        <w:bottom w:val="none" w:sz="0" w:space="0" w:color="auto"/>
        <w:right w:val="none" w:sz="0" w:space="0" w:color="auto"/>
      </w:divBdr>
    </w:div>
    <w:div w:id="1870096322">
      <w:bodyDiv w:val="1"/>
      <w:marLeft w:val="0"/>
      <w:marRight w:val="0"/>
      <w:marTop w:val="0"/>
      <w:marBottom w:val="0"/>
      <w:divBdr>
        <w:top w:val="none" w:sz="0" w:space="0" w:color="auto"/>
        <w:left w:val="none" w:sz="0" w:space="0" w:color="auto"/>
        <w:bottom w:val="none" w:sz="0" w:space="0" w:color="auto"/>
        <w:right w:val="none" w:sz="0" w:space="0" w:color="auto"/>
      </w:divBdr>
    </w:div>
    <w:div w:id="1870291113">
      <w:bodyDiv w:val="1"/>
      <w:marLeft w:val="0"/>
      <w:marRight w:val="0"/>
      <w:marTop w:val="0"/>
      <w:marBottom w:val="0"/>
      <w:divBdr>
        <w:top w:val="none" w:sz="0" w:space="0" w:color="auto"/>
        <w:left w:val="none" w:sz="0" w:space="0" w:color="auto"/>
        <w:bottom w:val="none" w:sz="0" w:space="0" w:color="auto"/>
        <w:right w:val="none" w:sz="0" w:space="0" w:color="auto"/>
      </w:divBdr>
    </w:div>
    <w:div w:id="1870334175">
      <w:bodyDiv w:val="1"/>
      <w:marLeft w:val="0"/>
      <w:marRight w:val="0"/>
      <w:marTop w:val="0"/>
      <w:marBottom w:val="0"/>
      <w:divBdr>
        <w:top w:val="none" w:sz="0" w:space="0" w:color="auto"/>
        <w:left w:val="none" w:sz="0" w:space="0" w:color="auto"/>
        <w:bottom w:val="none" w:sz="0" w:space="0" w:color="auto"/>
        <w:right w:val="none" w:sz="0" w:space="0" w:color="auto"/>
      </w:divBdr>
    </w:div>
    <w:div w:id="1870532520">
      <w:bodyDiv w:val="1"/>
      <w:marLeft w:val="0"/>
      <w:marRight w:val="0"/>
      <w:marTop w:val="0"/>
      <w:marBottom w:val="0"/>
      <w:divBdr>
        <w:top w:val="none" w:sz="0" w:space="0" w:color="auto"/>
        <w:left w:val="none" w:sz="0" w:space="0" w:color="auto"/>
        <w:bottom w:val="none" w:sz="0" w:space="0" w:color="auto"/>
        <w:right w:val="none" w:sz="0" w:space="0" w:color="auto"/>
      </w:divBdr>
    </w:div>
    <w:div w:id="1870752280">
      <w:bodyDiv w:val="1"/>
      <w:marLeft w:val="0"/>
      <w:marRight w:val="0"/>
      <w:marTop w:val="0"/>
      <w:marBottom w:val="0"/>
      <w:divBdr>
        <w:top w:val="none" w:sz="0" w:space="0" w:color="auto"/>
        <w:left w:val="none" w:sz="0" w:space="0" w:color="auto"/>
        <w:bottom w:val="none" w:sz="0" w:space="0" w:color="auto"/>
        <w:right w:val="none" w:sz="0" w:space="0" w:color="auto"/>
      </w:divBdr>
    </w:div>
    <w:div w:id="1870872201">
      <w:bodyDiv w:val="1"/>
      <w:marLeft w:val="0"/>
      <w:marRight w:val="0"/>
      <w:marTop w:val="0"/>
      <w:marBottom w:val="0"/>
      <w:divBdr>
        <w:top w:val="none" w:sz="0" w:space="0" w:color="auto"/>
        <w:left w:val="none" w:sz="0" w:space="0" w:color="auto"/>
        <w:bottom w:val="none" w:sz="0" w:space="0" w:color="auto"/>
        <w:right w:val="none" w:sz="0" w:space="0" w:color="auto"/>
      </w:divBdr>
    </w:div>
    <w:div w:id="1871069574">
      <w:bodyDiv w:val="1"/>
      <w:marLeft w:val="0"/>
      <w:marRight w:val="0"/>
      <w:marTop w:val="0"/>
      <w:marBottom w:val="0"/>
      <w:divBdr>
        <w:top w:val="none" w:sz="0" w:space="0" w:color="auto"/>
        <w:left w:val="none" w:sz="0" w:space="0" w:color="auto"/>
        <w:bottom w:val="none" w:sz="0" w:space="0" w:color="auto"/>
        <w:right w:val="none" w:sz="0" w:space="0" w:color="auto"/>
      </w:divBdr>
    </w:div>
    <w:div w:id="1871070807">
      <w:bodyDiv w:val="1"/>
      <w:marLeft w:val="0"/>
      <w:marRight w:val="0"/>
      <w:marTop w:val="0"/>
      <w:marBottom w:val="0"/>
      <w:divBdr>
        <w:top w:val="none" w:sz="0" w:space="0" w:color="auto"/>
        <w:left w:val="none" w:sz="0" w:space="0" w:color="auto"/>
        <w:bottom w:val="none" w:sz="0" w:space="0" w:color="auto"/>
        <w:right w:val="none" w:sz="0" w:space="0" w:color="auto"/>
      </w:divBdr>
    </w:div>
    <w:div w:id="1871139746">
      <w:bodyDiv w:val="1"/>
      <w:marLeft w:val="0"/>
      <w:marRight w:val="0"/>
      <w:marTop w:val="0"/>
      <w:marBottom w:val="0"/>
      <w:divBdr>
        <w:top w:val="none" w:sz="0" w:space="0" w:color="auto"/>
        <w:left w:val="none" w:sz="0" w:space="0" w:color="auto"/>
        <w:bottom w:val="none" w:sz="0" w:space="0" w:color="auto"/>
        <w:right w:val="none" w:sz="0" w:space="0" w:color="auto"/>
      </w:divBdr>
    </w:div>
    <w:div w:id="1871189058">
      <w:bodyDiv w:val="1"/>
      <w:marLeft w:val="0"/>
      <w:marRight w:val="0"/>
      <w:marTop w:val="0"/>
      <w:marBottom w:val="0"/>
      <w:divBdr>
        <w:top w:val="none" w:sz="0" w:space="0" w:color="auto"/>
        <w:left w:val="none" w:sz="0" w:space="0" w:color="auto"/>
        <w:bottom w:val="none" w:sz="0" w:space="0" w:color="auto"/>
        <w:right w:val="none" w:sz="0" w:space="0" w:color="auto"/>
      </w:divBdr>
    </w:div>
    <w:div w:id="1871256356">
      <w:bodyDiv w:val="1"/>
      <w:marLeft w:val="0"/>
      <w:marRight w:val="0"/>
      <w:marTop w:val="0"/>
      <w:marBottom w:val="0"/>
      <w:divBdr>
        <w:top w:val="none" w:sz="0" w:space="0" w:color="auto"/>
        <w:left w:val="none" w:sz="0" w:space="0" w:color="auto"/>
        <w:bottom w:val="none" w:sz="0" w:space="0" w:color="auto"/>
        <w:right w:val="none" w:sz="0" w:space="0" w:color="auto"/>
      </w:divBdr>
    </w:div>
    <w:div w:id="1872379331">
      <w:bodyDiv w:val="1"/>
      <w:marLeft w:val="0"/>
      <w:marRight w:val="0"/>
      <w:marTop w:val="0"/>
      <w:marBottom w:val="0"/>
      <w:divBdr>
        <w:top w:val="none" w:sz="0" w:space="0" w:color="auto"/>
        <w:left w:val="none" w:sz="0" w:space="0" w:color="auto"/>
        <w:bottom w:val="none" w:sz="0" w:space="0" w:color="auto"/>
        <w:right w:val="none" w:sz="0" w:space="0" w:color="auto"/>
      </w:divBdr>
    </w:div>
    <w:div w:id="1873423075">
      <w:bodyDiv w:val="1"/>
      <w:marLeft w:val="0"/>
      <w:marRight w:val="0"/>
      <w:marTop w:val="0"/>
      <w:marBottom w:val="0"/>
      <w:divBdr>
        <w:top w:val="none" w:sz="0" w:space="0" w:color="auto"/>
        <w:left w:val="none" w:sz="0" w:space="0" w:color="auto"/>
        <w:bottom w:val="none" w:sz="0" w:space="0" w:color="auto"/>
        <w:right w:val="none" w:sz="0" w:space="0" w:color="auto"/>
      </w:divBdr>
    </w:div>
    <w:div w:id="1873495071">
      <w:bodyDiv w:val="1"/>
      <w:marLeft w:val="0"/>
      <w:marRight w:val="0"/>
      <w:marTop w:val="0"/>
      <w:marBottom w:val="0"/>
      <w:divBdr>
        <w:top w:val="none" w:sz="0" w:space="0" w:color="auto"/>
        <w:left w:val="none" w:sz="0" w:space="0" w:color="auto"/>
        <w:bottom w:val="none" w:sz="0" w:space="0" w:color="auto"/>
        <w:right w:val="none" w:sz="0" w:space="0" w:color="auto"/>
      </w:divBdr>
    </w:div>
    <w:div w:id="1873610869">
      <w:bodyDiv w:val="1"/>
      <w:marLeft w:val="0"/>
      <w:marRight w:val="0"/>
      <w:marTop w:val="0"/>
      <w:marBottom w:val="0"/>
      <w:divBdr>
        <w:top w:val="none" w:sz="0" w:space="0" w:color="auto"/>
        <w:left w:val="none" w:sz="0" w:space="0" w:color="auto"/>
        <w:bottom w:val="none" w:sz="0" w:space="0" w:color="auto"/>
        <w:right w:val="none" w:sz="0" w:space="0" w:color="auto"/>
      </w:divBdr>
    </w:div>
    <w:div w:id="1874072587">
      <w:bodyDiv w:val="1"/>
      <w:marLeft w:val="0"/>
      <w:marRight w:val="0"/>
      <w:marTop w:val="0"/>
      <w:marBottom w:val="0"/>
      <w:divBdr>
        <w:top w:val="none" w:sz="0" w:space="0" w:color="auto"/>
        <w:left w:val="none" w:sz="0" w:space="0" w:color="auto"/>
        <w:bottom w:val="none" w:sz="0" w:space="0" w:color="auto"/>
        <w:right w:val="none" w:sz="0" w:space="0" w:color="auto"/>
      </w:divBdr>
    </w:div>
    <w:div w:id="1874147240">
      <w:bodyDiv w:val="1"/>
      <w:marLeft w:val="0"/>
      <w:marRight w:val="0"/>
      <w:marTop w:val="0"/>
      <w:marBottom w:val="0"/>
      <w:divBdr>
        <w:top w:val="none" w:sz="0" w:space="0" w:color="auto"/>
        <w:left w:val="none" w:sz="0" w:space="0" w:color="auto"/>
        <w:bottom w:val="none" w:sz="0" w:space="0" w:color="auto"/>
        <w:right w:val="none" w:sz="0" w:space="0" w:color="auto"/>
      </w:divBdr>
    </w:div>
    <w:div w:id="1874223299">
      <w:bodyDiv w:val="1"/>
      <w:marLeft w:val="0"/>
      <w:marRight w:val="0"/>
      <w:marTop w:val="0"/>
      <w:marBottom w:val="0"/>
      <w:divBdr>
        <w:top w:val="none" w:sz="0" w:space="0" w:color="auto"/>
        <w:left w:val="none" w:sz="0" w:space="0" w:color="auto"/>
        <w:bottom w:val="none" w:sz="0" w:space="0" w:color="auto"/>
        <w:right w:val="none" w:sz="0" w:space="0" w:color="auto"/>
      </w:divBdr>
    </w:div>
    <w:div w:id="1875001752">
      <w:bodyDiv w:val="1"/>
      <w:marLeft w:val="0"/>
      <w:marRight w:val="0"/>
      <w:marTop w:val="0"/>
      <w:marBottom w:val="0"/>
      <w:divBdr>
        <w:top w:val="none" w:sz="0" w:space="0" w:color="auto"/>
        <w:left w:val="none" w:sz="0" w:space="0" w:color="auto"/>
        <w:bottom w:val="none" w:sz="0" w:space="0" w:color="auto"/>
        <w:right w:val="none" w:sz="0" w:space="0" w:color="auto"/>
      </w:divBdr>
    </w:div>
    <w:div w:id="1875119457">
      <w:bodyDiv w:val="1"/>
      <w:marLeft w:val="0"/>
      <w:marRight w:val="0"/>
      <w:marTop w:val="0"/>
      <w:marBottom w:val="0"/>
      <w:divBdr>
        <w:top w:val="none" w:sz="0" w:space="0" w:color="auto"/>
        <w:left w:val="none" w:sz="0" w:space="0" w:color="auto"/>
        <w:bottom w:val="none" w:sz="0" w:space="0" w:color="auto"/>
        <w:right w:val="none" w:sz="0" w:space="0" w:color="auto"/>
      </w:divBdr>
    </w:div>
    <w:div w:id="1875144818">
      <w:bodyDiv w:val="1"/>
      <w:marLeft w:val="0"/>
      <w:marRight w:val="0"/>
      <w:marTop w:val="0"/>
      <w:marBottom w:val="0"/>
      <w:divBdr>
        <w:top w:val="none" w:sz="0" w:space="0" w:color="auto"/>
        <w:left w:val="none" w:sz="0" w:space="0" w:color="auto"/>
        <w:bottom w:val="none" w:sz="0" w:space="0" w:color="auto"/>
        <w:right w:val="none" w:sz="0" w:space="0" w:color="auto"/>
      </w:divBdr>
    </w:div>
    <w:div w:id="1875146007">
      <w:bodyDiv w:val="1"/>
      <w:marLeft w:val="0"/>
      <w:marRight w:val="0"/>
      <w:marTop w:val="0"/>
      <w:marBottom w:val="0"/>
      <w:divBdr>
        <w:top w:val="none" w:sz="0" w:space="0" w:color="auto"/>
        <w:left w:val="none" w:sz="0" w:space="0" w:color="auto"/>
        <w:bottom w:val="none" w:sz="0" w:space="0" w:color="auto"/>
        <w:right w:val="none" w:sz="0" w:space="0" w:color="auto"/>
      </w:divBdr>
    </w:div>
    <w:div w:id="1875147904">
      <w:bodyDiv w:val="1"/>
      <w:marLeft w:val="0"/>
      <w:marRight w:val="0"/>
      <w:marTop w:val="0"/>
      <w:marBottom w:val="0"/>
      <w:divBdr>
        <w:top w:val="none" w:sz="0" w:space="0" w:color="auto"/>
        <w:left w:val="none" w:sz="0" w:space="0" w:color="auto"/>
        <w:bottom w:val="none" w:sz="0" w:space="0" w:color="auto"/>
        <w:right w:val="none" w:sz="0" w:space="0" w:color="auto"/>
      </w:divBdr>
    </w:div>
    <w:div w:id="1875387146">
      <w:bodyDiv w:val="1"/>
      <w:marLeft w:val="0"/>
      <w:marRight w:val="0"/>
      <w:marTop w:val="0"/>
      <w:marBottom w:val="0"/>
      <w:divBdr>
        <w:top w:val="none" w:sz="0" w:space="0" w:color="auto"/>
        <w:left w:val="none" w:sz="0" w:space="0" w:color="auto"/>
        <w:bottom w:val="none" w:sz="0" w:space="0" w:color="auto"/>
        <w:right w:val="none" w:sz="0" w:space="0" w:color="auto"/>
      </w:divBdr>
    </w:div>
    <w:div w:id="1875387508">
      <w:bodyDiv w:val="1"/>
      <w:marLeft w:val="0"/>
      <w:marRight w:val="0"/>
      <w:marTop w:val="0"/>
      <w:marBottom w:val="0"/>
      <w:divBdr>
        <w:top w:val="none" w:sz="0" w:space="0" w:color="auto"/>
        <w:left w:val="none" w:sz="0" w:space="0" w:color="auto"/>
        <w:bottom w:val="none" w:sz="0" w:space="0" w:color="auto"/>
        <w:right w:val="none" w:sz="0" w:space="0" w:color="auto"/>
      </w:divBdr>
    </w:div>
    <w:div w:id="1875539759">
      <w:bodyDiv w:val="1"/>
      <w:marLeft w:val="0"/>
      <w:marRight w:val="0"/>
      <w:marTop w:val="0"/>
      <w:marBottom w:val="0"/>
      <w:divBdr>
        <w:top w:val="none" w:sz="0" w:space="0" w:color="auto"/>
        <w:left w:val="none" w:sz="0" w:space="0" w:color="auto"/>
        <w:bottom w:val="none" w:sz="0" w:space="0" w:color="auto"/>
        <w:right w:val="none" w:sz="0" w:space="0" w:color="auto"/>
      </w:divBdr>
    </w:div>
    <w:div w:id="1875848632">
      <w:bodyDiv w:val="1"/>
      <w:marLeft w:val="0"/>
      <w:marRight w:val="0"/>
      <w:marTop w:val="0"/>
      <w:marBottom w:val="0"/>
      <w:divBdr>
        <w:top w:val="none" w:sz="0" w:space="0" w:color="auto"/>
        <w:left w:val="none" w:sz="0" w:space="0" w:color="auto"/>
        <w:bottom w:val="none" w:sz="0" w:space="0" w:color="auto"/>
        <w:right w:val="none" w:sz="0" w:space="0" w:color="auto"/>
      </w:divBdr>
    </w:div>
    <w:div w:id="1876235615">
      <w:bodyDiv w:val="1"/>
      <w:marLeft w:val="0"/>
      <w:marRight w:val="0"/>
      <w:marTop w:val="0"/>
      <w:marBottom w:val="0"/>
      <w:divBdr>
        <w:top w:val="none" w:sz="0" w:space="0" w:color="auto"/>
        <w:left w:val="none" w:sz="0" w:space="0" w:color="auto"/>
        <w:bottom w:val="none" w:sz="0" w:space="0" w:color="auto"/>
        <w:right w:val="none" w:sz="0" w:space="0" w:color="auto"/>
      </w:divBdr>
    </w:div>
    <w:div w:id="1876501872">
      <w:bodyDiv w:val="1"/>
      <w:marLeft w:val="0"/>
      <w:marRight w:val="0"/>
      <w:marTop w:val="0"/>
      <w:marBottom w:val="0"/>
      <w:divBdr>
        <w:top w:val="none" w:sz="0" w:space="0" w:color="auto"/>
        <w:left w:val="none" w:sz="0" w:space="0" w:color="auto"/>
        <w:bottom w:val="none" w:sz="0" w:space="0" w:color="auto"/>
        <w:right w:val="none" w:sz="0" w:space="0" w:color="auto"/>
      </w:divBdr>
    </w:div>
    <w:div w:id="1876624617">
      <w:bodyDiv w:val="1"/>
      <w:marLeft w:val="0"/>
      <w:marRight w:val="0"/>
      <w:marTop w:val="0"/>
      <w:marBottom w:val="0"/>
      <w:divBdr>
        <w:top w:val="none" w:sz="0" w:space="0" w:color="auto"/>
        <w:left w:val="none" w:sz="0" w:space="0" w:color="auto"/>
        <w:bottom w:val="none" w:sz="0" w:space="0" w:color="auto"/>
        <w:right w:val="none" w:sz="0" w:space="0" w:color="auto"/>
      </w:divBdr>
    </w:div>
    <w:div w:id="1876694091">
      <w:bodyDiv w:val="1"/>
      <w:marLeft w:val="0"/>
      <w:marRight w:val="0"/>
      <w:marTop w:val="0"/>
      <w:marBottom w:val="0"/>
      <w:divBdr>
        <w:top w:val="none" w:sz="0" w:space="0" w:color="auto"/>
        <w:left w:val="none" w:sz="0" w:space="0" w:color="auto"/>
        <w:bottom w:val="none" w:sz="0" w:space="0" w:color="auto"/>
        <w:right w:val="none" w:sz="0" w:space="0" w:color="auto"/>
      </w:divBdr>
    </w:div>
    <w:div w:id="1877044278">
      <w:bodyDiv w:val="1"/>
      <w:marLeft w:val="0"/>
      <w:marRight w:val="0"/>
      <w:marTop w:val="0"/>
      <w:marBottom w:val="0"/>
      <w:divBdr>
        <w:top w:val="none" w:sz="0" w:space="0" w:color="auto"/>
        <w:left w:val="none" w:sz="0" w:space="0" w:color="auto"/>
        <w:bottom w:val="none" w:sz="0" w:space="0" w:color="auto"/>
        <w:right w:val="none" w:sz="0" w:space="0" w:color="auto"/>
      </w:divBdr>
    </w:div>
    <w:div w:id="1877304819">
      <w:bodyDiv w:val="1"/>
      <w:marLeft w:val="0"/>
      <w:marRight w:val="0"/>
      <w:marTop w:val="0"/>
      <w:marBottom w:val="0"/>
      <w:divBdr>
        <w:top w:val="none" w:sz="0" w:space="0" w:color="auto"/>
        <w:left w:val="none" w:sz="0" w:space="0" w:color="auto"/>
        <w:bottom w:val="none" w:sz="0" w:space="0" w:color="auto"/>
        <w:right w:val="none" w:sz="0" w:space="0" w:color="auto"/>
      </w:divBdr>
    </w:div>
    <w:div w:id="1877347912">
      <w:bodyDiv w:val="1"/>
      <w:marLeft w:val="0"/>
      <w:marRight w:val="0"/>
      <w:marTop w:val="0"/>
      <w:marBottom w:val="0"/>
      <w:divBdr>
        <w:top w:val="none" w:sz="0" w:space="0" w:color="auto"/>
        <w:left w:val="none" w:sz="0" w:space="0" w:color="auto"/>
        <w:bottom w:val="none" w:sz="0" w:space="0" w:color="auto"/>
        <w:right w:val="none" w:sz="0" w:space="0" w:color="auto"/>
      </w:divBdr>
    </w:div>
    <w:div w:id="1878156526">
      <w:bodyDiv w:val="1"/>
      <w:marLeft w:val="0"/>
      <w:marRight w:val="0"/>
      <w:marTop w:val="0"/>
      <w:marBottom w:val="0"/>
      <w:divBdr>
        <w:top w:val="none" w:sz="0" w:space="0" w:color="auto"/>
        <w:left w:val="none" w:sz="0" w:space="0" w:color="auto"/>
        <w:bottom w:val="none" w:sz="0" w:space="0" w:color="auto"/>
        <w:right w:val="none" w:sz="0" w:space="0" w:color="auto"/>
      </w:divBdr>
    </w:div>
    <w:div w:id="1878621961">
      <w:bodyDiv w:val="1"/>
      <w:marLeft w:val="0"/>
      <w:marRight w:val="0"/>
      <w:marTop w:val="0"/>
      <w:marBottom w:val="0"/>
      <w:divBdr>
        <w:top w:val="none" w:sz="0" w:space="0" w:color="auto"/>
        <w:left w:val="none" w:sz="0" w:space="0" w:color="auto"/>
        <w:bottom w:val="none" w:sz="0" w:space="0" w:color="auto"/>
        <w:right w:val="none" w:sz="0" w:space="0" w:color="auto"/>
      </w:divBdr>
    </w:div>
    <w:div w:id="1878666409">
      <w:bodyDiv w:val="1"/>
      <w:marLeft w:val="0"/>
      <w:marRight w:val="0"/>
      <w:marTop w:val="0"/>
      <w:marBottom w:val="0"/>
      <w:divBdr>
        <w:top w:val="none" w:sz="0" w:space="0" w:color="auto"/>
        <w:left w:val="none" w:sz="0" w:space="0" w:color="auto"/>
        <w:bottom w:val="none" w:sz="0" w:space="0" w:color="auto"/>
        <w:right w:val="none" w:sz="0" w:space="0" w:color="auto"/>
      </w:divBdr>
    </w:div>
    <w:div w:id="1878816892">
      <w:bodyDiv w:val="1"/>
      <w:marLeft w:val="0"/>
      <w:marRight w:val="0"/>
      <w:marTop w:val="0"/>
      <w:marBottom w:val="0"/>
      <w:divBdr>
        <w:top w:val="none" w:sz="0" w:space="0" w:color="auto"/>
        <w:left w:val="none" w:sz="0" w:space="0" w:color="auto"/>
        <w:bottom w:val="none" w:sz="0" w:space="0" w:color="auto"/>
        <w:right w:val="none" w:sz="0" w:space="0" w:color="auto"/>
      </w:divBdr>
    </w:div>
    <w:div w:id="1879200497">
      <w:bodyDiv w:val="1"/>
      <w:marLeft w:val="0"/>
      <w:marRight w:val="0"/>
      <w:marTop w:val="0"/>
      <w:marBottom w:val="0"/>
      <w:divBdr>
        <w:top w:val="none" w:sz="0" w:space="0" w:color="auto"/>
        <w:left w:val="none" w:sz="0" w:space="0" w:color="auto"/>
        <w:bottom w:val="none" w:sz="0" w:space="0" w:color="auto"/>
        <w:right w:val="none" w:sz="0" w:space="0" w:color="auto"/>
      </w:divBdr>
    </w:div>
    <w:div w:id="1879313085">
      <w:bodyDiv w:val="1"/>
      <w:marLeft w:val="0"/>
      <w:marRight w:val="0"/>
      <w:marTop w:val="0"/>
      <w:marBottom w:val="0"/>
      <w:divBdr>
        <w:top w:val="none" w:sz="0" w:space="0" w:color="auto"/>
        <w:left w:val="none" w:sz="0" w:space="0" w:color="auto"/>
        <w:bottom w:val="none" w:sz="0" w:space="0" w:color="auto"/>
        <w:right w:val="none" w:sz="0" w:space="0" w:color="auto"/>
      </w:divBdr>
    </w:div>
    <w:div w:id="1879318870">
      <w:bodyDiv w:val="1"/>
      <w:marLeft w:val="0"/>
      <w:marRight w:val="0"/>
      <w:marTop w:val="0"/>
      <w:marBottom w:val="0"/>
      <w:divBdr>
        <w:top w:val="none" w:sz="0" w:space="0" w:color="auto"/>
        <w:left w:val="none" w:sz="0" w:space="0" w:color="auto"/>
        <w:bottom w:val="none" w:sz="0" w:space="0" w:color="auto"/>
        <w:right w:val="none" w:sz="0" w:space="0" w:color="auto"/>
      </w:divBdr>
    </w:div>
    <w:div w:id="1879319791">
      <w:bodyDiv w:val="1"/>
      <w:marLeft w:val="0"/>
      <w:marRight w:val="0"/>
      <w:marTop w:val="0"/>
      <w:marBottom w:val="0"/>
      <w:divBdr>
        <w:top w:val="none" w:sz="0" w:space="0" w:color="auto"/>
        <w:left w:val="none" w:sz="0" w:space="0" w:color="auto"/>
        <w:bottom w:val="none" w:sz="0" w:space="0" w:color="auto"/>
        <w:right w:val="none" w:sz="0" w:space="0" w:color="auto"/>
      </w:divBdr>
    </w:div>
    <w:div w:id="1879389011">
      <w:bodyDiv w:val="1"/>
      <w:marLeft w:val="0"/>
      <w:marRight w:val="0"/>
      <w:marTop w:val="0"/>
      <w:marBottom w:val="0"/>
      <w:divBdr>
        <w:top w:val="none" w:sz="0" w:space="0" w:color="auto"/>
        <w:left w:val="none" w:sz="0" w:space="0" w:color="auto"/>
        <w:bottom w:val="none" w:sz="0" w:space="0" w:color="auto"/>
        <w:right w:val="none" w:sz="0" w:space="0" w:color="auto"/>
      </w:divBdr>
    </w:div>
    <w:div w:id="1879506982">
      <w:bodyDiv w:val="1"/>
      <w:marLeft w:val="0"/>
      <w:marRight w:val="0"/>
      <w:marTop w:val="0"/>
      <w:marBottom w:val="0"/>
      <w:divBdr>
        <w:top w:val="none" w:sz="0" w:space="0" w:color="auto"/>
        <w:left w:val="none" w:sz="0" w:space="0" w:color="auto"/>
        <w:bottom w:val="none" w:sz="0" w:space="0" w:color="auto"/>
        <w:right w:val="none" w:sz="0" w:space="0" w:color="auto"/>
      </w:divBdr>
    </w:div>
    <w:div w:id="1879514312">
      <w:bodyDiv w:val="1"/>
      <w:marLeft w:val="0"/>
      <w:marRight w:val="0"/>
      <w:marTop w:val="0"/>
      <w:marBottom w:val="0"/>
      <w:divBdr>
        <w:top w:val="none" w:sz="0" w:space="0" w:color="auto"/>
        <w:left w:val="none" w:sz="0" w:space="0" w:color="auto"/>
        <w:bottom w:val="none" w:sz="0" w:space="0" w:color="auto"/>
        <w:right w:val="none" w:sz="0" w:space="0" w:color="auto"/>
      </w:divBdr>
    </w:div>
    <w:div w:id="1879514831">
      <w:bodyDiv w:val="1"/>
      <w:marLeft w:val="0"/>
      <w:marRight w:val="0"/>
      <w:marTop w:val="0"/>
      <w:marBottom w:val="0"/>
      <w:divBdr>
        <w:top w:val="none" w:sz="0" w:space="0" w:color="auto"/>
        <w:left w:val="none" w:sz="0" w:space="0" w:color="auto"/>
        <w:bottom w:val="none" w:sz="0" w:space="0" w:color="auto"/>
        <w:right w:val="none" w:sz="0" w:space="0" w:color="auto"/>
      </w:divBdr>
    </w:div>
    <w:div w:id="1879538115">
      <w:bodyDiv w:val="1"/>
      <w:marLeft w:val="0"/>
      <w:marRight w:val="0"/>
      <w:marTop w:val="0"/>
      <w:marBottom w:val="0"/>
      <w:divBdr>
        <w:top w:val="none" w:sz="0" w:space="0" w:color="auto"/>
        <w:left w:val="none" w:sz="0" w:space="0" w:color="auto"/>
        <w:bottom w:val="none" w:sz="0" w:space="0" w:color="auto"/>
        <w:right w:val="none" w:sz="0" w:space="0" w:color="auto"/>
      </w:divBdr>
    </w:div>
    <w:div w:id="1879705404">
      <w:bodyDiv w:val="1"/>
      <w:marLeft w:val="0"/>
      <w:marRight w:val="0"/>
      <w:marTop w:val="0"/>
      <w:marBottom w:val="0"/>
      <w:divBdr>
        <w:top w:val="none" w:sz="0" w:space="0" w:color="auto"/>
        <w:left w:val="none" w:sz="0" w:space="0" w:color="auto"/>
        <w:bottom w:val="none" w:sz="0" w:space="0" w:color="auto"/>
        <w:right w:val="none" w:sz="0" w:space="0" w:color="auto"/>
      </w:divBdr>
    </w:div>
    <w:div w:id="1879774878">
      <w:bodyDiv w:val="1"/>
      <w:marLeft w:val="0"/>
      <w:marRight w:val="0"/>
      <w:marTop w:val="0"/>
      <w:marBottom w:val="0"/>
      <w:divBdr>
        <w:top w:val="none" w:sz="0" w:space="0" w:color="auto"/>
        <w:left w:val="none" w:sz="0" w:space="0" w:color="auto"/>
        <w:bottom w:val="none" w:sz="0" w:space="0" w:color="auto"/>
        <w:right w:val="none" w:sz="0" w:space="0" w:color="auto"/>
      </w:divBdr>
    </w:div>
    <w:div w:id="1879901279">
      <w:bodyDiv w:val="1"/>
      <w:marLeft w:val="0"/>
      <w:marRight w:val="0"/>
      <w:marTop w:val="0"/>
      <w:marBottom w:val="0"/>
      <w:divBdr>
        <w:top w:val="none" w:sz="0" w:space="0" w:color="auto"/>
        <w:left w:val="none" w:sz="0" w:space="0" w:color="auto"/>
        <w:bottom w:val="none" w:sz="0" w:space="0" w:color="auto"/>
        <w:right w:val="none" w:sz="0" w:space="0" w:color="auto"/>
      </w:divBdr>
    </w:div>
    <w:div w:id="1879932480">
      <w:bodyDiv w:val="1"/>
      <w:marLeft w:val="0"/>
      <w:marRight w:val="0"/>
      <w:marTop w:val="0"/>
      <w:marBottom w:val="0"/>
      <w:divBdr>
        <w:top w:val="none" w:sz="0" w:space="0" w:color="auto"/>
        <w:left w:val="none" w:sz="0" w:space="0" w:color="auto"/>
        <w:bottom w:val="none" w:sz="0" w:space="0" w:color="auto"/>
        <w:right w:val="none" w:sz="0" w:space="0" w:color="auto"/>
      </w:divBdr>
    </w:div>
    <w:div w:id="1879976020">
      <w:bodyDiv w:val="1"/>
      <w:marLeft w:val="0"/>
      <w:marRight w:val="0"/>
      <w:marTop w:val="0"/>
      <w:marBottom w:val="0"/>
      <w:divBdr>
        <w:top w:val="none" w:sz="0" w:space="0" w:color="auto"/>
        <w:left w:val="none" w:sz="0" w:space="0" w:color="auto"/>
        <w:bottom w:val="none" w:sz="0" w:space="0" w:color="auto"/>
        <w:right w:val="none" w:sz="0" w:space="0" w:color="auto"/>
      </w:divBdr>
    </w:div>
    <w:div w:id="1880775343">
      <w:bodyDiv w:val="1"/>
      <w:marLeft w:val="0"/>
      <w:marRight w:val="0"/>
      <w:marTop w:val="0"/>
      <w:marBottom w:val="0"/>
      <w:divBdr>
        <w:top w:val="none" w:sz="0" w:space="0" w:color="auto"/>
        <w:left w:val="none" w:sz="0" w:space="0" w:color="auto"/>
        <w:bottom w:val="none" w:sz="0" w:space="0" w:color="auto"/>
        <w:right w:val="none" w:sz="0" w:space="0" w:color="auto"/>
      </w:divBdr>
    </w:div>
    <w:div w:id="1881047012">
      <w:bodyDiv w:val="1"/>
      <w:marLeft w:val="0"/>
      <w:marRight w:val="0"/>
      <w:marTop w:val="0"/>
      <w:marBottom w:val="0"/>
      <w:divBdr>
        <w:top w:val="none" w:sz="0" w:space="0" w:color="auto"/>
        <w:left w:val="none" w:sz="0" w:space="0" w:color="auto"/>
        <w:bottom w:val="none" w:sz="0" w:space="0" w:color="auto"/>
        <w:right w:val="none" w:sz="0" w:space="0" w:color="auto"/>
      </w:divBdr>
    </w:div>
    <w:div w:id="1881084716">
      <w:bodyDiv w:val="1"/>
      <w:marLeft w:val="0"/>
      <w:marRight w:val="0"/>
      <w:marTop w:val="0"/>
      <w:marBottom w:val="0"/>
      <w:divBdr>
        <w:top w:val="none" w:sz="0" w:space="0" w:color="auto"/>
        <w:left w:val="none" w:sz="0" w:space="0" w:color="auto"/>
        <w:bottom w:val="none" w:sz="0" w:space="0" w:color="auto"/>
        <w:right w:val="none" w:sz="0" w:space="0" w:color="auto"/>
      </w:divBdr>
    </w:div>
    <w:div w:id="1881477631">
      <w:bodyDiv w:val="1"/>
      <w:marLeft w:val="0"/>
      <w:marRight w:val="0"/>
      <w:marTop w:val="0"/>
      <w:marBottom w:val="0"/>
      <w:divBdr>
        <w:top w:val="none" w:sz="0" w:space="0" w:color="auto"/>
        <w:left w:val="none" w:sz="0" w:space="0" w:color="auto"/>
        <w:bottom w:val="none" w:sz="0" w:space="0" w:color="auto"/>
        <w:right w:val="none" w:sz="0" w:space="0" w:color="auto"/>
      </w:divBdr>
    </w:div>
    <w:div w:id="1881671355">
      <w:bodyDiv w:val="1"/>
      <w:marLeft w:val="0"/>
      <w:marRight w:val="0"/>
      <w:marTop w:val="0"/>
      <w:marBottom w:val="0"/>
      <w:divBdr>
        <w:top w:val="none" w:sz="0" w:space="0" w:color="auto"/>
        <w:left w:val="none" w:sz="0" w:space="0" w:color="auto"/>
        <w:bottom w:val="none" w:sz="0" w:space="0" w:color="auto"/>
        <w:right w:val="none" w:sz="0" w:space="0" w:color="auto"/>
      </w:divBdr>
    </w:div>
    <w:div w:id="1881702178">
      <w:bodyDiv w:val="1"/>
      <w:marLeft w:val="0"/>
      <w:marRight w:val="0"/>
      <w:marTop w:val="0"/>
      <w:marBottom w:val="0"/>
      <w:divBdr>
        <w:top w:val="none" w:sz="0" w:space="0" w:color="auto"/>
        <w:left w:val="none" w:sz="0" w:space="0" w:color="auto"/>
        <w:bottom w:val="none" w:sz="0" w:space="0" w:color="auto"/>
        <w:right w:val="none" w:sz="0" w:space="0" w:color="auto"/>
      </w:divBdr>
    </w:div>
    <w:div w:id="1881897575">
      <w:bodyDiv w:val="1"/>
      <w:marLeft w:val="0"/>
      <w:marRight w:val="0"/>
      <w:marTop w:val="0"/>
      <w:marBottom w:val="0"/>
      <w:divBdr>
        <w:top w:val="none" w:sz="0" w:space="0" w:color="auto"/>
        <w:left w:val="none" w:sz="0" w:space="0" w:color="auto"/>
        <w:bottom w:val="none" w:sz="0" w:space="0" w:color="auto"/>
        <w:right w:val="none" w:sz="0" w:space="0" w:color="auto"/>
      </w:divBdr>
    </w:div>
    <w:div w:id="1882160794">
      <w:bodyDiv w:val="1"/>
      <w:marLeft w:val="0"/>
      <w:marRight w:val="0"/>
      <w:marTop w:val="0"/>
      <w:marBottom w:val="0"/>
      <w:divBdr>
        <w:top w:val="none" w:sz="0" w:space="0" w:color="auto"/>
        <w:left w:val="none" w:sz="0" w:space="0" w:color="auto"/>
        <w:bottom w:val="none" w:sz="0" w:space="0" w:color="auto"/>
        <w:right w:val="none" w:sz="0" w:space="0" w:color="auto"/>
      </w:divBdr>
    </w:div>
    <w:div w:id="1882209898">
      <w:bodyDiv w:val="1"/>
      <w:marLeft w:val="0"/>
      <w:marRight w:val="0"/>
      <w:marTop w:val="0"/>
      <w:marBottom w:val="0"/>
      <w:divBdr>
        <w:top w:val="none" w:sz="0" w:space="0" w:color="auto"/>
        <w:left w:val="none" w:sz="0" w:space="0" w:color="auto"/>
        <w:bottom w:val="none" w:sz="0" w:space="0" w:color="auto"/>
        <w:right w:val="none" w:sz="0" w:space="0" w:color="auto"/>
      </w:divBdr>
    </w:div>
    <w:div w:id="1882477972">
      <w:bodyDiv w:val="1"/>
      <w:marLeft w:val="0"/>
      <w:marRight w:val="0"/>
      <w:marTop w:val="0"/>
      <w:marBottom w:val="0"/>
      <w:divBdr>
        <w:top w:val="none" w:sz="0" w:space="0" w:color="auto"/>
        <w:left w:val="none" w:sz="0" w:space="0" w:color="auto"/>
        <w:bottom w:val="none" w:sz="0" w:space="0" w:color="auto"/>
        <w:right w:val="none" w:sz="0" w:space="0" w:color="auto"/>
      </w:divBdr>
    </w:div>
    <w:div w:id="1882590761">
      <w:bodyDiv w:val="1"/>
      <w:marLeft w:val="0"/>
      <w:marRight w:val="0"/>
      <w:marTop w:val="0"/>
      <w:marBottom w:val="0"/>
      <w:divBdr>
        <w:top w:val="none" w:sz="0" w:space="0" w:color="auto"/>
        <w:left w:val="none" w:sz="0" w:space="0" w:color="auto"/>
        <w:bottom w:val="none" w:sz="0" w:space="0" w:color="auto"/>
        <w:right w:val="none" w:sz="0" w:space="0" w:color="auto"/>
      </w:divBdr>
    </w:div>
    <w:div w:id="1882742239">
      <w:bodyDiv w:val="1"/>
      <w:marLeft w:val="0"/>
      <w:marRight w:val="0"/>
      <w:marTop w:val="0"/>
      <w:marBottom w:val="0"/>
      <w:divBdr>
        <w:top w:val="none" w:sz="0" w:space="0" w:color="auto"/>
        <w:left w:val="none" w:sz="0" w:space="0" w:color="auto"/>
        <w:bottom w:val="none" w:sz="0" w:space="0" w:color="auto"/>
        <w:right w:val="none" w:sz="0" w:space="0" w:color="auto"/>
      </w:divBdr>
    </w:div>
    <w:div w:id="1882745514">
      <w:bodyDiv w:val="1"/>
      <w:marLeft w:val="0"/>
      <w:marRight w:val="0"/>
      <w:marTop w:val="0"/>
      <w:marBottom w:val="0"/>
      <w:divBdr>
        <w:top w:val="none" w:sz="0" w:space="0" w:color="auto"/>
        <w:left w:val="none" w:sz="0" w:space="0" w:color="auto"/>
        <w:bottom w:val="none" w:sz="0" w:space="0" w:color="auto"/>
        <w:right w:val="none" w:sz="0" w:space="0" w:color="auto"/>
      </w:divBdr>
    </w:div>
    <w:div w:id="1883051000">
      <w:bodyDiv w:val="1"/>
      <w:marLeft w:val="0"/>
      <w:marRight w:val="0"/>
      <w:marTop w:val="0"/>
      <w:marBottom w:val="0"/>
      <w:divBdr>
        <w:top w:val="none" w:sz="0" w:space="0" w:color="auto"/>
        <w:left w:val="none" w:sz="0" w:space="0" w:color="auto"/>
        <w:bottom w:val="none" w:sz="0" w:space="0" w:color="auto"/>
        <w:right w:val="none" w:sz="0" w:space="0" w:color="auto"/>
      </w:divBdr>
    </w:div>
    <w:div w:id="1883054400">
      <w:bodyDiv w:val="1"/>
      <w:marLeft w:val="0"/>
      <w:marRight w:val="0"/>
      <w:marTop w:val="0"/>
      <w:marBottom w:val="0"/>
      <w:divBdr>
        <w:top w:val="none" w:sz="0" w:space="0" w:color="auto"/>
        <w:left w:val="none" w:sz="0" w:space="0" w:color="auto"/>
        <w:bottom w:val="none" w:sz="0" w:space="0" w:color="auto"/>
        <w:right w:val="none" w:sz="0" w:space="0" w:color="auto"/>
      </w:divBdr>
    </w:div>
    <w:div w:id="1883981357">
      <w:bodyDiv w:val="1"/>
      <w:marLeft w:val="0"/>
      <w:marRight w:val="0"/>
      <w:marTop w:val="0"/>
      <w:marBottom w:val="0"/>
      <w:divBdr>
        <w:top w:val="none" w:sz="0" w:space="0" w:color="auto"/>
        <w:left w:val="none" w:sz="0" w:space="0" w:color="auto"/>
        <w:bottom w:val="none" w:sz="0" w:space="0" w:color="auto"/>
        <w:right w:val="none" w:sz="0" w:space="0" w:color="auto"/>
      </w:divBdr>
    </w:div>
    <w:div w:id="1884244890">
      <w:bodyDiv w:val="1"/>
      <w:marLeft w:val="0"/>
      <w:marRight w:val="0"/>
      <w:marTop w:val="0"/>
      <w:marBottom w:val="0"/>
      <w:divBdr>
        <w:top w:val="none" w:sz="0" w:space="0" w:color="auto"/>
        <w:left w:val="none" w:sz="0" w:space="0" w:color="auto"/>
        <w:bottom w:val="none" w:sz="0" w:space="0" w:color="auto"/>
        <w:right w:val="none" w:sz="0" w:space="0" w:color="auto"/>
      </w:divBdr>
    </w:div>
    <w:div w:id="1884245057">
      <w:bodyDiv w:val="1"/>
      <w:marLeft w:val="0"/>
      <w:marRight w:val="0"/>
      <w:marTop w:val="0"/>
      <w:marBottom w:val="0"/>
      <w:divBdr>
        <w:top w:val="none" w:sz="0" w:space="0" w:color="auto"/>
        <w:left w:val="none" w:sz="0" w:space="0" w:color="auto"/>
        <w:bottom w:val="none" w:sz="0" w:space="0" w:color="auto"/>
        <w:right w:val="none" w:sz="0" w:space="0" w:color="auto"/>
      </w:divBdr>
    </w:div>
    <w:div w:id="1884363731">
      <w:bodyDiv w:val="1"/>
      <w:marLeft w:val="0"/>
      <w:marRight w:val="0"/>
      <w:marTop w:val="0"/>
      <w:marBottom w:val="0"/>
      <w:divBdr>
        <w:top w:val="none" w:sz="0" w:space="0" w:color="auto"/>
        <w:left w:val="none" w:sz="0" w:space="0" w:color="auto"/>
        <w:bottom w:val="none" w:sz="0" w:space="0" w:color="auto"/>
        <w:right w:val="none" w:sz="0" w:space="0" w:color="auto"/>
      </w:divBdr>
    </w:div>
    <w:div w:id="1884707097">
      <w:bodyDiv w:val="1"/>
      <w:marLeft w:val="0"/>
      <w:marRight w:val="0"/>
      <w:marTop w:val="0"/>
      <w:marBottom w:val="0"/>
      <w:divBdr>
        <w:top w:val="none" w:sz="0" w:space="0" w:color="auto"/>
        <w:left w:val="none" w:sz="0" w:space="0" w:color="auto"/>
        <w:bottom w:val="none" w:sz="0" w:space="0" w:color="auto"/>
        <w:right w:val="none" w:sz="0" w:space="0" w:color="auto"/>
      </w:divBdr>
    </w:div>
    <w:div w:id="1885289071">
      <w:bodyDiv w:val="1"/>
      <w:marLeft w:val="0"/>
      <w:marRight w:val="0"/>
      <w:marTop w:val="0"/>
      <w:marBottom w:val="0"/>
      <w:divBdr>
        <w:top w:val="none" w:sz="0" w:space="0" w:color="auto"/>
        <w:left w:val="none" w:sz="0" w:space="0" w:color="auto"/>
        <w:bottom w:val="none" w:sz="0" w:space="0" w:color="auto"/>
        <w:right w:val="none" w:sz="0" w:space="0" w:color="auto"/>
      </w:divBdr>
    </w:div>
    <w:div w:id="1885407027">
      <w:bodyDiv w:val="1"/>
      <w:marLeft w:val="0"/>
      <w:marRight w:val="0"/>
      <w:marTop w:val="0"/>
      <w:marBottom w:val="0"/>
      <w:divBdr>
        <w:top w:val="none" w:sz="0" w:space="0" w:color="auto"/>
        <w:left w:val="none" w:sz="0" w:space="0" w:color="auto"/>
        <w:bottom w:val="none" w:sz="0" w:space="0" w:color="auto"/>
        <w:right w:val="none" w:sz="0" w:space="0" w:color="auto"/>
      </w:divBdr>
    </w:div>
    <w:div w:id="1885826036">
      <w:bodyDiv w:val="1"/>
      <w:marLeft w:val="0"/>
      <w:marRight w:val="0"/>
      <w:marTop w:val="0"/>
      <w:marBottom w:val="0"/>
      <w:divBdr>
        <w:top w:val="none" w:sz="0" w:space="0" w:color="auto"/>
        <w:left w:val="none" w:sz="0" w:space="0" w:color="auto"/>
        <w:bottom w:val="none" w:sz="0" w:space="0" w:color="auto"/>
        <w:right w:val="none" w:sz="0" w:space="0" w:color="auto"/>
      </w:divBdr>
    </w:div>
    <w:div w:id="1885868616">
      <w:bodyDiv w:val="1"/>
      <w:marLeft w:val="0"/>
      <w:marRight w:val="0"/>
      <w:marTop w:val="0"/>
      <w:marBottom w:val="0"/>
      <w:divBdr>
        <w:top w:val="none" w:sz="0" w:space="0" w:color="auto"/>
        <w:left w:val="none" w:sz="0" w:space="0" w:color="auto"/>
        <w:bottom w:val="none" w:sz="0" w:space="0" w:color="auto"/>
        <w:right w:val="none" w:sz="0" w:space="0" w:color="auto"/>
      </w:divBdr>
    </w:div>
    <w:div w:id="1886064768">
      <w:bodyDiv w:val="1"/>
      <w:marLeft w:val="0"/>
      <w:marRight w:val="0"/>
      <w:marTop w:val="0"/>
      <w:marBottom w:val="0"/>
      <w:divBdr>
        <w:top w:val="none" w:sz="0" w:space="0" w:color="auto"/>
        <w:left w:val="none" w:sz="0" w:space="0" w:color="auto"/>
        <w:bottom w:val="none" w:sz="0" w:space="0" w:color="auto"/>
        <w:right w:val="none" w:sz="0" w:space="0" w:color="auto"/>
      </w:divBdr>
    </w:div>
    <w:div w:id="1886136907">
      <w:bodyDiv w:val="1"/>
      <w:marLeft w:val="0"/>
      <w:marRight w:val="0"/>
      <w:marTop w:val="0"/>
      <w:marBottom w:val="0"/>
      <w:divBdr>
        <w:top w:val="none" w:sz="0" w:space="0" w:color="auto"/>
        <w:left w:val="none" w:sz="0" w:space="0" w:color="auto"/>
        <w:bottom w:val="none" w:sz="0" w:space="0" w:color="auto"/>
        <w:right w:val="none" w:sz="0" w:space="0" w:color="auto"/>
      </w:divBdr>
    </w:div>
    <w:div w:id="1886330581">
      <w:bodyDiv w:val="1"/>
      <w:marLeft w:val="0"/>
      <w:marRight w:val="0"/>
      <w:marTop w:val="0"/>
      <w:marBottom w:val="0"/>
      <w:divBdr>
        <w:top w:val="none" w:sz="0" w:space="0" w:color="auto"/>
        <w:left w:val="none" w:sz="0" w:space="0" w:color="auto"/>
        <w:bottom w:val="none" w:sz="0" w:space="0" w:color="auto"/>
        <w:right w:val="none" w:sz="0" w:space="0" w:color="auto"/>
      </w:divBdr>
    </w:div>
    <w:div w:id="1886478005">
      <w:bodyDiv w:val="1"/>
      <w:marLeft w:val="0"/>
      <w:marRight w:val="0"/>
      <w:marTop w:val="0"/>
      <w:marBottom w:val="0"/>
      <w:divBdr>
        <w:top w:val="none" w:sz="0" w:space="0" w:color="auto"/>
        <w:left w:val="none" w:sz="0" w:space="0" w:color="auto"/>
        <w:bottom w:val="none" w:sz="0" w:space="0" w:color="auto"/>
        <w:right w:val="none" w:sz="0" w:space="0" w:color="auto"/>
      </w:divBdr>
    </w:div>
    <w:div w:id="1886478402">
      <w:bodyDiv w:val="1"/>
      <w:marLeft w:val="0"/>
      <w:marRight w:val="0"/>
      <w:marTop w:val="0"/>
      <w:marBottom w:val="0"/>
      <w:divBdr>
        <w:top w:val="none" w:sz="0" w:space="0" w:color="auto"/>
        <w:left w:val="none" w:sz="0" w:space="0" w:color="auto"/>
        <w:bottom w:val="none" w:sz="0" w:space="0" w:color="auto"/>
        <w:right w:val="none" w:sz="0" w:space="0" w:color="auto"/>
      </w:divBdr>
    </w:div>
    <w:div w:id="1886598571">
      <w:bodyDiv w:val="1"/>
      <w:marLeft w:val="0"/>
      <w:marRight w:val="0"/>
      <w:marTop w:val="0"/>
      <w:marBottom w:val="0"/>
      <w:divBdr>
        <w:top w:val="none" w:sz="0" w:space="0" w:color="auto"/>
        <w:left w:val="none" w:sz="0" w:space="0" w:color="auto"/>
        <w:bottom w:val="none" w:sz="0" w:space="0" w:color="auto"/>
        <w:right w:val="none" w:sz="0" w:space="0" w:color="auto"/>
      </w:divBdr>
    </w:div>
    <w:div w:id="1886796969">
      <w:bodyDiv w:val="1"/>
      <w:marLeft w:val="0"/>
      <w:marRight w:val="0"/>
      <w:marTop w:val="0"/>
      <w:marBottom w:val="0"/>
      <w:divBdr>
        <w:top w:val="none" w:sz="0" w:space="0" w:color="auto"/>
        <w:left w:val="none" w:sz="0" w:space="0" w:color="auto"/>
        <w:bottom w:val="none" w:sz="0" w:space="0" w:color="auto"/>
        <w:right w:val="none" w:sz="0" w:space="0" w:color="auto"/>
      </w:divBdr>
    </w:div>
    <w:div w:id="1886797549">
      <w:bodyDiv w:val="1"/>
      <w:marLeft w:val="0"/>
      <w:marRight w:val="0"/>
      <w:marTop w:val="0"/>
      <w:marBottom w:val="0"/>
      <w:divBdr>
        <w:top w:val="none" w:sz="0" w:space="0" w:color="auto"/>
        <w:left w:val="none" w:sz="0" w:space="0" w:color="auto"/>
        <w:bottom w:val="none" w:sz="0" w:space="0" w:color="auto"/>
        <w:right w:val="none" w:sz="0" w:space="0" w:color="auto"/>
      </w:divBdr>
    </w:div>
    <w:div w:id="1887325840">
      <w:bodyDiv w:val="1"/>
      <w:marLeft w:val="0"/>
      <w:marRight w:val="0"/>
      <w:marTop w:val="0"/>
      <w:marBottom w:val="0"/>
      <w:divBdr>
        <w:top w:val="none" w:sz="0" w:space="0" w:color="auto"/>
        <w:left w:val="none" w:sz="0" w:space="0" w:color="auto"/>
        <w:bottom w:val="none" w:sz="0" w:space="0" w:color="auto"/>
        <w:right w:val="none" w:sz="0" w:space="0" w:color="auto"/>
      </w:divBdr>
    </w:div>
    <w:div w:id="1887522329">
      <w:bodyDiv w:val="1"/>
      <w:marLeft w:val="0"/>
      <w:marRight w:val="0"/>
      <w:marTop w:val="0"/>
      <w:marBottom w:val="0"/>
      <w:divBdr>
        <w:top w:val="none" w:sz="0" w:space="0" w:color="auto"/>
        <w:left w:val="none" w:sz="0" w:space="0" w:color="auto"/>
        <w:bottom w:val="none" w:sz="0" w:space="0" w:color="auto"/>
        <w:right w:val="none" w:sz="0" w:space="0" w:color="auto"/>
      </w:divBdr>
    </w:div>
    <w:div w:id="1888028116">
      <w:bodyDiv w:val="1"/>
      <w:marLeft w:val="0"/>
      <w:marRight w:val="0"/>
      <w:marTop w:val="0"/>
      <w:marBottom w:val="0"/>
      <w:divBdr>
        <w:top w:val="none" w:sz="0" w:space="0" w:color="auto"/>
        <w:left w:val="none" w:sz="0" w:space="0" w:color="auto"/>
        <w:bottom w:val="none" w:sz="0" w:space="0" w:color="auto"/>
        <w:right w:val="none" w:sz="0" w:space="0" w:color="auto"/>
      </w:divBdr>
    </w:div>
    <w:div w:id="1888181968">
      <w:bodyDiv w:val="1"/>
      <w:marLeft w:val="0"/>
      <w:marRight w:val="0"/>
      <w:marTop w:val="0"/>
      <w:marBottom w:val="0"/>
      <w:divBdr>
        <w:top w:val="none" w:sz="0" w:space="0" w:color="auto"/>
        <w:left w:val="none" w:sz="0" w:space="0" w:color="auto"/>
        <w:bottom w:val="none" w:sz="0" w:space="0" w:color="auto"/>
        <w:right w:val="none" w:sz="0" w:space="0" w:color="auto"/>
      </w:divBdr>
    </w:div>
    <w:div w:id="1888837880">
      <w:bodyDiv w:val="1"/>
      <w:marLeft w:val="0"/>
      <w:marRight w:val="0"/>
      <w:marTop w:val="0"/>
      <w:marBottom w:val="0"/>
      <w:divBdr>
        <w:top w:val="none" w:sz="0" w:space="0" w:color="auto"/>
        <w:left w:val="none" w:sz="0" w:space="0" w:color="auto"/>
        <w:bottom w:val="none" w:sz="0" w:space="0" w:color="auto"/>
        <w:right w:val="none" w:sz="0" w:space="0" w:color="auto"/>
      </w:divBdr>
    </w:div>
    <w:div w:id="1889023435">
      <w:bodyDiv w:val="1"/>
      <w:marLeft w:val="0"/>
      <w:marRight w:val="0"/>
      <w:marTop w:val="0"/>
      <w:marBottom w:val="0"/>
      <w:divBdr>
        <w:top w:val="none" w:sz="0" w:space="0" w:color="auto"/>
        <w:left w:val="none" w:sz="0" w:space="0" w:color="auto"/>
        <w:bottom w:val="none" w:sz="0" w:space="0" w:color="auto"/>
        <w:right w:val="none" w:sz="0" w:space="0" w:color="auto"/>
      </w:divBdr>
    </w:div>
    <w:div w:id="1889295404">
      <w:bodyDiv w:val="1"/>
      <w:marLeft w:val="0"/>
      <w:marRight w:val="0"/>
      <w:marTop w:val="0"/>
      <w:marBottom w:val="0"/>
      <w:divBdr>
        <w:top w:val="none" w:sz="0" w:space="0" w:color="auto"/>
        <w:left w:val="none" w:sz="0" w:space="0" w:color="auto"/>
        <w:bottom w:val="none" w:sz="0" w:space="0" w:color="auto"/>
        <w:right w:val="none" w:sz="0" w:space="0" w:color="auto"/>
      </w:divBdr>
    </w:div>
    <w:div w:id="1889953477">
      <w:bodyDiv w:val="1"/>
      <w:marLeft w:val="0"/>
      <w:marRight w:val="0"/>
      <w:marTop w:val="0"/>
      <w:marBottom w:val="0"/>
      <w:divBdr>
        <w:top w:val="none" w:sz="0" w:space="0" w:color="auto"/>
        <w:left w:val="none" w:sz="0" w:space="0" w:color="auto"/>
        <w:bottom w:val="none" w:sz="0" w:space="0" w:color="auto"/>
        <w:right w:val="none" w:sz="0" w:space="0" w:color="auto"/>
      </w:divBdr>
    </w:div>
    <w:div w:id="1889994531">
      <w:bodyDiv w:val="1"/>
      <w:marLeft w:val="0"/>
      <w:marRight w:val="0"/>
      <w:marTop w:val="0"/>
      <w:marBottom w:val="0"/>
      <w:divBdr>
        <w:top w:val="none" w:sz="0" w:space="0" w:color="auto"/>
        <w:left w:val="none" w:sz="0" w:space="0" w:color="auto"/>
        <w:bottom w:val="none" w:sz="0" w:space="0" w:color="auto"/>
        <w:right w:val="none" w:sz="0" w:space="0" w:color="auto"/>
      </w:divBdr>
    </w:div>
    <w:div w:id="1890023928">
      <w:bodyDiv w:val="1"/>
      <w:marLeft w:val="0"/>
      <w:marRight w:val="0"/>
      <w:marTop w:val="0"/>
      <w:marBottom w:val="0"/>
      <w:divBdr>
        <w:top w:val="none" w:sz="0" w:space="0" w:color="auto"/>
        <w:left w:val="none" w:sz="0" w:space="0" w:color="auto"/>
        <w:bottom w:val="none" w:sz="0" w:space="0" w:color="auto"/>
        <w:right w:val="none" w:sz="0" w:space="0" w:color="auto"/>
      </w:divBdr>
    </w:div>
    <w:div w:id="1890191432">
      <w:bodyDiv w:val="1"/>
      <w:marLeft w:val="0"/>
      <w:marRight w:val="0"/>
      <w:marTop w:val="0"/>
      <w:marBottom w:val="0"/>
      <w:divBdr>
        <w:top w:val="none" w:sz="0" w:space="0" w:color="auto"/>
        <w:left w:val="none" w:sz="0" w:space="0" w:color="auto"/>
        <w:bottom w:val="none" w:sz="0" w:space="0" w:color="auto"/>
        <w:right w:val="none" w:sz="0" w:space="0" w:color="auto"/>
      </w:divBdr>
    </w:div>
    <w:div w:id="1890221891">
      <w:bodyDiv w:val="1"/>
      <w:marLeft w:val="0"/>
      <w:marRight w:val="0"/>
      <w:marTop w:val="0"/>
      <w:marBottom w:val="0"/>
      <w:divBdr>
        <w:top w:val="none" w:sz="0" w:space="0" w:color="auto"/>
        <w:left w:val="none" w:sz="0" w:space="0" w:color="auto"/>
        <w:bottom w:val="none" w:sz="0" w:space="0" w:color="auto"/>
        <w:right w:val="none" w:sz="0" w:space="0" w:color="auto"/>
      </w:divBdr>
    </w:div>
    <w:div w:id="1890336502">
      <w:bodyDiv w:val="1"/>
      <w:marLeft w:val="0"/>
      <w:marRight w:val="0"/>
      <w:marTop w:val="0"/>
      <w:marBottom w:val="0"/>
      <w:divBdr>
        <w:top w:val="none" w:sz="0" w:space="0" w:color="auto"/>
        <w:left w:val="none" w:sz="0" w:space="0" w:color="auto"/>
        <w:bottom w:val="none" w:sz="0" w:space="0" w:color="auto"/>
        <w:right w:val="none" w:sz="0" w:space="0" w:color="auto"/>
      </w:divBdr>
    </w:div>
    <w:div w:id="1890460820">
      <w:bodyDiv w:val="1"/>
      <w:marLeft w:val="0"/>
      <w:marRight w:val="0"/>
      <w:marTop w:val="0"/>
      <w:marBottom w:val="0"/>
      <w:divBdr>
        <w:top w:val="none" w:sz="0" w:space="0" w:color="auto"/>
        <w:left w:val="none" w:sz="0" w:space="0" w:color="auto"/>
        <w:bottom w:val="none" w:sz="0" w:space="0" w:color="auto"/>
        <w:right w:val="none" w:sz="0" w:space="0" w:color="auto"/>
      </w:divBdr>
    </w:div>
    <w:div w:id="1890800444">
      <w:bodyDiv w:val="1"/>
      <w:marLeft w:val="0"/>
      <w:marRight w:val="0"/>
      <w:marTop w:val="0"/>
      <w:marBottom w:val="0"/>
      <w:divBdr>
        <w:top w:val="none" w:sz="0" w:space="0" w:color="auto"/>
        <w:left w:val="none" w:sz="0" w:space="0" w:color="auto"/>
        <w:bottom w:val="none" w:sz="0" w:space="0" w:color="auto"/>
        <w:right w:val="none" w:sz="0" w:space="0" w:color="auto"/>
      </w:divBdr>
    </w:div>
    <w:div w:id="1890991070">
      <w:bodyDiv w:val="1"/>
      <w:marLeft w:val="0"/>
      <w:marRight w:val="0"/>
      <w:marTop w:val="0"/>
      <w:marBottom w:val="0"/>
      <w:divBdr>
        <w:top w:val="none" w:sz="0" w:space="0" w:color="auto"/>
        <w:left w:val="none" w:sz="0" w:space="0" w:color="auto"/>
        <w:bottom w:val="none" w:sz="0" w:space="0" w:color="auto"/>
        <w:right w:val="none" w:sz="0" w:space="0" w:color="auto"/>
      </w:divBdr>
    </w:div>
    <w:div w:id="1891379334">
      <w:bodyDiv w:val="1"/>
      <w:marLeft w:val="0"/>
      <w:marRight w:val="0"/>
      <w:marTop w:val="0"/>
      <w:marBottom w:val="0"/>
      <w:divBdr>
        <w:top w:val="none" w:sz="0" w:space="0" w:color="auto"/>
        <w:left w:val="none" w:sz="0" w:space="0" w:color="auto"/>
        <w:bottom w:val="none" w:sz="0" w:space="0" w:color="auto"/>
        <w:right w:val="none" w:sz="0" w:space="0" w:color="auto"/>
      </w:divBdr>
    </w:div>
    <w:div w:id="1891454440">
      <w:bodyDiv w:val="1"/>
      <w:marLeft w:val="0"/>
      <w:marRight w:val="0"/>
      <w:marTop w:val="0"/>
      <w:marBottom w:val="0"/>
      <w:divBdr>
        <w:top w:val="none" w:sz="0" w:space="0" w:color="auto"/>
        <w:left w:val="none" w:sz="0" w:space="0" w:color="auto"/>
        <w:bottom w:val="none" w:sz="0" w:space="0" w:color="auto"/>
        <w:right w:val="none" w:sz="0" w:space="0" w:color="auto"/>
      </w:divBdr>
    </w:div>
    <w:div w:id="1891724621">
      <w:bodyDiv w:val="1"/>
      <w:marLeft w:val="0"/>
      <w:marRight w:val="0"/>
      <w:marTop w:val="0"/>
      <w:marBottom w:val="0"/>
      <w:divBdr>
        <w:top w:val="none" w:sz="0" w:space="0" w:color="auto"/>
        <w:left w:val="none" w:sz="0" w:space="0" w:color="auto"/>
        <w:bottom w:val="none" w:sz="0" w:space="0" w:color="auto"/>
        <w:right w:val="none" w:sz="0" w:space="0" w:color="auto"/>
      </w:divBdr>
    </w:div>
    <w:div w:id="1892114865">
      <w:bodyDiv w:val="1"/>
      <w:marLeft w:val="0"/>
      <w:marRight w:val="0"/>
      <w:marTop w:val="0"/>
      <w:marBottom w:val="0"/>
      <w:divBdr>
        <w:top w:val="none" w:sz="0" w:space="0" w:color="auto"/>
        <w:left w:val="none" w:sz="0" w:space="0" w:color="auto"/>
        <w:bottom w:val="none" w:sz="0" w:space="0" w:color="auto"/>
        <w:right w:val="none" w:sz="0" w:space="0" w:color="auto"/>
      </w:divBdr>
    </w:div>
    <w:div w:id="1892157266">
      <w:bodyDiv w:val="1"/>
      <w:marLeft w:val="0"/>
      <w:marRight w:val="0"/>
      <w:marTop w:val="0"/>
      <w:marBottom w:val="0"/>
      <w:divBdr>
        <w:top w:val="none" w:sz="0" w:space="0" w:color="auto"/>
        <w:left w:val="none" w:sz="0" w:space="0" w:color="auto"/>
        <w:bottom w:val="none" w:sz="0" w:space="0" w:color="auto"/>
        <w:right w:val="none" w:sz="0" w:space="0" w:color="auto"/>
      </w:divBdr>
    </w:div>
    <w:div w:id="1892306393">
      <w:bodyDiv w:val="1"/>
      <w:marLeft w:val="0"/>
      <w:marRight w:val="0"/>
      <w:marTop w:val="0"/>
      <w:marBottom w:val="0"/>
      <w:divBdr>
        <w:top w:val="none" w:sz="0" w:space="0" w:color="auto"/>
        <w:left w:val="none" w:sz="0" w:space="0" w:color="auto"/>
        <w:bottom w:val="none" w:sz="0" w:space="0" w:color="auto"/>
        <w:right w:val="none" w:sz="0" w:space="0" w:color="auto"/>
      </w:divBdr>
    </w:div>
    <w:div w:id="1892568937">
      <w:bodyDiv w:val="1"/>
      <w:marLeft w:val="0"/>
      <w:marRight w:val="0"/>
      <w:marTop w:val="0"/>
      <w:marBottom w:val="0"/>
      <w:divBdr>
        <w:top w:val="none" w:sz="0" w:space="0" w:color="auto"/>
        <w:left w:val="none" w:sz="0" w:space="0" w:color="auto"/>
        <w:bottom w:val="none" w:sz="0" w:space="0" w:color="auto"/>
        <w:right w:val="none" w:sz="0" w:space="0" w:color="auto"/>
      </w:divBdr>
    </w:div>
    <w:div w:id="1893536408">
      <w:bodyDiv w:val="1"/>
      <w:marLeft w:val="0"/>
      <w:marRight w:val="0"/>
      <w:marTop w:val="0"/>
      <w:marBottom w:val="0"/>
      <w:divBdr>
        <w:top w:val="none" w:sz="0" w:space="0" w:color="auto"/>
        <w:left w:val="none" w:sz="0" w:space="0" w:color="auto"/>
        <w:bottom w:val="none" w:sz="0" w:space="0" w:color="auto"/>
        <w:right w:val="none" w:sz="0" w:space="0" w:color="auto"/>
      </w:divBdr>
    </w:div>
    <w:div w:id="1893542179">
      <w:bodyDiv w:val="1"/>
      <w:marLeft w:val="0"/>
      <w:marRight w:val="0"/>
      <w:marTop w:val="0"/>
      <w:marBottom w:val="0"/>
      <w:divBdr>
        <w:top w:val="none" w:sz="0" w:space="0" w:color="auto"/>
        <w:left w:val="none" w:sz="0" w:space="0" w:color="auto"/>
        <w:bottom w:val="none" w:sz="0" w:space="0" w:color="auto"/>
        <w:right w:val="none" w:sz="0" w:space="0" w:color="auto"/>
      </w:divBdr>
    </w:div>
    <w:div w:id="1893691011">
      <w:bodyDiv w:val="1"/>
      <w:marLeft w:val="0"/>
      <w:marRight w:val="0"/>
      <w:marTop w:val="0"/>
      <w:marBottom w:val="0"/>
      <w:divBdr>
        <w:top w:val="none" w:sz="0" w:space="0" w:color="auto"/>
        <w:left w:val="none" w:sz="0" w:space="0" w:color="auto"/>
        <w:bottom w:val="none" w:sz="0" w:space="0" w:color="auto"/>
        <w:right w:val="none" w:sz="0" w:space="0" w:color="auto"/>
      </w:divBdr>
    </w:div>
    <w:div w:id="1893728684">
      <w:bodyDiv w:val="1"/>
      <w:marLeft w:val="0"/>
      <w:marRight w:val="0"/>
      <w:marTop w:val="0"/>
      <w:marBottom w:val="0"/>
      <w:divBdr>
        <w:top w:val="none" w:sz="0" w:space="0" w:color="auto"/>
        <w:left w:val="none" w:sz="0" w:space="0" w:color="auto"/>
        <w:bottom w:val="none" w:sz="0" w:space="0" w:color="auto"/>
        <w:right w:val="none" w:sz="0" w:space="0" w:color="auto"/>
      </w:divBdr>
    </w:div>
    <w:div w:id="1894343895">
      <w:bodyDiv w:val="1"/>
      <w:marLeft w:val="0"/>
      <w:marRight w:val="0"/>
      <w:marTop w:val="0"/>
      <w:marBottom w:val="0"/>
      <w:divBdr>
        <w:top w:val="none" w:sz="0" w:space="0" w:color="auto"/>
        <w:left w:val="none" w:sz="0" w:space="0" w:color="auto"/>
        <w:bottom w:val="none" w:sz="0" w:space="0" w:color="auto"/>
        <w:right w:val="none" w:sz="0" w:space="0" w:color="auto"/>
      </w:divBdr>
    </w:div>
    <w:div w:id="1894999790">
      <w:bodyDiv w:val="1"/>
      <w:marLeft w:val="0"/>
      <w:marRight w:val="0"/>
      <w:marTop w:val="0"/>
      <w:marBottom w:val="0"/>
      <w:divBdr>
        <w:top w:val="none" w:sz="0" w:space="0" w:color="auto"/>
        <w:left w:val="none" w:sz="0" w:space="0" w:color="auto"/>
        <w:bottom w:val="none" w:sz="0" w:space="0" w:color="auto"/>
        <w:right w:val="none" w:sz="0" w:space="0" w:color="auto"/>
      </w:divBdr>
    </w:div>
    <w:div w:id="1895042833">
      <w:bodyDiv w:val="1"/>
      <w:marLeft w:val="0"/>
      <w:marRight w:val="0"/>
      <w:marTop w:val="0"/>
      <w:marBottom w:val="0"/>
      <w:divBdr>
        <w:top w:val="none" w:sz="0" w:space="0" w:color="auto"/>
        <w:left w:val="none" w:sz="0" w:space="0" w:color="auto"/>
        <w:bottom w:val="none" w:sz="0" w:space="0" w:color="auto"/>
        <w:right w:val="none" w:sz="0" w:space="0" w:color="auto"/>
      </w:divBdr>
    </w:div>
    <w:div w:id="1895071277">
      <w:bodyDiv w:val="1"/>
      <w:marLeft w:val="0"/>
      <w:marRight w:val="0"/>
      <w:marTop w:val="0"/>
      <w:marBottom w:val="0"/>
      <w:divBdr>
        <w:top w:val="none" w:sz="0" w:space="0" w:color="auto"/>
        <w:left w:val="none" w:sz="0" w:space="0" w:color="auto"/>
        <w:bottom w:val="none" w:sz="0" w:space="0" w:color="auto"/>
        <w:right w:val="none" w:sz="0" w:space="0" w:color="auto"/>
      </w:divBdr>
    </w:div>
    <w:div w:id="1895196258">
      <w:bodyDiv w:val="1"/>
      <w:marLeft w:val="0"/>
      <w:marRight w:val="0"/>
      <w:marTop w:val="0"/>
      <w:marBottom w:val="0"/>
      <w:divBdr>
        <w:top w:val="none" w:sz="0" w:space="0" w:color="auto"/>
        <w:left w:val="none" w:sz="0" w:space="0" w:color="auto"/>
        <w:bottom w:val="none" w:sz="0" w:space="0" w:color="auto"/>
        <w:right w:val="none" w:sz="0" w:space="0" w:color="auto"/>
      </w:divBdr>
    </w:div>
    <w:div w:id="1895198129">
      <w:bodyDiv w:val="1"/>
      <w:marLeft w:val="0"/>
      <w:marRight w:val="0"/>
      <w:marTop w:val="0"/>
      <w:marBottom w:val="0"/>
      <w:divBdr>
        <w:top w:val="none" w:sz="0" w:space="0" w:color="auto"/>
        <w:left w:val="none" w:sz="0" w:space="0" w:color="auto"/>
        <w:bottom w:val="none" w:sz="0" w:space="0" w:color="auto"/>
        <w:right w:val="none" w:sz="0" w:space="0" w:color="auto"/>
      </w:divBdr>
    </w:div>
    <w:div w:id="1895266629">
      <w:bodyDiv w:val="1"/>
      <w:marLeft w:val="0"/>
      <w:marRight w:val="0"/>
      <w:marTop w:val="0"/>
      <w:marBottom w:val="0"/>
      <w:divBdr>
        <w:top w:val="none" w:sz="0" w:space="0" w:color="auto"/>
        <w:left w:val="none" w:sz="0" w:space="0" w:color="auto"/>
        <w:bottom w:val="none" w:sz="0" w:space="0" w:color="auto"/>
        <w:right w:val="none" w:sz="0" w:space="0" w:color="auto"/>
      </w:divBdr>
    </w:div>
    <w:div w:id="1895502245">
      <w:bodyDiv w:val="1"/>
      <w:marLeft w:val="0"/>
      <w:marRight w:val="0"/>
      <w:marTop w:val="0"/>
      <w:marBottom w:val="0"/>
      <w:divBdr>
        <w:top w:val="none" w:sz="0" w:space="0" w:color="auto"/>
        <w:left w:val="none" w:sz="0" w:space="0" w:color="auto"/>
        <w:bottom w:val="none" w:sz="0" w:space="0" w:color="auto"/>
        <w:right w:val="none" w:sz="0" w:space="0" w:color="auto"/>
      </w:divBdr>
    </w:div>
    <w:div w:id="1895581729">
      <w:bodyDiv w:val="1"/>
      <w:marLeft w:val="0"/>
      <w:marRight w:val="0"/>
      <w:marTop w:val="0"/>
      <w:marBottom w:val="0"/>
      <w:divBdr>
        <w:top w:val="none" w:sz="0" w:space="0" w:color="auto"/>
        <w:left w:val="none" w:sz="0" w:space="0" w:color="auto"/>
        <w:bottom w:val="none" w:sz="0" w:space="0" w:color="auto"/>
        <w:right w:val="none" w:sz="0" w:space="0" w:color="auto"/>
      </w:divBdr>
    </w:div>
    <w:div w:id="1896309348">
      <w:bodyDiv w:val="1"/>
      <w:marLeft w:val="0"/>
      <w:marRight w:val="0"/>
      <w:marTop w:val="0"/>
      <w:marBottom w:val="0"/>
      <w:divBdr>
        <w:top w:val="none" w:sz="0" w:space="0" w:color="auto"/>
        <w:left w:val="none" w:sz="0" w:space="0" w:color="auto"/>
        <w:bottom w:val="none" w:sz="0" w:space="0" w:color="auto"/>
        <w:right w:val="none" w:sz="0" w:space="0" w:color="auto"/>
      </w:divBdr>
    </w:div>
    <w:div w:id="1896962801">
      <w:bodyDiv w:val="1"/>
      <w:marLeft w:val="0"/>
      <w:marRight w:val="0"/>
      <w:marTop w:val="0"/>
      <w:marBottom w:val="0"/>
      <w:divBdr>
        <w:top w:val="none" w:sz="0" w:space="0" w:color="auto"/>
        <w:left w:val="none" w:sz="0" w:space="0" w:color="auto"/>
        <w:bottom w:val="none" w:sz="0" w:space="0" w:color="auto"/>
        <w:right w:val="none" w:sz="0" w:space="0" w:color="auto"/>
      </w:divBdr>
    </w:div>
    <w:div w:id="1897006782">
      <w:bodyDiv w:val="1"/>
      <w:marLeft w:val="0"/>
      <w:marRight w:val="0"/>
      <w:marTop w:val="0"/>
      <w:marBottom w:val="0"/>
      <w:divBdr>
        <w:top w:val="none" w:sz="0" w:space="0" w:color="auto"/>
        <w:left w:val="none" w:sz="0" w:space="0" w:color="auto"/>
        <w:bottom w:val="none" w:sz="0" w:space="0" w:color="auto"/>
        <w:right w:val="none" w:sz="0" w:space="0" w:color="auto"/>
      </w:divBdr>
    </w:div>
    <w:div w:id="1897007780">
      <w:bodyDiv w:val="1"/>
      <w:marLeft w:val="0"/>
      <w:marRight w:val="0"/>
      <w:marTop w:val="0"/>
      <w:marBottom w:val="0"/>
      <w:divBdr>
        <w:top w:val="none" w:sz="0" w:space="0" w:color="auto"/>
        <w:left w:val="none" w:sz="0" w:space="0" w:color="auto"/>
        <w:bottom w:val="none" w:sz="0" w:space="0" w:color="auto"/>
        <w:right w:val="none" w:sz="0" w:space="0" w:color="auto"/>
      </w:divBdr>
    </w:div>
    <w:div w:id="1897273418">
      <w:bodyDiv w:val="1"/>
      <w:marLeft w:val="0"/>
      <w:marRight w:val="0"/>
      <w:marTop w:val="0"/>
      <w:marBottom w:val="0"/>
      <w:divBdr>
        <w:top w:val="none" w:sz="0" w:space="0" w:color="auto"/>
        <w:left w:val="none" w:sz="0" w:space="0" w:color="auto"/>
        <w:bottom w:val="none" w:sz="0" w:space="0" w:color="auto"/>
        <w:right w:val="none" w:sz="0" w:space="0" w:color="auto"/>
      </w:divBdr>
    </w:div>
    <w:div w:id="1897273827">
      <w:bodyDiv w:val="1"/>
      <w:marLeft w:val="0"/>
      <w:marRight w:val="0"/>
      <w:marTop w:val="0"/>
      <w:marBottom w:val="0"/>
      <w:divBdr>
        <w:top w:val="none" w:sz="0" w:space="0" w:color="auto"/>
        <w:left w:val="none" w:sz="0" w:space="0" w:color="auto"/>
        <w:bottom w:val="none" w:sz="0" w:space="0" w:color="auto"/>
        <w:right w:val="none" w:sz="0" w:space="0" w:color="auto"/>
      </w:divBdr>
    </w:div>
    <w:div w:id="1897350843">
      <w:bodyDiv w:val="1"/>
      <w:marLeft w:val="0"/>
      <w:marRight w:val="0"/>
      <w:marTop w:val="0"/>
      <w:marBottom w:val="0"/>
      <w:divBdr>
        <w:top w:val="none" w:sz="0" w:space="0" w:color="auto"/>
        <w:left w:val="none" w:sz="0" w:space="0" w:color="auto"/>
        <w:bottom w:val="none" w:sz="0" w:space="0" w:color="auto"/>
        <w:right w:val="none" w:sz="0" w:space="0" w:color="auto"/>
      </w:divBdr>
    </w:div>
    <w:div w:id="1897357586">
      <w:bodyDiv w:val="1"/>
      <w:marLeft w:val="0"/>
      <w:marRight w:val="0"/>
      <w:marTop w:val="0"/>
      <w:marBottom w:val="0"/>
      <w:divBdr>
        <w:top w:val="none" w:sz="0" w:space="0" w:color="auto"/>
        <w:left w:val="none" w:sz="0" w:space="0" w:color="auto"/>
        <w:bottom w:val="none" w:sz="0" w:space="0" w:color="auto"/>
        <w:right w:val="none" w:sz="0" w:space="0" w:color="auto"/>
      </w:divBdr>
    </w:div>
    <w:div w:id="1897813462">
      <w:bodyDiv w:val="1"/>
      <w:marLeft w:val="0"/>
      <w:marRight w:val="0"/>
      <w:marTop w:val="0"/>
      <w:marBottom w:val="0"/>
      <w:divBdr>
        <w:top w:val="none" w:sz="0" w:space="0" w:color="auto"/>
        <w:left w:val="none" w:sz="0" w:space="0" w:color="auto"/>
        <w:bottom w:val="none" w:sz="0" w:space="0" w:color="auto"/>
        <w:right w:val="none" w:sz="0" w:space="0" w:color="auto"/>
      </w:divBdr>
    </w:div>
    <w:div w:id="1898081149">
      <w:bodyDiv w:val="1"/>
      <w:marLeft w:val="0"/>
      <w:marRight w:val="0"/>
      <w:marTop w:val="0"/>
      <w:marBottom w:val="0"/>
      <w:divBdr>
        <w:top w:val="none" w:sz="0" w:space="0" w:color="auto"/>
        <w:left w:val="none" w:sz="0" w:space="0" w:color="auto"/>
        <w:bottom w:val="none" w:sz="0" w:space="0" w:color="auto"/>
        <w:right w:val="none" w:sz="0" w:space="0" w:color="auto"/>
      </w:divBdr>
    </w:div>
    <w:div w:id="1898515508">
      <w:bodyDiv w:val="1"/>
      <w:marLeft w:val="0"/>
      <w:marRight w:val="0"/>
      <w:marTop w:val="0"/>
      <w:marBottom w:val="0"/>
      <w:divBdr>
        <w:top w:val="none" w:sz="0" w:space="0" w:color="auto"/>
        <w:left w:val="none" w:sz="0" w:space="0" w:color="auto"/>
        <w:bottom w:val="none" w:sz="0" w:space="0" w:color="auto"/>
        <w:right w:val="none" w:sz="0" w:space="0" w:color="auto"/>
      </w:divBdr>
    </w:div>
    <w:div w:id="1898778141">
      <w:bodyDiv w:val="1"/>
      <w:marLeft w:val="0"/>
      <w:marRight w:val="0"/>
      <w:marTop w:val="0"/>
      <w:marBottom w:val="0"/>
      <w:divBdr>
        <w:top w:val="none" w:sz="0" w:space="0" w:color="auto"/>
        <w:left w:val="none" w:sz="0" w:space="0" w:color="auto"/>
        <w:bottom w:val="none" w:sz="0" w:space="0" w:color="auto"/>
        <w:right w:val="none" w:sz="0" w:space="0" w:color="auto"/>
      </w:divBdr>
    </w:div>
    <w:div w:id="1898854919">
      <w:bodyDiv w:val="1"/>
      <w:marLeft w:val="0"/>
      <w:marRight w:val="0"/>
      <w:marTop w:val="0"/>
      <w:marBottom w:val="0"/>
      <w:divBdr>
        <w:top w:val="none" w:sz="0" w:space="0" w:color="auto"/>
        <w:left w:val="none" w:sz="0" w:space="0" w:color="auto"/>
        <w:bottom w:val="none" w:sz="0" w:space="0" w:color="auto"/>
        <w:right w:val="none" w:sz="0" w:space="0" w:color="auto"/>
      </w:divBdr>
    </w:div>
    <w:div w:id="1898859667">
      <w:bodyDiv w:val="1"/>
      <w:marLeft w:val="0"/>
      <w:marRight w:val="0"/>
      <w:marTop w:val="0"/>
      <w:marBottom w:val="0"/>
      <w:divBdr>
        <w:top w:val="none" w:sz="0" w:space="0" w:color="auto"/>
        <w:left w:val="none" w:sz="0" w:space="0" w:color="auto"/>
        <w:bottom w:val="none" w:sz="0" w:space="0" w:color="auto"/>
        <w:right w:val="none" w:sz="0" w:space="0" w:color="auto"/>
      </w:divBdr>
    </w:div>
    <w:div w:id="1899122447">
      <w:bodyDiv w:val="1"/>
      <w:marLeft w:val="0"/>
      <w:marRight w:val="0"/>
      <w:marTop w:val="0"/>
      <w:marBottom w:val="0"/>
      <w:divBdr>
        <w:top w:val="none" w:sz="0" w:space="0" w:color="auto"/>
        <w:left w:val="none" w:sz="0" w:space="0" w:color="auto"/>
        <w:bottom w:val="none" w:sz="0" w:space="0" w:color="auto"/>
        <w:right w:val="none" w:sz="0" w:space="0" w:color="auto"/>
      </w:divBdr>
    </w:div>
    <w:div w:id="1899126447">
      <w:bodyDiv w:val="1"/>
      <w:marLeft w:val="0"/>
      <w:marRight w:val="0"/>
      <w:marTop w:val="0"/>
      <w:marBottom w:val="0"/>
      <w:divBdr>
        <w:top w:val="none" w:sz="0" w:space="0" w:color="auto"/>
        <w:left w:val="none" w:sz="0" w:space="0" w:color="auto"/>
        <w:bottom w:val="none" w:sz="0" w:space="0" w:color="auto"/>
        <w:right w:val="none" w:sz="0" w:space="0" w:color="auto"/>
      </w:divBdr>
    </w:div>
    <w:div w:id="1899129319">
      <w:bodyDiv w:val="1"/>
      <w:marLeft w:val="0"/>
      <w:marRight w:val="0"/>
      <w:marTop w:val="0"/>
      <w:marBottom w:val="0"/>
      <w:divBdr>
        <w:top w:val="none" w:sz="0" w:space="0" w:color="auto"/>
        <w:left w:val="none" w:sz="0" w:space="0" w:color="auto"/>
        <w:bottom w:val="none" w:sz="0" w:space="0" w:color="auto"/>
        <w:right w:val="none" w:sz="0" w:space="0" w:color="auto"/>
      </w:divBdr>
    </w:div>
    <w:div w:id="1899172547">
      <w:bodyDiv w:val="1"/>
      <w:marLeft w:val="0"/>
      <w:marRight w:val="0"/>
      <w:marTop w:val="0"/>
      <w:marBottom w:val="0"/>
      <w:divBdr>
        <w:top w:val="none" w:sz="0" w:space="0" w:color="auto"/>
        <w:left w:val="none" w:sz="0" w:space="0" w:color="auto"/>
        <w:bottom w:val="none" w:sz="0" w:space="0" w:color="auto"/>
        <w:right w:val="none" w:sz="0" w:space="0" w:color="auto"/>
      </w:divBdr>
    </w:div>
    <w:div w:id="1899396483">
      <w:bodyDiv w:val="1"/>
      <w:marLeft w:val="0"/>
      <w:marRight w:val="0"/>
      <w:marTop w:val="0"/>
      <w:marBottom w:val="0"/>
      <w:divBdr>
        <w:top w:val="none" w:sz="0" w:space="0" w:color="auto"/>
        <w:left w:val="none" w:sz="0" w:space="0" w:color="auto"/>
        <w:bottom w:val="none" w:sz="0" w:space="0" w:color="auto"/>
        <w:right w:val="none" w:sz="0" w:space="0" w:color="auto"/>
      </w:divBdr>
    </w:div>
    <w:div w:id="1899435348">
      <w:bodyDiv w:val="1"/>
      <w:marLeft w:val="0"/>
      <w:marRight w:val="0"/>
      <w:marTop w:val="0"/>
      <w:marBottom w:val="0"/>
      <w:divBdr>
        <w:top w:val="none" w:sz="0" w:space="0" w:color="auto"/>
        <w:left w:val="none" w:sz="0" w:space="0" w:color="auto"/>
        <w:bottom w:val="none" w:sz="0" w:space="0" w:color="auto"/>
        <w:right w:val="none" w:sz="0" w:space="0" w:color="auto"/>
      </w:divBdr>
    </w:div>
    <w:div w:id="1899438422">
      <w:bodyDiv w:val="1"/>
      <w:marLeft w:val="0"/>
      <w:marRight w:val="0"/>
      <w:marTop w:val="0"/>
      <w:marBottom w:val="0"/>
      <w:divBdr>
        <w:top w:val="none" w:sz="0" w:space="0" w:color="auto"/>
        <w:left w:val="none" w:sz="0" w:space="0" w:color="auto"/>
        <w:bottom w:val="none" w:sz="0" w:space="0" w:color="auto"/>
        <w:right w:val="none" w:sz="0" w:space="0" w:color="auto"/>
      </w:divBdr>
    </w:div>
    <w:div w:id="1899440026">
      <w:bodyDiv w:val="1"/>
      <w:marLeft w:val="0"/>
      <w:marRight w:val="0"/>
      <w:marTop w:val="0"/>
      <w:marBottom w:val="0"/>
      <w:divBdr>
        <w:top w:val="none" w:sz="0" w:space="0" w:color="auto"/>
        <w:left w:val="none" w:sz="0" w:space="0" w:color="auto"/>
        <w:bottom w:val="none" w:sz="0" w:space="0" w:color="auto"/>
        <w:right w:val="none" w:sz="0" w:space="0" w:color="auto"/>
      </w:divBdr>
    </w:div>
    <w:div w:id="1899703754">
      <w:bodyDiv w:val="1"/>
      <w:marLeft w:val="0"/>
      <w:marRight w:val="0"/>
      <w:marTop w:val="0"/>
      <w:marBottom w:val="0"/>
      <w:divBdr>
        <w:top w:val="none" w:sz="0" w:space="0" w:color="auto"/>
        <w:left w:val="none" w:sz="0" w:space="0" w:color="auto"/>
        <w:bottom w:val="none" w:sz="0" w:space="0" w:color="auto"/>
        <w:right w:val="none" w:sz="0" w:space="0" w:color="auto"/>
      </w:divBdr>
    </w:div>
    <w:div w:id="1899977077">
      <w:bodyDiv w:val="1"/>
      <w:marLeft w:val="0"/>
      <w:marRight w:val="0"/>
      <w:marTop w:val="0"/>
      <w:marBottom w:val="0"/>
      <w:divBdr>
        <w:top w:val="none" w:sz="0" w:space="0" w:color="auto"/>
        <w:left w:val="none" w:sz="0" w:space="0" w:color="auto"/>
        <w:bottom w:val="none" w:sz="0" w:space="0" w:color="auto"/>
        <w:right w:val="none" w:sz="0" w:space="0" w:color="auto"/>
      </w:divBdr>
    </w:div>
    <w:div w:id="1900625168">
      <w:bodyDiv w:val="1"/>
      <w:marLeft w:val="0"/>
      <w:marRight w:val="0"/>
      <w:marTop w:val="0"/>
      <w:marBottom w:val="0"/>
      <w:divBdr>
        <w:top w:val="none" w:sz="0" w:space="0" w:color="auto"/>
        <w:left w:val="none" w:sz="0" w:space="0" w:color="auto"/>
        <w:bottom w:val="none" w:sz="0" w:space="0" w:color="auto"/>
        <w:right w:val="none" w:sz="0" w:space="0" w:color="auto"/>
      </w:divBdr>
    </w:div>
    <w:div w:id="1900626534">
      <w:bodyDiv w:val="1"/>
      <w:marLeft w:val="0"/>
      <w:marRight w:val="0"/>
      <w:marTop w:val="0"/>
      <w:marBottom w:val="0"/>
      <w:divBdr>
        <w:top w:val="none" w:sz="0" w:space="0" w:color="auto"/>
        <w:left w:val="none" w:sz="0" w:space="0" w:color="auto"/>
        <w:bottom w:val="none" w:sz="0" w:space="0" w:color="auto"/>
        <w:right w:val="none" w:sz="0" w:space="0" w:color="auto"/>
      </w:divBdr>
    </w:div>
    <w:div w:id="1900676653">
      <w:bodyDiv w:val="1"/>
      <w:marLeft w:val="0"/>
      <w:marRight w:val="0"/>
      <w:marTop w:val="0"/>
      <w:marBottom w:val="0"/>
      <w:divBdr>
        <w:top w:val="none" w:sz="0" w:space="0" w:color="auto"/>
        <w:left w:val="none" w:sz="0" w:space="0" w:color="auto"/>
        <w:bottom w:val="none" w:sz="0" w:space="0" w:color="auto"/>
        <w:right w:val="none" w:sz="0" w:space="0" w:color="auto"/>
      </w:divBdr>
    </w:div>
    <w:div w:id="1900823543">
      <w:bodyDiv w:val="1"/>
      <w:marLeft w:val="0"/>
      <w:marRight w:val="0"/>
      <w:marTop w:val="0"/>
      <w:marBottom w:val="0"/>
      <w:divBdr>
        <w:top w:val="none" w:sz="0" w:space="0" w:color="auto"/>
        <w:left w:val="none" w:sz="0" w:space="0" w:color="auto"/>
        <w:bottom w:val="none" w:sz="0" w:space="0" w:color="auto"/>
        <w:right w:val="none" w:sz="0" w:space="0" w:color="auto"/>
      </w:divBdr>
    </w:div>
    <w:div w:id="1901088488">
      <w:bodyDiv w:val="1"/>
      <w:marLeft w:val="0"/>
      <w:marRight w:val="0"/>
      <w:marTop w:val="0"/>
      <w:marBottom w:val="0"/>
      <w:divBdr>
        <w:top w:val="none" w:sz="0" w:space="0" w:color="auto"/>
        <w:left w:val="none" w:sz="0" w:space="0" w:color="auto"/>
        <w:bottom w:val="none" w:sz="0" w:space="0" w:color="auto"/>
        <w:right w:val="none" w:sz="0" w:space="0" w:color="auto"/>
      </w:divBdr>
    </w:div>
    <w:div w:id="1901088703">
      <w:bodyDiv w:val="1"/>
      <w:marLeft w:val="0"/>
      <w:marRight w:val="0"/>
      <w:marTop w:val="0"/>
      <w:marBottom w:val="0"/>
      <w:divBdr>
        <w:top w:val="none" w:sz="0" w:space="0" w:color="auto"/>
        <w:left w:val="none" w:sz="0" w:space="0" w:color="auto"/>
        <w:bottom w:val="none" w:sz="0" w:space="0" w:color="auto"/>
        <w:right w:val="none" w:sz="0" w:space="0" w:color="auto"/>
      </w:divBdr>
    </w:div>
    <w:div w:id="1901163034">
      <w:bodyDiv w:val="1"/>
      <w:marLeft w:val="0"/>
      <w:marRight w:val="0"/>
      <w:marTop w:val="0"/>
      <w:marBottom w:val="0"/>
      <w:divBdr>
        <w:top w:val="none" w:sz="0" w:space="0" w:color="auto"/>
        <w:left w:val="none" w:sz="0" w:space="0" w:color="auto"/>
        <w:bottom w:val="none" w:sz="0" w:space="0" w:color="auto"/>
        <w:right w:val="none" w:sz="0" w:space="0" w:color="auto"/>
      </w:divBdr>
    </w:div>
    <w:div w:id="1901332132">
      <w:bodyDiv w:val="1"/>
      <w:marLeft w:val="0"/>
      <w:marRight w:val="0"/>
      <w:marTop w:val="0"/>
      <w:marBottom w:val="0"/>
      <w:divBdr>
        <w:top w:val="none" w:sz="0" w:space="0" w:color="auto"/>
        <w:left w:val="none" w:sz="0" w:space="0" w:color="auto"/>
        <w:bottom w:val="none" w:sz="0" w:space="0" w:color="auto"/>
        <w:right w:val="none" w:sz="0" w:space="0" w:color="auto"/>
      </w:divBdr>
    </w:div>
    <w:div w:id="1901549556">
      <w:bodyDiv w:val="1"/>
      <w:marLeft w:val="0"/>
      <w:marRight w:val="0"/>
      <w:marTop w:val="0"/>
      <w:marBottom w:val="0"/>
      <w:divBdr>
        <w:top w:val="none" w:sz="0" w:space="0" w:color="auto"/>
        <w:left w:val="none" w:sz="0" w:space="0" w:color="auto"/>
        <w:bottom w:val="none" w:sz="0" w:space="0" w:color="auto"/>
        <w:right w:val="none" w:sz="0" w:space="0" w:color="auto"/>
      </w:divBdr>
    </w:div>
    <w:div w:id="1901552741">
      <w:bodyDiv w:val="1"/>
      <w:marLeft w:val="0"/>
      <w:marRight w:val="0"/>
      <w:marTop w:val="0"/>
      <w:marBottom w:val="0"/>
      <w:divBdr>
        <w:top w:val="none" w:sz="0" w:space="0" w:color="auto"/>
        <w:left w:val="none" w:sz="0" w:space="0" w:color="auto"/>
        <w:bottom w:val="none" w:sz="0" w:space="0" w:color="auto"/>
        <w:right w:val="none" w:sz="0" w:space="0" w:color="auto"/>
      </w:divBdr>
    </w:div>
    <w:div w:id="1901553336">
      <w:bodyDiv w:val="1"/>
      <w:marLeft w:val="0"/>
      <w:marRight w:val="0"/>
      <w:marTop w:val="0"/>
      <w:marBottom w:val="0"/>
      <w:divBdr>
        <w:top w:val="none" w:sz="0" w:space="0" w:color="auto"/>
        <w:left w:val="none" w:sz="0" w:space="0" w:color="auto"/>
        <w:bottom w:val="none" w:sz="0" w:space="0" w:color="auto"/>
        <w:right w:val="none" w:sz="0" w:space="0" w:color="auto"/>
      </w:divBdr>
    </w:div>
    <w:div w:id="1901749406">
      <w:bodyDiv w:val="1"/>
      <w:marLeft w:val="0"/>
      <w:marRight w:val="0"/>
      <w:marTop w:val="0"/>
      <w:marBottom w:val="0"/>
      <w:divBdr>
        <w:top w:val="none" w:sz="0" w:space="0" w:color="auto"/>
        <w:left w:val="none" w:sz="0" w:space="0" w:color="auto"/>
        <w:bottom w:val="none" w:sz="0" w:space="0" w:color="auto"/>
        <w:right w:val="none" w:sz="0" w:space="0" w:color="auto"/>
      </w:divBdr>
    </w:div>
    <w:div w:id="1902472494">
      <w:bodyDiv w:val="1"/>
      <w:marLeft w:val="0"/>
      <w:marRight w:val="0"/>
      <w:marTop w:val="0"/>
      <w:marBottom w:val="0"/>
      <w:divBdr>
        <w:top w:val="none" w:sz="0" w:space="0" w:color="auto"/>
        <w:left w:val="none" w:sz="0" w:space="0" w:color="auto"/>
        <w:bottom w:val="none" w:sz="0" w:space="0" w:color="auto"/>
        <w:right w:val="none" w:sz="0" w:space="0" w:color="auto"/>
      </w:divBdr>
    </w:div>
    <w:div w:id="1902665879">
      <w:bodyDiv w:val="1"/>
      <w:marLeft w:val="0"/>
      <w:marRight w:val="0"/>
      <w:marTop w:val="0"/>
      <w:marBottom w:val="0"/>
      <w:divBdr>
        <w:top w:val="none" w:sz="0" w:space="0" w:color="auto"/>
        <w:left w:val="none" w:sz="0" w:space="0" w:color="auto"/>
        <w:bottom w:val="none" w:sz="0" w:space="0" w:color="auto"/>
        <w:right w:val="none" w:sz="0" w:space="0" w:color="auto"/>
      </w:divBdr>
    </w:div>
    <w:div w:id="1902670144">
      <w:bodyDiv w:val="1"/>
      <w:marLeft w:val="0"/>
      <w:marRight w:val="0"/>
      <w:marTop w:val="0"/>
      <w:marBottom w:val="0"/>
      <w:divBdr>
        <w:top w:val="none" w:sz="0" w:space="0" w:color="auto"/>
        <w:left w:val="none" w:sz="0" w:space="0" w:color="auto"/>
        <w:bottom w:val="none" w:sz="0" w:space="0" w:color="auto"/>
        <w:right w:val="none" w:sz="0" w:space="0" w:color="auto"/>
      </w:divBdr>
    </w:div>
    <w:div w:id="1902786150">
      <w:bodyDiv w:val="1"/>
      <w:marLeft w:val="0"/>
      <w:marRight w:val="0"/>
      <w:marTop w:val="0"/>
      <w:marBottom w:val="0"/>
      <w:divBdr>
        <w:top w:val="none" w:sz="0" w:space="0" w:color="auto"/>
        <w:left w:val="none" w:sz="0" w:space="0" w:color="auto"/>
        <w:bottom w:val="none" w:sz="0" w:space="0" w:color="auto"/>
        <w:right w:val="none" w:sz="0" w:space="0" w:color="auto"/>
      </w:divBdr>
    </w:div>
    <w:div w:id="1902790114">
      <w:bodyDiv w:val="1"/>
      <w:marLeft w:val="0"/>
      <w:marRight w:val="0"/>
      <w:marTop w:val="0"/>
      <w:marBottom w:val="0"/>
      <w:divBdr>
        <w:top w:val="none" w:sz="0" w:space="0" w:color="auto"/>
        <w:left w:val="none" w:sz="0" w:space="0" w:color="auto"/>
        <w:bottom w:val="none" w:sz="0" w:space="0" w:color="auto"/>
        <w:right w:val="none" w:sz="0" w:space="0" w:color="auto"/>
      </w:divBdr>
    </w:div>
    <w:div w:id="1902981263">
      <w:bodyDiv w:val="1"/>
      <w:marLeft w:val="0"/>
      <w:marRight w:val="0"/>
      <w:marTop w:val="0"/>
      <w:marBottom w:val="0"/>
      <w:divBdr>
        <w:top w:val="none" w:sz="0" w:space="0" w:color="auto"/>
        <w:left w:val="none" w:sz="0" w:space="0" w:color="auto"/>
        <w:bottom w:val="none" w:sz="0" w:space="0" w:color="auto"/>
        <w:right w:val="none" w:sz="0" w:space="0" w:color="auto"/>
      </w:divBdr>
    </w:div>
    <w:div w:id="1903321453">
      <w:bodyDiv w:val="1"/>
      <w:marLeft w:val="0"/>
      <w:marRight w:val="0"/>
      <w:marTop w:val="0"/>
      <w:marBottom w:val="0"/>
      <w:divBdr>
        <w:top w:val="none" w:sz="0" w:space="0" w:color="auto"/>
        <w:left w:val="none" w:sz="0" w:space="0" w:color="auto"/>
        <w:bottom w:val="none" w:sz="0" w:space="0" w:color="auto"/>
        <w:right w:val="none" w:sz="0" w:space="0" w:color="auto"/>
      </w:divBdr>
    </w:div>
    <w:div w:id="1903641002">
      <w:bodyDiv w:val="1"/>
      <w:marLeft w:val="0"/>
      <w:marRight w:val="0"/>
      <w:marTop w:val="0"/>
      <w:marBottom w:val="0"/>
      <w:divBdr>
        <w:top w:val="none" w:sz="0" w:space="0" w:color="auto"/>
        <w:left w:val="none" w:sz="0" w:space="0" w:color="auto"/>
        <w:bottom w:val="none" w:sz="0" w:space="0" w:color="auto"/>
        <w:right w:val="none" w:sz="0" w:space="0" w:color="auto"/>
      </w:divBdr>
    </w:div>
    <w:div w:id="1903902475">
      <w:bodyDiv w:val="1"/>
      <w:marLeft w:val="0"/>
      <w:marRight w:val="0"/>
      <w:marTop w:val="0"/>
      <w:marBottom w:val="0"/>
      <w:divBdr>
        <w:top w:val="none" w:sz="0" w:space="0" w:color="auto"/>
        <w:left w:val="none" w:sz="0" w:space="0" w:color="auto"/>
        <w:bottom w:val="none" w:sz="0" w:space="0" w:color="auto"/>
        <w:right w:val="none" w:sz="0" w:space="0" w:color="auto"/>
      </w:divBdr>
    </w:div>
    <w:div w:id="1903904384">
      <w:bodyDiv w:val="1"/>
      <w:marLeft w:val="0"/>
      <w:marRight w:val="0"/>
      <w:marTop w:val="0"/>
      <w:marBottom w:val="0"/>
      <w:divBdr>
        <w:top w:val="none" w:sz="0" w:space="0" w:color="auto"/>
        <w:left w:val="none" w:sz="0" w:space="0" w:color="auto"/>
        <w:bottom w:val="none" w:sz="0" w:space="0" w:color="auto"/>
        <w:right w:val="none" w:sz="0" w:space="0" w:color="auto"/>
      </w:divBdr>
    </w:div>
    <w:div w:id="1904025997">
      <w:bodyDiv w:val="1"/>
      <w:marLeft w:val="0"/>
      <w:marRight w:val="0"/>
      <w:marTop w:val="0"/>
      <w:marBottom w:val="0"/>
      <w:divBdr>
        <w:top w:val="none" w:sz="0" w:space="0" w:color="auto"/>
        <w:left w:val="none" w:sz="0" w:space="0" w:color="auto"/>
        <w:bottom w:val="none" w:sz="0" w:space="0" w:color="auto"/>
        <w:right w:val="none" w:sz="0" w:space="0" w:color="auto"/>
      </w:divBdr>
    </w:div>
    <w:div w:id="1904100057">
      <w:bodyDiv w:val="1"/>
      <w:marLeft w:val="0"/>
      <w:marRight w:val="0"/>
      <w:marTop w:val="0"/>
      <w:marBottom w:val="0"/>
      <w:divBdr>
        <w:top w:val="none" w:sz="0" w:space="0" w:color="auto"/>
        <w:left w:val="none" w:sz="0" w:space="0" w:color="auto"/>
        <w:bottom w:val="none" w:sz="0" w:space="0" w:color="auto"/>
        <w:right w:val="none" w:sz="0" w:space="0" w:color="auto"/>
      </w:divBdr>
    </w:div>
    <w:div w:id="1904103444">
      <w:bodyDiv w:val="1"/>
      <w:marLeft w:val="0"/>
      <w:marRight w:val="0"/>
      <w:marTop w:val="0"/>
      <w:marBottom w:val="0"/>
      <w:divBdr>
        <w:top w:val="none" w:sz="0" w:space="0" w:color="auto"/>
        <w:left w:val="none" w:sz="0" w:space="0" w:color="auto"/>
        <w:bottom w:val="none" w:sz="0" w:space="0" w:color="auto"/>
        <w:right w:val="none" w:sz="0" w:space="0" w:color="auto"/>
      </w:divBdr>
    </w:div>
    <w:div w:id="1904288266">
      <w:bodyDiv w:val="1"/>
      <w:marLeft w:val="0"/>
      <w:marRight w:val="0"/>
      <w:marTop w:val="0"/>
      <w:marBottom w:val="0"/>
      <w:divBdr>
        <w:top w:val="none" w:sz="0" w:space="0" w:color="auto"/>
        <w:left w:val="none" w:sz="0" w:space="0" w:color="auto"/>
        <w:bottom w:val="none" w:sz="0" w:space="0" w:color="auto"/>
        <w:right w:val="none" w:sz="0" w:space="0" w:color="auto"/>
      </w:divBdr>
    </w:div>
    <w:div w:id="1904365123">
      <w:bodyDiv w:val="1"/>
      <w:marLeft w:val="0"/>
      <w:marRight w:val="0"/>
      <w:marTop w:val="0"/>
      <w:marBottom w:val="0"/>
      <w:divBdr>
        <w:top w:val="none" w:sz="0" w:space="0" w:color="auto"/>
        <w:left w:val="none" w:sz="0" w:space="0" w:color="auto"/>
        <w:bottom w:val="none" w:sz="0" w:space="0" w:color="auto"/>
        <w:right w:val="none" w:sz="0" w:space="0" w:color="auto"/>
      </w:divBdr>
    </w:div>
    <w:div w:id="1904753184">
      <w:bodyDiv w:val="1"/>
      <w:marLeft w:val="0"/>
      <w:marRight w:val="0"/>
      <w:marTop w:val="0"/>
      <w:marBottom w:val="0"/>
      <w:divBdr>
        <w:top w:val="none" w:sz="0" w:space="0" w:color="auto"/>
        <w:left w:val="none" w:sz="0" w:space="0" w:color="auto"/>
        <w:bottom w:val="none" w:sz="0" w:space="0" w:color="auto"/>
        <w:right w:val="none" w:sz="0" w:space="0" w:color="auto"/>
      </w:divBdr>
    </w:div>
    <w:div w:id="1904947643">
      <w:bodyDiv w:val="1"/>
      <w:marLeft w:val="0"/>
      <w:marRight w:val="0"/>
      <w:marTop w:val="0"/>
      <w:marBottom w:val="0"/>
      <w:divBdr>
        <w:top w:val="none" w:sz="0" w:space="0" w:color="auto"/>
        <w:left w:val="none" w:sz="0" w:space="0" w:color="auto"/>
        <w:bottom w:val="none" w:sz="0" w:space="0" w:color="auto"/>
        <w:right w:val="none" w:sz="0" w:space="0" w:color="auto"/>
      </w:divBdr>
    </w:div>
    <w:div w:id="1905288182">
      <w:bodyDiv w:val="1"/>
      <w:marLeft w:val="0"/>
      <w:marRight w:val="0"/>
      <w:marTop w:val="0"/>
      <w:marBottom w:val="0"/>
      <w:divBdr>
        <w:top w:val="none" w:sz="0" w:space="0" w:color="auto"/>
        <w:left w:val="none" w:sz="0" w:space="0" w:color="auto"/>
        <w:bottom w:val="none" w:sz="0" w:space="0" w:color="auto"/>
        <w:right w:val="none" w:sz="0" w:space="0" w:color="auto"/>
      </w:divBdr>
    </w:div>
    <w:div w:id="1905291296">
      <w:bodyDiv w:val="1"/>
      <w:marLeft w:val="0"/>
      <w:marRight w:val="0"/>
      <w:marTop w:val="0"/>
      <w:marBottom w:val="0"/>
      <w:divBdr>
        <w:top w:val="none" w:sz="0" w:space="0" w:color="auto"/>
        <w:left w:val="none" w:sz="0" w:space="0" w:color="auto"/>
        <w:bottom w:val="none" w:sz="0" w:space="0" w:color="auto"/>
        <w:right w:val="none" w:sz="0" w:space="0" w:color="auto"/>
      </w:divBdr>
    </w:div>
    <w:div w:id="1905405198">
      <w:bodyDiv w:val="1"/>
      <w:marLeft w:val="0"/>
      <w:marRight w:val="0"/>
      <w:marTop w:val="0"/>
      <w:marBottom w:val="0"/>
      <w:divBdr>
        <w:top w:val="none" w:sz="0" w:space="0" w:color="auto"/>
        <w:left w:val="none" w:sz="0" w:space="0" w:color="auto"/>
        <w:bottom w:val="none" w:sz="0" w:space="0" w:color="auto"/>
        <w:right w:val="none" w:sz="0" w:space="0" w:color="auto"/>
      </w:divBdr>
    </w:div>
    <w:div w:id="1905674132">
      <w:bodyDiv w:val="1"/>
      <w:marLeft w:val="0"/>
      <w:marRight w:val="0"/>
      <w:marTop w:val="0"/>
      <w:marBottom w:val="0"/>
      <w:divBdr>
        <w:top w:val="none" w:sz="0" w:space="0" w:color="auto"/>
        <w:left w:val="none" w:sz="0" w:space="0" w:color="auto"/>
        <w:bottom w:val="none" w:sz="0" w:space="0" w:color="auto"/>
        <w:right w:val="none" w:sz="0" w:space="0" w:color="auto"/>
      </w:divBdr>
    </w:div>
    <w:div w:id="1905943221">
      <w:bodyDiv w:val="1"/>
      <w:marLeft w:val="0"/>
      <w:marRight w:val="0"/>
      <w:marTop w:val="0"/>
      <w:marBottom w:val="0"/>
      <w:divBdr>
        <w:top w:val="none" w:sz="0" w:space="0" w:color="auto"/>
        <w:left w:val="none" w:sz="0" w:space="0" w:color="auto"/>
        <w:bottom w:val="none" w:sz="0" w:space="0" w:color="auto"/>
        <w:right w:val="none" w:sz="0" w:space="0" w:color="auto"/>
      </w:divBdr>
    </w:div>
    <w:div w:id="1906069022">
      <w:bodyDiv w:val="1"/>
      <w:marLeft w:val="0"/>
      <w:marRight w:val="0"/>
      <w:marTop w:val="0"/>
      <w:marBottom w:val="0"/>
      <w:divBdr>
        <w:top w:val="none" w:sz="0" w:space="0" w:color="auto"/>
        <w:left w:val="none" w:sz="0" w:space="0" w:color="auto"/>
        <w:bottom w:val="none" w:sz="0" w:space="0" w:color="auto"/>
        <w:right w:val="none" w:sz="0" w:space="0" w:color="auto"/>
      </w:divBdr>
    </w:div>
    <w:div w:id="1906181648">
      <w:bodyDiv w:val="1"/>
      <w:marLeft w:val="0"/>
      <w:marRight w:val="0"/>
      <w:marTop w:val="0"/>
      <w:marBottom w:val="0"/>
      <w:divBdr>
        <w:top w:val="none" w:sz="0" w:space="0" w:color="auto"/>
        <w:left w:val="none" w:sz="0" w:space="0" w:color="auto"/>
        <w:bottom w:val="none" w:sz="0" w:space="0" w:color="auto"/>
        <w:right w:val="none" w:sz="0" w:space="0" w:color="auto"/>
      </w:divBdr>
    </w:div>
    <w:div w:id="1906333688">
      <w:bodyDiv w:val="1"/>
      <w:marLeft w:val="0"/>
      <w:marRight w:val="0"/>
      <w:marTop w:val="0"/>
      <w:marBottom w:val="0"/>
      <w:divBdr>
        <w:top w:val="none" w:sz="0" w:space="0" w:color="auto"/>
        <w:left w:val="none" w:sz="0" w:space="0" w:color="auto"/>
        <w:bottom w:val="none" w:sz="0" w:space="0" w:color="auto"/>
        <w:right w:val="none" w:sz="0" w:space="0" w:color="auto"/>
      </w:divBdr>
    </w:div>
    <w:div w:id="1906380197">
      <w:bodyDiv w:val="1"/>
      <w:marLeft w:val="0"/>
      <w:marRight w:val="0"/>
      <w:marTop w:val="0"/>
      <w:marBottom w:val="0"/>
      <w:divBdr>
        <w:top w:val="none" w:sz="0" w:space="0" w:color="auto"/>
        <w:left w:val="none" w:sz="0" w:space="0" w:color="auto"/>
        <w:bottom w:val="none" w:sz="0" w:space="0" w:color="auto"/>
        <w:right w:val="none" w:sz="0" w:space="0" w:color="auto"/>
      </w:divBdr>
    </w:div>
    <w:div w:id="1906451920">
      <w:bodyDiv w:val="1"/>
      <w:marLeft w:val="0"/>
      <w:marRight w:val="0"/>
      <w:marTop w:val="0"/>
      <w:marBottom w:val="0"/>
      <w:divBdr>
        <w:top w:val="none" w:sz="0" w:space="0" w:color="auto"/>
        <w:left w:val="none" w:sz="0" w:space="0" w:color="auto"/>
        <w:bottom w:val="none" w:sz="0" w:space="0" w:color="auto"/>
        <w:right w:val="none" w:sz="0" w:space="0" w:color="auto"/>
      </w:divBdr>
    </w:div>
    <w:div w:id="1906916035">
      <w:bodyDiv w:val="1"/>
      <w:marLeft w:val="0"/>
      <w:marRight w:val="0"/>
      <w:marTop w:val="0"/>
      <w:marBottom w:val="0"/>
      <w:divBdr>
        <w:top w:val="none" w:sz="0" w:space="0" w:color="auto"/>
        <w:left w:val="none" w:sz="0" w:space="0" w:color="auto"/>
        <w:bottom w:val="none" w:sz="0" w:space="0" w:color="auto"/>
        <w:right w:val="none" w:sz="0" w:space="0" w:color="auto"/>
      </w:divBdr>
    </w:div>
    <w:div w:id="1907259234">
      <w:bodyDiv w:val="1"/>
      <w:marLeft w:val="0"/>
      <w:marRight w:val="0"/>
      <w:marTop w:val="0"/>
      <w:marBottom w:val="0"/>
      <w:divBdr>
        <w:top w:val="none" w:sz="0" w:space="0" w:color="auto"/>
        <w:left w:val="none" w:sz="0" w:space="0" w:color="auto"/>
        <w:bottom w:val="none" w:sz="0" w:space="0" w:color="auto"/>
        <w:right w:val="none" w:sz="0" w:space="0" w:color="auto"/>
      </w:divBdr>
    </w:div>
    <w:div w:id="1907374980">
      <w:bodyDiv w:val="1"/>
      <w:marLeft w:val="0"/>
      <w:marRight w:val="0"/>
      <w:marTop w:val="0"/>
      <w:marBottom w:val="0"/>
      <w:divBdr>
        <w:top w:val="none" w:sz="0" w:space="0" w:color="auto"/>
        <w:left w:val="none" w:sz="0" w:space="0" w:color="auto"/>
        <w:bottom w:val="none" w:sz="0" w:space="0" w:color="auto"/>
        <w:right w:val="none" w:sz="0" w:space="0" w:color="auto"/>
      </w:divBdr>
    </w:div>
    <w:div w:id="1907452329">
      <w:bodyDiv w:val="1"/>
      <w:marLeft w:val="0"/>
      <w:marRight w:val="0"/>
      <w:marTop w:val="0"/>
      <w:marBottom w:val="0"/>
      <w:divBdr>
        <w:top w:val="none" w:sz="0" w:space="0" w:color="auto"/>
        <w:left w:val="none" w:sz="0" w:space="0" w:color="auto"/>
        <w:bottom w:val="none" w:sz="0" w:space="0" w:color="auto"/>
        <w:right w:val="none" w:sz="0" w:space="0" w:color="auto"/>
      </w:divBdr>
    </w:div>
    <w:div w:id="1907640189">
      <w:bodyDiv w:val="1"/>
      <w:marLeft w:val="0"/>
      <w:marRight w:val="0"/>
      <w:marTop w:val="0"/>
      <w:marBottom w:val="0"/>
      <w:divBdr>
        <w:top w:val="none" w:sz="0" w:space="0" w:color="auto"/>
        <w:left w:val="none" w:sz="0" w:space="0" w:color="auto"/>
        <w:bottom w:val="none" w:sz="0" w:space="0" w:color="auto"/>
        <w:right w:val="none" w:sz="0" w:space="0" w:color="auto"/>
      </w:divBdr>
    </w:div>
    <w:div w:id="1907647875">
      <w:bodyDiv w:val="1"/>
      <w:marLeft w:val="0"/>
      <w:marRight w:val="0"/>
      <w:marTop w:val="0"/>
      <w:marBottom w:val="0"/>
      <w:divBdr>
        <w:top w:val="none" w:sz="0" w:space="0" w:color="auto"/>
        <w:left w:val="none" w:sz="0" w:space="0" w:color="auto"/>
        <w:bottom w:val="none" w:sz="0" w:space="0" w:color="auto"/>
        <w:right w:val="none" w:sz="0" w:space="0" w:color="auto"/>
      </w:divBdr>
    </w:div>
    <w:div w:id="1907909346">
      <w:bodyDiv w:val="1"/>
      <w:marLeft w:val="0"/>
      <w:marRight w:val="0"/>
      <w:marTop w:val="0"/>
      <w:marBottom w:val="0"/>
      <w:divBdr>
        <w:top w:val="none" w:sz="0" w:space="0" w:color="auto"/>
        <w:left w:val="none" w:sz="0" w:space="0" w:color="auto"/>
        <w:bottom w:val="none" w:sz="0" w:space="0" w:color="auto"/>
        <w:right w:val="none" w:sz="0" w:space="0" w:color="auto"/>
      </w:divBdr>
    </w:div>
    <w:div w:id="1907915090">
      <w:bodyDiv w:val="1"/>
      <w:marLeft w:val="0"/>
      <w:marRight w:val="0"/>
      <w:marTop w:val="0"/>
      <w:marBottom w:val="0"/>
      <w:divBdr>
        <w:top w:val="none" w:sz="0" w:space="0" w:color="auto"/>
        <w:left w:val="none" w:sz="0" w:space="0" w:color="auto"/>
        <w:bottom w:val="none" w:sz="0" w:space="0" w:color="auto"/>
        <w:right w:val="none" w:sz="0" w:space="0" w:color="auto"/>
      </w:divBdr>
    </w:div>
    <w:div w:id="1908105999">
      <w:bodyDiv w:val="1"/>
      <w:marLeft w:val="0"/>
      <w:marRight w:val="0"/>
      <w:marTop w:val="0"/>
      <w:marBottom w:val="0"/>
      <w:divBdr>
        <w:top w:val="none" w:sz="0" w:space="0" w:color="auto"/>
        <w:left w:val="none" w:sz="0" w:space="0" w:color="auto"/>
        <w:bottom w:val="none" w:sz="0" w:space="0" w:color="auto"/>
        <w:right w:val="none" w:sz="0" w:space="0" w:color="auto"/>
      </w:divBdr>
    </w:div>
    <w:div w:id="1908152890">
      <w:bodyDiv w:val="1"/>
      <w:marLeft w:val="0"/>
      <w:marRight w:val="0"/>
      <w:marTop w:val="0"/>
      <w:marBottom w:val="0"/>
      <w:divBdr>
        <w:top w:val="none" w:sz="0" w:space="0" w:color="auto"/>
        <w:left w:val="none" w:sz="0" w:space="0" w:color="auto"/>
        <w:bottom w:val="none" w:sz="0" w:space="0" w:color="auto"/>
        <w:right w:val="none" w:sz="0" w:space="0" w:color="auto"/>
      </w:divBdr>
    </w:div>
    <w:div w:id="1908414509">
      <w:bodyDiv w:val="1"/>
      <w:marLeft w:val="0"/>
      <w:marRight w:val="0"/>
      <w:marTop w:val="0"/>
      <w:marBottom w:val="0"/>
      <w:divBdr>
        <w:top w:val="none" w:sz="0" w:space="0" w:color="auto"/>
        <w:left w:val="none" w:sz="0" w:space="0" w:color="auto"/>
        <w:bottom w:val="none" w:sz="0" w:space="0" w:color="auto"/>
        <w:right w:val="none" w:sz="0" w:space="0" w:color="auto"/>
      </w:divBdr>
    </w:div>
    <w:div w:id="1909219973">
      <w:bodyDiv w:val="1"/>
      <w:marLeft w:val="0"/>
      <w:marRight w:val="0"/>
      <w:marTop w:val="0"/>
      <w:marBottom w:val="0"/>
      <w:divBdr>
        <w:top w:val="none" w:sz="0" w:space="0" w:color="auto"/>
        <w:left w:val="none" w:sz="0" w:space="0" w:color="auto"/>
        <w:bottom w:val="none" w:sz="0" w:space="0" w:color="auto"/>
        <w:right w:val="none" w:sz="0" w:space="0" w:color="auto"/>
      </w:divBdr>
    </w:div>
    <w:div w:id="1909488926">
      <w:bodyDiv w:val="1"/>
      <w:marLeft w:val="0"/>
      <w:marRight w:val="0"/>
      <w:marTop w:val="0"/>
      <w:marBottom w:val="0"/>
      <w:divBdr>
        <w:top w:val="none" w:sz="0" w:space="0" w:color="auto"/>
        <w:left w:val="none" w:sz="0" w:space="0" w:color="auto"/>
        <w:bottom w:val="none" w:sz="0" w:space="0" w:color="auto"/>
        <w:right w:val="none" w:sz="0" w:space="0" w:color="auto"/>
      </w:divBdr>
    </w:div>
    <w:div w:id="1909880633">
      <w:bodyDiv w:val="1"/>
      <w:marLeft w:val="0"/>
      <w:marRight w:val="0"/>
      <w:marTop w:val="0"/>
      <w:marBottom w:val="0"/>
      <w:divBdr>
        <w:top w:val="none" w:sz="0" w:space="0" w:color="auto"/>
        <w:left w:val="none" w:sz="0" w:space="0" w:color="auto"/>
        <w:bottom w:val="none" w:sz="0" w:space="0" w:color="auto"/>
        <w:right w:val="none" w:sz="0" w:space="0" w:color="auto"/>
      </w:divBdr>
    </w:div>
    <w:div w:id="1910069443">
      <w:bodyDiv w:val="1"/>
      <w:marLeft w:val="0"/>
      <w:marRight w:val="0"/>
      <w:marTop w:val="0"/>
      <w:marBottom w:val="0"/>
      <w:divBdr>
        <w:top w:val="none" w:sz="0" w:space="0" w:color="auto"/>
        <w:left w:val="none" w:sz="0" w:space="0" w:color="auto"/>
        <w:bottom w:val="none" w:sz="0" w:space="0" w:color="auto"/>
        <w:right w:val="none" w:sz="0" w:space="0" w:color="auto"/>
      </w:divBdr>
    </w:div>
    <w:div w:id="1910723657">
      <w:bodyDiv w:val="1"/>
      <w:marLeft w:val="0"/>
      <w:marRight w:val="0"/>
      <w:marTop w:val="0"/>
      <w:marBottom w:val="0"/>
      <w:divBdr>
        <w:top w:val="none" w:sz="0" w:space="0" w:color="auto"/>
        <w:left w:val="none" w:sz="0" w:space="0" w:color="auto"/>
        <w:bottom w:val="none" w:sz="0" w:space="0" w:color="auto"/>
        <w:right w:val="none" w:sz="0" w:space="0" w:color="auto"/>
      </w:divBdr>
    </w:div>
    <w:div w:id="1910770150">
      <w:bodyDiv w:val="1"/>
      <w:marLeft w:val="0"/>
      <w:marRight w:val="0"/>
      <w:marTop w:val="0"/>
      <w:marBottom w:val="0"/>
      <w:divBdr>
        <w:top w:val="none" w:sz="0" w:space="0" w:color="auto"/>
        <w:left w:val="none" w:sz="0" w:space="0" w:color="auto"/>
        <w:bottom w:val="none" w:sz="0" w:space="0" w:color="auto"/>
        <w:right w:val="none" w:sz="0" w:space="0" w:color="auto"/>
      </w:divBdr>
    </w:div>
    <w:div w:id="1911117955">
      <w:bodyDiv w:val="1"/>
      <w:marLeft w:val="0"/>
      <w:marRight w:val="0"/>
      <w:marTop w:val="0"/>
      <w:marBottom w:val="0"/>
      <w:divBdr>
        <w:top w:val="none" w:sz="0" w:space="0" w:color="auto"/>
        <w:left w:val="none" w:sz="0" w:space="0" w:color="auto"/>
        <w:bottom w:val="none" w:sz="0" w:space="0" w:color="auto"/>
        <w:right w:val="none" w:sz="0" w:space="0" w:color="auto"/>
      </w:divBdr>
    </w:div>
    <w:div w:id="1911380391">
      <w:bodyDiv w:val="1"/>
      <w:marLeft w:val="0"/>
      <w:marRight w:val="0"/>
      <w:marTop w:val="0"/>
      <w:marBottom w:val="0"/>
      <w:divBdr>
        <w:top w:val="none" w:sz="0" w:space="0" w:color="auto"/>
        <w:left w:val="none" w:sz="0" w:space="0" w:color="auto"/>
        <w:bottom w:val="none" w:sz="0" w:space="0" w:color="auto"/>
        <w:right w:val="none" w:sz="0" w:space="0" w:color="auto"/>
      </w:divBdr>
    </w:div>
    <w:div w:id="1911382018">
      <w:bodyDiv w:val="1"/>
      <w:marLeft w:val="0"/>
      <w:marRight w:val="0"/>
      <w:marTop w:val="0"/>
      <w:marBottom w:val="0"/>
      <w:divBdr>
        <w:top w:val="none" w:sz="0" w:space="0" w:color="auto"/>
        <w:left w:val="none" w:sz="0" w:space="0" w:color="auto"/>
        <w:bottom w:val="none" w:sz="0" w:space="0" w:color="auto"/>
        <w:right w:val="none" w:sz="0" w:space="0" w:color="auto"/>
      </w:divBdr>
    </w:div>
    <w:div w:id="1911845796">
      <w:bodyDiv w:val="1"/>
      <w:marLeft w:val="0"/>
      <w:marRight w:val="0"/>
      <w:marTop w:val="0"/>
      <w:marBottom w:val="0"/>
      <w:divBdr>
        <w:top w:val="none" w:sz="0" w:space="0" w:color="auto"/>
        <w:left w:val="none" w:sz="0" w:space="0" w:color="auto"/>
        <w:bottom w:val="none" w:sz="0" w:space="0" w:color="auto"/>
        <w:right w:val="none" w:sz="0" w:space="0" w:color="auto"/>
      </w:divBdr>
    </w:div>
    <w:div w:id="1911889460">
      <w:bodyDiv w:val="1"/>
      <w:marLeft w:val="0"/>
      <w:marRight w:val="0"/>
      <w:marTop w:val="0"/>
      <w:marBottom w:val="0"/>
      <w:divBdr>
        <w:top w:val="none" w:sz="0" w:space="0" w:color="auto"/>
        <w:left w:val="none" w:sz="0" w:space="0" w:color="auto"/>
        <w:bottom w:val="none" w:sz="0" w:space="0" w:color="auto"/>
        <w:right w:val="none" w:sz="0" w:space="0" w:color="auto"/>
      </w:divBdr>
    </w:div>
    <w:div w:id="1911964483">
      <w:bodyDiv w:val="1"/>
      <w:marLeft w:val="0"/>
      <w:marRight w:val="0"/>
      <w:marTop w:val="0"/>
      <w:marBottom w:val="0"/>
      <w:divBdr>
        <w:top w:val="none" w:sz="0" w:space="0" w:color="auto"/>
        <w:left w:val="none" w:sz="0" w:space="0" w:color="auto"/>
        <w:bottom w:val="none" w:sz="0" w:space="0" w:color="auto"/>
        <w:right w:val="none" w:sz="0" w:space="0" w:color="auto"/>
      </w:divBdr>
    </w:div>
    <w:div w:id="1912039642">
      <w:bodyDiv w:val="1"/>
      <w:marLeft w:val="0"/>
      <w:marRight w:val="0"/>
      <w:marTop w:val="0"/>
      <w:marBottom w:val="0"/>
      <w:divBdr>
        <w:top w:val="none" w:sz="0" w:space="0" w:color="auto"/>
        <w:left w:val="none" w:sz="0" w:space="0" w:color="auto"/>
        <w:bottom w:val="none" w:sz="0" w:space="0" w:color="auto"/>
        <w:right w:val="none" w:sz="0" w:space="0" w:color="auto"/>
      </w:divBdr>
    </w:div>
    <w:div w:id="1912227886">
      <w:bodyDiv w:val="1"/>
      <w:marLeft w:val="0"/>
      <w:marRight w:val="0"/>
      <w:marTop w:val="0"/>
      <w:marBottom w:val="0"/>
      <w:divBdr>
        <w:top w:val="none" w:sz="0" w:space="0" w:color="auto"/>
        <w:left w:val="none" w:sz="0" w:space="0" w:color="auto"/>
        <w:bottom w:val="none" w:sz="0" w:space="0" w:color="auto"/>
        <w:right w:val="none" w:sz="0" w:space="0" w:color="auto"/>
      </w:divBdr>
    </w:div>
    <w:div w:id="1912227941">
      <w:bodyDiv w:val="1"/>
      <w:marLeft w:val="0"/>
      <w:marRight w:val="0"/>
      <w:marTop w:val="0"/>
      <w:marBottom w:val="0"/>
      <w:divBdr>
        <w:top w:val="none" w:sz="0" w:space="0" w:color="auto"/>
        <w:left w:val="none" w:sz="0" w:space="0" w:color="auto"/>
        <w:bottom w:val="none" w:sz="0" w:space="0" w:color="auto"/>
        <w:right w:val="none" w:sz="0" w:space="0" w:color="auto"/>
      </w:divBdr>
    </w:div>
    <w:div w:id="1912349316">
      <w:bodyDiv w:val="1"/>
      <w:marLeft w:val="0"/>
      <w:marRight w:val="0"/>
      <w:marTop w:val="0"/>
      <w:marBottom w:val="0"/>
      <w:divBdr>
        <w:top w:val="none" w:sz="0" w:space="0" w:color="auto"/>
        <w:left w:val="none" w:sz="0" w:space="0" w:color="auto"/>
        <w:bottom w:val="none" w:sz="0" w:space="0" w:color="auto"/>
        <w:right w:val="none" w:sz="0" w:space="0" w:color="auto"/>
      </w:divBdr>
    </w:div>
    <w:div w:id="1912812457">
      <w:bodyDiv w:val="1"/>
      <w:marLeft w:val="0"/>
      <w:marRight w:val="0"/>
      <w:marTop w:val="0"/>
      <w:marBottom w:val="0"/>
      <w:divBdr>
        <w:top w:val="none" w:sz="0" w:space="0" w:color="auto"/>
        <w:left w:val="none" w:sz="0" w:space="0" w:color="auto"/>
        <w:bottom w:val="none" w:sz="0" w:space="0" w:color="auto"/>
        <w:right w:val="none" w:sz="0" w:space="0" w:color="auto"/>
      </w:divBdr>
    </w:div>
    <w:div w:id="1912957652">
      <w:bodyDiv w:val="1"/>
      <w:marLeft w:val="0"/>
      <w:marRight w:val="0"/>
      <w:marTop w:val="0"/>
      <w:marBottom w:val="0"/>
      <w:divBdr>
        <w:top w:val="none" w:sz="0" w:space="0" w:color="auto"/>
        <w:left w:val="none" w:sz="0" w:space="0" w:color="auto"/>
        <w:bottom w:val="none" w:sz="0" w:space="0" w:color="auto"/>
        <w:right w:val="none" w:sz="0" w:space="0" w:color="auto"/>
      </w:divBdr>
    </w:div>
    <w:div w:id="1913194501">
      <w:bodyDiv w:val="1"/>
      <w:marLeft w:val="0"/>
      <w:marRight w:val="0"/>
      <w:marTop w:val="0"/>
      <w:marBottom w:val="0"/>
      <w:divBdr>
        <w:top w:val="none" w:sz="0" w:space="0" w:color="auto"/>
        <w:left w:val="none" w:sz="0" w:space="0" w:color="auto"/>
        <w:bottom w:val="none" w:sz="0" w:space="0" w:color="auto"/>
        <w:right w:val="none" w:sz="0" w:space="0" w:color="auto"/>
      </w:divBdr>
    </w:div>
    <w:div w:id="1913270419">
      <w:bodyDiv w:val="1"/>
      <w:marLeft w:val="0"/>
      <w:marRight w:val="0"/>
      <w:marTop w:val="0"/>
      <w:marBottom w:val="0"/>
      <w:divBdr>
        <w:top w:val="none" w:sz="0" w:space="0" w:color="auto"/>
        <w:left w:val="none" w:sz="0" w:space="0" w:color="auto"/>
        <w:bottom w:val="none" w:sz="0" w:space="0" w:color="auto"/>
        <w:right w:val="none" w:sz="0" w:space="0" w:color="auto"/>
      </w:divBdr>
    </w:div>
    <w:div w:id="1913588019">
      <w:bodyDiv w:val="1"/>
      <w:marLeft w:val="0"/>
      <w:marRight w:val="0"/>
      <w:marTop w:val="0"/>
      <w:marBottom w:val="0"/>
      <w:divBdr>
        <w:top w:val="none" w:sz="0" w:space="0" w:color="auto"/>
        <w:left w:val="none" w:sz="0" w:space="0" w:color="auto"/>
        <w:bottom w:val="none" w:sz="0" w:space="0" w:color="auto"/>
        <w:right w:val="none" w:sz="0" w:space="0" w:color="auto"/>
      </w:divBdr>
    </w:div>
    <w:div w:id="1913814729">
      <w:bodyDiv w:val="1"/>
      <w:marLeft w:val="0"/>
      <w:marRight w:val="0"/>
      <w:marTop w:val="0"/>
      <w:marBottom w:val="0"/>
      <w:divBdr>
        <w:top w:val="none" w:sz="0" w:space="0" w:color="auto"/>
        <w:left w:val="none" w:sz="0" w:space="0" w:color="auto"/>
        <w:bottom w:val="none" w:sz="0" w:space="0" w:color="auto"/>
        <w:right w:val="none" w:sz="0" w:space="0" w:color="auto"/>
      </w:divBdr>
    </w:div>
    <w:div w:id="1914005440">
      <w:bodyDiv w:val="1"/>
      <w:marLeft w:val="0"/>
      <w:marRight w:val="0"/>
      <w:marTop w:val="0"/>
      <w:marBottom w:val="0"/>
      <w:divBdr>
        <w:top w:val="none" w:sz="0" w:space="0" w:color="auto"/>
        <w:left w:val="none" w:sz="0" w:space="0" w:color="auto"/>
        <w:bottom w:val="none" w:sz="0" w:space="0" w:color="auto"/>
        <w:right w:val="none" w:sz="0" w:space="0" w:color="auto"/>
      </w:divBdr>
    </w:div>
    <w:div w:id="1914006476">
      <w:bodyDiv w:val="1"/>
      <w:marLeft w:val="0"/>
      <w:marRight w:val="0"/>
      <w:marTop w:val="0"/>
      <w:marBottom w:val="0"/>
      <w:divBdr>
        <w:top w:val="none" w:sz="0" w:space="0" w:color="auto"/>
        <w:left w:val="none" w:sz="0" w:space="0" w:color="auto"/>
        <w:bottom w:val="none" w:sz="0" w:space="0" w:color="auto"/>
        <w:right w:val="none" w:sz="0" w:space="0" w:color="auto"/>
      </w:divBdr>
    </w:div>
    <w:div w:id="1914465249">
      <w:bodyDiv w:val="1"/>
      <w:marLeft w:val="0"/>
      <w:marRight w:val="0"/>
      <w:marTop w:val="0"/>
      <w:marBottom w:val="0"/>
      <w:divBdr>
        <w:top w:val="none" w:sz="0" w:space="0" w:color="auto"/>
        <w:left w:val="none" w:sz="0" w:space="0" w:color="auto"/>
        <w:bottom w:val="none" w:sz="0" w:space="0" w:color="auto"/>
        <w:right w:val="none" w:sz="0" w:space="0" w:color="auto"/>
      </w:divBdr>
    </w:div>
    <w:div w:id="1914588242">
      <w:bodyDiv w:val="1"/>
      <w:marLeft w:val="0"/>
      <w:marRight w:val="0"/>
      <w:marTop w:val="0"/>
      <w:marBottom w:val="0"/>
      <w:divBdr>
        <w:top w:val="none" w:sz="0" w:space="0" w:color="auto"/>
        <w:left w:val="none" w:sz="0" w:space="0" w:color="auto"/>
        <w:bottom w:val="none" w:sz="0" w:space="0" w:color="auto"/>
        <w:right w:val="none" w:sz="0" w:space="0" w:color="auto"/>
      </w:divBdr>
    </w:div>
    <w:div w:id="1914658838">
      <w:bodyDiv w:val="1"/>
      <w:marLeft w:val="0"/>
      <w:marRight w:val="0"/>
      <w:marTop w:val="0"/>
      <w:marBottom w:val="0"/>
      <w:divBdr>
        <w:top w:val="none" w:sz="0" w:space="0" w:color="auto"/>
        <w:left w:val="none" w:sz="0" w:space="0" w:color="auto"/>
        <w:bottom w:val="none" w:sz="0" w:space="0" w:color="auto"/>
        <w:right w:val="none" w:sz="0" w:space="0" w:color="auto"/>
      </w:divBdr>
    </w:div>
    <w:div w:id="1914729888">
      <w:bodyDiv w:val="1"/>
      <w:marLeft w:val="0"/>
      <w:marRight w:val="0"/>
      <w:marTop w:val="0"/>
      <w:marBottom w:val="0"/>
      <w:divBdr>
        <w:top w:val="none" w:sz="0" w:space="0" w:color="auto"/>
        <w:left w:val="none" w:sz="0" w:space="0" w:color="auto"/>
        <w:bottom w:val="none" w:sz="0" w:space="0" w:color="auto"/>
        <w:right w:val="none" w:sz="0" w:space="0" w:color="auto"/>
      </w:divBdr>
    </w:div>
    <w:div w:id="1914730611">
      <w:bodyDiv w:val="1"/>
      <w:marLeft w:val="0"/>
      <w:marRight w:val="0"/>
      <w:marTop w:val="0"/>
      <w:marBottom w:val="0"/>
      <w:divBdr>
        <w:top w:val="none" w:sz="0" w:space="0" w:color="auto"/>
        <w:left w:val="none" w:sz="0" w:space="0" w:color="auto"/>
        <w:bottom w:val="none" w:sz="0" w:space="0" w:color="auto"/>
        <w:right w:val="none" w:sz="0" w:space="0" w:color="auto"/>
      </w:divBdr>
    </w:div>
    <w:div w:id="1914851561">
      <w:bodyDiv w:val="1"/>
      <w:marLeft w:val="0"/>
      <w:marRight w:val="0"/>
      <w:marTop w:val="0"/>
      <w:marBottom w:val="0"/>
      <w:divBdr>
        <w:top w:val="none" w:sz="0" w:space="0" w:color="auto"/>
        <w:left w:val="none" w:sz="0" w:space="0" w:color="auto"/>
        <w:bottom w:val="none" w:sz="0" w:space="0" w:color="auto"/>
        <w:right w:val="none" w:sz="0" w:space="0" w:color="auto"/>
      </w:divBdr>
    </w:div>
    <w:div w:id="1914855372">
      <w:bodyDiv w:val="1"/>
      <w:marLeft w:val="0"/>
      <w:marRight w:val="0"/>
      <w:marTop w:val="0"/>
      <w:marBottom w:val="0"/>
      <w:divBdr>
        <w:top w:val="none" w:sz="0" w:space="0" w:color="auto"/>
        <w:left w:val="none" w:sz="0" w:space="0" w:color="auto"/>
        <w:bottom w:val="none" w:sz="0" w:space="0" w:color="auto"/>
        <w:right w:val="none" w:sz="0" w:space="0" w:color="auto"/>
      </w:divBdr>
    </w:div>
    <w:div w:id="1915238015">
      <w:bodyDiv w:val="1"/>
      <w:marLeft w:val="0"/>
      <w:marRight w:val="0"/>
      <w:marTop w:val="0"/>
      <w:marBottom w:val="0"/>
      <w:divBdr>
        <w:top w:val="none" w:sz="0" w:space="0" w:color="auto"/>
        <w:left w:val="none" w:sz="0" w:space="0" w:color="auto"/>
        <w:bottom w:val="none" w:sz="0" w:space="0" w:color="auto"/>
        <w:right w:val="none" w:sz="0" w:space="0" w:color="auto"/>
      </w:divBdr>
    </w:div>
    <w:div w:id="1915626512">
      <w:bodyDiv w:val="1"/>
      <w:marLeft w:val="0"/>
      <w:marRight w:val="0"/>
      <w:marTop w:val="0"/>
      <w:marBottom w:val="0"/>
      <w:divBdr>
        <w:top w:val="none" w:sz="0" w:space="0" w:color="auto"/>
        <w:left w:val="none" w:sz="0" w:space="0" w:color="auto"/>
        <w:bottom w:val="none" w:sz="0" w:space="0" w:color="auto"/>
        <w:right w:val="none" w:sz="0" w:space="0" w:color="auto"/>
      </w:divBdr>
    </w:div>
    <w:div w:id="1915627972">
      <w:bodyDiv w:val="1"/>
      <w:marLeft w:val="0"/>
      <w:marRight w:val="0"/>
      <w:marTop w:val="0"/>
      <w:marBottom w:val="0"/>
      <w:divBdr>
        <w:top w:val="none" w:sz="0" w:space="0" w:color="auto"/>
        <w:left w:val="none" w:sz="0" w:space="0" w:color="auto"/>
        <w:bottom w:val="none" w:sz="0" w:space="0" w:color="auto"/>
        <w:right w:val="none" w:sz="0" w:space="0" w:color="auto"/>
      </w:divBdr>
    </w:div>
    <w:div w:id="1915893211">
      <w:bodyDiv w:val="1"/>
      <w:marLeft w:val="0"/>
      <w:marRight w:val="0"/>
      <w:marTop w:val="0"/>
      <w:marBottom w:val="0"/>
      <w:divBdr>
        <w:top w:val="none" w:sz="0" w:space="0" w:color="auto"/>
        <w:left w:val="none" w:sz="0" w:space="0" w:color="auto"/>
        <w:bottom w:val="none" w:sz="0" w:space="0" w:color="auto"/>
        <w:right w:val="none" w:sz="0" w:space="0" w:color="auto"/>
      </w:divBdr>
    </w:div>
    <w:div w:id="1916428926">
      <w:bodyDiv w:val="1"/>
      <w:marLeft w:val="0"/>
      <w:marRight w:val="0"/>
      <w:marTop w:val="0"/>
      <w:marBottom w:val="0"/>
      <w:divBdr>
        <w:top w:val="none" w:sz="0" w:space="0" w:color="auto"/>
        <w:left w:val="none" w:sz="0" w:space="0" w:color="auto"/>
        <w:bottom w:val="none" w:sz="0" w:space="0" w:color="auto"/>
        <w:right w:val="none" w:sz="0" w:space="0" w:color="auto"/>
      </w:divBdr>
    </w:div>
    <w:div w:id="1916470817">
      <w:bodyDiv w:val="1"/>
      <w:marLeft w:val="0"/>
      <w:marRight w:val="0"/>
      <w:marTop w:val="0"/>
      <w:marBottom w:val="0"/>
      <w:divBdr>
        <w:top w:val="none" w:sz="0" w:space="0" w:color="auto"/>
        <w:left w:val="none" w:sz="0" w:space="0" w:color="auto"/>
        <w:bottom w:val="none" w:sz="0" w:space="0" w:color="auto"/>
        <w:right w:val="none" w:sz="0" w:space="0" w:color="auto"/>
      </w:divBdr>
    </w:div>
    <w:div w:id="1916622252">
      <w:bodyDiv w:val="1"/>
      <w:marLeft w:val="0"/>
      <w:marRight w:val="0"/>
      <w:marTop w:val="0"/>
      <w:marBottom w:val="0"/>
      <w:divBdr>
        <w:top w:val="none" w:sz="0" w:space="0" w:color="auto"/>
        <w:left w:val="none" w:sz="0" w:space="0" w:color="auto"/>
        <w:bottom w:val="none" w:sz="0" w:space="0" w:color="auto"/>
        <w:right w:val="none" w:sz="0" w:space="0" w:color="auto"/>
      </w:divBdr>
    </w:div>
    <w:div w:id="1916816276">
      <w:bodyDiv w:val="1"/>
      <w:marLeft w:val="0"/>
      <w:marRight w:val="0"/>
      <w:marTop w:val="0"/>
      <w:marBottom w:val="0"/>
      <w:divBdr>
        <w:top w:val="none" w:sz="0" w:space="0" w:color="auto"/>
        <w:left w:val="none" w:sz="0" w:space="0" w:color="auto"/>
        <w:bottom w:val="none" w:sz="0" w:space="0" w:color="auto"/>
        <w:right w:val="none" w:sz="0" w:space="0" w:color="auto"/>
      </w:divBdr>
    </w:div>
    <w:div w:id="1916935799">
      <w:bodyDiv w:val="1"/>
      <w:marLeft w:val="0"/>
      <w:marRight w:val="0"/>
      <w:marTop w:val="0"/>
      <w:marBottom w:val="0"/>
      <w:divBdr>
        <w:top w:val="none" w:sz="0" w:space="0" w:color="auto"/>
        <w:left w:val="none" w:sz="0" w:space="0" w:color="auto"/>
        <w:bottom w:val="none" w:sz="0" w:space="0" w:color="auto"/>
        <w:right w:val="none" w:sz="0" w:space="0" w:color="auto"/>
      </w:divBdr>
    </w:div>
    <w:div w:id="1917326267">
      <w:bodyDiv w:val="1"/>
      <w:marLeft w:val="0"/>
      <w:marRight w:val="0"/>
      <w:marTop w:val="0"/>
      <w:marBottom w:val="0"/>
      <w:divBdr>
        <w:top w:val="none" w:sz="0" w:space="0" w:color="auto"/>
        <w:left w:val="none" w:sz="0" w:space="0" w:color="auto"/>
        <w:bottom w:val="none" w:sz="0" w:space="0" w:color="auto"/>
        <w:right w:val="none" w:sz="0" w:space="0" w:color="auto"/>
      </w:divBdr>
    </w:div>
    <w:div w:id="1917547618">
      <w:bodyDiv w:val="1"/>
      <w:marLeft w:val="0"/>
      <w:marRight w:val="0"/>
      <w:marTop w:val="0"/>
      <w:marBottom w:val="0"/>
      <w:divBdr>
        <w:top w:val="none" w:sz="0" w:space="0" w:color="auto"/>
        <w:left w:val="none" w:sz="0" w:space="0" w:color="auto"/>
        <w:bottom w:val="none" w:sz="0" w:space="0" w:color="auto"/>
        <w:right w:val="none" w:sz="0" w:space="0" w:color="auto"/>
      </w:divBdr>
    </w:div>
    <w:div w:id="1917548712">
      <w:bodyDiv w:val="1"/>
      <w:marLeft w:val="0"/>
      <w:marRight w:val="0"/>
      <w:marTop w:val="0"/>
      <w:marBottom w:val="0"/>
      <w:divBdr>
        <w:top w:val="none" w:sz="0" w:space="0" w:color="auto"/>
        <w:left w:val="none" w:sz="0" w:space="0" w:color="auto"/>
        <w:bottom w:val="none" w:sz="0" w:space="0" w:color="auto"/>
        <w:right w:val="none" w:sz="0" w:space="0" w:color="auto"/>
      </w:divBdr>
    </w:div>
    <w:div w:id="1917594907">
      <w:bodyDiv w:val="1"/>
      <w:marLeft w:val="0"/>
      <w:marRight w:val="0"/>
      <w:marTop w:val="0"/>
      <w:marBottom w:val="0"/>
      <w:divBdr>
        <w:top w:val="none" w:sz="0" w:space="0" w:color="auto"/>
        <w:left w:val="none" w:sz="0" w:space="0" w:color="auto"/>
        <w:bottom w:val="none" w:sz="0" w:space="0" w:color="auto"/>
        <w:right w:val="none" w:sz="0" w:space="0" w:color="auto"/>
      </w:divBdr>
    </w:div>
    <w:div w:id="1917668305">
      <w:bodyDiv w:val="1"/>
      <w:marLeft w:val="0"/>
      <w:marRight w:val="0"/>
      <w:marTop w:val="0"/>
      <w:marBottom w:val="0"/>
      <w:divBdr>
        <w:top w:val="none" w:sz="0" w:space="0" w:color="auto"/>
        <w:left w:val="none" w:sz="0" w:space="0" w:color="auto"/>
        <w:bottom w:val="none" w:sz="0" w:space="0" w:color="auto"/>
        <w:right w:val="none" w:sz="0" w:space="0" w:color="auto"/>
      </w:divBdr>
    </w:div>
    <w:div w:id="1917937386">
      <w:bodyDiv w:val="1"/>
      <w:marLeft w:val="0"/>
      <w:marRight w:val="0"/>
      <w:marTop w:val="0"/>
      <w:marBottom w:val="0"/>
      <w:divBdr>
        <w:top w:val="none" w:sz="0" w:space="0" w:color="auto"/>
        <w:left w:val="none" w:sz="0" w:space="0" w:color="auto"/>
        <w:bottom w:val="none" w:sz="0" w:space="0" w:color="auto"/>
        <w:right w:val="none" w:sz="0" w:space="0" w:color="auto"/>
      </w:divBdr>
    </w:div>
    <w:div w:id="1917982315">
      <w:bodyDiv w:val="1"/>
      <w:marLeft w:val="0"/>
      <w:marRight w:val="0"/>
      <w:marTop w:val="0"/>
      <w:marBottom w:val="0"/>
      <w:divBdr>
        <w:top w:val="none" w:sz="0" w:space="0" w:color="auto"/>
        <w:left w:val="none" w:sz="0" w:space="0" w:color="auto"/>
        <w:bottom w:val="none" w:sz="0" w:space="0" w:color="auto"/>
        <w:right w:val="none" w:sz="0" w:space="0" w:color="auto"/>
      </w:divBdr>
    </w:div>
    <w:div w:id="1918052152">
      <w:bodyDiv w:val="1"/>
      <w:marLeft w:val="0"/>
      <w:marRight w:val="0"/>
      <w:marTop w:val="0"/>
      <w:marBottom w:val="0"/>
      <w:divBdr>
        <w:top w:val="none" w:sz="0" w:space="0" w:color="auto"/>
        <w:left w:val="none" w:sz="0" w:space="0" w:color="auto"/>
        <w:bottom w:val="none" w:sz="0" w:space="0" w:color="auto"/>
        <w:right w:val="none" w:sz="0" w:space="0" w:color="auto"/>
      </w:divBdr>
    </w:div>
    <w:div w:id="1918396553">
      <w:bodyDiv w:val="1"/>
      <w:marLeft w:val="0"/>
      <w:marRight w:val="0"/>
      <w:marTop w:val="0"/>
      <w:marBottom w:val="0"/>
      <w:divBdr>
        <w:top w:val="none" w:sz="0" w:space="0" w:color="auto"/>
        <w:left w:val="none" w:sz="0" w:space="0" w:color="auto"/>
        <w:bottom w:val="none" w:sz="0" w:space="0" w:color="auto"/>
        <w:right w:val="none" w:sz="0" w:space="0" w:color="auto"/>
      </w:divBdr>
    </w:div>
    <w:div w:id="1918438087">
      <w:bodyDiv w:val="1"/>
      <w:marLeft w:val="0"/>
      <w:marRight w:val="0"/>
      <w:marTop w:val="0"/>
      <w:marBottom w:val="0"/>
      <w:divBdr>
        <w:top w:val="none" w:sz="0" w:space="0" w:color="auto"/>
        <w:left w:val="none" w:sz="0" w:space="0" w:color="auto"/>
        <w:bottom w:val="none" w:sz="0" w:space="0" w:color="auto"/>
        <w:right w:val="none" w:sz="0" w:space="0" w:color="auto"/>
      </w:divBdr>
    </w:div>
    <w:div w:id="1918585820">
      <w:bodyDiv w:val="1"/>
      <w:marLeft w:val="0"/>
      <w:marRight w:val="0"/>
      <w:marTop w:val="0"/>
      <w:marBottom w:val="0"/>
      <w:divBdr>
        <w:top w:val="none" w:sz="0" w:space="0" w:color="auto"/>
        <w:left w:val="none" w:sz="0" w:space="0" w:color="auto"/>
        <w:bottom w:val="none" w:sz="0" w:space="0" w:color="auto"/>
        <w:right w:val="none" w:sz="0" w:space="0" w:color="auto"/>
      </w:divBdr>
    </w:div>
    <w:div w:id="1918588499">
      <w:bodyDiv w:val="1"/>
      <w:marLeft w:val="0"/>
      <w:marRight w:val="0"/>
      <w:marTop w:val="0"/>
      <w:marBottom w:val="0"/>
      <w:divBdr>
        <w:top w:val="none" w:sz="0" w:space="0" w:color="auto"/>
        <w:left w:val="none" w:sz="0" w:space="0" w:color="auto"/>
        <w:bottom w:val="none" w:sz="0" w:space="0" w:color="auto"/>
        <w:right w:val="none" w:sz="0" w:space="0" w:color="auto"/>
      </w:divBdr>
    </w:div>
    <w:div w:id="1918590566">
      <w:bodyDiv w:val="1"/>
      <w:marLeft w:val="0"/>
      <w:marRight w:val="0"/>
      <w:marTop w:val="0"/>
      <w:marBottom w:val="0"/>
      <w:divBdr>
        <w:top w:val="none" w:sz="0" w:space="0" w:color="auto"/>
        <w:left w:val="none" w:sz="0" w:space="0" w:color="auto"/>
        <w:bottom w:val="none" w:sz="0" w:space="0" w:color="auto"/>
        <w:right w:val="none" w:sz="0" w:space="0" w:color="auto"/>
      </w:divBdr>
    </w:div>
    <w:div w:id="1918637337">
      <w:bodyDiv w:val="1"/>
      <w:marLeft w:val="0"/>
      <w:marRight w:val="0"/>
      <w:marTop w:val="0"/>
      <w:marBottom w:val="0"/>
      <w:divBdr>
        <w:top w:val="none" w:sz="0" w:space="0" w:color="auto"/>
        <w:left w:val="none" w:sz="0" w:space="0" w:color="auto"/>
        <w:bottom w:val="none" w:sz="0" w:space="0" w:color="auto"/>
        <w:right w:val="none" w:sz="0" w:space="0" w:color="auto"/>
      </w:divBdr>
    </w:div>
    <w:div w:id="1918781985">
      <w:bodyDiv w:val="1"/>
      <w:marLeft w:val="0"/>
      <w:marRight w:val="0"/>
      <w:marTop w:val="0"/>
      <w:marBottom w:val="0"/>
      <w:divBdr>
        <w:top w:val="none" w:sz="0" w:space="0" w:color="auto"/>
        <w:left w:val="none" w:sz="0" w:space="0" w:color="auto"/>
        <w:bottom w:val="none" w:sz="0" w:space="0" w:color="auto"/>
        <w:right w:val="none" w:sz="0" w:space="0" w:color="auto"/>
      </w:divBdr>
    </w:div>
    <w:div w:id="1918904056">
      <w:bodyDiv w:val="1"/>
      <w:marLeft w:val="0"/>
      <w:marRight w:val="0"/>
      <w:marTop w:val="0"/>
      <w:marBottom w:val="0"/>
      <w:divBdr>
        <w:top w:val="none" w:sz="0" w:space="0" w:color="auto"/>
        <w:left w:val="none" w:sz="0" w:space="0" w:color="auto"/>
        <w:bottom w:val="none" w:sz="0" w:space="0" w:color="auto"/>
        <w:right w:val="none" w:sz="0" w:space="0" w:color="auto"/>
      </w:divBdr>
    </w:div>
    <w:div w:id="1918972768">
      <w:bodyDiv w:val="1"/>
      <w:marLeft w:val="0"/>
      <w:marRight w:val="0"/>
      <w:marTop w:val="0"/>
      <w:marBottom w:val="0"/>
      <w:divBdr>
        <w:top w:val="none" w:sz="0" w:space="0" w:color="auto"/>
        <w:left w:val="none" w:sz="0" w:space="0" w:color="auto"/>
        <w:bottom w:val="none" w:sz="0" w:space="0" w:color="auto"/>
        <w:right w:val="none" w:sz="0" w:space="0" w:color="auto"/>
      </w:divBdr>
    </w:div>
    <w:div w:id="1919561126">
      <w:bodyDiv w:val="1"/>
      <w:marLeft w:val="0"/>
      <w:marRight w:val="0"/>
      <w:marTop w:val="0"/>
      <w:marBottom w:val="0"/>
      <w:divBdr>
        <w:top w:val="none" w:sz="0" w:space="0" w:color="auto"/>
        <w:left w:val="none" w:sz="0" w:space="0" w:color="auto"/>
        <w:bottom w:val="none" w:sz="0" w:space="0" w:color="auto"/>
        <w:right w:val="none" w:sz="0" w:space="0" w:color="auto"/>
      </w:divBdr>
    </w:div>
    <w:div w:id="1919946483">
      <w:bodyDiv w:val="1"/>
      <w:marLeft w:val="0"/>
      <w:marRight w:val="0"/>
      <w:marTop w:val="0"/>
      <w:marBottom w:val="0"/>
      <w:divBdr>
        <w:top w:val="none" w:sz="0" w:space="0" w:color="auto"/>
        <w:left w:val="none" w:sz="0" w:space="0" w:color="auto"/>
        <w:bottom w:val="none" w:sz="0" w:space="0" w:color="auto"/>
        <w:right w:val="none" w:sz="0" w:space="0" w:color="auto"/>
      </w:divBdr>
    </w:div>
    <w:div w:id="1920023278">
      <w:bodyDiv w:val="1"/>
      <w:marLeft w:val="0"/>
      <w:marRight w:val="0"/>
      <w:marTop w:val="0"/>
      <w:marBottom w:val="0"/>
      <w:divBdr>
        <w:top w:val="none" w:sz="0" w:space="0" w:color="auto"/>
        <w:left w:val="none" w:sz="0" w:space="0" w:color="auto"/>
        <w:bottom w:val="none" w:sz="0" w:space="0" w:color="auto"/>
        <w:right w:val="none" w:sz="0" w:space="0" w:color="auto"/>
      </w:divBdr>
    </w:div>
    <w:div w:id="1920825159">
      <w:bodyDiv w:val="1"/>
      <w:marLeft w:val="0"/>
      <w:marRight w:val="0"/>
      <w:marTop w:val="0"/>
      <w:marBottom w:val="0"/>
      <w:divBdr>
        <w:top w:val="none" w:sz="0" w:space="0" w:color="auto"/>
        <w:left w:val="none" w:sz="0" w:space="0" w:color="auto"/>
        <w:bottom w:val="none" w:sz="0" w:space="0" w:color="auto"/>
        <w:right w:val="none" w:sz="0" w:space="0" w:color="auto"/>
      </w:divBdr>
    </w:div>
    <w:div w:id="1921332719">
      <w:bodyDiv w:val="1"/>
      <w:marLeft w:val="0"/>
      <w:marRight w:val="0"/>
      <w:marTop w:val="0"/>
      <w:marBottom w:val="0"/>
      <w:divBdr>
        <w:top w:val="none" w:sz="0" w:space="0" w:color="auto"/>
        <w:left w:val="none" w:sz="0" w:space="0" w:color="auto"/>
        <w:bottom w:val="none" w:sz="0" w:space="0" w:color="auto"/>
        <w:right w:val="none" w:sz="0" w:space="0" w:color="auto"/>
      </w:divBdr>
    </w:div>
    <w:div w:id="1921867839">
      <w:bodyDiv w:val="1"/>
      <w:marLeft w:val="0"/>
      <w:marRight w:val="0"/>
      <w:marTop w:val="0"/>
      <w:marBottom w:val="0"/>
      <w:divBdr>
        <w:top w:val="none" w:sz="0" w:space="0" w:color="auto"/>
        <w:left w:val="none" w:sz="0" w:space="0" w:color="auto"/>
        <w:bottom w:val="none" w:sz="0" w:space="0" w:color="auto"/>
        <w:right w:val="none" w:sz="0" w:space="0" w:color="auto"/>
      </w:divBdr>
    </w:div>
    <w:div w:id="1921869059">
      <w:bodyDiv w:val="1"/>
      <w:marLeft w:val="0"/>
      <w:marRight w:val="0"/>
      <w:marTop w:val="0"/>
      <w:marBottom w:val="0"/>
      <w:divBdr>
        <w:top w:val="none" w:sz="0" w:space="0" w:color="auto"/>
        <w:left w:val="none" w:sz="0" w:space="0" w:color="auto"/>
        <w:bottom w:val="none" w:sz="0" w:space="0" w:color="auto"/>
        <w:right w:val="none" w:sz="0" w:space="0" w:color="auto"/>
      </w:divBdr>
    </w:div>
    <w:div w:id="1922057322">
      <w:bodyDiv w:val="1"/>
      <w:marLeft w:val="0"/>
      <w:marRight w:val="0"/>
      <w:marTop w:val="0"/>
      <w:marBottom w:val="0"/>
      <w:divBdr>
        <w:top w:val="none" w:sz="0" w:space="0" w:color="auto"/>
        <w:left w:val="none" w:sz="0" w:space="0" w:color="auto"/>
        <w:bottom w:val="none" w:sz="0" w:space="0" w:color="auto"/>
        <w:right w:val="none" w:sz="0" w:space="0" w:color="auto"/>
      </w:divBdr>
    </w:div>
    <w:div w:id="1922063541">
      <w:bodyDiv w:val="1"/>
      <w:marLeft w:val="0"/>
      <w:marRight w:val="0"/>
      <w:marTop w:val="0"/>
      <w:marBottom w:val="0"/>
      <w:divBdr>
        <w:top w:val="none" w:sz="0" w:space="0" w:color="auto"/>
        <w:left w:val="none" w:sz="0" w:space="0" w:color="auto"/>
        <w:bottom w:val="none" w:sz="0" w:space="0" w:color="auto"/>
        <w:right w:val="none" w:sz="0" w:space="0" w:color="auto"/>
      </w:divBdr>
    </w:div>
    <w:div w:id="1922135040">
      <w:bodyDiv w:val="1"/>
      <w:marLeft w:val="0"/>
      <w:marRight w:val="0"/>
      <w:marTop w:val="0"/>
      <w:marBottom w:val="0"/>
      <w:divBdr>
        <w:top w:val="none" w:sz="0" w:space="0" w:color="auto"/>
        <w:left w:val="none" w:sz="0" w:space="0" w:color="auto"/>
        <w:bottom w:val="none" w:sz="0" w:space="0" w:color="auto"/>
        <w:right w:val="none" w:sz="0" w:space="0" w:color="auto"/>
      </w:divBdr>
    </w:div>
    <w:div w:id="1922137061">
      <w:bodyDiv w:val="1"/>
      <w:marLeft w:val="0"/>
      <w:marRight w:val="0"/>
      <w:marTop w:val="0"/>
      <w:marBottom w:val="0"/>
      <w:divBdr>
        <w:top w:val="none" w:sz="0" w:space="0" w:color="auto"/>
        <w:left w:val="none" w:sz="0" w:space="0" w:color="auto"/>
        <w:bottom w:val="none" w:sz="0" w:space="0" w:color="auto"/>
        <w:right w:val="none" w:sz="0" w:space="0" w:color="auto"/>
      </w:divBdr>
    </w:div>
    <w:div w:id="1922323901">
      <w:bodyDiv w:val="1"/>
      <w:marLeft w:val="0"/>
      <w:marRight w:val="0"/>
      <w:marTop w:val="0"/>
      <w:marBottom w:val="0"/>
      <w:divBdr>
        <w:top w:val="none" w:sz="0" w:space="0" w:color="auto"/>
        <w:left w:val="none" w:sz="0" w:space="0" w:color="auto"/>
        <w:bottom w:val="none" w:sz="0" w:space="0" w:color="auto"/>
        <w:right w:val="none" w:sz="0" w:space="0" w:color="auto"/>
      </w:divBdr>
    </w:div>
    <w:div w:id="1922372269">
      <w:bodyDiv w:val="1"/>
      <w:marLeft w:val="0"/>
      <w:marRight w:val="0"/>
      <w:marTop w:val="0"/>
      <w:marBottom w:val="0"/>
      <w:divBdr>
        <w:top w:val="none" w:sz="0" w:space="0" w:color="auto"/>
        <w:left w:val="none" w:sz="0" w:space="0" w:color="auto"/>
        <w:bottom w:val="none" w:sz="0" w:space="0" w:color="auto"/>
        <w:right w:val="none" w:sz="0" w:space="0" w:color="auto"/>
      </w:divBdr>
    </w:div>
    <w:div w:id="1922642161">
      <w:bodyDiv w:val="1"/>
      <w:marLeft w:val="0"/>
      <w:marRight w:val="0"/>
      <w:marTop w:val="0"/>
      <w:marBottom w:val="0"/>
      <w:divBdr>
        <w:top w:val="none" w:sz="0" w:space="0" w:color="auto"/>
        <w:left w:val="none" w:sz="0" w:space="0" w:color="auto"/>
        <w:bottom w:val="none" w:sz="0" w:space="0" w:color="auto"/>
        <w:right w:val="none" w:sz="0" w:space="0" w:color="auto"/>
      </w:divBdr>
    </w:div>
    <w:div w:id="1922761434">
      <w:bodyDiv w:val="1"/>
      <w:marLeft w:val="0"/>
      <w:marRight w:val="0"/>
      <w:marTop w:val="0"/>
      <w:marBottom w:val="0"/>
      <w:divBdr>
        <w:top w:val="none" w:sz="0" w:space="0" w:color="auto"/>
        <w:left w:val="none" w:sz="0" w:space="0" w:color="auto"/>
        <w:bottom w:val="none" w:sz="0" w:space="0" w:color="auto"/>
        <w:right w:val="none" w:sz="0" w:space="0" w:color="auto"/>
      </w:divBdr>
    </w:div>
    <w:div w:id="1923098340">
      <w:bodyDiv w:val="1"/>
      <w:marLeft w:val="0"/>
      <w:marRight w:val="0"/>
      <w:marTop w:val="0"/>
      <w:marBottom w:val="0"/>
      <w:divBdr>
        <w:top w:val="none" w:sz="0" w:space="0" w:color="auto"/>
        <w:left w:val="none" w:sz="0" w:space="0" w:color="auto"/>
        <w:bottom w:val="none" w:sz="0" w:space="0" w:color="auto"/>
        <w:right w:val="none" w:sz="0" w:space="0" w:color="auto"/>
      </w:divBdr>
    </w:div>
    <w:div w:id="1923172446">
      <w:bodyDiv w:val="1"/>
      <w:marLeft w:val="0"/>
      <w:marRight w:val="0"/>
      <w:marTop w:val="0"/>
      <w:marBottom w:val="0"/>
      <w:divBdr>
        <w:top w:val="none" w:sz="0" w:space="0" w:color="auto"/>
        <w:left w:val="none" w:sz="0" w:space="0" w:color="auto"/>
        <w:bottom w:val="none" w:sz="0" w:space="0" w:color="auto"/>
        <w:right w:val="none" w:sz="0" w:space="0" w:color="auto"/>
      </w:divBdr>
    </w:div>
    <w:div w:id="1923290351">
      <w:bodyDiv w:val="1"/>
      <w:marLeft w:val="0"/>
      <w:marRight w:val="0"/>
      <w:marTop w:val="0"/>
      <w:marBottom w:val="0"/>
      <w:divBdr>
        <w:top w:val="none" w:sz="0" w:space="0" w:color="auto"/>
        <w:left w:val="none" w:sz="0" w:space="0" w:color="auto"/>
        <w:bottom w:val="none" w:sz="0" w:space="0" w:color="auto"/>
        <w:right w:val="none" w:sz="0" w:space="0" w:color="auto"/>
      </w:divBdr>
    </w:div>
    <w:div w:id="1923298038">
      <w:bodyDiv w:val="1"/>
      <w:marLeft w:val="0"/>
      <w:marRight w:val="0"/>
      <w:marTop w:val="0"/>
      <w:marBottom w:val="0"/>
      <w:divBdr>
        <w:top w:val="none" w:sz="0" w:space="0" w:color="auto"/>
        <w:left w:val="none" w:sz="0" w:space="0" w:color="auto"/>
        <w:bottom w:val="none" w:sz="0" w:space="0" w:color="auto"/>
        <w:right w:val="none" w:sz="0" w:space="0" w:color="auto"/>
      </w:divBdr>
    </w:div>
    <w:div w:id="1923484267">
      <w:bodyDiv w:val="1"/>
      <w:marLeft w:val="0"/>
      <w:marRight w:val="0"/>
      <w:marTop w:val="0"/>
      <w:marBottom w:val="0"/>
      <w:divBdr>
        <w:top w:val="none" w:sz="0" w:space="0" w:color="auto"/>
        <w:left w:val="none" w:sz="0" w:space="0" w:color="auto"/>
        <w:bottom w:val="none" w:sz="0" w:space="0" w:color="auto"/>
        <w:right w:val="none" w:sz="0" w:space="0" w:color="auto"/>
      </w:divBdr>
    </w:div>
    <w:div w:id="1923562746">
      <w:bodyDiv w:val="1"/>
      <w:marLeft w:val="0"/>
      <w:marRight w:val="0"/>
      <w:marTop w:val="0"/>
      <w:marBottom w:val="0"/>
      <w:divBdr>
        <w:top w:val="none" w:sz="0" w:space="0" w:color="auto"/>
        <w:left w:val="none" w:sz="0" w:space="0" w:color="auto"/>
        <w:bottom w:val="none" w:sz="0" w:space="0" w:color="auto"/>
        <w:right w:val="none" w:sz="0" w:space="0" w:color="auto"/>
      </w:divBdr>
    </w:div>
    <w:div w:id="1923641126">
      <w:bodyDiv w:val="1"/>
      <w:marLeft w:val="0"/>
      <w:marRight w:val="0"/>
      <w:marTop w:val="0"/>
      <w:marBottom w:val="0"/>
      <w:divBdr>
        <w:top w:val="none" w:sz="0" w:space="0" w:color="auto"/>
        <w:left w:val="none" w:sz="0" w:space="0" w:color="auto"/>
        <w:bottom w:val="none" w:sz="0" w:space="0" w:color="auto"/>
        <w:right w:val="none" w:sz="0" w:space="0" w:color="auto"/>
      </w:divBdr>
    </w:div>
    <w:div w:id="1923680407">
      <w:bodyDiv w:val="1"/>
      <w:marLeft w:val="0"/>
      <w:marRight w:val="0"/>
      <w:marTop w:val="0"/>
      <w:marBottom w:val="0"/>
      <w:divBdr>
        <w:top w:val="none" w:sz="0" w:space="0" w:color="auto"/>
        <w:left w:val="none" w:sz="0" w:space="0" w:color="auto"/>
        <w:bottom w:val="none" w:sz="0" w:space="0" w:color="auto"/>
        <w:right w:val="none" w:sz="0" w:space="0" w:color="auto"/>
      </w:divBdr>
    </w:div>
    <w:div w:id="1923681297">
      <w:bodyDiv w:val="1"/>
      <w:marLeft w:val="0"/>
      <w:marRight w:val="0"/>
      <w:marTop w:val="0"/>
      <w:marBottom w:val="0"/>
      <w:divBdr>
        <w:top w:val="none" w:sz="0" w:space="0" w:color="auto"/>
        <w:left w:val="none" w:sz="0" w:space="0" w:color="auto"/>
        <w:bottom w:val="none" w:sz="0" w:space="0" w:color="auto"/>
        <w:right w:val="none" w:sz="0" w:space="0" w:color="auto"/>
      </w:divBdr>
    </w:div>
    <w:div w:id="1923876340">
      <w:bodyDiv w:val="1"/>
      <w:marLeft w:val="0"/>
      <w:marRight w:val="0"/>
      <w:marTop w:val="0"/>
      <w:marBottom w:val="0"/>
      <w:divBdr>
        <w:top w:val="none" w:sz="0" w:space="0" w:color="auto"/>
        <w:left w:val="none" w:sz="0" w:space="0" w:color="auto"/>
        <w:bottom w:val="none" w:sz="0" w:space="0" w:color="auto"/>
        <w:right w:val="none" w:sz="0" w:space="0" w:color="auto"/>
      </w:divBdr>
    </w:div>
    <w:div w:id="1923879755">
      <w:bodyDiv w:val="1"/>
      <w:marLeft w:val="0"/>
      <w:marRight w:val="0"/>
      <w:marTop w:val="0"/>
      <w:marBottom w:val="0"/>
      <w:divBdr>
        <w:top w:val="none" w:sz="0" w:space="0" w:color="auto"/>
        <w:left w:val="none" w:sz="0" w:space="0" w:color="auto"/>
        <w:bottom w:val="none" w:sz="0" w:space="0" w:color="auto"/>
        <w:right w:val="none" w:sz="0" w:space="0" w:color="auto"/>
      </w:divBdr>
    </w:div>
    <w:div w:id="1923904241">
      <w:bodyDiv w:val="1"/>
      <w:marLeft w:val="0"/>
      <w:marRight w:val="0"/>
      <w:marTop w:val="0"/>
      <w:marBottom w:val="0"/>
      <w:divBdr>
        <w:top w:val="none" w:sz="0" w:space="0" w:color="auto"/>
        <w:left w:val="none" w:sz="0" w:space="0" w:color="auto"/>
        <w:bottom w:val="none" w:sz="0" w:space="0" w:color="auto"/>
        <w:right w:val="none" w:sz="0" w:space="0" w:color="auto"/>
      </w:divBdr>
    </w:div>
    <w:div w:id="1923907401">
      <w:bodyDiv w:val="1"/>
      <w:marLeft w:val="0"/>
      <w:marRight w:val="0"/>
      <w:marTop w:val="0"/>
      <w:marBottom w:val="0"/>
      <w:divBdr>
        <w:top w:val="none" w:sz="0" w:space="0" w:color="auto"/>
        <w:left w:val="none" w:sz="0" w:space="0" w:color="auto"/>
        <w:bottom w:val="none" w:sz="0" w:space="0" w:color="auto"/>
        <w:right w:val="none" w:sz="0" w:space="0" w:color="auto"/>
      </w:divBdr>
    </w:div>
    <w:div w:id="1923946531">
      <w:bodyDiv w:val="1"/>
      <w:marLeft w:val="0"/>
      <w:marRight w:val="0"/>
      <w:marTop w:val="0"/>
      <w:marBottom w:val="0"/>
      <w:divBdr>
        <w:top w:val="none" w:sz="0" w:space="0" w:color="auto"/>
        <w:left w:val="none" w:sz="0" w:space="0" w:color="auto"/>
        <w:bottom w:val="none" w:sz="0" w:space="0" w:color="auto"/>
        <w:right w:val="none" w:sz="0" w:space="0" w:color="auto"/>
      </w:divBdr>
    </w:div>
    <w:div w:id="1924102265">
      <w:bodyDiv w:val="1"/>
      <w:marLeft w:val="0"/>
      <w:marRight w:val="0"/>
      <w:marTop w:val="0"/>
      <w:marBottom w:val="0"/>
      <w:divBdr>
        <w:top w:val="none" w:sz="0" w:space="0" w:color="auto"/>
        <w:left w:val="none" w:sz="0" w:space="0" w:color="auto"/>
        <w:bottom w:val="none" w:sz="0" w:space="0" w:color="auto"/>
        <w:right w:val="none" w:sz="0" w:space="0" w:color="auto"/>
      </w:divBdr>
    </w:div>
    <w:div w:id="1924216088">
      <w:bodyDiv w:val="1"/>
      <w:marLeft w:val="0"/>
      <w:marRight w:val="0"/>
      <w:marTop w:val="0"/>
      <w:marBottom w:val="0"/>
      <w:divBdr>
        <w:top w:val="none" w:sz="0" w:space="0" w:color="auto"/>
        <w:left w:val="none" w:sz="0" w:space="0" w:color="auto"/>
        <w:bottom w:val="none" w:sz="0" w:space="0" w:color="auto"/>
        <w:right w:val="none" w:sz="0" w:space="0" w:color="auto"/>
      </w:divBdr>
    </w:div>
    <w:div w:id="1924216295">
      <w:bodyDiv w:val="1"/>
      <w:marLeft w:val="0"/>
      <w:marRight w:val="0"/>
      <w:marTop w:val="0"/>
      <w:marBottom w:val="0"/>
      <w:divBdr>
        <w:top w:val="none" w:sz="0" w:space="0" w:color="auto"/>
        <w:left w:val="none" w:sz="0" w:space="0" w:color="auto"/>
        <w:bottom w:val="none" w:sz="0" w:space="0" w:color="auto"/>
        <w:right w:val="none" w:sz="0" w:space="0" w:color="auto"/>
      </w:divBdr>
    </w:div>
    <w:div w:id="1924728306">
      <w:bodyDiv w:val="1"/>
      <w:marLeft w:val="0"/>
      <w:marRight w:val="0"/>
      <w:marTop w:val="0"/>
      <w:marBottom w:val="0"/>
      <w:divBdr>
        <w:top w:val="none" w:sz="0" w:space="0" w:color="auto"/>
        <w:left w:val="none" w:sz="0" w:space="0" w:color="auto"/>
        <w:bottom w:val="none" w:sz="0" w:space="0" w:color="auto"/>
        <w:right w:val="none" w:sz="0" w:space="0" w:color="auto"/>
      </w:divBdr>
    </w:div>
    <w:div w:id="1924754997">
      <w:bodyDiv w:val="1"/>
      <w:marLeft w:val="0"/>
      <w:marRight w:val="0"/>
      <w:marTop w:val="0"/>
      <w:marBottom w:val="0"/>
      <w:divBdr>
        <w:top w:val="none" w:sz="0" w:space="0" w:color="auto"/>
        <w:left w:val="none" w:sz="0" w:space="0" w:color="auto"/>
        <w:bottom w:val="none" w:sz="0" w:space="0" w:color="auto"/>
        <w:right w:val="none" w:sz="0" w:space="0" w:color="auto"/>
      </w:divBdr>
    </w:div>
    <w:div w:id="1925138476">
      <w:bodyDiv w:val="1"/>
      <w:marLeft w:val="0"/>
      <w:marRight w:val="0"/>
      <w:marTop w:val="0"/>
      <w:marBottom w:val="0"/>
      <w:divBdr>
        <w:top w:val="none" w:sz="0" w:space="0" w:color="auto"/>
        <w:left w:val="none" w:sz="0" w:space="0" w:color="auto"/>
        <w:bottom w:val="none" w:sz="0" w:space="0" w:color="auto"/>
        <w:right w:val="none" w:sz="0" w:space="0" w:color="auto"/>
      </w:divBdr>
    </w:div>
    <w:div w:id="1925332334">
      <w:bodyDiv w:val="1"/>
      <w:marLeft w:val="0"/>
      <w:marRight w:val="0"/>
      <w:marTop w:val="0"/>
      <w:marBottom w:val="0"/>
      <w:divBdr>
        <w:top w:val="none" w:sz="0" w:space="0" w:color="auto"/>
        <w:left w:val="none" w:sz="0" w:space="0" w:color="auto"/>
        <w:bottom w:val="none" w:sz="0" w:space="0" w:color="auto"/>
        <w:right w:val="none" w:sz="0" w:space="0" w:color="auto"/>
      </w:divBdr>
    </w:div>
    <w:div w:id="1925457821">
      <w:bodyDiv w:val="1"/>
      <w:marLeft w:val="0"/>
      <w:marRight w:val="0"/>
      <w:marTop w:val="0"/>
      <w:marBottom w:val="0"/>
      <w:divBdr>
        <w:top w:val="none" w:sz="0" w:space="0" w:color="auto"/>
        <w:left w:val="none" w:sz="0" w:space="0" w:color="auto"/>
        <w:bottom w:val="none" w:sz="0" w:space="0" w:color="auto"/>
        <w:right w:val="none" w:sz="0" w:space="0" w:color="auto"/>
      </w:divBdr>
    </w:div>
    <w:div w:id="1925607563">
      <w:bodyDiv w:val="1"/>
      <w:marLeft w:val="0"/>
      <w:marRight w:val="0"/>
      <w:marTop w:val="0"/>
      <w:marBottom w:val="0"/>
      <w:divBdr>
        <w:top w:val="none" w:sz="0" w:space="0" w:color="auto"/>
        <w:left w:val="none" w:sz="0" w:space="0" w:color="auto"/>
        <w:bottom w:val="none" w:sz="0" w:space="0" w:color="auto"/>
        <w:right w:val="none" w:sz="0" w:space="0" w:color="auto"/>
      </w:divBdr>
    </w:div>
    <w:div w:id="1926112976">
      <w:bodyDiv w:val="1"/>
      <w:marLeft w:val="0"/>
      <w:marRight w:val="0"/>
      <w:marTop w:val="0"/>
      <w:marBottom w:val="0"/>
      <w:divBdr>
        <w:top w:val="none" w:sz="0" w:space="0" w:color="auto"/>
        <w:left w:val="none" w:sz="0" w:space="0" w:color="auto"/>
        <w:bottom w:val="none" w:sz="0" w:space="0" w:color="auto"/>
        <w:right w:val="none" w:sz="0" w:space="0" w:color="auto"/>
      </w:divBdr>
    </w:div>
    <w:div w:id="1926264413">
      <w:bodyDiv w:val="1"/>
      <w:marLeft w:val="0"/>
      <w:marRight w:val="0"/>
      <w:marTop w:val="0"/>
      <w:marBottom w:val="0"/>
      <w:divBdr>
        <w:top w:val="none" w:sz="0" w:space="0" w:color="auto"/>
        <w:left w:val="none" w:sz="0" w:space="0" w:color="auto"/>
        <w:bottom w:val="none" w:sz="0" w:space="0" w:color="auto"/>
        <w:right w:val="none" w:sz="0" w:space="0" w:color="auto"/>
      </w:divBdr>
    </w:div>
    <w:div w:id="1926300959">
      <w:bodyDiv w:val="1"/>
      <w:marLeft w:val="0"/>
      <w:marRight w:val="0"/>
      <w:marTop w:val="0"/>
      <w:marBottom w:val="0"/>
      <w:divBdr>
        <w:top w:val="none" w:sz="0" w:space="0" w:color="auto"/>
        <w:left w:val="none" w:sz="0" w:space="0" w:color="auto"/>
        <w:bottom w:val="none" w:sz="0" w:space="0" w:color="auto"/>
        <w:right w:val="none" w:sz="0" w:space="0" w:color="auto"/>
      </w:divBdr>
    </w:div>
    <w:div w:id="1926331262">
      <w:bodyDiv w:val="1"/>
      <w:marLeft w:val="0"/>
      <w:marRight w:val="0"/>
      <w:marTop w:val="0"/>
      <w:marBottom w:val="0"/>
      <w:divBdr>
        <w:top w:val="none" w:sz="0" w:space="0" w:color="auto"/>
        <w:left w:val="none" w:sz="0" w:space="0" w:color="auto"/>
        <w:bottom w:val="none" w:sz="0" w:space="0" w:color="auto"/>
        <w:right w:val="none" w:sz="0" w:space="0" w:color="auto"/>
      </w:divBdr>
    </w:div>
    <w:div w:id="1926455136">
      <w:bodyDiv w:val="1"/>
      <w:marLeft w:val="0"/>
      <w:marRight w:val="0"/>
      <w:marTop w:val="0"/>
      <w:marBottom w:val="0"/>
      <w:divBdr>
        <w:top w:val="none" w:sz="0" w:space="0" w:color="auto"/>
        <w:left w:val="none" w:sz="0" w:space="0" w:color="auto"/>
        <w:bottom w:val="none" w:sz="0" w:space="0" w:color="auto"/>
        <w:right w:val="none" w:sz="0" w:space="0" w:color="auto"/>
      </w:divBdr>
    </w:div>
    <w:div w:id="1926646607">
      <w:bodyDiv w:val="1"/>
      <w:marLeft w:val="0"/>
      <w:marRight w:val="0"/>
      <w:marTop w:val="0"/>
      <w:marBottom w:val="0"/>
      <w:divBdr>
        <w:top w:val="none" w:sz="0" w:space="0" w:color="auto"/>
        <w:left w:val="none" w:sz="0" w:space="0" w:color="auto"/>
        <w:bottom w:val="none" w:sz="0" w:space="0" w:color="auto"/>
        <w:right w:val="none" w:sz="0" w:space="0" w:color="auto"/>
      </w:divBdr>
    </w:div>
    <w:div w:id="1926650051">
      <w:bodyDiv w:val="1"/>
      <w:marLeft w:val="0"/>
      <w:marRight w:val="0"/>
      <w:marTop w:val="0"/>
      <w:marBottom w:val="0"/>
      <w:divBdr>
        <w:top w:val="none" w:sz="0" w:space="0" w:color="auto"/>
        <w:left w:val="none" w:sz="0" w:space="0" w:color="auto"/>
        <w:bottom w:val="none" w:sz="0" w:space="0" w:color="auto"/>
        <w:right w:val="none" w:sz="0" w:space="0" w:color="auto"/>
      </w:divBdr>
    </w:div>
    <w:div w:id="1926718381">
      <w:bodyDiv w:val="1"/>
      <w:marLeft w:val="0"/>
      <w:marRight w:val="0"/>
      <w:marTop w:val="0"/>
      <w:marBottom w:val="0"/>
      <w:divBdr>
        <w:top w:val="none" w:sz="0" w:space="0" w:color="auto"/>
        <w:left w:val="none" w:sz="0" w:space="0" w:color="auto"/>
        <w:bottom w:val="none" w:sz="0" w:space="0" w:color="auto"/>
        <w:right w:val="none" w:sz="0" w:space="0" w:color="auto"/>
      </w:divBdr>
    </w:div>
    <w:div w:id="1926957383">
      <w:bodyDiv w:val="1"/>
      <w:marLeft w:val="0"/>
      <w:marRight w:val="0"/>
      <w:marTop w:val="0"/>
      <w:marBottom w:val="0"/>
      <w:divBdr>
        <w:top w:val="none" w:sz="0" w:space="0" w:color="auto"/>
        <w:left w:val="none" w:sz="0" w:space="0" w:color="auto"/>
        <w:bottom w:val="none" w:sz="0" w:space="0" w:color="auto"/>
        <w:right w:val="none" w:sz="0" w:space="0" w:color="auto"/>
      </w:divBdr>
    </w:div>
    <w:div w:id="1926957592">
      <w:bodyDiv w:val="1"/>
      <w:marLeft w:val="0"/>
      <w:marRight w:val="0"/>
      <w:marTop w:val="0"/>
      <w:marBottom w:val="0"/>
      <w:divBdr>
        <w:top w:val="none" w:sz="0" w:space="0" w:color="auto"/>
        <w:left w:val="none" w:sz="0" w:space="0" w:color="auto"/>
        <w:bottom w:val="none" w:sz="0" w:space="0" w:color="auto"/>
        <w:right w:val="none" w:sz="0" w:space="0" w:color="auto"/>
      </w:divBdr>
    </w:div>
    <w:div w:id="1927418905">
      <w:bodyDiv w:val="1"/>
      <w:marLeft w:val="0"/>
      <w:marRight w:val="0"/>
      <w:marTop w:val="0"/>
      <w:marBottom w:val="0"/>
      <w:divBdr>
        <w:top w:val="none" w:sz="0" w:space="0" w:color="auto"/>
        <w:left w:val="none" w:sz="0" w:space="0" w:color="auto"/>
        <w:bottom w:val="none" w:sz="0" w:space="0" w:color="auto"/>
        <w:right w:val="none" w:sz="0" w:space="0" w:color="auto"/>
      </w:divBdr>
    </w:div>
    <w:div w:id="1927492168">
      <w:bodyDiv w:val="1"/>
      <w:marLeft w:val="0"/>
      <w:marRight w:val="0"/>
      <w:marTop w:val="0"/>
      <w:marBottom w:val="0"/>
      <w:divBdr>
        <w:top w:val="none" w:sz="0" w:space="0" w:color="auto"/>
        <w:left w:val="none" w:sz="0" w:space="0" w:color="auto"/>
        <w:bottom w:val="none" w:sz="0" w:space="0" w:color="auto"/>
        <w:right w:val="none" w:sz="0" w:space="0" w:color="auto"/>
      </w:divBdr>
    </w:div>
    <w:div w:id="1927492228">
      <w:bodyDiv w:val="1"/>
      <w:marLeft w:val="0"/>
      <w:marRight w:val="0"/>
      <w:marTop w:val="0"/>
      <w:marBottom w:val="0"/>
      <w:divBdr>
        <w:top w:val="none" w:sz="0" w:space="0" w:color="auto"/>
        <w:left w:val="none" w:sz="0" w:space="0" w:color="auto"/>
        <w:bottom w:val="none" w:sz="0" w:space="0" w:color="auto"/>
        <w:right w:val="none" w:sz="0" w:space="0" w:color="auto"/>
      </w:divBdr>
    </w:div>
    <w:div w:id="1927762554">
      <w:bodyDiv w:val="1"/>
      <w:marLeft w:val="0"/>
      <w:marRight w:val="0"/>
      <w:marTop w:val="0"/>
      <w:marBottom w:val="0"/>
      <w:divBdr>
        <w:top w:val="none" w:sz="0" w:space="0" w:color="auto"/>
        <w:left w:val="none" w:sz="0" w:space="0" w:color="auto"/>
        <w:bottom w:val="none" w:sz="0" w:space="0" w:color="auto"/>
        <w:right w:val="none" w:sz="0" w:space="0" w:color="auto"/>
      </w:divBdr>
    </w:div>
    <w:div w:id="1928073795">
      <w:bodyDiv w:val="1"/>
      <w:marLeft w:val="0"/>
      <w:marRight w:val="0"/>
      <w:marTop w:val="0"/>
      <w:marBottom w:val="0"/>
      <w:divBdr>
        <w:top w:val="none" w:sz="0" w:space="0" w:color="auto"/>
        <w:left w:val="none" w:sz="0" w:space="0" w:color="auto"/>
        <w:bottom w:val="none" w:sz="0" w:space="0" w:color="auto"/>
        <w:right w:val="none" w:sz="0" w:space="0" w:color="auto"/>
      </w:divBdr>
    </w:div>
    <w:div w:id="1928146255">
      <w:bodyDiv w:val="1"/>
      <w:marLeft w:val="0"/>
      <w:marRight w:val="0"/>
      <w:marTop w:val="0"/>
      <w:marBottom w:val="0"/>
      <w:divBdr>
        <w:top w:val="none" w:sz="0" w:space="0" w:color="auto"/>
        <w:left w:val="none" w:sz="0" w:space="0" w:color="auto"/>
        <w:bottom w:val="none" w:sz="0" w:space="0" w:color="auto"/>
        <w:right w:val="none" w:sz="0" w:space="0" w:color="auto"/>
      </w:divBdr>
    </w:div>
    <w:div w:id="1928229192">
      <w:bodyDiv w:val="1"/>
      <w:marLeft w:val="0"/>
      <w:marRight w:val="0"/>
      <w:marTop w:val="0"/>
      <w:marBottom w:val="0"/>
      <w:divBdr>
        <w:top w:val="none" w:sz="0" w:space="0" w:color="auto"/>
        <w:left w:val="none" w:sz="0" w:space="0" w:color="auto"/>
        <w:bottom w:val="none" w:sz="0" w:space="0" w:color="auto"/>
        <w:right w:val="none" w:sz="0" w:space="0" w:color="auto"/>
      </w:divBdr>
    </w:div>
    <w:div w:id="1928886192">
      <w:bodyDiv w:val="1"/>
      <w:marLeft w:val="0"/>
      <w:marRight w:val="0"/>
      <w:marTop w:val="0"/>
      <w:marBottom w:val="0"/>
      <w:divBdr>
        <w:top w:val="none" w:sz="0" w:space="0" w:color="auto"/>
        <w:left w:val="none" w:sz="0" w:space="0" w:color="auto"/>
        <w:bottom w:val="none" w:sz="0" w:space="0" w:color="auto"/>
        <w:right w:val="none" w:sz="0" w:space="0" w:color="auto"/>
      </w:divBdr>
    </w:div>
    <w:div w:id="1928926254">
      <w:bodyDiv w:val="1"/>
      <w:marLeft w:val="0"/>
      <w:marRight w:val="0"/>
      <w:marTop w:val="0"/>
      <w:marBottom w:val="0"/>
      <w:divBdr>
        <w:top w:val="none" w:sz="0" w:space="0" w:color="auto"/>
        <w:left w:val="none" w:sz="0" w:space="0" w:color="auto"/>
        <w:bottom w:val="none" w:sz="0" w:space="0" w:color="auto"/>
        <w:right w:val="none" w:sz="0" w:space="0" w:color="auto"/>
      </w:divBdr>
    </w:div>
    <w:div w:id="1929345203">
      <w:bodyDiv w:val="1"/>
      <w:marLeft w:val="0"/>
      <w:marRight w:val="0"/>
      <w:marTop w:val="0"/>
      <w:marBottom w:val="0"/>
      <w:divBdr>
        <w:top w:val="none" w:sz="0" w:space="0" w:color="auto"/>
        <w:left w:val="none" w:sz="0" w:space="0" w:color="auto"/>
        <w:bottom w:val="none" w:sz="0" w:space="0" w:color="auto"/>
        <w:right w:val="none" w:sz="0" w:space="0" w:color="auto"/>
      </w:divBdr>
    </w:div>
    <w:div w:id="1929538330">
      <w:bodyDiv w:val="1"/>
      <w:marLeft w:val="0"/>
      <w:marRight w:val="0"/>
      <w:marTop w:val="0"/>
      <w:marBottom w:val="0"/>
      <w:divBdr>
        <w:top w:val="none" w:sz="0" w:space="0" w:color="auto"/>
        <w:left w:val="none" w:sz="0" w:space="0" w:color="auto"/>
        <w:bottom w:val="none" w:sz="0" w:space="0" w:color="auto"/>
        <w:right w:val="none" w:sz="0" w:space="0" w:color="auto"/>
      </w:divBdr>
    </w:div>
    <w:div w:id="1929582761">
      <w:bodyDiv w:val="1"/>
      <w:marLeft w:val="0"/>
      <w:marRight w:val="0"/>
      <w:marTop w:val="0"/>
      <w:marBottom w:val="0"/>
      <w:divBdr>
        <w:top w:val="none" w:sz="0" w:space="0" w:color="auto"/>
        <w:left w:val="none" w:sz="0" w:space="0" w:color="auto"/>
        <w:bottom w:val="none" w:sz="0" w:space="0" w:color="auto"/>
        <w:right w:val="none" w:sz="0" w:space="0" w:color="auto"/>
      </w:divBdr>
    </w:div>
    <w:div w:id="1929726645">
      <w:bodyDiv w:val="1"/>
      <w:marLeft w:val="0"/>
      <w:marRight w:val="0"/>
      <w:marTop w:val="0"/>
      <w:marBottom w:val="0"/>
      <w:divBdr>
        <w:top w:val="none" w:sz="0" w:space="0" w:color="auto"/>
        <w:left w:val="none" w:sz="0" w:space="0" w:color="auto"/>
        <w:bottom w:val="none" w:sz="0" w:space="0" w:color="auto"/>
        <w:right w:val="none" w:sz="0" w:space="0" w:color="auto"/>
      </w:divBdr>
    </w:div>
    <w:div w:id="1929774821">
      <w:bodyDiv w:val="1"/>
      <w:marLeft w:val="0"/>
      <w:marRight w:val="0"/>
      <w:marTop w:val="0"/>
      <w:marBottom w:val="0"/>
      <w:divBdr>
        <w:top w:val="none" w:sz="0" w:space="0" w:color="auto"/>
        <w:left w:val="none" w:sz="0" w:space="0" w:color="auto"/>
        <w:bottom w:val="none" w:sz="0" w:space="0" w:color="auto"/>
        <w:right w:val="none" w:sz="0" w:space="0" w:color="auto"/>
      </w:divBdr>
    </w:div>
    <w:div w:id="1930500123">
      <w:bodyDiv w:val="1"/>
      <w:marLeft w:val="0"/>
      <w:marRight w:val="0"/>
      <w:marTop w:val="0"/>
      <w:marBottom w:val="0"/>
      <w:divBdr>
        <w:top w:val="none" w:sz="0" w:space="0" w:color="auto"/>
        <w:left w:val="none" w:sz="0" w:space="0" w:color="auto"/>
        <w:bottom w:val="none" w:sz="0" w:space="0" w:color="auto"/>
        <w:right w:val="none" w:sz="0" w:space="0" w:color="auto"/>
      </w:divBdr>
    </w:div>
    <w:div w:id="1930505711">
      <w:bodyDiv w:val="1"/>
      <w:marLeft w:val="0"/>
      <w:marRight w:val="0"/>
      <w:marTop w:val="0"/>
      <w:marBottom w:val="0"/>
      <w:divBdr>
        <w:top w:val="none" w:sz="0" w:space="0" w:color="auto"/>
        <w:left w:val="none" w:sz="0" w:space="0" w:color="auto"/>
        <w:bottom w:val="none" w:sz="0" w:space="0" w:color="auto"/>
        <w:right w:val="none" w:sz="0" w:space="0" w:color="auto"/>
      </w:divBdr>
    </w:div>
    <w:div w:id="1930648977">
      <w:bodyDiv w:val="1"/>
      <w:marLeft w:val="0"/>
      <w:marRight w:val="0"/>
      <w:marTop w:val="0"/>
      <w:marBottom w:val="0"/>
      <w:divBdr>
        <w:top w:val="none" w:sz="0" w:space="0" w:color="auto"/>
        <w:left w:val="none" w:sz="0" w:space="0" w:color="auto"/>
        <w:bottom w:val="none" w:sz="0" w:space="0" w:color="auto"/>
        <w:right w:val="none" w:sz="0" w:space="0" w:color="auto"/>
      </w:divBdr>
    </w:div>
    <w:div w:id="1930656404">
      <w:bodyDiv w:val="1"/>
      <w:marLeft w:val="0"/>
      <w:marRight w:val="0"/>
      <w:marTop w:val="0"/>
      <w:marBottom w:val="0"/>
      <w:divBdr>
        <w:top w:val="none" w:sz="0" w:space="0" w:color="auto"/>
        <w:left w:val="none" w:sz="0" w:space="0" w:color="auto"/>
        <w:bottom w:val="none" w:sz="0" w:space="0" w:color="auto"/>
        <w:right w:val="none" w:sz="0" w:space="0" w:color="auto"/>
      </w:divBdr>
    </w:div>
    <w:div w:id="1930776400">
      <w:bodyDiv w:val="1"/>
      <w:marLeft w:val="0"/>
      <w:marRight w:val="0"/>
      <w:marTop w:val="0"/>
      <w:marBottom w:val="0"/>
      <w:divBdr>
        <w:top w:val="none" w:sz="0" w:space="0" w:color="auto"/>
        <w:left w:val="none" w:sz="0" w:space="0" w:color="auto"/>
        <w:bottom w:val="none" w:sz="0" w:space="0" w:color="auto"/>
        <w:right w:val="none" w:sz="0" w:space="0" w:color="auto"/>
      </w:divBdr>
    </w:div>
    <w:div w:id="1931040366">
      <w:bodyDiv w:val="1"/>
      <w:marLeft w:val="0"/>
      <w:marRight w:val="0"/>
      <w:marTop w:val="0"/>
      <w:marBottom w:val="0"/>
      <w:divBdr>
        <w:top w:val="none" w:sz="0" w:space="0" w:color="auto"/>
        <w:left w:val="none" w:sz="0" w:space="0" w:color="auto"/>
        <w:bottom w:val="none" w:sz="0" w:space="0" w:color="auto"/>
        <w:right w:val="none" w:sz="0" w:space="0" w:color="auto"/>
      </w:divBdr>
    </w:div>
    <w:div w:id="1931229066">
      <w:bodyDiv w:val="1"/>
      <w:marLeft w:val="0"/>
      <w:marRight w:val="0"/>
      <w:marTop w:val="0"/>
      <w:marBottom w:val="0"/>
      <w:divBdr>
        <w:top w:val="none" w:sz="0" w:space="0" w:color="auto"/>
        <w:left w:val="none" w:sz="0" w:space="0" w:color="auto"/>
        <w:bottom w:val="none" w:sz="0" w:space="0" w:color="auto"/>
        <w:right w:val="none" w:sz="0" w:space="0" w:color="auto"/>
      </w:divBdr>
    </w:div>
    <w:div w:id="1931616875">
      <w:bodyDiv w:val="1"/>
      <w:marLeft w:val="0"/>
      <w:marRight w:val="0"/>
      <w:marTop w:val="0"/>
      <w:marBottom w:val="0"/>
      <w:divBdr>
        <w:top w:val="none" w:sz="0" w:space="0" w:color="auto"/>
        <w:left w:val="none" w:sz="0" w:space="0" w:color="auto"/>
        <w:bottom w:val="none" w:sz="0" w:space="0" w:color="auto"/>
        <w:right w:val="none" w:sz="0" w:space="0" w:color="auto"/>
      </w:divBdr>
    </w:div>
    <w:div w:id="1931697936">
      <w:bodyDiv w:val="1"/>
      <w:marLeft w:val="0"/>
      <w:marRight w:val="0"/>
      <w:marTop w:val="0"/>
      <w:marBottom w:val="0"/>
      <w:divBdr>
        <w:top w:val="none" w:sz="0" w:space="0" w:color="auto"/>
        <w:left w:val="none" w:sz="0" w:space="0" w:color="auto"/>
        <w:bottom w:val="none" w:sz="0" w:space="0" w:color="auto"/>
        <w:right w:val="none" w:sz="0" w:space="0" w:color="auto"/>
      </w:divBdr>
    </w:div>
    <w:div w:id="1931766767">
      <w:bodyDiv w:val="1"/>
      <w:marLeft w:val="0"/>
      <w:marRight w:val="0"/>
      <w:marTop w:val="0"/>
      <w:marBottom w:val="0"/>
      <w:divBdr>
        <w:top w:val="none" w:sz="0" w:space="0" w:color="auto"/>
        <w:left w:val="none" w:sz="0" w:space="0" w:color="auto"/>
        <w:bottom w:val="none" w:sz="0" w:space="0" w:color="auto"/>
        <w:right w:val="none" w:sz="0" w:space="0" w:color="auto"/>
      </w:divBdr>
    </w:div>
    <w:div w:id="1932203364">
      <w:bodyDiv w:val="1"/>
      <w:marLeft w:val="0"/>
      <w:marRight w:val="0"/>
      <w:marTop w:val="0"/>
      <w:marBottom w:val="0"/>
      <w:divBdr>
        <w:top w:val="none" w:sz="0" w:space="0" w:color="auto"/>
        <w:left w:val="none" w:sz="0" w:space="0" w:color="auto"/>
        <w:bottom w:val="none" w:sz="0" w:space="0" w:color="auto"/>
        <w:right w:val="none" w:sz="0" w:space="0" w:color="auto"/>
      </w:divBdr>
    </w:div>
    <w:div w:id="1932346937">
      <w:bodyDiv w:val="1"/>
      <w:marLeft w:val="0"/>
      <w:marRight w:val="0"/>
      <w:marTop w:val="0"/>
      <w:marBottom w:val="0"/>
      <w:divBdr>
        <w:top w:val="none" w:sz="0" w:space="0" w:color="auto"/>
        <w:left w:val="none" w:sz="0" w:space="0" w:color="auto"/>
        <w:bottom w:val="none" w:sz="0" w:space="0" w:color="auto"/>
        <w:right w:val="none" w:sz="0" w:space="0" w:color="auto"/>
      </w:divBdr>
    </w:div>
    <w:div w:id="1932426555">
      <w:bodyDiv w:val="1"/>
      <w:marLeft w:val="0"/>
      <w:marRight w:val="0"/>
      <w:marTop w:val="0"/>
      <w:marBottom w:val="0"/>
      <w:divBdr>
        <w:top w:val="none" w:sz="0" w:space="0" w:color="auto"/>
        <w:left w:val="none" w:sz="0" w:space="0" w:color="auto"/>
        <w:bottom w:val="none" w:sz="0" w:space="0" w:color="auto"/>
        <w:right w:val="none" w:sz="0" w:space="0" w:color="auto"/>
      </w:divBdr>
    </w:div>
    <w:div w:id="1932855286">
      <w:bodyDiv w:val="1"/>
      <w:marLeft w:val="0"/>
      <w:marRight w:val="0"/>
      <w:marTop w:val="0"/>
      <w:marBottom w:val="0"/>
      <w:divBdr>
        <w:top w:val="none" w:sz="0" w:space="0" w:color="auto"/>
        <w:left w:val="none" w:sz="0" w:space="0" w:color="auto"/>
        <w:bottom w:val="none" w:sz="0" w:space="0" w:color="auto"/>
        <w:right w:val="none" w:sz="0" w:space="0" w:color="auto"/>
      </w:divBdr>
    </w:div>
    <w:div w:id="1933081236">
      <w:bodyDiv w:val="1"/>
      <w:marLeft w:val="0"/>
      <w:marRight w:val="0"/>
      <w:marTop w:val="0"/>
      <w:marBottom w:val="0"/>
      <w:divBdr>
        <w:top w:val="none" w:sz="0" w:space="0" w:color="auto"/>
        <w:left w:val="none" w:sz="0" w:space="0" w:color="auto"/>
        <w:bottom w:val="none" w:sz="0" w:space="0" w:color="auto"/>
        <w:right w:val="none" w:sz="0" w:space="0" w:color="auto"/>
      </w:divBdr>
    </w:div>
    <w:div w:id="1933120883">
      <w:bodyDiv w:val="1"/>
      <w:marLeft w:val="0"/>
      <w:marRight w:val="0"/>
      <w:marTop w:val="0"/>
      <w:marBottom w:val="0"/>
      <w:divBdr>
        <w:top w:val="none" w:sz="0" w:space="0" w:color="auto"/>
        <w:left w:val="none" w:sz="0" w:space="0" w:color="auto"/>
        <w:bottom w:val="none" w:sz="0" w:space="0" w:color="auto"/>
        <w:right w:val="none" w:sz="0" w:space="0" w:color="auto"/>
      </w:divBdr>
    </w:div>
    <w:div w:id="1933123072">
      <w:bodyDiv w:val="1"/>
      <w:marLeft w:val="0"/>
      <w:marRight w:val="0"/>
      <w:marTop w:val="0"/>
      <w:marBottom w:val="0"/>
      <w:divBdr>
        <w:top w:val="none" w:sz="0" w:space="0" w:color="auto"/>
        <w:left w:val="none" w:sz="0" w:space="0" w:color="auto"/>
        <w:bottom w:val="none" w:sz="0" w:space="0" w:color="auto"/>
        <w:right w:val="none" w:sz="0" w:space="0" w:color="auto"/>
      </w:divBdr>
    </w:div>
    <w:div w:id="1933316385">
      <w:bodyDiv w:val="1"/>
      <w:marLeft w:val="0"/>
      <w:marRight w:val="0"/>
      <w:marTop w:val="0"/>
      <w:marBottom w:val="0"/>
      <w:divBdr>
        <w:top w:val="none" w:sz="0" w:space="0" w:color="auto"/>
        <w:left w:val="none" w:sz="0" w:space="0" w:color="auto"/>
        <w:bottom w:val="none" w:sz="0" w:space="0" w:color="auto"/>
        <w:right w:val="none" w:sz="0" w:space="0" w:color="auto"/>
      </w:divBdr>
    </w:div>
    <w:div w:id="1933317393">
      <w:bodyDiv w:val="1"/>
      <w:marLeft w:val="0"/>
      <w:marRight w:val="0"/>
      <w:marTop w:val="0"/>
      <w:marBottom w:val="0"/>
      <w:divBdr>
        <w:top w:val="none" w:sz="0" w:space="0" w:color="auto"/>
        <w:left w:val="none" w:sz="0" w:space="0" w:color="auto"/>
        <w:bottom w:val="none" w:sz="0" w:space="0" w:color="auto"/>
        <w:right w:val="none" w:sz="0" w:space="0" w:color="auto"/>
      </w:divBdr>
    </w:div>
    <w:div w:id="1933514855">
      <w:bodyDiv w:val="1"/>
      <w:marLeft w:val="0"/>
      <w:marRight w:val="0"/>
      <w:marTop w:val="0"/>
      <w:marBottom w:val="0"/>
      <w:divBdr>
        <w:top w:val="none" w:sz="0" w:space="0" w:color="auto"/>
        <w:left w:val="none" w:sz="0" w:space="0" w:color="auto"/>
        <w:bottom w:val="none" w:sz="0" w:space="0" w:color="auto"/>
        <w:right w:val="none" w:sz="0" w:space="0" w:color="auto"/>
      </w:divBdr>
    </w:div>
    <w:div w:id="1933734543">
      <w:bodyDiv w:val="1"/>
      <w:marLeft w:val="0"/>
      <w:marRight w:val="0"/>
      <w:marTop w:val="0"/>
      <w:marBottom w:val="0"/>
      <w:divBdr>
        <w:top w:val="none" w:sz="0" w:space="0" w:color="auto"/>
        <w:left w:val="none" w:sz="0" w:space="0" w:color="auto"/>
        <w:bottom w:val="none" w:sz="0" w:space="0" w:color="auto"/>
        <w:right w:val="none" w:sz="0" w:space="0" w:color="auto"/>
      </w:divBdr>
    </w:div>
    <w:div w:id="1933852929">
      <w:bodyDiv w:val="1"/>
      <w:marLeft w:val="0"/>
      <w:marRight w:val="0"/>
      <w:marTop w:val="0"/>
      <w:marBottom w:val="0"/>
      <w:divBdr>
        <w:top w:val="none" w:sz="0" w:space="0" w:color="auto"/>
        <w:left w:val="none" w:sz="0" w:space="0" w:color="auto"/>
        <w:bottom w:val="none" w:sz="0" w:space="0" w:color="auto"/>
        <w:right w:val="none" w:sz="0" w:space="0" w:color="auto"/>
      </w:divBdr>
    </w:div>
    <w:div w:id="1933859054">
      <w:bodyDiv w:val="1"/>
      <w:marLeft w:val="0"/>
      <w:marRight w:val="0"/>
      <w:marTop w:val="0"/>
      <w:marBottom w:val="0"/>
      <w:divBdr>
        <w:top w:val="none" w:sz="0" w:space="0" w:color="auto"/>
        <w:left w:val="none" w:sz="0" w:space="0" w:color="auto"/>
        <w:bottom w:val="none" w:sz="0" w:space="0" w:color="auto"/>
        <w:right w:val="none" w:sz="0" w:space="0" w:color="auto"/>
      </w:divBdr>
    </w:div>
    <w:div w:id="1933973478">
      <w:bodyDiv w:val="1"/>
      <w:marLeft w:val="0"/>
      <w:marRight w:val="0"/>
      <w:marTop w:val="0"/>
      <w:marBottom w:val="0"/>
      <w:divBdr>
        <w:top w:val="none" w:sz="0" w:space="0" w:color="auto"/>
        <w:left w:val="none" w:sz="0" w:space="0" w:color="auto"/>
        <w:bottom w:val="none" w:sz="0" w:space="0" w:color="auto"/>
        <w:right w:val="none" w:sz="0" w:space="0" w:color="auto"/>
      </w:divBdr>
    </w:div>
    <w:div w:id="1934119813">
      <w:bodyDiv w:val="1"/>
      <w:marLeft w:val="0"/>
      <w:marRight w:val="0"/>
      <w:marTop w:val="0"/>
      <w:marBottom w:val="0"/>
      <w:divBdr>
        <w:top w:val="none" w:sz="0" w:space="0" w:color="auto"/>
        <w:left w:val="none" w:sz="0" w:space="0" w:color="auto"/>
        <w:bottom w:val="none" w:sz="0" w:space="0" w:color="auto"/>
        <w:right w:val="none" w:sz="0" w:space="0" w:color="auto"/>
      </w:divBdr>
    </w:div>
    <w:div w:id="1934195171">
      <w:bodyDiv w:val="1"/>
      <w:marLeft w:val="0"/>
      <w:marRight w:val="0"/>
      <w:marTop w:val="0"/>
      <w:marBottom w:val="0"/>
      <w:divBdr>
        <w:top w:val="none" w:sz="0" w:space="0" w:color="auto"/>
        <w:left w:val="none" w:sz="0" w:space="0" w:color="auto"/>
        <w:bottom w:val="none" w:sz="0" w:space="0" w:color="auto"/>
        <w:right w:val="none" w:sz="0" w:space="0" w:color="auto"/>
      </w:divBdr>
    </w:div>
    <w:div w:id="1934237552">
      <w:bodyDiv w:val="1"/>
      <w:marLeft w:val="0"/>
      <w:marRight w:val="0"/>
      <w:marTop w:val="0"/>
      <w:marBottom w:val="0"/>
      <w:divBdr>
        <w:top w:val="none" w:sz="0" w:space="0" w:color="auto"/>
        <w:left w:val="none" w:sz="0" w:space="0" w:color="auto"/>
        <w:bottom w:val="none" w:sz="0" w:space="0" w:color="auto"/>
        <w:right w:val="none" w:sz="0" w:space="0" w:color="auto"/>
      </w:divBdr>
    </w:div>
    <w:div w:id="1934587970">
      <w:bodyDiv w:val="1"/>
      <w:marLeft w:val="0"/>
      <w:marRight w:val="0"/>
      <w:marTop w:val="0"/>
      <w:marBottom w:val="0"/>
      <w:divBdr>
        <w:top w:val="none" w:sz="0" w:space="0" w:color="auto"/>
        <w:left w:val="none" w:sz="0" w:space="0" w:color="auto"/>
        <w:bottom w:val="none" w:sz="0" w:space="0" w:color="auto"/>
        <w:right w:val="none" w:sz="0" w:space="0" w:color="auto"/>
      </w:divBdr>
    </w:div>
    <w:div w:id="1934705234">
      <w:bodyDiv w:val="1"/>
      <w:marLeft w:val="0"/>
      <w:marRight w:val="0"/>
      <w:marTop w:val="0"/>
      <w:marBottom w:val="0"/>
      <w:divBdr>
        <w:top w:val="none" w:sz="0" w:space="0" w:color="auto"/>
        <w:left w:val="none" w:sz="0" w:space="0" w:color="auto"/>
        <w:bottom w:val="none" w:sz="0" w:space="0" w:color="auto"/>
        <w:right w:val="none" w:sz="0" w:space="0" w:color="auto"/>
      </w:divBdr>
    </w:div>
    <w:div w:id="1934779109">
      <w:bodyDiv w:val="1"/>
      <w:marLeft w:val="0"/>
      <w:marRight w:val="0"/>
      <w:marTop w:val="0"/>
      <w:marBottom w:val="0"/>
      <w:divBdr>
        <w:top w:val="none" w:sz="0" w:space="0" w:color="auto"/>
        <w:left w:val="none" w:sz="0" w:space="0" w:color="auto"/>
        <w:bottom w:val="none" w:sz="0" w:space="0" w:color="auto"/>
        <w:right w:val="none" w:sz="0" w:space="0" w:color="auto"/>
      </w:divBdr>
    </w:div>
    <w:div w:id="1934825439">
      <w:bodyDiv w:val="1"/>
      <w:marLeft w:val="0"/>
      <w:marRight w:val="0"/>
      <w:marTop w:val="0"/>
      <w:marBottom w:val="0"/>
      <w:divBdr>
        <w:top w:val="none" w:sz="0" w:space="0" w:color="auto"/>
        <w:left w:val="none" w:sz="0" w:space="0" w:color="auto"/>
        <w:bottom w:val="none" w:sz="0" w:space="0" w:color="auto"/>
        <w:right w:val="none" w:sz="0" w:space="0" w:color="auto"/>
      </w:divBdr>
    </w:div>
    <w:div w:id="1934849704">
      <w:bodyDiv w:val="1"/>
      <w:marLeft w:val="0"/>
      <w:marRight w:val="0"/>
      <w:marTop w:val="0"/>
      <w:marBottom w:val="0"/>
      <w:divBdr>
        <w:top w:val="none" w:sz="0" w:space="0" w:color="auto"/>
        <w:left w:val="none" w:sz="0" w:space="0" w:color="auto"/>
        <w:bottom w:val="none" w:sz="0" w:space="0" w:color="auto"/>
        <w:right w:val="none" w:sz="0" w:space="0" w:color="auto"/>
      </w:divBdr>
    </w:div>
    <w:div w:id="1935093059">
      <w:bodyDiv w:val="1"/>
      <w:marLeft w:val="0"/>
      <w:marRight w:val="0"/>
      <w:marTop w:val="0"/>
      <w:marBottom w:val="0"/>
      <w:divBdr>
        <w:top w:val="none" w:sz="0" w:space="0" w:color="auto"/>
        <w:left w:val="none" w:sz="0" w:space="0" w:color="auto"/>
        <w:bottom w:val="none" w:sz="0" w:space="0" w:color="auto"/>
        <w:right w:val="none" w:sz="0" w:space="0" w:color="auto"/>
      </w:divBdr>
    </w:div>
    <w:div w:id="1935094471">
      <w:bodyDiv w:val="1"/>
      <w:marLeft w:val="0"/>
      <w:marRight w:val="0"/>
      <w:marTop w:val="0"/>
      <w:marBottom w:val="0"/>
      <w:divBdr>
        <w:top w:val="none" w:sz="0" w:space="0" w:color="auto"/>
        <w:left w:val="none" w:sz="0" w:space="0" w:color="auto"/>
        <w:bottom w:val="none" w:sz="0" w:space="0" w:color="auto"/>
        <w:right w:val="none" w:sz="0" w:space="0" w:color="auto"/>
      </w:divBdr>
    </w:div>
    <w:div w:id="1935239054">
      <w:bodyDiv w:val="1"/>
      <w:marLeft w:val="0"/>
      <w:marRight w:val="0"/>
      <w:marTop w:val="0"/>
      <w:marBottom w:val="0"/>
      <w:divBdr>
        <w:top w:val="none" w:sz="0" w:space="0" w:color="auto"/>
        <w:left w:val="none" w:sz="0" w:space="0" w:color="auto"/>
        <w:bottom w:val="none" w:sz="0" w:space="0" w:color="auto"/>
        <w:right w:val="none" w:sz="0" w:space="0" w:color="auto"/>
      </w:divBdr>
    </w:div>
    <w:div w:id="1935279259">
      <w:bodyDiv w:val="1"/>
      <w:marLeft w:val="0"/>
      <w:marRight w:val="0"/>
      <w:marTop w:val="0"/>
      <w:marBottom w:val="0"/>
      <w:divBdr>
        <w:top w:val="none" w:sz="0" w:space="0" w:color="auto"/>
        <w:left w:val="none" w:sz="0" w:space="0" w:color="auto"/>
        <w:bottom w:val="none" w:sz="0" w:space="0" w:color="auto"/>
        <w:right w:val="none" w:sz="0" w:space="0" w:color="auto"/>
      </w:divBdr>
    </w:div>
    <w:div w:id="1935286150">
      <w:bodyDiv w:val="1"/>
      <w:marLeft w:val="0"/>
      <w:marRight w:val="0"/>
      <w:marTop w:val="0"/>
      <w:marBottom w:val="0"/>
      <w:divBdr>
        <w:top w:val="none" w:sz="0" w:space="0" w:color="auto"/>
        <w:left w:val="none" w:sz="0" w:space="0" w:color="auto"/>
        <w:bottom w:val="none" w:sz="0" w:space="0" w:color="auto"/>
        <w:right w:val="none" w:sz="0" w:space="0" w:color="auto"/>
      </w:divBdr>
    </w:div>
    <w:div w:id="1935435843">
      <w:bodyDiv w:val="1"/>
      <w:marLeft w:val="0"/>
      <w:marRight w:val="0"/>
      <w:marTop w:val="0"/>
      <w:marBottom w:val="0"/>
      <w:divBdr>
        <w:top w:val="none" w:sz="0" w:space="0" w:color="auto"/>
        <w:left w:val="none" w:sz="0" w:space="0" w:color="auto"/>
        <w:bottom w:val="none" w:sz="0" w:space="0" w:color="auto"/>
        <w:right w:val="none" w:sz="0" w:space="0" w:color="auto"/>
      </w:divBdr>
    </w:div>
    <w:div w:id="1935623999">
      <w:bodyDiv w:val="1"/>
      <w:marLeft w:val="0"/>
      <w:marRight w:val="0"/>
      <w:marTop w:val="0"/>
      <w:marBottom w:val="0"/>
      <w:divBdr>
        <w:top w:val="none" w:sz="0" w:space="0" w:color="auto"/>
        <w:left w:val="none" w:sz="0" w:space="0" w:color="auto"/>
        <w:bottom w:val="none" w:sz="0" w:space="0" w:color="auto"/>
        <w:right w:val="none" w:sz="0" w:space="0" w:color="auto"/>
      </w:divBdr>
    </w:div>
    <w:div w:id="1935942337">
      <w:bodyDiv w:val="1"/>
      <w:marLeft w:val="0"/>
      <w:marRight w:val="0"/>
      <w:marTop w:val="0"/>
      <w:marBottom w:val="0"/>
      <w:divBdr>
        <w:top w:val="none" w:sz="0" w:space="0" w:color="auto"/>
        <w:left w:val="none" w:sz="0" w:space="0" w:color="auto"/>
        <w:bottom w:val="none" w:sz="0" w:space="0" w:color="auto"/>
        <w:right w:val="none" w:sz="0" w:space="0" w:color="auto"/>
      </w:divBdr>
    </w:div>
    <w:div w:id="1936010821">
      <w:bodyDiv w:val="1"/>
      <w:marLeft w:val="0"/>
      <w:marRight w:val="0"/>
      <w:marTop w:val="0"/>
      <w:marBottom w:val="0"/>
      <w:divBdr>
        <w:top w:val="none" w:sz="0" w:space="0" w:color="auto"/>
        <w:left w:val="none" w:sz="0" w:space="0" w:color="auto"/>
        <w:bottom w:val="none" w:sz="0" w:space="0" w:color="auto"/>
        <w:right w:val="none" w:sz="0" w:space="0" w:color="auto"/>
      </w:divBdr>
    </w:div>
    <w:div w:id="1936013613">
      <w:bodyDiv w:val="1"/>
      <w:marLeft w:val="0"/>
      <w:marRight w:val="0"/>
      <w:marTop w:val="0"/>
      <w:marBottom w:val="0"/>
      <w:divBdr>
        <w:top w:val="none" w:sz="0" w:space="0" w:color="auto"/>
        <w:left w:val="none" w:sz="0" w:space="0" w:color="auto"/>
        <w:bottom w:val="none" w:sz="0" w:space="0" w:color="auto"/>
        <w:right w:val="none" w:sz="0" w:space="0" w:color="auto"/>
      </w:divBdr>
    </w:div>
    <w:div w:id="1936548516">
      <w:bodyDiv w:val="1"/>
      <w:marLeft w:val="0"/>
      <w:marRight w:val="0"/>
      <w:marTop w:val="0"/>
      <w:marBottom w:val="0"/>
      <w:divBdr>
        <w:top w:val="none" w:sz="0" w:space="0" w:color="auto"/>
        <w:left w:val="none" w:sz="0" w:space="0" w:color="auto"/>
        <w:bottom w:val="none" w:sz="0" w:space="0" w:color="auto"/>
        <w:right w:val="none" w:sz="0" w:space="0" w:color="auto"/>
      </w:divBdr>
    </w:div>
    <w:div w:id="1936664491">
      <w:bodyDiv w:val="1"/>
      <w:marLeft w:val="0"/>
      <w:marRight w:val="0"/>
      <w:marTop w:val="0"/>
      <w:marBottom w:val="0"/>
      <w:divBdr>
        <w:top w:val="none" w:sz="0" w:space="0" w:color="auto"/>
        <w:left w:val="none" w:sz="0" w:space="0" w:color="auto"/>
        <w:bottom w:val="none" w:sz="0" w:space="0" w:color="auto"/>
        <w:right w:val="none" w:sz="0" w:space="0" w:color="auto"/>
      </w:divBdr>
    </w:div>
    <w:div w:id="1936673713">
      <w:bodyDiv w:val="1"/>
      <w:marLeft w:val="0"/>
      <w:marRight w:val="0"/>
      <w:marTop w:val="0"/>
      <w:marBottom w:val="0"/>
      <w:divBdr>
        <w:top w:val="none" w:sz="0" w:space="0" w:color="auto"/>
        <w:left w:val="none" w:sz="0" w:space="0" w:color="auto"/>
        <w:bottom w:val="none" w:sz="0" w:space="0" w:color="auto"/>
        <w:right w:val="none" w:sz="0" w:space="0" w:color="auto"/>
      </w:divBdr>
    </w:div>
    <w:div w:id="1937518518">
      <w:bodyDiv w:val="1"/>
      <w:marLeft w:val="0"/>
      <w:marRight w:val="0"/>
      <w:marTop w:val="0"/>
      <w:marBottom w:val="0"/>
      <w:divBdr>
        <w:top w:val="none" w:sz="0" w:space="0" w:color="auto"/>
        <w:left w:val="none" w:sz="0" w:space="0" w:color="auto"/>
        <w:bottom w:val="none" w:sz="0" w:space="0" w:color="auto"/>
        <w:right w:val="none" w:sz="0" w:space="0" w:color="auto"/>
      </w:divBdr>
    </w:div>
    <w:div w:id="1937592182">
      <w:bodyDiv w:val="1"/>
      <w:marLeft w:val="0"/>
      <w:marRight w:val="0"/>
      <w:marTop w:val="0"/>
      <w:marBottom w:val="0"/>
      <w:divBdr>
        <w:top w:val="none" w:sz="0" w:space="0" w:color="auto"/>
        <w:left w:val="none" w:sz="0" w:space="0" w:color="auto"/>
        <w:bottom w:val="none" w:sz="0" w:space="0" w:color="auto"/>
        <w:right w:val="none" w:sz="0" w:space="0" w:color="auto"/>
      </w:divBdr>
    </w:div>
    <w:div w:id="1937784401">
      <w:bodyDiv w:val="1"/>
      <w:marLeft w:val="0"/>
      <w:marRight w:val="0"/>
      <w:marTop w:val="0"/>
      <w:marBottom w:val="0"/>
      <w:divBdr>
        <w:top w:val="none" w:sz="0" w:space="0" w:color="auto"/>
        <w:left w:val="none" w:sz="0" w:space="0" w:color="auto"/>
        <w:bottom w:val="none" w:sz="0" w:space="0" w:color="auto"/>
        <w:right w:val="none" w:sz="0" w:space="0" w:color="auto"/>
      </w:divBdr>
    </w:div>
    <w:div w:id="1937865690">
      <w:bodyDiv w:val="1"/>
      <w:marLeft w:val="0"/>
      <w:marRight w:val="0"/>
      <w:marTop w:val="0"/>
      <w:marBottom w:val="0"/>
      <w:divBdr>
        <w:top w:val="none" w:sz="0" w:space="0" w:color="auto"/>
        <w:left w:val="none" w:sz="0" w:space="0" w:color="auto"/>
        <w:bottom w:val="none" w:sz="0" w:space="0" w:color="auto"/>
        <w:right w:val="none" w:sz="0" w:space="0" w:color="auto"/>
      </w:divBdr>
    </w:div>
    <w:div w:id="1938437397">
      <w:bodyDiv w:val="1"/>
      <w:marLeft w:val="0"/>
      <w:marRight w:val="0"/>
      <w:marTop w:val="0"/>
      <w:marBottom w:val="0"/>
      <w:divBdr>
        <w:top w:val="none" w:sz="0" w:space="0" w:color="auto"/>
        <w:left w:val="none" w:sz="0" w:space="0" w:color="auto"/>
        <w:bottom w:val="none" w:sz="0" w:space="0" w:color="auto"/>
        <w:right w:val="none" w:sz="0" w:space="0" w:color="auto"/>
      </w:divBdr>
    </w:div>
    <w:div w:id="1938437407">
      <w:bodyDiv w:val="1"/>
      <w:marLeft w:val="0"/>
      <w:marRight w:val="0"/>
      <w:marTop w:val="0"/>
      <w:marBottom w:val="0"/>
      <w:divBdr>
        <w:top w:val="none" w:sz="0" w:space="0" w:color="auto"/>
        <w:left w:val="none" w:sz="0" w:space="0" w:color="auto"/>
        <w:bottom w:val="none" w:sz="0" w:space="0" w:color="auto"/>
        <w:right w:val="none" w:sz="0" w:space="0" w:color="auto"/>
      </w:divBdr>
    </w:div>
    <w:div w:id="1938442120">
      <w:bodyDiv w:val="1"/>
      <w:marLeft w:val="0"/>
      <w:marRight w:val="0"/>
      <w:marTop w:val="0"/>
      <w:marBottom w:val="0"/>
      <w:divBdr>
        <w:top w:val="none" w:sz="0" w:space="0" w:color="auto"/>
        <w:left w:val="none" w:sz="0" w:space="0" w:color="auto"/>
        <w:bottom w:val="none" w:sz="0" w:space="0" w:color="auto"/>
        <w:right w:val="none" w:sz="0" w:space="0" w:color="auto"/>
      </w:divBdr>
    </w:div>
    <w:div w:id="1938556238">
      <w:bodyDiv w:val="1"/>
      <w:marLeft w:val="0"/>
      <w:marRight w:val="0"/>
      <w:marTop w:val="0"/>
      <w:marBottom w:val="0"/>
      <w:divBdr>
        <w:top w:val="none" w:sz="0" w:space="0" w:color="auto"/>
        <w:left w:val="none" w:sz="0" w:space="0" w:color="auto"/>
        <w:bottom w:val="none" w:sz="0" w:space="0" w:color="auto"/>
        <w:right w:val="none" w:sz="0" w:space="0" w:color="auto"/>
      </w:divBdr>
    </w:div>
    <w:div w:id="1938831227">
      <w:bodyDiv w:val="1"/>
      <w:marLeft w:val="0"/>
      <w:marRight w:val="0"/>
      <w:marTop w:val="0"/>
      <w:marBottom w:val="0"/>
      <w:divBdr>
        <w:top w:val="none" w:sz="0" w:space="0" w:color="auto"/>
        <w:left w:val="none" w:sz="0" w:space="0" w:color="auto"/>
        <w:bottom w:val="none" w:sz="0" w:space="0" w:color="auto"/>
        <w:right w:val="none" w:sz="0" w:space="0" w:color="auto"/>
      </w:divBdr>
    </w:div>
    <w:div w:id="1939174618">
      <w:bodyDiv w:val="1"/>
      <w:marLeft w:val="0"/>
      <w:marRight w:val="0"/>
      <w:marTop w:val="0"/>
      <w:marBottom w:val="0"/>
      <w:divBdr>
        <w:top w:val="none" w:sz="0" w:space="0" w:color="auto"/>
        <w:left w:val="none" w:sz="0" w:space="0" w:color="auto"/>
        <w:bottom w:val="none" w:sz="0" w:space="0" w:color="auto"/>
        <w:right w:val="none" w:sz="0" w:space="0" w:color="auto"/>
      </w:divBdr>
    </w:div>
    <w:div w:id="1939365941">
      <w:bodyDiv w:val="1"/>
      <w:marLeft w:val="0"/>
      <w:marRight w:val="0"/>
      <w:marTop w:val="0"/>
      <w:marBottom w:val="0"/>
      <w:divBdr>
        <w:top w:val="none" w:sz="0" w:space="0" w:color="auto"/>
        <w:left w:val="none" w:sz="0" w:space="0" w:color="auto"/>
        <w:bottom w:val="none" w:sz="0" w:space="0" w:color="auto"/>
        <w:right w:val="none" w:sz="0" w:space="0" w:color="auto"/>
      </w:divBdr>
    </w:div>
    <w:div w:id="1939482111">
      <w:bodyDiv w:val="1"/>
      <w:marLeft w:val="0"/>
      <w:marRight w:val="0"/>
      <w:marTop w:val="0"/>
      <w:marBottom w:val="0"/>
      <w:divBdr>
        <w:top w:val="none" w:sz="0" w:space="0" w:color="auto"/>
        <w:left w:val="none" w:sz="0" w:space="0" w:color="auto"/>
        <w:bottom w:val="none" w:sz="0" w:space="0" w:color="auto"/>
        <w:right w:val="none" w:sz="0" w:space="0" w:color="auto"/>
      </w:divBdr>
    </w:div>
    <w:div w:id="1939680728">
      <w:bodyDiv w:val="1"/>
      <w:marLeft w:val="0"/>
      <w:marRight w:val="0"/>
      <w:marTop w:val="0"/>
      <w:marBottom w:val="0"/>
      <w:divBdr>
        <w:top w:val="none" w:sz="0" w:space="0" w:color="auto"/>
        <w:left w:val="none" w:sz="0" w:space="0" w:color="auto"/>
        <w:bottom w:val="none" w:sz="0" w:space="0" w:color="auto"/>
        <w:right w:val="none" w:sz="0" w:space="0" w:color="auto"/>
      </w:divBdr>
    </w:div>
    <w:div w:id="1940021288">
      <w:bodyDiv w:val="1"/>
      <w:marLeft w:val="0"/>
      <w:marRight w:val="0"/>
      <w:marTop w:val="0"/>
      <w:marBottom w:val="0"/>
      <w:divBdr>
        <w:top w:val="none" w:sz="0" w:space="0" w:color="auto"/>
        <w:left w:val="none" w:sz="0" w:space="0" w:color="auto"/>
        <w:bottom w:val="none" w:sz="0" w:space="0" w:color="auto"/>
        <w:right w:val="none" w:sz="0" w:space="0" w:color="auto"/>
      </w:divBdr>
    </w:div>
    <w:div w:id="1940063730">
      <w:bodyDiv w:val="1"/>
      <w:marLeft w:val="0"/>
      <w:marRight w:val="0"/>
      <w:marTop w:val="0"/>
      <w:marBottom w:val="0"/>
      <w:divBdr>
        <w:top w:val="none" w:sz="0" w:space="0" w:color="auto"/>
        <w:left w:val="none" w:sz="0" w:space="0" w:color="auto"/>
        <w:bottom w:val="none" w:sz="0" w:space="0" w:color="auto"/>
        <w:right w:val="none" w:sz="0" w:space="0" w:color="auto"/>
      </w:divBdr>
    </w:div>
    <w:div w:id="1940215365">
      <w:bodyDiv w:val="1"/>
      <w:marLeft w:val="0"/>
      <w:marRight w:val="0"/>
      <w:marTop w:val="0"/>
      <w:marBottom w:val="0"/>
      <w:divBdr>
        <w:top w:val="none" w:sz="0" w:space="0" w:color="auto"/>
        <w:left w:val="none" w:sz="0" w:space="0" w:color="auto"/>
        <w:bottom w:val="none" w:sz="0" w:space="0" w:color="auto"/>
        <w:right w:val="none" w:sz="0" w:space="0" w:color="auto"/>
      </w:divBdr>
    </w:div>
    <w:div w:id="1940482656">
      <w:bodyDiv w:val="1"/>
      <w:marLeft w:val="0"/>
      <w:marRight w:val="0"/>
      <w:marTop w:val="0"/>
      <w:marBottom w:val="0"/>
      <w:divBdr>
        <w:top w:val="none" w:sz="0" w:space="0" w:color="auto"/>
        <w:left w:val="none" w:sz="0" w:space="0" w:color="auto"/>
        <w:bottom w:val="none" w:sz="0" w:space="0" w:color="auto"/>
        <w:right w:val="none" w:sz="0" w:space="0" w:color="auto"/>
      </w:divBdr>
    </w:div>
    <w:div w:id="1940749208">
      <w:bodyDiv w:val="1"/>
      <w:marLeft w:val="0"/>
      <w:marRight w:val="0"/>
      <w:marTop w:val="0"/>
      <w:marBottom w:val="0"/>
      <w:divBdr>
        <w:top w:val="none" w:sz="0" w:space="0" w:color="auto"/>
        <w:left w:val="none" w:sz="0" w:space="0" w:color="auto"/>
        <w:bottom w:val="none" w:sz="0" w:space="0" w:color="auto"/>
        <w:right w:val="none" w:sz="0" w:space="0" w:color="auto"/>
      </w:divBdr>
    </w:div>
    <w:div w:id="1941061549">
      <w:bodyDiv w:val="1"/>
      <w:marLeft w:val="0"/>
      <w:marRight w:val="0"/>
      <w:marTop w:val="0"/>
      <w:marBottom w:val="0"/>
      <w:divBdr>
        <w:top w:val="none" w:sz="0" w:space="0" w:color="auto"/>
        <w:left w:val="none" w:sz="0" w:space="0" w:color="auto"/>
        <w:bottom w:val="none" w:sz="0" w:space="0" w:color="auto"/>
        <w:right w:val="none" w:sz="0" w:space="0" w:color="auto"/>
      </w:divBdr>
    </w:div>
    <w:div w:id="1941448870">
      <w:bodyDiv w:val="1"/>
      <w:marLeft w:val="0"/>
      <w:marRight w:val="0"/>
      <w:marTop w:val="0"/>
      <w:marBottom w:val="0"/>
      <w:divBdr>
        <w:top w:val="none" w:sz="0" w:space="0" w:color="auto"/>
        <w:left w:val="none" w:sz="0" w:space="0" w:color="auto"/>
        <w:bottom w:val="none" w:sz="0" w:space="0" w:color="auto"/>
        <w:right w:val="none" w:sz="0" w:space="0" w:color="auto"/>
      </w:divBdr>
    </w:div>
    <w:div w:id="1941452590">
      <w:bodyDiv w:val="1"/>
      <w:marLeft w:val="0"/>
      <w:marRight w:val="0"/>
      <w:marTop w:val="0"/>
      <w:marBottom w:val="0"/>
      <w:divBdr>
        <w:top w:val="none" w:sz="0" w:space="0" w:color="auto"/>
        <w:left w:val="none" w:sz="0" w:space="0" w:color="auto"/>
        <w:bottom w:val="none" w:sz="0" w:space="0" w:color="auto"/>
        <w:right w:val="none" w:sz="0" w:space="0" w:color="auto"/>
      </w:divBdr>
    </w:div>
    <w:div w:id="1941524390">
      <w:bodyDiv w:val="1"/>
      <w:marLeft w:val="0"/>
      <w:marRight w:val="0"/>
      <w:marTop w:val="0"/>
      <w:marBottom w:val="0"/>
      <w:divBdr>
        <w:top w:val="none" w:sz="0" w:space="0" w:color="auto"/>
        <w:left w:val="none" w:sz="0" w:space="0" w:color="auto"/>
        <w:bottom w:val="none" w:sz="0" w:space="0" w:color="auto"/>
        <w:right w:val="none" w:sz="0" w:space="0" w:color="auto"/>
      </w:divBdr>
    </w:div>
    <w:div w:id="1941647445">
      <w:bodyDiv w:val="1"/>
      <w:marLeft w:val="0"/>
      <w:marRight w:val="0"/>
      <w:marTop w:val="0"/>
      <w:marBottom w:val="0"/>
      <w:divBdr>
        <w:top w:val="none" w:sz="0" w:space="0" w:color="auto"/>
        <w:left w:val="none" w:sz="0" w:space="0" w:color="auto"/>
        <w:bottom w:val="none" w:sz="0" w:space="0" w:color="auto"/>
        <w:right w:val="none" w:sz="0" w:space="0" w:color="auto"/>
      </w:divBdr>
    </w:div>
    <w:div w:id="1942102390">
      <w:bodyDiv w:val="1"/>
      <w:marLeft w:val="0"/>
      <w:marRight w:val="0"/>
      <w:marTop w:val="0"/>
      <w:marBottom w:val="0"/>
      <w:divBdr>
        <w:top w:val="none" w:sz="0" w:space="0" w:color="auto"/>
        <w:left w:val="none" w:sz="0" w:space="0" w:color="auto"/>
        <w:bottom w:val="none" w:sz="0" w:space="0" w:color="auto"/>
        <w:right w:val="none" w:sz="0" w:space="0" w:color="auto"/>
      </w:divBdr>
    </w:div>
    <w:div w:id="1942225748">
      <w:bodyDiv w:val="1"/>
      <w:marLeft w:val="0"/>
      <w:marRight w:val="0"/>
      <w:marTop w:val="0"/>
      <w:marBottom w:val="0"/>
      <w:divBdr>
        <w:top w:val="none" w:sz="0" w:space="0" w:color="auto"/>
        <w:left w:val="none" w:sz="0" w:space="0" w:color="auto"/>
        <w:bottom w:val="none" w:sz="0" w:space="0" w:color="auto"/>
        <w:right w:val="none" w:sz="0" w:space="0" w:color="auto"/>
      </w:divBdr>
    </w:div>
    <w:div w:id="1942226613">
      <w:bodyDiv w:val="1"/>
      <w:marLeft w:val="0"/>
      <w:marRight w:val="0"/>
      <w:marTop w:val="0"/>
      <w:marBottom w:val="0"/>
      <w:divBdr>
        <w:top w:val="none" w:sz="0" w:space="0" w:color="auto"/>
        <w:left w:val="none" w:sz="0" w:space="0" w:color="auto"/>
        <w:bottom w:val="none" w:sz="0" w:space="0" w:color="auto"/>
        <w:right w:val="none" w:sz="0" w:space="0" w:color="auto"/>
      </w:divBdr>
    </w:div>
    <w:div w:id="1942374076">
      <w:bodyDiv w:val="1"/>
      <w:marLeft w:val="0"/>
      <w:marRight w:val="0"/>
      <w:marTop w:val="0"/>
      <w:marBottom w:val="0"/>
      <w:divBdr>
        <w:top w:val="none" w:sz="0" w:space="0" w:color="auto"/>
        <w:left w:val="none" w:sz="0" w:space="0" w:color="auto"/>
        <w:bottom w:val="none" w:sz="0" w:space="0" w:color="auto"/>
        <w:right w:val="none" w:sz="0" w:space="0" w:color="auto"/>
      </w:divBdr>
    </w:div>
    <w:div w:id="1942493069">
      <w:bodyDiv w:val="1"/>
      <w:marLeft w:val="0"/>
      <w:marRight w:val="0"/>
      <w:marTop w:val="0"/>
      <w:marBottom w:val="0"/>
      <w:divBdr>
        <w:top w:val="none" w:sz="0" w:space="0" w:color="auto"/>
        <w:left w:val="none" w:sz="0" w:space="0" w:color="auto"/>
        <w:bottom w:val="none" w:sz="0" w:space="0" w:color="auto"/>
        <w:right w:val="none" w:sz="0" w:space="0" w:color="auto"/>
      </w:divBdr>
    </w:div>
    <w:div w:id="1942569540">
      <w:bodyDiv w:val="1"/>
      <w:marLeft w:val="0"/>
      <w:marRight w:val="0"/>
      <w:marTop w:val="0"/>
      <w:marBottom w:val="0"/>
      <w:divBdr>
        <w:top w:val="none" w:sz="0" w:space="0" w:color="auto"/>
        <w:left w:val="none" w:sz="0" w:space="0" w:color="auto"/>
        <w:bottom w:val="none" w:sz="0" w:space="0" w:color="auto"/>
        <w:right w:val="none" w:sz="0" w:space="0" w:color="auto"/>
      </w:divBdr>
    </w:div>
    <w:div w:id="1942569790">
      <w:bodyDiv w:val="1"/>
      <w:marLeft w:val="0"/>
      <w:marRight w:val="0"/>
      <w:marTop w:val="0"/>
      <w:marBottom w:val="0"/>
      <w:divBdr>
        <w:top w:val="none" w:sz="0" w:space="0" w:color="auto"/>
        <w:left w:val="none" w:sz="0" w:space="0" w:color="auto"/>
        <w:bottom w:val="none" w:sz="0" w:space="0" w:color="auto"/>
        <w:right w:val="none" w:sz="0" w:space="0" w:color="auto"/>
      </w:divBdr>
    </w:div>
    <w:div w:id="1942686137">
      <w:bodyDiv w:val="1"/>
      <w:marLeft w:val="0"/>
      <w:marRight w:val="0"/>
      <w:marTop w:val="0"/>
      <w:marBottom w:val="0"/>
      <w:divBdr>
        <w:top w:val="none" w:sz="0" w:space="0" w:color="auto"/>
        <w:left w:val="none" w:sz="0" w:space="0" w:color="auto"/>
        <w:bottom w:val="none" w:sz="0" w:space="0" w:color="auto"/>
        <w:right w:val="none" w:sz="0" w:space="0" w:color="auto"/>
      </w:divBdr>
    </w:div>
    <w:div w:id="1942714487">
      <w:bodyDiv w:val="1"/>
      <w:marLeft w:val="0"/>
      <w:marRight w:val="0"/>
      <w:marTop w:val="0"/>
      <w:marBottom w:val="0"/>
      <w:divBdr>
        <w:top w:val="none" w:sz="0" w:space="0" w:color="auto"/>
        <w:left w:val="none" w:sz="0" w:space="0" w:color="auto"/>
        <w:bottom w:val="none" w:sz="0" w:space="0" w:color="auto"/>
        <w:right w:val="none" w:sz="0" w:space="0" w:color="auto"/>
      </w:divBdr>
    </w:div>
    <w:div w:id="1942912531">
      <w:bodyDiv w:val="1"/>
      <w:marLeft w:val="0"/>
      <w:marRight w:val="0"/>
      <w:marTop w:val="0"/>
      <w:marBottom w:val="0"/>
      <w:divBdr>
        <w:top w:val="none" w:sz="0" w:space="0" w:color="auto"/>
        <w:left w:val="none" w:sz="0" w:space="0" w:color="auto"/>
        <w:bottom w:val="none" w:sz="0" w:space="0" w:color="auto"/>
        <w:right w:val="none" w:sz="0" w:space="0" w:color="auto"/>
      </w:divBdr>
    </w:div>
    <w:div w:id="1943151144">
      <w:bodyDiv w:val="1"/>
      <w:marLeft w:val="0"/>
      <w:marRight w:val="0"/>
      <w:marTop w:val="0"/>
      <w:marBottom w:val="0"/>
      <w:divBdr>
        <w:top w:val="none" w:sz="0" w:space="0" w:color="auto"/>
        <w:left w:val="none" w:sz="0" w:space="0" w:color="auto"/>
        <w:bottom w:val="none" w:sz="0" w:space="0" w:color="auto"/>
        <w:right w:val="none" w:sz="0" w:space="0" w:color="auto"/>
      </w:divBdr>
    </w:div>
    <w:div w:id="1943492896">
      <w:bodyDiv w:val="1"/>
      <w:marLeft w:val="0"/>
      <w:marRight w:val="0"/>
      <w:marTop w:val="0"/>
      <w:marBottom w:val="0"/>
      <w:divBdr>
        <w:top w:val="none" w:sz="0" w:space="0" w:color="auto"/>
        <w:left w:val="none" w:sz="0" w:space="0" w:color="auto"/>
        <w:bottom w:val="none" w:sz="0" w:space="0" w:color="auto"/>
        <w:right w:val="none" w:sz="0" w:space="0" w:color="auto"/>
      </w:divBdr>
    </w:div>
    <w:div w:id="1943561484">
      <w:bodyDiv w:val="1"/>
      <w:marLeft w:val="0"/>
      <w:marRight w:val="0"/>
      <w:marTop w:val="0"/>
      <w:marBottom w:val="0"/>
      <w:divBdr>
        <w:top w:val="none" w:sz="0" w:space="0" w:color="auto"/>
        <w:left w:val="none" w:sz="0" w:space="0" w:color="auto"/>
        <w:bottom w:val="none" w:sz="0" w:space="0" w:color="auto"/>
        <w:right w:val="none" w:sz="0" w:space="0" w:color="auto"/>
      </w:divBdr>
    </w:div>
    <w:div w:id="1943684893">
      <w:bodyDiv w:val="1"/>
      <w:marLeft w:val="0"/>
      <w:marRight w:val="0"/>
      <w:marTop w:val="0"/>
      <w:marBottom w:val="0"/>
      <w:divBdr>
        <w:top w:val="none" w:sz="0" w:space="0" w:color="auto"/>
        <w:left w:val="none" w:sz="0" w:space="0" w:color="auto"/>
        <w:bottom w:val="none" w:sz="0" w:space="0" w:color="auto"/>
        <w:right w:val="none" w:sz="0" w:space="0" w:color="auto"/>
      </w:divBdr>
    </w:div>
    <w:div w:id="1943686315">
      <w:bodyDiv w:val="1"/>
      <w:marLeft w:val="0"/>
      <w:marRight w:val="0"/>
      <w:marTop w:val="0"/>
      <w:marBottom w:val="0"/>
      <w:divBdr>
        <w:top w:val="none" w:sz="0" w:space="0" w:color="auto"/>
        <w:left w:val="none" w:sz="0" w:space="0" w:color="auto"/>
        <w:bottom w:val="none" w:sz="0" w:space="0" w:color="auto"/>
        <w:right w:val="none" w:sz="0" w:space="0" w:color="auto"/>
      </w:divBdr>
    </w:div>
    <w:div w:id="1943756694">
      <w:bodyDiv w:val="1"/>
      <w:marLeft w:val="0"/>
      <w:marRight w:val="0"/>
      <w:marTop w:val="0"/>
      <w:marBottom w:val="0"/>
      <w:divBdr>
        <w:top w:val="none" w:sz="0" w:space="0" w:color="auto"/>
        <w:left w:val="none" w:sz="0" w:space="0" w:color="auto"/>
        <w:bottom w:val="none" w:sz="0" w:space="0" w:color="auto"/>
        <w:right w:val="none" w:sz="0" w:space="0" w:color="auto"/>
      </w:divBdr>
    </w:div>
    <w:div w:id="1943799491">
      <w:bodyDiv w:val="1"/>
      <w:marLeft w:val="0"/>
      <w:marRight w:val="0"/>
      <w:marTop w:val="0"/>
      <w:marBottom w:val="0"/>
      <w:divBdr>
        <w:top w:val="none" w:sz="0" w:space="0" w:color="auto"/>
        <w:left w:val="none" w:sz="0" w:space="0" w:color="auto"/>
        <w:bottom w:val="none" w:sz="0" w:space="0" w:color="auto"/>
        <w:right w:val="none" w:sz="0" w:space="0" w:color="auto"/>
      </w:divBdr>
    </w:div>
    <w:div w:id="1943873593">
      <w:bodyDiv w:val="1"/>
      <w:marLeft w:val="0"/>
      <w:marRight w:val="0"/>
      <w:marTop w:val="0"/>
      <w:marBottom w:val="0"/>
      <w:divBdr>
        <w:top w:val="none" w:sz="0" w:space="0" w:color="auto"/>
        <w:left w:val="none" w:sz="0" w:space="0" w:color="auto"/>
        <w:bottom w:val="none" w:sz="0" w:space="0" w:color="auto"/>
        <w:right w:val="none" w:sz="0" w:space="0" w:color="auto"/>
      </w:divBdr>
    </w:div>
    <w:div w:id="1943950894">
      <w:bodyDiv w:val="1"/>
      <w:marLeft w:val="0"/>
      <w:marRight w:val="0"/>
      <w:marTop w:val="0"/>
      <w:marBottom w:val="0"/>
      <w:divBdr>
        <w:top w:val="none" w:sz="0" w:space="0" w:color="auto"/>
        <w:left w:val="none" w:sz="0" w:space="0" w:color="auto"/>
        <w:bottom w:val="none" w:sz="0" w:space="0" w:color="auto"/>
        <w:right w:val="none" w:sz="0" w:space="0" w:color="auto"/>
      </w:divBdr>
    </w:div>
    <w:div w:id="1943994609">
      <w:bodyDiv w:val="1"/>
      <w:marLeft w:val="0"/>
      <w:marRight w:val="0"/>
      <w:marTop w:val="0"/>
      <w:marBottom w:val="0"/>
      <w:divBdr>
        <w:top w:val="none" w:sz="0" w:space="0" w:color="auto"/>
        <w:left w:val="none" w:sz="0" w:space="0" w:color="auto"/>
        <w:bottom w:val="none" w:sz="0" w:space="0" w:color="auto"/>
        <w:right w:val="none" w:sz="0" w:space="0" w:color="auto"/>
      </w:divBdr>
    </w:div>
    <w:div w:id="1943996031">
      <w:bodyDiv w:val="1"/>
      <w:marLeft w:val="0"/>
      <w:marRight w:val="0"/>
      <w:marTop w:val="0"/>
      <w:marBottom w:val="0"/>
      <w:divBdr>
        <w:top w:val="none" w:sz="0" w:space="0" w:color="auto"/>
        <w:left w:val="none" w:sz="0" w:space="0" w:color="auto"/>
        <w:bottom w:val="none" w:sz="0" w:space="0" w:color="auto"/>
        <w:right w:val="none" w:sz="0" w:space="0" w:color="auto"/>
      </w:divBdr>
    </w:div>
    <w:div w:id="1944073741">
      <w:bodyDiv w:val="1"/>
      <w:marLeft w:val="0"/>
      <w:marRight w:val="0"/>
      <w:marTop w:val="0"/>
      <w:marBottom w:val="0"/>
      <w:divBdr>
        <w:top w:val="none" w:sz="0" w:space="0" w:color="auto"/>
        <w:left w:val="none" w:sz="0" w:space="0" w:color="auto"/>
        <w:bottom w:val="none" w:sz="0" w:space="0" w:color="auto"/>
        <w:right w:val="none" w:sz="0" w:space="0" w:color="auto"/>
      </w:divBdr>
    </w:div>
    <w:div w:id="1944409620">
      <w:bodyDiv w:val="1"/>
      <w:marLeft w:val="0"/>
      <w:marRight w:val="0"/>
      <w:marTop w:val="0"/>
      <w:marBottom w:val="0"/>
      <w:divBdr>
        <w:top w:val="none" w:sz="0" w:space="0" w:color="auto"/>
        <w:left w:val="none" w:sz="0" w:space="0" w:color="auto"/>
        <w:bottom w:val="none" w:sz="0" w:space="0" w:color="auto"/>
        <w:right w:val="none" w:sz="0" w:space="0" w:color="auto"/>
      </w:divBdr>
    </w:div>
    <w:div w:id="1944454331">
      <w:bodyDiv w:val="1"/>
      <w:marLeft w:val="0"/>
      <w:marRight w:val="0"/>
      <w:marTop w:val="0"/>
      <w:marBottom w:val="0"/>
      <w:divBdr>
        <w:top w:val="none" w:sz="0" w:space="0" w:color="auto"/>
        <w:left w:val="none" w:sz="0" w:space="0" w:color="auto"/>
        <w:bottom w:val="none" w:sz="0" w:space="0" w:color="auto"/>
        <w:right w:val="none" w:sz="0" w:space="0" w:color="auto"/>
      </w:divBdr>
    </w:div>
    <w:div w:id="1944456601">
      <w:bodyDiv w:val="1"/>
      <w:marLeft w:val="0"/>
      <w:marRight w:val="0"/>
      <w:marTop w:val="0"/>
      <w:marBottom w:val="0"/>
      <w:divBdr>
        <w:top w:val="none" w:sz="0" w:space="0" w:color="auto"/>
        <w:left w:val="none" w:sz="0" w:space="0" w:color="auto"/>
        <w:bottom w:val="none" w:sz="0" w:space="0" w:color="auto"/>
        <w:right w:val="none" w:sz="0" w:space="0" w:color="auto"/>
      </w:divBdr>
    </w:div>
    <w:div w:id="1944534792">
      <w:bodyDiv w:val="1"/>
      <w:marLeft w:val="0"/>
      <w:marRight w:val="0"/>
      <w:marTop w:val="0"/>
      <w:marBottom w:val="0"/>
      <w:divBdr>
        <w:top w:val="none" w:sz="0" w:space="0" w:color="auto"/>
        <w:left w:val="none" w:sz="0" w:space="0" w:color="auto"/>
        <w:bottom w:val="none" w:sz="0" w:space="0" w:color="auto"/>
        <w:right w:val="none" w:sz="0" w:space="0" w:color="auto"/>
      </w:divBdr>
    </w:div>
    <w:div w:id="1944611129">
      <w:bodyDiv w:val="1"/>
      <w:marLeft w:val="0"/>
      <w:marRight w:val="0"/>
      <w:marTop w:val="0"/>
      <w:marBottom w:val="0"/>
      <w:divBdr>
        <w:top w:val="none" w:sz="0" w:space="0" w:color="auto"/>
        <w:left w:val="none" w:sz="0" w:space="0" w:color="auto"/>
        <w:bottom w:val="none" w:sz="0" w:space="0" w:color="auto"/>
        <w:right w:val="none" w:sz="0" w:space="0" w:color="auto"/>
      </w:divBdr>
    </w:div>
    <w:div w:id="1944921457">
      <w:bodyDiv w:val="1"/>
      <w:marLeft w:val="0"/>
      <w:marRight w:val="0"/>
      <w:marTop w:val="0"/>
      <w:marBottom w:val="0"/>
      <w:divBdr>
        <w:top w:val="none" w:sz="0" w:space="0" w:color="auto"/>
        <w:left w:val="none" w:sz="0" w:space="0" w:color="auto"/>
        <w:bottom w:val="none" w:sz="0" w:space="0" w:color="auto"/>
        <w:right w:val="none" w:sz="0" w:space="0" w:color="auto"/>
      </w:divBdr>
    </w:div>
    <w:div w:id="1944990097">
      <w:bodyDiv w:val="1"/>
      <w:marLeft w:val="0"/>
      <w:marRight w:val="0"/>
      <w:marTop w:val="0"/>
      <w:marBottom w:val="0"/>
      <w:divBdr>
        <w:top w:val="none" w:sz="0" w:space="0" w:color="auto"/>
        <w:left w:val="none" w:sz="0" w:space="0" w:color="auto"/>
        <w:bottom w:val="none" w:sz="0" w:space="0" w:color="auto"/>
        <w:right w:val="none" w:sz="0" w:space="0" w:color="auto"/>
      </w:divBdr>
    </w:div>
    <w:div w:id="1945114691">
      <w:bodyDiv w:val="1"/>
      <w:marLeft w:val="0"/>
      <w:marRight w:val="0"/>
      <w:marTop w:val="0"/>
      <w:marBottom w:val="0"/>
      <w:divBdr>
        <w:top w:val="none" w:sz="0" w:space="0" w:color="auto"/>
        <w:left w:val="none" w:sz="0" w:space="0" w:color="auto"/>
        <w:bottom w:val="none" w:sz="0" w:space="0" w:color="auto"/>
        <w:right w:val="none" w:sz="0" w:space="0" w:color="auto"/>
      </w:divBdr>
    </w:div>
    <w:div w:id="1945305166">
      <w:bodyDiv w:val="1"/>
      <w:marLeft w:val="0"/>
      <w:marRight w:val="0"/>
      <w:marTop w:val="0"/>
      <w:marBottom w:val="0"/>
      <w:divBdr>
        <w:top w:val="none" w:sz="0" w:space="0" w:color="auto"/>
        <w:left w:val="none" w:sz="0" w:space="0" w:color="auto"/>
        <w:bottom w:val="none" w:sz="0" w:space="0" w:color="auto"/>
        <w:right w:val="none" w:sz="0" w:space="0" w:color="auto"/>
      </w:divBdr>
    </w:div>
    <w:div w:id="1945725440">
      <w:bodyDiv w:val="1"/>
      <w:marLeft w:val="0"/>
      <w:marRight w:val="0"/>
      <w:marTop w:val="0"/>
      <w:marBottom w:val="0"/>
      <w:divBdr>
        <w:top w:val="none" w:sz="0" w:space="0" w:color="auto"/>
        <w:left w:val="none" w:sz="0" w:space="0" w:color="auto"/>
        <w:bottom w:val="none" w:sz="0" w:space="0" w:color="auto"/>
        <w:right w:val="none" w:sz="0" w:space="0" w:color="auto"/>
      </w:divBdr>
    </w:div>
    <w:div w:id="1946570432">
      <w:bodyDiv w:val="1"/>
      <w:marLeft w:val="0"/>
      <w:marRight w:val="0"/>
      <w:marTop w:val="0"/>
      <w:marBottom w:val="0"/>
      <w:divBdr>
        <w:top w:val="none" w:sz="0" w:space="0" w:color="auto"/>
        <w:left w:val="none" w:sz="0" w:space="0" w:color="auto"/>
        <w:bottom w:val="none" w:sz="0" w:space="0" w:color="auto"/>
        <w:right w:val="none" w:sz="0" w:space="0" w:color="auto"/>
      </w:divBdr>
    </w:div>
    <w:div w:id="1947037128">
      <w:bodyDiv w:val="1"/>
      <w:marLeft w:val="0"/>
      <w:marRight w:val="0"/>
      <w:marTop w:val="0"/>
      <w:marBottom w:val="0"/>
      <w:divBdr>
        <w:top w:val="none" w:sz="0" w:space="0" w:color="auto"/>
        <w:left w:val="none" w:sz="0" w:space="0" w:color="auto"/>
        <w:bottom w:val="none" w:sz="0" w:space="0" w:color="auto"/>
        <w:right w:val="none" w:sz="0" w:space="0" w:color="auto"/>
      </w:divBdr>
    </w:div>
    <w:div w:id="1947539355">
      <w:bodyDiv w:val="1"/>
      <w:marLeft w:val="0"/>
      <w:marRight w:val="0"/>
      <w:marTop w:val="0"/>
      <w:marBottom w:val="0"/>
      <w:divBdr>
        <w:top w:val="none" w:sz="0" w:space="0" w:color="auto"/>
        <w:left w:val="none" w:sz="0" w:space="0" w:color="auto"/>
        <w:bottom w:val="none" w:sz="0" w:space="0" w:color="auto"/>
        <w:right w:val="none" w:sz="0" w:space="0" w:color="auto"/>
      </w:divBdr>
    </w:div>
    <w:div w:id="1947542984">
      <w:bodyDiv w:val="1"/>
      <w:marLeft w:val="0"/>
      <w:marRight w:val="0"/>
      <w:marTop w:val="0"/>
      <w:marBottom w:val="0"/>
      <w:divBdr>
        <w:top w:val="none" w:sz="0" w:space="0" w:color="auto"/>
        <w:left w:val="none" w:sz="0" w:space="0" w:color="auto"/>
        <w:bottom w:val="none" w:sz="0" w:space="0" w:color="auto"/>
        <w:right w:val="none" w:sz="0" w:space="0" w:color="auto"/>
      </w:divBdr>
    </w:div>
    <w:div w:id="1947617210">
      <w:bodyDiv w:val="1"/>
      <w:marLeft w:val="0"/>
      <w:marRight w:val="0"/>
      <w:marTop w:val="0"/>
      <w:marBottom w:val="0"/>
      <w:divBdr>
        <w:top w:val="none" w:sz="0" w:space="0" w:color="auto"/>
        <w:left w:val="none" w:sz="0" w:space="0" w:color="auto"/>
        <w:bottom w:val="none" w:sz="0" w:space="0" w:color="auto"/>
        <w:right w:val="none" w:sz="0" w:space="0" w:color="auto"/>
      </w:divBdr>
    </w:div>
    <w:div w:id="1947617303">
      <w:bodyDiv w:val="1"/>
      <w:marLeft w:val="0"/>
      <w:marRight w:val="0"/>
      <w:marTop w:val="0"/>
      <w:marBottom w:val="0"/>
      <w:divBdr>
        <w:top w:val="none" w:sz="0" w:space="0" w:color="auto"/>
        <w:left w:val="none" w:sz="0" w:space="0" w:color="auto"/>
        <w:bottom w:val="none" w:sz="0" w:space="0" w:color="auto"/>
        <w:right w:val="none" w:sz="0" w:space="0" w:color="auto"/>
      </w:divBdr>
    </w:div>
    <w:div w:id="1947688428">
      <w:bodyDiv w:val="1"/>
      <w:marLeft w:val="0"/>
      <w:marRight w:val="0"/>
      <w:marTop w:val="0"/>
      <w:marBottom w:val="0"/>
      <w:divBdr>
        <w:top w:val="none" w:sz="0" w:space="0" w:color="auto"/>
        <w:left w:val="none" w:sz="0" w:space="0" w:color="auto"/>
        <w:bottom w:val="none" w:sz="0" w:space="0" w:color="auto"/>
        <w:right w:val="none" w:sz="0" w:space="0" w:color="auto"/>
      </w:divBdr>
    </w:div>
    <w:div w:id="1947931614">
      <w:bodyDiv w:val="1"/>
      <w:marLeft w:val="0"/>
      <w:marRight w:val="0"/>
      <w:marTop w:val="0"/>
      <w:marBottom w:val="0"/>
      <w:divBdr>
        <w:top w:val="none" w:sz="0" w:space="0" w:color="auto"/>
        <w:left w:val="none" w:sz="0" w:space="0" w:color="auto"/>
        <w:bottom w:val="none" w:sz="0" w:space="0" w:color="auto"/>
        <w:right w:val="none" w:sz="0" w:space="0" w:color="auto"/>
      </w:divBdr>
    </w:div>
    <w:div w:id="1948200084">
      <w:bodyDiv w:val="1"/>
      <w:marLeft w:val="0"/>
      <w:marRight w:val="0"/>
      <w:marTop w:val="0"/>
      <w:marBottom w:val="0"/>
      <w:divBdr>
        <w:top w:val="none" w:sz="0" w:space="0" w:color="auto"/>
        <w:left w:val="none" w:sz="0" w:space="0" w:color="auto"/>
        <w:bottom w:val="none" w:sz="0" w:space="0" w:color="auto"/>
        <w:right w:val="none" w:sz="0" w:space="0" w:color="auto"/>
      </w:divBdr>
    </w:div>
    <w:div w:id="1948348532">
      <w:bodyDiv w:val="1"/>
      <w:marLeft w:val="0"/>
      <w:marRight w:val="0"/>
      <w:marTop w:val="0"/>
      <w:marBottom w:val="0"/>
      <w:divBdr>
        <w:top w:val="none" w:sz="0" w:space="0" w:color="auto"/>
        <w:left w:val="none" w:sz="0" w:space="0" w:color="auto"/>
        <w:bottom w:val="none" w:sz="0" w:space="0" w:color="auto"/>
        <w:right w:val="none" w:sz="0" w:space="0" w:color="auto"/>
      </w:divBdr>
    </w:div>
    <w:div w:id="1948416691">
      <w:bodyDiv w:val="1"/>
      <w:marLeft w:val="0"/>
      <w:marRight w:val="0"/>
      <w:marTop w:val="0"/>
      <w:marBottom w:val="0"/>
      <w:divBdr>
        <w:top w:val="none" w:sz="0" w:space="0" w:color="auto"/>
        <w:left w:val="none" w:sz="0" w:space="0" w:color="auto"/>
        <w:bottom w:val="none" w:sz="0" w:space="0" w:color="auto"/>
        <w:right w:val="none" w:sz="0" w:space="0" w:color="auto"/>
      </w:divBdr>
    </w:div>
    <w:div w:id="1948468474">
      <w:bodyDiv w:val="1"/>
      <w:marLeft w:val="0"/>
      <w:marRight w:val="0"/>
      <w:marTop w:val="0"/>
      <w:marBottom w:val="0"/>
      <w:divBdr>
        <w:top w:val="none" w:sz="0" w:space="0" w:color="auto"/>
        <w:left w:val="none" w:sz="0" w:space="0" w:color="auto"/>
        <w:bottom w:val="none" w:sz="0" w:space="0" w:color="auto"/>
        <w:right w:val="none" w:sz="0" w:space="0" w:color="auto"/>
      </w:divBdr>
    </w:div>
    <w:div w:id="1948581964">
      <w:bodyDiv w:val="1"/>
      <w:marLeft w:val="0"/>
      <w:marRight w:val="0"/>
      <w:marTop w:val="0"/>
      <w:marBottom w:val="0"/>
      <w:divBdr>
        <w:top w:val="none" w:sz="0" w:space="0" w:color="auto"/>
        <w:left w:val="none" w:sz="0" w:space="0" w:color="auto"/>
        <w:bottom w:val="none" w:sz="0" w:space="0" w:color="auto"/>
        <w:right w:val="none" w:sz="0" w:space="0" w:color="auto"/>
      </w:divBdr>
    </w:div>
    <w:div w:id="1948728461">
      <w:bodyDiv w:val="1"/>
      <w:marLeft w:val="0"/>
      <w:marRight w:val="0"/>
      <w:marTop w:val="0"/>
      <w:marBottom w:val="0"/>
      <w:divBdr>
        <w:top w:val="none" w:sz="0" w:space="0" w:color="auto"/>
        <w:left w:val="none" w:sz="0" w:space="0" w:color="auto"/>
        <w:bottom w:val="none" w:sz="0" w:space="0" w:color="auto"/>
        <w:right w:val="none" w:sz="0" w:space="0" w:color="auto"/>
      </w:divBdr>
    </w:div>
    <w:div w:id="1948998334">
      <w:bodyDiv w:val="1"/>
      <w:marLeft w:val="0"/>
      <w:marRight w:val="0"/>
      <w:marTop w:val="0"/>
      <w:marBottom w:val="0"/>
      <w:divBdr>
        <w:top w:val="none" w:sz="0" w:space="0" w:color="auto"/>
        <w:left w:val="none" w:sz="0" w:space="0" w:color="auto"/>
        <w:bottom w:val="none" w:sz="0" w:space="0" w:color="auto"/>
        <w:right w:val="none" w:sz="0" w:space="0" w:color="auto"/>
      </w:divBdr>
    </w:div>
    <w:div w:id="1949118244">
      <w:bodyDiv w:val="1"/>
      <w:marLeft w:val="0"/>
      <w:marRight w:val="0"/>
      <w:marTop w:val="0"/>
      <w:marBottom w:val="0"/>
      <w:divBdr>
        <w:top w:val="none" w:sz="0" w:space="0" w:color="auto"/>
        <w:left w:val="none" w:sz="0" w:space="0" w:color="auto"/>
        <w:bottom w:val="none" w:sz="0" w:space="0" w:color="auto"/>
        <w:right w:val="none" w:sz="0" w:space="0" w:color="auto"/>
      </w:divBdr>
    </w:div>
    <w:div w:id="1949657919">
      <w:bodyDiv w:val="1"/>
      <w:marLeft w:val="0"/>
      <w:marRight w:val="0"/>
      <w:marTop w:val="0"/>
      <w:marBottom w:val="0"/>
      <w:divBdr>
        <w:top w:val="none" w:sz="0" w:space="0" w:color="auto"/>
        <w:left w:val="none" w:sz="0" w:space="0" w:color="auto"/>
        <w:bottom w:val="none" w:sz="0" w:space="0" w:color="auto"/>
        <w:right w:val="none" w:sz="0" w:space="0" w:color="auto"/>
      </w:divBdr>
    </w:div>
    <w:div w:id="1949851154">
      <w:bodyDiv w:val="1"/>
      <w:marLeft w:val="0"/>
      <w:marRight w:val="0"/>
      <w:marTop w:val="0"/>
      <w:marBottom w:val="0"/>
      <w:divBdr>
        <w:top w:val="none" w:sz="0" w:space="0" w:color="auto"/>
        <w:left w:val="none" w:sz="0" w:space="0" w:color="auto"/>
        <w:bottom w:val="none" w:sz="0" w:space="0" w:color="auto"/>
        <w:right w:val="none" w:sz="0" w:space="0" w:color="auto"/>
      </w:divBdr>
    </w:div>
    <w:div w:id="1949894328">
      <w:bodyDiv w:val="1"/>
      <w:marLeft w:val="0"/>
      <w:marRight w:val="0"/>
      <w:marTop w:val="0"/>
      <w:marBottom w:val="0"/>
      <w:divBdr>
        <w:top w:val="none" w:sz="0" w:space="0" w:color="auto"/>
        <w:left w:val="none" w:sz="0" w:space="0" w:color="auto"/>
        <w:bottom w:val="none" w:sz="0" w:space="0" w:color="auto"/>
        <w:right w:val="none" w:sz="0" w:space="0" w:color="auto"/>
      </w:divBdr>
    </w:div>
    <w:div w:id="1950047358">
      <w:bodyDiv w:val="1"/>
      <w:marLeft w:val="0"/>
      <w:marRight w:val="0"/>
      <w:marTop w:val="0"/>
      <w:marBottom w:val="0"/>
      <w:divBdr>
        <w:top w:val="none" w:sz="0" w:space="0" w:color="auto"/>
        <w:left w:val="none" w:sz="0" w:space="0" w:color="auto"/>
        <w:bottom w:val="none" w:sz="0" w:space="0" w:color="auto"/>
        <w:right w:val="none" w:sz="0" w:space="0" w:color="auto"/>
      </w:divBdr>
    </w:div>
    <w:div w:id="1950507460">
      <w:bodyDiv w:val="1"/>
      <w:marLeft w:val="0"/>
      <w:marRight w:val="0"/>
      <w:marTop w:val="0"/>
      <w:marBottom w:val="0"/>
      <w:divBdr>
        <w:top w:val="none" w:sz="0" w:space="0" w:color="auto"/>
        <w:left w:val="none" w:sz="0" w:space="0" w:color="auto"/>
        <w:bottom w:val="none" w:sz="0" w:space="0" w:color="auto"/>
        <w:right w:val="none" w:sz="0" w:space="0" w:color="auto"/>
      </w:divBdr>
    </w:div>
    <w:div w:id="1951009556">
      <w:bodyDiv w:val="1"/>
      <w:marLeft w:val="0"/>
      <w:marRight w:val="0"/>
      <w:marTop w:val="0"/>
      <w:marBottom w:val="0"/>
      <w:divBdr>
        <w:top w:val="none" w:sz="0" w:space="0" w:color="auto"/>
        <w:left w:val="none" w:sz="0" w:space="0" w:color="auto"/>
        <w:bottom w:val="none" w:sz="0" w:space="0" w:color="auto"/>
        <w:right w:val="none" w:sz="0" w:space="0" w:color="auto"/>
      </w:divBdr>
    </w:div>
    <w:div w:id="1951546099">
      <w:bodyDiv w:val="1"/>
      <w:marLeft w:val="0"/>
      <w:marRight w:val="0"/>
      <w:marTop w:val="0"/>
      <w:marBottom w:val="0"/>
      <w:divBdr>
        <w:top w:val="none" w:sz="0" w:space="0" w:color="auto"/>
        <w:left w:val="none" w:sz="0" w:space="0" w:color="auto"/>
        <w:bottom w:val="none" w:sz="0" w:space="0" w:color="auto"/>
        <w:right w:val="none" w:sz="0" w:space="0" w:color="auto"/>
      </w:divBdr>
    </w:div>
    <w:div w:id="1951617753">
      <w:bodyDiv w:val="1"/>
      <w:marLeft w:val="0"/>
      <w:marRight w:val="0"/>
      <w:marTop w:val="0"/>
      <w:marBottom w:val="0"/>
      <w:divBdr>
        <w:top w:val="none" w:sz="0" w:space="0" w:color="auto"/>
        <w:left w:val="none" w:sz="0" w:space="0" w:color="auto"/>
        <w:bottom w:val="none" w:sz="0" w:space="0" w:color="auto"/>
        <w:right w:val="none" w:sz="0" w:space="0" w:color="auto"/>
      </w:divBdr>
    </w:div>
    <w:div w:id="1951886442">
      <w:bodyDiv w:val="1"/>
      <w:marLeft w:val="0"/>
      <w:marRight w:val="0"/>
      <w:marTop w:val="0"/>
      <w:marBottom w:val="0"/>
      <w:divBdr>
        <w:top w:val="none" w:sz="0" w:space="0" w:color="auto"/>
        <w:left w:val="none" w:sz="0" w:space="0" w:color="auto"/>
        <w:bottom w:val="none" w:sz="0" w:space="0" w:color="auto"/>
        <w:right w:val="none" w:sz="0" w:space="0" w:color="auto"/>
      </w:divBdr>
    </w:div>
    <w:div w:id="1952123683">
      <w:bodyDiv w:val="1"/>
      <w:marLeft w:val="0"/>
      <w:marRight w:val="0"/>
      <w:marTop w:val="0"/>
      <w:marBottom w:val="0"/>
      <w:divBdr>
        <w:top w:val="none" w:sz="0" w:space="0" w:color="auto"/>
        <w:left w:val="none" w:sz="0" w:space="0" w:color="auto"/>
        <w:bottom w:val="none" w:sz="0" w:space="0" w:color="auto"/>
        <w:right w:val="none" w:sz="0" w:space="0" w:color="auto"/>
      </w:divBdr>
    </w:div>
    <w:div w:id="1952127330">
      <w:bodyDiv w:val="1"/>
      <w:marLeft w:val="0"/>
      <w:marRight w:val="0"/>
      <w:marTop w:val="0"/>
      <w:marBottom w:val="0"/>
      <w:divBdr>
        <w:top w:val="none" w:sz="0" w:space="0" w:color="auto"/>
        <w:left w:val="none" w:sz="0" w:space="0" w:color="auto"/>
        <w:bottom w:val="none" w:sz="0" w:space="0" w:color="auto"/>
        <w:right w:val="none" w:sz="0" w:space="0" w:color="auto"/>
      </w:divBdr>
    </w:div>
    <w:div w:id="1952128664">
      <w:bodyDiv w:val="1"/>
      <w:marLeft w:val="0"/>
      <w:marRight w:val="0"/>
      <w:marTop w:val="0"/>
      <w:marBottom w:val="0"/>
      <w:divBdr>
        <w:top w:val="none" w:sz="0" w:space="0" w:color="auto"/>
        <w:left w:val="none" w:sz="0" w:space="0" w:color="auto"/>
        <w:bottom w:val="none" w:sz="0" w:space="0" w:color="auto"/>
        <w:right w:val="none" w:sz="0" w:space="0" w:color="auto"/>
      </w:divBdr>
    </w:div>
    <w:div w:id="1952280132">
      <w:bodyDiv w:val="1"/>
      <w:marLeft w:val="0"/>
      <w:marRight w:val="0"/>
      <w:marTop w:val="0"/>
      <w:marBottom w:val="0"/>
      <w:divBdr>
        <w:top w:val="none" w:sz="0" w:space="0" w:color="auto"/>
        <w:left w:val="none" w:sz="0" w:space="0" w:color="auto"/>
        <w:bottom w:val="none" w:sz="0" w:space="0" w:color="auto"/>
        <w:right w:val="none" w:sz="0" w:space="0" w:color="auto"/>
      </w:divBdr>
    </w:div>
    <w:div w:id="1952517909">
      <w:bodyDiv w:val="1"/>
      <w:marLeft w:val="0"/>
      <w:marRight w:val="0"/>
      <w:marTop w:val="0"/>
      <w:marBottom w:val="0"/>
      <w:divBdr>
        <w:top w:val="none" w:sz="0" w:space="0" w:color="auto"/>
        <w:left w:val="none" w:sz="0" w:space="0" w:color="auto"/>
        <w:bottom w:val="none" w:sz="0" w:space="0" w:color="auto"/>
        <w:right w:val="none" w:sz="0" w:space="0" w:color="auto"/>
      </w:divBdr>
    </w:div>
    <w:div w:id="1952741062">
      <w:bodyDiv w:val="1"/>
      <w:marLeft w:val="0"/>
      <w:marRight w:val="0"/>
      <w:marTop w:val="0"/>
      <w:marBottom w:val="0"/>
      <w:divBdr>
        <w:top w:val="none" w:sz="0" w:space="0" w:color="auto"/>
        <w:left w:val="none" w:sz="0" w:space="0" w:color="auto"/>
        <w:bottom w:val="none" w:sz="0" w:space="0" w:color="auto"/>
        <w:right w:val="none" w:sz="0" w:space="0" w:color="auto"/>
      </w:divBdr>
    </w:div>
    <w:div w:id="1953393374">
      <w:bodyDiv w:val="1"/>
      <w:marLeft w:val="0"/>
      <w:marRight w:val="0"/>
      <w:marTop w:val="0"/>
      <w:marBottom w:val="0"/>
      <w:divBdr>
        <w:top w:val="none" w:sz="0" w:space="0" w:color="auto"/>
        <w:left w:val="none" w:sz="0" w:space="0" w:color="auto"/>
        <w:bottom w:val="none" w:sz="0" w:space="0" w:color="auto"/>
        <w:right w:val="none" w:sz="0" w:space="0" w:color="auto"/>
      </w:divBdr>
    </w:div>
    <w:div w:id="1953509287">
      <w:bodyDiv w:val="1"/>
      <w:marLeft w:val="0"/>
      <w:marRight w:val="0"/>
      <w:marTop w:val="0"/>
      <w:marBottom w:val="0"/>
      <w:divBdr>
        <w:top w:val="none" w:sz="0" w:space="0" w:color="auto"/>
        <w:left w:val="none" w:sz="0" w:space="0" w:color="auto"/>
        <w:bottom w:val="none" w:sz="0" w:space="0" w:color="auto"/>
        <w:right w:val="none" w:sz="0" w:space="0" w:color="auto"/>
      </w:divBdr>
    </w:div>
    <w:div w:id="1953585909">
      <w:bodyDiv w:val="1"/>
      <w:marLeft w:val="0"/>
      <w:marRight w:val="0"/>
      <w:marTop w:val="0"/>
      <w:marBottom w:val="0"/>
      <w:divBdr>
        <w:top w:val="none" w:sz="0" w:space="0" w:color="auto"/>
        <w:left w:val="none" w:sz="0" w:space="0" w:color="auto"/>
        <w:bottom w:val="none" w:sz="0" w:space="0" w:color="auto"/>
        <w:right w:val="none" w:sz="0" w:space="0" w:color="auto"/>
      </w:divBdr>
    </w:div>
    <w:div w:id="1953710562">
      <w:bodyDiv w:val="1"/>
      <w:marLeft w:val="0"/>
      <w:marRight w:val="0"/>
      <w:marTop w:val="0"/>
      <w:marBottom w:val="0"/>
      <w:divBdr>
        <w:top w:val="none" w:sz="0" w:space="0" w:color="auto"/>
        <w:left w:val="none" w:sz="0" w:space="0" w:color="auto"/>
        <w:bottom w:val="none" w:sz="0" w:space="0" w:color="auto"/>
        <w:right w:val="none" w:sz="0" w:space="0" w:color="auto"/>
      </w:divBdr>
    </w:div>
    <w:div w:id="1953828666">
      <w:bodyDiv w:val="1"/>
      <w:marLeft w:val="0"/>
      <w:marRight w:val="0"/>
      <w:marTop w:val="0"/>
      <w:marBottom w:val="0"/>
      <w:divBdr>
        <w:top w:val="none" w:sz="0" w:space="0" w:color="auto"/>
        <w:left w:val="none" w:sz="0" w:space="0" w:color="auto"/>
        <w:bottom w:val="none" w:sz="0" w:space="0" w:color="auto"/>
        <w:right w:val="none" w:sz="0" w:space="0" w:color="auto"/>
      </w:divBdr>
    </w:div>
    <w:div w:id="1953895294">
      <w:bodyDiv w:val="1"/>
      <w:marLeft w:val="0"/>
      <w:marRight w:val="0"/>
      <w:marTop w:val="0"/>
      <w:marBottom w:val="0"/>
      <w:divBdr>
        <w:top w:val="none" w:sz="0" w:space="0" w:color="auto"/>
        <w:left w:val="none" w:sz="0" w:space="0" w:color="auto"/>
        <w:bottom w:val="none" w:sz="0" w:space="0" w:color="auto"/>
        <w:right w:val="none" w:sz="0" w:space="0" w:color="auto"/>
      </w:divBdr>
    </w:div>
    <w:div w:id="1953898324">
      <w:bodyDiv w:val="1"/>
      <w:marLeft w:val="0"/>
      <w:marRight w:val="0"/>
      <w:marTop w:val="0"/>
      <w:marBottom w:val="0"/>
      <w:divBdr>
        <w:top w:val="none" w:sz="0" w:space="0" w:color="auto"/>
        <w:left w:val="none" w:sz="0" w:space="0" w:color="auto"/>
        <w:bottom w:val="none" w:sz="0" w:space="0" w:color="auto"/>
        <w:right w:val="none" w:sz="0" w:space="0" w:color="auto"/>
      </w:divBdr>
    </w:div>
    <w:div w:id="1954048821">
      <w:bodyDiv w:val="1"/>
      <w:marLeft w:val="0"/>
      <w:marRight w:val="0"/>
      <w:marTop w:val="0"/>
      <w:marBottom w:val="0"/>
      <w:divBdr>
        <w:top w:val="none" w:sz="0" w:space="0" w:color="auto"/>
        <w:left w:val="none" w:sz="0" w:space="0" w:color="auto"/>
        <w:bottom w:val="none" w:sz="0" w:space="0" w:color="auto"/>
        <w:right w:val="none" w:sz="0" w:space="0" w:color="auto"/>
      </w:divBdr>
    </w:div>
    <w:div w:id="1954088628">
      <w:bodyDiv w:val="1"/>
      <w:marLeft w:val="0"/>
      <w:marRight w:val="0"/>
      <w:marTop w:val="0"/>
      <w:marBottom w:val="0"/>
      <w:divBdr>
        <w:top w:val="none" w:sz="0" w:space="0" w:color="auto"/>
        <w:left w:val="none" w:sz="0" w:space="0" w:color="auto"/>
        <w:bottom w:val="none" w:sz="0" w:space="0" w:color="auto"/>
        <w:right w:val="none" w:sz="0" w:space="0" w:color="auto"/>
      </w:divBdr>
    </w:div>
    <w:div w:id="1954167667">
      <w:bodyDiv w:val="1"/>
      <w:marLeft w:val="0"/>
      <w:marRight w:val="0"/>
      <w:marTop w:val="0"/>
      <w:marBottom w:val="0"/>
      <w:divBdr>
        <w:top w:val="none" w:sz="0" w:space="0" w:color="auto"/>
        <w:left w:val="none" w:sz="0" w:space="0" w:color="auto"/>
        <w:bottom w:val="none" w:sz="0" w:space="0" w:color="auto"/>
        <w:right w:val="none" w:sz="0" w:space="0" w:color="auto"/>
      </w:divBdr>
    </w:div>
    <w:div w:id="1954438059">
      <w:bodyDiv w:val="1"/>
      <w:marLeft w:val="0"/>
      <w:marRight w:val="0"/>
      <w:marTop w:val="0"/>
      <w:marBottom w:val="0"/>
      <w:divBdr>
        <w:top w:val="none" w:sz="0" w:space="0" w:color="auto"/>
        <w:left w:val="none" w:sz="0" w:space="0" w:color="auto"/>
        <w:bottom w:val="none" w:sz="0" w:space="0" w:color="auto"/>
        <w:right w:val="none" w:sz="0" w:space="0" w:color="auto"/>
      </w:divBdr>
    </w:div>
    <w:div w:id="1954939503">
      <w:bodyDiv w:val="1"/>
      <w:marLeft w:val="0"/>
      <w:marRight w:val="0"/>
      <w:marTop w:val="0"/>
      <w:marBottom w:val="0"/>
      <w:divBdr>
        <w:top w:val="none" w:sz="0" w:space="0" w:color="auto"/>
        <w:left w:val="none" w:sz="0" w:space="0" w:color="auto"/>
        <w:bottom w:val="none" w:sz="0" w:space="0" w:color="auto"/>
        <w:right w:val="none" w:sz="0" w:space="0" w:color="auto"/>
      </w:divBdr>
    </w:div>
    <w:div w:id="1955332104">
      <w:bodyDiv w:val="1"/>
      <w:marLeft w:val="0"/>
      <w:marRight w:val="0"/>
      <w:marTop w:val="0"/>
      <w:marBottom w:val="0"/>
      <w:divBdr>
        <w:top w:val="none" w:sz="0" w:space="0" w:color="auto"/>
        <w:left w:val="none" w:sz="0" w:space="0" w:color="auto"/>
        <w:bottom w:val="none" w:sz="0" w:space="0" w:color="auto"/>
        <w:right w:val="none" w:sz="0" w:space="0" w:color="auto"/>
      </w:divBdr>
    </w:div>
    <w:div w:id="1955361326">
      <w:bodyDiv w:val="1"/>
      <w:marLeft w:val="0"/>
      <w:marRight w:val="0"/>
      <w:marTop w:val="0"/>
      <w:marBottom w:val="0"/>
      <w:divBdr>
        <w:top w:val="none" w:sz="0" w:space="0" w:color="auto"/>
        <w:left w:val="none" w:sz="0" w:space="0" w:color="auto"/>
        <w:bottom w:val="none" w:sz="0" w:space="0" w:color="auto"/>
        <w:right w:val="none" w:sz="0" w:space="0" w:color="auto"/>
      </w:divBdr>
    </w:div>
    <w:div w:id="1955363258">
      <w:bodyDiv w:val="1"/>
      <w:marLeft w:val="0"/>
      <w:marRight w:val="0"/>
      <w:marTop w:val="0"/>
      <w:marBottom w:val="0"/>
      <w:divBdr>
        <w:top w:val="none" w:sz="0" w:space="0" w:color="auto"/>
        <w:left w:val="none" w:sz="0" w:space="0" w:color="auto"/>
        <w:bottom w:val="none" w:sz="0" w:space="0" w:color="auto"/>
        <w:right w:val="none" w:sz="0" w:space="0" w:color="auto"/>
      </w:divBdr>
    </w:div>
    <w:div w:id="1955406320">
      <w:bodyDiv w:val="1"/>
      <w:marLeft w:val="0"/>
      <w:marRight w:val="0"/>
      <w:marTop w:val="0"/>
      <w:marBottom w:val="0"/>
      <w:divBdr>
        <w:top w:val="none" w:sz="0" w:space="0" w:color="auto"/>
        <w:left w:val="none" w:sz="0" w:space="0" w:color="auto"/>
        <w:bottom w:val="none" w:sz="0" w:space="0" w:color="auto"/>
        <w:right w:val="none" w:sz="0" w:space="0" w:color="auto"/>
      </w:divBdr>
    </w:div>
    <w:div w:id="1955938130">
      <w:bodyDiv w:val="1"/>
      <w:marLeft w:val="0"/>
      <w:marRight w:val="0"/>
      <w:marTop w:val="0"/>
      <w:marBottom w:val="0"/>
      <w:divBdr>
        <w:top w:val="none" w:sz="0" w:space="0" w:color="auto"/>
        <w:left w:val="none" w:sz="0" w:space="0" w:color="auto"/>
        <w:bottom w:val="none" w:sz="0" w:space="0" w:color="auto"/>
        <w:right w:val="none" w:sz="0" w:space="0" w:color="auto"/>
      </w:divBdr>
    </w:div>
    <w:div w:id="1956011979">
      <w:bodyDiv w:val="1"/>
      <w:marLeft w:val="0"/>
      <w:marRight w:val="0"/>
      <w:marTop w:val="0"/>
      <w:marBottom w:val="0"/>
      <w:divBdr>
        <w:top w:val="none" w:sz="0" w:space="0" w:color="auto"/>
        <w:left w:val="none" w:sz="0" w:space="0" w:color="auto"/>
        <w:bottom w:val="none" w:sz="0" w:space="0" w:color="auto"/>
        <w:right w:val="none" w:sz="0" w:space="0" w:color="auto"/>
      </w:divBdr>
    </w:div>
    <w:div w:id="1956054766">
      <w:bodyDiv w:val="1"/>
      <w:marLeft w:val="0"/>
      <w:marRight w:val="0"/>
      <w:marTop w:val="0"/>
      <w:marBottom w:val="0"/>
      <w:divBdr>
        <w:top w:val="none" w:sz="0" w:space="0" w:color="auto"/>
        <w:left w:val="none" w:sz="0" w:space="0" w:color="auto"/>
        <w:bottom w:val="none" w:sz="0" w:space="0" w:color="auto"/>
        <w:right w:val="none" w:sz="0" w:space="0" w:color="auto"/>
      </w:divBdr>
    </w:div>
    <w:div w:id="1956983709">
      <w:bodyDiv w:val="1"/>
      <w:marLeft w:val="0"/>
      <w:marRight w:val="0"/>
      <w:marTop w:val="0"/>
      <w:marBottom w:val="0"/>
      <w:divBdr>
        <w:top w:val="none" w:sz="0" w:space="0" w:color="auto"/>
        <w:left w:val="none" w:sz="0" w:space="0" w:color="auto"/>
        <w:bottom w:val="none" w:sz="0" w:space="0" w:color="auto"/>
        <w:right w:val="none" w:sz="0" w:space="0" w:color="auto"/>
      </w:divBdr>
    </w:div>
    <w:div w:id="1957053890">
      <w:bodyDiv w:val="1"/>
      <w:marLeft w:val="0"/>
      <w:marRight w:val="0"/>
      <w:marTop w:val="0"/>
      <w:marBottom w:val="0"/>
      <w:divBdr>
        <w:top w:val="none" w:sz="0" w:space="0" w:color="auto"/>
        <w:left w:val="none" w:sz="0" w:space="0" w:color="auto"/>
        <w:bottom w:val="none" w:sz="0" w:space="0" w:color="auto"/>
        <w:right w:val="none" w:sz="0" w:space="0" w:color="auto"/>
      </w:divBdr>
    </w:div>
    <w:div w:id="1957053950">
      <w:bodyDiv w:val="1"/>
      <w:marLeft w:val="0"/>
      <w:marRight w:val="0"/>
      <w:marTop w:val="0"/>
      <w:marBottom w:val="0"/>
      <w:divBdr>
        <w:top w:val="none" w:sz="0" w:space="0" w:color="auto"/>
        <w:left w:val="none" w:sz="0" w:space="0" w:color="auto"/>
        <w:bottom w:val="none" w:sz="0" w:space="0" w:color="auto"/>
        <w:right w:val="none" w:sz="0" w:space="0" w:color="auto"/>
      </w:divBdr>
    </w:div>
    <w:div w:id="1957132085">
      <w:bodyDiv w:val="1"/>
      <w:marLeft w:val="0"/>
      <w:marRight w:val="0"/>
      <w:marTop w:val="0"/>
      <w:marBottom w:val="0"/>
      <w:divBdr>
        <w:top w:val="none" w:sz="0" w:space="0" w:color="auto"/>
        <w:left w:val="none" w:sz="0" w:space="0" w:color="auto"/>
        <w:bottom w:val="none" w:sz="0" w:space="0" w:color="auto"/>
        <w:right w:val="none" w:sz="0" w:space="0" w:color="auto"/>
      </w:divBdr>
    </w:div>
    <w:div w:id="1957179797">
      <w:bodyDiv w:val="1"/>
      <w:marLeft w:val="0"/>
      <w:marRight w:val="0"/>
      <w:marTop w:val="0"/>
      <w:marBottom w:val="0"/>
      <w:divBdr>
        <w:top w:val="none" w:sz="0" w:space="0" w:color="auto"/>
        <w:left w:val="none" w:sz="0" w:space="0" w:color="auto"/>
        <w:bottom w:val="none" w:sz="0" w:space="0" w:color="auto"/>
        <w:right w:val="none" w:sz="0" w:space="0" w:color="auto"/>
      </w:divBdr>
    </w:div>
    <w:div w:id="1957368517">
      <w:bodyDiv w:val="1"/>
      <w:marLeft w:val="0"/>
      <w:marRight w:val="0"/>
      <w:marTop w:val="0"/>
      <w:marBottom w:val="0"/>
      <w:divBdr>
        <w:top w:val="none" w:sz="0" w:space="0" w:color="auto"/>
        <w:left w:val="none" w:sz="0" w:space="0" w:color="auto"/>
        <w:bottom w:val="none" w:sz="0" w:space="0" w:color="auto"/>
        <w:right w:val="none" w:sz="0" w:space="0" w:color="auto"/>
      </w:divBdr>
    </w:div>
    <w:div w:id="1957441113">
      <w:bodyDiv w:val="1"/>
      <w:marLeft w:val="0"/>
      <w:marRight w:val="0"/>
      <w:marTop w:val="0"/>
      <w:marBottom w:val="0"/>
      <w:divBdr>
        <w:top w:val="none" w:sz="0" w:space="0" w:color="auto"/>
        <w:left w:val="none" w:sz="0" w:space="0" w:color="auto"/>
        <w:bottom w:val="none" w:sz="0" w:space="0" w:color="auto"/>
        <w:right w:val="none" w:sz="0" w:space="0" w:color="auto"/>
      </w:divBdr>
    </w:div>
    <w:div w:id="1957829586">
      <w:bodyDiv w:val="1"/>
      <w:marLeft w:val="0"/>
      <w:marRight w:val="0"/>
      <w:marTop w:val="0"/>
      <w:marBottom w:val="0"/>
      <w:divBdr>
        <w:top w:val="none" w:sz="0" w:space="0" w:color="auto"/>
        <w:left w:val="none" w:sz="0" w:space="0" w:color="auto"/>
        <w:bottom w:val="none" w:sz="0" w:space="0" w:color="auto"/>
        <w:right w:val="none" w:sz="0" w:space="0" w:color="auto"/>
      </w:divBdr>
    </w:div>
    <w:div w:id="1958171354">
      <w:bodyDiv w:val="1"/>
      <w:marLeft w:val="0"/>
      <w:marRight w:val="0"/>
      <w:marTop w:val="0"/>
      <w:marBottom w:val="0"/>
      <w:divBdr>
        <w:top w:val="none" w:sz="0" w:space="0" w:color="auto"/>
        <w:left w:val="none" w:sz="0" w:space="0" w:color="auto"/>
        <w:bottom w:val="none" w:sz="0" w:space="0" w:color="auto"/>
        <w:right w:val="none" w:sz="0" w:space="0" w:color="auto"/>
      </w:divBdr>
    </w:div>
    <w:div w:id="1958292296">
      <w:bodyDiv w:val="1"/>
      <w:marLeft w:val="0"/>
      <w:marRight w:val="0"/>
      <w:marTop w:val="0"/>
      <w:marBottom w:val="0"/>
      <w:divBdr>
        <w:top w:val="none" w:sz="0" w:space="0" w:color="auto"/>
        <w:left w:val="none" w:sz="0" w:space="0" w:color="auto"/>
        <w:bottom w:val="none" w:sz="0" w:space="0" w:color="auto"/>
        <w:right w:val="none" w:sz="0" w:space="0" w:color="auto"/>
      </w:divBdr>
    </w:div>
    <w:div w:id="1958563431">
      <w:bodyDiv w:val="1"/>
      <w:marLeft w:val="0"/>
      <w:marRight w:val="0"/>
      <w:marTop w:val="0"/>
      <w:marBottom w:val="0"/>
      <w:divBdr>
        <w:top w:val="none" w:sz="0" w:space="0" w:color="auto"/>
        <w:left w:val="none" w:sz="0" w:space="0" w:color="auto"/>
        <w:bottom w:val="none" w:sz="0" w:space="0" w:color="auto"/>
        <w:right w:val="none" w:sz="0" w:space="0" w:color="auto"/>
      </w:divBdr>
    </w:div>
    <w:div w:id="1958635991">
      <w:bodyDiv w:val="1"/>
      <w:marLeft w:val="0"/>
      <w:marRight w:val="0"/>
      <w:marTop w:val="0"/>
      <w:marBottom w:val="0"/>
      <w:divBdr>
        <w:top w:val="none" w:sz="0" w:space="0" w:color="auto"/>
        <w:left w:val="none" w:sz="0" w:space="0" w:color="auto"/>
        <w:bottom w:val="none" w:sz="0" w:space="0" w:color="auto"/>
        <w:right w:val="none" w:sz="0" w:space="0" w:color="auto"/>
      </w:divBdr>
    </w:div>
    <w:div w:id="1958640460">
      <w:bodyDiv w:val="1"/>
      <w:marLeft w:val="0"/>
      <w:marRight w:val="0"/>
      <w:marTop w:val="0"/>
      <w:marBottom w:val="0"/>
      <w:divBdr>
        <w:top w:val="none" w:sz="0" w:space="0" w:color="auto"/>
        <w:left w:val="none" w:sz="0" w:space="0" w:color="auto"/>
        <w:bottom w:val="none" w:sz="0" w:space="0" w:color="auto"/>
        <w:right w:val="none" w:sz="0" w:space="0" w:color="auto"/>
      </w:divBdr>
    </w:div>
    <w:div w:id="1958679319">
      <w:bodyDiv w:val="1"/>
      <w:marLeft w:val="0"/>
      <w:marRight w:val="0"/>
      <w:marTop w:val="0"/>
      <w:marBottom w:val="0"/>
      <w:divBdr>
        <w:top w:val="none" w:sz="0" w:space="0" w:color="auto"/>
        <w:left w:val="none" w:sz="0" w:space="0" w:color="auto"/>
        <w:bottom w:val="none" w:sz="0" w:space="0" w:color="auto"/>
        <w:right w:val="none" w:sz="0" w:space="0" w:color="auto"/>
      </w:divBdr>
    </w:div>
    <w:div w:id="1959025625">
      <w:bodyDiv w:val="1"/>
      <w:marLeft w:val="0"/>
      <w:marRight w:val="0"/>
      <w:marTop w:val="0"/>
      <w:marBottom w:val="0"/>
      <w:divBdr>
        <w:top w:val="none" w:sz="0" w:space="0" w:color="auto"/>
        <w:left w:val="none" w:sz="0" w:space="0" w:color="auto"/>
        <w:bottom w:val="none" w:sz="0" w:space="0" w:color="auto"/>
        <w:right w:val="none" w:sz="0" w:space="0" w:color="auto"/>
      </w:divBdr>
    </w:div>
    <w:div w:id="1959137574">
      <w:bodyDiv w:val="1"/>
      <w:marLeft w:val="0"/>
      <w:marRight w:val="0"/>
      <w:marTop w:val="0"/>
      <w:marBottom w:val="0"/>
      <w:divBdr>
        <w:top w:val="none" w:sz="0" w:space="0" w:color="auto"/>
        <w:left w:val="none" w:sz="0" w:space="0" w:color="auto"/>
        <w:bottom w:val="none" w:sz="0" w:space="0" w:color="auto"/>
        <w:right w:val="none" w:sz="0" w:space="0" w:color="auto"/>
      </w:divBdr>
    </w:div>
    <w:div w:id="1959143966">
      <w:bodyDiv w:val="1"/>
      <w:marLeft w:val="0"/>
      <w:marRight w:val="0"/>
      <w:marTop w:val="0"/>
      <w:marBottom w:val="0"/>
      <w:divBdr>
        <w:top w:val="none" w:sz="0" w:space="0" w:color="auto"/>
        <w:left w:val="none" w:sz="0" w:space="0" w:color="auto"/>
        <w:bottom w:val="none" w:sz="0" w:space="0" w:color="auto"/>
        <w:right w:val="none" w:sz="0" w:space="0" w:color="auto"/>
      </w:divBdr>
    </w:div>
    <w:div w:id="1959481781">
      <w:bodyDiv w:val="1"/>
      <w:marLeft w:val="0"/>
      <w:marRight w:val="0"/>
      <w:marTop w:val="0"/>
      <w:marBottom w:val="0"/>
      <w:divBdr>
        <w:top w:val="none" w:sz="0" w:space="0" w:color="auto"/>
        <w:left w:val="none" w:sz="0" w:space="0" w:color="auto"/>
        <w:bottom w:val="none" w:sz="0" w:space="0" w:color="auto"/>
        <w:right w:val="none" w:sz="0" w:space="0" w:color="auto"/>
      </w:divBdr>
    </w:div>
    <w:div w:id="1959681964">
      <w:bodyDiv w:val="1"/>
      <w:marLeft w:val="0"/>
      <w:marRight w:val="0"/>
      <w:marTop w:val="0"/>
      <w:marBottom w:val="0"/>
      <w:divBdr>
        <w:top w:val="none" w:sz="0" w:space="0" w:color="auto"/>
        <w:left w:val="none" w:sz="0" w:space="0" w:color="auto"/>
        <w:bottom w:val="none" w:sz="0" w:space="0" w:color="auto"/>
        <w:right w:val="none" w:sz="0" w:space="0" w:color="auto"/>
      </w:divBdr>
    </w:div>
    <w:div w:id="1959723319">
      <w:bodyDiv w:val="1"/>
      <w:marLeft w:val="0"/>
      <w:marRight w:val="0"/>
      <w:marTop w:val="0"/>
      <w:marBottom w:val="0"/>
      <w:divBdr>
        <w:top w:val="none" w:sz="0" w:space="0" w:color="auto"/>
        <w:left w:val="none" w:sz="0" w:space="0" w:color="auto"/>
        <w:bottom w:val="none" w:sz="0" w:space="0" w:color="auto"/>
        <w:right w:val="none" w:sz="0" w:space="0" w:color="auto"/>
      </w:divBdr>
    </w:div>
    <w:div w:id="1959952124">
      <w:bodyDiv w:val="1"/>
      <w:marLeft w:val="0"/>
      <w:marRight w:val="0"/>
      <w:marTop w:val="0"/>
      <w:marBottom w:val="0"/>
      <w:divBdr>
        <w:top w:val="none" w:sz="0" w:space="0" w:color="auto"/>
        <w:left w:val="none" w:sz="0" w:space="0" w:color="auto"/>
        <w:bottom w:val="none" w:sz="0" w:space="0" w:color="auto"/>
        <w:right w:val="none" w:sz="0" w:space="0" w:color="auto"/>
      </w:divBdr>
    </w:div>
    <w:div w:id="1960063723">
      <w:bodyDiv w:val="1"/>
      <w:marLeft w:val="0"/>
      <w:marRight w:val="0"/>
      <w:marTop w:val="0"/>
      <w:marBottom w:val="0"/>
      <w:divBdr>
        <w:top w:val="none" w:sz="0" w:space="0" w:color="auto"/>
        <w:left w:val="none" w:sz="0" w:space="0" w:color="auto"/>
        <w:bottom w:val="none" w:sz="0" w:space="0" w:color="auto"/>
        <w:right w:val="none" w:sz="0" w:space="0" w:color="auto"/>
      </w:divBdr>
    </w:div>
    <w:div w:id="1960335219">
      <w:bodyDiv w:val="1"/>
      <w:marLeft w:val="0"/>
      <w:marRight w:val="0"/>
      <w:marTop w:val="0"/>
      <w:marBottom w:val="0"/>
      <w:divBdr>
        <w:top w:val="none" w:sz="0" w:space="0" w:color="auto"/>
        <w:left w:val="none" w:sz="0" w:space="0" w:color="auto"/>
        <w:bottom w:val="none" w:sz="0" w:space="0" w:color="auto"/>
        <w:right w:val="none" w:sz="0" w:space="0" w:color="auto"/>
      </w:divBdr>
    </w:div>
    <w:div w:id="1961110401">
      <w:bodyDiv w:val="1"/>
      <w:marLeft w:val="0"/>
      <w:marRight w:val="0"/>
      <w:marTop w:val="0"/>
      <w:marBottom w:val="0"/>
      <w:divBdr>
        <w:top w:val="none" w:sz="0" w:space="0" w:color="auto"/>
        <w:left w:val="none" w:sz="0" w:space="0" w:color="auto"/>
        <w:bottom w:val="none" w:sz="0" w:space="0" w:color="auto"/>
        <w:right w:val="none" w:sz="0" w:space="0" w:color="auto"/>
      </w:divBdr>
    </w:div>
    <w:div w:id="1961110990">
      <w:bodyDiv w:val="1"/>
      <w:marLeft w:val="0"/>
      <w:marRight w:val="0"/>
      <w:marTop w:val="0"/>
      <w:marBottom w:val="0"/>
      <w:divBdr>
        <w:top w:val="none" w:sz="0" w:space="0" w:color="auto"/>
        <w:left w:val="none" w:sz="0" w:space="0" w:color="auto"/>
        <w:bottom w:val="none" w:sz="0" w:space="0" w:color="auto"/>
        <w:right w:val="none" w:sz="0" w:space="0" w:color="auto"/>
      </w:divBdr>
    </w:div>
    <w:div w:id="1961296093">
      <w:bodyDiv w:val="1"/>
      <w:marLeft w:val="0"/>
      <w:marRight w:val="0"/>
      <w:marTop w:val="0"/>
      <w:marBottom w:val="0"/>
      <w:divBdr>
        <w:top w:val="none" w:sz="0" w:space="0" w:color="auto"/>
        <w:left w:val="none" w:sz="0" w:space="0" w:color="auto"/>
        <w:bottom w:val="none" w:sz="0" w:space="0" w:color="auto"/>
        <w:right w:val="none" w:sz="0" w:space="0" w:color="auto"/>
      </w:divBdr>
    </w:div>
    <w:div w:id="1961689602">
      <w:bodyDiv w:val="1"/>
      <w:marLeft w:val="0"/>
      <w:marRight w:val="0"/>
      <w:marTop w:val="0"/>
      <w:marBottom w:val="0"/>
      <w:divBdr>
        <w:top w:val="none" w:sz="0" w:space="0" w:color="auto"/>
        <w:left w:val="none" w:sz="0" w:space="0" w:color="auto"/>
        <w:bottom w:val="none" w:sz="0" w:space="0" w:color="auto"/>
        <w:right w:val="none" w:sz="0" w:space="0" w:color="auto"/>
      </w:divBdr>
    </w:div>
    <w:div w:id="1961838089">
      <w:bodyDiv w:val="1"/>
      <w:marLeft w:val="0"/>
      <w:marRight w:val="0"/>
      <w:marTop w:val="0"/>
      <w:marBottom w:val="0"/>
      <w:divBdr>
        <w:top w:val="none" w:sz="0" w:space="0" w:color="auto"/>
        <w:left w:val="none" w:sz="0" w:space="0" w:color="auto"/>
        <w:bottom w:val="none" w:sz="0" w:space="0" w:color="auto"/>
        <w:right w:val="none" w:sz="0" w:space="0" w:color="auto"/>
      </w:divBdr>
    </w:div>
    <w:div w:id="1961915892">
      <w:bodyDiv w:val="1"/>
      <w:marLeft w:val="0"/>
      <w:marRight w:val="0"/>
      <w:marTop w:val="0"/>
      <w:marBottom w:val="0"/>
      <w:divBdr>
        <w:top w:val="none" w:sz="0" w:space="0" w:color="auto"/>
        <w:left w:val="none" w:sz="0" w:space="0" w:color="auto"/>
        <w:bottom w:val="none" w:sz="0" w:space="0" w:color="auto"/>
        <w:right w:val="none" w:sz="0" w:space="0" w:color="auto"/>
      </w:divBdr>
    </w:div>
    <w:div w:id="1961917016">
      <w:bodyDiv w:val="1"/>
      <w:marLeft w:val="0"/>
      <w:marRight w:val="0"/>
      <w:marTop w:val="0"/>
      <w:marBottom w:val="0"/>
      <w:divBdr>
        <w:top w:val="none" w:sz="0" w:space="0" w:color="auto"/>
        <w:left w:val="none" w:sz="0" w:space="0" w:color="auto"/>
        <w:bottom w:val="none" w:sz="0" w:space="0" w:color="auto"/>
        <w:right w:val="none" w:sz="0" w:space="0" w:color="auto"/>
      </w:divBdr>
    </w:div>
    <w:div w:id="1961958438">
      <w:bodyDiv w:val="1"/>
      <w:marLeft w:val="0"/>
      <w:marRight w:val="0"/>
      <w:marTop w:val="0"/>
      <w:marBottom w:val="0"/>
      <w:divBdr>
        <w:top w:val="none" w:sz="0" w:space="0" w:color="auto"/>
        <w:left w:val="none" w:sz="0" w:space="0" w:color="auto"/>
        <w:bottom w:val="none" w:sz="0" w:space="0" w:color="auto"/>
        <w:right w:val="none" w:sz="0" w:space="0" w:color="auto"/>
      </w:divBdr>
    </w:div>
    <w:div w:id="1961959803">
      <w:bodyDiv w:val="1"/>
      <w:marLeft w:val="0"/>
      <w:marRight w:val="0"/>
      <w:marTop w:val="0"/>
      <w:marBottom w:val="0"/>
      <w:divBdr>
        <w:top w:val="none" w:sz="0" w:space="0" w:color="auto"/>
        <w:left w:val="none" w:sz="0" w:space="0" w:color="auto"/>
        <w:bottom w:val="none" w:sz="0" w:space="0" w:color="auto"/>
        <w:right w:val="none" w:sz="0" w:space="0" w:color="auto"/>
      </w:divBdr>
    </w:div>
    <w:div w:id="1962036001">
      <w:bodyDiv w:val="1"/>
      <w:marLeft w:val="0"/>
      <w:marRight w:val="0"/>
      <w:marTop w:val="0"/>
      <w:marBottom w:val="0"/>
      <w:divBdr>
        <w:top w:val="none" w:sz="0" w:space="0" w:color="auto"/>
        <w:left w:val="none" w:sz="0" w:space="0" w:color="auto"/>
        <w:bottom w:val="none" w:sz="0" w:space="0" w:color="auto"/>
        <w:right w:val="none" w:sz="0" w:space="0" w:color="auto"/>
      </w:divBdr>
    </w:div>
    <w:div w:id="1962571414">
      <w:bodyDiv w:val="1"/>
      <w:marLeft w:val="0"/>
      <w:marRight w:val="0"/>
      <w:marTop w:val="0"/>
      <w:marBottom w:val="0"/>
      <w:divBdr>
        <w:top w:val="none" w:sz="0" w:space="0" w:color="auto"/>
        <w:left w:val="none" w:sz="0" w:space="0" w:color="auto"/>
        <w:bottom w:val="none" w:sz="0" w:space="0" w:color="auto"/>
        <w:right w:val="none" w:sz="0" w:space="0" w:color="auto"/>
      </w:divBdr>
    </w:div>
    <w:div w:id="1962833978">
      <w:bodyDiv w:val="1"/>
      <w:marLeft w:val="0"/>
      <w:marRight w:val="0"/>
      <w:marTop w:val="0"/>
      <w:marBottom w:val="0"/>
      <w:divBdr>
        <w:top w:val="none" w:sz="0" w:space="0" w:color="auto"/>
        <w:left w:val="none" w:sz="0" w:space="0" w:color="auto"/>
        <w:bottom w:val="none" w:sz="0" w:space="0" w:color="auto"/>
        <w:right w:val="none" w:sz="0" w:space="0" w:color="auto"/>
      </w:divBdr>
    </w:div>
    <w:div w:id="1963145940">
      <w:bodyDiv w:val="1"/>
      <w:marLeft w:val="0"/>
      <w:marRight w:val="0"/>
      <w:marTop w:val="0"/>
      <w:marBottom w:val="0"/>
      <w:divBdr>
        <w:top w:val="none" w:sz="0" w:space="0" w:color="auto"/>
        <w:left w:val="none" w:sz="0" w:space="0" w:color="auto"/>
        <w:bottom w:val="none" w:sz="0" w:space="0" w:color="auto"/>
        <w:right w:val="none" w:sz="0" w:space="0" w:color="auto"/>
      </w:divBdr>
    </w:div>
    <w:div w:id="1963224170">
      <w:bodyDiv w:val="1"/>
      <w:marLeft w:val="0"/>
      <w:marRight w:val="0"/>
      <w:marTop w:val="0"/>
      <w:marBottom w:val="0"/>
      <w:divBdr>
        <w:top w:val="none" w:sz="0" w:space="0" w:color="auto"/>
        <w:left w:val="none" w:sz="0" w:space="0" w:color="auto"/>
        <w:bottom w:val="none" w:sz="0" w:space="0" w:color="auto"/>
        <w:right w:val="none" w:sz="0" w:space="0" w:color="auto"/>
      </w:divBdr>
    </w:div>
    <w:div w:id="1963265551">
      <w:bodyDiv w:val="1"/>
      <w:marLeft w:val="0"/>
      <w:marRight w:val="0"/>
      <w:marTop w:val="0"/>
      <w:marBottom w:val="0"/>
      <w:divBdr>
        <w:top w:val="none" w:sz="0" w:space="0" w:color="auto"/>
        <w:left w:val="none" w:sz="0" w:space="0" w:color="auto"/>
        <w:bottom w:val="none" w:sz="0" w:space="0" w:color="auto"/>
        <w:right w:val="none" w:sz="0" w:space="0" w:color="auto"/>
      </w:divBdr>
    </w:div>
    <w:div w:id="1963267586">
      <w:bodyDiv w:val="1"/>
      <w:marLeft w:val="0"/>
      <w:marRight w:val="0"/>
      <w:marTop w:val="0"/>
      <w:marBottom w:val="0"/>
      <w:divBdr>
        <w:top w:val="none" w:sz="0" w:space="0" w:color="auto"/>
        <w:left w:val="none" w:sz="0" w:space="0" w:color="auto"/>
        <w:bottom w:val="none" w:sz="0" w:space="0" w:color="auto"/>
        <w:right w:val="none" w:sz="0" w:space="0" w:color="auto"/>
      </w:divBdr>
    </w:div>
    <w:div w:id="1963418790">
      <w:bodyDiv w:val="1"/>
      <w:marLeft w:val="0"/>
      <w:marRight w:val="0"/>
      <w:marTop w:val="0"/>
      <w:marBottom w:val="0"/>
      <w:divBdr>
        <w:top w:val="none" w:sz="0" w:space="0" w:color="auto"/>
        <w:left w:val="none" w:sz="0" w:space="0" w:color="auto"/>
        <w:bottom w:val="none" w:sz="0" w:space="0" w:color="auto"/>
        <w:right w:val="none" w:sz="0" w:space="0" w:color="auto"/>
      </w:divBdr>
    </w:div>
    <w:div w:id="1963535077">
      <w:bodyDiv w:val="1"/>
      <w:marLeft w:val="0"/>
      <w:marRight w:val="0"/>
      <w:marTop w:val="0"/>
      <w:marBottom w:val="0"/>
      <w:divBdr>
        <w:top w:val="none" w:sz="0" w:space="0" w:color="auto"/>
        <w:left w:val="none" w:sz="0" w:space="0" w:color="auto"/>
        <w:bottom w:val="none" w:sz="0" w:space="0" w:color="auto"/>
        <w:right w:val="none" w:sz="0" w:space="0" w:color="auto"/>
      </w:divBdr>
    </w:div>
    <w:div w:id="1963729449">
      <w:bodyDiv w:val="1"/>
      <w:marLeft w:val="0"/>
      <w:marRight w:val="0"/>
      <w:marTop w:val="0"/>
      <w:marBottom w:val="0"/>
      <w:divBdr>
        <w:top w:val="none" w:sz="0" w:space="0" w:color="auto"/>
        <w:left w:val="none" w:sz="0" w:space="0" w:color="auto"/>
        <w:bottom w:val="none" w:sz="0" w:space="0" w:color="auto"/>
        <w:right w:val="none" w:sz="0" w:space="0" w:color="auto"/>
      </w:divBdr>
    </w:div>
    <w:div w:id="1964119082">
      <w:bodyDiv w:val="1"/>
      <w:marLeft w:val="0"/>
      <w:marRight w:val="0"/>
      <w:marTop w:val="0"/>
      <w:marBottom w:val="0"/>
      <w:divBdr>
        <w:top w:val="none" w:sz="0" w:space="0" w:color="auto"/>
        <w:left w:val="none" w:sz="0" w:space="0" w:color="auto"/>
        <w:bottom w:val="none" w:sz="0" w:space="0" w:color="auto"/>
        <w:right w:val="none" w:sz="0" w:space="0" w:color="auto"/>
      </w:divBdr>
    </w:div>
    <w:div w:id="1964456307">
      <w:bodyDiv w:val="1"/>
      <w:marLeft w:val="0"/>
      <w:marRight w:val="0"/>
      <w:marTop w:val="0"/>
      <w:marBottom w:val="0"/>
      <w:divBdr>
        <w:top w:val="none" w:sz="0" w:space="0" w:color="auto"/>
        <w:left w:val="none" w:sz="0" w:space="0" w:color="auto"/>
        <w:bottom w:val="none" w:sz="0" w:space="0" w:color="auto"/>
        <w:right w:val="none" w:sz="0" w:space="0" w:color="auto"/>
      </w:divBdr>
    </w:div>
    <w:div w:id="1964772013">
      <w:bodyDiv w:val="1"/>
      <w:marLeft w:val="0"/>
      <w:marRight w:val="0"/>
      <w:marTop w:val="0"/>
      <w:marBottom w:val="0"/>
      <w:divBdr>
        <w:top w:val="none" w:sz="0" w:space="0" w:color="auto"/>
        <w:left w:val="none" w:sz="0" w:space="0" w:color="auto"/>
        <w:bottom w:val="none" w:sz="0" w:space="0" w:color="auto"/>
        <w:right w:val="none" w:sz="0" w:space="0" w:color="auto"/>
      </w:divBdr>
    </w:div>
    <w:div w:id="1964800253">
      <w:bodyDiv w:val="1"/>
      <w:marLeft w:val="0"/>
      <w:marRight w:val="0"/>
      <w:marTop w:val="0"/>
      <w:marBottom w:val="0"/>
      <w:divBdr>
        <w:top w:val="none" w:sz="0" w:space="0" w:color="auto"/>
        <w:left w:val="none" w:sz="0" w:space="0" w:color="auto"/>
        <w:bottom w:val="none" w:sz="0" w:space="0" w:color="auto"/>
        <w:right w:val="none" w:sz="0" w:space="0" w:color="auto"/>
      </w:divBdr>
    </w:div>
    <w:div w:id="1964917700">
      <w:bodyDiv w:val="1"/>
      <w:marLeft w:val="0"/>
      <w:marRight w:val="0"/>
      <w:marTop w:val="0"/>
      <w:marBottom w:val="0"/>
      <w:divBdr>
        <w:top w:val="none" w:sz="0" w:space="0" w:color="auto"/>
        <w:left w:val="none" w:sz="0" w:space="0" w:color="auto"/>
        <w:bottom w:val="none" w:sz="0" w:space="0" w:color="auto"/>
        <w:right w:val="none" w:sz="0" w:space="0" w:color="auto"/>
      </w:divBdr>
    </w:div>
    <w:div w:id="1965429127">
      <w:bodyDiv w:val="1"/>
      <w:marLeft w:val="0"/>
      <w:marRight w:val="0"/>
      <w:marTop w:val="0"/>
      <w:marBottom w:val="0"/>
      <w:divBdr>
        <w:top w:val="none" w:sz="0" w:space="0" w:color="auto"/>
        <w:left w:val="none" w:sz="0" w:space="0" w:color="auto"/>
        <w:bottom w:val="none" w:sz="0" w:space="0" w:color="auto"/>
        <w:right w:val="none" w:sz="0" w:space="0" w:color="auto"/>
      </w:divBdr>
    </w:div>
    <w:div w:id="1965429171">
      <w:bodyDiv w:val="1"/>
      <w:marLeft w:val="0"/>
      <w:marRight w:val="0"/>
      <w:marTop w:val="0"/>
      <w:marBottom w:val="0"/>
      <w:divBdr>
        <w:top w:val="none" w:sz="0" w:space="0" w:color="auto"/>
        <w:left w:val="none" w:sz="0" w:space="0" w:color="auto"/>
        <w:bottom w:val="none" w:sz="0" w:space="0" w:color="auto"/>
        <w:right w:val="none" w:sz="0" w:space="0" w:color="auto"/>
      </w:divBdr>
    </w:div>
    <w:div w:id="1965497793">
      <w:bodyDiv w:val="1"/>
      <w:marLeft w:val="0"/>
      <w:marRight w:val="0"/>
      <w:marTop w:val="0"/>
      <w:marBottom w:val="0"/>
      <w:divBdr>
        <w:top w:val="none" w:sz="0" w:space="0" w:color="auto"/>
        <w:left w:val="none" w:sz="0" w:space="0" w:color="auto"/>
        <w:bottom w:val="none" w:sz="0" w:space="0" w:color="auto"/>
        <w:right w:val="none" w:sz="0" w:space="0" w:color="auto"/>
      </w:divBdr>
    </w:div>
    <w:div w:id="1965690510">
      <w:bodyDiv w:val="1"/>
      <w:marLeft w:val="0"/>
      <w:marRight w:val="0"/>
      <w:marTop w:val="0"/>
      <w:marBottom w:val="0"/>
      <w:divBdr>
        <w:top w:val="none" w:sz="0" w:space="0" w:color="auto"/>
        <w:left w:val="none" w:sz="0" w:space="0" w:color="auto"/>
        <w:bottom w:val="none" w:sz="0" w:space="0" w:color="auto"/>
        <w:right w:val="none" w:sz="0" w:space="0" w:color="auto"/>
      </w:divBdr>
    </w:div>
    <w:div w:id="1965695206">
      <w:bodyDiv w:val="1"/>
      <w:marLeft w:val="0"/>
      <w:marRight w:val="0"/>
      <w:marTop w:val="0"/>
      <w:marBottom w:val="0"/>
      <w:divBdr>
        <w:top w:val="none" w:sz="0" w:space="0" w:color="auto"/>
        <w:left w:val="none" w:sz="0" w:space="0" w:color="auto"/>
        <w:bottom w:val="none" w:sz="0" w:space="0" w:color="auto"/>
        <w:right w:val="none" w:sz="0" w:space="0" w:color="auto"/>
      </w:divBdr>
    </w:div>
    <w:div w:id="1965698798">
      <w:bodyDiv w:val="1"/>
      <w:marLeft w:val="0"/>
      <w:marRight w:val="0"/>
      <w:marTop w:val="0"/>
      <w:marBottom w:val="0"/>
      <w:divBdr>
        <w:top w:val="none" w:sz="0" w:space="0" w:color="auto"/>
        <w:left w:val="none" w:sz="0" w:space="0" w:color="auto"/>
        <w:bottom w:val="none" w:sz="0" w:space="0" w:color="auto"/>
        <w:right w:val="none" w:sz="0" w:space="0" w:color="auto"/>
      </w:divBdr>
    </w:div>
    <w:div w:id="1966111036">
      <w:bodyDiv w:val="1"/>
      <w:marLeft w:val="0"/>
      <w:marRight w:val="0"/>
      <w:marTop w:val="0"/>
      <w:marBottom w:val="0"/>
      <w:divBdr>
        <w:top w:val="none" w:sz="0" w:space="0" w:color="auto"/>
        <w:left w:val="none" w:sz="0" w:space="0" w:color="auto"/>
        <w:bottom w:val="none" w:sz="0" w:space="0" w:color="auto"/>
        <w:right w:val="none" w:sz="0" w:space="0" w:color="auto"/>
      </w:divBdr>
    </w:div>
    <w:div w:id="1966347146">
      <w:bodyDiv w:val="1"/>
      <w:marLeft w:val="0"/>
      <w:marRight w:val="0"/>
      <w:marTop w:val="0"/>
      <w:marBottom w:val="0"/>
      <w:divBdr>
        <w:top w:val="none" w:sz="0" w:space="0" w:color="auto"/>
        <w:left w:val="none" w:sz="0" w:space="0" w:color="auto"/>
        <w:bottom w:val="none" w:sz="0" w:space="0" w:color="auto"/>
        <w:right w:val="none" w:sz="0" w:space="0" w:color="auto"/>
      </w:divBdr>
    </w:div>
    <w:div w:id="1966501698">
      <w:bodyDiv w:val="1"/>
      <w:marLeft w:val="0"/>
      <w:marRight w:val="0"/>
      <w:marTop w:val="0"/>
      <w:marBottom w:val="0"/>
      <w:divBdr>
        <w:top w:val="none" w:sz="0" w:space="0" w:color="auto"/>
        <w:left w:val="none" w:sz="0" w:space="0" w:color="auto"/>
        <w:bottom w:val="none" w:sz="0" w:space="0" w:color="auto"/>
        <w:right w:val="none" w:sz="0" w:space="0" w:color="auto"/>
      </w:divBdr>
    </w:div>
    <w:div w:id="1966693257">
      <w:bodyDiv w:val="1"/>
      <w:marLeft w:val="0"/>
      <w:marRight w:val="0"/>
      <w:marTop w:val="0"/>
      <w:marBottom w:val="0"/>
      <w:divBdr>
        <w:top w:val="none" w:sz="0" w:space="0" w:color="auto"/>
        <w:left w:val="none" w:sz="0" w:space="0" w:color="auto"/>
        <w:bottom w:val="none" w:sz="0" w:space="0" w:color="auto"/>
        <w:right w:val="none" w:sz="0" w:space="0" w:color="auto"/>
      </w:divBdr>
    </w:div>
    <w:div w:id="1966765865">
      <w:bodyDiv w:val="1"/>
      <w:marLeft w:val="0"/>
      <w:marRight w:val="0"/>
      <w:marTop w:val="0"/>
      <w:marBottom w:val="0"/>
      <w:divBdr>
        <w:top w:val="none" w:sz="0" w:space="0" w:color="auto"/>
        <w:left w:val="none" w:sz="0" w:space="0" w:color="auto"/>
        <w:bottom w:val="none" w:sz="0" w:space="0" w:color="auto"/>
        <w:right w:val="none" w:sz="0" w:space="0" w:color="auto"/>
      </w:divBdr>
    </w:div>
    <w:div w:id="1967076060">
      <w:bodyDiv w:val="1"/>
      <w:marLeft w:val="0"/>
      <w:marRight w:val="0"/>
      <w:marTop w:val="0"/>
      <w:marBottom w:val="0"/>
      <w:divBdr>
        <w:top w:val="none" w:sz="0" w:space="0" w:color="auto"/>
        <w:left w:val="none" w:sz="0" w:space="0" w:color="auto"/>
        <w:bottom w:val="none" w:sz="0" w:space="0" w:color="auto"/>
        <w:right w:val="none" w:sz="0" w:space="0" w:color="auto"/>
      </w:divBdr>
    </w:div>
    <w:div w:id="1967202336">
      <w:bodyDiv w:val="1"/>
      <w:marLeft w:val="0"/>
      <w:marRight w:val="0"/>
      <w:marTop w:val="0"/>
      <w:marBottom w:val="0"/>
      <w:divBdr>
        <w:top w:val="none" w:sz="0" w:space="0" w:color="auto"/>
        <w:left w:val="none" w:sz="0" w:space="0" w:color="auto"/>
        <w:bottom w:val="none" w:sz="0" w:space="0" w:color="auto"/>
        <w:right w:val="none" w:sz="0" w:space="0" w:color="auto"/>
      </w:divBdr>
    </w:div>
    <w:div w:id="1967271493">
      <w:bodyDiv w:val="1"/>
      <w:marLeft w:val="0"/>
      <w:marRight w:val="0"/>
      <w:marTop w:val="0"/>
      <w:marBottom w:val="0"/>
      <w:divBdr>
        <w:top w:val="none" w:sz="0" w:space="0" w:color="auto"/>
        <w:left w:val="none" w:sz="0" w:space="0" w:color="auto"/>
        <w:bottom w:val="none" w:sz="0" w:space="0" w:color="auto"/>
        <w:right w:val="none" w:sz="0" w:space="0" w:color="auto"/>
      </w:divBdr>
    </w:div>
    <w:div w:id="1968461924">
      <w:bodyDiv w:val="1"/>
      <w:marLeft w:val="0"/>
      <w:marRight w:val="0"/>
      <w:marTop w:val="0"/>
      <w:marBottom w:val="0"/>
      <w:divBdr>
        <w:top w:val="none" w:sz="0" w:space="0" w:color="auto"/>
        <w:left w:val="none" w:sz="0" w:space="0" w:color="auto"/>
        <w:bottom w:val="none" w:sz="0" w:space="0" w:color="auto"/>
        <w:right w:val="none" w:sz="0" w:space="0" w:color="auto"/>
      </w:divBdr>
    </w:div>
    <w:div w:id="1968654789">
      <w:bodyDiv w:val="1"/>
      <w:marLeft w:val="0"/>
      <w:marRight w:val="0"/>
      <w:marTop w:val="0"/>
      <w:marBottom w:val="0"/>
      <w:divBdr>
        <w:top w:val="none" w:sz="0" w:space="0" w:color="auto"/>
        <w:left w:val="none" w:sz="0" w:space="0" w:color="auto"/>
        <w:bottom w:val="none" w:sz="0" w:space="0" w:color="auto"/>
        <w:right w:val="none" w:sz="0" w:space="0" w:color="auto"/>
      </w:divBdr>
    </w:div>
    <w:div w:id="1968849045">
      <w:bodyDiv w:val="1"/>
      <w:marLeft w:val="0"/>
      <w:marRight w:val="0"/>
      <w:marTop w:val="0"/>
      <w:marBottom w:val="0"/>
      <w:divBdr>
        <w:top w:val="none" w:sz="0" w:space="0" w:color="auto"/>
        <w:left w:val="none" w:sz="0" w:space="0" w:color="auto"/>
        <w:bottom w:val="none" w:sz="0" w:space="0" w:color="auto"/>
        <w:right w:val="none" w:sz="0" w:space="0" w:color="auto"/>
      </w:divBdr>
    </w:div>
    <w:div w:id="1969125721">
      <w:bodyDiv w:val="1"/>
      <w:marLeft w:val="0"/>
      <w:marRight w:val="0"/>
      <w:marTop w:val="0"/>
      <w:marBottom w:val="0"/>
      <w:divBdr>
        <w:top w:val="none" w:sz="0" w:space="0" w:color="auto"/>
        <w:left w:val="none" w:sz="0" w:space="0" w:color="auto"/>
        <w:bottom w:val="none" w:sz="0" w:space="0" w:color="auto"/>
        <w:right w:val="none" w:sz="0" w:space="0" w:color="auto"/>
      </w:divBdr>
    </w:div>
    <w:div w:id="1969243313">
      <w:bodyDiv w:val="1"/>
      <w:marLeft w:val="0"/>
      <w:marRight w:val="0"/>
      <w:marTop w:val="0"/>
      <w:marBottom w:val="0"/>
      <w:divBdr>
        <w:top w:val="none" w:sz="0" w:space="0" w:color="auto"/>
        <w:left w:val="none" w:sz="0" w:space="0" w:color="auto"/>
        <w:bottom w:val="none" w:sz="0" w:space="0" w:color="auto"/>
        <w:right w:val="none" w:sz="0" w:space="0" w:color="auto"/>
      </w:divBdr>
    </w:div>
    <w:div w:id="1969319591">
      <w:bodyDiv w:val="1"/>
      <w:marLeft w:val="0"/>
      <w:marRight w:val="0"/>
      <w:marTop w:val="0"/>
      <w:marBottom w:val="0"/>
      <w:divBdr>
        <w:top w:val="none" w:sz="0" w:space="0" w:color="auto"/>
        <w:left w:val="none" w:sz="0" w:space="0" w:color="auto"/>
        <w:bottom w:val="none" w:sz="0" w:space="0" w:color="auto"/>
        <w:right w:val="none" w:sz="0" w:space="0" w:color="auto"/>
      </w:divBdr>
    </w:div>
    <w:div w:id="1969361836">
      <w:bodyDiv w:val="1"/>
      <w:marLeft w:val="0"/>
      <w:marRight w:val="0"/>
      <w:marTop w:val="0"/>
      <w:marBottom w:val="0"/>
      <w:divBdr>
        <w:top w:val="none" w:sz="0" w:space="0" w:color="auto"/>
        <w:left w:val="none" w:sz="0" w:space="0" w:color="auto"/>
        <w:bottom w:val="none" w:sz="0" w:space="0" w:color="auto"/>
        <w:right w:val="none" w:sz="0" w:space="0" w:color="auto"/>
      </w:divBdr>
    </w:div>
    <w:div w:id="1969388992">
      <w:bodyDiv w:val="1"/>
      <w:marLeft w:val="0"/>
      <w:marRight w:val="0"/>
      <w:marTop w:val="0"/>
      <w:marBottom w:val="0"/>
      <w:divBdr>
        <w:top w:val="none" w:sz="0" w:space="0" w:color="auto"/>
        <w:left w:val="none" w:sz="0" w:space="0" w:color="auto"/>
        <w:bottom w:val="none" w:sz="0" w:space="0" w:color="auto"/>
        <w:right w:val="none" w:sz="0" w:space="0" w:color="auto"/>
      </w:divBdr>
    </w:div>
    <w:div w:id="1969818101">
      <w:bodyDiv w:val="1"/>
      <w:marLeft w:val="0"/>
      <w:marRight w:val="0"/>
      <w:marTop w:val="0"/>
      <w:marBottom w:val="0"/>
      <w:divBdr>
        <w:top w:val="none" w:sz="0" w:space="0" w:color="auto"/>
        <w:left w:val="none" w:sz="0" w:space="0" w:color="auto"/>
        <w:bottom w:val="none" w:sz="0" w:space="0" w:color="auto"/>
        <w:right w:val="none" w:sz="0" w:space="0" w:color="auto"/>
      </w:divBdr>
    </w:div>
    <w:div w:id="1969823651">
      <w:bodyDiv w:val="1"/>
      <w:marLeft w:val="0"/>
      <w:marRight w:val="0"/>
      <w:marTop w:val="0"/>
      <w:marBottom w:val="0"/>
      <w:divBdr>
        <w:top w:val="none" w:sz="0" w:space="0" w:color="auto"/>
        <w:left w:val="none" w:sz="0" w:space="0" w:color="auto"/>
        <w:bottom w:val="none" w:sz="0" w:space="0" w:color="auto"/>
        <w:right w:val="none" w:sz="0" w:space="0" w:color="auto"/>
      </w:divBdr>
    </w:div>
    <w:div w:id="1970042799">
      <w:bodyDiv w:val="1"/>
      <w:marLeft w:val="0"/>
      <w:marRight w:val="0"/>
      <w:marTop w:val="0"/>
      <w:marBottom w:val="0"/>
      <w:divBdr>
        <w:top w:val="none" w:sz="0" w:space="0" w:color="auto"/>
        <w:left w:val="none" w:sz="0" w:space="0" w:color="auto"/>
        <w:bottom w:val="none" w:sz="0" w:space="0" w:color="auto"/>
        <w:right w:val="none" w:sz="0" w:space="0" w:color="auto"/>
      </w:divBdr>
    </w:div>
    <w:div w:id="1970239554">
      <w:bodyDiv w:val="1"/>
      <w:marLeft w:val="0"/>
      <w:marRight w:val="0"/>
      <w:marTop w:val="0"/>
      <w:marBottom w:val="0"/>
      <w:divBdr>
        <w:top w:val="none" w:sz="0" w:space="0" w:color="auto"/>
        <w:left w:val="none" w:sz="0" w:space="0" w:color="auto"/>
        <w:bottom w:val="none" w:sz="0" w:space="0" w:color="auto"/>
        <w:right w:val="none" w:sz="0" w:space="0" w:color="auto"/>
      </w:divBdr>
    </w:div>
    <w:div w:id="1970503318">
      <w:bodyDiv w:val="1"/>
      <w:marLeft w:val="0"/>
      <w:marRight w:val="0"/>
      <w:marTop w:val="0"/>
      <w:marBottom w:val="0"/>
      <w:divBdr>
        <w:top w:val="none" w:sz="0" w:space="0" w:color="auto"/>
        <w:left w:val="none" w:sz="0" w:space="0" w:color="auto"/>
        <w:bottom w:val="none" w:sz="0" w:space="0" w:color="auto"/>
        <w:right w:val="none" w:sz="0" w:space="0" w:color="auto"/>
      </w:divBdr>
    </w:div>
    <w:div w:id="1970627439">
      <w:bodyDiv w:val="1"/>
      <w:marLeft w:val="0"/>
      <w:marRight w:val="0"/>
      <w:marTop w:val="0"/>
      <w:marBottom w:val="0"/>
      <w:divBdr>
        <w:top w:val="none" w:sz="0" w:space="0" w:color="auto"/>
        <w:left w:val="none" w:sz="0" w:space="0" w:color="auto"/>
        <w:bottom w:val="none" w:sz="0" w:space="0" w:color="auto"/>
        <w:right w:val="none" w:sz="0" w:space="0" w:color="auto"/>
      </w:divBdr>
    </w:div>
    <w:div w:id="1970669031">
      <w:bodyDiv w:val="1"/>
      <w:marLeft w:val="0"/>
      <w:marRight w:val="0"/>
      <w:marTop w:val="0"/>
      <w:marBottom w:val="0"/>
      <w:divBdr>
        <w:top w:val="none" w:sz="0" w:space="0" w:color="auto"/>
        <w:left w:val="none" w:sz="0" w:space="0" w:color="auto"/>
        <w:bottom w:val="none" w:sz="0" w:space="0" w:color="auto"/>
        <w:right w:val="none" w:sz="0" w:space="0" w:color="auto"/>
      </w:divBdr>
    </w:div>
    <w:div w:id="1970672372">
      <w:bodyDiv w:val="1"/>
      <w:marLeft w:val="0"/>
      <w:marRight w:val="0"/>
      <w:marTop w:val="0"/>
      <w:marBottom w:val="0"/>
      <w:divBdr>
        <w:top w:val="none" w:sz="0" w:space="0" w:color="auto"/>
        <w:left w:val="none" w:sz="0" w:space="0" w:color="auto"/>
        <w:bottom w:val="none" w:sz="0" w:space="0" w:color="auto"/>
        <w:right w:val="none" w:sz="0" w:space="0" w:color="auto"/>
      </w:divBdr>
    </w:div>
    <w:div w:id="1970698166">
      <w:bodyDiv w:val="1"/>
      <w:marLeft w:val="0"/>
      <w:marRight w:val="0"/>
      <w:marTop w:val="0"/>
      <w:marBottom w:val="0"/>
      <w:divBdr>
        <w:top w:val="none" w:sz="0" w:space="0" w:color="auto"/>
        <w:left w:val="none" w:sz="0" w:space="0" w:color="auto"/>
        <w:bottom w:val="none" w:sz="0" w:space="0" w:color="auto"/>
        <w:right w:val="none" w:sz="0" w:space="0" w:color="auto"/>
      </w:divBdr>
    </w:div>
    <w:div w:id="1970822017">
      <w:bodyDiv w:val="1"/>
      <w:marLeft w:val="0"/>
      <w:marRight w:val="0"/>
      <w:marTop w:val="0"/>
      <w:marBottom w:val="0"/>
      <w:divBdr>
        <w:top w:val="none" w:sz="0" w:space="0" w:color="auto"/>
        <w:left w:val="none" w:sz="0" w:space="0" w:color="auto"/>
        <w:bottom w:val="none" w:sz="0" w:space="0" w:color="auto"/>
        <w:right w:val="none" w:sz="0" w:space="0" w:color="auto"/>
      </w:divBdr>
    </w:div>
    <w:div w:id="1971669257">
      <w:bodyDiv w:val="1"/>
      <w:marLeft w:val="0"/>
      <w:marRight w:val="0"/>
      <w:marTop w:val="0"/>
      <w:marBottom w:val="0"/>
      <w:divBdr>
        <w:top w:val="none" w:sz="0" w:space="0" w:color="auto"/>
        <w:left w:val="none" w:sz="0" w:space="0" w:color="auto"/>
        <w:bottom w:val="none" w:sz="0" w:space="0" w:color="auto"/>
        <w:right w:val="none" w:sz="0" w:space="0" w:color="auto"/>
      </w:divBdr>
    </w:div>
    <w:div w:id="1972133642">
      <w:bodyDiv w:val="1"/>
      <w:marLeft w:val="0"/>
      <w:marRight w:val="0"/>
      <w:marTop w:val="0"/>
      <w:marBottom w:val="0"/>
      <w:divBdr>
        <w:top w:val="none" w:sz="0" w:space="0" w:color="auto"/>
        <w:left w:val="none" w:sz="0" w:space="0" w:color="auto"/>
        <w:bottom w:val="none" w:sz="0" w:space="0" w:color="auto"/>
        <w:right w:val="none" w:sz="0" w:space="0" w:color="auto"/>
      </w:divBdr>
    </w:div>
    <w:div w:id="1972855625">
      <w:bodyDiv w:val="1"/>
      <w:marLeft w:val="0"/>
      <w:marRight w:val="0"/>
      <w:marTop w:val="0"/>
      <w:marBottom w:val="0"/>
      <w:divBdr>
        <w:top w:val="none" w:sz="0" w:space="0" w:color="auto"/>
        <w:left w:val="none" w:sz="0" w:space="0" w:color="auto"/>
        <w:bottom w:val="none" w:sz="0" w:space="0" w:color="auto"/>
        <w:right w:val="none" w:sz="0" w:space="0" w:color="auto"/>
      </w:divBdr>
    </w:div>
    <w:div w:id="1972855633">
      <w:bodyDiv w:val="1"/>
      <w:marLeft w:val="0"/>
      <w:marRight w:val="0"/>
      <w:marTop w:val="0"/>
      <w:marBottom w:val="0"/>
      <w:divBdr>
        <w:top w:val="none" w:sz="0" w:space="0" w:color="auto"/>
        <w:left w:val="none" w:sz="0" w:space="0" w:color="auto"/>
        <w:bottom w:val="none" w:sz="0" w:space="0" w:color="auto"/>
        <w:right w:val="none" w:sz="0" w:space="0" w:color="auto"/>
      </w:divBdr>
    </w:div>
    <w:div w:id="1972974665">
      <w:bodyDiv w:val="1"/>
      <w:marLeft w:val="0"/>
      <w:marRight w:val="0"/>
      <w:marTop w:val="0"/>
      <w:marBottom w:val="0"/>
      <w:divBdr>
        <w:top w:val="none" w:sz="0" w:space="0" w:color="auto"/>
        <w:left w:val="none" w:sz="0" w:space="0" w:color="auto"/>
        <w:bottom w:val="none" w:sz="0" w:space="0" w:color="auto"/>
        <w:right w:val="none" w:sz="0" w:space="0" w:color="auto"/>
      </w:divBdr>
    </w:div>
    <w:div w:id="1972980909">
      <w:bodyDiv w:val="1"/>
      <w:marLeft w:val="0"/>
      <w:marRight w:val="0"/>
      <w:marTop w:val="0"/>
      <w:marBottom w:val="0"/>
      <w:divBdr>
        <w:top w:val="none" w:sz="0" w:space="0" w:color="auto"/>
        <w:left w:val="none" w:sz="0" w:space="0" w:color="auto"/>
        <w:bottom w:val="none" w:sz="0" w:space="0" w:color="auto"/>
        <w:right w:val="none" w:sz="0" w:space="0" w:color="auto"/>
      </w:divBdr>
    </w:div>
    <w:div w:id="1973317784">
      <w:bodyDiv w:val="1"/>
      <w:marLeft w:val="0"/>
      <w:marRight w:val="0"/>
      <w:marTop w:val="0"/>
      <w:marBottom w:val="0"/>
      <w:divBdr>
        <w:top w:val="none" w:sz="0" w:space="0" w:color="auto"/>
        <w:left w:val="none" w:sz="0" w:space="0" w:color="auto"/>
        <w:bottom w:val="none" w:sz="0" w:space="0" w:color="auto"/>
        <w:right w:val="none" w:sz="0" w:space="0" w:color="auto"/>
      </w:divBdr>
    </w:div>
    <w:div w:id="1973822789">
      <w:bodyDiv w:val="1"/>
      <w:marLeft w:val="0"/>
      <w:marRight w:val="0"/>
      <w:marTop w:val="0"/>
      <w:marBottom w:val="0"/>
      <w:divBdr>
        <w:top w:val="none" w:sz="0" w:space="0" w:color="auto"/>
        <w:left w:val="none" w:sz="0" w:space="0" w:color="auto"/>
        <w:bottom w:val="none" w:sz="0" w:space="0" w:color="auto"/>
        <w:right w:val="none" w:sz="0" w:space="0" w:color="auto"/>
      </w:divBdr>
    </w:div>
    <w:div w:id="1973976112">
      <w:bodyDiv w:val="1"/>
      <w:marLeft w:val="0"/>
      <w:marRight w:val="0"/>
      <w:marTop w:val="0"/>
      <w:marBottom w:val="0"/>
      <w:divBdr>
        <w:top w:val="none" w:sz="0" w:space="0" w:color="auto"/>
        <w:left w:val="none" w:sz="0" w:space="0" w:color="auto"/>
        <w:bottom w:val="none" w:sz="0" w:space="0" w:color="auto"/>
        <w:right w:val="none" w:sz="0" w:space="0" w:color="auto"/>
      </w:divBdr>
    </w:div>
    <w:div w:id="1974015041">
      <w:bodyDiv w:val="1"/>
      <w:marLeft w:val="0"/>
      <w:marRight w:val="0"/>
      <w:marTop w:val="0"/>
      <w:marBottom w:val="0"/>
      <w:divBdr>
        <w:top w:val="none" w:sz="0" w:space="0" w:color="auto"/>
        <w:left w:val="none" w:sz="0" w:space="0" w:color="auto"/>
        <w:bottom w:val="none" w:sz="0" w:space="0" w:color="auto"/>
        <w:right w:val="none" w:sz="0" w:space="0" w:color="auto"/>
      </w:divBdr>
    </w:div>
    <w:div w:id="1974099305">
      <w:bodyDiv w:val="1"/>
      <w:marLeft w:val="0"/>
      <w:marRight w:val="0"/>
      <w:marTop w:val="0"/>
      <w:marBottom w:val="0"/>
      <w:divBdr>
        <w:top w:val="none" w:sz="0" w:space="0" w:color="auto"/>
        <w:left w:val="none" w:sz="0" w:space="0" w:color="auto"/>
        <w:bottom w:val="none" w:sz="0" w:space="0" w:color="auto"/>
        <w:right w:val="none" w:sz="0" w:space="0" w:color="auto"/>
      </w:divBdr>
    </w:div>
    <w:div w:id="1974478627">
      <w:bodyDiv w:val="1"/>
      <w:marLeft w:val="0"/>
      <w:marRight w:val="0"/>
      <w:marTop w:val="0"/>
      <w:marBottom w:val="0"/>
      <w:divBdr>
        <w:top w:val="none" w:sz="0" w:space="0" w:color="auto"/>
        <w:left w:val="none" w:sz="0" w:space="0" w:color="auto"/>
        <w:bottom w:val="none" w:sz="0" w:space="0" w:color="auto"/>
        <w:right w:val="none" w:sz="0" w:space="0" w:color="auto"/>
      </w:divBdr>
    </w:div>
    <w:div w:id="1974603598">
      <w:bodyDiv w:val="1"/>
      <w:marLeft w:val="0"/>
      <w:marRight w:val="0"/>
      <w:marTop w:val="0"/>
      <w:marBottom w:val="0"/>
      <w:divBdr>
        <w:top w:val="none" w:sz="0" w:space="0" w:color="auto"/>
        <w:left w:val="none" w:sz="0" w:space="0" w:color="auto"/>
        <w:bottom w:val="none" w:sz="0" w:space="0" w:color="auto"/>
        <w:right w:val="none" w:sz="0" w:space="0" w:color="auto"/>
      </w:divBdr>
    </w:div>
    <w:div w:id="1974754090">
      <w:bodyDiv w:val="1"/>
      <w:marLeft w:val="0"/>
      <w:marRight w:val="0"/>
      <w:marTop w:val="0"/>
      <w:marBottom w:val="0"/>
      <w:divBdr>
        <w:top w:val="none" w:sz="0" w:space="0" w:color="auto"/>
        <w:left w:val="none" w:sz="0" w:space="0" w:color="auto"/>
        <w:bottom w:val="none" w:sz="0" w:space="0" w:color="auto"/>
        <w:right w:val="none" w:sz="0" w:space="0" w:color="auto"/>
      </w:divBdr>
    </w:div>
    <w:div w:id="1974865055">
      <w:bodyDiv w:val="1"/>
      <w:marLeft w:val="0"/>
      <w:marRight w:val="0"/>
      <w:marTop w:val="0"/>
      <w:marBottom w:val="0"/>
      <w:divBdr>
        <w:top w:val="none" w:sz="0" w:space="0" w:color="auto"/>
        <w:left w:val="none" w:sz="0" w:space="0" w:color="auto"/>
        <w:bottom w:val="none" w:sz="0" w:space="0" w:color="auto"/>
        <w:right w:val="none" w:sz="0" w:space="0" w:color="auto"/>
      </w:divBdr>
    </w:div>
    <w:div w:id="1975019739">
      <w:bodyDiv w:val="1"/>
      <w:marLeft w:val="0"/>
      <w:marRight w:val="0"/>
      <w:marTop w:val="0"/>
      <w:marBottom w:val="0"/>
      <w:divBdr>
        <w:top w:val="none" w:sz="0" w:space="0" w:color="auto"/>
        <w:left w:val="none" w:sz="0" w:space="0" w:color="auto"/>
        <w:bottom w:val="none" w:sz="0" w:space="0" w:color="auto"/>
        <w:right w:val="none" w:sz="0" w:space="0" w:color="auto"/>
      </w:divBdr>
    </w:div>
    <w:div w:id="1975210542">
      <w:bodyDiv w:val="1"/>
      <w:marLeft w:val="0"/>
      <w:marRight w:val="0"/>
      <w:marTop w:val="0"/>
      <w:marBottom w:val="0"/>
      <w:divBdr>
        <w:top w:val="none" w:sz="0" w:space="0" w:color="auto"/>
        <w:left w:val="none" w:sz="0" w:space="0" w:color="auto"/>
        <w:bottom w:val="none" w:sz="0" w:space="0" w:color="auto"/>
        <w:right w:val="none" w:sz="0" w:space="0" w:color="auto"/>
      </w:divBdr>
    </w:div>
    <w:div w:id="1975331847">
      <w:bodyDiv w:val="1"/>
      <w:marLeft w:val="0"/>
      <w:marRight w:val="0"/>
      <w:marTop w:val="0"/>
      <w:marBottom w:val="0"/>
      <w:divBdr>
        <w:top w:val="none" w:sz="0" w:space="0" w:color="auto"/>
        <w:left w:val="none" w:sz="0" w:space="0" w:color="auto"/>
        <w:bottom w:val="none" w:sz="0" w:space="0" w:color="auto"/>
        <w:right w:val="none" w:sz="0" w:space="0" w:color="auto"/>
      </w:divBdr>
    </w:div>
    <w:div w:id="1975717027">
      <w:bodyDiv w:val="1"/>
      <w:marLeft w:val="0"/>
      <w:marRight w:val="0"/>
      <w:marTop w:val="0"/>
      <w:marBottom w:val="0"/>
      <w:divBdr>
        <w:top w:val="none" w:sz="0" w:space="0" w:color="auto"/>
        <w:left w:val="none" w:sz="0" w:space="0" w:color="auto"/>
        <w:bottom w:val="none" w:sz="0" w:space="0" w:color="auto"/>
        <w:right w:val="none" w:sz="0" w:space="0" w:color="auto"/>
      </w:divBdr>
    </w:div>
    <w:div w:id="1975745489">
      <w:bodyDiv w:val="1"/>
      <w:marLeft w:val="0"/>
      <w:marRight w:val="0"/>
      <w:marTop w:val="0"/>
      <w:marBottom w:val="0"/>
      <w:divBdr>
        <w:top w:val="none" w:sz="0" w:space="0" w:color="auto"/>
        <w:left w:val="none" w:sz="0" w:space="0" w:color="auto"/>
        <w:bottom w:val="none" w:sz="0" w:space="0" w:color="auto"/>
        <w:right w:val="none" w:sz="0" w:space="0" w:color="auto"/>
      </w:divBdr>
    </w:div>
    <w:div w:id="1976328327">
      <w:bodyDiv w:val="1"/>
      <w:marLeft w:val="0"/>
      <w:marRight w:val="0"/>
      <w:marTop w:val="0"/>
      <w:marBottom w:val="0"/>
      <w:divBdr>
        <w:top w:val="none" w:sz="0" w:space="0" w:color="auto"/>
        <w:left w:val="none" w:sz="0" w:space="0" w:color="auto"/>
        <w:bottom w:val="none" w:sz="0" w:space="0" w:color="auto"/>
        <w:right w:val="none" w:sz="0" w:space="0" w:color="auto"/>
      </w:divBdr>
    </w:div>
    <w:div w:id="1976331968">
      <w:bodyDiv w:val="1"/>
      <w:marLeft w:val="0"/>
      <w:marRight w:val="0"/>
      <w:marTop w:val="0"/>
      <w:marBottom w:val="0"/>
      <w:divBdr>
        <w:top w:val="none" w:sz="0" w:space="0" w:color="auto"/>
        <w:left w:val="none" w:sz="0" w:space="0" w:color="auto"/>
        <w:bottom w:val="none" w:sz="0" w:space="0" w:color="auto"/>
        <w:right w:val="none" w:sz="0" w:space="0" w:color="auto"/>
      </w:divBdr>
    </w:div>
    <w:div w:id="1976334142">
      <w:bodyDiv w:val="1"/>
      <w:marLeft w:val="0"/>
      <w:marRight w:val="0"/>
      <w:marTop w:val="0"/>
      <w:marBottom w:val="0"/>
      <w:divBdr>
        <w:top w:val="none" w:sz="0" w:space="0" w:color="auto"/>
        <w:left w:val="none" w:sz="0" w:space="0" w:color="auto"/>
        <w:bottom w:val="none" w:sz="0" w:space="0" w:color="auto"/>
        <w:right w:val="none" w:sz="0" w:space="0" w:color="auto"/>
      </w:divBdr>
    </w:div>
    <w:div w:id="1976711762">
      <w:bodyDiv w:val="1"/>
      <w:marLeft w:val="0"/>
      <w:marRight w:val="0"/>
      <w:marTop w:val="0"/>
      <w:marBottom w:val="0"/>
      <w:divBdr>
        <w:top w:val="none" w:sz="0" w:space="0" w:color="auto"/>
        <w:left w:val="none" w:sz="0" w:space="0" w:color="auto"/>
        <w:bottom w:val="none" w:sz="0" w:space="0" w:color="auto"/>
        <w:right w:val="none" w:sz="0" w:space="0" w:color="auto"/>
      </w:divBdr>
    </w:div>
    <w:div w:id="1976904582">
      <w:bodyDiv w:val="1"/>
      <w:marLeft w:val="0"/>
      <w:marRight w:val="0"/>
      <w:marTop w:val="0"/>
      <w:marBottom w:val="0"/>
      <w:divBdr>
        <w:top w:val="none" w:sz="0" w:space="0" w:color="auto"/>
        <w:left w:val="none" w:sz="0" w:space="0" w:color="auto"/>
        <w:bottom w:val="none" w:sz="0" w:space="0" w:color="auto"/>
        <w:right w:val="none" w:sz="0" w:space="0" w:color="auto"/>
      </w:divBdr>
    </w:div>
    <w:div w:id="1977561069">
      <w:bodyDiv w:val="1"/>
      <w:marLeft w:val="0"/>
      <w:marRight w:val="0"/>
      <w:marTop w:val="0"/>
      <w:marBottom w:val="0"/>
      <w:divBdr>
        <w:top w:val="none" w:sz="0" w:space="0" w:color="auto"/>
        <w:left w:val="none" w:sz="0" w:space="0" w:color="auto"/>
        <w:bottom w:val="none" w:sz="0" w:space="0" w:color="auto"/>
        <w:right w:val="none" w:sz="0" w:space="0" w:color="auto"/>
      </w:divBdr>
    </w:div>
    <w:div w:id="1977644147">
      <w:bodyDiv w:val="1"/>
      <w:marLeft w:val="0"/>
      <w:marRight w:val="0"/>
      <w:marTop w:val="0"/>
      <w:marBottom w:val="0"/>
      <w:divBdr>
        <w:top w:val="none" w:sz="0" w:space="0" w:color="auto"/>
        <w:left w:val="none" w:sz="0" w:space="0" w:color="auto"/>
        <w:bottom w:val="none" w:sz="0" w:space="0" w:color="auto"/>
        <w:right w:val="none" w:sz="0" w:space="0" w:color="auto"/>
      </w:divBdr>
    </w:div>
    <w:div w:id="1978604520">
      <w:bodyDiv w:val="1"/>
      <w:marLeft w:val="0"/>
      <w:marRight w:val="0"/>
      <w:marTop w:val="0"/>
      <w:marBottom w:val="0"/>
      <w:divBdr>
        <w:top w:val="none" w:sz="0" w:space="0" w:color="auto"/>
        <w:left w:val="none" w:sz="0" w:space="0" w:color="auto"/>
        <w:bottom w:val="none" w:sz="0" w:space="0" w:color="auto"/>
        <w:right w:val="none" w:sz="0" w:space="0" w:color="auto"/>
      </w:divBdr>
    </w:div>
    <w:div w:id="1978950039">
      <w:bodyDiv w:val="1"/>
      <w:marLeft w:val="0"/>
      <w:marRight w:val="0"/>
      <w:marTop w:val="0"/>
      <w:marBottom w:val="0"/>
      <w:divBdr>
        <w:top w:val="none" w:sz="0" w:space="0" w:color="auto"/>
        <w:left w:val="none" w:sz="0" w:space="0" w:color="auto"/>
        <w:bottom w:val="none" w:sz="0" w:space="0" w:color="auto"/>
        <w:right w:val="none" w:sz="0" w:space="0" w:color="auto"/>
      </w:divBdr>
    </w:div>
    <w:div w:id="1978991533">
      <w:bodyDiv w:val="1"/>
      <w:marLeft w:val="0"/>
      <w:marRight w:val="0"/>
      <w:marTop w:val="0"/>
      <w:marBottom w:val="0"/>
      <w:divBdr>
        <w:top w:val="none" w:sz="0" w:space="0" w:color="auto"/>
        <w:left w:val="none" w:sz="0" w:space="0" w:color="auto"/>
        <w:bottom w:val="none" w:sz="0" w:space="0" w:color="auto"/>
        <w:right w:val="none" w:sz="0" w:space="0" w:color="auto"/>
      </w:divBdr>
    </w:div>
    <w:div w:id="1979067493">
      <w:bodyDiv w:val="1"/>
      <w:marLeft w:val="0"/>
      <w:marRight w:val="0"/>
      <w:marTop w:val="0"/>
      <w:marBottom w:val="0"/>
      <w:divBdr>
        <w:top w:val="none" w:sz="0" w:space="0" w:color="auto"/>
        <w:left w:val="none" w:sz="0" w:space="0" w:color="auto"/>
        <w:bottom w:val="none" w:sz="0" w:space="0" w:color="auto"/>
        <w:right w:val="none" w:sz="0" w:space="0" w:color="auto"/>
      </w:divBdr>
    </w:div>
    <w:div w:id="1979215993">
      <w:bodyDiv w:val="1"/>
      <w:marLeft w:val="0"/>
      <w:marRight w:val="0"/>
      <w:marTop w:val="0"/>
      <w:marBottom w:val="0"/>
      <w:divBdr>
        <w:top w:val="none" w:sz="0" w:space="0" w:color="auto"/>
        <w:left w:val="none" w:sz="0" w:space="0" w:color="auto"/>
        <w:bottom w:val="none" w:sz="0" w:space="0" w:color="auto"/>
        <w:right w:val="none" w:sz="0" w:space="0" w:color="auto"/>
      </w:divBdr>
    </w:div>
    <w:div w:id="1979527809">
      <w:bodyDiv w:val="1"/>
      <w:marLeft w:val="0"/>
      <w:marRight w:val="0"/>
      <w:marTop w:val="0"/>
      <w:marBottom w:val="0"/>
      <w:divBdr>
        <w:top w:val="none" w:sz="0" w:space="0" w:color="auto"/>
        <w:left w:val="none" w:sz="0" w:space="0" w:color="auto"/>
        <w:bottom w:val="none" w:sz="0" w:space="0" w:color="auto"/>
        <w:right w:val="none" w:sz="0" w:space="0" w:color="auto"/>
      </w:divBdr>
    </w:div>
    <w:div w:id="1979603262">
      <w:bodyDiv w:val="1"/>
      <w:marLeft w:val="0"/>
      <w:marRight w:val="0"/>
      <w:marTop w:val="0"/>
      <w:marBottom w:val="0"/>
      <w:divBdr>
        <w:top w:val="none" w:sz="0" w:space="0" w:color="auto"/>
        <w:left w:val="none" w:sz="0" w:space="0" w:color="auto"/>
        <w:bottom w:val="none" w:sz="0" w:space="0" w:color="auto"/>
        <w:right w:val="none" w:sz="0" w:space="0" w:color="auto"/>
      </w:divBdr>
    </w:div>
    <w:div w:id="1979721981">
      <w:bodyDiv w:val="1"/>
      <w:marLeft w:val="0"/>
      <w:marRight w:val="0"/>
      <w:marTop w:val="0"/>
      <w:marBottom w:val="0"/>
      <w:divBdr>
        <w:top w:val="none" w:sz="0" w:space="0" w:color="auto"/>
        <w:left w:val="none" w:sz="0" w:space="0" w:color="auto"/>
        <w:bottom w:val="none" w:sz="0" w:space="0" w:color="auto"/>
        <w:right w:val="none" w:sz="0" w:space="0" w:color="auto"/>
      </w:divBdr>
    </w:div>
    <w:div w:id="1980106127">
      <w:bodyDiv w:val="1"/>
      <w:marLeft w:val="0"/>
      <w:marRight w:val="0"/>
      <w:marTop w:val="0"/>
      <w:marBottom w:val="0"/>
      <w:divBdr>
        <w:top w:val="none" w:sz="0" w:space="0" w:color="auto"/>
        <w:left w:val="none" w:sz="0" w:space="0" w:color="auto"/>
        <w:bottom w:val="none" w:sz="0" w:space="0" w:color="auto"/>
        <w:right w:val="none" w:sz="0" w:space="0" w:color="auto"/>
      </w:divBdr>
    </w:div>
    <w:div w:id="1980183368">
      <w:bodyDiv w:val="1"/>
      <w:marLeft w:val="0"/>
      <w:marRight w:val="0"/>
      <w:marTop w:val="0"/>
      <w:marBottom w:val="0"/>
      <w:divBdr>
        <w:top w:val="none" w:sz="0" w:space="0" w:color="auto"/>
        <w:left w:val="none" w:sz="0" w:space="0" w:color="auto"/>
        <w:bottom w:val="none" w:sz="0" w:space="0" w:color="auto"/>
        <w:right w:val="none" w:sz="0" w:space="0" w:color="auto"/>
      </w:divBdr>
    </w:div>
    <w:div w:id="1980570694">
      <w:bodyDiv w:val="1"/>
      <w:marLeft w:val="0"/>
      <w:marRight w:val="0"/>
      <w:marTop w:val="0"/>
      <w:marBottom w:val="0"/>
      <w:divBdr>
        <w:top w:val="none" w:sz="0" w:space="0" w:color="auto"/>
        <w:left w:val="none" w:sz="0" w:space="0" w:color="auto"/>
        <w:bottom w:val="none" w:sz="0" w:space="0" w:color="auto"/>
        <w:right w:val="none" w:sz="0" w:space="0" w:color="auto"/>
      </w:divBdr>
    </w:div>
    <w:div w:id="1981113980">
      <w:bodyDiv w:val="1"/>
      <w:marLeft w:val="0"/>
      <w:marRight w:val="0"/>
      <w:marTop w:val="0"/>
      <w:marBottom w:val="0"/>
      <w:divBdr>
        <w:top w:val="none" w:sz="0" w:space="0" w:color="auto"/>
        <w:left w:val="none" w:sz="0" w:space="0" w:color="auto"/>
        <w:bottom w:val="none" w:sz="0" w:space="0" w:color="auto"/>
        <w:right w:val="none" w:sz="0" w:space="0" w:color="auto"/>
      </w:divBdr>
    </w:div>
    <w:div w:id="1981155084">
      <w:bodyDiv w:val="1"/>
      <w:marLeft w:val="0"/>
      <w:marRight w:val="0"/>
      <w:marTop w:val="0"/>
      <w:marBottom w:val="0"/>
      <w:divBdr>
        <w:top w:val="none" w:sz="0" w:space="0" w:color="auto"/>
        <w:left w:val="none" w:sz="0" w:space="0" w:color="auto"/>
        <w:bottom w:val="none" w:sz="0" w:space="0" w:color="auto"/>
        <w:right w:val="none" w:sz="0" w:space="0" w:color="auto"/>
      </w:divBdr>
    </w:div>
    <w:div w:id="1981569110">
      <w:bodyDiv w:val="1"/>
      <w:marLeft w:val="0"/>
      <w:marRight w:val="0"/>
      <w:marTop w:val="0"/>
      <w:marBottom w:val="0"/>
      <w:divBdr>
        <w:top w:val="none" w:sz="0" w:space="0" w:color="auto"/>
        <w:left w:val="none" w:sz="0" w:space="0" w:color="auto"/>
        <w:bottom w:val="none" w:sz="0" w:space="0" w:color="auto"/>
        <w:right w:val="none" w:sz="0" w:space="0" w:color="auto"/>
      </w:divBdr>
    </w:div>
    <w:div w:id="1981573500">
      <w:bodyDiv w:val="1"/>
      <w:marLeft w:val="0"/>
      <w:marRight w:val="0"/>
      <w:marTop w:val="0"/>
      <w:marBottom w:val="0"/>
      <w:divBdr>
        <w:top w:val="none" w:sz="0" w:space="0" w:color="auto"/>
        <w:left w:val="none" w:sz="0" w:space="0" w:color="auto"/>
        <w:bottom w:val="none" w:sz="0" w:space="0" w:color="auto"/>
        <w:right w:val="none" w:sz="0" w:space="0" w:color="auto"/>
      </w:divBdr>
    </w:div>
    <w:div w:id="1981761185">
      <w:bodyDiv w:val="1"/>
      <w:marLeft w:val="0"/>
      <w:marRight w:val="0"/>
      <w:marTop w:val="0"/>
      <w:marBottom w:val="0"/>
      <w:divBdr>
        <w:top w:val="none" w:sz="0" w:space="0" w:color="auto"/>
        <w:left w:val="none" w:sz="0" w:space="0" w:color="auto"/>
        <w:bottom w:val="none" w:sz="0" w:space="0" w:color="auto"/>
        <w:right w:val="none" w:sz="0" w:space="0" w:color="auto"/>
      </w:divBdr>
    </w:div>
    <w:div w:id="1981837777">
      <w:bodyDiv w:val="1"/>
      <w:marLeft w:val="0"/>
      <w:marRight w:val="0"/>
      <w:marTop w:val="0"/>
      <w:marBottom w:val="0"/>
      <w:divBdr>
        <w:top w:val="none" w:sz="0" w:space="0" w:color="auto"/>
        <w:left w:val="none" w:sz="0" w:space="0" w:color="auto"/>
        <w:bottom w:val="none" w:sz="0" w:space="0" w:color="auto"/>
        <w:right w:val="none" w:sz="0" w:space="0" w:color="auto"/>
      </w:divBdr>
    </w:div>
    <w:div w:id="1981881462">
      <w:bodyDiv w:val="1"/>
      <w:marLeft w:val="0"/>
      <w:marRight w:val="0"/>
      <w:marTop w:val="0"/>
      <w:marBottom w:val="0"/>
      <w:divBdr>
        <w:top w:val="none" w:sz="0" w:space="0" w:color="auto"/>
        <w:left w:val="none" w:sz="0" w:space="0" w:color="auto"/>
        <w:bottom w:val="none" w:sz="0" w:space="0" w:color="auto"/>
        <w:right w:val="none" w:sz="0" w:space="0" w:color="auto"/>
      </w:divBdr>
    </w:div>
    <w:div w:id="1981886964">
      <w:bodyDiv w:val="1"/>
      <w:marLeft w:val="0"/>
      <w:marRight w:val="0"/>
      <w:marTop w:val="0"/>
      <w:marBottom w:val="0"/>
      <w:divBdr>
        <w:top w:val="none" w:sz="0" w:space="0" w:color="auto"/>
        <w:left w:val="none" w:sz="0" w:space="0" w:color="auto"/>
        <w:bottom w:val="none" w:sz="0" w:space="0" w:color="auto"/>
        <w:right w:val="none" w:sz="0" w:space="0" w:color="auto"/>
      </w:divBdr>
    </w:div>
    <w:div w:id="1982005416">
      <w:bodyDiv w:val="1"/>
      <w:marLeft w:val="0"/>
      <w:marRight w:val="0"/>
      <w:marTop w:val="0"/>
      <w:marBottom w:val="0"/>
      <w:divBdr>
        <w:top w:val="none" w:sz="0" w:space="0" w:color="auto"/>
        <w:left w:val="none" w:sz="0" w:space="0" w:color="auto"/>
        <w:bottom w:val="none" w:sz="0" w:space="0" w:color="auto"/>
        <w:right w:val="none" w:sz="0" w:space="0" w:color="auto"/>
      </w:divBdr>
    </w:div>
    <w:div w:id="1982491418">
      <w:bodyDiv w:val="1"/>
      <w:marLeft w:val="0"/>
      <w:marRight w:val="0"/>
      <w:marTop w:val="0"/>
      <w:marBottom w:val="0"/>
      <w:divBdr>
        <w:top w:val="none" w:sz="0" w:space="0" w:color="auto"/>
        <w:left w:val="none" w:sz="0" w:space="0" w:color="auto"/>
        <w:bottom w:val="none" w:sz="0" w:space="0" w:color="auto"/>
        <w:right w:val="none" w:sz="0" w:space="0" w:color="auto"/>
      </w:divBdr>
    </w:div>
    <w:div w:id="1982534879">
      <w:bodyDiv w:val="1"/>
      <w:marLeft w:val="0"/>
      <w:marRight w:val="0"/>
      <w:marTop w:val="0"/>
      <w:marBottom w:val="0"/>
      <w:divBdr>
        <w:top w:val="none" w:sz="0" w:space="0" w:color="auto"/>
        <w:left w:val="none" w:sz="0" w:space="0" w:color="auto"/>
        <w:bottom w:val="none" w:sz="0" w:space="0" w:color="auto"/>
        <w:right w:val="none" w:sz="0" w:space="0" w:color="auto"/>
      </w:divBdr>
    </w:div>
    <w:div w:id="1982539387">
      <w:bodyDiv w:val="1"/>
      <w:marLeft w:val="0"/>
      <w:marRight w:val="0"/>
      <w:marTop w:val="0"/>
      <w:marBottom w:val="0"/>
      <w:divBdr>
        <w:top w:val="none" w:sz="0" w:space="0" w:color="auto"/>
        <w:left w:val="none" w:sz="0" w:space="0" w:color="auto"/>
        <w:bottom w:val="none" w:sz="0" w:space="0" w:color="auto"/>
        <w:right w:val="none" w:sz="0" w:space="0" w:color="auto"/>
      </w:divBdr>
    </w:div>
    <w:div w:id="1982925743">
      <w:bodyDiv w:val="1"/>
      <w:marLeft w:val="0"/>
      <w:marRight w:val="0"/>
      <w:marTop w:val="0"/>
      <w:marBottom w:val="0"/>
      <w:divBdr>
        <w:top w:val="none" w:sz="0" w:space="0" w:color="auto"/>
        <w:left w:val="none" w:sz="0" w:space="0" w:color="auto"/>
        <w:bottom w:val="none" w:sz="0" w:space="0" w:color="auto"/>
        <w:right w:val="none" w:sz="0" w:space="0" w:color="auto"/>
      </w:divBdr>
    </w:div>
    <w:div w:id="1983190280">
      <w:bodyDiv w:val="1"/>
      <w:marLeft w:val="0"/>
      <w:marRight w:val="0"/>
      <w:marTop w:val="0"/>
      <w:marBottom w:val="0"/>
      <w:divBdr>
        <w:top w:val="none" w:sz="0" w:space="0" w:color="auto"/>
        <w:left w:val="none" w:sz="0" w:space="0" w:color="auto"/>
        <w:bottom w:val="none" w:sz="0" w:space="0" w:color="auto"/>
        <w:right w:val="none" w:sz="0" w:space="0" w:color="auto"/>
      </w:divBdr>
    </w:div>
    <w:div w:id="1983191223">
      <w:bodyDiv w:val="1"/>
      <w:marLeft w:val="0"/>
      <w:marRight w:val="0"/>
      <w:marTop w:val="0"/>
      <w:marBottom w:val="0"/>
      <w:divBdr>
        <w:top w:val="none" w:sz="0" w:space="0" w:color="auto"/>
        <w:left w:val="none" w:sz="0" w:space="0" w:color="auto"/>
        <w:bottom w:val="none" w:sz="0" w:space="0" w:color="auto"/>
        <w:right w:val="none" w:sz="0" w:space="0" w:color="auto"/>
      </w:divBdr>
    </w:div>
    <w:div w:id="1983776242">
      <w:bodyDiv w:val="1"/>
      <w:marLeft w:val="0"/>
      <w:marRight w:val="0"/>
      <w:marTop w:val="0"/>
      <w:marBottom w:val="0"/>
      <w:divBdr>
        <w:top w:val="none" w:sz="0" w:space="0" w:color="auto"/>
        <w:left w:val="none" w:sz="0" w:space="0" w:color="auto"/>
        <w:bottom w:val="none" w:sz="0" w:space="0" w:color="auto"/>
        <w:right w:val="none" w:sz="0" w:space="0" w:color="auto"/>
      </w:divBdr>
    </w:div>
    <w:div w:id="1983919060">
      <w:bodyDiv w:val="1"/>
      <w:marLeft w:val="0"/>
      <w:marRight w:val="0"/>
      <w:marTop w:val="0"/>
      <w:marBottom w:val="0"/>
      <w:divBdr>
        <w:top w:val="none" w:sz="0" w:space="0" w:color="auto"/>
        <w:left w:val="none" w:sz="0" w:space="0" w:color="auto"/>
        <w:bottom w:val="none" w:sz="0" w:space="0" w:color="auto"/>
        <w:right w:val="none" w:sz="0" w:space="0" w:color="auto"/>
      </w:divBdr>
    </w:div>
    <w:div w:id="1983997285">
      <w:bodyDiv w:val="1"/>
      <w:marLeft w:val="0"/>
      <w:marRight w:val="0"/>
      <w:marTop w:val="0"/>
      <w:marBottom w:val="0"/>
      <w:divBdr>
        <w:top w:val="none" w:sz="0" w:space="0" w:color="auto"/>
        <w:left w:val="none" w:sz="0" w:space="0" w:color="auto"/>
        <w:bottom w:val="none" w:sz="0" w:space="0" w:color="auto"/>
        <w:right w:val="none" w:sz="0" w:space="0" w:color="auto"/>
      </w:divBdr>
    </w:div>
    <w:div w:id="1984314761">
      <w:bodyDiv w:val="1"/>
      <w:marLeft w:val="0"/>
      <w:marRight w:val="0"/>
      <w:marTop w:val="0"/>
      <w:marBottom w:val="0"/>
      <w:divBdr>
        <w:top w:val="none" w:sz="0" w:space="0" w:color="auto"/>
        <w:left w:val="none" w:sz="0" w:space="0" w:color="auto"/>
        <w:bottom w:val="none" w:sz="0" w:space="0" w:color="auto"/>
        <w:right w:val="none" w:sz="0" w:space="0" w:color="auto"/>
      </w:divBdr>
    </w:div>
    <w:div w:id="1984655620">
      <w:bodyDiv w:val="1"/>
      <w:marLeft w:val="0"/>
      <w:marRight w:val="0"/>
      <w:marTop w:val="0"/>
      <w:marBottom w:val="0"/>
      <w:divBdr>
        <w:top w:val="none" w:sz="0" w:space="0" w:color="auto"/>
        <w:left w:val="none" w:sz="0" w:space="0" w:color="auto"/>
        <w:bottom w:val="none" w:sz="0" w:space="0" w:color="auto"/>
        <w:right w:val="none" w:sz="0" w:space="0" w:color="auto"/>
      </w:divBdr>
    </w:div>
    <w:div w:id="1984655643">
      <w:bodyDiv w:val="1"/>
      <w:marLeft w:val="0"/>
      <w:marRight w:val="0"/>
      <w:marTop w:val="0"/>
      <w:marBottom w:val="0"/>
      <w:divBdr>
        <w:top w:val="none" w:sz="0" w:space="0" w:color="auto"/>
        <w:left w:val="none" w:sz="0" w:space="0" w:color="auto"/>
        <w:bottom w:val="none" w:sz="0" w:space="0" w:color="auto"/>
        <w:right w:val="none" w:sz="0" w:space="0" w:color="auto"/>
      </w:divBdr>
    </w:div>
    <w:div w:id="1984769526">
      <w:bodyDiv w:val="1"/>
      <w:marLeft w:val="0"/>
      <w:marRight w:val="0"/>
      <w:marTop w:val="0"/>
      <w:marBottom w:val="0"/>
      <w:divBdr>
        <w:top w:val="none" w:sz="0" w:space="0" w:color="auto"/>
        <w:left w:val="none" w:sz="0" w:space="0" w:color="auto"/>
        <w:bottom w:val="none" w:sz="0" w:space="0" w:color="auto"/>
        <w:right w:val="none" w:sz="0" w:space="0" w:color="auto"/>
      </w:divBdr>
    </w:div>
    <w:div w:id="1984843482">
      <w:bodyDiv w:val="1"/>
      <w:marLeft w:val="0"/>
      <w:marRight w:val="0"/>
      <w:marTop w:val="0"/>
      <w:marBottom w:val="0"/>
      <w:divBdr>
        <w:top w:val="none" w:sz="0" w:space="0" w:color="auto"/>
        <w:left w:val="none" w:sz="0" w:space="0" w:color="auto"/>
        <w:bottom w:val="none" w:sz="0" w:space="0" w:color="auto"/>
        <w:right w:val="none" w:sz="0" w:space="0" w:color="auto"/>
      </w:divBdr>
    </w:div>
    <w:div w:id="1985086608">
      <w:bodyDiv w:val="1"/>
      <w:marLeft w:val="0"/>
      <w:marRight w:val="0"/>
      <w:marTop w:val="0"/>
      <w:marBottom w:val="0"/>
      <w:divBdr>
        <w:top w:val="none" w:sz="0" w:space="0" w:color="auto"/>
        <w:left w:val="none" w:sz="0" w:space="0" w:color="auto"/>
        <w:bottom w:val="none" w:sz="0" w:space="0" w:color="auto"/>
        <w:right w:val="none" w:sz="0" w:space="0" w:color="auto"/>
      </w:divBdr>
    </w:div>
    <w:div w:id="1985117261">
      <w:bodyDiv w:val="1"/>
      <w:marLeft w:val="0"/>
      <w:marRight w:val="0"/>
      <w:marTop w:val="0"/>
      <w:marBottom w:val="0"/>
      <w:divBdr>
        <w:top w:val="none" w:sz="0" w:space="0" w:color="auto"/>
        <w:left w:val="none" w:sz="0" w:space="0" w:color="auto"/>
        <w:bottom w:val="none" w:sz="0" w:space="0" w:color="auto"/>
        <w:right w:val="none" w:sz="0" w:space="0" w:color="auto"/>
      </w:divBdr>
    </w:div>
    <w:div w:id="1985117975">
      <w:bodyDiv w:val="1"/>
      <w:marLeft w:val="0"/>
      <w:marRight w:val="0"/>
      <w:marTop w:val="0"/>
      <w:marBottom w:val="0"/>
      <w:divBdr>
        <w:top w:val="none" w:sz="0" w:space="0" w:color="auto"/>
        <w:left w:val="none" w:sz="0" w:space="0" w:color="auto"/>
        <w:bottom w:val="none" w:sz="0" w:space="0" w:color="auto"/>
        <w:right w:val="none" w:sz="0" w:space="0" w:color="auto"/>
      </w:divBdr>
    </w:div>
    <w:div w:id="1985159166">
      <w:bodyDiv w:val="1"/>
      <w:marLeft w:val="0"/>
      <w:marRight w:val="0"/>
      <w:marTop w:val="0"/>
      <w:marBottom w:val="0"/>
      <w:divBdr>
        <w:top w:val="none" w:sz="0" w:space="0" w:color="auto"/>
        <w:left w:val="none" w:sz="0" w:space="0" w:color="auto"/>
        <w:bottom w:val="none" w:sz="0" w:space="0" w:color="auto"/>
        <w:right w:val="none" w:sz="0" w:space="0" w:color="auto"/>
      </w:divBdr>
    </w:div>
    <w:div w:id="1985230045">
      <w:bodyDiv w:val="1"/>
      <w:marLeft w:val="0"/>
      <w:marRight w:val="0"/>
      <w:marTop w:val="0"/>
      <w:marBottom w:val="0"/>
      <w:divBdr>
        <w:top w:val="none" w:sz="0" w:space="0" w:color="auto"/>
        <w:left w:val="none" w:sz="0" w:space="0" w:color="auto"/>
        <w:bottom w:val="none" w:sz="0" w:space="0" w:color="auto"/>
        <w:right w:val="none" w:sz="0" w:space="0" w:color="auto"/>
      </w:divBdr>
    </w:div>
    <w:div w:id="1985350975">
      <w:bodyDiv w:val="1"/>
      <w:marLeft w:val="0"/>
      <w:marRight w:val="0"/>
      <w:marTop w:val="0"/>
      <w:marBottom w:val="0"/>
      <w:divBdr>
        <w:top w:val="none" w:sz="0" w:space="0" w:color="auto"/>
        <w:left w:val="none" w:sz="0" w:space="0" w:color="auto"/>
        <w:bottom w:val="none" w:sz="0" w:space="0" w:color="auto"/>
        <w:right w:val="none" w:sz="0" w:space="0" w:color="auto"/>
      </w:divBdr>
    </w:div>
    <w:div w:id="1985432220">
      <w:bodyDiv w:val="1"/>
      <w:marLeft w:val="0"/>
      <w:marRight w:val="0"/>
      <w:marTop w:val="0"/>
      <w:marBottom w:val="0"/>
      <w:divBdr>
        <w:top w:val="none" w:sz="0" w:space="0" w:color="auto"/>
        <w:left w:val="none" w:sz="0" w:space="0" w:color="auto"/>
        <w:bottom w:val="none" w:sz="0" w:space="0" w:color="auto"/>
        <w:right w:val="none" w:sz="0" w:space="0" w:color="auto"/>
      </w:divBdr>
    </w:div>
    <w:div w:id="1986003771">
      <w:bodyDiv w:val="1"/>
      <w:marLeft w:val="0"/>
      <w:marRight w:val="0"/>
      <w:marTop w:val="0"/>
      <w:marBottom w:val="0"/>
      <w:divBdr>
        <w:top w:val="none" w:sz="0" w:space="0" w:color="auto"/>
        <w:left w:val="none" w:sz="0" w:space="0" w:color="auto"/>
        <w:bottom w:val="none" w:sz="0" w:space="0" w:color="auto"/>
        <w:right w:val="none" w:sz="0" w:space="0" w:color="auto"/>
      </w:divBdr>
    </w:div>
    <w:div w:id="1986157837">
      <w:bodyDiv w:val="1"/>
      <w:marLeft w:val="0"/>
      <w:marRight w:val="0"/>
      <w:marTop w:val="0"/>
      <w:marBottom w:val="0"/>
      <w:divBdr>
        <w:top w:val="none" w:sz="0" w:space="0" w:color="auto"/>
        <w:left w:val="none" w:sz="0" w:space="0" w:color="auto"/>
        <w:bottom w:val="none" w:sz="0" w:space="0" w:color="auto"/>
        <w:right w:val="none" w:sz="0" w:space="0" w:color="auto"/>
      </w:divBdr>
    </w:div>
    <w:div w:id="1986161532">
      <w:bodyDiv w:val="1"/>
      <w:marLeft w:val="0"/>
      <w:marRight w:val="0"/>
      <w:marTop w:val="0"/>
      <w:marBottom w:val="0"/>
      <w:divBdr>
        <w:top w:val="none" w:sz="0" w:space="0" w:color="auto"/>
        <w:left w:val="none" w:sz="0" w:space="0" w:color="auto"/>
        <w:bottom w:val="none" w:sz="0" w:space="0" w:color="auto"/>
        <w:right w:val="none" w:sz="0" w:space="0" w:color="auto"/>
      </w:divBdr>
    </w:div>
    <w:div w:id="1986469303">
      <w:bodyDiv w:val="1"/>
      <w:marLeft w:val="0"/>
      <w:marRight w:val="0"/>
      <w:marTop w:val="0"/>
      <w:marBottom w:val="0"/>
      <w:divBdr>
        <w:top w:val="none" w:sz="0" w:space="0" w:color="auto"/>
        <w:left w:val="none" w:sz="0" w:space="0" w:color="auto"/>
        <w:bottom w:val="none" w:sz="0" w:space="0" w:color="auto"/>
        <w:right w:val="none" w:sz="0" w:space="0" w:color="auto"/>
      </w:divBdr>
    </w:div>
    <w:div w:id="1986619283">
      <w:bodyDiv w:val="1"/>
      <w:marLeft w:val="0"/>
      <w:marRight w:val="0"/>
      <w:marTop w:val="0"/>
      <w:marBottom w:val="0"/>
      <w:divBdr>
        <w:top w:val="none" w:sz="0" w:space="0" w:color="auto"/>
        <w:left w:val="none" w:sz="0" w:space="0" w:color="auto"/>
        <w:bottom w:val="none" w:sz="0" w:space="0" w:color="auto"/>
        <w:right w:val="none" w:sz="0" w:space="0" w:color="auto"/>
      </w:divBdr>
    </w:div>
    <w:div w:id="1986736909">
      <w:bodyDiv w:val="1"/>
      <w:marLeft w:val="0"/>
      <w:marRight w:val="0"/>
      <w:marTop w:val="0"/>
      <w:marBottom w:val="0"/>
      <w:divBdr>
        <w:top w:val="none" w:sz="0" w:space="0" w:color="auto"/>
        <w:left w:val="none" w:sz="0" w:space="0" w:color="auto"/>
        <w:bottom w:val="none" w:sz="0" w:space="0" w:color="auto"/>
        <w:right w:val="none" w:sz="0" w:space="0" w:color="auto"/>
      </w:divBdr>
    </w:div>
    <w:div w:id="1986935505">
      <w:bodyDiv w:val="1"/>
      <w:marLeft w:val="0"/>
      <w:marRight w:val="0"/>
      <w:marTop w:val="0"/>
      <w:marBottom w:val="0"/>
      <w:divBdr>
        <w:top w:val="none" w:sz="0" w:space="0" w:color="auto"/>
        <w:left w:val="none" w:sz="0" w:space="0" w:color="auto"/>
        <w:bottom w:val="none" w:sz="0" w:space="0" w:color="auto"/>
        <w:right w:val="none" w:sz="0" w:space="0" w:color="auto"/>
      </w:divBdr>
    </w:div>
    <w:div w:id="1987005212">
      <w:bodyDiv w:val="1"/>
      <w:marLeft w:val="0"/>
      <w:marRight w:val="0"/>
      <w:marTop w:val="0"/>
      <w:marBottom w:val="0"/>
      <w:divBdr>
        <w:top w:val="none" w:sz="0" w:space="0" w:color="auto"/>
        <w:left w:val="none" w:sz="0" w:space="0" w:color="auto"/>
        <w:bottom w:val="none" w:sz="0" w:space="0" w:color="auto"/>
        <w:right w:val="none" w:sz="0" w:space="0" w:color="auto"/>
      </w:divBdr>
    </w:div>
    <w:div w:id="1987077899">
      <w:bodyDiv w:val="1"/>
      <w:marLeft w:val="0"/>
      <w:marRight w:val="0"/>
      <w:marTop w:val="0"/>
      <w:marBottom w:val="0"/>
      <w:divBdr>
        <w:top w:val="none" w:sz="0" w:space="0" w:color="auto"/>
        <w:left w:val="none" w:sz="0" w:space="0" w:color="auto"/>
        <w:bottom w:val="none" w:sz="0" w:space="0" w:color="auto"/>
        <w:right w:val="none" w:sz="0" w:space="0" w:color="auto"/>
      </w:divBdr>
    </w:div>
    <w:div w:id="1987080170">
      <w:bodyDiv w:val="1"/>
      <w:marLeft w:val="0"/>
      <w:marRight w:val="0"/>
      <w:marTop w:val="0"/>
      <w:marBottom w:val="0"/>
      <w:divBdr>
        <w:top w:val="none" w:sz="0" w:space="0" w:color="auto"/>
        <w:left w:val="none" w:sz="0" w:space="0" w:color="auto"/>
        <w:bottom w:val="none" w:sz="0" w:space="0" w:color="auto"/>
        <w:right w:val="none" w:sz="0" w:space="0" w:color="auto"/>
      </w:divBdr>
    </w:div>
    <w:div w:id="1987081827">
      <w:bodyDiv w:val="1"/>
      <w:marLeft w:val="0"/>
      <w:marRight w:val="0"/>
      <w:marTop w:val="0"/>
      <w:marBottom w:val="0"/>
      <w:divBdr>
        <w:top w:val="none" w:sz="0" w:space="0" w:color="auto"/>
        <w:left w:val="none" w:sz="0" w:space="0" w:color="auto"/>
        <w:bottom w:val="none" w:sz="0" w:space="0" w:color="auto"/>
        <w:right w:val="none" w:sz="0" w:space="0" w:color="auto"/>
      </w:divBdr>
    </w:div>
    <w:div w:id="1987195885">
      <w:bodyDiv w:val="1"/>
      <w:marLeft w:val="0"/>
      <w:marRight w:val="0"/>
      <w:marTop w:val="0"/>
      <w:marBottom w:val="0"/>
      <w:divBdr>
        <w:top w:val="none" w:sz="0" w:space="0" w:color="auto"/>
        <w:left w:val="none" w:sz="0" w:space="0" w:color="auto"/>
        <w:bottom w:val="none" w:sz="0" w:space="0" w:color="auto"/>
        <w:right w:val="none" w:sz="0" w:space="0" w:color="auto"/>
      </w:divBdr>
    </w:div>
    <w:div w:id="1987199923">
      <w:bodyDiv w:val="1"/>
      <w:marLeft w:val="0"/>
      <w:marRight w:val="0"/>
      <w:marTop w:val="0"/>
      <w:marBottom w:val="0"/>
      <w:divBdr>
        <w:top w:val="none" w:sz="0" w:space="0" w:color="auto"/>
        <w:left w:val="none" w:sz="0" w:space="0" w:color="auto"/>
        <w:bottom w:val="none" w:sz="0" w:space="0" w:color="auto"/>
        <w:right w:val="none" w:sz="0" w:space="0" w:color="auto"/>
      </w:divBdr>
    </w:div>
    <w:div w:id="1987316885">
      <w:bodyDiv w:val="1"/>
      <w:marLeft w:val="0"/>
      <w:marRight w:val="0"/>
      <w:marTop w:val="0"/>
      <w:marBottom w:val="0"/>
      <w:divBdr>
        <w:top w:val="none" w:sz="0" w:space="0" w:color="auto"/>
        <w:left w:val="none" w:sz="0" w:space="0" w:color="auto"/>
        <w:bottom w:val="none" w:sz="0" w:space="0" w:color="auto"/>
        <w:right w:val="none" w:sz="0" w:space="0" w:color="auto"/>
      </w:divBdr>
    </w:div>
    <w:div w:id="1987466180">
      <w:bodyDiv w:val="1"/>
      <w:marLeft w:val="0"/>
      <w:marRight w:val="0"/>
      <w:marTop w:val="0"/>
      <w:marBottom w:val="0"/>
      <w:divBdr>
        <w:top w:val="none" w:sz="0" w:space="0" w:color="auto"/>
        <w:left w:val="none" w:sz="0" w:space="0" w:color="auto"/>
        <w:bottom w:val="none" w:sz="0" w:space="0" w:color="auto"/>
        <w:right w:val="none" w:sz="0" w:space="0" w:color="auto"/>
      </w:divBdr>
    </w:div>
    <w:div w:id="1987511028">
      <w:bodyDiv w:val="1"/>
      <w:marLeft w:val="0"/>
      <w:marRight w:val="0"/>
      <w:marTop w:val="0"/>
      <w:marBottom w:val="0"/>
      <w:divBdr>
        <w:top w:val="none" w:sz="0" w:space="0" w:color="auto"/>
        <w:left w:val="none" w:sz="0" w:space="0" w:color="auto"/>
        <w:bottom w:val="none" w:sz="0" w:space="0" w:color="auto"/>
        <w:right w:val="none" w:sz="0" w:space="0" w:color="auto"/>
      </w:divBdr>
    </w:div>
    <w:div w:id="1987587812">
      <w:bodyDiv w:val="1"/>
      <w:marLeft w:val="0"/>
      <w:marRight w:val="0"/>
      <w:marTop w:val="0"/>
      <w:marBottom w:val="0"/>
      <w:divBdr>
        <w:top w:val="none" w:sz="0" w:space="0" w:color="auto"/>
        <w:left w:val="none" w:sz="0" w:space="0" w:color="auto"/>
        <w:bottom w:val="none" w:sz="0" w:space="0" w:color="auto"/>
        <w:right w:val="none" w:sz="0" w:space="0" w:color="auto"/>
      </w:divBdr>
    </w:div>
    <w:div w:id="1987736715">
      <w:bodyDiv w:val="1"/>
      <w:marLeft w:val="0"/>
      <w:marRight w:val="0"/>
      <w:marTop w:val="0"/>
      <w:marBottom w:val="0"/>
      <w:divBdr>
        <w:top w:val="none" w:sz="0" w:space="0" w:color="auto"/>
        <w:left w:val="none" w:sz="0" w:space="0" w:color="auto"/>
        <w:bottom w:val="none" w:sz="0" w:space="0" w:color="auto"/>
        <w:right w:val="none" w:sz="0" w:space="0" w:color="auto"/>
      </w:divBdr>
    </w:div>
    <w:div w:id="1987737579">
      <w:bodyDiv w:val="1"/>
      <w:marLeft w:val="0"/>
      <w:marRight w:val="0"/>
      <w:marTop w:val="0"/>
      <w:marBottom w:val="0"/>
      <w:divBdr>
        <w:top w:val="none" w:sz="0" w:space="0" w:color="auto"/>
        <w:left w:val="none" w:sz="0" w:space="0" w:color="auto"/>
        <w:bottom w:val="none" w:sz="0" w:space="0" w:color="auto"/>
        <w:right w:val="none" w:sz="0" w:space="0" w:color="auto"/>
      </w:divBdr>
    </w:div>
    <w:div w:id="1987776758">
      <w:bodyDiv w:val="1"/>
      <w:marLeft w:val="0"/>
      <w:marRight w:val="0"/>
      <w:marTop w:val="0"/>
      <w:marBottom w:val="0"/>
      <w:divBdr>
        <w:top w:val="none" w:sz="0" w:space="0" w:color="auto"/>
        <w:left w:val="none" w:sz="0" w:space="0" w:color="auto"/>
        <w:bottom w:val="none" w:sz="0" w:space="0" w:color="auto"/>
        <w:right w:val="none" w:sz="0" w:space="0" w:color="auto"/>
      </w:divBdr>
    </w:div>
    <w:div w:id="1987784172">
      <w:bodyDiv w:val="1"/>
      <w:marLeft w:val="0"/>
      <w:marRight w:val="0"/>
      <w:marTop w:val="0"/>
      <w:marBottom w:val="0"/>
      <w:divBdr>
        <w:top w:val="none" w:sz="0" w:space="0" w:color="auto"/>
        <w:left w:val="none" w:sz="0" w:space="0" w:color="auto"/>
        <w:bottom w:val="none" w:sz="0" w:space="0" w:color="auto"/>
        <w:right w:val="none" w:sz="0" w:space="0" w:color="auto"/>
      </w:divBdr>
    </w:div>
    <w:div w:id="1988169117">
      <w:bodyDiv w:val="1"/>
      <w:marLeft w:val="0"/>
      <w:marRight w:val="0"/>
      <w:marTop w:val="0"/>
      <w:marBottom w:val="0"/>
      <w:divBdr>
        <w:top w:val="none" w:sz="0" w:space="0" w:color="auto"/>
        <w:left w:val="none" w:sz="0" w:space="0" w:color="auto"/>
        <w:bottom w:val="none" w:sz="0" w:space="0" w:color="auto"/>
        <w:right w:val="none" w:sz="0" w:space="0" w:color="auto"/>
      </w:divBdr>
    </w:div>
    <w:div w:id="1988781738">
      <w:bodyDiv w:val="1"/>
      <w:marLeft w:val="0"/>
      <w:marRight w:val="0"/>
      <w:marTop w:val="0"/>
      <w:marBottom w:val="0"/>
      <w:divBdr>
        <w:top w:val="none" w:sz="0" w:space="0" w:color="auto"/>
        <w:left w:val="none" w:sz="0" w:space="0" w:color="auto"/>
        <w:bottom w:val="none" w:sz="0" w:space="0" w:color="auto"/>
        <w:right w:val="none" w:sz="0" w:space="0" w:color="auto"/>
      </w:divBdr>
    </w:div>
    <w:div w:id="1989430255">
      <w:bodyDiv w:val="1"/>
      <w:marLeft w:val="0"/>
      <w:marRight w:val="0"/>
      <w:marTop w:val="0"/>
      <w:marBottom w:val="0"/>
      <w:divBdr>
        <w:top w:val="none" w:sz="0" w:space="0" w:color="auto"/>
        <w:left w:val="none" w:sz="0" w:space="0" w:color="auto"/>
        <w:bottom w:val="none" w:sz="0" w:space="0" w:color="auto"/>
        <w:right w:val="none" w:sz="0" w:space="0" w:color="auto"/>
      </w:divBdr>
    </w:div>
    <w:div w:id="1989476761">
      <w:bodyDiv w:val="1"/>
      <w:marLeft w:val="0"/>
      <w:marRight w:val="0"/>
      <w:marTop w:val="0"/>
      <w:marBottom w:val="0"/>
      <w:divBdr>
        <w:top w:val="none" w:sz="0" w:space="0" w:color="auto"/>
        <w:left w:val="none" w:sz="0" w:space="0" w:color="auto"/>
        <w:bottom w:val="none" w:sz="0" w:space="0" w:color="auto"/>
        <w:right w:val="none" w:sz="0" w:space="0" w:color="auto"/>
      </w:divBdr>
    </w:div>
    <w:div w:id="1989548509">
      <w:bodyDiv w:val="1"/>
      <w:marLeft w:val="0"/>
      <w:marRight w:val="0"/>
      <w:marTop w:val="0"/>
      <w:marBottom w:val="0"/>
      <w:divBdr>
        <w:top w:val="none" w:sz="0" w:space="0" w:color="auto"/>
        <w:left w:val="none" w:sz="0" w:space="0" w:color="auto"/>
        <w:bottom w:val="none" w:sz="0" w:space="0" w:color="auto"/>
        <w:right w:val="none" w:sz="0" w:space="0" w:color="auto"/>
      </w:divBdr>
    </w:div>
    <w:div w:id="1989699109">
      <w:bodyDiv w:val="1"/>
      <w:marLeft w:val="0"/>
      <w:marRight w:val="0"/>
      <w:marTop w:val="0"/>
      <w:marBottom w:val="0"/>
      <w:divBdr>
        <w:top w:val="none" w:sz="0" w:space="0" w:color="auto"/>
        <w:left w:val="none" w:sz="0" w:space="0" w:color="auto"/>
        <w:bottom w:val="none" w:sz="0" w:space="0" w:color="auto"/>
        <w:right w:val="none" w:sz="0" w:space="0" w:color="auto"/>
      </w:divBdr>
    </w:div>
    <w:div w:id="1989703215">
      <w:bodyDiv w:val="1"/>
      <w:marLeft w:val="0"/>
      <w:marRight w:val="0"/>
      <w:marTop w:val="0"/>
      <w:marBottom w:val="0"/>
      <w:divBdr>
        <w:top w:val="none" w:sz="0" w:space="0" w:color="auto"/>
        <w:left w:val="none" w:sz="0" w:space="0" w:color="auto"/>
        <w:bottom w:val="none" w:sz="0" w:space="0" w:color="auto"/>
        <w:right w:val="none" w:sz="0" w:space="0" w:color="auto"/>
      </w:divBdr>
    </w:div>
    <w:div w:id="1990092483">
      <w:bodyDiv w:val="1"/>
      <w:marLeft w:val="0"/>
      <w:marRight w:val="0"/>
      <w:marTop w:val="0"/>
      <w:marBottom w:val="0"/>
      <w:divBdr>
        <w:top w:val="none" w:sz="0" w:space="0" w:color="auto"/>
        <w:left w:val="none" w:sz="0" w:space="0" w:color="auto"/>
        <w:bottom w:val="none" w:sz="0" w:space="0" w:color="auto"/>
        <w:right w:val="none" w:sz="0" w:space="0" w:color="auto"/>
      </w:divBdr>
    </w:div>
    <w:div w:id="1990280474">
      <w:bodyDiv w:val="1"/>
      <w:marLeft w:val="0"/>
      <w:marRight w:val="0"/>
      <w:marTop w:val="0"/>
      <w:marBottom w:val="0"/>
      <w:divBdr>
        <w:top w:val="none" w:sz="0" w:space="0" w:color="auto"/>
        <w:left w:val="none" w:sz="0" w:space="0" w:color="auto"/>
        <w:bottom w:val="none" w:sz="0" w:space="0" w:color="auto"/>
        <w:right w:val="none" w:sz="0" w:space="0" w:color="auto"/>
      </w:divBdr>
    </w:div>
    <w:div w:id="1990356334">
      <w:bodyDiv w:val="1"/>
      <w:marLeft w:val="0"/>
      <w:marRight w:val="0"/>
      <w:marTop w:val="0"/>
      <w:marBottom w:val="0"/>
      <w:divBdr>
        <w:top w:val="none" w:sz="0" w:space="0" w:color="auto"/>
        <w:left w:val="none" w:sz="0" w:space="0" w:color="auto"/>
        <w:bottom w:val="none" w:sz="0" w:space="0" w:color="auto"/>
        <w:right w:val="none" w:sz="0" w:space="0" w:color="auto"/>
      </w:divBdr>
    </w:div>
    <w:div w:id="1990396495">
      <w:bodyDiv w:val="1"/>
      <w:marLeft w:val="0"/>
      <w:marRight w:val="0"/>
      <w:marTop w:val="0"/>
      <w:marBottom w:val="0"/>
      <w:divBdr>
        <w:top w:val="none" w:sz="0" w:space="0" w:color="auto"/>
        <w:left w:val="none" w:sz="0" w:space="0" w:color="auto"/>
        <w:bottom w:val="none" w:sz="0" w:space="0" w:color="auto"/>
        <w:right w:val="none" w:sz="0" w:space="0" w:color="auto"/>
      </w:divBdr>
    </w:div>
    <w:div w:id="1990404791">
      <w:bodyDiv w:val="1"/>
      <w:marLeft w:val="0"/>
      <w:marRight w:val="0"/>
      <w:marTop w:val="0"/>
      <w:marBottom w:val="0"/>
      <w:divBdr>
        <w:top w:val="none" w:sz="0" w:space="0" w:color="auto"/>
        <w:left w:val="none" w:sz="0" w:space="0" w:color="auto"/>
        <w:bottom w:val="none" w:sz="0" w:space="0" w:color="auto"/>
        <w:right w:val="none" w:sz="0" w:space="0" w:color="auto"/>
      </w:divBdr>
    </w:div>
    <w:div w:id="1990475971">
      <w:bodyDiv w:val="1"/>
      <w:marLeft w:val="0"/>
      <w:marRight w:val="0"/>
      <w:marTop w:val="0"/>
      <w:marBottom w:val="0"/>
      <w:divBdr>
        <w:top w:val="none" w:sz="0" w:space="0" w:color="auto"/>
        <w:left w:val="none" w:sz="0" w:space="0" w:color="auto"/>
        <w:bottom w:val="none" w:sz="0" w:space="0" w:color="auto"/>
        <w:right w:val="none" w:sz="0" w:space="0" w:color="auto"/>
      </w:divBdr>
    </w:div>
    <w:div w:id="1990673836">
      <w:bodyDiv w:val="1"/>
      <w:marLeft w:val="0"/>
      <w:marRight w:val="0"/>
      <w:marTop w:val="0"/>
      <w:marBottom w:val="0"/>
      <w:divBdr>
        <w:top w:val="none" w:sz="0" w:space="0" w:color="auto"/>
        <w:left w:val="none" w:sz="0" w:space="0" w:color="auto"/>
        <w:bottom w:val="none" w:sz="0" w:space="0" w:color="auto"/>
        <w:right w:val="none" w:sz="0" w:space="0" w:color="auto"/>
      </w:divBdr>
    </w:div>
    <w:div w:id="1990745267">
      <w:bodyDiv w:val="1"/>
      <w:marLeft w:val="0"/>
      <w:marRight w:val="0"/>
      <w:marTop w:val="0"/>
      <w:marBottom w:val="0"/>
      <w:divBdr>
        <w:top w:val="none" w:sz="0" w:space="0" w:color="auto"/>
        <w:left w:val="none" w:sz="0" w:space="0" w:color="auto"/>
        <w:bottom w:val="none" w:sz="0" w:space="0" w:color="auto"/>
        <w:right w:val="none" w:sz="0" w:space="0" w:color="auto"/>
      </w:divBdr>
    </w:div>
    <w:div w:id="1990749527">
      <w:bodyDiv w:val="1"/>
      <w:marLeft w:val="0"/>
      <w:marRight w:val="0"/>
      <w:marTop w:val="0"/>
      <w:marBottom w:val="0"/>
      <w:divBdr>
        <w:top w:val="none" w:sz="0" w:space="0" w:color="auto"/>
        <w:left w:val="none" w:sz="0" w:space="0" w:color="auto"/>
        <w:bottom w:val="none" w:sz="0" w:space="0" w:color="auto"/>
        <w:right w:val="none" w:sz="0" w:space="0" w:color="auto"/>
      </w:divBdr>
    </w:div>
    <w:div w:id="1991246027">
      <w:bodyDiv w:val="1"/>
      <w:marLeft w:val="0"/>
      <w:marRight w:val="0"/>
      <w:marTop w:val="0"/>
      <w:marBottom w:val="0"/>
      <w:divBdr>
        <w:top w:val="none" w:sz="0" w:space="0" w:color="auto"/>
        <w:left w:val="none" w:sz="0" w:space="0" w:color="auto"/>
        <w:bottom w:val="none" w:sz="0" w:space="0" w:color="auto"/>
        <w:right w:val="none" w:sz="0" w:space="0" w:color="auto"/>
      </w:divBdr>
    </w:div>
    <w:div w:id="1992900300">
      <w:bodyDiv w:val="1"/>
      <w:marLeft w:val="0"/>
      <w:marRight w:val="0"/>
      <w:marTop w:val="0"/>
      <w:marBottom w:val="0"/>
      <w:divBdr>
        <w:top w:val="none" w:sz="0" w:space="0" w:color="auto"/>
        <w:left w:val="none" w:sz="0" w:space="0" w:color="auto"/>
        <w:bottom w:val="none" w:sz="0" w:space="0" w:color="auto"/>
        <w:right w:val="none" w:sz="0" w:space="0" w:color="auto"/>
      </w:divBdr>
    </w:div>
    <w:div w:id="1992905450">
      <w:bodyDiv w:val="1"/>
      <w:marLeft w:val="0"/>
      <w:marRight w:val="0"/>
      <w:marTop w:val="0"/>
      <w:marBottom w:val="0"/>
      <w:divBdr>
        <w:top w:val="none" w:sz="0" w:space="0" w:color="auto"/>
        <w:left w:val="none" w:sz="0" w:space="0" w:color="auto"/>
        <w:bottom w:val="none" w:sz="0" w:space="0" w:color="auto"/>
        <w:right w:val="none" w:sz="0" w:space="0" w:color="auto"/>
      </w:divBdr>
    </w:div>
    <w:div w:id="1993020721">
      <w:bodyDiv w:val="1"/>
      <w:marLeft w:val="0"/>
      <w:marRight w:val="0"/>
      <w:marTop w:val="0"/>
      <w:marBottom w:val="0"/>
      <w:divBdr>
        <w:top w:val="none" w:sz="0" w:space="0" w:color="auto"/>
        <w:left w:val="none" w:sz="0" w:space="0" w:color="auto"/>
        <w:bottom w:val="none" w:sz="0" w:space="0" w:color="auto"/>
        <w:right w:val="none" w:sz="0" w:space="0" w:color="auto"/>
      </w:divBdr>
    </w:div>
    <w:div w:id="1993023947">
      <w:bodyDiv w:val="1"/>
      <w:marLeft w:val="0"/>
      <w:marRight w:val="0"/>
      <w:marTop w:val="0"/>
      <w:marBottom w:val="0"/>
      <w:divBdr>
        <w:top w:val="none" w:sz="0" w:space="0" w:color="auto"/>
        <w:left w:val="none" w:sz="0" w:space="0" w:color="auto"/>
        <w:bottom w:val="none" w:sz="0" w:space="0" w:color="auto"/>
        <w:right w:val="none" w:sz="0" w:space="0" w:color="auto"/>
      </w:divBdr>
    </w:div>
    <w:div w:id="1993295876">
      <w:bodyDiv w:val="1"/>
      <w:marLeft w:val="0"/>
      <w:marRight w:val="0"/>
      <w:marTop w:val="0"/>
      <w:marBottom w:val="0"/>
      <w:divBdr>
        <w:top w:val="none" w:sz="0" w:space="0" w:color="auto"/>
        <w:left w:val="none" w:sz="0" w:space="0" w:color="auto"/>
        <w:bottom w:val="none" w:sz="0" w:space="0" w:color="auto"/>
        <w:right w:val="none" w:sz="0" w:space="0" w:color="auto"/>
      </w:divBdr>
    </w:div>
    <w:div w:id="1993871102">
      <w:bodyDiv w:val="1"/>
      <w:marLeft w:val="0"/>
      <w:marRight w:val="0"/>
      <w:marTop w:val="0"/>
      <w:marBottom w:val="0"/>
      <w:divBdr>
        <w:top w:val="none" w:sz="0" w:space="0" w:color="auto"/>
        <w:left w:val="none" w:sz="0" w:space="0" w:color="auto"/>
        <w:bottom w:val="none" w:sz="0" w:space="0" w:color="auto"/>
        <w:right w:val="none" w:sz="0" w:space="0" w:color="auto"/>
      </w:divBdr>
    </w:div>
    <w:div w:id="1994022066">
      <w:bodyDiv w:val="1"/>
      <w:marLeft w:val="0"/>
      <w:marRight w:val="0"/>
      <w:marTop w:val="0"/>
      <w:marBottom w:val="0"/>
      <w:divBdr>
        <w:top w:val="none" w:sz="0" w:space="0" w:color="auto"/>
        <w:left w:val="none" w:sz="0" w:space="0" w:color="auto"/>
        <w:bottom w:val="none" w:sz="0" w:space="0" w:color="auto"/>
        <w:right w:val="none" w:sz="0" w:space="0" w:color="auto"/>
      </w:divBdr>
    </w:div>
    <w:div w:id="1994218642">
      <w:bodyDiv w:val="1"/>
      <w:marLeft w:val="0"/>
      <w:marRight w:val="0"/>
      <w:marTop w:val="0"/>
      <w:marBottom w:val="0"/>
      <w:divBdr>
        <w:top w:val="none" w:sz="0" w:space="0" w:color="auto"/>
        <w:left w:val="none" w:sz="0" w:space="0" w:color="auto"/>
        <w:bottom w:val="none" w:sz="0" w:space="0" w:color="auto"/>
        <w:right w:val="none" w:sz="0" w:space="0" w:color="auto"/>
      </w:divBdr>
    </w:div>
    <w:div w:id="1994219407">
      <w:bodyDiv w:val="1"/>
      <w:marLeft w:val="0"/>
      <w:marRight w:val="0"/>
      <w:marTop w:val="0"/>
      <w:marBottom w:val="0"/>
      <w:divBdr>
        <w:top w:val="none" w:sz="0" w:space="0" w:color="auto"/>
        <w:left w:val="none" w:sz="0" w:space="0" w:color="auto"/>
        <w:bottom w:val="none" w:sz="0" w:space="0" w:color="auto"/>
        <w:right w:val="none" w:sz="0" w:space="0" w:color="auto"/>
      </w:divBdr>
    </w:div>
    <w:div w:id="1994292614">
      <w:bodyDiv w:val="1"/>
      <w:marLeft w:val="0"/>
      <w:marRight w:val="0"/>
      <w:marTop w:val="0"/>
      <w:marBottom w:val="0"/>
      <w:divBdr>
        <w:top w:val="none" w:sz="0" w:space="0" w:color="auto"/>
        <w:left w:val="none" w:sz="0" w:space="0" w:color="auto"/>
        <w:bottom w:val="none" w:sz="0" w:space="0" w:color="auto"/>
        <w:right w:val="none" w:sz="0" w:space="0" w:color="auto"/>
      </w:divBdr>
    </w:div>
    <w:div w:id="1994944928">
      <w:bodyDiv w:val="1"/>
      <w:marLeft w:val="0"/>
      <w:marRight w:val="0"/>
      <w:marTop w:val="0"/>
      <w:marBottom w:val="0"/>
      <w:divBdr>
        <w:top w:val="none" w:sz="0" w:space="0" w:color="auto"/>
        <w:left w:val="none" w:sz="0" w:space="0" w:color="auto"/>
        <w:bottom w:val="none" w:sz="0" w:space="0" w:color="auto"/>
        <w:right w:val="none" w:sz="0" w:space="0" w:color="auto"/>
      </w:divBdr>
    </w:div>
    <w:div w:id="1994991638">
      <w:bodyDiv w:val="1"/>
      <w:marLeft w:val="0"/>
      <w:marRight w:val="0"/>
      <w:marTop w:val="0"/>
      <w:marBottom w:val="0"/>
      <w:divBdr>
        <w:top w:val="none" w:sz="0" w:space="0" w:color="auto"/>
        <w:left w:val="none" w:sz="0" w:space="0" w:color="auto"/>
        <w:bottom w:val="none" w:sz="0" w:space="0" w:color="auto"/>
        <w:right w:val="none" w:sz="0" w:space="0" w:color="auto"/>
      </w:divBdr>
    </w:div>
    <w:div w:id="1995209442">
      <w:bodyDiv w:val="1"/>
      <w:marLeft w:val="0"/>
      <w:marRight w:val="0"/>
      <w:marTop w:val="0"/>
      <w:marBottom w:val="0"/>
      <w:divBdr>
        <w:top w:val="none" w:sz="0" w:space="0" w:color="auto"/>
        <w:left w:val="none" w:sz="0" w:space="0" w:color="auto"/>
        <w:bottom w:val="none" w:sz="0" w:space="0" w:color="auto"/>
        <w:right w:val="none" w:sz="0" w:space="0" w:color="auto"/>
      </w:divBdr>
    </w:div>
    <w:div w:id="1995450629">
      <w:bodyDiv w:val="1"/>
      <w:marLeft w:val="0"/>
      <w:marRight w:val="0"/>
      <w:marTop w:val="0"/>
      <w:marBottom w:val="0"/>
      <w:divBdr>
        <w:top w:val="none" w:sz="0" w:space="0" w:color="auto"/>
        <w:left w:val="none" w:sz="0" w:space="0" w:color="auto"/>
        <w:bottom w:val="none" w:sz="0" w:space="0" w:color="auto"/>
        <w:right w:val="none" w:sz="0" w:space="0" w:color="auto"/>
      </w:divBdr>
    </w:div>
    <w:div w:id="1995911562">
      <w:bodyDiv w:val="1"/>
      <w:marLeft w:val="0"/>
      <w:marRight w:val="0"/>
      <w:marTop w:val="0"/>
      <w:marBottom w:val="0"/>
      <w:divBdr>
        <w:top w:val="none" w:sz="0" w:space="0" w:color="auto"/>
        <w:left w:val="none" w:sz="0" w:space="0" w:color="auto"/>
        <w:bottom w:val="none" w:sz="0" w:space="0" w:color="auto"/>
        <w:right w:val="none" w:sz="0" w:space="0" w:color="auto"/>
      </w:divBdr>
    </w:div>
    <w:div w:id="1996373324">
      <w:bodyDiv w:val="1"/>
      <w:marLeft w:val="0"/>
      <w:marRight w:val="0"/>
      <w:marTop w:val="0"/>
      <w:marBottom w:val="0"/>
      <w:divBdr>
        <w:top w:val="none" w:sz="0" w:space="0" w:color="auto"/>
        <w:left w:val="none" w:sz="0" w:space="0" w:color="auto"/>
        <w:bottom w:val="none" w:sz="0" w:space="0" w:color="auto"/>
        <w:right w:val="none" w:sz="0" w:space="0" w:color="auto"/>
      </w:divBdr>
    </w:div>
    <w:div w:id="1996451177">
      <w:bodyDiv w:val="1"/>
      <w:marLeft w:val="0"/>
      <w:marRight w:val="0"/>
      <w:marTop w:val="0"/>
      <w:marBottom w:val="0"/>
      <w:divBdr>
        <w:top w:val="none" w:sz="0" w:space="0" w:color="auto"/>
        <w:left w:val="none" w:sz="0" w:space="0" w:color="auto"/>
        <w:bottom w:val="none" w:sz="0" w:space="0" w:color="auto"/>
        <w:right w:val="none" w:sz="0" w:space="0" w:color="auto"/>
      </w:divBdr>
    </w:div>
    <w:div w:id="1996641202">
      <w:bodyDiv w:val="1"/>
      <w:marLeft w:val="0"/>
      <w:marRight w:val="0"/>
      <w:marTop w:val="0"/>
      <w:marBottom w:val="0"/>
      <w:divBdr>
        <w:top w:val="none" w:sz="0" w:space="0" w:color="auto"/>
        <w:left w:val="none" w:sz="0" w:space="0" w:color="auto"/>
        <w:bottom w:val="none" w:sz="0" w:space="0" w:color="auto"/>
        <w:right w:val="none" w:sz="0" w:space="0" w:color="auto"/>
      </w:divBdr>
    </w:div>
    <w:div w:id="1997368459">
      <w:bodyDiv w:val="1"/>
      <w:marLeft w:val="0"/>
      <w:marRight w:val="0"/>
      <w:marTop w:val="0"/>
      <w:marBottom w:val="0"/>
      <w:divBdr>
        <w:top w:val="none" w:sz="0" w:space="0" w:color="auto"/>
        <w:left w:val="none" w:sz="0" w:space="0" w:color="auto"/>
        <w:bottom w:val="none" w:sz="0" w:space="0" w:color="auto"/>
        <w:right w:val="none" w:sz="0" w:space="0" w:color="auto"/>
      </w:divBdr>
    </w:div>
    <w:div w:id="1997564420">
      <w:bodyDiv w:val="1"/>
      <w:marLeft w:val="0"/>
      <w:marRight w:val="0"/>
      <w:marTop w:val="0"/>
      <w:marBottom w:val="0"/>
      <w:divBdr>
        <w:top w:val="none" w:sz="0" w:space="0" w:color="auto"/>
        <w:left w:val="none" w:sz="0" w:space="0" w:color="auto"/>
        <w:bottom w:val="none" w:sz="0" w:space="0" w:color="auto"/>
        <w:right w:val="none" w:sz="0" w:space="0" w:color="auto"/>
      </w:divBdr>
    </w:div>
    <w:div w:id="1997567844">
      <w:bodyDiv w:val="1"/>
      <w:marLeft w:val="0"/>
      <w:marRight w:val="0"/>
      <w:marTop w:val="0"/>
      <w:marBottom w:val="0"/>
      <w:divBdr>
        <w:top w:val="none" w:sz="0" w:space="0" w:color="auto"/>
        <w:left w:val="none" w:sz="0" w:space="0" w:color="auto"/>
        <w:bottom w:val="none" w:sz="0" w:space="0" w:color="auto"/>
        <w:right w:val="none" w:sz="0" w:space="0" w:color="auto"/>
      </w:divBdr>
    </w:div>
    <w:div w:id="1997803193">
      <w:bodyDiv w:val="1"/>
      <w:marLeft w:val="0"/>
      <w:marRight w:val="0"/>
      <w:marTop w:val="0"/>
      <w:marBottom w:val="0"/>
      <w:divBdr>
        <w:top w:val="none" w:sz="0" w:space="0" w:color="auto"/>
        <w:left w:val="none" w:sz="0" w:space="0" w:color="auto"/>
        <w:bottom w:val="none" w:sz="0" w:space="0" w:color="auto"/>
        <w:right w:val="none" w:sz="0" w:space="0" w:color="auto"/>
      </w:divBdr>
    </w:div>
    <w:div w:id="1997831436">
      <w:bodyDiv w:val="1"/>
      <w:marLeft w:val="0"/>
      <w:marRight w:val="0"/>
      <w:marTop w:val="0"/>
      <w:marBottom w:val="0"/>
      <w:divBdr>
        <w:top w:val="none" w:sz="0" w:space="0" w:color="auto"/>
        <w:left w:val="none" w:sz="0" w:space="0" w:color="auto"/>
        <w:bottom w:val="none" w:sz="0" w:space="0" w:color="auto"/>
        <w:right w:val="none" w:sz="0" w:space="0" w:color="auto"/>
      </w:divBdr>
    </w:div>
    <w:div w:id="1998267680">
      <w:bodyDiv w:val="1"/>
      <w:marLeft w:val="0"/>
      <w:marRight w:val="0"/>
      <w:marTop w:val="0"/>
      <w:marBottom w:val="0"/>
      <w:divBdr>
        <w:top w:val="none" w:sz="0" w:space="0" w:color="auto"/>
        <w:left w:val="none" w:sz="0" w:space="0" w:color="auto"/>
        <w:bottom w:val="none" w:sz="0" w:space="0" w:color="auto"/>
        <w:right w:val="none" w:sz="0" w:space="0" w:color="auto"/>
      </w:divBdr>
    </w:div>
    <w:div w:id="1998606345">
      <w:bodyDiv w:val="1"/>
      <w:marLeft w:val="0"/>
      <w:marRight w:val="0"/>
      <w:marTop w:val="0"/>
      <w:marBottom w:val="0"/>
      <w:divBdr>
        <w:top w:val="none" w:sz="0" w:space="0" w:color="auto"/>
        <w:left w:val="none" w:sz="0" w:space="0" w:color="auto"/>
        <w:bottom w:val="none" w:sz="0" w:space="0" w:color="auto"/>
        <w:right w:val="none" w:sz="0" w:space="0" w:color="auto"/>
      </w:divBdr>
    </w:div>
    <w:div w:id="1998610565">
      <w:bodyDiv w:val="1"/>
      <w:marLeft w:val="0"/>
      <w:marRight w:val="0"/>
      <w:marTop w:val="0"/>
      <w:marBottom w:val="0"/>
      <w:divBdr>
        <w:top w:val="none" w:sz="0" w:space="0" w:color="auto"/>
        <w:left w:val="none" w:sz="0" w:space="0" w:color="auto"/>
        <w:bottom w:val="none" w:sz="0" w:space="0" w:color="auto"/>
        <w:right w:val="none" w:sz="0" w:space="0" w:color="auto"/>
      </w:divBdr>
    </w:div>
    <w:div w:id="1999184239">
      <w:bodyDiv w:val="1"/>
      <w:marLeft w:val="0"/>
      <w:marRight w:val="0"/>
      <w:marTop w:val="0"/>
      <w:marBottom w:val="0"/>
      <w:divBdr>
        <w:top w:val="none" w:sz="0" w:space="0" w:color="auto"/>
        <w:left w:val="none" w:sz="0" w:space="0" w:color="auto"/>
        <w:bottom w:val="none" w:sz="0" w:space="0" w:color="auto"/>
        <w:right w:val="none" w:sz="0" w:space="0" w:color="auto"/>
      </w:divBdr>
    </w:div>
    <w:div w:id="1999385907">
      <w:bodyDiv w:val="1"/>
      <w:marLeft w:val="0"/>
      <w:marRight w:val="0"/>
      <w:marTop w:val="0"/>
      <w:marBottom w:val="0"/>
      <w:divBdr>
        <w:top w:val="none" w:sz="0" w:space="0" w:color="auto"/>
        <w:left w:val="none" w:sz="0" w:space="0" w:color="auto"/>
        <w:bottom w:val="none" w:sz="0" w:space="0" w:color="auto"/>
        <w:right w:val="none" w:sz="0" w:space="0" w:color="auto"/>
      </w:divBdr>
    </w:div>
    <w:div w:id="1999918311">
      <w:bodyDiv w:val="1"/>
      <w:marLeft w:val="0"/>
      <w:marRight w:val="0"/>
      <w:marTop w:val="0"/>
      <w:marBottom w:val="0"/>
      <w:divBdr>
        <w:top w:val="none" w:sz="0" w:space="0" w:color="auto"/>
        <w:left w:val="none" w:sz="0" w:space="0" w:color="auto"/>
        <w:bottom w:val="none" w:sz="0" w:space="0" w:color="auto"/>
        <w:right w:val="none" w:sz="0" w:space="0" w:color="auto"/>
      </w:divBdr>
    </w:div>
    <w:div w:id="2000378612">
      <w:bodyDiv w:val="1"/>
      <w:marLeft w:val="0"/>
      <w:marRight w:val="0"/>
      <w:marTop w:val="0"/>
      <w:marBottom w:val="0"/>
      <w:divBdr>
        <w:top w:val="none" w:sz="0" w:space="0" w:color="auto"/>
        <w:left w:val="none" w:sz="0" w:space="0" w:color="auto"/>
        <w:bottom w:val="none" w:sz="0" w:space="0" w:color="auto"/>
        <w:right w:val="none" w:sz="0" w:space="0" w:color="auto"/>
      </w:divBdr>
    </w:div>
    <w:div w:id="2000383759">
      <w:bodyDiv w:val="1"/>
      <w:marLeft w:val="0"/>
      <w:marRight w:val="0"/>
      <w:marTop w:val="0"/>
      <w:marBottom w:val="0"/>
      <w:divBdr>
        <w:top w:val="none" w:sz="0" w:space="0" w:color="auto"/>
        <w:left w:val="none" w:sz="0" w:space="0" w:color="auto"/>
        <w:bottom w:val="none" w:sz="0" w:space="0" w:color="auto"/>
        <w:right w:val="none" w:sz="0" w:space="0" w:color="auto"/>
      </w:divBdr>
    </w:div>
    <w:div w:id="2000425129">
      <w:bodyDiv w:val="1"/>
      <w:marLeft w:val="0"/>
      <w:marRight w:val="0"/>
      <w:marTop w:val="0"/>
      <w:marBottom w:val="0"/>
      <w:divBdr>
        <w:top w:val="none" w:sz="0" w:space="0" w:color="auto"/>
        <w:left w:val="none" w:sz="0" w:space="0" w:color="auto"/>
        <w:bottom w:val="none" w:sz="0" w:space="0" w:color="auto"/>
        <w:right w:val="none" w:sz="0" w:space="0" w:color="auto"/>
      </w:divBdr>
    </w:div>
    <w:div w:id="2001033620">
      <w:bodyDiv w:val="1"/>
      <w:marLeft w:val="0"/>
      <w:marRight w:val="0"/>
      <w:marTop w:val="0"/>
      <w:marBottom w:val="0"/>
      <w:divBdr>
        <w:top w:val="none" w:sz="0" w:space="0" w:color="auto"/>
        <w:left w:val="none" w:sz="0" w:space="0" w:color="auto"/>
        <w:bottom w:val="none" w:sz="0" w:space="0" w:color="auto"/>
        <w:right w:val="none" w:sz="0" w:space="0" w:color="auto"/>
      </w:divBdr>
    </w:div>
    <w:div w:id="2001155010">
      <w:bodyDiv w:val="1"/>
      <w:marLeft w:val="0"/>
      <w:marRight w:val="0"/>
      <w:marTop w:val="0"/>
      <w:marBottom w:val="0"/>
      <w:divBdr>
        <w:top w:val="none" w:sz="0" w:space="0" w:color="auto"/>
        <w:left w:val="none" w:sz="0" w:space="0" w:color="auto"/>
        <w:bottom w:val="none" w:sz="0" w:space="0" w:color="auto"/>
        <w:right w:val="none" w:sz="0" w:space="0" w:color="auto"/>
      </w:divBdr>
    </w:div>
    <w:div w:id="2002082415">
      <w:bodyDiv w:val="1"/>
      <w:marLeft w:val="0"/>
      <w:marRight w:val="0"/>
      <w:marTop w:val="0"/>
      <w:marBottom w:val="0"/>
      <w:divBdr>
        <w:top w:val="none" w:sz="0" w:space="0" w:color="auto"/>
        <w:left w:val="none" w:sz="0" w:space="0" w:color="auto"/>
        <w:bottom w:val="none" w:sz="0" w:space="0" w:color="auto"/>
        <w:right w:val="none" w:sz="0" w:space="0" w:color="auto"/>
      </w:divBdr>
    </w:div>
    <w:div w:id="2002197991">
      <w:bodyDiv w:val="1"/>
      <w:marLeft w:val="0"/>
      <w:marRight w:val="0"/>
      <w:marTop w:val="0"/>
      <w:marBottom w:val="0"/>
      <w:divBdr>
        <w:top w:val="none" w:sz="0" w:space="0" w:color="auto"/>
        <w:left w:val="none" w:sz="0" w:space="0" w:color="auto"/>
        <w:bottom w:val="none" w:sz="0" w:space="0" w:color="auto"/>
        <w:right w:val="none" w:sz="0" w:space="0" w:color="auto"/>
      </w:divBdr>
    </w:div>
    <w:div w:id="2002345884">
      <w:bodyDiv w:val="1"/>
      <w:marLeft w:val="0"/>
      <w:marRight w:val="0"/>
      <w:marTop w:val="0"/>
      <w:marBottom w:val="0"/>
      <w:divBdr>
        <w:top w:val="none" w:sz="0" w:space="0" w:color="auto"/>
        <w:left w:val="none" w:sz="0" w:space="0" w:color="auto"/>
        <w:bottom w:val="none" w:sz="0" w:space="0" w:color="auto"/>
        <w:right w:val="none" w:sz="0" w:space="0" w:color="auto"/>
      </w:divBdr>
    </w:div>
    <w:div w:id="2002732841">
      <w:bodyDiv w:val="1"/>
      <w:marLeft w:val="0"/>
      <w:marRight w:val="0"/>
      <w:marTop w:val="0"/>
      <w:marBottom w:val="0"/>
      <w:divBdr>
        <w:top w:val="none" w:sz="0" w:space="0" w:color="auto"/>
        <w:left w:val="none" w:sz="0" w:space="0" w:color="auto"/>
        <w:bottom w:val="none" w:sz="0" w:space="0" w:color="auto"/>
        <w:right w:val="none" w:sz="0" w:space="0" w:color="auto"/>
      </w:divBdr>
    </w:div>
    <w:div w:id="2002929642">
      <w:bodyDiv w:val="1"/>
      <w:marLeft w:val="0"/>
      <w:marRight w:val="0"/>
      <w:marTop w:val="0"/>
      <w:marBottom w:val="0"/>
      <w:divBdr>
        <w:top w:val="none" w:sz="0" w:space="0" w:color="auto"/>
        <w:left w:val="none" w:sz="0" w:space="0" w:color="auto"/>
        <w:bottom w:val="none" w:sz="0" w:space="0" w:color="auto"/>
        <w:right w:val="none" w:sz="0" w:space="0" w:color="auto"/>
      </w:divBdr>
    </w:div>
    <w:div w:id="2003000896">
      <w:bodyDiv w:val="1"/>
      <w:marLeft w:val="0"/>
      <w:marRight w:val="0"/>
      <w:marTop w:val="0"/>
      <w:marBottom w:val="0"/>
      <w:divBdr>
        <w:top w:val="none" w:sz="0" w:space="0" w:color="auto"/>
        <w:left w:val="none" w:sz="0" w:space="0" w:color="auto"/>
        <w:bottom w:val="none" w:sz="0" w:space="0" w:color="auto"/>
        <w:right w:val="none" w:sz="0" w:space="0" w:color="auto"/>
      </w:divBdr>
    </w:div>
    <w:div w:id="2003507523">
      <w:bodyDiv w:val="1"/>
      <w:marLeft w:val="0"/>
      <w:marRight w:val="0"/>
      <w:marTop w:val="0"/>
      <w:marBottom w:val="0"/>
      <w:divBdr>
        <w:top w:val="none" w:sz="0" w:space="0" w:color="auto"/>
        <w:left w:val="none" w:sz="0" w:space="0" w:color="auto"/>
        <w:bottom w:val="none" w:sz="0" w:space="0" w:color="auto"/>
        <w:right w:val="none" w:sz="0" w:space="0" w:color="auto"/>
      </w:divBdr>
    </w:div>
    <w:div w:id="2004157775">
      <w:bodyDiv w:val="1"/>
      <w:marLeft w:val="0"/>
      <w:marRight w:val="0"/>
      <w:marTop w:val="0"/>
      <w:marBottom w:val="0"/>
      <w:divBdr>
        <w:top w:val="none" w:sz="0" w:space="0" w:color="auto"/>
        <w:left w:val="none" w:sz="0" w:space="0" w:color="auto"/>
        <w:bottom w:val="none" w:sz="0" w:space="0" w:color="auto"/>
        <w:right w:val="none" w:sz="0" w:space="0" w:color="auto"/>
      </w:divBdr>
    </w:div>
    <w:div w:id="2004431896">
      <w:bodyDiv w:val="1"/>
      <w:marLeft w:val="0"/>
      <w:marRight w:val="0"/>
      <w:marTop w:val="0"/>
      <w:marBottom w:val="0"/>
      <w:divBdr>
        <w:top w:val="none" w:sz="0" w:space="0" w:color="auto"/>
        <w:left w:val="none" w:sz="0" w:space="0" w:color="auto"/>
        <w:bottom w:val="none" w:sz="0" w:space="0" w:color="auto"/>
        <w:right w:val="none" w:sz="0" w:space="0" w:color="auto"/>
      </w:divBdr>
    </w:div>
    <w:div w:id="2004695784">
      <w:bodyDiv w:val="1"/>
      <w:marLeft w:val="0"/>
      <w:marRight w:val="0"/>
      <w:marTop w:val="0"/>
      <w:marBottom w:val="0"/>
      <w:divBdr>
        <w:top w:val="none" w:sz="0" w:space="0" w:color="auto"/>
        <w:left w:val="none" w:sz="0" w:space="0" w:color="auto"/>
        <w:bottom w:val="none" w:sz="0" w:space="0" w:color="auto"/>
        <w:right w:val="none" w:sz="0" w:space="0" w:color="auto"/>
      </w:divBdr>
    </w:div>
    <w:div w:id="2004697129">
      <w:bodyDiv w:val="1"/>
      <w:marLeft w:val="0"/>
      <w:marRight w:val="0"/>
      <w:marTop w:val="0"/>
      <w:marBottom w:val="0"/>
      <w:divBdr>
        <w:top w:val="none" w:sz="0" w:space="0" w:color="auto"/>
        <w:left w:val="none" w:sz="0" w:space="0" w:color="auto"/>
        <w:bottom w:val="none" w:sz="0" w:space="0" w:color="auto"/>
        <w:right w:val="none" w:sz="0" w:space="0" w:color="auto"/>
      </w:divBdr>
    </w:div>
    <w:div w:id="2004813467">
      <w:bodyDiv w:val="1"/>
      <w:marLeft w:val="0"/>
      <w:marRight w:val="0"/>
      <w:marTop w:val="0"/>
      <w:marBottom w:val="0"/>
      <w:divBdr>
        <w:top w:val="none" w:sz="0" w:space="0" w:color="auto"/>
        <w:left w:val="none" w:sz="0" w:space="0" w:color="auto"/>
        <w:bottom w:val="none" w:sz="0" w:space="0" w:color="auto"/>
        <w:right w:val="none" w:sz="0" w:space="0" w:color="auto"/>
      </w:divBdr>
    </w:div>
    <w:div w:id="2004815492">
      <w:bodyDiv w:val="1"/>
      <w:marLeft w:val="0"/>
      <w:marRight w:val="0"/>
      <w:marTop w:val="0"/>
      <w:marBottom w:val="0"/>
      <w:divBdr>
        <w:top w:val="none" w:sz="0" w:space="0" w:color="auto"/>
        <w:left w:val="none" w:sz="0" w:space="0" w:color="auto"/>
        <w:bottom w:val="none" w:sz="0" w:space="0" w:color="auto"/>
        <w:right w:val="none" w:sz="0" w:space="0" w:color="auto"/>
      </w:divBdr>
    </w:div>
    <w:div w:id="2004889970">
      <w:bodyDiv w:val="1"/>
      <w:marLeft w:val="0"/>
      <w:marRight w:val="0"/>
      <w:marTop w:val="0"/>
      <w:marBottom w:val="0"/>
      <w:divBdr>
        <w:top w:val="none" w:sz="0" w:space="0" w:color="auto"/>
        <w:left w:val="none" w:sz="0" w:space="0" w:color="auto"/>
        <w:bottom w:val="none" w:sz="0" w:space="0" w:color="auto"/>
        <w:right w:val="none" w:sz="0" w:space="0" w:color="auto"/>
      </w:divBdr>
    </w:div>
    <w:div w:id="2005429323">
      <w:bodyDiv w:val="1"/>
      <w:marLeft w:val="0"/>
      <w:marRight w:val="0"/>
      <w:marTop w:val="0"/>
      <w:marBottom w:val="0"/>
      <w:divBdr>
        <w:top w:val="none" w:sz="0" w:space="0" w:color="auto"/>
        <w:left w:val="none" w:sz="0" w:space="0" w:color="auto"/>
        <w:bottom w:val="none" w:sz="0" w:space="0" w:color="auto"/>
        <w:right w:val="none" w:sz="0" w:space="0" w:color="auto"/>
      </w:divBdr>
    </w:div>
    <w:div w:id="2005471266">
      <w:bodyDiv w:val="1"/>
      <w:marLeft w:val="0"/>
      <w:marRight w:val="0"/>
      <w:marTop w:val="0"/>
      <w:marBottom w:val="0"/>
      <w:divBdr>
        <w:top w:val="none" w:sz="0" w:space="0" w:color="auto"/>
        <w:left w:val="none" w:sz="0" w:space="0" w:color="auto"/>
        <w:bottom w:val="none" w:sz="0" w:space="0" w:color="auto"/>
        <w:right w:val="none" w:sz="0" w:space="0" w:color="auto"/>
      </w:divBdr>
    </w:div>
    <w:div w:id="2005471535">
      <w:bodyDiv w:val="1"/>
      <w:marLeft w:val="0"/>
      <w:marRight w:val="0"/>
      <w:marTop w:val="0"/>
      <w:marBottom w:val="0"/>
      <w:divBdr>
        <w:top w:val="none" w:sz="0" w:space="0" w:color="auto"/>
        <w:left w:val="none" w:sz="0" w:space="0" w:color="auto"/>
        <w:bottom w:val="none" w:sz="0" w:space="0" w:color="auto"/>
        <w:right w:val="none" w:sz="0" w:space="0" w:color="auto"/>
      </w:divBdr>
    </w:div>
    <w:div w:id="2005739181">
      <w:bodyDiv w:val="1"/>
      <w:marLeft w:val="0"/>
      <w:marRight w:val="0"/>
      <w:marTop w:val="0"/>
      <w:marBottom w:val="0"/>
      <w:divBdr>
        <w:top w:val="none" w:sz="0" w:space="0" w:color="auto"/>
        <w:left w:val="none" w:sz="0" w:space="0" w:color="auto"/>
        <w:bottom w:val="none" w:sz="0" w:space="0" w:color="auto"/>
        <w:right w:val="none" w:sz="0" w:space="0" w:color="auto"/>
      </w:divBdr>
    </w:div>
    <w:div w:id="2005744723">
      <w:bodyDiv w:val="1"/>
      <w:marLeft w:val="0"/>
      <w:marRight w:val="0"/>
      <w:marTop w:val="0"/>
      <w:marBottom w:val="0"/>
      <w:divBdr>
        <w:top w:val="none" w:sz="0" w:space="0" w:color="auto"/>
        <w:left w:val="none" w:sz="0" w:space="0" w:color="auto"/>
        <w:bottom w:val="none" w:sz="0" w:space="0" w:color="auto"/>
        <w:right w:val="none" w:sz="0" w:space="0" w:color="auto"/>
      </w:divBdr>
    </w:div>
    <w:div w:id="2006080375">
      <w:bodyDiv w:val="1"/>
      <w:marLeft w:val="0"/>
      <w:marRight w:val="0"/>
      <w:marTop w:val="0"/>
      <w:marBottom w:val="0"/>
      <w:divBdr>
        <w:top w:val="none" w:sz="0" w:space="0" w:color="auto"/>
        <w:left w:val="none" w:sz="0" w:space="0" w:color="auto"/>
        <w:bottom w:val="none" w:sz="0" w:space="0" w:color="auto"/>
        <w:right w:val="none" w:sz="0" w:space="0" w:color="auto"/>
      </w:divBdr>
    </w:div>
    <w:div w:id="2006277222">
      <w:bodyDiv w:val="1"/>
      <w:marLeft w:val="0"/>
      <w:marRight w:val="0"/>
      <w:marTop w:val="0"/>
      <w:marBottom w:val="0"/>
      <w:divBdr>
        <w:top w:val="none" w:sz="0" w:space="0" w:color="auto"/>
        <w:left w:val="none" w:sz="0" w:space="0" w:color="auto"/>
        <w:bottom w:val="none" w:sz="0" w:space="0" w:color="auto"/>
        <w:right w:val="none" w:sz="0" w:space="0" w:color="auto"/>
      </w:divBdr>
    </w:div>
    <w:div w:id="2006325104">
      <w:bodyDiv w:val="1"/>
      <w:marLeft w:val="0"/>
      <w:marRight w:val="0"/>
      <w:marTop w:val="0"/>
      <w:marBottom w:val="0"/>
      <w:divBdr>
        <w:top w:val="none" w:sz="0" w:space="0" w:color="auto"/>
        <w:left w:val="none" w:sz="0" w:space="0" w:color="auto"/>
        <w:bottom w:val="none" w:sz="0" w:space="0" w:color="auto"/>
        <w:right w:val="none" w:sz="0" w:space="0" w:color="auto"/>
      </w:divBdr>
    </w:div>
    <w:div w:id="2006933741">
      <w:bodyDiv w:val="1"/>
      <w:marLeft w:val="0"/>
      <w:marRight w:val="0"/>
      <w:marTop w:val="0"/>
      <w:marBottom w:val="0"/>
      <w:divBdr>
        <w:top w:val="none" w:sz="0" w:space="0" w:color="auto"/>
        <w:left w:val="none" w:sz="0" w:space="0" w:color="auto"/>
        <w:bottom w:val="none" w:sz="0" w:space="0" w:color="auto"/>
        <w:right w:val="none" w:sz="0" w:space="0" w:color="auto"/>
      </w:divBdr>
    </w:div>
    <w:div w:id="2007051346">
      <w:bodyDiv w:val="1"/>
      <w:marLeft w:val="0"/>
      <w:marRight w:val="0"/>
      <w:marTop w:val="0"/>
      <w:marBottom w:val="0"/>
      <w:divBdr>
        <w:top w:val="none" w:sz="0" w:space="0" w:color="auto"/>
        <w:left w:val="none" w:sz="0" w:space="0" w:color="auto"/>
        <w:bottom w:val="none" w:sz="0" w:space="0" w:color="auto"/>
        <w:right w:val="none" w:sz="0" w:space="0" w:color="auto"/>
      </w:divBdr>
    </w:div>
    <w:div w:id="2007509852">
      <w:bodyDiv w:val="1"/>
      <w:marLeft w:val="0"/>
      <w:marRight w:val="0"/>
      <w:marTop w:val="0"/>
      <w:marBottom w:val="0"/>
      <w:divBdr>
        <w:top w:val="none" w:sz="0" w:space="0" w:color="auto"/>
        <w:left w:val="none" w:sz="0" w:space="0" w:color="auto"/>
        <w:bottom w:val="none" w:sz="0" w:space="0" w:color="auto"/>
        <w:right w:val="none" w:sz="0" w:space="0" w:color="auto"/>
      </w:divBdr>
    </w:div>
    <w:div w:id="2007589670">
      <w:bodyDiv w:val="1"/>
      <w:marLeft w:val="0"/>
      <w:marRight w:val="0"/>
      <w:marTop w:val="0"/>
      <w:marBottom w:val="0"/>
      <w:divBdr>
        <w:top w:val="none" w:sz="0" w:space="0" w:color="auto"/>
        <w:left w:val="none" w:sz="0" w:space="0" w:color="auto"/>
        <w:bottom w:val="none" w:sz="0" w:space="0" w:color="auto"/>
        <w:right w:val="none" w:sz="0" w:space="0" w:color="auto"/>
      </w:divBdr>
    </w:div>
    <w:div w:id="2007702587">
      <w:bodyDiv w:val="1"/>
      <w:marLeft w:val="0"/>
      <w:marRight w:val="0"/>
      <w:marTop w:val="0"/>
      <w:marBottom w:val="0"/>
      <w:divBdr>
        <w:top w:val="none" w:sz="0" w:space="0" w:color="auto"/>
        <w:left w:val="none" w:sz="0" w:space="0" w:color="auto"/>
        <w:bottom w:val="none" w:sz="0" w:space="0" w:color="auto"/>
        <w:right w:val="none" w:sz="0" w:space="0" w:color="auto"/>
      </w:divBdr>
    </w:div>
    <w:div w:id="2007897860">
      <w:bodyDiv w:val="1"/>
      <w:marLeft w:val="0"/>
      <w:marRight w:val="0"/>
      <w:marTop w:val="0"/>
      <w:marBottom w:val="0"/>
      <w:divBdr>
        <w:top w:val="none" w:sz="0" w:space="0" w:color="auto"/>
        <w:left w:val="none" w:sz="0" w:space="0" w:color="auto"/>
        <w:bottom w:val="none" w:sz="0" w:space="0" w:color="auto"/>
        <w:right w:val="none" w:sz="0" w:space="0" w:color="auto"/>
      </w:divBdr>
    </w:div>
    <w:div w:id="2007975984">
      <w:bodyDiv w:val="1"/>
      <w:marLeft w:val="0"/>
      <w:marRight w:val="0"/>
      <w:marTop w:val="0"/>
      <w:marBottom w:val="0"/>
      <w:divBdr>
        <w:top w:val="none" w:sz="0" w:space="0" w:color="auto"/>
        <w:left w:val="none" w:sz="0" w:space="0" w:color="auto"/>
        <w:bottom w:val="none" w:sz="0" w:space="0" w:color="auto"/>
        <w:right w:val="none" w:sz="0" w:space="0" w:color="auto"/>
      </w:divBdr>
    </w:div>
    <w:div w:id="2008170453">
      <w:bodyDiv w:val="1"/>
      <w:marLeft w:val="0"/>
      <w:marRight w:val="0"/>
      <w:marTop w:val="0"/>
      <w:marBottom w:val="0"/>
      <w:divBdr>
        <w:top w:val="none" w:sz="0" w:space="0" w:color="auto"/>
        <w:left w:val="none" w:sz="0" w:space="0" w:color="auto"/>
        <w:bottom w:val="none" w:sz="0" w:space="0" w:color="auto"/>
        <w:right w:val="none" w:sz="0" w:space="0" w:color="auto"/>
      </w:divBdr>
    </w:div>
    <w:div w:id="2008823074">
      <w:bodyDiv w:val="1"/>
      <w:marLeft w:val="0"/>
      <w:marRight w:val="0"/>
      <w:marTop w:val="0"/>
      <w:marBottom w:val="0"/>
      <w:divBdr>
        <w:top w:val="none" w:sz="0" w:space="0" w:color="auto"/>
        <w:left w:val="none" w:sz="0" w:space="0" w:color="auto"/>
        <w:bottom w:val="none" w:sz="0" w:space="0" w:color="auto"/>
        <w:right w:val="none" w:sz="0" w:space="0" w:color="auto"/>
      </w:divBdr>
    </w:div>
    <w:div w:id="2009356986">
      <w:bodyDiv w:val="1"/>
      <w:marLeft w:val="0"/>
      <w:marRight w:val="0"/>
      <w:marTop w:val="0"/>
      <w:marBottom w:val="0"/>
      <w:divBdr>
        <w:top w:val="none" w:sz="0" w:space="0" w:color="auto"/>
        <w:left w:val="none" w:sz="0" w:space="0" w:color="auto"/>
        <w:bottom w:val="none" w:sz="0" w:space="0" w:color="auto"/>
        <w:right w:val="none" w:sz="0" w:space="0" w:color="auto"/>
      </w:divBdr>
    </w:div>
    <w:div w:id="2009360887">
      <w:bodyDiv w:val="1"/>
      <w:marLeft w:val="0"/>
      <w:marRight w:val="0"/>
      <w:marTop w:val="0"/>
      <w:marBottom w:val="0"/>
      <w:divBdr>
        <w:top w:val="none" w:sz="0" w:space="0" w:color="auto"/>
        <w:left w:val="none" w:sz="0" w:space="0" w:color="auto"/>
        <w:bottom w:val="none" w:sz="0" w:space="0" w:color="auto"/>
        <w:right w:val="none" w:sz="0" w:space="0" w:color="auto"/>
      </w:divBdr>
    </w:div>
    <w:div w:id="2009477687">
      <w:bodyDiv w:val="1"/>
      <w:marLeft w:val="0"/>
      <w:marRight w:val="0"/>
      <w:marTop w:val="0"/>
      <w:marBottom w:val="0"/>
      <w:divBdr>
        <w:top w:val="none" w:sz="0" w:space="0" w:color="auto"/>
        <w:left w:val="none" w:sz="0" w:space="0" w:color="auto"/>
        <w:bottom w:val="none" w:sz="0" w:space="0" w:color="auto"/>
        <w:right w:val="none" w:sz="0" w:space="0" w:color="auto"/>
      </w:divBdr>
    </w:div>
    <w:div w:id="2009556994">
      <w:bodyDiv w:val="1"/>
      <w:marLeft w:val="0"/>
      <w:marRight w:val="0"/>
      <w:marTop w:val="0"/>
      <w:marBottom w:val="0"/>
      <w:divBdr>
        <w:top w:val="none" w:sz="0" w:space="0" w:color="auto"/>
        <w:left w:val="none" w:sz="0" w:space="0" w:color="auto"/>
        <w:bottom w:val="none" w:sz="0" w:space="0" w:color="auto"/>
        <w:right w:val="none" w:sz="0" w:space="0" w:color="auto"/>
      </w:divBdr>
    </w:div>
    <w:div w:id="2009745773">
      <w:bodyDiv w:val="1"/>
      <w:marLeft w:val="0"/>
      <w:marRight w:val="0"/>
      <w:marTop w:val="0"/>
      <w:marBottom w:val="0"/>
      <w:divBdr>
        <w:top w:val="none" w:sz="0" w:space="0" w:color="auto"/>
        <w:left w:val="none" w:sz="0" w:space="0" w:color="auto"/>
        <w:bottom w:val="none" w:sz="0" w:space="0" w:color="auto"/>
        <w:right w:val="none" w:sz="0" w:space="0" w:color="auto"/>
      </w:divBdr>
    </w:div>
    <w:div w:id="2010018164">
      <w:bodyDiv w:val="1"/>
      <w:marLeft w:val="0"/>
      <w:marRight w:val="0"/>
      <w:marTop w:val="0"/>
      <w:marBottom w:val="0"/>
      <w:divBdr>
        <w:top w:val="none" w:sz="0" w:space="0" w:color="auto"/>
        <w:left w:val="none" w:sz="0" w:space="0" w:color="auto"/>
        <w:bottom w:val="none" w:sz="0" w:space="0" w:color="auto"/>
        <w:right w:val="none" w:sz="0" w:space="0" w:color="auto"/>
      </w:divBdr>
    </w:div>
    <w:div w:id="2010060160">
      <w:bodyDiv w:val="1"/>
      <w:marLeft w:val="0"/>
      <w:marRight w:val="0"/>
      <w:marTop w:val="0"/>
      <w:marBottom w:val="0"/>
      <w:divBdr>
        <w:top w:val="none" w:sz="0" w:space="0" w:color="auto"/>
        <w:left w:val="none" w:sz="0" w:space="0" w:color="auto"/>
        <w:bottom w:val="none" w:sz="0" w:space="0" w:color="auto"/>
        <w:right w:val="none" w:sz="0" w:space="0" w:color="auto"/>
      </w:divBdr>
    </w:div>
    <w:div w:id="2010794758">
      <w:bodyDiv w:val="1"/>
      <w:marLeft w:val="0"/>
      <w:marRight w:val="0"/>
      <w:marTop w:val="0"/>
      <w:marBottom w:val="0"/>
      <w:divBdr>
        <w:top w:val="none" w:sz="0" w:space="0" w:color="auto"/>
        <w:left w:val="none" w:sz="0" w:space="0" w:color="auto"/>
        <w:bottom w:val="none" w:sz="0" w:space="0" w:color="auto"/>
        <w:right w:val="none" w:sz="0" w:space="0" w:color="auto"/>
      </w:divBdr>
    </w:div>
    <w:div w:id="2011442567">
      <w:bodyDiv w:val="1"/>
      <w:marLeft w:val="0"/>
      <w:marRight w:val="0"/>
      <w:marTop w:val="0"/>
      <w:marBottom w:val="0"/>
      <w:divBdr>
        <w:top w:val="none" w:sz="0" w:space="0" w:color="auto"/>
        <w:left w:val="none" w:sz="0" w:space="0" w:color="auto"/>
        <w:bottom w:val="none" w:sz="0" w:space="0" w:color="auto"/>
        <w:right w:val="none" w:sz="0" w:space="0" w:color="auto"/>
      </w:divBdr>
    </w:div>
    <w:div w:id="2011447209">
      <w:bodyDiv w:val="1"/>
      <w:marLeft w:val="0"/>
      <w:marRight w:val="0"/>
      <w:marTop w:val="0"/>
      <w:marBottom w:val="0"/>
      <w:divBdr>
        <w:top w:val="none" w:sz="0" w:space="0" w:color="auto"/>
        <w:left w:val="none" w:sz="0" w:space="0" w:color="auto"/>
        <w:bottom w:val="none" w:sz="0" w:space="0" w:color="auto"/>
        <w:right w:val="none" w:sz="0" w:space="0" w:color="auto"/>
      </w:divBdr>
    </w:div>
    <w:div w:id="2011717681">
      <w:bodyDiv w:val="1"/>
      <w:marLeft w:val="0"/>
      <w:marRight w:val="0"/>
      <w:marTop w:val="0"/>
      <w:marBottom w:val="0"/>
      <w:divBdr>
        <w:top w:val="none" w:sz="0" w:space="0" w:color="auto"/>
        <w:left w:val="none" w:sz="0" w:space="0" w:color="auto"/>
        <w:bottom w:val="none" w:sz="0" w:space="0" w:color="auto"/>
        <w:right w:val="none" w:sz="0" w:space="0" w:color="auto"/>
      </w:divBdr>
    </w:div>
    <w:div w:id="2011760539">
      <w:bodyDiv w:val="1"/>
      <w:marLeft w:val="0"/>
      <w:marRight w:val="0"/>
      <w:marTop w:val="0"/>
      <w:marBottom w:val="0"/>
      <w:divBdr>
        <w:top w:val="none" w:sz="0" w:space="0" w:color="auto"/>
        <w:left w:val="none" w:sz="0" w:space="0" w:color="auto"/>
        <w:bottom w:val="none" w:sz="0" w:space="0" w:color="auto"/>
        <w:right w:val="none" w:sz="0" w:space="0" w:color="auto"/>
      </w:divBdr>
    </w:div>
    <w:div w:id="2011828003">
      <w:bodyDiv w:val="1"/>
      <w:marLeft w:val="0"/>
      <w:marRight w:val="0"/>
      <w:marTop w:val="0"/>
      <w:marBottom w:val="0"/>
      <w:divBdr>
        <w:top w:val="none" w:sz="0" w:space="0" w:color="auto"/>
        <w:left w:val="none" w:sz="0" w:space="0" w:color="auto"/>
        <w:bottom w:val="none" w:sz="0" w:space="0" w:color="auto"/>
        <w:right w:val="none" w:sz="0" w:space="0" w:color="auto"/>
      </w:divBdr>
    </w:div>
    <w:div w:id="2011828826">
      <w:bodyDiv w:val="1"/>
      <w:marLeft w:val="0"/>
      <w:marRight w:val="0"/>
      <w:marTop w:val="0"/>
      <w:marBottom w:val="0"/>
      <w:divBdr>
        <w:top w:val="none" w:sz="0" w:space="0" w:color="auto"/>
        <w:left w:val="none" w:sz="0" w:space="0" w:color="auto"/>
        <w:bottom w:val="none" w:sz="0" w:space="0" w:color="auto"/>
        <w:right w:val="none" w:sz="0" w:space="0" w:color="auto"/>
      </w:divBdr>
    </w:div>
    <w:div w:id="2012101483">
      <w:bodyDiv w:val="1"/>
      <w:marLeft w:val="0"/>
      <w:marRight w:val="0"/>
      <w:marTop w:val="0"/>
      <w:marBottom w:val="0"/>
      <w:divBdr>
        <w:top w:val="none" w:sz="0" w:space="0" w:color="auto"/>
        <w:left w:val="none" w:sz="0" w:space="0" w:color="auto"/>
        <w:bottom w:val="none" w:sz="0" w:space="0" w:color="auto"/>
        <w:right w:val="none" w:sz="0" w:space="0" w:color="auto"/>
      </w:divBdr>
    </w:div>
    <w:div w:id="2012105203">
      <w:bodyDiv w:val="1"/>
      <w:marLeft w:val="0"/>
      <w:marRight w:val="0"/>
      <w:marTop w:val="0"/>
      <w:marBottom w:val="0"/>
      <w:divBdr>
        <w:top w:val="none" w:sz="0" w:space="0" w:color="auto"/>
        <w:left w:val="none" w:sz="0" w:space="0" w:color="auto"/>
        <w:bottom w:val="none" w:sz="0" w:space="0" w:color="auto"/>
        <w:right w:val="none" w:sz="0" w:space="0" w:color="auto"/>
      </w:divBdr>
    </w:div>
    <w:div w:id="2012219026">
      <w:bodyDiv w:val="1"/>
      <w:marLeft w:val="0"/>
      <w:marRight w:val="0"/>
      <w:marTop w:val="0"/>
      <w:marBottom w:val="0"/>
      <w:divBdr>
        <w:top w:val="none" w:sz="0" w:space="0" w:color="auto"/>
        <w:left w:val="none" w:sz="0" w:space="0" w:color="auto"/>
        <w:bottom w:val="none" w:sz="0" w:space="0" w:color="auto"/>
        <w:right w:val="none" w:sz="0" w:space="0" w:color="auto"/>
      </w:divBdr>
    </w:div>
    <w:div w:id="2012221370">
      <w:bodyDiv w:val="1"/>
      <w:marLeft w:val="0"/>
      <w:marRight w:val="0"/>
      <w:marTop w:val="0"/>
      <w:marBottom w:val="0"/>
      <w:divBdr>
        <w:top w:val="none" w:sz="0" w:space="0" w:color="auto"/>
        <w:left w:val="none" w:sz="0" w:space="0" w:color="auto"/>
        <w:bottom w:val="none" w:sz="0" w:space="0" w:color="auto"/>
        <w:right w:val="none" w:sz="0" w:space="0" w:color="auto"/>
      </w:divBdr>
    </w:div>
    <w:div w:id="2012368111">
      <w:bodyDiv w:val="1"/>
      <w:marLeft w:val="0"/>
      <w:marRight w:val="0"/>
      <w:marTop w:val="0"/>
      <w:marBottom w:val="0"/>
      <w:divBdr>
        <w:top w:val="none" w:sz="0" w:space="0" w:color="auto"/>
        <w:left w:val="none" w:sz="0" w:space="0" w:color="auto"/>
        <w:bottom w:val="none" w:sz="0" w:space="0" w:color="auto"/>
        <w:right w:val="none" w:sz="0" w:space="0" w:color="auto"/>
      </w:divBdr>
    </w:div>
    <w:div w:id="2012486521">
      <w:bodyDiv w:val="1"/>
      <w:marLeft w:val="0"/>
      <w:marRight w:val="0"/>
      <w:marTop w:val="0"/>
      <w:marBottom w:val="0"/>
      <w:divBdr>
        <w:top w:val="none" w:sz="0" w:space="0" w:color="auto"/>
        <w:left w:val="none" w:sz="0" w:space="0" w:color="auto"/>
        <w:bottom w:val="none" w:sz="0" w:space="0" w:color="auto"/>
        <w:right w:val="none" w:sz="0" w:space="0" w:color="auto"/>
      </w:divBdr>
    </w:div>
    <w:div w:id="2012486917">
      <w:bodyDiv w:val="1"/>
      <w:marLeft w:val="0"/>
      <w:marRight w:val="0"/>
      <w:marTop w:val="0"/>
      <w:marBottom w:val="0"/>
      <w:divBdr>
        <w:top w:val="none" w:sz="0" w:space="0" w:color="auto"/>
        <w:left w:val="none" w:sz="0" w:space="0" w:color="auto"/>
        <w:bottom w:val="none" w:sz="0" w:space="0" w:color="auto"/>
        <w:right w:val="none" w:sz="0" w:space="0" w:color="auto"/>
      </w:divBdr>
    </w:div>
    <w:div w:id="2012759192">
      <w:bodyDiv w:val="1"/>
      <w:marLeft w:val="0"/>
      <w:marRight w:val="0"/>
      <w:marTop w:val="0"/>
      <w:marBottom w:val="0"/>
      <w:divBdr>
        <w:top w:val="none" w:sz="0" w:space="0" w:color="auto"/>
        <w:left w:val="none" w:sz="0" w:space="0" w:color="auto"/>
        <w:bottom w:val="none" w:sz="0" w:space="0" w:color="auto"/>
        <w:right w:val="none" w:sz="0" w:space="0" w:color="auto"/>
      </w:divBdr>
    </w:div>
    <w:div w:id="2012946197">
      <w:bodyDiv w:val="1"/>
      <w:marLeft w:val="0"/>
      <w:marRight w:val="0"/>
      <w:marTop w:val="0"/>
      <w:marBottom w:val="0"/>
      <w:divBdr>
        <w:top w:val="none" w:sz="0" w:space="0" w:color="auto"/>
        <w:left w:val="none" w:sz="0" w:space="0" w:color="auto"/>
        <w:bottom w:val="none" w:sz="0" w:space="0" w:color="auto"/>
        <w:right w:val="none" w:sz="0" w:space="0" w:color="auto"/>
      </w:divBdr>
    </w:div>
    <w:div w:id="2012953570">
      <w:bodyDiv w:val="1"/>
      <w:marLeft w:val="0"/>
      <w:marRight w:val="0"/>
      <w:marTop w:val="0"/>
      <w:marBottom w:val="0"/>
      <w:divBdr>
        <w:top w:val="none" w:sz="0" w:space="0" w:color="auto"/>
        <w:left w:val="none" w:sz="0" w:space="0" w:color="auto"/>
        <w:bottom w:val="none" w:sz="0" w:space="0" w:color="auto"/>
        <w:right w:val="none" w:sz="0" w:space="0" w:color="auto"/>
      </w:divBdr>
    </w:div>
    <w:div w:id="2013332118">
      <w:bodyDiv w:val="1"/>
      <w:marLeft w:val="0"/>
      <w:marRight w:val="0"/>
      <w:marTop w:val="0"/>
      <w:marBottom w:val="0"/>
      <w:divBdr>
        <w:top w:val="none" w:sz="0" w:space="0" w:color="auto"/>
        <w:left w:val="none" w:sz="0" w:space="0" w:color="auto"/>
        <w:bottom w:val="none" w:sz="0" w:space="0" w:color="auto"/>
        <w:right w:val="none" w:sz="0" w:space="0" w:color="auto"/>
      </w:divBdr>
    </w:div>
    <w:div w:id="2013334984">
      <w:bodyDiv w:val="1"/>
      <w:marLeft w:val="0"/>
      <w:marRight w:val="0"/>
      <w:marTop w:val="0"/>
      <w:marBottom w:val="0"/>
      <w:divBdr>
        <w:top w:val="none" w:sz="0" w:space="0" w:color="auto"/>
        <w:left w:val="none" w:sz="0" w:space="0" w:color="auto"/>
        <w:bottom w:val="none" w:sz="0" w:space="0" w:color="auto"/>
        <w:right w:val="none" w:sz="0" w:space="0" w:color="auto"/>
      </w:divBdr>
    </w:div>
    <w:div w:id="2014144342">
      <w:bodyDiv w:val="1"/>
      <w:marLeft w:val="0"/>
      <w:marRight w:val="0"/>
      <w:marTop w:val="0"/>
      <w:marBottom w:val="0"/>
      <w:divBdr>
        <w:top w:val="none" w:sz="0" w:space="0" w:color="auto"/>
        <w:left w:val="none" w:sz="0" w:space="0" w:color="auto"/>
        <w:bottom w:val="none" w:sz="0" w:space="0" w:color="auto"/>
        <w:right w:val="none" w:sz="0" w:space="0" w:color="auto"/>
      </w:divBdr>
    </w:div>
    <w:div w:id="2014184192">
      <w:bodyDiv w:val="1"/>
      <w:marLeft w:val="0"/>
      <w:marRight w:val="0"/>
      <w:marTop w:val="0"/>
      <w:marBottom w:val="0"/>
      <w:divBdr>
        <w:top w:val="none" w:sz="0" w:space="0" w:color="auto"/>
        <w:left w:val="none" w:sz="0" w:space="0" w:color="auto"/>
        <w:bottom w:val="none" w:sz="0" w:space="0" w:color="auto"/>
        <w:right w:val="none" w:sz="0" w:space="0" w:color="auto"/>
      </w:divBdr>
    </w:div>
    <w:div w:id="2014531778">
      <w:bodyDiv w:val="1"/>
      <w:marLeft w:val="0"/>
      <w:marRight w:val="0"/>
      <w:marTop w:val="0"/>
      <w:marBottom w:val="0"/>
      <w:divBdr>
        <w:top w:val="none" w:sz="0" w:space="0" w:color="auto"/>
        <w:left w:val="none" w:sz="0" w:space="0" w:color="auto"/>
        <w:bottom w:val="none" w:sz="0" w:space="0" w:color="auto"/>
        <w:right w:val="none" w:sz="0" w:space="0" w:color="auto"/>
      </w:divBdr>
    </w:div>
    <w:div w:id="2014602333">
      <w:bodyDiv w:val="1"/>
      <w:marLeft w:val="0"/>
      <w:marRight w:val="0"/>
      <w:marTop w:val="0"/>
      <w:marBottom w:val="0"/>
      <w:divBdr>
        <w:top w:val="none" w:sz="0" w:space="0" w:color="auto"/>
        <w:left w:val="none" w:sz="0" w:space="0" w:color="auto"/>
        <w:bottom w:val="none" w:sz="0" w:space="0" w:color="auto"/>
        <w:right w:val="none" w:sz="0" w:space="0" w:color="auto"/>
      </w:divBdr>
    </w:div>
    <w:div w:id="2014649441">
      <w:bodyDiv w:val="1"/>
      <w:marLeft w:val="0"/>
      <w:marRight w:val="0"/>
      <w:marTop w:val="0"/>
      <w:marBottom w:val="0"/>
      <w:divBdr>
        <w:top w:val="none" w:sz="0" w:space="0" w:color="auto"/>
        <w:left w:val="none" w:sz="0" w:space="0" w:color="auto"/>
        <w:bottom w:val="none" w:sz="0" w:space="0" w:color="auto"/>
        <w:right w:val="none" w:sz="0" w:space="0" w:color="auto"/>
      </w:divBdr>
    </w:div>
    <w:div w:id="2014797572">
      <w:bodyDiv w:val="1"/>
      <w:marLeft w:val="0"/>
      <w:marRight w:val="0"/>
      <w:marTop w:val="0"/>
      <w:marBottom w:val="0"/>
      <w:divBdr>
        <w:top w:val="none" w:sz="0" w:space="0" w:color="auto"/>
        <w:left w:val="none" w:sz="0" w:space="0" w:color="auto"/>
        <w:bottom w:val="none" w:sz="0" w:space="0" w:color="auto"/>
        <w:right w:val="none" w:sz="0" w:space="0" w:color="auto"/>
      </w:divBdr>
    </w:div>
    <w:div w:id="2015035531">
      <w:bodyDiv w:val="1"/>
      <w:marLeft w:val="0"/>
      <w:marRight w:val="0"/>
      <w:marTop w:val="0"/>
      <w:marBottom w:val="0"/>
      <w:divBdr>
        <w:top w:val="none" w:sz="0" w:space="0" w:color="auto"/>
        <w:left w:val="none" w:sz="0" w:space="0" w:color="auto"/>
        <w:bottom w:val="none" w:sz="0" w:space="0" w:color="auto"/>
        <w:right w:val="none" w:sz="0" w:space="0" w:color="auto"/>
      </w:divBdr>
    </w:div>
    <w:div w:id="2015110396">
      <w:bodyDiv w:val="1"/>
      <w:marLeft w:val="0"/>
      <w:marRight w:val="0"/>
      <w:marTop w:val="0"/>
      <w:marBottom w:val="0"/>
      <w:divBdr>
        <w:top w:val="none" w:sz="0" w:space="0" w:color="auto"/>
        <w:left w:val="none" w:sz="0" w:space="0" w:color="auto"/>
        <w:bottom w:val="none" w:sz="0" w:space="0" w:color="auto"/>
        <w:right w:val="none" w:sz="0" w:space="0" w:color="auto"/>
      </w:divBdr>
    </w:div>
    <w:div w:id="2015375973">
      <w:bodyDiv w:val="1"/>
      <w:marLeft w:val="0"/>
      <w:marRight w:val="0"/>
      <w:marTop w:val="0"/>
      <w:marBottom w:val="0"/>
      <w:divBdr>
        <w:top w:val="none" w:sz="0" w:space="0" w:color="auto"/>
        <w:left w:val="none" w:sz="0" w:space="0" w:color="auto"/>
        <w:bottom w:val="none" w:sz="0" w:space="0" w:color="auto"/>
        <w:right w:val="none" w:sz="0" w:space="0" w:color="auto"/>
      </w:divBdr>
    </w:div>
    <w:div w:id="2015449165">
      <w:bodyDiv w:val="1"/>
      <w:marLeft w:val="0"/>
      <w:marRight w:val="0"/>
      <w:marTop w:val="0"/>
      <w:marBottom w:val="0"/>
      <w:divBdr>
        <w:top w:val="none" w:sz="0" w:space="0" w:color="auto"/>
        <w:left w:val="none" w:sz="0" w:space="0" w:color="auto"/>
        <w:bottom w:val="none" w:sz="0" w:space="0" w:color="auto"/>
        <w:right w:val="none" w:sz="0" w:space="0" w:color="auto"/>
      </w:divBdr>
    </w:div>
    <w:div w:id="2015720572">
      <w:bodyDiv w:val="1"/>
      <w:marLeft w:val="0"/>
      <w:marRight w:val="0"/>
      <w:marTop w:val="0"/>
      <w:marBottom w:val="0"/>
      <w:divBdr>
        <w:top w:val="none" w:sz="0" w:space="0" w:color="auto"/>
        <w:left w:val="none" w:sz="0" w:space="0" w:color="auto"/>
        <w:bottom w:val="none" w:sz="0" w:space="0" w:color="auto"/>
        <w:right w:val="none" w:sz="0" w:space="0" w:color="auto"/>
      </w:divBdr>
    </w:div>
    <w:div w:id="2015954516">
      <w:bodyDiv w:val="1"/>
      <w:marLeft w:val="0"/>
      <w:marRight w:val="0"/>
      <w:marTop w:val="0"/>
      <w:marBottom w:val="0"/>
      <w:divBdr>
        <w:top w:val="none" w:sz="0" w:space="0" w:color="auto"/>
        <w:left w:val="none" w:sz="0" w:space="0" w:color="auto"/>
        <w:bottom w:val="none" w:sz="0" w:space="0" w:color="auto"/>
        <w:right w:val="none" w:sz="0" w:space="0" w:color="auto"/>
      </w:divBdr>
    </w:div>
    <w:div w:id="2016419386">
      <w:bodyDiv w:val="1"/>
      <w:marLeft w:val="0"/>
      <w:marRight w:val="0"/>
      <w:marTop w:val="0"/>
      <w:marBottom w:val="0"/>
      <w:divBdr>
        <w:top w:val="none" w:sz="0" w:space="0" w:color="auto"/>
        <w:left w:val="none" w:sz="0" w:space="0" w:color="auto"/>
        <w:bottom w:val="none" w:sz="0" w:space="0" w:color="auto"/>
        <w:right w:val="none" w:sz="0" w:space="0" w:color="auto"/>
      </w:divBdr>
    </w:div>
    <w:div w:id="2016764929">
      <w:bodyDiv w:val="1"/>
      <w:marLeft w:val="0"/>
      <w:marRight w:val="0"/>
      <w:marTop w:val="0"/>
      <w:marBottom w:val="0"/>
      <w:divBdr>
        <w:top w:val="none" w:sz="0" w:space="0" w:color="auto"/>
        <w:left w:val="none" w:sz="0" w:space="0" w:color="auto"/>
        <w:bottom w:val="none" w:sz="0" w:space="0" w:color="auto"/>
        <w:right w:val="none" w:sz="0" w:space="0" w:color="auto"/>
      </w:divBdr>
    </w:div>
    <w:div w:id="2016805142">
      <w:bodyDiv w:val="1"/>
      <w:marLeft w:val="0"/>
      <w:marRight w:val="0"/>
      <w:marTop w:val="0"/>
      <w:marBottom w:val="0"/>
      <w:divBdr>
        <w:top w:val="none" w:sz="0" w:space="0" w:color="auto"/>
        <w:left w:val="none" w:sz="0" w:space="0" w:color="auto"/>
        <w:bottom w:val="none" w:sz="0" w:space="0" w:color="auto"/>
        <w:right w:val="none" w:sz="0" w:space="0" w:color="auto"/>
      </w:divBdr>
    </w:div>
    <w:div w:id="2017074497">
      <w:bodyDiv w:val="1"/>
      <w:marLeft w:val="0"/>
      <w:marRight w:val="0"/>
      <w:marTop w:val="0"/>
      <w:marBottom w:val="0"/>
      <w:divBdr>
        <w:top w:val="none" w:sz="0" w:space="0" w:color="auto"/>
        <w:left w:val="none" w:sz="0" w:space="0" w:color="auto"/>
        <w:bottom w:val="none" w:sz="0" w:space="0" w:color="auto"/>
        <w:right w:val="none" w:sz="0" w:space="0" w:color="auto"/>
      </w:divBdr>
    </w:div>
    <w:div w:id="2017225753">
      <w:bodyDiv w:val="1"/>
      <w:marLeft w:val="0"/>
      <w:marRight w:val="0"/>
      <w:marTop w:val="0"/>
      <w:marBottom w:val="0"/>
      <w:divBdr>
        <w:top w:val="none" w:sz="0" w:space="0" w:color="auto"/>
        <w:left w:val="none" w:sz="0" w:space="0" w:color="auto"/>
        <w:bottom w:val="none" w:sz="0" w:space="0" w:color="auto"/>
        <w:right w:val="none" w:sz="0" w:space="0" w:color="auto"/>
      </w:divBdr>
    </w:div>
    <w:div w:id="2017270292">
      <w:bodyDiv w:val="1"/>
      <w:marLeft w:val="0"/>
      <w:marRight w:val="0"/>
      <w:marTop w:val="0"/>
      <w:marBottom w:val="0"/>
      <w:divBdr>
        <w:top w:val="none" w:sz="0" w:space="0" w:color="auto"/>
        <w:left w:val="none" w:sz="0" w:space="0" w:color="auto"/>
        <w:bottom w:val="none" w:sz="0" w:space="0" w:color="auto"/>
        <w:right w:val="none" w:sz="0" w:space="0" w:color="auto"/>
      </w:divBdr>
    </w:div>
    <w:div w:id="2017420382">
      <w:bodyDiv w:val="1"/>
      <w:marLeft w:val="0"/>
      <w:marRight w:val="0"/>
      <w:marTop w:val="0"/>
      <w:marBottom w:val="0"/>
      <w:divBdr>
        <w:top w:val="none" w:sz="0" w:space="0" w:color="auto"/>
        <w:left w:val="none" w:sz="0" w:space="0" w:color="auto"/>
        <w:bottom w:val="none" w:sz="0" w:space="0" w:color="auto"/>
        <w:right w:val="none" w:sz="0" w:space="0" w:color="auto"/>
      </w:divBdr>
    </w:div>
    <w:div w:id="2017464648">
      <w:bodyDiv w:val="1"/>
      <w:marLeft w:val="0"/>
      <w:marRight w:val="0"/>
      <w:marTop w:val="0"/>
      <w:marBottom w:val="0"/>
      <w:divBdr>
        <w:top w:val="none" w:sz="0" w:space="0" w:color="auto"/>
        <w:left w:val="none" w:sz="0" w:space="0" w:color="auto"/>
        <w:bottom w:val="none" w:sz="0" w:space="0" w:color="auto"/>
        <w:right w:val="none" w:sz="0" w:space="0" w:color="auto"/>
      </w:divBdr>
    </w:div>
    <w:div w:id="2018537050">
      <w:bodyDiv w:val="1"/>
      <w:marLeft w:val="0"/>
      <w:marRight w:val="0"/>
      <w:marTop w:val="0"/>
      <w:marBottom w:val="0"/>
      <w:divBdr>
        <w:top w:val="none" w:sz="0" w:space="0" w:color="auto"/>
        <w:left w:val="none" w:sz="0" w:space="0" w:color="auto"/>
        <w:bottom w:val="none" w:sz="0" w:space="0" w:color="auto"/>
        <w:right w:val="none" w:sz="0" w:space="0" w:color="auto"/>
      </w:divBdr>
    </w:div>
    <w:div w:id="2018582726">
      <w:bodyDiv w:val="1"/>
      <w:marLeft w:val="0"/>
      <w:marRight w:val="0"/>
      <w:marTop w:val="0"/>
      <w:marBottom w:val="0"/>
      <w:divBdr>
        <w:top w:val="none" w:sz="0" w:space="0" w:color="auto"/>
        <w:left w:val="none" w:sz="0" w:space="0" w:color="auto"/>
        <w:bottom w:val="none" w:sz="0" w:space="0" w:color="auto"/>
        <w:right w:val="none" w:sz="0" w:space="0" w:color="auto"/>
      </w:divBdr>
    </w:div>
    <w:div w:id="2019039427">
      <w:bodyDiv w:val="1"/>
      <w:marLeft w:val="0"/>
      <w:marRight w:val="0"/>
      <w:marTop w:val="0"/>
      <w:marBottom w:val="0"/>
      <w:divBdr>
        <w:top w:val="none" w:sz="0" w:space="0" w:color="auto"/>
        <w:left w:val="none" w:sz="0" w:space="0" w:color="auto"/>
        <w:bottom w:val="none" w:sz="0" w:space="0" w:color="auto"/>
        <w:right w:val="none" w:sz="0" w:space="0" w:color="auto"/>
      </w:divBdr>
    </w:div>
    <w:div w:id="2019041836">
      <w:bodyDiv w:val="1"/>
      <w:marLeft w:val="0"/>
      <w:marRight w:val="0"/>
      <w:marTop w:val="0"/>
      <w:marBottom w:val="0"/>
      <w:divBdr>
        <w:top w:val="none" w:sz="0" w:space="0" w:color="auto"/>
        <w:left w:val="none" w:sz="0" w:space="0" w:color="auto"/>
        <w:bottom w:val="none" w:sz="0" w:space="0" w:color="auto"/>
        <w:right w:val="none" w:sz="0" w:space="0" w:color="auto"/>
      </w:divBdr>
    </w:div>
    <w:div w:id="2019042284">
      <w:bodyDiv w:val="1"/>
      <w:marLeft w:val="0"/>
      <w:marRight w:val="0"/>
      <w:marTop w:val="0"/>
      <w:marBottom w:val="0"/>
      <w:divBdr>
        <w:top w:val="none" w:sz="0" w:space="0" w:color="auto"/>
        <w:left w:val="none" w:sz="0" w:space="0" w:color="auto"/>
        <w:bottom w:val="none" w:sz="0" w:space="0" w:color="auto"/>
        <w:right w:val="none" w:sz="0" w:space="0" w:color="auto"/>
      </w:divBdr>
    </w:div>
    <w:div w:id="2019502360">
      <w:bodyDiv w:val="1"/>
      <w:marLeft w:val="0"/>
      <w:marRight w:val="0"/>
      <w:marTop w:val="0"/>
      <w:marBottom w:val="0"/>
      <w:divBdr>
        <w:top w:val="none" w:sz="0" w:space="0" w:color="auto"/>
        <w:left w:val="none" w:sz="0" w:space="0" w:color="auto"/>
        <w:bottom w:val="none" w:sz="0" w:space="0" w:color="auto"/>
        <w:right w:val="none" w:sz="0" w:space="0" w:color="auto"/>
      </w:divBdr>
    </w:div>
    <w:div w:id="2019775257">
      <w:bodyDiv w:val="1"/>
      <w:marLeft w:val="0"/>
      <w:marRight w:val="0"/>
      <w:marTop w:val="0"/>
      <w:marBottom w:val="0"/>
      <w:divBdr>
        <w:top w:val="none" w:sz="0" w:space="0" w:color="auto"/>
        <w:left w:val="none" w:sz="0" w:space="0" w:color="auto"/>
        <w:bottom w:val="none" w:sz="0" w:space="0" w:color="auto"/>
        <w:right w:val="none" w:sz="0" w:space="0" w:color="auto"/>
      </w:divBdr>
    </w:div>
    <w:div w:id="2019893209">
      <w:bodyDiv w:val="1"/>
      <w:marLeft w:val="0"/>
      <w:marRight w:val="0"/>
      <w:marTop w:val="0"/>
      <w:marBottom w:val="0"/>
      <w:divBdr>
        <w:top w:val="none" w:sz="0" w:space="0" w:color="auto"/>
        <w:left w:val="none" w:sz="0" w:space="0" w:color="auto"/>
        <w:bottom w:val="none" w:sz="0" w:space="0" w:color="auto"/>
        <w:right w:val="none" w:sz="0" w:space="0" w:color="auto"/>
      </w:divBdr>
    </w:div>
    <w:div w:id="2019968384">
      <w:bodyDiv w:val="1"/>
      <w:marLeft w:val="0"/>
      <w:marRight w:val="0"/>
      <w:marTop w:val="0"/>
      <w:marBottom w:val="0"/>
      <w:divBdr>
        <w:top w:val="none" w:sz="0" w:space="0" w:color="auto"/>
        <w:left w:val="none" w:sz="0" w:space="0" w:color="auto"/>
        <w:bottom w:val="none" w:sz="0" w:space="0" w:color="auto"/>
        <w:right w:val="none" w:sz="0" w:space="0" w:color="auto"/>
      </w:divBdr>
    </w:div>
    <w:div w:id="2020041866">
      <w:bodyDiv w:val="1"/>
      <w:marLeft w:val="0"/>
      <w:marRight w:val="0"/>
      <w:marTop w:val="0"/>
      <w:marBottom w:val="0"/>
      <w:divBdr>
        <w:top w:val="none" w:sz="0" w:space="0" w:color="auto"/>
        <w:left w:val="none" w:sz="0" w:space="0" w:color="auto"/>
        <w:bottom w:val="none" w:sz="0" w:space="0" w:color="auto"/>
        <w:right w:val="none" w:sz="0" w:space="0" w:color="auto"/>
      </w:divBdr>
    </w:div>
    <w:div w:id="2020548067">
      <w:bodyDiv w:val="1"/>
      <w:marLeft w:val="0"/>
      <w:marRight w:val="0"/>
      <w:marTop w:val="0"/>
      <w:marBottom w:val="0"/>
      <w:divBdr>
        <w:top w:val="none" w:sz="0" w:space="0" w:color="auto"/>
        <w:left w:val="none" w:sz="0" w:space="0" w:color="auto"/>
        <w:bottom w:val="none" w:sz="0" w:space="0" w:color="auto"/>
        <w:right w:val="none" w:sz="0" w:space="0" w:color="auto"/>
      </w:divBdr>
    </w:div>
    <w:div w:id="2020811256">
      <w:bodyDiv w:val="1"/>
      <w:marLeft w:val="0"/>
      <w:marRight w:val="0"/>
      <w:marTop w:val="0"/>
      <w:marBottom w:val="0"/>
      <w:divBdr>
        <w:top w:val="none" w:sz="0" w:space="0" w:color="auto"/>
        <w:left w:val="none" w:sz="0" w:space="0" w:color="auto"/>
        <w:bottom w:val="none" w:sz="0" w:space="0" w:color="auto"/>
        <w:right w:val="none" w:sz="0" w:space="0" w:color="auto"/>
      </w:divBdr>
    </w:div>
    <w:div w:id="2021159728">
      <w:bodyDiv w:val="1"/>
      <w:marLeft w:val="0"/>
      <w:marRight w:val="0"/>
      <w:marTop w:val="0"/>
      <w:marBottom w:val="0"/>
      <w:divBdr>
        <w:top w:val="none" w:sz="0" w:space="0" w:color="auto"/>
        <w:left w:val="none" w:sz="0" w:space="0" w:color="auto"/>
        <w:bottom w:val="none" w:sz="0" w:space="0" w:color="auto"/>
        <w:right w:val="none" w:sz="0" w:space="0" w:color="auto"/>
      </w:divBdr>
    </w:div>
    <w:div w:id="2021663940">
      <w:bodyDiv w:val="1"/>
      <w:marLeft w:val="0"/>
      <w:marRight w:val="0"/>
      <w:marTop w:val="0"/>
      <w:marBottom w:val="0"/>
      <w:divBdr>
        <w:top w:val="none" w:sz="0" w:space="0" w:color="auto"/>
        <w:left w:val="none" w:sz="0" w:space="0" w:color="auto"/>
        <w:bottom w:val="none" w:sz="0" w:space="0" w:color="auto"/>
        <w:right w:val="none" w:sz="0" w:space="0" w:color="auto"/>
      </w:divBdr>
    </w:div>
    <w:div w:id="2021810901">
      <w:bodyDiv w:val="1"/>
      <w:marLeft w:val="0"/>
      <w:marRight w:val="0"/>
      <w:marTop w:val="0"/>
      <w:marBottom w:val="0"/>
      <w:divBdr>
        <w:top w:val="none" w:sz="0" w:space="0" w:color="auto"/>
        <w:left w:val="none" w:sz="0" w:space="0" w:color="auto"/>
        <w:bottom w:val="none" w:sz="0" w:space="0" w:color="auto"/>
        <w:right w:val="none" w:sz="0" w:space="0" w:color="auto"/>
      </w:divBdr>
    </w:div>
    <w:div w:id="2022276035">
      <w:bodyDiv w:val="1"/>
      <w:marLeft w:val="0"/>
      <w:marRight w:val="0"/>
      <w:marTop w:val="0"/>
      <w:marBottom w:val="0"/>
      <w:divBdr>
        <w:top w:val="none" w:sz="0" w:space="0" w:color="auto"/>
        <w:left w:val="none" w:sz="0" w:space="0" w:color="auto"/>
        <w:bottom w:val="none" w:sz="0" w:space="0" w:color="auto"/>
        <w:right w:val="none" w:sz="0" w:space="0" w:color="auto"/>
      </w:divBdr>
    </w:div>
    <w:div w:id="2022388150">
      <w:bodyDiv w:val="1"/>
      <w:marLeft w:val="0"/>
      <w:marRight w:val="0"/>
      <w:marTop w:val="0"/>
      <w:marBottom w:val="0"/>
      <w:divBdr>
        <w:top w:val="none" w:sz="0" w:space="0" w:color="auto"/>
        <w:left w:val="none" w:sz="0" w:space="0" w:color="auto"/>
        <w:bottom w:val="none" w:sz="0" w:space="0" w:color="auto"/>
        <w:right w:val="none" w:sz="0" w:space="0" w:color="auto"/>
      </w:divBdr>
    </w:div>
    <w:div w:id="2022468177">
      <w:bodyDiv w:val="1"/>
      <w:marLeft w:val="0"/>
      <w:marRight w:val="0"/>
      <w:marTop w:val="0"/>
      <w:marBottom w:val="0"/>
      <w:divBdr>
        <w:top w:val="none" w:sz="0" w:space="0" w:color="auto"/>
        <w:left w:val="none" w:sz="0" w:space="0" w:color="auto"/>
        <w:bottom w:val="none" w:sz="0" w:space="0" w:color="auto"/>
        <w:right w:val="none" w:sz="0" w:space="0" w:color="auto"/>
      </w:divBdr>
    </w:div>
    <w:div w:id="2022470588">
      <w:bodyDiv w:val="1"/>
      <w:marLeft w:val="0"/>
      <w:marRight w:val="0"/>
      <w:marTop w:val="0"/>
      <w:marBottom w:val="0"/>
      <w:divBdr>
        <w:top w:val="none" w:sz="0" w:space="0" w:color="auto"/>
        <w:left w:val="none" w:sz="0" w:space="0" w:color="auto"/>
        <w:bottom w:val="none" w:sz="0" w:space="0" w:color="auto"/>
        <w:right w:val="none" w:sz="0" w:space="0" w:color="auto"/>
      </w:divBdr>
    </w:div>
    <w:div w:id="2022849722">
      <w:bodyDiv w:val="1"/>
      <w:marLeft w:val="0"/>
      <w:marRight w:val="0"/>
      <w:marTop w:val="0"/>
      <w:marBottom w:val="0"/>
      <w:divBdr>
        <w:top w:val="none" w:sz="0" w:space="0" w:color="auto"/>
        <w:left w:val="none" w:sz="0" w:space="0" w:color="auto"/>
        <w:bottom w:val="none" w:sz="0" w:space="0" w:color="auto"/>
        <w:right w:val="none" w:sz="0" w:space="0" w:color="auto"/>
      </w:divBdr>
    </w:div>
    <w:div w:id="2022971814">
      <w:bodyDiv w:val="1"/>
      <w:marLeft w:val="0"/>
      <w:marRight w:val="0"/>
      <w:marTop w:val="0"/>
      <w:marBottom w:val="0"/>
      <w:divBdr>
        <w:top w:val="none" w:sz="0" w:space="0" w:color="auto"/>
        <w:left w:val="none" w:sz="0" w:space="0" w:color="auto"/>
        <w:bottom w:val="none" w:sz="0" w:space="0" w:color="auto"/>
        <w:right w:val="none" w:sz="0" w:space="0" w:color="auto"/>
      </w:divBdr>
    </w:div>
    <w:div w:id="2023121923">
      <w:bodyDiv w:val="1"/>
      <w:marLeft w:val="0"/>
      <w:marRight w:val="0"/>
      <w:marTop w:val="0"/>
      <w:marBottom w:val="0"/>
      <w:divBdr>
        <w:top w:val="none" w:sz="0" w:space="0" w:color="auto"/>
        <w:left w:val="none" w:sz="0" w:space="0" w:color="auto"/>
        <w:bottom w:val="none" w:sz="0" w:space="0" w:color="auto"/>
        <w:right w:val="none" w:sz="0" w:space="0" w:color="auto"/>
      </w:divBdr>
    </w:div>
    <w:div w:id="2023123026">
      <w:bodyDiv w:val="1"/>
      <w:marLeft w:val="0"/>
      <w:marRight w:val="0"/>
      <w:marTop w:val="0"/>
      <w:marBottom w:val="0"/>
      <w:divBdr>
        <w:top w:val="none" w:sz="0" w:space="0" w:color="auto"/>
        <w:left w:val="none" w:sz="0" w:space="0" w:color="auto"/>
        <w:bottom w:val="none" w:sz="0" w:space="0" w:color="auto"/>
        <w:right w:val="none" w:sz="0" w:space="0" w:color="auto"/>
      </w:divBdr>
    </w:div>
    <w:div w:id="2023167127">
      <w:bodyDiv w:val="1"/>
      <w:marLeft w:val="0"/>
      <w:marRight w:val="0"/>
      <w:marTop w:val="0"/>
      <w:marBottom w:val="0"/>
      <w:divBdr>
        <w:top w:val="none" w:sz="0" w:space="0" w:color="auto"/>
        <w:left w:val="none" w:sz="0" w:space="0" w:color="auto"/>
        <w:bottom w:val="none" w:sz="0" w:space="0" w:color="auto"/>
        <w:right w:val="none" w:sz="0" w:space="0" w:color="auto"/>
      </w:divBdr>
    </w:div>
    <w:div w:id="2023431719">
      <w:bodyDiv w:val="1"/>
      <w:marLeft w:val="0"/>
      <w:marRight w:val="0"/>
      <w:marTop w:val="0"/>
      <w:marBottom w:val="0"/>
      <w:divBdr>
        <w:top w:val="none" w:sz="0" w:space="0" w:color="auto"/>
        <w:left w:val="none" w:sz="0" w:space="0" w:color="auto"/>
        <w:bottom w:val="none" w:sz="0" w:space="0" w:color="auto"/>
        <w:right w:val="none" w:sz="0" w:space="0" w:color="auto"/>
      </w:divBdr>
    </w:div>
    <w:div w:id="2023434468">
      <w:bodyDiv w:val="1"/>
      <w:marLeft w:val="0"/>
      <w:marRight w:val="0"/>
      <w:marTop w:val="0"/>
      <w:marBottom w:val="0"/>
      <w:divBdr>
        <w:top w:val="none" w:sz="0" w:space="0" w:color="auto"/>
        <w:left w:val="none" w:sz="0" w:space="0" w:color="auto"/>
        <w:bottom w:val="none" w:sz="0" w:space="0" w:color="auto"/>
        <w:right w:val="none" w:sz="0" w:space="0" w:color="auto"/>
      </w:divBdr>
    </w:div>
    <w:div w:id="2023698547">
      <w:bodyDiv w:val="1"/>
      <w:marLeft w:val="0"/>
      <w:marRight w:val="0"/>
      <w:marTop w:val="0"/>
      <w:marBottom w:val="0"/>
      <w:divBdr>
        <w:top w:val="none" w:sz="0" w:space="0" w:color="auto"/>
        <w:left w:val="none" w:sz="0" w:space="0" w:color="auto"/>
        <w:bottom w:val="none" w:sz="0" w:space="0" w:color="auto"/>
        <w:right w:val="none" w:sz="0" w:space="0" w:color="auto"/>
      </w:divBdr>
    </w:div>
    <w:div w:id="2023823958">
      <w:bodyDiv w:val="1"/>
      <w:marLeft w:val="0"/>
      <w:marRight w:val="0"/>
      <w:marTop w:val="0"/>
      <w:marBottom w:val="0"/>
      <w:divBdr>
        <w:top w:val="none" w:sz="0" w:space="0" w:color="auto"/>
        <w:left w:val="none" w:sz="0" w:space="0" w:color="auto"/>
        <w:bottom w:val="none" w:sz="0" w:space="0" w:color="auto"/>
        <w:right w:val="none" w:sz="0" w:space="0" w:color="auto"/>
      </w:divBdr>
    </w:div>
    <w:div w:id="2024814896">
      <w:bodyDiv w:val="1"/>
      <w:marLeft w:val="0"/>
      <w:marRight w:val="0"/>
      <w:marTop w:val="0"/>
      <w:marBottom w:val="0"/>
      <w:divBdr>
        <w:top w:val="none" w:sz="0" w:space="0" w:color="auto"/>
        <w:left w:val="none" w:sz="0" w:space="0" w:color="auto"/>
        <w:bottom w:val="none" w:sz="0" w:space="0" w:color="auto"/>
        <w:right w:val="none" w:sz="0" w:space="0" w:color="auto"/>
      </w:divBdr>
    </w:div>
    <w:div w:id="2025009491">
      <w:bodyDiv w:val="1"/>
      <w:marLeft w:val="0"/>
      <w:marRight w:val="0"/>
      <w:marTop w:val="0"/>
      <w:marBottom w:val="0"/>
      <w:divBdr>
        <w:top w:val="none" w:sz="0" w:space="0" w:color="auto"/>
        <w:left w:val="none" w:sz="0" w:space="0" w:color="auto"/>
        <w:bottom w:val="none" w:sz="0" w:space="0" w:color="auto"/>
        <w:right w:val="none" w:sz="0" w:space="0" w:color="auto"/>
      </w:divBdr>
    </w:div>
    <w:div w:id="2025084895">
      <w:bodyDiv w:val="1"/>
      <w:marLeft w:val="0"/>
      <w:marRight w:val="0"/>
      <w:marTop w:val="0"/>
      <w:marBottom w:val="0"/>
      <w:divBdr>
        <w:top w:val="none" w:sz="0" w:space="0" w:color="auto"/>
        <w:left w:val="none" w:sz="0" w:space="0" w:color="auto"/>
        <w:bottom w:val="none" w:sz="0" w:space="0" w:color="auto"/>
        <w:right w:val="none" w:sz="0" w:space="0" w:color="auto"/>
      </w:divBdr>
    </w:div>
    <w:div w:id="2025130294">
      <w:bodyDiv w:val="1"/>
      <w:marLeft w:val="0"/>
      <w:marRight w:val="0"/>
      <w:marTop w:val="0"/>
      <w:marBottom w:val="0"/>
      <w:divBdr>
        <w:top w:val="none" w:sz="0" w:space="0" w:color="auto"/>
        <w:left w:val="none" w:sz="0" w:space="0" w:color="auto"/>
        <w:bottom w:val="none" w:sz="0" w:space="0" w:color="auto"/>
        <w:right w:val="none" w:sz="0" w:space="0" w:color="auto"/>
      </w:divBdr>
    </w:div>
    <w:div w:id="2025399663">
      <w:bodyDiv w:val="1"/>
      <w:marLeft w:val="0"/>
      <w:marRight w:val="0"/>
      <w:marTop w:val="0"/>
      <w:marBottom w:val="0"/>
      <w:divBdr>
        <w:top w:val="none" w:sz="0" w:space="0" w:color="auto"/>
        <w:left w:val="none" w:sz="0" w:space="0" w:color="auto"/>
        <w:bottom w:val="none" w:sz="0" w:space="0" w:color="auto"/>
        <w:right w:val="none" w:sz="0" w:space="0" w:color="auto"/>
      </w:divBdr>
    </w:div>
    <w:div w:id="2025473501">
      <w:bodyDiv w:val="1"/>
      <w:marLeft w:val="0"/>
      <w:marRight w:val="0"/>
      <w:marTop w:val="0"/>
      <w:marBottom w:val="0"/>
      <w:divBdr>
        <w:top w:val="none" w:sz="0" w:space="0" w:color="auto"/>
        <w:left w:val="none" w:sz="0" w:space="0" w:color="auto"/>
        <w:bottom w:val="none" w:sz="0" w:space="0" w:color="auto"/>
        <w:right w:val="none" w:sz="0" w:space="0" w:color="auto"/>
      </w:divBdr>
    </w:div>
    <w:div w:id="2025545517">
      <w:bodyDiv w:val="1"/>
      <w:marLeft w:val="0"/>
      <w:marRight w:val="0"/>
      <w:marTop w:val="0"/>
      <w:marBottom w:val="0"/>
      <w:divBdr>
        <w:top w:val="none" w:sz="0" w:space="0" w:color="auto"/>
        <w:left w:val="none" w:sz="0" w:space="0" w:color="auto"/>
        <w:bottom w:val="none" w:sz="0" w:space="0" w:color="auto"/>
        <w:right w:val="none" w:sz="0" w:space="0" w:color="auto"/>
      </w:divBdr>
    </w:div>
    <w:div w:id="2025664675">
      <w:bodyDiv w:val="1"/>
      <w:marLeft w:val="0"/>
      <w:marRight w:val="0"/>
      <w:marTop w:val="0"/>
      <w:marBottom w:val="0"/>
      <w:divBdr>
        <w:top w:val="none" w:sz="0" w:space="0" w:color="auto"/>
        <w:left w:val="none" w:sz="0" w:space="0" w:color="auto"/>
        <w:bottom w:val="none" w:sz="0" w:space="0" w:color="auto"/>
        <w:right w:val="none" w:sz="0" w:space="0" w:color="auto"/>
      </w:divBdr>
    </w:div>
    <w:div w:id="2025664796">
      <w:bodyDiv w:val="1"/>
      <w:marLeft w:val="0"/>
      <w:marRight w:val="0"/>
      <w:marTop w:val="0"/>
      <w:marBottom w:val="0"/>
      <w:divBdr>
        <w:top w:val="none" w:sz="0" w:space="0" w:color="auto"/>
        <w:left w:val="none" w:sz="0" w:space="0" w:color="auto"/>
        <w:bottom w:val="none" w:sz="0" w:space="0" w:color="auto"/>
        <w:right w:val="none" w:sz="0" w:space="0" w:color="auto"/>
      </w:divBdr>
    </w:div>
    <w:div w:id="2025667290">
      <w:bodyDiv w:val="1"/>
      <w:marLeft w:val="0"/>
      <w:marRight w:val="0"/>
      <w:marTop w:val="0"/>
      <w:marBottom w:val="0"/>
      <w:divBdr>
        <w:top w:val="none" w:sz="0" w:space="0" w:color="auto"/>
        <w:left w:val="none" w:sz="0" w:space="0" w:color="auto"/>
        <w:bottom w:val="none" w:sz="0" w:space="0" w:color="auto"/>
        <w:right w:val="none" w:sz="0" w:space="0" w:color="auto"/>
      </w:divBdr>
    </w:div>
    <w:div w:id="2026325174">
      <w:bodyDiv w:val="1"/>
      <w:marLeft w:val="0"/>
      <w:marRight w:val="0"/>
      <w:marTop w:val="0"/>
      <w:marBottom w:val="0"/>
      <w:divBdr>
        <w:top w:val="none" w:sz="0" w:space="0" w:color="auto"/>
        <w:left w:val="none" w:sz="0" w:space="0" w:color="auto"/>
        <w:bottom w:val="none" w:sz="0" w:space="0" w:color="auto"/>
        <w:right w:val="none" w:sz="0" w:space="0" w:color="auto"/>
      </w:divBdr>
    </w:div>
    <w:div w:id="2026328032">
      <w:bodyDiv w:val="1"/>
      <w:marLeft w:val="0"/>
      <w:marRight w:val="0"/>
      <w:marTop w:val="0"/>
      <w:marBottom w:val="0"/>
      <w:divBdr>
        <w:top w:val="none" w:sz="0" w:space="0" w:color="auto"/>
        <w:left w:val="none" w:sz="0" w:space="0" w:color="auto"/>
        <w:bottom w:val="none" w:sz="0" w:space="0" w:color="auto"/>
        <w:right w:val="none" w:sz="0" w:space="0" w:color="auto"/>
      </w:divBdr>
    </w:div>
    <w:div w:id="2026589902">
      <w:bodyDiv w:val="1"/>
      <w:marLeft w:val="0"/>
      <w:marRight w:val="0"/>
      <w:marTop w:val="0"/>
      <w:marBottom w:val="0"/>
      <w:divBdr>
        <w:top w:val="none" w:sz="0" w:space="0" w:color="auto"/>
        <w:left w:val="none" w:sz="0" w:space="0" w:color="auto"/>
        <w:bottom w:val="none" w:sz="0" w:space="0" w:color="auto"/>
        <w:right w:val="none" w:sz="0" w:space="0" w:color="auto"/>
      </w:divBdr>
    </w:div>
    <w:div w:id="2026714027">
      <w:bodyDiv w:val="1"/>
      <w:marLeft w:val="0"/>
      <w:marRight w:val="0"/>
      <w:marTop w:val="0"/>
      <w:marBottom w:val="0"/>
      <w:divBdr>
        <w:top w:val="none" w:sz="0" w:space="0" w:color="auto"/>
        <w:left w:val="none" w:sz="0" w:space="0" w:color="auto"/>
        <w:bottom w:val="none" w:sz="0" w:space="0" w:color="auto"/>
        <w:right w:val="none" w:sz="0" w:space="0" w:color="auto"/>
      </w:divBdr>
    </w:div>
    <w:div w:id="2027125263">
      <w:bodyDiv w:val="1"/>
      <w:marLeft w:val="0"/>
      <w:marRight w:val="0"/>
      <w:marTop w:val="0"/>
      <w:marBottom w:val="0"/>
      <w:divBdr>
        <w:top w:val="none" w:sz="0" w:space="0" w:color="auto"/>
        <w:left w:val="none" w:sz="0" w:space="0" w:color="auto"/>
        <w:bottom w:val="none" w:sz="0" w:space="0" w:color="auto"/>
        <w:right w:val="none" w:sz="0" w:space="0" w:color="auto"/>
      </w:divBdr>
    </w:div>
    <w:div w:id="2027367405">
      <w:bodyDiv w:val="1"/>
      <w:marLeft w:val="0"/>
      <w:marRight w:val="0"/>
      <w:marTop w:val="0"/>
      <w:marBottom w:val="0"/>
      <w:divBdr>
        <w:top w:val="none" w:sz="0" w:space="0" w:color="auto"/>
        <w:left w:val="none" w:sz="0" w:space="0" w:color="auto"/>
        <w:bottom w:val="none" w:sz="0" w:space="0" w:color="auto"/>
        <w:right w:val="none" w:sz="0" w:space="0" w:color="auto"/>
      </w:divBdr>
    </w:div>
    <w:div w:id="2027516030">
      <w:bodyDiv w:val="1"/>
      <w:marLeft w:val="0"/>
      <w:marRight w:val="0"/>
      <w:marTop w:val="0"/>
      <w:marBottom w:val="0"/>
      <w:divBdr>
        <w:top w:val="none" w:sz="0" w:space="0" w:color="auto"/>
        <w:left w:val="none" w:sz="0" w:space="0" w:color="auto"/>
        <w:bottom w:val="none" w:sz="0" w:space="0" w:color="auto"/>
        <w:right w:val="none" w:sz="0" w:space="0" w:color="auto"/>
      </w:divBdr>
    </w:div>
    <w:div w:id="2027554018">
      <w:bodyDiv w:val="1"/>
      <w:marLeft w:val="0"/>
      <w:marRight w:val="0"/>
      <w:marTop w:val="0"/>
      <w:marBottom w:val="0"/>
      <w:divBdr>
        <w:top w:val="none" w:sz="0" w:space="0" w:color="auto"/>
        <w:left w:val="none" w:sz="0" w:space="0" w:color="auto"/>
        <w:bottom w:val="none" w:sz="0" w:space="0" w:color="auto"/>
        <w:right w:val="none" w:sz="0" w:space="0" w:color="auto"/>
      </w:divBdr>
    </w:div>
    <w:div w:id="2027713054">
      <w:bodyDiv w:val="1"/>
      <w:marLeft w:val="0"/>
      <w:marRight w:val="0"/>
      <w:marTop w:val="0"/>
      <w:marBottom w:val="0"/>
      <w:divBdr>
        <w:top w:val="none" w:sz="0" w:space="0" w:color="auto"/>
        <w:left w:val="none" w:sz="0" w:space="0" w:color="auto"/>
        <w:bottom w:val="none" w:sz="0" w:space="0" w:color="auto"/>
        <w:right w:val="none" w:sz="0" w:space="0" w:color="auto"/>
      </w:divBdr>
    </w:div>
    <w:div w:id="2028218407">
      <w:bodyDiv w:val="1"/>
      <w:marLeft w:val="0"/>
      <w:marRight w:val="0"/>
      <w:marTop w:val="0"/>
      <w:marBottom w:val="0"/>
      <w:divBdr>
        <w:top w:val="none" w:sz="0" w:space="0" w:color="auto"/>
        <w:left w:val="none" w:sz="0" w:space="0" w:color="auto"/>
        <w:bottom w:val="none" w:sz="0" w:space="0" w:color="auto"/>
        <w:right w:val="none" w:sz="0" w:space="0" w:color="auto"/>
      </w:divBdr>
    </w:div>
    <w:div w:id="2028364021">
      <w:bodyDiv w:val="1"/>
      <w:marLeft w:val="0"/>
      <w:marRight w:val="0"/>
      <w:marTop w:val="0"/>
      <w:marBottom w:val="0"/>
      <w:divBdr>
        <w:top w:val="none" w:sz="0" w:space="0" w:color="auto"/>
        <w:left w:val="none" w:sz="0" w:space="0" w:color="auto"/>
        <w:bottom w:val="none" w:sz="0" w:space="0" w:color="auto"/>
        <w:right w:val="none" w:sz="0" w:space="0" w:color="auto"/>
      </w:divBdr>
    </w:div>
    <w:div w:id="2028410978">
      <w:bodyDiv w:val="1"/>
      <w:marLeft w:val="0"/>
      <w:marRight w:val="0"/>
      <w:marTop w:val="0"/>
      <w:marBottom w:val="0"/>
      <w:divBdr>
        <w:top w:val="none" w:sz="0" w:space="0" w:color="auto"/>
        <w:left w:val="none" w:sz="0" w:space="0" w:color="auto"/>
        <w:bottom w:val="none" w:sz="0" w:space="0" w:color="auto"/>
        <w:right w:val="none" w:sz="0" w:space="0" w:color="auto"/>
      </w:divBdr>
    </w:div>
    <w:div w:id="2028485476">
      <w:bodyDiv w:val="1"/>
      <w:marLeft w:val="0"/>
      <w:marRight w:val="0"/>
      <w:marTop w:val="0"/>
      <w:marBottom w:val="0"/>
      <w:divBdr>
        <w:top w:val="none" w:sz="0" w:space="0" w:color="auto"/>
        <w:left w:val="none" w:sz="0" w:space="0" w:color="auto"/>
        <w:bottom w:val="none" w:sz="0" w:space="0" w:color="auto"/>
        <w:right w:val="none" w:sz="0" w:space="0" w:color="auto"/>
      </w:divBdr>
    </w:div>
    <w:div w:id="2028823840">
      <w:bodyDiv w:val="1"/>
      <w:marLeft w:val="0"/>
      <w:marRight w:val="0"/>
      <w:marTop w:val="0"/>
      <w:marBottom w:val="0"/>
      <w:divBdr>
        <w:top w:val="none" w:sz="0" w:space="0" w:color="auto"/>
        <w:left w:val="none" w:sz="0" w:space="0" w:color="auto"/>
        <w:bottom w:val="none" w:sz="0" w:space="0" w:color="auto"/>
        <w:right w:val="none" w:sz="0" w:space="0" w:color="auto"/>
      </w:divBdr>
    </w:div>
    <w:div w:id="2028825531">
      <w:bodyDiv w:val="1"/>
      <w:marLeft w:val="0"/>
      <w:marRight w:val="0"/>
      <w:marTop w:val="0"/>
      <w:marBottom w:val="0"/>
      <w:divBdr>
        <w:top w:val="none" w:sz="0" w:space="0" w:color="auto"/>
        <w:left w:val="none" w:sz="0" w:space="0" w:color="auto"/>
        <w:bottom w:val="none" w:sz="0" w:space="0" w:color="auto"/>
        <w:right w:val="none" w:sz="0" w:space="0" w:color="auto"/>
      </w:divBdr>
    </w:div>
    <w:div w:id="2028943678">
      <w:bodyDiv w:val="1"/>
      <w:marLeft w:val="0"/>
      <w:marRight w:val="0"/>
      <w:marTop w:val="0"/>
      <w:marBottom w:val="0"/>
      <w:divBdr>
        <w:top w:val="none" w:sz="0" w:space="0" w:color="auto"/>
        <w:left w:val="none" w:sz="0" w:space="0" w:color="auto"/>
        <w:bottom w:val="none" w:sz="0" w:space="0" w:color="auto"/>
        <w:right w:val="none" w:sz="0" w:space="0" w:color="auto"/>
      </w:divBdr>
    </w:div>
    <w:div w:id="2029209814">
      <w:bodyDiv w:val="1"/>
      <w:marLeft w:val="0"/>
      <w:marRight w:val="0"/>
      <w:marTop w:val="0"/>
      <w:marBottom w:val="0"/>
      <w:divBdr>
        <w:top w:val="none" w:sz="0" w:space="0" w:color="auto"/>
        <w:left w:val="none" w:sz="0" w:space="0" w:color="auto"/>
        <w:bottom w:val="none" w:sz="0" w:space="0" w:color="auto"/>
        <w:right w:val="none" w:sz="0" w:space="0" w:color="auto"/>
      </w:divBdr>
    </w:div>
    <w:div w:id="2029212020">
      <w:bodyDiv w:val="1"/>
      <w:marLeft w:val="0"/>
      <w:marRight w:val="0"/>
      <w:marTop w:val="0"/>
      <w:marBottom w:val="0"/>
      <w:divBdr>
        <w:top w:val="none" w:sz="0" w:space="0" w:color="auto"/>
        <w:left w:val="none" w:sz="0" w:space="0" w:color="auto"/>
        <w:bottom w:val="none" w:sz="0" w:space="0" w:color="auto"/>
        <w:right w:val="none" w:sz="0" w:space="0" w:color="auto"/>
      </w:divBdr>
    </w:div>
    <w:div w:id="2029257369">
      <w:bodyDiv w:val="1"/>
      <w:marLeft w:val="0"/>
      <w:marRight w:val="0"/>
      <w:marTop w:val="0"/>
      <w:marBottom w:val="0"/>
      <w:divBdr>
        <w:top w:val="none" w:sz="0" w:space="0" w:color="auto"/>
        <w:left w:val="none" w:sz="0" w:space="0" w:color="auto"/>
        <w:bottom w:val="none" w:sz="0" w:space="0" w:color="auto"/>
        <w:right w:val="none" w:sz="0" w:space="0" w:color="auto"/>
      </w:divBdr>
    </w:div>
    <w:div w:id="2029718342">
      <w:bodyDiv w:val="1"/>
      <w:marLeft w:val="0"/>
      <w:marRight w:val="0"/>
      <w:marTop w:val="0"/>
      <w:marBottom w:val="0"/>
      <w:divBdr>
        <w:top w:val="none" w:sz="0" w:space="0" w:color="auto"/>
        <w:left w:val="none" w:sz="0" w:space="0" w:color="auto"/>
        <w:bottom w:val="none" w:sz="0" w:space="0" w:color="auto"/>
        <w:right w:val="none" w:sz="0" w:space="0" w:color="auto"/>
      </w:divBdr>
    </w:div>
    <w:div w:id="2029747978">
      <w:bodyDiv w:val="1"/>
      <w:marLeft w:val="0"/>
      <w:marRight w:val="0"/>
      <w:marTop w:val="0"/>
      <w:marBottom w:val="0"/>
      <w:divBdr>
        <w:top w:val="none" w:sz="0" w:space="0" w:color="auto"/>
        <w:left w:val="none" w:sz="0" w:space="0" w:color="auto"/>
        <w:bottom w:val="none" w:sz="0" w:space="0" w:color="auto"/>
        <w:right w:val="none" w:sz="0" w:space="0" w:color="auto"/>
      </w:divBdr>
    </w:div>
    <w:div w:id="2029913729">
      <w:bodyDiv w:val="1"/>
      <w:marLeft w:val="0"/>
      <w:marRight w:val="0"/>
      <w:marTop w:val="0"/>
      <w:marBottom w:val="0"/>
      <w:divBdr>
        <w:top w:val="none" w:sz="0" w:space="0" w:color="auto"/>
        <w:left w:val="none" w:sz="0" w:space="0" w:color="auto"/>
        <w:bottom w:val="none" w:sz="0" w:space="0" w:color="auto"/>
        <w:right w:val="none" w:sz="0" w:space="0" w:color="auto"/>
      </w:divBdr>
    </w:div>
    <w:div w:id="2030062882">
      <w:bodyDiv w:val="1"/>
      <w:marLeft w:val="0"/>
      <w:marRight w:val="0"/>
      <w:marTop w:val="0"/>
      <w:marBottom w:val="0"/>
      <w:divBdr>
        <w:top w:val="none" w:sz="0" w:space="0" w:color="auto"/>
        <w:left w:val="none" w:sz="0" w:space="0" w:color="auto"/>
        <w:bottom w:val="none" w:sz="0" w:space="0" w:color="auto"/>
        <w:right w:val="none" w:sz="0" w:space="0" w:color="auto"/>
      </w:divBdr>
    </w:div>
    <w:div w:id="2030251573">
      <w:bodyDiv w:val="1"/>
      <w:marLeft w:val="0"/>
      <w:marRight w:val="0"/>
      <w:marTop w:val="0"/>
      <w:marBottom w:val="0"/>
      <w:divBdr>
        <w:top w:val="none" w:sz="0" w:space="0" w:color="auto"/>
        <w:left w:val="none" w:sz="0" w:space="0" w:color="auto"/>
        <w:bottom w:val="none" w:sz="0" w:space="0" w:color="auto"/>
        <w:right w:val="none" w:sz="0" w:space="0" w:color="auto"/>
      </w:divBdr>
    </w:div>
    <w:div w:id="2030259636">
      <w:bodyDiv w:val="1"/>
      <w:marLeft w:val="0"/>
      <w:marRight w:val="0"/>
      <w:marTop w:val="0"/>
      <w:marBottom w:val="0"/>
      <w:divBdr>
        <w:top w:val="none" w:sz="0" w:space="0" w:color="auto"/>
        <w:left w:val="none" w:sz="0" w:space="0" w:color="auto"/>
        <w:bottom w:val="none" w:sz="0" w:space="0" w:color="auto"/>
        <w:right w:val="none" w:sz="0" w:space="0" w:color="auto"/>
      </w:divBdr>
    </w:div>
    <w:div w:id="2030377017">
      <w:bodyDiv w:val="1"/>
      <w:marLeft w:val="0"/>
      <w:marRight w:val="0"/>
      <w:marTop w:val="0"/>
      <w:marBottom w:val="0"/>
      <w:divBdr>
        <w:top w:val="none" w:sz="0" w:space="0" w:color="auto"/>
        <w:left w:val="none" w:sz="0" w:space="0" w:color="auto"/>
        <w:bottom w:val="none" w:sz="0" w:space="0" w:color="auto"/>
        <w:right w:val="none" w:sz="0" w:space="0" w:color="auto"/>
      </w:divBdr>
    </w:div>
    <w:div w:id="2030597710">
      <w:bodyDiv w:val="1"/>
      <w:marLeft w:val="0"/>
      <w:marRight w:val="0"/>
      <w:marTop w:val="0"/>
      <w:marBottom w:val="0"/>
      <w:divBdr>
        <w:top w:val="none" w:sz="0" w:space="0" w:color="auto"/>
        <w:left w:val="none" w:sz="0" w:space="0" w:color="auto"/>
        <w:bottom w:val="none" w:sz="0" w:space="0" w:color="auto"/>
        <w:right w:val="none" w:sz="0" w:space="0" w:color="auto"/>
      </w:divBdr>
    </w:div>
    <w:div w:id="2030718611">
      <w:bodyDiv w:val="1"/>
      <w:marLeft w:val="0"/>
      <w:marRight w:val="0"/>
      <w:marTop w:val="0"/>
      <w:marBottom w:val="0"/>
      <w:divBdr>
        <w:top w:val="none" w:sz="0" w:space="0" w:color="auto"/>
        <w:left w:val="none" w:sz="0" w:space="0" w:color="auto"/>
        <w:bottom w:val="none" w:sz="0" w:space="0" w:color="auto"/>
        <w:right w:val="none" w:sz="0" w:space="0" w:color="auto"/>
      </w:divBdr>
    </w:div>
    <w:div w:id="2030790184">
      <w:bodyDiv w:val="1"/>
      <w:marLeft w:val="0"/>
      <w:marRight w:val="0"/>
      <w:marTop w:val="0"/>
      <w:marBottom w:val="0"/>
      <w:divBdr>
        <w:top w:val="none" w:sz="0" w:space="0" w:color="auto"/>
        <w:left w:val="none" w:sz="0" w:space="0" w:color="auto"/>
        <w:bottom w:val="none" w:sz="0" w:space="0" w:color="auto"/>
        <w:right w:val="none" w:sz="0" w:space="0" w:color="auto"/>
      </w:divBdr>
    </w:div>
    <w:div w:id="2030984346">
      <w:bodyDiv w:val="1"/>
      <w:marLeft w:val="0"/>
      <w:marRight w:val="0"/>
      <w:marTop w:val="0"/>
      <w:marBottom w:val="0"/>
      <w:divBdr>
        <w:top w:val="none" w:sz="0" w:space="0" w:color="auto"/>
        <w:left w:val="none" w:sz="0" w:space="0" w:color="auto"/>
        <w:bottom w:val="none" w:sz="0" w:space="0" w:color="auto"/>
        <w:right w:val="none" w:sz="0" w:space="0" w:color="auto"/>
      </w:divBdr>
    </w:div>
    <w:div w:id="2031636281">
      <w:bodyDiv w:val="1"/>
      <w:marLeft w:val="0"/>
      <w:marRight w:val="0"/>
      <w:marTop w:val="0"/>
      <w:marBottom w:val="0"/>
      <w:divBdr>
        <w:top w:val="none" w:sz="0" w:space="0" w:color="auto"/>
        <w:left w:val="none" w:sz="0" w:space="0" w:color="auto"/>
        <w:bottom w:val="none" w:sz="0" w:space="0" w:color="auto"/>
        <w:right w:val="none" w:sz="0" w:space="0" w:color="auto"/>
      </w:divBdr>
    </w:div>
    <w:div w:id="2032219420">
      <w:bodyDiv w:val="1"/>
      <w:marLeft w:val="0"/>
      <w:marRight w:val="0"/>
      <w:marTop w:val="0"/>
      <w:marBottom w:val="0"/>
      <w:divBdr>
        <w:top w:val="none" w:sz="0" w:space="0" w:color="auto"/>
        <w:left w:val="none" w:sz="0" w:space="0" w:color="auto"/>
        <w:bottom w:val="none" w:sz="0" w:space="0" w:color="auto"/>
        <w:right w:val="none" w:sz="0" w:space="0" w:color="auto"/>
      </w:divBdr>
    </w:div>
    <w:div w:id="2032339044">
      <w:bodyDiv w:val="1"/>
      <w:marLeft w:val="0"/>
      <w:marRight w:val="0"/>
      <w:marTop w:val="0"/>
      <w:marBottom w:val="0"/>
      <w:divBdr>
        <w:top w:val="none" w:sz="0" w:space="0" w:color="auto"/>
        <w:left w:val="none" w:sz="0" w:space="0" w:color="auto"/>
        <w:bottom w:val="none" w:sz="0" w:space="0" w:color="auto"/>
        <w:right w:val="none" w:sz="0" w:space="0" w:color="auto"/>
      </w:divBdr>
    </w:div>
    <w:div w:id="2033190163">
      <w:bodyDiv w:val="1"/>
      <w:marLeft w:val="0"/>
      <w:marRight w:val="0"/>
      <w:marTop w:val="0"/>
      <w:marBottom w:val="0"/>
      <w:divBdr>
        <w:top w:val="none" w:sz="0" w:space="0" w:color="auto"/>
        <w:left w:val="none" w:sz="0" w:space="0" w:color="auto"/>
        <w:bottom w:val="none" w:sz="0" w:space="0" w:color="auto"/>
        <w:right w:val="none" w:sz="0" w:space="0" w:color="auto"/>
      </w:divBdr>
    </w:div>
    <w:div w:id="2033218608">
      <w:bodyDiv w:val="1"/>
      <w:marLeft w:val="0"/>
      <w:marRight w:val="0"/>
      <w:marTop w:val="0"/>
      <w:marBottom w:val="0"/>
      <w:divBdr>
        <w:top w:val="none" w:sz="0" w:space="0" w:color="auto"/>
        <w:left w:val="none" w:sz="0" w:space="0" w:color="auto"/>
        <w:bottom w:val="none" w:sz="0" w:space="0" w:color="auto"/>
        <w:right w:val="none" w:sz="0" w:space="0" w:color="auto"/>
      </w:divBdr>
    </w:div>
    <w:div w:id="2033606326">
      <w:bodyDiv w:val="1"/>
      <w:marLeft w:val="0"/>
      <w:marRight w:val="0"/>
      <w:marTop w:val="0"/>
      <w:marBottom w:val="0"/>
      <w:divBdr>
        <w:top w:val="none" w:sz="0" w:space="0" w:color="auto"/>
        <w:left w:val="none" w:sz="0" w:space="0" w:color="auto"/>
        <w:bottom w:val="none" w:sz="0" w:space="0" w:color="auto"/>
        <w:right w:val="none" w:sz="0" w:space="0" w:color="auto"/>
      </w:divBdr>
    </w:div>
    <w:div w:id="2033726544">
      <w:bodyDiv w:val="1"/>
      <w:marLeft w:val="0"/>
      <w:marRight w:val="0"/>
      <w:marTop w:val="0"/>
      <w:marBottom w:val="0"/>
      <w:divBdr>
        <w:top w:val="none" w:sz="0" w:space="0" w:color="auto"/>
        <w:left w:val="none" w:sz="0" w:space="0" w:color="auto"/>
        <w:bottom w:val="none" w:sz="0" w:space="0" w:color="auto"/>
        <w:right w:val="none" w:sz="0" w:space="0" w:color="auto"/>
      </w:divBdr>
    </w:div>
    <w:div w:id="2033995896">
      <w:bodyDiv w:val="1"/>
      <w:marLeft w:val="0"/>
      <w:marRight w:val="0"/>
      <w:marTop w:val="0"/>
      <w:marBottom w:val="0"/>
      <w:divBdr>
        <w:top w:val="none" w:sz="0" w:space="0" w:color="auto"/>
        <w:left w:val="none" w:sz="0" w:space="0" w:color="auto"/>
        <w:bottom w:val="none" w:sz="0" w:space="0" w:color="auto"/>
        <w:right w:val="none" w:sz="0" w:space="0" w:color="auto"/>
      </w:divBdr>
    </w:div>
    <w:div w:id="2034068895">
      <w:bodyDiv w:val="1"/>
      <w:marLeft w:val="0"/>
      <w:marRight w:val="0"/>
      <w:marTop w:val="0"/>
      <w:marBottom w:val="0"/>
      <w:divBdr>
        <w:top w:val="none" w:sz="0" w:space="0" w:color="auto"/>
        <w:left w:val="none" w:sz="0" w:space="0" w:color="auto"/>
        <w:bottom w:val="none" w:sz="0" w:space="0" w:color="auto"/>
        <w:right w:val="none" w:sz="0" w:space="0" w:color="auto"/>
      </w:divBdr>
    </w:div>
    <w:div w:id="2034184336">
      <w:bodyDiv w:val="1"/>
      <w:marLeft w:val="0"/>
      <w:marRight w:val="0"/>
      <w:marTop w:val="0"/>
      <w:marBottom w:val="0"/>
      <w:divBdr>
        <w:top w:val="none" w:sz="0" w:space="0" w:color="auto"/>
        <w:left w:val="none" w:sz="0" w:space="0" w:color="auto"/>
        <w:bottom w:val="none" w:sz="0" w:space="0" w:color="auto"/>
        <w:right w:val="none" w:sz="0" w:space="0" w:color="auto"/>
      </w:divBdr>
    </w:div>
    <w:div w:id="2034920629">
      <w:bodyDiv w:val="1"/>
      <w:marLeft w:val="0"/>
      <w:marRight w:val="0"/>
      <w:marTop w:val="0"/>
      <w:marBottom w:val="0"/>
      <w:divBdr>
        <w:top w:val="none" w:sz="0" w:space="0" w:color="auto"/>
        <w:left w:val="none" w:sz="0" w:space="0" w:color="auto"/>
        <w:bottom w:val="none" w:sz="0" w:space="0" w:color="auto"/>
        <w:right w:val="none" w:sz="0" w:space="0" w:color="auto"/>
      </w:divBdr>
    </w:div>
    <w:div w:id="2035224494">
      <w:bodyDiv w:val="1"/>
      <w:marLeft w:val="0"/>
      <w:marRight w:val="0"/>
      <w:marTop w:val="0"/>
      <w:marBottom w:val="0"/>
      <w:divBdr>
        <w:top w:val="none" w:sz="0" w:space="0" w:color="auto"/>
        <w:left w:val="none" w:sz="0" w:space="0" w:color="auto"/>
        <w:bottom w:val="none" w:sz="0" w:space="0" w:color="auto"/>
        <w:right w:val="none" w:sz="0" w:space="0" w:color="auto"/>
      </w:divBdr>
    </w:div>
    <w:div w:id="2035227378">
      <w:bodyDiv w:val="1"/>
      <w:marLeft w:val="0"/>
      <w:marRight w:val="0"/>
      <w:marTop w:val="0"/>
      <w:marBottom w:val="0"/>
      <w:divBdr>
        <w:top w:val="none" w:sz="0" w:space="0" w:color="auto"/>
        <w:left w:val="none" w:sz="0" w:space="0" w:color="auto"/>
        <w:bottom w:val="none" w:sz="0" w:space="0" w:color="auto"/>
        <w:right w:val="none" w:sz="0" w:space="0" w:color="auto"/>
      </w:divBdr>
    </w:div>
    <w:div w:id="2035420433">
      <w:bodyDiv w:val="1"/>
      <w:marLeft w:val="0"/>
      <w:marRight w:val="0"/>
      <w:marTop w:val="0"/>
      <w:marBottom w:val="0"/>
      <w:divBdr>
        <w:top w:val="none" w:sz="0" w:space="0" w:color="auto"/>
        <w:left w:val="none" w:sz="0" w:space="0" w:color="auto"/>
        <w:bottom w:val="none" w:sz="0" w:space="0" w:color="auto"/>
        <w:right w:val="none" w:sz="0" w:space="0" w:color="auto"/>
      </w:divBdr>
    </w:div>
    <w:div w:id="2035494673">
      <w:bodyDiv w:val="1"/>
      <w:marLeft w:val="0"/>
      <w:marRight w:val="0"/>
      <w:marTop w:val="0"/>
      <w:marBottom w:val="0"/>
      <w:divBdr>
        <w:top w:val="none" w:sz="0" w:space="0" w:color="auto"/>
        <w:left w:val="none" w:sz="0" w:space="0" w:color="auto"/>
        <w:bottom w:val="none" w:sz="0" w:space="0" w:color="auto"/>
        <w:right w:val="none" w:sz="0" w:space="0" w:color="auto"/>
      </w:divBdr>
    </w:div>
    <w:div w:id="2035957096">
      <w:bodyDiv w:val="1"/>
      <w:marLeft w:val="0"/>
      <w:marRight w:val="0"/>
      <w:marTop w:val="0"/>
      <w:marBottom w:val="0"/>
      <w:divBdr>
        <w:top w:val="none" w:sz="0" w:space="0" w:color="auto"/>
        <w:left w:val="none" w:sz="0" w:space="0" w:color="auto"/>
        <w:bottom w:val="none" w:sz="0" w:space="0" w:color="auto"/>
        <w:right w:val="none" w:sz="0" w:space="0" w:color="auto"/>
      </w:divBdr>
    </w:div>
    <w:div w:id="2035962676">
      <w:bodyDiv w:val="1"/>
      <w:marLeft w:val="0"/>
      <w:marRight w:val="0"/>
      <w:marTop w:val="0"/>
      <w:marBottom w:val="0"/>
      <w:divBdr>
        <w:top w:val="none" w:sz="0" w:space="0" w:color="auto"/>
        <w:left w:val="none" w:sz="0" w:space="0" w:color="auto"/>
        <w:bottom w:val="none" w:sz="0" w:space="0" w:color="auto"/>
        <w:right w:val="none" w:sz="0" w:space="0" w:color="auto"/>
      </w:divBdr>
    </w:div>
    <w:div w:id="2036346104">
      <w:bodyDiv w:val="1"/>
      <w:marLeft w:val="0"/>
      <w:marRight w:val="0"/>
      <w:marTop w:val="0"/>
      <w:marBottom w:val="0"/>
      <w:divBdr>
        <w:top w:val="none" w:sz="0" w:space="0" w:color="auto"/>
        <w:left w:val="none" w:sz="0" w:space="0" w:color="auto"/>
        <w:bottom w:val="none" w:sz="0" w:space="0" w:color="auto"/>
        <w:right w:val="none" w:sz="0" w:space="0" w:color="auto"/>
      </w:divBdr>
    </w:div>
    <w:div w:id="2036419825">
      <w:bodyDiv w:val="1"/>
      <w:marLeft w:val="0"/>
      <w:marRight w:val="0"/>
      <w:marTop w:val="0"/>
      <w:marBottom w:val="0"/>
      <w:divBdr>
        <w:top w:val="none" w:sz="0" w:space="0" w:color="auto"/>
        <w:left w:val="none" w:sz="0" w:space="0" w:color="auto"/>
        <w:bottom w:val="none" w:sz="0" w:space="0" w:color="auto"/>
        <w:right w:val="none" w:sz="0" w:space="0" w:color="auto"/>
      </w:divBdr>
    </w:div>
    <w:div w:id="2036423612">
      <w:bodyDiv w:val="1"/>
      <w:marLeft w:val="0"/>
      <w:marRight w:val="0"/>
      <w:marTop w:val="0"/>
      <w:marBottom w:val="0"/>
      <w:divBdr>
        <w:top w:val="none" w:sz="0" w:space="0" w:color="auto"/>
        <w:left w:val="none" w:sz="0" w:space="0" w:color="auto"/>
        <w:bottom w:val="none" w:sz="0" w:space="0" w:color="auto"/>
        <w:right w:val="none" w:sz="0" w:space="0" w:color="auto"/>
      </w:divBdr>
    </w:div>
    <w:div w:id="2036615556">
      <w:bodyDiv w:val="1"/>
      <w:marLeft w:val="0"/>
      <w:marRight w:val="0"/>
      <w:marTop w:val="0"/>
      <w:marBottom w:val="0"/>
      <w:divBdr>
        <w:top w:val="none" w:sz="0" w:space="0" w:color="auto"/>
        <w:left w:val="none" w:sz="0" w:space="0" w:color="auto"/>
        <w:bottom w:val="none" w:sz="0" w:space="0" w:color="auto"/>
        <w:right w:val="none" w:sz="0" w:space="0" w:color="auto"/>
      </w:divBdr>
    </w:div>
    <w:div w:id="2036880109">
      <w:bodyDiv w:val="1"/>
      <w:marLeft w:val="0"/>
      <w:marRight w:val="0"/>
      <w:marTop w:val="0"/>
      <w:marBottom w:val="0"/>
      <w:divBdr>
        <w:top w:val="none" w:sz="0" w:space="0" w:color="auto"/>
        <w:left w:val="none" w:sz="0" w:space="0" w:color="auto"/>
        <w:bottom w:val="none" w:sz="0" w:space="0" w:color="auto"/>
        <w:right w:val="none" w:sz="0" w:space="0" w:color="auto"/>
      </w:divBdr>
    </w:div>
    <w:div w:id="2036883257">
      <w:bodyDiv w:val="1"/>
      <w:marLeft w:val="0"/>
      <w:marRight w:val="0"/>
      <w:marTop w:val="0"/>
      <w:marBottom w:val="0"/>
      <w:divBdr>
        <w:top w:val="none" w:sz="0" w:space="0" w:color="auto"/>
        <w:left w:val="none" w:sz="0" w:space="0" w:color="auto"/>
        <w:bottom w:val="none" w:sz="0" w:space="0" w:color="auto"/>
        <w:right w:val="none" w:sz="0" w:space="0" w:color="auto"/>
      </w:divBdr>
    </w:div>
    <w:div w:id="2036925191">
      <w:bodyDiv w:val="1"/>
      <w:marLeft w:val="0"/>
      <w:marRight w:val="0"/>
      <w:marTop w:val="0"/>
      <w:marBottom w:val="0"/>
      <w:divBdr>
        <w:top w:val="none" w:sz="0" w:space="0" w:color="auto"/>
        <w:left w:val="none" w:sz="0" w:space="0" w:color="auto"/>
        <w:bottom w:val="none" w:sz="0" w:space="0" w:color="auto"/>
        <w:right w:val="none" w:sz="0" w:space="0" w:color="auto"/>
      </w:divBdr>
    </w:div>
    <w:div w:id="2037001420">
      <w:bodyDiv w:val="1"/>
      <w:marLeft w:val="0"/>
      <w:marRight w:val="0"/>
      <w:marTop w:val="0"/>
      <w:marBottom w:val="0"/>
      <w:divBdr>
        <w:top w:val="none" w:sz="0" w:space="0" w:color="auto"/>
        <w:left w:val="none" w:sz="0" w:space="0" w:color="auto"/>
        <w:bottom w:val="none" w:sz="0" w:space="0" w:color="auto"/>
        <w:right w:val="none" w:sz="0" w:space="0" w:color="auto"/>
      </w:divBdr>
    </w:div>
    <w:div w:id="2037001449">
      <w:bodyDiv w:val="1"/>
      <w:marLeft w:val="0"/>
      <w:marRight w:val="0"/>
      <w:marTop w:val="0"/>
      <w:marBottom w:val="0"/>
      <w:divBdr>
        <w:top w:val="none" w:sz="0" w:space="0" w:color="auto"/>
        <w:left w:val="none" w:sz="0" w:space="0" w:color="auto"/>
        <w:bottom w:val="none" w:sz="0" w:space="0" w:color="auto"/>
        <w:right w:val="none" w:sz="0" w:space="0" w:color="auto"/>
      </w:divBdr>
    </w:div>
    <w:div w:id="2037077024">
      <w:bodyDiv w:val="1"/>
      <w:marLeft w:val="0"/>
      <w:marRight w:val="0"/>
      <w:marTop w:val="0"/>
      <w:marBottom w:val="0"/>
      <w:divBdr>
        <w:top w:val="none" w:sz="0" w:space="0" w:color="auto"/>
        <w:left w:val="none" w:sz="0" w:space="0" w:color="auto"/>
        <w:bottom w:val="none" w:sz="0" w:space="0" w:color="auto"/>
        <w:right w:val="none" w:sz="0" w:space="0" w:color="auto"/>
      </w:divBdr>
    </w:div>
    <w:div w:id="2037077354">
      <w:bodyDiv w:val="1"/>
      <w:marLeft w:val="0"/>
      <w:marRight w:val="0"/>
      <w:marTop w:val="0"/>
      <w:marBottom w:val="0"/>
      <w:divBdr>
        <w:top w:val="none" w:sz="0" w:space="0" w:color="auto"/>
        <w:left w:val="none" w:sz="0" w:space="0" w:color="auto"/>
        <w:bottom w:val="none" w:sz="0" w:space="0" w:color="auto"/>
        <w:right w:val="none" w:sz="0" w:space="0" w:color="auto"/>
      </w:divBdr>
    </w:div>
    <w:div w:id="2037122779">
      <w:bodyDiv w:val="1"/>
      <w:marLeft w:val="0"/>
      <w:marRight w:val="0"/>
      <w:marTop w:val="0"/>
      <w:marBottom w:val="0"/>
      <w:divBdr>
        <w:top w:val="none" w:sz="0" w:space="0" w:color="auto"/>
        <w:left w:val="none" w:sz="0" w:space="0" w:color="auto"/>
        <w:bottom w:val="none" w:sz="0" w:space="0" w:color="auto"/>
        <w:right w:val="none" w:sz="0" w:space="0" w:color="auto"/>
      </w:divBdr>
    </w:div>
    <w:div w:id="2037146716">
      <w:bodyDiv w:val="1"/>
      <w:marLeft w:val="0"/>
      <w:marRight w:val="0"/>
      <w:marTop w:val="0"/>
      <w:marBottom w:val="0"/>
      <w:divBdr>
        <w:top w:val="none" w:sz="0" w:space="0" w:color="auto"/>
        <w:left w:val="none" w:sz="0" w:space="0" w:color="auto"/>
        <w:bottom w:val="none" w:sz="0" w:space="0" w:color="auto"/>
        <w:right w:val="none" w:sz="0" w:space="0" w:color="auto"/>
      </w:divBdr>
    </w:div>
    <w:div w:id="2037152609">
      <w:bodyDiv w:val="1"/>
      <w:marLeft w:val="0"/>
      <w:marRight w:val="0"/>
      <w:marTop w:val="0"/>
      <w:marBottom w:val="0"/>
      <w:divBdr>
        <w:top w:val="none" w:sz="0" w:space="0" w:color="auto"/>
        <w:left w:val="none" w:sz="0" w:space="0" w:color="auto"/>
        <w:bottom w:val="none" w:sz="0" w:space="0" w:color="auto"/>
        <w:right w:val="none" w:sz="0" w:space="0" w:color="auto"/>
      </w:divBdr>
    </w:div>
    <w:div w:id="2037341122">
      <w:bodyDiv w:val="1"/>
      <w:marLeft w:val="0"/>
      <w:marRight w:val="0"/>
      <w:marTop w:val="0"/>
      <w:marBottom w:val="0"/>
      <w:divBdr>
        <w:top w:val="none" w:sz="0" w:space="0" w:color="auto"/>
        <w:left w:val="none" w:sz="0" w:space="0" w:color="auto"/>
        <w:bottom w:val="none" w:sz="0" w:space="0" w:color="auto"/>
        <w:right w:val="none" w:sz="0" w:space="0" w:color="auto"/>
      </w:divBdr>
    </w:div>
    <w:div w:id="2037778848">
      <w:bodyDiv w:val="1"/>
      <w:marLeft w:val="0"/>
      <w:marRight w:val="0"/>
      <w:marTop w:val="0"/>
      <w:marBottom w:val="0"/>
      <w:divBdr>
        <w:top w:val="none" w:sz="0" w:space="0" w:color="auto"/>
        <w:left w:val="none" w:sz="0" w:space="0" w:color="auto"/>
        <w:bottom w:val="none" w:sz="0" w:space="0" w:color="auto"/>
        <w:right w:val="none" w:sz="0" w:space="0" w:color="auto"/>
      </w:divBdr>
    </w:div>
    <w:div w:id="2037802627">
      <w:bodyDiv w:val="1"/>
      <w:marLeft w:val="0"/>
      <w:marRight w:val="0"/>
      <w:marTop w:val="0"/>
      <w:marBottom w:val="0"/>
      <w:divBdr>
        <w:top w:val="none" w:sz="0" w:space="0" w:color="auto"/>
        <w:left w:val="none" w:sz="0" w:space="0" w:color="auto"/>
        <w:bottom w:val="none" w:sz="0" w:space="0" w:color="auto"/>
        <w:right w:val="none" w:sz="0" w:space="0" w:color="auto"/>
      </w:divBdr>
    </w:div>
    <w:div w:id="2038189865">
      <w:bodyDiv w:val="1"/>
      <w:marLeft w:val="0"/>
      <w:marRight w:val="0"/>
      <w:marTop w:val="0"/>
      <w:marBottom w:val="0"/>
      <w:divBdr>
        <w:top w:val="none" w:sz="0" w:space="0" w:color="auto"/>
        <w:left w:val="none" w:sz="0" w:space="0" w:color="auto"/>
        <w:bottom w:val="none" w:sz="0" w:space="0" w:color="auto"/>
        <w:right w:val="none" w:sz="0" w:space="0" w:color="auto"/>
      </w:divBdr>
    </w:div>
    <w:div w:id="2038235529">
      <w:bodyDiv w:val="1"/>
      <w:marLeft w:val="0"/>
      <w:marRight w:val="0"/>
      <w:marTop w:val="0"/>
      <w:marBottom w:val="0"/>
      <w:divBdr>
        <w:top w:val="none" w:sz="0" w:space="0" w:color="auto"/>
        <w:left w:val="none" w:sz="0" w:space="0" w:color="auto"/>
        <w:bottom w:val="none" w:sz="0" w:space="0" w:color="auto"/>
        <w:right w:val="none" w:sz="0" w:space="0" w:color="auto"/>
      </w:divBdr>
    </w:div>
    <w:div w:id="2038387202">
      <w:bodyDiv w:val="1"/>
      <w:marLeft w:val="0"/>
      <w:marRight w:val="0"/>
      <w:marTop w:val="0"/>
      <w:marBottom w:val="0"/>
      <w:divBdr>
        <w:top w:val="none" w:sz="0" w:space="0" w:color="auto"/>
        <w:left w:val="none" w:sz="0" w:space="0" w:color="auto"/>
        <w:bottom w:val="none" w:sz="0" w:space="0" w:color="auto"/>
        <w:right w:val="none" w:sz="0" w:space="0" w:color="auto"/>
      </w:divBdr>
    </w:div>
    <w:div w:id="2038458773">
      <w:bodyDiv w:val="1"/>
      <w:marLeft w:val="0"/>
      <w:marRight w:val="0"/>
      <w:marTop w:val="0"/>
      <w:marBottom w:val="0"/>
      <w:divBdr>
        <w:top w:val="none" w:sz="0" w:space="0" w:color="auto"/>
        <w:left w:val="none" w:sz="0" w:space="0" w:color="auto"/>
        <w:bottom w:val="none" w:sz="0" w:space="0" w:color="auto"/>
        <w:right w:val="none" w:sz="0" w:space="0" w:color="auto"/>
      </w:divBdr>
    </w:div>
    <w:div w:id="2038500375">
      <w:bodyDiv w:val="1"/>
      <w:marLeft w:val="0"/>
      <w:marRight w:val="0"/>
      <w:marTop w:val="0"/>
      <w:marBottom w:val="0"/>
      <w:divBdr>
        <w:top w:val="none" w:sz="0" w:space="0" w:color="auto"/>
        <w:left w:val="none" w:sz="0" w:space="0" w:color="auto"/>
        <w:bottom w:val="none" w:sz="0" w:space="0" w:color="auto"/>
        <w:right w:val="none" w:sz="0" w:space="0" w:color="auto"/>
      </w:divBdr>
    </w:div>
    <w:div w:id="2038509018">
      <w:bodyDiv w:val="1"/>
      <w:marLeft w:val="0"/>
      <w:marRight w:val="0"/>
      <w:marTop w:val="0"/>
      <w:marBottom w:val="0"/>
      <w:divBdr>
        <w:top w:val="none" w:sz="0" w:space="0" w:color="auto"/>
        <w:left w:val="none" w:sz="0" w:space="0" w:color="auto"/>
        <w:bottom w:val="none" w:sz="0" w:space="0" w:color="auto"/>
        <w:right w:val="none" w:sz="0" w:space="0" w:color="auto"/>
      </w:divBdr>
    </w:div>
    <w:div w:id="2038969144">
      <w:bodyDiv w:val="1"/>
      <w:marLeft w:val="0"/>
      <w:marRight w:val="0"/>
      <w:marTop w:val="0"/>
      <w:marBottom w:val="0"/>
      <w:divBdr>
        <w:top w:val="none" w:sz="0" w:space="0" w:color="auto"/>
        <w:left w:val="none" w:sz="0" w:space="0" w:color="auto"/>
        <w:bottom w:val="none" w:sz="0" w:space="0" w:color="auto"/>
        <w:right w:val="none" w:sz="0" w:space="0" w:color="auto"/>
      </w:divBdr>
    </w:div>
    <w:div w:id="2039040180">
      <w:bodyDiv w:val="1"/>
      <w:marLeft w:val="0"/>
      <w:marRight w:val="0"/>
      <w:marTop w:val="0"/>
      <w:marBottom w:val="0"/>
      <w:divBdr>
        <w:top w:val="none" w:sz="0" w:space="0" w:color="auto"/>
        <w:left w:val="none" w:sz="0" w:space="0" w:color="auto"/>
        <w:bottom w:val="none" w:sz="0" w:space="0" w:color="auto"/>
        <w:right w:val="none" w:sz="0" w:space="0" w:color="auto"/>
      </w:divBdr>
    </w:div>
    <w:div w:id="2039045066">
      <w:bodyDiv w:val="1"/>
      <w:marLeft w:val="0"/>
      <w:marRight w:val="0"/>
      <w:marTop w:val="0"/>
      <w:marBottom w:val="0"/>
      <w:divBdr>
        <w:top w:val="none" w:sz="0" w:space="0" w:color="auto"/>
        <w:left w:val="none" w:sz="0" w:space="0" w:color="auto"/>
        <w:bottom w:val="none" w:sz="0" w:space="0" w:color="auto"/>
        <w:right w:val="none" w:sz="0" w:space="0" w:color="auto"/>
      </w:divBdr>
    </w:div>
    <w:div w:id="2039116007">
      <w:bodyDiv w:val="1"/>
      <w:marLeft w:val="0"/>
      <w:marRight w:val="0"/>
      <w:marTop w:val="0"/>
      <w:marBottom w:val="0"/>
      <w:divBdr>
        <w:top w:val="none" w:sz="0" w:space="0" w:color="auto"/>
        <w:left w:val="none" w:sz="0" w:space="0" w:color="auto"/>
        <w:bottom w:val="none" w:sz="0" w:space="0" w:color="auto"/>
        <w:right w:val="none" w:sz="0" w:space="0" w:color="auto"/>
      </w:divBdr>
    </w:div>
    <w:div w:id="2039314923">
      <w:bodyDiv w:val="1"/>
      <w:marLeft w:val="0"/>
      <w:marRight w:val="0"/>
      <w:marTop w:val="0"/>
      <w:marBottom w:val="0"/>
      <w:divBdr>
        <w:top w:val="none" w:sz="0" w:space="0" w:color="auto"/>
        <w:left w:val="none" w:sz="0" w:space="0" w:color="auto"/>
        <w:bottom w:val="none" w:sz="0" w:space="0" w:color="auto"/>
        <w:right w:val="none" w:sz="0" w:space="0" w:color="auto"/>
      </w:divBdr>
    </w:div>
    <w:div w:id="2039428856">
      <w:bodyDiv w:val="1"/>
      <w:marLeft w:val="0"/>
      <w:marRight w:val="0"/>
      <w:marTop w:val="0"/>
      <w:marBottom w:val="0"/>
      <w:divBdr>
        <w:top w:val="none" w:sz="0" w:space="0" w:color="auto"/>
        <w:left w:val="none" w:sz="0" w:space="0" w:color="auto"/>
        <w:bottom w:val="none" w:sz="0" w:space="0" w:color="auto"/>
        <w:right w:val="none" w:sz="0" w:space="0" w:color="auto"/>
      </w:divBdr>
    </w:div>
    <w:div w:id="2039550816">
      <w:bodyDiv w:val="1"/>
      <w:marLeft w:val="0"/>
      <w:marRight w:val="0"/>
      <w:marTop w:val="0"/>
      <w:marBottom w:val="0"/>
      <w:divBdr>
        <w:top w:val="none" w:sz="0" w:space="0" w:color="auto"/>
        <w:left w:val="none" w:sz="0" w:space="0" w:color="auto"/>
        <w:bottom w:val="none" w:sz="0" w:space="0" w:color="auto"/>
        <w:right w:val="none" w:sz="0" w:space="0" w:color="auto"/>
      </w:divBdr>
    </w:div>
    <w:div w:id="2039551271">
      <w:bodyDiv w:val="1"/>
      <w:marLeft w:val="0"/>
      <w:marRight w:val="0"/>
      <w:marTop w:val="0"/>
      <w:marBottom w:val="0"/>
      <w:divBdr>
        <w:top w:val="none" w:sz="0" w:space="0" w:color="auto"/>
        <w:left w:val="none" w:sz="0" w:space="0" w:color="auto"/>
        <w:bottom w:val="none" w:sz="0" w:space="0" w:color="auto"/>
        <w:right w:val="none" w:sz="0" w:space="0" w:color="auto"/>
      </w:divBdr>
    </w:div>
    <w:div w:id="2039968424">
      <w:bodyDiv w:val="1"/>
      <w:marLeft w:val="0"/>
      <w:marRight w:val="0"/>
      <w:marTop w:val="0"/>
      <w:marBottom w:val="0"/>
      <w:divBdr>
        <w:top w:val="none" w:sz="0" w:space="0" w:color="auto"/>
        <w:left w:val="none" w:sz="0" w:space="0" w:color="auto"/>
        <w:bottom w:val="none" w:sz="0" w:space="0" w:color="auto"/>
        <w:right w:val="none" w:sz="0" w:space="0" w:color="auto"/>
      </w:divBdr>
    </w:div>
    <w:div w:id="2040354108">
      <w:bodyDiv w:val="1"/>
      <w:marLeft w:val="0"/>
      <w:marRight w:val="0"/>
      <w:marTop w:val="0"/>
      <w:marBottom w:val="0"/>
      <w:divBdr>
        <w:top w:val="none" w:sz="0" w:space="0" w:color="auto"/>
        <w:left w:val="none" w:sz="0" w:space="0" w:color="auto"/>
        <w:bottom w:val="none" w:sz="0" w:space="0" w:color="auto"/>
        <w:right w:val="none" w:sz="0" w:space="0" w:color="auto"/>
      </w:divBdr>
    </w:div>
    <w:div w:id="2040542256">
      <w:bodyDiv w:val="1"/>
      <w:marLeft w:val="0"/>
      <w:marRight w:val="0"/>
      <w:marTop w:val="0"/>
      <w:marBottom w:val="0"/>
      <w:divBdr>
        <w:top w:val="none" w:sz="0" w:space="0" w:color="auto"/>
        <w:left w:val="none" w:sz="0" w:space="0" w:color="auto"/>
        <w:bottom w:val="none" w:sz="0" w:space="0" w:color="auto"/>
        <w:right w:val="none" w:sz="0" w:space="0" w:color="auto"/>
      </w:divBdr>
    </w:div>
    <w:div w:id="2040545882">
      <w:bodyDiv w:val="1"/>
      <w:marLeft w:val="0"/>
      <w:marRight w:val="0"/>
      <w:marTop w:val="0"/>
      <w:marBottom w:val="0"/>
      <w:divBdr>
        <w:top w:val="none" w:sz="0" w:space="0" w:color="auto"/>
        <w:left w:val="none" w:sz="0" w:space="0" w:color="auto"/>
        <w:bottom w:val="none" w:sz="0" w:space="0" w:color="auto"/>
        <w:right w:val="none" w:sz="0" w:space="0" w:color="auto"/>
      </w:divBdr>
    </w:div>
    <w:div w:id="2040546986">
      <w:bodyDiv w:val="1"/>
      <w:marLeft w:val="0"/>
      <w:marRight w:val="0"/>
      <w:marTop w:val="0"/>
      <w:marBottom w:val="0"/>
      <w:divBdr>
        <w:top w:val="none" w:sz="0" w:space="0" w:color="auto"/>
        <w:left w:val="none" w:sz="0" w:space="0" w:color="auto"/>
        <w:bottom w:val="none" w:sz="0" w:space="0" w:color="auto"/>
        <w:right w:val="none" w:sz="0" w:space="0" w:color="auto"/>
      </w:divBdr>
    </w:div>
    <w:div w:id="2040550284">
      <w:bodyDiv w:val="1"/>
      <w:marLeft w:val="0"/>
      <w:marRight w:val="0"/>
      <w:marTop w:val="0"/>
      <w:marBottom w:val="0"/>
      <w:divBdr>
        <w:top w:val="none" w:sz="0" w:space="0" w:color="auto"/>
        <w:left w:val="none" w:sz="0" w:space="0" w:color="auto"/>
        <w:bottom w:val="none" w:sz="0" w:space="0" w:color="auto"/>
        <w:right w:val="none" w:sz="0" w:space="0" w:color="auto"/>
      </w:divBdr>
    </w:div>
    <w:div w:id="2040734199">
      <w:bodyDiv w:val="1"/>
      <w:marLeft w:val="0"/>
      <w:marRight w:val="0"/>
      <w:marTop w:val="0"/>
      <w:marBottom w:val="0"/>
      <w:divBdr>
        <w:top w:val="none" w:sz="0" w:space="0" w:color="auto"/>
        <w:left w:val="none" w:sz="0" w:space="0" w:color="auto"/>
        <w:bottom w:val="none" w:sz="0" w:space="0" w:color="auto"/>
        <w:right w:val="none" w:sz="0" w:space="0" w:color="auto"/>
      </w:divBdr>
    </w:div>
    <w:div w:id="2040813633">
      <w:bodyDiv w:val="1"/>
      <w:marLeft w:val="0"/>
      <w:marRight w:val="0"/>
      <w:marTop w:val="0"/>
      <w:marBottom w:val="0"/>
      <w:divBdr>
        <w:top w:val="none" w:sz="0" w:space="0" w:color="auto"/>
        <w:left w:val="none" w:sz="0" w:space="0" w:color="auto"/>
        <w:bottom w:val="none" w:sz="0" w:space="0" w:color="auto"/>
        <w:right w:val="none" w:sz="0" w:space="0" w:color="auto"/>
      </w:divBdr>
    </w:div>
    <w:div w:id="2040935885">
      <w:bodyDiv w:val="1"/>
      <w:marLeft w:val="0"/>
      <w:marRight w:val="0"/>
      <w:marTop w:val="0"/>
      <w:marBottom w:val="0"/>
      <w:divBdr>
        <w:top w:val="none" w:sz="0" w:space="0" w:color="auto"/>
        <w:left w:val="none" w:sz="0" w:space="0" w:color="auto"/>
        <w:bottom w:val="none" w:sz="0" w:space="0" w:color="auto"/>
        <w:right w:val="none" w:sz="0" w:space="0" w:color="auto"/>
      </w:divBdr>
    </w:div>
    <w:div w:id="2041008676">
      <w:bodyDiv w:val="1"/>
      <w:marLeft w:val="0"/>
      <w:marRight w:val="0"/>
      <w:marTop w:val="0"/>
      <w:marBottom w:val="0"/>
      <w:divBdr>
        <w:top w:val="none" w:sz="0" w:space="0" w:color="auto"/>
        <w:left w:val="none" w:sz="0" w:space="0" w:color="auto"/>
        <w:bottom w:val="none" w:sz="0" w:space="0" w:color="auto"/>
        <w:right w:val="none" w:sz="0" w:space="0" w:color="auto"/>
      </w:divBdr>
    </w:div>
    <w:div w:id="2041202996">
      <w:bodyDiv w:val="1"/>
      <w:marLeft w:val="0"/>
      <w:marRight w:val="0"/>
      <w:marTop w:val="0"/>
      <w:marBottom w:val="0"/>
      <w:divBdr>
        <w:top w:val="none" w:sz="0" w:space="0" w:color="auto"/>
        <w:left w:val="none" w:sz="0" w:space="0" w:color="auto"/>
        <w:bottom w:val="none" w:sz="0" w:space="0" w:color="auto"/>
        <w:right w:val="none" w:sz="0" w:space="0" w:color="auto"/>
      </w:divBdr>
    </w:div>
    <w:div w:id="2041973955">
      <w:bodyDiv w:val="1"/>
      <w:marLeft w:val="0"/>
      <w:marRight w:val="0"/>
      <w:marTop w:val="0"/>
      <w:marBottom w:val="0"/>
      <w:divBdr>
        <w:top w:val="none" w:sz="0" w:space="0" w:color="auto"/>
        <w:left w:val="none" w:sz="0" w:space="0" w:color="auto"/>
        <w:bottom w:val="none" w:sz="0" w:space="0" w:color="auto"/>
        <w:right w:val="none" w:sz="0" w:space="0" w:color="auto"/>
      </w:divBdr>
    </w:div>
    <w:div w:id="2042123697">
      <w:bodyDiv w:val="1"/>
      <w:marLeft w:val="0"/>
      <w:marRight w:val="0"/>
      <w:marTop w:val="0"/>
      <w:marBottom w:val="0"/>
      <w:divBdr>
        <w:top w:val="none" w:sz="0" w:space="0" w:color="auto"/>
        <w:left w:val="none" w:sz="0" w:space="0" w:color="auto"/>
        <w:bottom w:val="none" w:sz="0" w:space="0" w:color="auto"/>
        <w:right w:val="none" w:sz="0" w:space="0" w:color="auto"/>
      </w:divBdr>
    </w:div>
    <w:div w:id="2042128422">
      <w:bodyDiv w:val="1"/>
      <w:marLeft w:val="0"/>
      <w:marRight w:val="0"/>
      <w:marTop w:val="0"/>
      <w:marBottom w:val="0"/>
      <w:divBdr>
        <w:top w:val="none" w:sz="0" w:space="0" w:color="auto"/>
        <w:left w:val="none" w:sz="0" w:space="0" w:color="auto"/>
        <w:bottom w:val="none" w:sz="0" w:space="0" w:color="auto"/>
        <w:right w:val="none" w:sz="0" w:space="0" w:color="auto"/>
      </w:divBdr>
    </w:div>
    <w:div w:id="2042628148">
      <w:bodyDiv w:val="1"/>
      <w:marLeft w:val="0"/>
      <w:marRight w:val="0"/>
      <w:marTop w:val="0"/>
      <w:marBottom w:val="0"/>
      <w:divBdr>
        <w:top w:val="none" w:sz="0" w:space="0" w:color="auto"/>
        <w:left w:val="none" w:sz="0" w:space="0" w:color="auto"/>
        <w:bottom w:val="none" w:sz="0" w:space="0" w:color="auto"/>
        <w:right w:val="none" w:sz="0" w:space="0" w:color="auto"/>
      </w:divBdr>
    </w:div>
    <w:div w:id="2042971221">
      <w:bodyDiv w:val="1"/>
      <w:marLeft w:val="0"/>
      <w:marRight w:val="0"/>
      <w:marTop w:val="0"/>
      <w:marBottom w:val="0"/>
      <w:divBdr>
        <w:top w:val="none" w:sz="0" w:space="0" w:color="auto"/>
        <w:left w:val="none" w:sz="0" w:space="0" w:color="auto"/>
        <w:bottom w:val="none" w:sz="0" w:space="0" w:color="auto"/>
        <w:right w:val="none" w:sz="0" w:space="0" w:color="auto"/>
      </w:divBdr>
    </w:div>
    <w:div w:id="2043089895">
      <w:bodyDiv w:val="1"/>
      <w:marLeft w:val="0"/>
      <w:marRight w:val="0"/>
      <w:marTop w:val="0"/>
      <w:marBottom w:val="0"/>
      <w:divBdr>
        <w:top w:val="none" w:sz="0" w:space="0" w:color="auto"/>
        <w:left w:val="none" w:sz="0" w:space="0" w:color="auto"/>
        <w:bottom w:val="none" w:sz="0" w:space="0" w:color="auto"/>
        <w:right w:val="none" w:sz="0" w:space="0" w:color="auto"/>
      </w:divBdr>
    </w:div>
    <w:div w:id="2043437169">
      <w:bodyDiv w:val="1"/>
      <w:marLeft w:val="0"/>
      <w:marRight w:val="0"/>
      <w:marTop w:val="0"/>
      <w:marBottom w:val="0"/>
      <w:divBdr>
        <w:top w:val="none" w:sz="0" w:space="0" w:color="auto"/>
        <w:left w:val="none" w:sz="0" w:space="0" w:color="auto"/>
        <w:bottom w:val="none" w:sz="0" w:space="0" w:color="auto"/>
        <w:right w:val="none" w:sz="0" w:space="0" w:color="auto"/>
      </w:divBdr>
    </w:div>
    <w:div w:id="2043551703">
      <w:bodyDiv w:val="1"/>
      <w:marLeft w:val="0"/>
      <w:marRight w:val="0"/>
      <w:marTop w:val="0"/>
      <w:marBottom w:val="0"/>
      <w:divBdr>
        <w:top w:val="none" w:sz="0" w:space="0" w:color="auto"/>
        <w:left w:val="none" w:sz="0" w:space="0" w:color="auto"/>
        <w:bottom w:val="none" w:sz="0" w:space="0" w:color="auto"/>
        <w:right w:val="none" w:sz="0" w:space="0" w:color="auto"/>
      </w:divBdr>
    </w:div>
    <w:div w:id="2043626134">
      <w:bodyDiv w:val="1"/>
      <w:marLeft w:val="0"/>
      <w:marRight w:val="0"/>
      <w:marTop w:val="0"/>
      <w:marBottom w:val="0"/>
      <w:divBdr>
        <w:top w:val="none" w:sz="0" w:space="0" w:color="auto"/>
        <w:left w:val="none" w:sz="0" w:space="0" w:color="auto"/>
        <w:bottom w:val="none" w:sz="0" w:space="0" w:color="auto"/>
        <w:right w:val="none" w:sz="0" w:space="0" w:color="auto"/>
      </w:divBdr>
    </w:div>
    <w:div w:id="2043699566">
      <w:bodyDiv w:val="1"/>
      <w:marLeft w:val="0"/>
      <w:marRight w:val="0"/>
      <w:marTop w:val="0"/>
      <w:marBottom w:val="0"/>
      <w:divBdr>
        <w:top w:val="none" w:sz="0" w:space="0" w:color="auto"/>
        <w:left w:val="none" w:sz="0" w:space="0" w:color="auto"/>
        <w:bottom w:val="none" w:sz="0" w:space="0" w:color="auto"/>
        <w:right w:val="none" w:sz="0" w:space="0" w:color="auto"/>
      </w:divBdr>
    </w:div>
    <w:div w:id="2043701770">
      <w:bodyDiv w:val="1"/>
      <w:marLeft w:val="0"/>
      <w:marRight w:val="0"/>
      <w:marTop w:val="0"/>
      <w:marBottom w:val="0"/>
      <w:divBdr>
        <w:top w:val="none" w:sz="0" w:space="0" w:color="auto"/>
        <w:left w:val="none" w:sz="0" w:space="0" w:color="auto"/>
        <w:bottom w:val="none" w:sz="0" w:space="0" w:color="auto"/>
        <w:right w:val="none" w:sz="0" w:space="0" w:color="auto"/>
      </w:divBdr>
    </w:div>
    <w:div w:id="2043707067">
      <w:bodyDiv w:val="1"/>
      <w:marLeft w:val="0"/>
      <w:marRight w:val="0"/>
      <w:marTop w:val="0"/>
      <w:marBottom w:val="0"/>
      <w:divBdr>
        <w:top w:val="none" w:sz="0" w:space="0" w:color="auto"/>
        <w:left w:val="none" w:sz="0" w:space="0" w:color="auto"/>
        <w:bottom w:val="none" w:sz="0" w:space="0" w:color="auto"/>
        <w:right w:val="none" w:sz="0" w:space="0" w:color="auto"/>
      </w:divBdr>
    </w:div>
    <w:div w:id="2043968102">
      <w:bodyDiv w:val="1"/>
      <w:marLeft w:val="0"/>
      <w:marRight w:val="0"/>
      <w:marTop w:val="0"/>
      <w:marBottom w:val="0"/>
      <w:divBdr>
        <w:top w:val="none" w:sz="0" w:space="0" w:color="auto"/>
        <w:left w:val="none" w:sz="0" w:space="0" w:color="auto"/>
        <w:bottom w:val="none" w:sz="0" w:space="0" w:color="auto"/>
        <w:right w:val="none" w:sz="0" w:space="0" w:color="auto"/>
      </w:divBdr>
    </w:div>
    <w:div w:id="2044211533">
      <w:bodyDiv w:val="1"/>
      <w:marLeft w:val="0"/>
      <w:marRight w:val="0"/>
      <w:marTop w:val="0"/>
      <w:marBottom w:val="0"/>
      <w:divBdr>
        <w:top w:val="none" w:sz="0" w:space="0" w:color="auto"/>
        <w:left w:val="none" w:sz="0" w:space="0" w:color="auto"/>
        <w:bottom w:val="none" w:sz="0" w:space="0" w:color="auto"/>
        <w:right w:val="none" w:sz="0" w:space="0" w:color="auto"/>
      </w:divBdr>
    </w:div>
    <w:div w:id="2044859464">
      <w:bodyDiv w:val="1"/>
      <w:marLeft w:val="0"/>
      <w:marRight w:val="0"/>
      <w:marTop w:val="0"/>
      <w:marBottom w:val="0"/>
      <w:divBdr>
        <w:top w:val="none" w:sz="0" w:space="0" w:color="auto"/>
        <w:left w:val="none" w:sz="0" w:space="0" w:color="auto"/>
        <w:bottom w:val="none" w:sz="0" w:space="0" w:color="auto"/>
        <w:right w:val="none" w:sz="0" w:space="0" w:color="auto"/>
      </w:divBdr>
    </w:div>
    <w:div w:id="2045472879">
      <w:bodyDiv w:val="1"/>
      <w:marLeft w:val="0"/>
      <w:marRight w:val="0"/>
      <w:marTop w:val="0"/>
      <w:marBottom w:val="0"/>
      <w:divBdr>
        <w:top w:val="none" w:sz="0" w:space="0" w:color="auto"/>
        <w:left w:val="none" w:sz="0" w:space="0" w:color="auto"/>
        <w:bottom w:val="none" w:sz="0" w:space="0" w:color="auto"/>
        <w:right w:val="none" w:sz="0" w:space="0" w:color="auto"/>
      </w:divBdr>
    </w:div>
    <w:div w:id="2045641178">
      <w:bodyDiv w:val="1"/>
      <w:marLeft w:val="0"/>
      <w:marRight w:val="0"/>
      <w:marTop w:val="0"/>
      <w:marBottom w:val="0"/>
      <w:divBdr>
        <w:top w:val="none" w:sz="0" w:space="0" w:color="auto"/>
        <w:left w:val="none" w:sz="0" w:space="0" w:color="auto"/>
        <w:bottom w:val="none" w:sz="0" w:space="0" w:color="auto"/>
        <w:right w:val="none" w:sz="0" w:space="0" w:color="auto"/>
      </w:divBdr>
    </w:div>
    <w:div w:id="2045862369">
      <w:bodyDiv w:val="1"/>
      <w:marLeft w:val="0"/>
      <w:marRight w:val="0"/>
      <w:marTop w:val="0"/>
      <w:marBottom w:val="0"/>
      <w:divBdr>
        <w:top w:val="none" w:sz="0" w:space="0" w:color="auto"/>
        <w:left w:val="none" w:sz="0" w:space="0" w:color="auto"/>
        <w:bottom w:val="none" w:sz="0" w:space="0" w:color="auto"/>
        <w:right w:val="none" w:sz="0" w:space="0" w:color="auto"/>
      </w:divBdr>
    </w:div>
    <w:div w:id="2045863637">
      <w:bodyDiv w:val="1"/>
      <w:marLeft w:val="0"/>
      <w:marRight w:val="0"/>
      <w:marTop w:val="0"/>
      <w:marBottom w:val="0"/>
      <w:divBdr>
        <w:top w:val="none" w:sz="0" w:space="0" w:color="auto"/>
        <w:left w:val="none" w:sz="0" w:space="0" w:color="auto"/>
        <w:bottom w:val="none" w:sz="0" w:space="0" w:color="auto"/>
        <w:right w:val="none" w:sz="0" w:space="0" w:color="auto"/>
      </w:divBdr>
    </w:div>
    <w:div w:id="2045866436">
      <w:bodyDiv w:val="1"/>
      <w:marLeft w:val="0"/>
      <w:marRight w:val="0"/>
      <w:marTop w:val="0"/>
      <w:marBottom w:val="0"/>
      <w:divBdr>
        <w:top w:val="none" w:sz="0" w:space="0" w:color="auto"/>
        <w:left w:val="none" w:sz="0" w:space="0" w:color="auto"/>
        <w:bottom w:val="none" w:sz="0" w:space="0" w:color="auto"/>
        <w:right w:val="none" w:sz="0" w:space="0" w:color="auto"/>
      </w:divBdr>
    </w:div>
    <w:div w:id="2046058599">
      <w:bodyDiv w:val="1"/>
      <w:marLeft w:val="0"/>
      <w:marRight w:val="0"/>
      <w:marTop w:val="0"/>
      <w:marBottom w:val="0"/>
      <w:divBdr>
        <w:top w:val="none" w:sz="0" w:space="0" w:color="auto"/>
        <w:left w:val="none" w:sz="0" w:space="0" w:color="auto"/>
        <w:bottom w:val="none" w:sz="0" w:space="0" w:color="auto"/>
        <w:right w:val="none" w:sz="0" w:space="0" w:color="auto"/>
      </w:divBdr>
    </w:div>
    <w:div w:id="2046060807">
      <w:bodyDiv w:val="1"/>
      <w:marLeft w:val="0"/>
      <w:marRight w:val="0"/>
      <w:marTop w:val="0"/>
      <w:marBottom w:val="0"/>
      <w:divBdr>
        <w:top w:val="none" w:sz="0" w:space="0" w:color="auto"/>
        <w:left w:val="none" w:sz="0" w:space="0" w:color="auto"/>
        <w:bottom w:val="none" w:sz="0" w:space="0" w:color="auto"/>
        <w:right w:val="none" w:sz="0" w:space="0" w:color="auto"/>
      </w:divBdr>
    </w:div>
    <w:div w:id="2046103344">
      <w:bodyDiv w:val="1"/>
      <w:marLeft w:val="0"/>
      <w:marRight w:val="0"/>
      <w:marTop w:val="0"/>
      <w:marBottom w:val="0"/>
      <w:divBdr>
        <w:top w:val="none" w:sz="0" w:space="0" w:color="auto"/>
        <w:left w:val="none" w:sz="0" w:space="0" w:color="auto"/>
        <w:bottom w:val="none" w:sz="0" w:space="0" w:color="auto"/>
        <w:right w:val="none" w:sz="0" w:space="0" w:color="auto"/>
      </w:divBdr>
    </w:div>
    <w:div w:id="2046251398">
      <w:bodyDiv w:val="1"/>
      <w:marLeft w:val="0"/>
      <w:marRight w:val="0"/>
      <w:marTop w:val="0"/>
      <w:marBottom w:val="0"/>
      <w:divBdr>
        <w:top w:val="none" w:sz="0" w:space="0" w:color="auto"/>
        <w:left w:val="none" w:sz="0" w:space="0" w:color="auto"/>
        <w:bottom w:val="none" w:sz="0" w:space="0" w:color="auto"/>
        <w:right w:val="none" w:sz="0" w:space="0" w:color="auto"/>
      </w:divBdr>
    </w:div>
    <w:div w:id="2046632187">
      <w:bodyDiv w:val="1"/>
      <w:marLeft w:val="0"/>
      <w:marRight w:val="0"/>
      <w:marTop w:val="0"/>
      <w:marBottom w:val="0"/>
      <w:divBdr>
        <w:top w:val="none" w:sz="0" w:space="0" w:color="auto"/>
        <w:left w:val="none" w:sz="0" w:space="0" w:color="auto"/>
        <w:bottom w:val="none" w:sz="0" w:space="0" w:color="auto"/>
        <w:right w:val="none" w:sz="0" w:space="0" w:color="auto"/>
      </w:divBdr>
    </w:div>
    <w:div w:id="2046635465">
      <w:bodyDiv w:val="1"/>
      <w:marLeft w:val="0"/>
      <w:marRight w:val="0"/>
      <w:marTop w:val="0"/>
      <w:marBottom w:val="0"/>
      <w:divBdr>
        <w:top w:val="none" w:sz="0" w:space="0" w:color="auto"/>
        <w:left w:val="none" w:sz="0" w:space="0" w:color="auto"/>
        <w:bottom w:val="none" w:sz="0" w:space="0" w:color="auto"/>
        <w:right w:val="none" w:sz="0" w:space="0" w:color="auto"/>
      </w:divBdr>
    </w:div>
    <w:div w:id="2046709496">
      <w:bodyDiv w:val="1"/>
      <w:marLeft w:val="0"/>
      <w:marRight w:val="0"/>
      <w:marTop w:val="0"/>
      <w:marBottom w:val="0"/>
      <w:divBdr>
        <w:top w:val="none" w:sz="0" w:space="0" w:color="auto"/>
        <w:left w:val="none" w:sz="0" w:space="0" w:color="auto"/>
        <w:bottom w:val="none" w:sz="0" w:space="0" w:color="auto"/>
        <w:right w:val="none" w:sz="0" w:space="0" w:color="auto"/>
      </w:divBdr>
    </w:div>
    <w:div w:id="2046830832">
      <w:bodyDiv w:val="1"/>
      <w:marLeft w:val="0"/>
      <w:marRight w:val="0"/>
      <w:marTop w:val="0"/>
      <w:marBottom w:val="0"/>
      <w:divBdr>
        <w:top w:val="none" w:sz="0" w:space="0" w:color="auto"/>
        <w:left w:val="none" w:sz="0" w:space="0" w:color="auto"/>
        <w:bottom w:val="none" w:sz="0" w:space="0" w:color="auto"/>
        <w:right w:val="none" w:sz="0" w:space="0" w:color="auto"/>
      </w:divBdr>
    </w:div>
    <w:div w:id="2047217079">
      <w:bodyDiv w:val="1"/>
      <w:marLeft w:val="0"/>
      <w:marRight w:val="0"/>
      <w:marTop w:val="0"/>
      <w:marBottom w:val="0"/>
      <w:divBdr>
        <w:top w:val="none" w:sz="0" w:space="0" w:color="auto"/>
        <w:left w:val="none" w:sz="0" w:space="0" w:color="auto"/>
        <w:bottom w:val="none" w:sz="0" w:space="0" w:color="auto"/>
        <w:right w:val="none" w:sz="0" w:space="0" w:color="auto"/>
      </w:divBdr>
    </w:div>
    <w:div w:id="2048213413">
      <w:bodyDiv w:val="1"/>
      <w:marLeft w:val="0"/>
      <w:marRight w:val="0"/>
      <w:marTop w:val="0"/>
      <w:marBottom w:val="0"/>
      <w:divBdr>
        <w:top w:val="none" w:sz="0" w:space="0" w:color="auto"/>
        <w:left w:val="none" w:sz="0" w:space="0" w:color="auto"/>
        <w:bottom w:val="none" w:sz="0" w:space="0" w:color="auto"/>
        <w:right w:val="none" w:sz="0" w:space="0" w:color="auto"/>
      </w:divBdr>
    </w:div>
    <w:div w:id="2048486414">
      <w:bodyDiv w:val="1"/>
      <w:marLeft w:val="0"/>
      <w:marRight w:val="0"/>
      <w:marTop w:val="0"/>
      <w:marBottom w:val="0"/>
      <w:divBdr>
        <w:top w:val="none" w:sz="0" w:space="0" w:color="auto"/>
        <w:left w:val="none" w:sz="0" w:space="0" w:color="auto"/>
        <w:bottom w:val="none" w:sz="0" w:space="0" w:color="auto"/>
        <w:right w:val="none" w:sz="0" w:space="0" w:color="auto"/>
      </w:divBdr>
    </w:div>
    <w:div w:id="2048487409">
      <w:bodyDiv w:val="1"/>
      <w:marLeft w:val="0"/>
      <w:marRight w:val="0"/>
      <w:marTop w:val="0"/>
      <w:marBottom w:val="0"/>
      <w:divBdr>
        <w:top w:val="none" w:sz="0" w:space="0" w:color="auto"/>
        <w:left w:val="none" w:sz="0" w:space="0" w:color="auto"/>
        <w:bottom w:val="none" w:sz="0" w:space="0" w:color="auto"/>
        <w:right w:val="none" w:sz="0" w:space="0" w:color="auto"/>
      </w:divBdr>
    </w:div>
    <w:div w:id="2048527398">
      <w:bodyDiv w:val="1"/>
      <w:marLeft w:val="0"/>
      <w:marRight w:val="0"/>
      <w:marTop w:val="0"/>
      <w:marBottom w:val="0"/>
      <w:divBdr>
        <w:top w:val="none" w:sz="0" w:space="0" w:color="auto"/>
        <w:left w:val="none" w:sz="0" w:space="0" w:color="auto"/>
        <w:bottom w:val="none" w:sz="0" w:space="0" w:color="auto"/>
        <w:right w:val="none" w:sz="0" w:space="0" w:color="auto"/>
      </w:divBdr>
    </w:div>
    <w:div w:id="2048722767">
      <w:bodyDiv w:val="1"/>
      <w:marLeft w:val="0"/>
      <w:marRight w:val="0"/>
      <w:marTop w:val="0"/>
      <w:marBottom w:val="0"/>
      <w:divBdr>
        <w:top w:val="none" w:sz="0" w:space="0" w:color="auto"/>
        <w:left w:val="none" w:sz="0" w:space="0" w:color="auto"/>
        <w:bottom w:val="none" w:sz="0" w:space="0" w:color="auto"/>
        <w:right w:val="none" w:sz="0" w:space="0" w:color="auto"/>
      </w:divBdr>
    </w:div>
    <w:div w:id="2048792669">
      <w:bodyDiv w:val="1"/>
      <w:marLeft w:val="0"/>
      <w:marRight w:val="0"/>
      <w:marTop w:val="0"/>
      <w:marBottom w:val="0"/>
      <w:divBdr>
        <w:top w:val="none" w:sz="0" w:space="0" w:color="auto"/>
        <w:left w:val="none" w:sz="0" w:space="0" w:color="auto"/>
        <w:bottom w:val="none" w:sz="0" w:space="0" w:color="auto"/>
        <w:right w:val="none" w:sz="0" w:space="0" w:color="auto"/>
      </w:divBdr>
    </w:div>
    <w:div w:id="2048947593">
      <w:bodyDiv w:val="1"/>
      <w:marLeft w:val="0"/>
      <w:marRight w:val="0"/>
      <w:marTop w:val="0"/>
      <w:marBottom w:val="0"/>
      <w:divBdr>
        <w:top w:val="none" w:sz="0" w:space="0" w:color="auto"/>
        <w:left w:val="none" w:sz="0" w:space="0" w:color="auto"/>
        <w:bottom w:val="none" w:sz="0" w:space="0" w:color="auto"/>
        <w:right w:val="none" w:sz="0" w:space="0" w:color="auto"/>
      </w:divBdr>
    </w:div>
    <w:div w:id="2049210835">
      <w:bodyDiv w:val="1"/>
      <w:marLeft w:val="0"/>
      <w:marRight w:val="0"/>
      <w:marTop w:val="0"/>
      <w:marBottom w:val="0"/>
      <w:divBdr>
        <w:top w:val="none" w:sz="0" w:space="0" w:color="auto"/>
        <w:left w:val="none" w:sz="0" w:space="0" w:color="auto"/>
        <w:bottom w:val="none" w:sz="0" w:space="0" w:color="auto"/>
        <w:right w:val="none" w:sz="0" w:space="0" w:color="auto"/>
      </w:divBdr>
    </w:div>
    <w:div w:id="2049332065">
      <w:bodyDiv w:val="1"/>
      <w:marLeft w:val="0"/>
      <w:marRight w:val="0"/>
      <w:marTop w:val="0"/>
      <w:marBottom w:val="0"/>
      <w:divBdr>
        <w:top w:val="none" w:sz="0" w:space="0" w:color="auto"/>
        <w:left w:val="none" w:sz="0" w:space="0" w:color="auto"/>
        <w:bottom w:val="none" w:sz="0" w:space="0" w:color="auto"/>
        <w:right w:val="none" w:sz="0" w:space="0" w:color="auto"/>
      </w:divBdr>
    </w:div>
    <w:div w:id="2049333933">
      <w:bodyDiv w:val="1"/>
      <w:marLeft w:val="0"/>
      <w:marRight w:val="0"/>
      <w:marTop w:val="0"/>
      <w:marBottom w:val="0"/>
      <w:divBdr>
        <w:top w:val="none" w:sz="0" w:space="0" w:color="auto"/>
        <w:left w:val="none" w:sz="0" w:space="0" w:color="auto"/>
        <w:bottom w:val="none" w:sz="0" w:space="0" w:color="auto"/>
        <w:right w:val="none" w:sz="0" w:space="0" w:color="auto"/>
      </w:divBdr>
    </w:div>
    <w:div w:id="2049603453">
      <w:bodyDiv w:val="1"/>
      <w:marLeft w:val="0"/>
      <w:marRight w:val="0"/>
      <w:marTop w:val="0"/>
      <w:marBottom w:val="0"/>
      <w:divBdr>
        <w:top w:val="none" w:sz="0" w:space="0" w:color="auto"/>
        <w:left w:val="none" w:sz="0" w:space="0" w:color="auto"/>
        <w:bottom w:val="none" w:sz="0" w:space="0" w:color="auto"/>
        <w:right w:val="none" w:sz="0" w:space="0" w:color="auto"/>
      </w:divBdr>
    </w:div>
    <w:div w:id="2049604394">
      <w:bodyDiv w:val="1"/>
      <w:marLeft w:val="0"/>
      <w:marRight w:val="0"/>
      <w:marTop w:val="0"/>
      <w:marBottom w:val="0"/>
      <w:divBdr>
        <w:top w:val="none" w:sz="0" w:space="0" w:color="auto"/>
        <w:left w:val="none" w:sz="0" w:space="0" w:color="auto"/>
        <w:bottom w:val="none" w:sz="0" w:space="0" w:color="auto"/>
        <w:right w:val="none" w:sz="0" w:space="0" w:color="auto"/>
      </w:divBdr>
    </w:div>
    <w:div w:id="2049720244">
      <w:bodyDiv w:val="1"/>
      <w:marLeft w:val="0"/>
      <w:marRight w:val="0"/>
      <w:marTop w:val="0"/>
      <w:marBottom w:val="0"/>
      <w:divBdr>
        <w:top w:val="none" w:sz="0" w:space="0" w:color="auto"/>
        <w:left w:val="none" w:sz="0" w:space="0" w:color="auto"/>
        <w:bottom w:val="none" w:sz="0" w:space="0" w:color="auto"/>
        <w:right w:val="none" w:sz="0" w:space="0" w:color="auto"/>
      </w:divBdr>
    </w:div>
    <w:div w:id="2049913731">
      <w:bodyDiv w:val="1"/>
      <w:marLeft w:val="0"/>
      <w:marRight w:val="0"/>
      <w:marTop w:val="0"/>
      <w:marBottom w:val="0"/>
      <w:divBdr>
        <w:top w:val="none" w:sz="0" w:space="0" w:color="auto"/>
        <w:left w:val="none" w:sz="0" w:space="0" w:color="auto"/>
        <w:bottom w:val="none" w:sz="0" w:space="0" w:color="auto"/>
        <w:right w:val="none" w:sz="0" w:space="0" w:color="auto"/>
      </w:divBdr>
    </w:div>
    <w:div w:id="2050301458">
      <w:bodyDiv w:val="1"/>
      <w:marLeft w:val="0"/>
      <w:marRight w:val="0"/>
      <w:marTop w:val="0"/>
      <w:marBottom w:val="0"/>
      <w:divBdr>
        <w:top w:val="none" w:sz="0" w:space="0" w:color="auto"/>
        <w:left w:val="none" w:sz="0" w:space="0" w:color="auto"/>
        <w:bottom w:val="none" w:sz="0" w:space="0" w:color="auto"/>
        <w:right w:val="none" w:sz="0" w:space="0" w:color="auto"/>
      </w:divBdr>
    </w:div>
    <w:div w:id="2050374390">
      <w:bodyDiv w:val="1"/>
      <w:marLeft w:val="0"/>
      <w:marRight w:val="0"/>
      <w:marTop w:val="0"/>
      <w:marBottom w:val="0"/>
      <w:divBdr>
        <w:top w:val="none" w:sz="0" w:space="0" w:color="auto"/>
        <w:left w:val="none" w:sz="0" w:space="0" w:color="auto"/>
        <w:bottom w:val="none" w:sz="0" w:space="0" w:color="auto"/>
        <w:right w:val="none" w:sz="0" w:space="0" w:color="auto"/>
      </w:divBdr>
    </w:div>
    <w:div w:id="2050646560">
      <w:bodyDiv w:val="1"/>
      <w:marLeft w:val="0"/>
      <w:marRight w:val="0"/>
      <w:marTop w:val="0"/>
      <w:marBottom w:val="0"/>
      <w:divBdr>
        <w:top w:val="none" w:sz="0" w:space="0" w:color="auto"/>
        <w:left w:val="none" w:sz="0" w:space="0" w:color="auto"/>
        <w:bottom w:val="none" w:sz="0" w:space="0" w:color="auto"/>
        <w:right w:val="none" w:sz="0" w:space="0" w:color="auto"/>
      </w:divBdr>
    </w:div>
    <w:div w:id="2050832620">
      <w:bodyDiv w:val="1"/>
      <w:marLeft w:val="0"/>
      <w:marRight w:val="0"/>
      <w:marTop w:val="0"/>
      <w:marBottom w:val="0"/>
      <w:divBdr>
        <w:top w:val="none" w:sz="0" w:space="0" w:color="auto"/>
        <w:left w:val="none" w:sz="0" w:space="0" w:color="auto"/>
        <w:bottom w:val="none" w:sz="0" w:space="0" w:color="auto"/>
        <w:right w:val="none" w:sz="0" w:space="0" w:color="auto"/>
      </w:divBdr>
    </w:div>
    <w:div w:id="2051414674">
      <w:bodyDiv w:val="1"/>
      <w:marLeft w:val="0"/>
      <w:marRight w:val="0"/>
      <w:marTop w:val="0"/>
      <w:marBottom w:val="0"/>
      <w:divBdr>
        <w:top w:val="none" w:sz="0" w:space="0" w:color="auto"/>
        <w:left w:val="none" w:sz="0" w:space="0" w:color="auto"/>
        <w:bottom w:val="none" w:sz="0" w:space="0" w:color="auto"/>
        <w:right w:val="none" w:sz="0" w:space="0" w:color="auto"/>
      </w:divBdr>
    </w:div>
    <w:div w:id="2051490139">
      <w:bodyDiv w:val="1"/>
      <w:marLeft w:val="0"/>
      <w:marRight w:val="0"/>
      <w:marTop w:val="0"/>
      <w:marBottom w:val="0"/>
      <w:divBdr>
        <w:top w:val="none" w:sz="0" w:space="0" w:color="auto"/>
        <w:left w:val="none" w:sz="0" w:space="0" w:color="auto"/>
        <w:bottom w:val="none" w:sz="0" w:space="0" w:color="auto"/>
        <w:right w:val="none" w:sz="0" w:space="0" w:color="auto"/>
      </w:divBdr>
    </w:div>
    <w:div w:id="2051490949">
      <w:bodyDiv w:val="1"/>
      <w:marLeft w:val="0"/>
      <w:marRight w:val="0"/>
      <w:marTop w:val="0"/>
      <w:marBottom w:val="0"/>
      <w:divBdr>
        <w:top w:val="none" w:sz="0" w:space="0" w:color="auto"/>
        <w:left w:val="none" w:sz="0" w:space="0" w:color="auto"/>
        <w:bottom w:val="none" w:sz="0" w:space="0" w:color="auto"/>
        <w:right w:val="none" w:sz="0" w:space="0" w:color="auto"/>
      </w:divBdr>
    </w:div>
    <w:div w:id="2051570383">
      <w:bodyDiv w:val="1"/>
      <w:marLeft w:val="0"/>
      <w:marRight w:val="0"/>
      <w:marTop w:val="0"/>
      <w:marBottom w:val="0"/>
      <w:divBdr>
        <w:top w:val="none" w:sz="0" w:space="0" w:color="auto"/>
        <w:left w:val="none" w:sz="0" w:space="0" w:color="auto"/>
        <w:bottom w:val="none" w:sz="0" w:space="0" w:color="auto"/>
        <w:right w:val="none" w:sz="0" w:space="0" w:color="auto"/>
      </w:divBdr>
    </w:div>
    <w:div w:id="2051681527">
      <w:bodyDiv w:val="1"/>
      <w:marLeft w:val="0"/>
      <w:marRight w:val="0"/>
      <w:marTop w:val="0"/>
      <w:marBottom w:val="0"/>
      <w:divBdr>
        <w:top w:val="none" w:sz="0" w:space="0" w:color="auto"/>
        <w:left w:val="none" w:sz="0" w:space="0" w:color="auto"/>
        <w:bottom w:val="none" w:sz="0" w:space="0" w:color="auto"/>
        <w:right w:val="none" w:sz="0" w:space="0" w:color="auto"/>
      </w:divBdr>
    </w:div>
    <w:div w:id="2051687279">
      <w:bodyDiv w:val="1"/>
      <w:marLeft w:val="0"/>
      <w:marRight w:val="0"/>
      <w:marTop w:val="0"/>
      <w:marBottom w:val="0"/>
      <w:divBdr>
        <w:top w:val="none" w:sz="0" w:space="0" w:color="auto"/>
        <w:left w:val="none" w:sz="0" w:space="0" w:color="auto"/>
        <w:bottom w:val="none" w:sz="0" w:space="0" w:color="auto"/>
        <w:right w:val="none" w:sz="0" w:space="0" w:color="auto"/>
      </w:divBdr>
    </w:div>
    <w:div w:id="2052149292">
      <w:bodyDiv w:val="1"/>
      <w:marLeft w:val="0"/>
      <w:marRight w:val="0"/>
      <w:marTop w:val="0"/>
      <w:marBottom w:val="0"/>
      <w:divBdr>
        <w:top w:val="none" w:sz="0" w:space="0" w:color="auto"/>
        <w:left w:val="none" w:sz="0" w:space="0" w:color="auto"/>
        <w:bottom w:val="none" w:sz="0" w:space="0" w:color="auto"/>
        <w:right w:val="none" w:sz="0" w:space="0" w:color="auto"/>
      </w:divBdr>
    </w:div>
    <w:div w:id="2052416306">
      <w:bodyDiv w:val="1"/>
      <w:marLeft w:val="0"/>
      <w:marRight w:val="0"/>
      <w:marTop w:val="0"/>
      <w:marBottom w:val="0"/>
      <w:divBdr>
        <w:top w:val="none" w:sz="0" w:space="0" w:color="auto"/>
        <w:left w:val="none" w:sz="0" w:space="0" w:color="auto"/>
        <w:bottom w:val="none" w:sz="0" w:space="0" w:color="auto"/>
        <w:right w:val="none" w:sz="0" w:space="0" w:color="auto"/>
      </w:divBdr>
    </w:div>
    <w:div w:id="2052604944">
      <w:bodyDiv w:val="1"/>
      <w:marLeft w:val="0"/>
      <w:marRight w:val="0"/>
      <w:marTop w:val="0"/>
      <w:marBottom w:val="0"/>
      <w:divBdr>
        <w:top w:val="none" w:sz="0" w:space="0" w:color="auto"/>
        <w:left w:val="none" w:sz="0" w:space="0" w:color="auto"/>
        <w:bottom w:val="none" w:sz="0" w:space="0" w:color="auto"/>
        <w:right w:val="none" w:sz="0" w:space="0" w:color="auto"/>
      </w:divBdr>
    </w:div>
    <w:div w:id="2053185846">
      <w:bodyDiv w:val="1"/>
      <w:marLeft w:val="0"/>
      <w:marRight w:val="0"/>
      <w:marTop w:val="0"/>
      <w:marBottom w:val="0"/>
      <w:divBdr>
        <w:top w:val="none" w:sz="0" w:space="0" w:color="auto"/>
        <w:left w:val="none" w:sz="0" w:space="0" w:color="auto"/>
        <w:bottom w:val="none" w:sz="0" w:space="0" w:color="auto"/>
        <w:right w:val="none" w:sz="0" w:space="0" w:color="auto"/>
      </w:divBdr>
    </w:div>
    <w:div w:id="2053378204">
      <w:bodyDiv w:val="1"/>
      <w:marLeft w:val="0"/>
      <w:marRight w:val="0"/>
      <w:marTop w:val="0"/>
      <w:marBottom w:val="0"/>
      <w:divBdr>
        <w:top w:val="none" w:sz="0" w:space="0" w:color="auto"/>
        <w:left w:val="none" w:sz="0" w:space="0" w:color="auto"/>
        <w:bottom w:val="none" w:sz="0" w:space="0" w:color="auto"/>
        <w:right w:val="none" w:sz="0" w:space="0" w:color="auto"/>
      </w:divBdr>
    </w:div>
    <w:div w:id="2053458519">
      <w:bodyDiv w:val="1"/>
      <w:marLeft w:val="0"/>
      <w:marRight w:val="0"/>
      <w:marTop w:val="0"/>
      <w:marBottom w:val="0"/>
      <w:divBdr>
        <w:top w:val="none" w:sz="0" w:space="0" w:color="auto"/>
        <w:left w:val="none" w:sz="0" w:space="0" w:color="auto"/>
        <w:bottom w:val="none" w:sz="0" w:space="0" w:color="auto"/>
        <w:right w:val="none" w:sz="0" w:space="0" w:color="auto"/>
      </w:divBdr>
    </w:div>
    <w:div w:id="2054160491">
      <w:bodyDiv w:val="1"/>
      <w:marLeft w:val="0"/>
      <w:marRight w:val="0"/>
      <w:marTop w:val="0"/>
      <w:marBottom w:val="0"/>
      <w:divBdr>
        <w:top w:val="none" w:sz="0" w:space="0" w:color="auto"/>
        <w:left w:val="none" w:sz="0" w:space="0" w:color="auto"/>
        <w:bottom w:val="none" w:sz="0" w:space="0" w:color="auto"/>
        <w:right w:val="none" w:sz="0" w:space="0" w:color="auto"/>
      </w:divBdr>
    </w:div>
    <w:div w:id="2054232432">
      <w:bodyDiv w:val="1"/>
      <w:marLeft w:val="0"/>
      <w:marRight w:val="0"/>
      <w:marTop w:val="0"/>
      <w:marBottom w:val="0"/>
      <w:divBdr>
        <w:top w:val="none" w:sz="0" w:space="0" w:color="auto"/>
        <w:left w:val="none" w:sz="0" w:space="0" w:color="auto"/>
        <w:bottom w:val="none" w:sz="0" w:space="0" w:color="auto"/>
        <w:right w:val="none" w:sz="0" w:space="0" w:color="auto"/>
      </w:divBdr>
    </w:div>
    <w:div w:id="2054427095">
      <w:bodyDiv w:val="1"/>
      <w:marLeft w:val="0"/>
      <w:marRight w:val="0"/>
      <w:marTop w:val="0"/>
      <w:marBottom w:val="0"/>
      <w:divBdr>
        <w:top w:val="none" w:sz="0" w:space="0" w:color="auto"/>
        <w:left w:val="none" w:sz="0" w:space="0" w:color="auto"/>
        <w:bottom w:val="none" w:sz="0" w:space="0" w:color="auto"/>
        <w:right w:val="none" w:sz="0" w:space="0" w:color="auto"/>
      </w:divBdr>
    </w:div>
    <w:div w:id="2054497620">
      <w:bodyDiv w:val="1"/>
      <w:marLeft w:val="0"/>
      <w:marRight w:val="0"/>
      <w:marTop w:val="0"/>
      <w:marBottom w:val="0"/>
      <w:divBdr>
        <w:top w:val="none" w:sz="0" w:space="0" w:color="auto"/>
        <w:left w:val="none" w:sz="0" w:space="0" w:color="auto"/>
        <w:bottom w:val="none" w:sz="0" w:space="0" w:color="auto"/>
        <w:right w:val="none" w:sz="0" w:space="0" w:color="auto"/>
      </w:divBdr>
    </w:div>
    <w:div w:id="2054694433">
      <w:bodyDiv w:val="1"/>
      <w:marLeft w:val="0"/>
      <w:marRight w:val="0"/>
      <w:marTop w:val="0"/>
      <w:marBottom w:val="0"/>
      <w:divBdr>
        <w:top w:val="none" w:sz="0" w:space="0" w:color="auto"/>
        <w:left w:val="none" w:sz="0" w:space="0" w:color="auto"/>
        <w:bottom w:val="none" w:sz="0" w:space="0" w:color="auto"/>
        <w:right w:val="none" w:sz="0" w:space="0" w:color="auto"/>
      </w:divBdr>
    </w:div>
    <w:div w:id="2054764263">
      <w:bodyDiv w:val="1"/>
      <w:marLeft w:val="0"/>
      <w:marRight w:val="0"/>
      <w:marTop w:val="0"/>
      <w:marBottom w:val="0"/>
      <w:divBdr>
        <w:top w:val="none" w:sz="0" w:space="0" w:color="auto"/>
        <w:left w:val="none" w:sz="0" w:space="0" w:color="auto"/>
        <w:bottom w:val="none" w:sz="0" w:space="0" w:color="auto"/>
        <w:right w:val="none" w:sz="0" w:space="0" w:color="auto"/>
      </w:divBdr>
    </w:div>
    <w:div w:id="2054766490">
      <w:bodyDiv w:val="1"/>
      <w:marLeft w:val="0"/>
      <w:marRight w:val="0"/>
      <w:marTop w:val="0"/>
      <w:marBottom w:val="0"/>
      <w:divBdr>
        <w:top w:val="none" w:sz="0" w:space="0" w:color="auto"/>
        <w:left w:val="none" w:sz="0" w:space="0" w:color="auto"/>
        <w:bottom w:val="none" w:sz="0" w:space="0" w:color="auto"/>
        <w:right w:val="none" w:sz="0" w:space="0" w:color="auto"/>
      </w:divBdr>
    </w:div>
    <w:div w:id="2054768277">
      <w:bodyDiv w:val="1"/>
      <w:marLeft w:val="0"/>
      <w:marRight w:val="0"/>
      <w:marTop w:val="0"/>
      <w:marBottom w:val="0"/>
      <w:divBdr>
        <w:top w:val="none" w:sz="0" w:space="0" w:color="auto"/>
        <w:left w:val="none" w:sz="0" w:space="0" w:color="auto"/>
        <w:bottom w:val="none" w:sz="0" w:space="0" w:color="auto"/>
        <w:right w:val="none" w:sz="0" w:space="0" w:color="auto"/>
      </w:divBdr>
    </w:div>
    <w:div w:id="2054770578">
      <w:bodyDiv w:val="1"/>
      <w:marLeft w:val="0"/>
      <w:marRight w:val="0"/>
      <w:marTop w:val="0"/>
      <w:marBottom w:val="0"/>
      <w:divBdr>
        <w:top w:val="none" w:sz="0" w:space="0" w:color="auto"/>
        <w:left w:val="none" w:sz="0" w:space="0" w:color="auto"/>
        <w:bottom w:val="none" w:sz="0" w:space="0" w:color="auto"/>
        <w:right w:val="none" w:sz="0" w:space="0" w:color="auto"/>
      </w:divBdr>
    </w:div>
    <w:div w:id="2054771875">
      <w:bodyDiv w:val="1"/>
      <w:marLeft w:val="0"/>
      <w:marRight w:val="0"/>
      <w:marTop w:val="0"/>
      <w:marBottom w:val="0"/>
      <w:divBdr>
        <w:top w:val="none" w:sz="0" w:space="0" w:color="auto"/>
        <w:left w:val="none" w:sz="0" w:space="0" w:color="auto"/>
        <w:bottom w:val="none" w:sz="0" w:space="0" w:color="auto"/>
        <w:right w:val="none" w:sz="0" w:space="0" w:color="auto"/>
      </w:divBdr>
    </w:div>
    <w:div w:id="2054961571">
      <w:bodyDiv w:val="1"/>
      <w:marLeft w:val="0"/>
      <w:marRight w:val="0"/>
      <w:marTop w:val="0"/>
      <w:marBottom w:val="0"/>
      <w:divBdr>
        <w:top w:val="none" w:sz="0" w:space="0" w:color="auto"/>
        <w:left w:val="none" w:sz="0" w:space="0" w:color="auto"/>
        <w:bottom w:val="none" w:sz="0" w:space="0" w:color="auto"/>
        <w:right w:val="none" w:sz="0" w:space="0" w:color="auto"/>
      </w:divBdr>
    </w:div>
    <w:div w:id="2055035367">
      <w:bodyDiv w:val="1"/>
      <w:marLeft w:val="0"/>
      <w:marRight w:val="0"/>
      <w:marTop w:val="0"/>
      <w:marBottom w:val="0"/>
      <w:divBdr>
        <w:top w:val="none" w:sz="0" w:space="0" w:color="auto"/>
        <w:left w:val="none" w:sz="0" w:space="0" w:color="auto"/>
        <w:bottom w:val="none" w:sz="0" w:space="0" w:color="auto"/>
        <w:right w:val="none" w:sz="0" w:space="0" w:color="auto"/>
      </w:divBdr>
    </w:div>
    <w:div w:id="2055231537">
      <w:bodyDiv w:val="1"/>
      <w:marLeft w:val="0"/>
      <w:marRight w:val="0"/>
      <w:marTop w:val="0"/>
      <w:marBottom w:val="0"/>
      <w:divBdr>
        <w:top w:val="none" w:sz="0" w:space="0" w:color="auto"/>
        <w:left w:val="none" w:sz="0" w:space="0" w:color="auto"/>
        <w:bottom w:val="none" w:sz="0" w:space="0" w:color="auto"/>
        <w:right w:val="none" w:sz="0" w:space="0" w:color="auto"/>
      </w:divBdr>
    </w:div>
    <w:div w:id="2055303881">
      <w:bodyDiv w:val="1"/>
      <w:marLeft w:val="0"/>
      <w:marRight w:val="0"/>
      <w:marTop w:val="0"/>
      <w:marBottom w:val="0"/>
      <w:divBdr>
        <w:top w:val="none" w:sz="0" w:space="0" w:color="auto"/>
        <w:left w:val="none" w:sz="0" w:space="0" w:color="auto"/>
        <w:bottom w:val="none" w:sz="0" w:space="0" w:color="auto"/>
        <w:right w:val="none" w:sz="0" w:space="0" w:color="auto"/>
      </w:divBdr>
    </w:div>
    <w:div w:id="2055808174">
      <w:bodyDiv w:val="1"/>
      <w:marLeft w:val="0"/>
      <w:marRight w:val="0"/>
      <w:marTop w:val="0"/>
      <w:marBottom w:val="0"/>
      <w:divBdr>
        <w:top w:val="none" w:sz="0" w:space="0" w:color="auto"/>
        <w:left w:val="none" w:sz="0" w:space="0" w:color="auto"/>
        <w:bottom w:val="none" w:sz="0" w:space="0" w:color="auto"/>
        <w:right w:val="none" w:sz="0" w:space="0" w:color="auto"/>
      </w:divBdr>
    </w:div>
    <w:div w:id="2055882423">
      <w:bodyDiv w:val="1"/>
      <w:marLeft w:val="0"/>
      <w:marRight w:val="0"/>
      <w:marTop w:val="0"/>
      <w:marBottom w:val="0"/>
      <w:divBdr>
        <w:top w:val="none" w:sz="0" w:space="0" w:color="auto"/>
        <w:left w:val="none" w:sz="0" w:space="0" w:color="auto"/>
        <w:bottom w:val="none" w:sz="0" w:space="0" w:color="auto"/>
        <w:right w:val="none" w:sz="0" w:space="0" w:color="auto"/>
      </w:divBdr>
    </w:div>
    <w:div w:id="2055888511">
      <w:bodyDiv w:val="1"/>
      <w:marLeft w:val="0"/>
      <w:marRight w:val="0"/>
      <w:marTop w:val="0"/>
      <w:marBottom w:val="0"/>
      <w:divBdr>
        <w:top w:val="none" w:sz="0" w:space="0" w:color="auto"/>
        <w:left w:val="none" w:sz="0" w:space="0" w:color="auto"/>
        <w:bottom w:val="none" w:sz="0" w:space="0" w:color="auto"/>
        <w:right w:val="none" w:sz="0" w:space="0" w:color="auto"/>
      </w:divBdr>
    </w:div>
    <w:div w:id="2055957317">
      <w:bodyDiv w:val="1"/>
      <w:marLeft w:val="0"/>
      <w:marRight w:val="0"/>
      <w:marTop w:val="0"/>
      <w:marBottom w:val="0"/>
      <w:divBdr>
        <w:top w:val="none" w:sz="0" w:space="0" w:color="auto"/>
        <w:left w:val="none" w:sz="0" w:space="0" w:color="auto"/>
        <w:bottom w:val="none" w:sz="0" w:space="0" w:color="auto"/>
        <w:right w:val="none" w:sz="0" w:space="0" w:color="auto"/>
      </w:divBdr>
    </w:div>
    <w:div w:id="2056267478">
      <w:bodyDiv w:val="1"/>
      <w:marLeft w:val="0"/>
      <w:marRight w:val="0"/>
      <w:marTop w:val="0"/>
      <w:marBottom w:val="0"/>
      <w:divBdr>
        <w:top w:val="none" w:sz="0" w:space="0" w:color="auto"/>
        <w:left w:val="none" w:sz="0" w:space="0" w:color="auto"/>
        <w:bottom w:val="none" w:sz="0" w:space="0" w:color="auto"/>
        <w:right w:val="none" w:sz="0" w:space="0" w:color="auto"/>
      </w:divBdr>
    </w:div>
    <w:div w:id="2056270721">
      <w:bodyDiv w:val="1"/>
      <w:marLeft w:val="0"/>
      <w:marRight w:val="0"/>
      <w:marTop w:val="0"/>
      <w:marBottom w:val="0"/>
      <w:divBdr>
        <w:top w:val="none" w:sz="0" w:space="0" w:color="auto"/>
        <w:left w:val="none" w:sz="0" w:space="0" w:color="auto"/>
        <w:bottom w:val="none" w:sz="0" w:space="0" w:color="auto"/>
        <w:right w:val="none" w:sz="0" w:space="0" w:color="auto"/>
      </w:divBdr>
    </w:div>
    <w:div w:id="2056392264">
      <w:bodyDiv w:val="1"/>
      <w:marLeft w:val="0"/>
      <w:marRight w:val="0"/>
      <w:marTop w:val="0"/>
      <w:marBottom w:val="0"/>
      <w:divBdr>
        <w:top w:val="none" w:sz="0" w:space="0" w:color="auto"/>
        <w:left w:val="none" w:sz="0" w:space="0" w:color="auto"/>
        <w:bottom w:val="none" w:sz="0" w:space="0" w:color="auto"/>
        <w:right w:val="none" w:sz="0" w:space="0" w:color="auto"/>
      </w:divBdr>
    </w:div>
    <w:div w:id="2056464312">
      <w:bodyDiv w:val="1"/>
      <w:marLeft w:val="0"/>
      <w:marRight w:val="0"/>
      <w:marTop w:val="0"/>
      <w:marBottom w:val="0"/>
      <w:divBdr>
        <w:top w:val="none" w:sz="0" w:space="0" w:color="auto"/>
        <w:left w:val="none" w:sz="0" w:space="0" w:color="auto"/>
        <w:bottom w:val="none" w:sz="0" w:space="0" w:color="auto"/>
        <w:right w:val="none" w:sz="0" w:space="0" w:color="auto"/>
      </w:divBdr>
    </w:div>
    <w:div w:id="2056587583">
      <w:bodyDiv w:val="1"/>
      <w:marLeft w:val="0"/>
      <w:marRight w:val="0"/>
      <w:marTop w:val="0"/>
      <w:marBottom w:val="0"/>
      <w:divBdr>
        <w:top w:val="none" w:sz="0" w:space="0" w:color="auto"/>
        <w:left w:val="none" w:sz="0" w:space="0" w:color="auto"/>
        <w:bottom w:val="none" w:sz="0" w:space="0" w:color="auto"/>
        <w:right w:val="none" w:sz="0" w:space="0" w:color="auto"/>
      </w:divBdr>
    </w:div>
    <w:div w:id="2056655058">
      <w:bodyDiv w:val="1"/>
      <w:marLeft w:val="0"/>
      <w:marRight w:val="0"/>
      <w:marTop w:val="0"/>
      <w:marBottom w:val="0"/>
      <w:divBdr>
        <w:top w:val="none" w:sz="0" w:space="0" w:color="auto"/>
        <w:left w:val="none" w:sz="0" w:space="0" w:color="auto"/>
        <w:bottom w:val="none" w:sz="0" w:space="0" w:color="auto"/>
        <w:right w:val="none" w:sz="0" w:space="0" w:color="auto"/>
      </w:divBdr>
    </w:div>
    <w:div w:id="2056731376">
      <w:bodyDiv w:val="1"/>
      <w:marLeft w:val="0"/>
      <w:marRight w:val="0"/>
      <w:marTop w:val="0"/>
      <w:marBottom w:val="0"/>
      <w:divBdr>
        <w:top w:val="none" w:sz="0" w:space="0" w:color="auto"/>
        <w:left w:val="none" w:sz="0" w:space="0" w:color="auto"/>
        <w:bottom w:val="none" w:sz="0" w:space="0" w:color="auto"/>
        <w:right w:val="none" w:sz="0" w:space="0" w:color="auto"/>
      </w:divBdr>
    </w:div>
    <w:div w:id="2056808704">
      <w:bodyDiv w:val="1"/>
      <w:marLeft w:val="0"/>
      <w:marRight w:val="0"/>
      <w:marTop w:val="0"/>
      <w:marBottom w:val="0"/>
      <w:divBdr>
        <w:top w:val="none" w:sz="0" w:space="0" w:color="auto"/>
        <w:left w:val="none" w:sz="0" w:space="0" w:color="auto"/>
        <w:bottom w:val="none" w:sz="0" w:space="0" w:color="auto"/>
        <w:right w:val="none" w:sz="0" w:space="0" w:color="auto"/>
      </w:divBdr>
    </w:div>
    <w:div w:id="2056850242">
      <w:bodyDiv w:val="1"/>
      <w:marLeft w:val="0"/>
      <w:marRight w:val="0"/>
      <w:marTop w:val="0"/>
      <w:marBottom w:val="0"/>
      <w:divBdr>
        <w:top w:val="none" w:sz="0" w:space="0" w:color="auto"/>
        <w:left w:val="none" w:sz="0" w:space="0" w:color="auto"/>
        <w:bottom w:val="none" w:sz="0" w:space="0" w:color="auto"/>
        <w:right w:val="none" w:sz="0" w:space="0" w:color="auto"/>
      </w:divBdr>
    </w:div>
    <w:div w:id="2057003837">
      <w:bodyDiv w:val="1"/>
      <w:marLeft w:val="0"/>
      <w:marRight w:val="0"/>
      <w:marTop w:val="0"/>
      <w:marBottom w:val="0"/>
      <w:divBdr>
        <w:top w:val="none" w:sz="0" w:space="0" w:color="auto"/>
        <w:left w:val="none" w:sz="0" w:space="0" w:color="auto"/>
        <w:bottom w:val="none" w:sz="0" w:space="0" w:color="auto"/>
        <w:right w:val="none" w:sz="0" w:space="0" w:color="auto"/>
      </w:divBdr>
    </w:div>
    <w:div w:id="2057073932">
      <w:bodyDiv w:val="1"/>
      <w:marLeft w:val="0"/>
      <w:marRight w:val="0"/>
      <w:marTop w:val="0"/>
      <w:marBottom w:val="0"/>
      <w:divBdr>
        <w:top w:val="none" w:sz="0" w:space="0" w:color="auto"/>
        <w:left w:val="none" w:sz="0" w:space="0" w:color="auto"/>
        <w:bottom w:val="none" w:sz="0" w:space="0" w:color="auto"/>
        <w:right w:val="none" w:sz="0" w:space="0" w:color="auto"/>
      </w:divBdr>
    </w:div>
    <w:div w:id="2057317582">
      <w:bodyDiv w:val="1"/>
      <w:marLeft w:val="0"/>
      <w:marRight w:val="0"/>
      <w:marTop w:val="0"/>
      <w:marBottom w:val="0"/>
      <w:divBdr>
        <w:top w:val="none" w:sz="0" w:space="0" w:color="auto"/>
        <w:left w:val="none" w:sz="0" w:space="0" w:color="auto"/>
        <w:bottom w:val="none" w:sz="0" w:space="0" w:color="auto"/>
        <w:right w:val="none" w:sz="0" w:space="0" w:color="auto"/>
      </w:divBdr>
    </w:div>
    <w:div w:id="2057389481">
      <w:bodyDiv w:val="1"/>
      <w:marLeft w:val="0"/>
      <w:marRight w:val="0"/>
      <w:marTop w:val="0"/>
      <w:marBottom w:val="0"/>
      <w:divBdr>
        <w:top w:val="none" w:sz="0" w:space="0" w:color="auto"/>
        <w:left w:val="none" w:sz="0" w:space="0" w:color="auto"/>
        <w:bottom w:val="none" w:sz="0" w:space="0" w:color="auto"/>
        <w:right w:val="none" w:sz="0" w:space="0" w:color="auto"/>
      </w:divBdr>
    </w:div>
    <w:div w:id="2057391557">
      <w:bodyDiv w:val="1"/>
      <w:marLeft w:val="0"/>
      <w:marRight w:val="0"/>
      <w:marTop w:val="0"/>
      <w:marBottom w:val="0"/>
      <w:divBdr>
        <w:top w:val="none" w:sz="0" w:space="0" w:color="auto"/>
        <w:left w:val="none" w:sz="0" w:space="0" w:color="auto"/>
        <w:bottom w:val="none" w:sz="0" w:space="0" w:color="auto"/>
        <w:right w:val="none" w:sz="0" w:space="0" w:color="auto"/>
      </w:divBdr>
    </w:div>
    <w:div w:id="2057466349">
      <w:bodyDiv w:val="1"/>
      <w:marLeft w:val="0"/>
      <w:marRight w:val="0"/>
      <w:marTop w:val="0"/>
      <w:marBottom w:val="0"/>
      <w:divBdr>
        <w:top w:val="none" w:sz="0" w:space="0" w:color="auto"/>
        <w:left w:val="none" w:sz="0" w:space="0" w:color="auto"/>
        <w:bottom w:val="none" w:sz="0" w:space="0" w:color="auto"/>
        <w:right w:val="none" w:sz="0" w:space="0" w:color="auto"/>
      </w:divBdr>
    </w:div>
    <w:div w:id="2057511226">
      <w:bodyDiv w:val="1"/>
      <w:marLeft w:val="0"/>
      <w:marRight w:val="0"/>
      <w:marTop w:val="0"/>
      <w:marBottom w:val="0"/>
      <w:divBdr>
        <w:top w:val="none" w:sz="0" w:space="0" w:color="auto"/>
        <w:left w:val="none" w:sz="0" w:space="0" w:color="auto"/>
        <w:bottom w:val="none" w:sz="0" w:space="0" w:color="auto"/>
        <w:right w:val="none" w:sz="0" w:space="0" w:color="auto"/>
      </w:divBdr>
    </w:div>
    <w:div w:id="2058047553">
      <w:bodyDiv w:val="1"/>
      <w:marLeft w:val="0"/>
      <w:marRight w:val="0"/>
      <w:marTop w:val="0"/>
      <w:marBottom w:val="0"/>
      <w:divBdr>
        <w:top w:val="none" w:sz="0" w:space="0" w:color="auto"/>
        <w:left w:val="none" w:sz="0" w:space="0" w:color="auto"/>
        <w:bottom w:val="none" w:sz="0" w:space="0" w:color="auto"/>
        <w:right w:val="none" w:sz="0" w:space="0" w:color="auto"/>
      </w:divBdr>
    </w:div>
    <w:div w:id="2058118680">
      <w:bodyDiv w:val="1"/>
      <w:marLeft w:val="0"/>
      <w:marRight w:val="0"/>
      <w:marTop w:val="0"/>
      <w:marBottom w:val="0"/>
      <w:divBdr>
        <w:top w:val="none" w:sz="0" w:space="0" w:color="auto"/>
        <w:left w:val="none" w:sz="0" w:space="0" w:color="auto"/>
        <w:bottom w:val="none" w:sz="0" w:space="0" w:color="auto"/>
        <w:right w:val="none" w:sz="0" w:space="0" w:color="auto"/>
      </w:divBdr>
    </w:div>
    <w:div w:id="2058233689">
      <w:bodyDiv w:val="1"/>
      <w:marLeft w:val="0"/>
      <w:marRight w:val="0"/>
      <w:marTop w:val="0"/>
      <w:marBottom w:val="0"/>
      <w:divBdr>
        <w:top w:val="none" w:sz="0" w:space="0" w:color="auto"/>
        <w:left w:val="none" w:sz="0" w:space="0" w:color="auto"/>
        <w:bottom w:val="none" w:sz="0" w:space="0" w:color="auto"/>
        <w:right w:val="none" w:sz="0" w:space="0" w:color="auto"/>
      </w:divBdr>
    </w:div>
    <w:div w:id="2058236714">
      <w:bodyDiv w:val="1"/>
      <w:marLeft w:val="0"/>
      <w:marRight w:val="0"/>
      <w:marTop w:val="0"/>
      <w:marBottom w:val="0"/>
      <w:divBdr>
        <w:top w:val="none" w:sz="0" w:space="0" w:color="auto"/>
        <w:left w:val="none" w:sz="0" w:space="0" w:color="auto"/>
        <w:bottom w:val="none" w:sz="0" w:space="0" w:color="auto"/>
        <w:right w:val="none" w:sz="0" w:space="0" w:color="auto"/>
      </w:divBdr>
    </w:div>
    <w:div w:id="2058385293">
      <w:bodyDiv w:val="1"/>
      <w:marLeft w:val="0"/>
      <w:marRight w:val="0"/>
      <w:marTop w:val="0"/>
      <w:marBottom w:val="0"/>
      <w:divBdr>
        <w:top w:val="none" w:sz="0" w:space="0" w:color="auto"/>
        <w:left w:val="none" w:sz="0" w:space="0" w:color="auto"/>
        <w:bottom w:val="none" w:sz="0" w:space="0" w:color="auto"/>
        <w:right w:val="none" w:sz="0" w:space="0" w:color="auto"/>
      </w:divBdr>
    </w:div>
    <w:div w:id="2058506319">
      <w:bodyDiv w:val="1"/>
      <w:marLeft w:val="0"/>
      <w:marRight w:val="0"/>
      <w:marTop w:val="0"/>
      <w:marBottom w:val="0"/>
      <w:divBdr>
        <w:top w:val="none" w:sz="0" w:space="0" w:color="auto"/>
        <w:left w:val="none" w:sz="0" w:space="0" w:color="auto"/>
        <w:bottom w:val="none" w:sz="0" w:space="0" w:color="auto"/>
        <w:right w:val="none" w:sz="0" w:space="0" w:color="auto"/>
      </w:divBdr>
    </w:div>
    <w:div w:id="2058510982">
      <w:bodyDiv w:val="1"/>
      <w:marLeft w:val="0"/>
      <w:marRight w:val="0"/>
      <w:marTop w:val="0"/>
      <w:marBottom w:val="0"/>
      <w:divBdr>
        <w:top w:val="none" w:sz="0" w:space="0" w:color="auto"/>
        <w:left w:val="none" w:sz="0" w:space="0" w:color="auto"/>
        <w:bottom w:val="none" w:sz="0" w:space="0" w:color="auto"/>
        <w:right w:val="none" w:sz="0" w:space="0" w:color="auto"/>
      </w:divBdr>
    </w:div>
    <w:div w:id="2058813686">
      <w:bodyDiv w:val="1"/>
      <w:marLeft w:val="0"/>
      <w:marRight w:val="0"/>
      <w:marTop w:val="0"/>
      <w:marBottom w:val="0"/>
      <w:divBdr>
        <w:top w:val="none" w:sz="0" w:space="0" w:color="auto"/>
        <w:left w:val="none" w:sz="0" w:space="0" w:color="auto"/>
        <w:bottom w:val="none" w:sz="0" w:space="0" w:color="auto"/>
        <w:right w:val="none" w:sz="0" w:space="0" w:color="auto"/>
      </w:divBdr>
    </w:div>
    <w:div w:id="2059091122">
      <w:bodyDiv w:val="1"/>
      <w:marLeft w:val="0"/>
      <w:marRight w:val="0"/>
      <w:marTop w:val="0"/>
      <w:marBottom w:val="0"/>
      <w:divBdr>
        <w:top w:val="none" w:sz="0" w:space="0" w:color="auto"/>
        <w:left w:val="none" w:sz="0" w:space="0" w:color="auto"/>
        <w:bottom w:val="none" w:sz="0" w:space="0" w:color="auto"/>
        <w:right w:val="none" w:sz="0" w:space="0" w:color="auto"/>
      </w:divBdr>
    </w:div>
    <w:div w:id="2059160127">
      <w:bodyDiv w:val="1"/>
      <w:marLeft w:val="0"/>
      <w:marRight w:val="0"/>
      <w:marTop w:val="0"/>
      <w:marBottom w:val="0"/>
      <w:divBdr>
        <w:top w:val="none" w:sz="0" w:space="0" w:color="auto"/>
        <w:left w:val="none" w:sz="0" w:space="0" w:color="auto"/>
        <w:bottom w:val="none" w:sz="0" w:space="0" w:color="auto"/>
        <w:right w:val="none" w:sz="0" w:space="0" w:color="auto"/>
      </w:divBdr>
    </w:div>
    <w:div w:id="2059282488">
      <w:bodyDiv w:val="1"/>
      <w:marLeft w:val="0"/>
      <w:marRight w:val="0"/>
      <w:marTop w:val="0"/>
      <w:marBottom w:val="0"/>
      <w:divBdr>
        <w:top w:val="none" w:sz="0" w:space="0" w:color="auto"/>
        <w:left w:val="none" w:sz="0" w:space="0" w:color="auto"/>
        <w:bottom w:val="none" w:sz="0" w:space="0" w:color="auto"/>
        <w:right w:val="none" w:sz="0" w:space="0" w:color="auto"/>
      </w:divBdr>
    </w:div>
    <w:div w:id="2059815521">
      <w:bodyDiv w:val="1"/>
      <w:marLeft w:val="0"/>
      <w:marRight w:val="0"/>
      <w:marTop w:val="0"/>
      <w:marBottom w:val="0"/>
      <w:divBdr>
        <w:top w:val="none" w:sz="0" w:space="0" w:color="auto"/>
        <w:left w:val="none" w:sz="0" w:space="0" w:color="auto"/>
        <w:bottom w:val="none" w:sz="0" w:space="0" w:color="auto"/>
        <w:right w:val="none" w:sz="0" w:space="0" w:color="auto"/>
      </w:divBdr>
    </w:div>
    <w:div w:id="2059939852">
      <w:bodyDiv w:val="1"/>
      <w:marLeft w:val="0"/>
      <w:marRight w:val="0"/>
      <w:marTop w:val="0"/>
      <w:marBottom w:val="0"/>
      <w:divBdr>
        <w:top w:val="none" w:sz="0" w:space="0" w:color="auto"/>
        <w:left w:val="none" w:sz="0" w:space="0" w:color="auto"/>
        <w:bottom w:val="none" w:sz="0" w:space="0" w:color="auto"/>
        <w:right w:val="none" w:sz="0" w:space="0" w:color="auto"/>
      </w:divBdr>
    </w:div>
    <w:div w:id="2060088886">
      <w:bodyDiv w:val="1"/>
      <w:marLeft w:val="0"/>
      <w:marRight w:val="0"/>
      <w:marTop w:val="0"/>
      <w:marBottom w:val="0"/>
      <w:divBdr>
        <w:top w:val="none" w:sz="0" w:space="0" w:color="auto"/>
        <w:left w:val="none" w:sz="0" w:space="0" w:color="auto"/>
        <w:bottom w:val="none" w:sz="0" w:space="0" w:color="auto"/>
        <w:right w:val="none" w:sz="0" w:space="0" w:color="auto"/>
      </w:divBdr>
    </w:div>
    <w:div w:id="2060276746">
      <w:bodyDiv w:val="1"/>
      <w:marLeft w:val="0"/>
      <w:marRight w:val="0"/>
      <w:marTop w:val="0"/>
      <w:marBottom w:val="0"/>
      <w:divBdr>
        <w:top w:val="none" w:sz="0" w:space="0" w:color="auto"/>
        <w:left w:val="none" w:sz="0" w:space="0" w:color="auto"/>
        <w:bottom w:val="none" w:sz="0" w:space="0" w:color="auto"/>
        <w:right w:val="none" w:sz="0" w:space="0" w:color="auto"/>
      </w:divBdr>
    </w:div>
    <w:div w:id="2060277902">
      <w:bodyDiv w:val="1"/>
      <w:marLeft w:val="0"/>
      <w:marRight w:val="0"/>
      <w:marTop w:val="0"/>
      <w:marBottom w:val="0"/>
      <w:divBdr>
        <w:top w:val="none" w:sz="0" w:space="0" w:color="auto"/>
        <w:left w:val="none" w:sz="0" w:space="0" w:color="auto"/>
        <w:bottom w:val="none" w:sz="0" w:space="0" w:color="auto"/>
        <w:right w:val="none" w:sz="0" w:space="0" w:color="auto"/>
      </w:divBdr>
    </w:div>
    <w:div w:id="2060548490">
      <w:bodyDiv w:val="1"/>
      <w:marLeft w:val="0"/>
      <w:marRight w:val="0"/>
      <w:marTop w:val="0"/>
      <w:marBottom w:val="0"/>
      <w:divBdr>
        <w:top w:val="none" w:sz="0" w:space="0" w:color="auto"/>
        <w:left w:val="none" w:sz="0" w:space="0" w:color="auto"/>
        <w:bottom w:val="none" w:sz="0" w:space="0" w:color="auto"/>
        <w:right w:val="none" w:sz="0" w:space="0" w:color="auto"/>
      </w:divBdr>
    </w:div>
    <w:div w:id="2060661734">
      <w:bodyDiv w:val="1"/>
      <w:marLeft w:val="0"/>
      <w:marRight w:val="0"/>
      <w:marTop w:val="0"/>
      <w:marBottom w:val="0"/>
      <w:divBdr>
        <w:top w:val="none" w:sz="0" w:space="0" w:color="auto"/>
        <w:left w:val="none" w:sz="0" w:space="0" w:color="auto"/>
        <w:bottom w:val="none" w:sz="0" w:space="0" w:color="auto"/>
        <w:right w:val="none" w:sz="0" w:space="0" w:color="auto"/>
      </w:divBdr>
    </w:div>
    <w:div w:id="2060737751">
      <w:bodyDiv w:val="1"/>
      <w:marLeft w:val="0"/>
      <w:marRight w:val="0"/>
      <w:marTop w:val="0"/>
      <w:marBottom w:val="0"/>
      <w:divBdr>
        <w:top w:val="none" w:sz="0" w:space="0" w:color="auto"/>
        <w:left w:val="none" w:sz="0" w:space="0" w:color="auto"/>
        <w:bottom w:val="none" w:sz="0" w:space="0" w:color="auto"/>
        <w:right w:val="none" w:sz="0" w:space="0" w:color="auto"/>
      </w:divBdr>
    </w:div>
    <w:div w:id="2061055029">
      <w:bodyDiv w:val="1"/>
      <w:marLeft w:val="0"/>
      <w:marRight w:val="0"/>
      <w:marTop w:val="0"/>
      <w:marBottom w:val="0"/>
      <w:divBdr>
        <w:top w:val="none" w:sz="0" w:space="0" w:color="auto"/>
        <w:left w:val="none" w:sz="0" w:space="0" w:color="auto"/>
        <w:bottom w:val="none" w:sz="0" w:space="0" w:color="auto"/>
        <w:right w:val="none" w:sz="0" w:space="0" w:color="auto"/>
      </w:divBdr>
    </w:div>
    <w:div w:id="2061321107">
      <w:bodyDiv w:val="1"/>
      <w:marLeft w:val="0"/>
      <w:marRight w:val="0"/>
      <w:marTop w:val="0"/>
      <w:marBottom w:val="0"/>
      <w:divBdr>
        <w:top w:val="none" w:sz="0" w:space="0" w:color="auto"/>
        <w:left w:val="none" w:sz="0" w:space="0" w:color="auto"/>
        <w:bottom w:val="none" w:sz="0" w:space="0" w:color="auto"/>
        <w:right w:val="none" w:sz="0" w:space="0" w:color="auto"/>
      </w:divBdr>
    </w:div>
    <w:div w:id="2061392824">
      <w:bodyDiv w:val="1"/>
      <w:marLeft w:val="0"/>
      <w:marRight w:val="0"/>
      <w:marTop w:val="0"/>
      <w:marBottom w:val="0"/>
      <w:divBdr>
        <w:top w:val="none" w:sz="0" w:space="0" w:color="auto"/>
        <w:left w:val="none" w:sz="0" w:space="0" w:color="auto"/>
        <w:bottom w:val="none" w:sz="0" w:space="0" w:color="auto"/>
        <w:right w:val="none" w:sz="0" w:space="0" w:color="auto"/>
      </w:divBdr>
    </w:div>
    <w:div w:id="2061778690">
      <w:bodyDiv w:val="1"/>
      <w:marLeft w:val="0"/>
      <w:marRight w:val="0"/>
      <w:marTop w:val="0"/>
      <w:marBottom w:val="0"/>
      <w:divBdr>
        <w:top w:val="none" w:sz="0" w:space="0" w:color="auto"/>
        <w:left w:val="none" w:sz="0" w:space="0" w:color="auto"/>
        <w:bottom w:val="none" w:sz="0" w:space="0" w:color="auto"/>
        <w:right w:val="none" w:sz="0" w:space="0" w:color="auto"/>
      </w:divBdr>
    </w:div>
    <w:div w:id="2061778906">
      <w:bodyDiv w:val="1"/>
      <w:marLeft w:val="0"/>
      <w:marRight w:val="0"/>
      <w:marTop w:val="0"/>
      <w:marBottom w:val="0"/>
      <w:divBdr>
        <w:top w:val="none" w:sz="0" w:space="0" w:color="auto"/>
        <w:left w:val="none" w:sz="0" w:space="0" w:color="auto"/>
        <w:bottom w:val="none" w:sz="0" w:space="0" w:color="auto"/>
        <w:right w:val="none" w:sz="0" w:space="0" w:color="auto"/>
      </w:divBdr>
    </w:div>
    <w:div w:id="2061782044">
      <w:bodyDiv w:val="1"/>
      <w:marLeft w:val="0"/>
      <w:marRight w:val="0"/>
      <w:marTop w:val="0"/>
      <w:marBottom w:val="0"/>
      <w:divBdr>
        <w:top w:val="none" w:sz="0" w:space="0" w:color="auto"/>
        <w:left w:val="none" w:sz="0" w:space="0" w:color="auto"/>
        <w:bottom w:val="none" w:sz="0" w:space="0" w:color="auto"/>
        <w:right w:val="none" w:sz="0" w:space="0" w:color="auto"/>
      </w:divBdr>
    </w:div>
    <w:div w:id="2062097614">
      <w:bodyDiv w:val="1"/>
      <w:marLeft w:val="0"/>
      <w:marRight w:val="0"/>
      <w:marTop w:val="0"/>
      <w:marBottom w:val="0"/>
      <w:divBdr>
        <w:top w:val="none" w:sz="0" w:space="0" w:color="auto"/>
        <w:left w:val="none" w:sz="0" w:space="0" w:color="auto"/>
        <w:bottom w:val="none" w:sz="0" w:space="0" w:color="auto"/>
        <w:right w:val="none" w:sz="0" w:space="0" w:color="auto"/>
      </w:divBdr>
    </w:div>
    <w:div w:id="2062437859">
      <w:bodyDiv w:val="1"/>
      <w:marLeft w:val="0"/>
      <w:marRight w:val="0"/>
      <w:marTop w:val="0"/>
      <w:marBottom w:val="0"/>
      <w:divBdr>
        <w:top w:val="none" w:sz="0" w:space="0" w:color="auto"/>
        <w:left w:val="none" w:sz="0" w:space="0" w:color="auto"/>
        <w:bottom w:val="none" w:sz="0" w:space="0" w:color="auto"/>
        <w:right w:val="none" w:sz="0" w:space="0" w:color="auto"/>
      </w:divBdr>
    </w:div>
    <w:div w:id="2062943491">
      <w:bodyDiv w:val="1"/>
      <w:marLeft w:val="0"/>
      <w:marRight w:val="0"/>
      <w:marTop w:val="0"/>
      <w:marBottom w:val="0"/>
      <w:divBdr>
        <w:top w:val="none" w:sz="0" w:space="0" w:color="auto"/>
        <w:left w:val="none" w:sz="0" w:space="0" w:color="auto"/>
        <w:bottom w:val="none" w:sz="0" w:space="0" w:color="auto"/>
        <w:right w:val="none" w:sz="0" w:space="0" w:color="auto"/>
      </w:divBdr>
    </w:div>
    <w:div w:id="2063018746">
      <w:bodyDiv w:val="1"/>
      <w:marLeft w:val="0"/>
      <w:marRight w:val="0"/>
      <w:marTop w:val="0"/>
      <w:marBottom w:val="0"/>
      <w:divBdr>
        <w:top w:val="none" w:sz="0" w:space="0" w:color="auto"/>
        <w:left w:val="none" w:sz="0" w:space="0" w:color="auto"/>
        <w:bottom w:val="none" w:sz="0" w:space="0" w:color="auto"/>
        <w:right w:val="none" w:sz="0" w:space="0" w:color="auto"/>
      </w:divBdr>
    </w:div>
    <w:div w:id="2063211299">
      <w:bodyDiv w:val="1"/>
      <w:marLeft w:val="0"/>
      <w:marRight w:val="0"/>
      <w:marTop w:val="0"/>
      <w:marBottom w:val="0"/>
      <w:divBdr>
        <w:top w:val="none" w:sz="0" w:space="0" w:color="auto"/>
        <w:left w:val="none" w:sz="0" w:space="0" w:color="auto"/>
        <w:bottom w:val="none" w:sz="0" w:space="0" w:color="auto"/>
        <w:right w:val="none" w:sz="0" w:space="0" w:color="auto"/>
      </w:divBdr>
    </w:div>
    <w:div w:id="2063677580">
      <w:bodyDiv w:val="1"/>
      <w:marLeft w:val="0"/>
      <w:marRight w:val="0"/>
      <w:marTop w:val="0"/>
      <w:marBottom w:val="0"/>
      <w:divBdr>
        <w:top w:val="none" w:sz="0" w:space="0" w:color="auto"/>
        <w:left w:val="none" w:sz="0" w:space="0" w:color="auto"/>
        <w:bottom w:val="none" w:sz="0" w:space="0" w:color="auto"/>
        <w:right w:val="none" w:sz="0" w:space="0" w:color="auto"/>
      </w:divBdr>
    </w:div>
    <w:div w:id="2064253800">
      <w:bodyDiv w:val="1"/>
      <w:marLeft w:val="0"/>
      <w:marRight w:val="0"/>
      <w:marTop w:val="0"/>
      <w:marBottom w:val="0"/>
      <w:divBdr>
        <w:top w:val="none" w:sz="0" w:space="0" w:color="auto"/>
        <w:left w:val="none" w:sz="0" w:space="0" w:color="auto"/>
        <w:bottom w:val="none" w:sz="0" w:space="0" w:color="auto"/>
        <w:right w:val="none" w:sz="0" w:space="0" w:color="auto"/>
      </w:divBdr>
    </w:div>
    <w:div w:id="2064330945">
      <w:bodyDiv w:val="1"/>
      <w:marLeft w:val="0"/>
      <w:marRight w:val="0"/>
      <w:marTop w:val="0"/>
      <w:marBottom w:val="0"/>
      <w:divBdr>
        <w:top w:val="none" w:sz="0" w:space="0" w:color="auto"/>
        <w:left w:val="none" w:sz="0" w:space="0" w:color="auto"/>
        <w:bottom w:val="none" w:sz="0" w:space="0" w:color="auto"/>
        <w:right w:val="none" w:sz="0" w:space="0" w:color="auto"/>
      </w:divBdr>
    </w:div>
    <w:div w:id="2064524365">
      <w:bodyDiv w:val="1"/>
      <w:marLeft w:val="0"/>
      <w:marRight w:val="0"/>
      <w:marTop w:val="0"/>
      <w:marBottom w:val="0"/>
      <w:divBdr>
        <w:top w:val="none" w:sz="0" w:space="0" w:color="auto"/>
        <w:left w:val="none" w:sz="0" w:space="0" w:color="auto"/>
        <w:bottom w:val="none" w:sz="0" w:space="0" w:color="auto"/>
        <w:right w:val="none" w:sz="0" w:space="0" w:color="auto"/>
      </w:divBdr>
    </w:div>
    <w:div w:id="2064596363">
      <w:bodyDiv w:val="1"/>
      <w:marLeft w:val="0"/>
      <w:marRight w:val="0"/>
      <w:marTop w:val="0"/>
      <w:marBottom w:val="0"/>
      <w:divBdr>
        <w:top w:val="none" w:sz="0" w:space="0" w:color="auto"/>
        <w:left w:val="none" w:sz="0" w:space="0" w:color="auto"/>
        <w:bottom w:val="none" w:sz="0" w:space="0" w:color="auto"/>
        <w:right w:val="none" w:sz="0" w:space="0" w:color="auto"/>
      </w:divBdr>
    </w:div>
    <w:div w:id="2064987158">
      <w:bodyDiv w:val="1"/>
      <w:marLeft w:val="0"/>
      <w:marRight w:val="0"/>
      <w:marTop w:val="0"/>
      <w:marBottom w:val="0"/>
      <w:divBdr>
        <w:top w:val="none" w:sz="0" w:space="0" w:color="auto"/>
        <w:left w:val="none" w:sz="0" w:space="0" w:color="auto"/>
        <w:bottom w:val="none" w:sz="0" w:space="0" w:color="auto"/>
        <w:right w:val="none" w:sz="0" w:space="0" w:color="auto"/>
      </w:divBdr>
    </w:div>
    <w:div w:id="2065105941">
      <w:bodyDiv w:val="1"/>
      <w:marLeft w:val="0"/>
      <w:marRight w:val="0"/>
      <w:marTop w:val="0"/>
      <w:marBottom w:val="0"/>
      <w:divBdr>
        <w:top w:val="none" w:sz="0" w:space="0" w:color="auto"/>
        <w:left w:val="none" w:sz="0" w:space="0" w:color="auto"/>
        <w:bottom w:val="none" w:sz="0" w:space="0" w:color="auto"/>
        <w:right w:val="none" w:sz="0" w:space="0" w:color="auto"/>
      </w:divBdr>
    </w:div>
    <w:div w:id="2065441747">
      <w:bodyDiv w:val="1"/>
      <w:marLeft w:val="0"/>
      <w:marRight w:val="0"/>
      <w:marTop w:val="0"/>
      <w:marBottom w:val="0"/>
      <w:divBdr>
        <w:top w:val="none" w:sz="0" w:space="0" w:color="auto"/>
        <w:left w:val="none" w:sz="0" w:space="0" w:color="auto"/>
        <w:bottom w:val="none" w:sz="0" w:space="0" w:color="auto"/>
        <w:right w:val="none" w:sz="0" w:space="0" w:color="auto"/>
      </w:divBdr>
    </w:div>
    <w:div w:id="2065595200">
      <w:bodyDiv w:val="1"/>
      <w:marLeft w:val="0"/>
      <w:marRight w:val="0"/>
      <w:marTop w:val="0"/>
      <w:marBottom w:val="0"/>
      <w:divBdr>
        <w:top w:val="none" w:sz="0" w:space="0" w:color="auto"/>
        <w:left w:val="none" w:sz="0" w:space="0" w:color="auto"/>
        <w:bottom w:val="none" w:sz="0" w:space="0" w:color="auto"/>
        <w:right w:val="none" w:sz="0" w:space="0" w:color="auto"/>
      </w:divBdr>
    </w:div>
    <w:div w:id="2065712682">
      <w:bodyDiv w:val="1"/>
      <w:marLeft w:val="0"/>
      <w:marRight w:val="0"/>
      <w:marTop w:val="0"/>
      <w:marBottom w:val="0"/>
      <w:divBdr>
        <w:top w:val="none" w:sz="0" w:space="0" w:color="auto"/>
        <w:left w:val="none" w:sz="0" w:space="0" w:color="auto"/>
        <w:bottom w:val="none" w:sz="0" w:space="0" w:color="auto"/>
        <w:right w:val="none" w:sz="0" w:space="0" w:color="auto"/>
      </w:divBdr>
    </w:div>
    <w:div w:id="2066248938">
      <w:bodyDiv w:val="1"/>
      <w:marLeft w:val="0"/>
      <w:marRight w:val="0"/>
      <w:marTop w:val="0"/>
      <w:marBottom w:val="0"/>
      <w:divBdr>
        <w:top w:val="none" w:sz="0" w:space="0" w:color="auto"/>
        <w:left w:val="none" w:sz="0" w:space="0" w:color="auto"/>
        <w:bottom w:val="none" w:sz="0" w:space="0" w:color="auto"/>
        <w:right w:val="none" w:sz="0" w:space="0" w:color="auto"/>
      </w:divBdr>
    </w:div>
    <w:div w:id="2066251300">
      <w:bodyDiv w:val="1"/>
      <w:marLeft w:val="0"/>
      <w:marRight w:val="0"/>
      <w:marTop w:val="0"/>
      <w:marBottom w:val="0"/>
      <w:divBdr>
        <w:top w:val="none" w:sz="0" w:space="0" w:color="auto"/>
        <w:left w:val="none" w:sz="0" w:space="0" w:color="auto"/>
        <w:bottom w:val="none" w:sz="0" w:space="0" w:color="auto"/>
        <w:right w:val="none" w:sz="0" w:space="0" w:color="auto"/>
      </w:divBdr>
    </w:div>
    <w:div w:id="2066447251">
      <w:bodyDiv w:val="1"/>
      <w:marLeft w:val="0"/>
      <w:marRight w:val="0"/>
      <w:marTop w:val="0"/>
      <w:marBottom w:val="0"/>
      <w:divBdr>
        <w:top w:val="none" w:sz="0" w:space="0" w:color="auto"/>
        <w:left w:val="none" w:sz="0" w:space="0" w:color="auto"/>
        <w:bottom w:val="none" w:sz="0" w:space="0" w:color="auto"/>
        <w:right w:val="none" w:sz="0" w:space="0" w:color="auto"/>
      </w:divBdr>
    </w:div>
    <w:div w:id="2066486752">
      <w:bodyDiv w:val="1"/>
      <w:marLeft w:val="0"/>
      <w:marRight w:val="0"/>
      <w:marTop w:val="0"/>
      <w:marBottom w:val="0"/>
      <w:divBdr>
        <w:top w:val="none" w:sz="0" w:space="0" w:color="auto"/>
        <w:left w:val="none" w:sz="0" w:space="0" w:color="auto"/>
        <w:bottom w:val="none" w:sz="0" w:space="0" w:color="auto"/>
        <w:right w:val="none" w:sz="0" w:space="0" w:color="auto"/>
      </w:divBdr>
    </w:div>
    <w:div w:id="2066560624">
      <w:bodyDiv w:val="1"/>
      <w:marLeft w:val="0"/>
      <w:marRight w:val="0"/>
      <w:marTop w:val="0"/>
      <w:marBottom w:val="0"/>
      <w:divBdr>
        <w:top w:val="none" w:sz="0" w:space="0" w:color="auto"/>
        <w:left w:val="none" w:sz="0" w:space="0" w:color="auto"/>
        <w:bottom w:val="none" w:sz="0" w:space="0" w:color="auto"/>
        <w:right w:val="none" w:sz="0" w:space="0" w:color="auto"/>
      </w:divBdr>
    </w:div>
    <w:div w:id="2066757415">
      <w:bodyDiv w:val="1"/>
      <w:marLeft w:val="0"/>
      <w:marRight w:val="0"/>
      <w:marTop w:val="0"/>
      <w:marBottom w:val="0"/>
      <w:divBdr>
        <w:top w:val="none" w:sz="0" w:space="0" w:color="auto"/>
        <w:left w:val="none" w:sz="0" w:space="0" w:color="auto"/>
        <w:bottom w:val="none" w:sz="0" w:space="0" w:color="auto"/>
        <w:right w:val="none" w:sz="0" w:space="0" w:color="auto"/>
      </w:divBdr>
    </w:div>
    <w:div w:id="2066758487">
      <w:bodyDiv w:val="1"/>
      <w:marLeft w:val="0"/>
      <w:marRight w:val="0"/>
      <w:marTop w:val="0"/>
      <w:marBottom w:val="0"/>
      <w:divBdr>
        <w:top w:val="none" w:sz="0" w:space="0" w:color="auto"/>
        <w:left w:val="none" w:sz="0" w:space="0" w:color="auto"/>
        <w:bottom w:val="none" w:sz="0" w:space="0" w:color="auto"/>
        <w:right w:val="none" w:sz="0" w:space="0" w:color="auto"/>
      </w:divBdr>
    </w:div>
    <w:div w:id="2066875736">
      <w:bodyDiv w:val="1"/>
      <w:marLeft w:val="0"/>
      <w:marRight w:val="0"/>
      <w:marTop w:val="0"/>
      <w:marBottom w:val="0"/>
      <w:divBdr>
        <w:top w:val="none" w:sz="0" w:space="0" w:color="auto"/>
        <w:left w:val="none" w:sz="0" w:space="0" w:color="auto"/>
        <w:bottom w:val="none" w:sz="0" w:space="0" w:color="auto"/>
        <w:right w:val="none" w:sz="0" w:space="0" w:color="auto"/>
      </w:divBdr>
    </w:div>
    <w:div w:id="2067142523">
      <w:bodyDiv w:val="1"/>
      <w:marLeft w:val="0"/>
      <w:marRight w:val="0"/>
      <w:marTop w:val="0"/>
      <w:marBottom w:val="0"/>
      <w:divBdr>
        <w:top w:val="none" w:sz="0" w:space="0" w:color="auto"/>
        <w:left w:val="none" w:sz="0" w:space="0" w:color="auto"/>
        <w:bottom w:val="none" w:sz="0" w:space="0" w:color="auto"/>
        <w:right w:val="none" w:sz="0" w:space="0" w:color="auto"/>
      </w:divBdr>
    </w:div>
    <w:div w:id="2067146535">
      <w:bodyDiv w:val="1"/>
      <w:marLeft w:val="0"/>
      <w:marRight w:val="0"/>
      <w:marTop w:val="0"/>
      <w:marBottom w:val="0"/>
      <w:divBdr>
        <w:top w:val="none" w:sz="0" w:space="0" w:color="auto"/>
        <w:left w:val="none" w:sz="0" w:space="0" w:color="auto"/>
        <w:bottom w:val="none" w:sz="0" w:space="0" w:color="auto"/>
        <w:right w:val="none" w:sz="0" w:space="0" w:color="auto"/>
      </w:divBdr>
    </w:div>
    <w:div w:id="2067220871">
      <w:bodyDiv w:val="1"/>
      <w:marLeft w:val="0"/>
      <w:marRight w:val="0"/>
      <w:marTop w:val="0"/>
      <w:marBottom w:val="0"/>
      <w:divBdr>
        <w:top w:val="none" w:sz="0" w:space="0" w:color="auto"/>
        <w:left w:val="none" w:sz="0" w:space="0" w:color="auto"/>
        <w:bottom w:val="none" w:sz="0" w:space="0" w:color="auto"/>
        <w:right w:val="none" w:sz="0" w:space="0" w:color="auto"/>
      </w:divBdr>
    </w:div>
    <w:div w:id="2067483724">
      <w:bodyDiv w:val="1"/>
      <w:marLeft w:val="0"/>
      <w:marRight w:val="0"/>
      <w:marTop w:val="0"/>
      <w:marBottom w:val="0"/>
      <w:divBdr>
        <w:top w:val="none" w:sz="0" w:space="0" w:color="auto"/>
        <w:left w:val="none" w:sz="0" w:space="0" w:color="auto"/>
        <w:bottom w:val="none" w:sz="0" w:space="0" w:color="auto"/>
        <w:right w:val="none" w:sz="0" w:space="0" w:color="auto"/>
      </w:divBdr>
    </w:div>
    <w:div w:id="2068217418">
      <w:bodyDiv w:val="1"/>
      <w:marLeft w:val="0"/>
      <w:marRight w:val="0"/>
      <w:marTop w:val="0"/>
      <w:marBottom w:val="0"/>
      <w:divBdr>
        <w:top w:val="none" w:sz="0" w:space="0" w:color="auto"/>
        <w:left w:val="none" w:sz="0" w:space="0" w:color="auto"/>
        <w:bottom w:val="none" w:sz="0" w:space="0" w:color="auto"/>
        <w:right w:val="none" w:sz="0" w:space="0" w:color="auto"/>
      </w:divBdr>
    </w:div>
    <w:div w:id="2068264222">
      <w:bodyDiv w:val="1"/>
      <w:marLeft w:val="0"/>
      <w:marRight w:val="0"/>
      <w:marTop w:val="0"/>
      <w:marBottom w:val="0"/>
      <w:divBdr>
        <w:top w:val="none" w:sz="0" w:space="0" w:color="auto"/>
        <w:left w:val="none" w:sz="0" w:space="0" w:color="auto"/>
        <w:bottom w:val="none" w:sz="0" w:space="0" w:color="auto"/>
        <w:right w:val="none" w:sz="0" w:space="0" w:color="auto"/>
      </w:divBdr>
    </w:div>
    <w:div w:id="2068382185">
      <w:bodyDiv w:val="1"/>
      <w:marLeft w:val="0"/>
      <w:marRight w:val="0"/>
      <w:marTop w:val="0"/>
      <w:marBottom w:val="0"/>
      <w:divBdr>
        <w:top w:val="none" w:sz="0" w:space="0" w:color="auto"/>
        <w:left w:val="none" w:sz="0" w:space="0" w:color="auto"/>
        <w:bottom w:val="none" w:sz="0" w:space="0" w:color="auto"/>
        <w:right w:val="none" w:sz="0" w:space="0" w:color="auto"/>
      </w:divBdr>
    </w:div>
    <w:div w:id="2068409468">
      <w:bodyDiv w:val="1"/>
      <w:marLeft w:val="0"/>
      <w:marRight w:val="0"/>
      <w:marTop w:val="0"/>
      <w:marBottom w:val="0"/>
      <w:divBdr>
        <w:top w:val="none" w:sz="0" w:space="0" w:color="auto"/>
        <w:left w:val="none" w:sz="0" w:space="0" w:color="auto"/>
        <w:bottom w:val="none" w:sz="0" w:space="0" w:color="auto"/>
        <w:right w:val="none" w:sz="0" w:space="0" w:color="auto"/>
      </w:divBdr>
    </w:div>
    <w:div w:id="2068600325">
      <w:bodyDiv w:val="1"/>
      <w:marLeft w:val="0"/>
      <w:marRight w:val="0"/>
      <w:marTop w:val="0"/>
      <w:marBottom w:val="0"/>
      <w:divBdr>
        <w:top w:val="none" w:sz="0" w:space="0" w:color="auto"/>
        <w:left w:val="none" w:sz="0" w:space="0" w:color="auto"/>
        <w:bottom w:val="none" w:sz="0" w:space="0" w:color="auto"/>
        <w:right w:val="none" w:sz="0" w:space="0" w:color="auto"/>
      </w:divBdr>
    </w:div>
    <w:div w:id="2068644384">
      <w:bodyDiv w:val="1"/>
      <w:marLeft w:val="0"/>
      <w:marRight w:val="0"/>
      <w:marTop w:val="0"/>
      <w:marBottom w:val="0"/>
      <w:divBdr>
        <w:top w:val="none" w:sz="0" w:space="0" w:color="auto"/>
        <w:left w:val="none" w:sz="0" w:space="0" w:color="auto"/>
        <w:bottom w:val="none" w:sz="0" w:space="0" w:color="auto"/>
        <w:right w:val="none" w:sz="0" w:space="0" w:color="auto"/>
      </w:divBdr>
    </w:div>
    <w:div w:id="2068920515">
      <w:bodyDiv w:val="1"/>
      <w:marLeft w:val="0"/>
      <w:marRight w:val="0"/>
      <w:marTop w:val="0"/>
      <w:marBottom w:val="0"/>
      <w:divBdr>
        <w:top w:val="none" w:sz="0" w:space="0" w:color="auto"/>
        <w:left w:val="none" w:sz="0" w:space="0" w:color="auto"/>
        <w:bottom w:val="none" w:sz="0" w:space="0" w:color="auto"/>
        <w:right w:val="none" w:sz="0" w:space="0" w:color="auto"/>
      </w:divBdr>
    </w:div>
    <w:div w:id="2069645861">
      <w:bodyDiv w:val="1"/>
      <w:marLeft w:val="0"/>
      <w:marRight w:val="0"/>
      <w:marTop w:val="0"/>
      <w:marBottom w:val="0"/>
      <w:divBdr>
        <w:top w:val="none" w:sz="0" w:space="0" w:color="auto"/>
        <w:left w:val="none" w:sz="0" w:space="0" w:color="auto"/>
        <w:bottom w:val="none" w:sz="0" w:space="0" w:color="auto"/>
        <w:right w:val="none" w:sz="0" w:space="0" w:color="auto"/>
      </w:divBdr>
    </w:div>
    <w:div w:id="2069693528">
      <w:bodyDiv w:val="1"/>
      <w:marLeft w:val="0"/>
      <w:marRight w:val="0"/>
      <w:marTop w:val="0"/>
      <w:marBottom w:val="0"/>
      <w:divBdr>
        <w:top w:val="none" w:sz="0" w:space="0" w:color="auto"/>
        <w:left w:val="none" w:sz="0" w:space="0" w:color="auto"/>
        <w:bottom w:val="none" w:sz="0" w:space="0" w:color="auto"/>
        <w:right w:val="none" w:sz="0" w:space="0" w:color="auto"/>
      </w:divBdr>
    </w:div>
    <w:div w:id="2069719408">
      <w:bodyDiv w:val="1"/>
      <w:marLeft w:val="0"/>
      <w:marRight w:val="0"/>
      <w:marTop w:val="0"/>
      <w:marBottom w:val="0"/>
      <w:divBdr>
        <w:top w:val="none" w:sz="0" w:space="0" w:color="auto"/>
        <w:left w:val="none" w:sz="0" w:space="0" w:color="auto"/>
        <w:bottom w:val="none" w:sz="0" w:space="0" w:color="auto"/>
        <w:right w:val="none" w:sz="0" w:space="0" w:color="auto"/>
      </w:divBdr>
    </w:div>
    <w:div w:id="2069721031">
      <w:bodyDiv w:val="1"/>
      <w:marLeft w:val="0"/>
      <w:marRight w:val="0"/>
      <w:marTop w:val="0"/>
      <w:marBottom w:val="0"/>
      <w:divBdr>
        <w:top w:val="none" w:sz="0" w:space="0" w:color="auto"/>
        <w:left w:val="none" w:sz="0" w:space="0" w:color="auto"/>
        <w:bottom w:val="none" w:sz="0" w:space="0" w:color="auto"/>
        <w:right w:val="none" w:sz="0" w:space="0" w:color="auto"/>
      </w:divBdr>
    </w:div>
    <w:div w:id="2070179142">
      <w:bodyDiv w:val="1"/>
      <w:marLeft w:val="0"/>
      <w:marRight w:val="0"/>
      <w:marTop w:val="0"/>
      <w:marBottom w:val="0"/>
      <w:divBdr>
        <w:top w:val="none" w:sz="0" w:space="0" w:color="auto"/>
        <w:left w:val="none" w:sz="0" w:space="0" w:color="auto"/>
        <w:bottom w:val="none" w:sz="0" w:space="0" w:color="auto"/>
        <w:right w:val="none" w:sz="0" w:space="0" w:color="auto"/>
      </w:divBdr>
    </w:div>
    <w:div w:id="2070229959">
      <w:bodyDiv w:val="1"/>
      <w:marLeft w:val="0"/>
      <w:marRight w:val="0"/>
      <w:marTop w:val="0"/>
      <w:marBottom w:val="0"/>
      <w:divBdr>
        <w:top w:val="none" w:sz="0" w:space="0" w:color="auto"/>
        <w:left w:val="none" w:sz="0" w:space="0" w:color="auto"/>
        <w:bottom w:val="none" w:sz="0" w:space="0" w:color="auto"/>
        <w:right w:val="none" w:sz="0" w:space="0" w:color="auto"/>
      </w:divBdr>
    </w:div>
    <w:div w:id="2070768333">
      <w:bodyDiv w:val="1"/>
      <w:marLeft w:val="0"/>
      <w:marRight w:val="0"/>
      <w:marTop w:val="0"/>
      <w:marBottom w:val="0"/>
      <w:divBdr>
        <w:top w:val="none" w:sz="0" w:space="0" w:color="auto"/>
        <w:left w:val="none" w:sz="0" w:space="0" w:color="auto"/>
        <w:bottom w:val="none" w:sz="0" w:space="0" w:color="auto"/>
        <w:right w:val="none" w:sz="0" w:space="0" w:color="auto"/>
      </w:divBdr>
    </w:div>
    <w:div w:id="2070952261">
      <w:bodyDiv w:val="1"/>
      <w:marLeft w:val="0"/>
      <w:marRight w:val="0"/>
      <w:marTop w:val="0"/>
      <w:marBottom w:val="0"/>
      <w:divBdr>
        <w:top w:val="none" w:sz="0" w:space="0" w:color="auto"/>
        <w:left w:val="none" w:sz="0" w:space="0" w:color="auto"/>
        <w:bottom w:val="none" w:sz="0" w:space="0" w:color="auto"/>
        <w:right w:val="none" w:sz="0" w:space="0" w:color="auto"/>
      </w:divBdr>
    </w:div>
    <w:div w:id="2071221341">
      <w:bodyDiv w:val="1"/>
      <w:marLeft w:val="0"/>
      <w:marRight w:val="0"/>
      <w:marTop w:val="0"/>
      <w:marBottom w:val="0"/>
      <w:divBdr>
        <w:top w:val="none" w:sz="0" w:space="0" w:color="auto"/>
        <w:left w:val="none" w:sz="0" w:space="0" w:color="auto"/>
        <w:bottom w:val="none" w:sz="0" w:space="0" w:color="auto"/>
        <w:right w:val="none" w:sz="0" w:space="0" w:color="auto"/>
      </w:divBdr>
    </w:div>
    <w:div w:id="2071222572">
      <w:bodyDiv w:val="1"/>
      <w:marLeft w:val="0"/>
      <w:marRight w:val="0"/>
      <w:marTop w:val="0"/>
      <w:marBottom w:val="0"/>
      <w:divBdr>
        <w:top w:val="none" w:sz="0" w:space="0" w:color="auto"/>
        <w:left w:val="none" w:sz="0" w:space="0" w:color="auto"/>
        <w:bottom w:val="none" w:sz="0" w:space="0" w:color="auto"/>
        <w:right w:val="none" w:sz="0" w:space="0" w:color="auto"/>
      </w:divBdr>
    </w:div>
    <w:div w:id="2072069160">
      <w:bodyDiv w:val="1"/>
      <w:marLeft w:val="0"/>
      <w:marRight w:val="0"/>
      <w:marTop w:val="0"/>
      <w:marBottom w:val="0"/>
      <w:divBdr>
        <w:top w:val="none" w:sz="0" w:space="0" w:color="auto"/>
        <w:left w:val="none" w:sz="0" w:space="0" w:color="auto"/>
        <w:bottom w:val="none" w:sz="0" w:space="0" w:color="auto"/>
        <w:right w:val="none" w:sz="0" w:space="0" w:color="auto"/>
      </w:divBdr>
    </w:div>
    <w:div w:id="2072382453">
      <w:bodyDiv w:val="1"/>
      <w:marLeft w:val="0"/>
      <w:marRight w:val="0"/>
      <w:marTop w:val="0"/>
      <w:marBottom w:val="0"/>
      <w:divBdr>
        <w:top w:val="none" w:sz="0" w:space="0" w:color="auto"/>
        <w:left w:val="none" w:sz="0" w:space="0" w:color="auto"/>
        <w:bottom w:val="none" w:sz="0" w:space="0" w:color="auto"/>
        <w:right w:val="none" w:sz="0" w:space="0" w:color="auto"/>
      </w:divBdr>
    </w:div>
    <w:div w:id="2072383297">
      <w:bodyDiv w:val="1"/>
      <w:marLeft w:val="0"/>
      <w:marRight w:val="0"/>
      <w:marTop w:val="0"/>
      <w:marBottom w:val="0"/>
      <w:divBdr>
        <w:top w:val="none" w:sz="0" w:space="0" w:color="auto"/>
        <w:left w:val="none" w:sz="0" w:space="0" w:color="auto"/>
        <w:bottom w:val="none" w:sz="0" w:space="0" w:color="auto"/>
        <w:right w:val="none" w:sz="0" w:space="0" w:color="auto"/>
      </w:divBdr>
    </w:div>
    <w:div w:id="2072924415">
      <w:bodyDiv w:val="1"/>
      <w:marLeft w:val="0"/>
      <w:marRight w:val="0"/>
      <w:marTop w:val="0"/>
      <w:marBottom w:val="0"/>
      <w:divBdr>
        <w:top w:val="none" w:sz="0" w:space="0" w:color="auto"/>
        <w:left w:val="none" w:sz="0" w:space="0" w:color="auto"/>
        <w:bottom w:val="none" w:sz="0" w:space="0" w:color="auto"/>
        <w:right w:val="none" w:sz="0" w:space="0" w:color="auto"/>
      </w:divBdr>
    </w:div>
    <w:div w:id="2072997587">
      <w:bodyDiv w:val="1"/>
      <w:marLeft w:val="0"/>
      <w:marRight w:val="0"/>
      <w:marTop w:val="0"/>
      <w:marBottom w:val="0"/>
      <w:divBdr>
        <w:top w:val="none" w:sz="0" w:space="0" w:color="auto"/>
        <w:left w:val="none" w:sz="0" w:space="0" w:color="auto"/>
        <w:bottom w:val="none" w:sz="0" w:space="0" w:color="auto"/>
        <w:right w:val="none" w:sz="0" w:space="0" w:color="auto"/>
      </w:divBdr>
    </w:div>
    <w:div w:id="2072998288">
      <w:bodyDiv w:val="1"/>
      <w:marLeft w:val="0"/>
      <w:marRight w:val="0"/>
      <w:marTop w:val="0"/>
      <w:marBottom w:val="0"/>
      <w:divBdr>
        <w:top w:val="none" w:sz="0" w:space="0" w:color="auto"/>
        <w:left w:val="none" w:sz="0" w:space="0" w:color="auto"/>
        <w:bottom w:val="none" w:sz="0" w:space="0" w:color="auto"/>
        <w:right w:val="none" w:sz="0" w:space="0" w:color="auto"/>
      </w:divBdr>
    </w:div>
    <w:div w:id="2073114570">
      <w:bodyDiv w:val="1"/>
      <w:marLeft w:val="0"/>
      <w:marRight w:val="0"/>
      <w:marTop w:val="0"/>
      <w:marBottom w:val="0"/>
      <w:divBdr>
        <w:top w:val="none" w:sz="0" w:space="0" w:color="auto"/>
        <w:left w:val="none" w:sz="0" w:space="0" w:color="auto"/>
        <w:bottom w:val="none" w:sz="0" w:space="0" w:color="auto"/>
        <w:right w:val="none" w:sz="0" w:space="0" w:color="auto"/>
      </w:divBdr>
    </w:div>
    <w:div w:id="2073187223">
      <w:bodyDiv w:val="1"/>
      <w:marLeft w:val="0"/>
      <w:marRight w:val="0"/>
      <w:marTop w:val="0"/>
      <w:marBottom w:val="0"/>
      <w:divBdr>
        <w:top w:val="none" w:sz="0" w:space="0" w:color="auto"/>
        <w:left w:val="none" w:sz="0" w:space="0" w:color="auto"/>
        <w:bottom w:val="none" w:sz="0" w:space="0" w:color="auto"/>
        <w:right w:val="none" w:sz="0" w:space="0" w:color="auto"/>
      </w:divBdr>
    </w:div>
    <w:div w:id="2073310700">
      <w:bodyDiv w:val="1"/>
      <w:marLeft w:val="0"/>
      <w:marRight w:val="0"/>
      <w:marTop w:val="0"/>
      <w:marBottom w:val="0"/>
      <w:divBdr>
        <w:top w:val="none" w:sz="0" w:space="0" w:color="auto"/>
        <w:left w:val="none" w:sz="0" w:space="0" w:color="auto"/>
        <w:bottom w:val="none" w:sz="0" w:space="0" w:color="auto"/>
        <w:right w:val="none" w:sz="0" w:space="0" w:color="auto"/>
      </w:divBdr>
    </w:div>
    <w:div w:id="2073383392">
      <w:bodyDiv w:val="1"/>
      <w:marLeft w:val="0"/>
      <w:marRight w:val="0"/>
      <w:marTop w:val="0"/>
      <w:marBottom w:val="0"/>
      <w:divBdr>
        <w:top w:val="none" w:sz="0" w:space="0" w:color="auto"/>
        <w:left w:val="none" w:sz="0" w:space="0" w:color="auto"/>
        <w:bottom w:val="none" w:sz="0" w:space="0" w:color="auto"/>
        <w:right w:val="none" w:sz="0" w:space="0" w:color="auto"/>
      </w:divBdr>
    </w:div>
    <w:div w:id="2073502046">
      <w:bodyDiv w:val="1"/>
      <w:marLeft w:val="0"/>
      <w:marRight w:val="0"/>
      <w:marTop w:val="0"/>
      <w:marBottom w:val="0"/>
      <w:divBdr>
        <w:top w:val="none" w:sz="0" w:space="0" w:color="auto"/>
        <w:left w:val="none" w:sz="0" w:space="0" w:color="auto"/>
        <w:bottom w:val="none" w:sz="0" w:space="0" w:color="auto"/>
        <w:right w:val="none" w:sz="0" w:space="0" w:color="auto"/>
      </w:divBdr>
    </w:div>
    <w:div w:id="2073578023">
      <w:bodyDiv w:val="1"/>
      <w:marLeft w:val="0"/>
      <w:marRight w:val="0"/>
      <w:marTop w:val="0"/>
      <w:marBottom w:val="0"/>
      <w:divBdr>
        <w:top w:val="none" w:sz="0" w:space="0" w:color="auto"/>
        <w:left w:val="none" w:sz="0" w:space="0" w:color="auto"/>
        <w:bottom w:val="none" w:sz="0" w:space="0" w:color="auto"/>
        <w:right w:val="none" w:sz="0" w:space="0" w:color="auto"/>
      </w:divBdr>
    </w:div>
    <w:div w:id="2073890496">
      <w:bodyDiv w:val="1"/>
      <w:marLeft w:val="0"/>
      <w:marRight w:val="0"/>
      <w:marTop w:val="0"/>
      <w:marBottom w:val="0"/>
      <w:divBdr>
        <w:top w:val="none" w:sz="0" w:space="0" w:color="auto"/>
        <w:left w:val="none" w:sz="0" w:space="0" w:color="auto"/>
        <w:bottom w:val="none" w:sz="0" w:space="0" w:color="auto"/>
        <w:right w:val="none" w:sz="0" w:space="0" w:color="auto"/>
      </w:divBdr>
    </w:div>
    <w:div w:id="2074157100">
      <w:bodyDiv w:val="1"/>
      <w:marLeft w:val="0"/>
      <w:marRight w:val="0"/>
      <w:marTop w:val="0"/>
      <w:marBottom w:val="0"/>
      <w:divBdr>
        <w:top w:val="none" w:sz="0" w:space="0" w:color="auto"/>
        <w:left w:val="none" w:sz="0" w:space="0" w:color="auto"/>
        <w:bottom w:val="none" w:sz="0" w:space="0" w:color="auto"/>
        <w:right w:val="none" w:sz="0" w:space="0" w:color="auto"/>
      </w:divBdr>
    </w:div>
    <w:div w:id="2074505664">
      <w:bodyDiv w:val="1"/>
      <w:marLeft w:val="0"/>
      <w:marRight w:val="0"/>
      <w:marTop w:val="0"/>
      <w:marBottom w:val="0"/>
      <w:divBdr>
        <w:top w:val="none" w:sz="0" w:space="0" w:color="auto"/>
        <w:left w:val="none" w:sz="0" w:space="0" w:color="auto"/>
        <w:bottom w:val="none" w:sz="0" w:space="0" w:color="auto"/>
        <w:right w:val="none" w:sz="0" w:space="0" w:color="auto"/>
      </w:divBdr>
    </w:div>
    <w:div w:id="2074884749">
      <w:bodyDiv w:val="1"/>
      <w:marLeft w:val="0"/>
      <w:marRight w:val="0"/>
      <w:marTop w:val="0"/>
      <w:marBottom w:val="0"/>
      <w:divBdr>
        <w:top w:val="none" w:sz="0" w:space="0" w:color="auto"/>
        <w:left w:val="none" w:sz="0" w:space="0" w:color="auto"/>
        <w:bottom w:val="none" w:sz="0" w:space="0" w:color="auto"/>
        <w:right w:val="none" w:sz="0" w:space="0" w:color="auto"/>
      </w:divBdr>
    </w:div>
    <w:div w:id="2074890265">
      <w:bodyDiv w:val="1"/>
      <w:marLeft w:val="0"/>
      <w:marRight w:val="0"/>
      <w:marTop w:val="0"/>
      <w:marBottom w:val="0"/>
      <w:divBdr>
        <w:top w:val="none" w:sz="0" w:space="0" w:color="auto"/>
        <w:left w:val="none" w:sz="0" w:space="0" w:color="auto"/>
        <w:bottom w:val="none" w:sz="0" w:space="0" w:color="auto"/>
        <w:right w:val="none" w:sz="0" w:space="0" w:color="auto"/>
      </w:divBdr>
    </w:div>
    <w:div w:id="2074965750">
      <w:bodyDiv w:val="1"/>
      <w:marLeft w:val="0"/>
      <w:marRight w:val="0"/>
      <w:marTop w:val="0"/>
      <w:marBottom w:val="0"/>
      <w:divBdr>
        <w:top w:val="none" w:sz="0" w:space="0" w:color="auto"/>
        <w:left w:val="none" w:sz="0" w:space="0" w:color="auto"/>
        <w:bottom w:val="none" w:sz="0" w:space="0" w:color="auto"/>
        <w:right w:val="none" w:sz="0" w:space="0" w:color="auto"/>
      </w:divBdr>
    </w:div>
    <w:div w:id="2075002008">
      <w:bodyDiv w:val="1"/>
      <w:marLeft w:val="0"/>
      <w:marRight w:val="0"/>
      <w:marTop w:val="0"/>
      <w:marBottom w:val="0"/>
      <w:divBdr>
        <w:top w:val="none" w:sz="0" w:space="0" w:color="auto"/>
        <w:left w:val="none" w:sz="0" w:space="0" w:color="auto"/>
        <w:bottom w:val="none" w:sz="0" w:space="0" w:color="auto"/>
        <w:right w:val="none" w:sz="0" w:space="0" w:color="auto"/>
      </w:divBdr>
    </w:div>
    <w:div w:id="2075614151">
      <w:bodyDiv w:val="1"/>
      <w:marLeft w:val="0"/>
      <w:marRight w:val="0"/>
      <w:marTop w:val="0"/>
      <w:marBottom w:val="0"/>
      <w:divBdr>
        <w:top w:val="none" w:sz="0" w:space="0" w:color="auto"/>
        <w:left w:val="none" w:sz="0" w:space="0" w:color="auto"/>
        <w:bottom w:val="none" w:sz="0" w:space="0" w:color="auto"/>
        <w:right w:val="none" w:sz="0" w:space="0" w:color="auto"/>
      </w:divBdr>
    </w:div>
    <w:div w:id="2075737750">
      <w:bodyDiv w:val="1"/>
      <w:marLeft w:val="0"/>
      <w:marRight w:val="0"/>
      <w:marTop w:val="0"/>
      <w:marBottom w:val="0"/>
      <w:divBdr>
        <w:top w:val="none" w:sz="0" w:space="0" w:color="auto"/>
        <w:left w:val="none" w:sz="0" w:space="0" w:color="auto"/>
        <w:bottom w:val="none" w:sz="0" w:space="0" w:color="auto"/>
        <w:right w:val="none" w:sz="0" w:space="0" w:color="auto"/>
      </w:divBdr>
    </w:div>
    <w:div w:id="2075858272">
      <w:bodyDiv w:val="1"/>
      <w:marLeft w:val="0"/>
      <w:marRight w:val="0"/>
      <w:marTop w:val="0"/>
      <w:marBottom w:val="0"/>
      <w:divBdr>
        <w:top w:val="none" w:sz="0" w:space="0" w:color="auto"/>
        <w:left w:val="none" w:sz="0" w:space="0" w:color="auto"/>
        <w:bottom w:val="none" w:sz="0" w:space="0" w:color="auto"/>
        <w:right w:val="none" w:sz="0" w:space="0" w:color="auto"/>
      </w:divBdr>
    </w:div>
    <w:div w:id="2076051129">
      <w:bodyDiv w:val="1"/>
      <w:marLeft w:val="0"/>
      <w:marRight w:val="0"/>
      <w:marTop w:val="0"/>
      <w:marBottom w:val="0"/>
      <w:divBdr>
        <w:top w:val="none" w:sz="0" w:space="0" w:color="auto"/>
        <w:left w:val="none" w:sz="0" w:space="0" w:color="auto"/>
        <w:bottom w:val="none" w:sz="0" w:space="0" w:color="auto"/>
        <w:right w:val="none" w:sz="0" w:space="0" w:color="auto"/>
      </w:divBdr>
    </w:div>
    <w:div w:id="2076312897">
      <w:bodyDiv w:val="1"/>
      <w:marLeft w:val="0"/>
      <w:marRight w:val="0"/>
      <w:marTop w:val="0"/>
      <w:marBottom w:val="0"/>
      <w:divBdr>
        <w:top w:val="none" w:sz="0" w:space="0" w:color="auto"/>
        <w:left w:val="none" w:sz="0" w:space="0" w:color="auto"/>
        <w:bottom w:val="none" w:sz="0" w:space="0" w:color="auto"/>
        <w:right w:val="none" w:sz="0" w:space="0" w:color="auto"/>
      </w:divBdr>
    </w:div>
    <w:div w:id="2076779703">
      <w:bodyDiv w:val="1"/>
      <w:marLeft w:val="0"/>
      <w:marRight w:val="0"/>
      <w:marTop w:val="0"/>
      <w:marBottom w:val="0"/>
      <w:divBdr>
        <w:top w:val="none" w:sz="0" w:space="0" w:color="auto"/>
        <w:left w:val="none" w:sz="0" w:space="0" w:color="auto"/>
        <w:bottom w:val="none" w:sz="0" w:space="0" w:color="auto"/>
        <w:right w:val="none" w:sz="0" w:space="0" w:color="auto"/>
      </w:divBdr>
    </w:div>
    <w:div w:id="2077237690">
      <w:bodyDiv w:val="1"/>
      <w:marLeft w:val="0"/>
      <w:marRight w:val="0"/>
      <w:marTop w:val="0"/>
      <w:marBottom w:val="0"/>
      <w:divBdr>
        <w:top w:val="none" w:sz="0" w:space="0" w:color="auto"/>
        <w:left w:val="none" w:sz="0" w:space="0" w:color="auto"/>
        <w:bottom w:val="none" w:sz="0" w:space="0" w:color="auto"/>
        <w:right w:val="none" w:sz="0" w:space="0" w:color="auto"/>
      </w:divBdr>
    </w:div>
    <w:div w:id="2077314332">
      <w:bodyDiv w:val="1"/>
      <w:marLeft w:val="0"/>
      <w:marRight w:val="0"/>
      <w:marTop w:val="0"/>
      <w:marBottom w:val="0"/>
      <w:divBdr>
        <w:top w:val="none" w:sz="0" w:space="0" w:color="auto"/>
        <w:left w:val="none" w:sz="0" w:space="0" w:color="auto"/>
        <w:bottom w:val="none" w:sz="0" w:space="0" w:color="auto"/>
        <w:right w:val="none" w:sz="0" w:space="0" w:color="auto"/>
      </w:divBdr>
    </w:div>
    <w:div w:id="2077391302">
      <w:bodyDiv w:val="1"/>
      <w:marLeft w:val="0"/>
      <w:marRight w:val="0"/>
      <w:marTop w:val="0"/>
      <w:marBottom w:val="0"/>
      <w:divBdr>
        <w:top w:val="none" w:sz="0" w:space="0" w:color="auto"/>
        <w:left w:val="none" w:sz="0" w:space="0" w:color="auto"/>
        <w:bottom w:val="none" w:sz="0" w:space="0" w:color="auto"/>
        <w:right w:val="none" w:sz="0" w:space="0" w:color="auto"/>
      </w:divBdr>
    </w:div>
    <w:div w:id="2077706948">
      <w:bodyDiv w:val="1"/>
      <w:marLeft w:val="0"/>
      <w:marRight w:val="0"/>
      <w:marTop w:val="0"/>
      <w:marBottom w:val="0"/>
      <w:divBdr>
        <w:top w:val="none" w:sz="0" w:space="0" w:color="auto"/>
        <w:left w:val="none" w:sz="0" w:space="0" w:color="auto"/>
        <w:bottom w:val="none" w:sz="0" w:space="0" w:color="auto"/>
        <w:right w:val="none" w:sz="0" w:space="0" w:color="auto"/>
      </w:divBdr>
    </w:div>
    <w:div w:id="2078017955">
      <w:bodyDiv w:val="1"/>
      <w:marLeft w:val="0"/>
      <w:marRight w:val="0"/>
      <w:marTop w:val="0"/>
      <w:marBottom w:val="0"/>
      <w:divBdr>
        <w:top w:val="none" w:sz="0" w:space="0" w:color="auto"/>
        <w:left w:val="none" w:sz="0" w:space="0" w:color="auto"/>
        <w:bottom w:val="none" w:sz="0" w:space="0" w:color="auto"/>
        <w:right w:val="none" w:sz="0" w:space="0" w:color="auto"/>
      </w:divBdr>
    </w:div>
    <w:div w:id="2078354084">
      <w:bodyDiv w:val="1"/>
      <w:marLeft w:val="0"/>
      <w:marRight w:val="0"/>
      <w:marTop w:val="0"/>
      <w:marBottom w:val="0"/>
      <w:divBdr>
        <w:top w:val="none" w:sz="0" w:space="0" w:color="auto"/>
        <w:left w:val="none" w:sz="0" w:space="0" w:color="auto"/>
        <w:bottom w:val="none" w:sz="0" w:space="0" w:color="auto"/>
        <w:right w:val="none" w:sz="0" w:space="0" w:color="auto"/>
      </w:divBdr>
    </w:div>
    <w:div w:id="2078354157">
      <w:bodyDiv w:val="1"/>
      <w:marLeft w:val="0"/>
      <w:marRight w:val="0"/>
      <w:marTop w:val="0"/>
      <w:marBottom w:val="0"/>
      <w:divBdr>
        <w:top w:val="none" w:sz="0" w:space="0" w:color="auto"/>
        <w:left w:val="none" w:sz="0" w:space="0" w:color="auto"/>
        <w:bottom w:val="none" w:sz="0" w:space="0" w:color="auto"/>
        <w:right w:val="none" w:sz="0" w:space="0" w:color="auto"/>
      </w:divBdr>
    </w:div>
    <w:div w:id="2078362613">
      <w:bodyDiv w:val="1"/>
      <w:marLeft w:val="0"/>
      <w:marRight w:val="0"/>
      <w:marTop w:val="0"/>
      <w:marBottom w:val="0"/>
      <w:divBdr>
        <w:top w:val="none" w:sz="0" w:space="0" w:color="auto"/>
        <w:left w:val="none" w:sz="0" w:space="0" w:color="auto"/>
        <w:bottom w:val="none" w:sz="0" w:space="0" w:color="auto"/>
        <w:right w:val="none" w:sz="0" w:space="0" w:color="auto"/>
      </w:divBdr>
    </w:div>
    <w:div w:id="2078548977">
      <w:bodyDiv w:val="1"/>
      <w:marLeft w:val="0"/>
      <w:marRight w:val="0"/>
      <w:marTop w:val="0"/>
      <w:marBottom w:val="0"/>
      <w:divBdr>
        <w:top w:val="none" w:sz="0" w:space="0" w:color="auto"/>
        <w:left w:val="none" w:sz="0" w:space="0" w:color="auto"/>
        <w:bottom w:val="none" w:sz="0" w:space="0" w:color="auto"/>
        <w:right w:val="none" w:sz="0" w:space="0" w:color="auto"/>
      </w:divBdr>
    </w:div>
    <w:div w:id="2078699621">
      <w:bodyDiv w:val="1"/>
      <w:marLeft w:val="0"/>
      <w:marRight w:val="0"/>
      <w:marTop w:val="0"/>
      <w:marBottom w:val="0"/>
      <w:divBdr>
        <w:top w:val="none" w:sz="0" w:space="0" w:color="auto"/>
        <w:left w:val="none" w:sz="0" w:space="0" w:color="auto"/>
        <w:bottom w:val="none" w:sz="0" w:space="0" w:color="auto"/>
        <w:right w:val="none" w:sz="0" w:space="0" w:color="auto"/>
      </w:divBdr>
    </w:div>
    <w:div w:id="2078899472">
      <w:bodyDiv w:val="1"/>
      <w:marLeft w:val="0"/>
      <w:marRight w:val="0"/>
      <w:marTop w:val="0"/>
      <w:marBottom w:val="0"/>
      <w:divBdr>
        <w:top w:val="none" w:sz="0" w:space="0" w:color="auto"/>
        <w:left w:val="none" w:sz="0" w:space="0" w:color="auto"/>
        <w:bottom w:val="none" w:sz="0" w:space="0" w:color="auto"/>
        <w:right w:val="none" w:sz="0" w:space="0" w:color="auto"/>
      </w:divBdr>
    </w:div>
    <w:div w:id="2078934123">
      <w:bodyDiv w:val="1"/>
      <w:marLeft w:val="0"/>
      <w:marRight w:val="0"/>
      <w:marTop w:val="0"/>
      <w:marBottom w:val="0"/>
      <w:divBdr>
        <w:top w:val="none" w:sz="0" w:space="0" w:color="auto"/>
        <w:left w:val="none" w:sz="0" w:space="0" w:color="auto"/>
        <w:bottom w:val="none" w:sz="0" w:space="0" w:color="auto"/>
        <w:right w:val="none" w:sz="0" w:space="0" w:color="auto"/>
      </w:divBdr>
    </w:div>
    <w:div w:id="2079135659">
      <w:bodyDiv w:val="1"/>
      <w:marLeft w:val="0"/>
      <w:marRight w:val="0"/>
      <w:marTop w:val="0"/>
      <w:marBottom w:val="0"/>
      <w:divBdr>
        <w:top w:val="none" w:sz="0" w:space="0" w:color="auto"/>
        <w:left w:val="none" w:sz="0" w:space="0" w:color="auto"/>
        <w:bottom w:val="none" w:sz="0" w:space="0" w:color="auto"/>
        <w:right w:val="none" w:sz="0" w:space="0" w:color="auto"/>
      </w:divBdr>
    </w:div>
    <w:div w:id="2079471896">
      <w:bodyDiv w:val="1"/>
      <w:marLeft w:val="0"/>
      <w:marRight w:val="0"/>
      <w:marTop w:val="0"/>
      <w:marBottom w:val="0"/>
      <w:divBdr>
        <w:top w:val="none" w:sz="0" w:space="0" w:color="auto"/>
        <w:left w:val="none" w:sz="0" w:space="0" w:color="auto"/>
        <w:bottom w:val="none" w:sz="0" w:space="0" w:color="auto"/>
        <w:right w:val="none" w:sz="0" w:space="0" w:color="auto"/>
      </w:divBdr>
    </w:div>
    <w:div w:id="2080128108">
      <w:bodyDiv w:val="1"/>
      <w:marLeft w:val="0"/>
      <w:marRight w:val="0"/>
      <w:marTop w:val="0"/>
      <w:marBottom w:val="0"/>
      <w:divBdr>
        <w:top w:val="none" w:sz="0" w:space="0" w:color="auto"/>
        <w:left w:val="none" w:sz="0" w:space="0" w:color="auto"/>
        <w:bottom w:val="none" w:sz="0" w:space="0" w:color="auto"/>
        <w:right w:val="none" w:sz="0" w:space="0" w:color="auto"/>
      </w:divBdr>
    </w:div>
    <w:div w:id="2080131019">
      <w:bodyDiv w:val="1"/>
      <w:marLeft w:val="0"/>
      <w:marRight w:val="0"/>
      <w:marTop w:val="0"/>
      <w:marBottom w:val="0"/>
      <w:divBdr>
        <w:top w:val="none" w:sz="0" w:space="0" w:color="auto"/>
        <w:left w:val="none" w:sz="0" w:space="0" w:color="auto"/>
        <w:bottom w:val="none" w:sz="0" w:space="0" w:color="auto"/>
        <w:right w:val="none" w:sz="0" w:space="0" w:color="auto"/>
      </w:divBdr>
    </w:div>
    <w:div w:id="2080203797">
      <w:bodyDiv w:val="1"/>
      <w:marLeft w:val="0"/>
      <w:marRight w:val="0"/>
      <w:marTop w:val="0"/>
      <w:marBottom w:val="0"/>
      <w:divBdr>
        <w:top w:val="none" w:sz="0" w:space="0" w:color="auto"/>
        <w:left w:val="none" w:sz="0" w:space="0" w:color="auto"/>
        <w:bottom w:val="none" w:sz="0" w:space="0" w:color="auto"/>
        <w:right w:val="none" w:sz="0" w:space="0" w:color="auto"/>
      </w:divBdr>
    </w:div>
    <w:div w:id="2080326106">
      <w:bodyDiv w:val="1"/>
      <w:marLeft w:val="0"/>
      <w:marRight w:val="0"/>
      <w:marTop w:val="0"/>
      <w:marBottom w:val="0"/>
      <w:divBdr>
        <w:top w:val="none" w:sz="0" w:space="0" w:color="auto"/>
        <w:left w:val="none" w:sz="0" w:space="0" w:color="auto"/>
        <w:bottom w:val="none" w:sz="0" w:space="0" w:color="auto"/>
        <w:right w:val="none" w:sz="0" w:space="0" w:color="auto"/>
      </w:divBdr>
    </w:div>
    <w:div w:id="2080440453">
      <w:bodyDiv w:val="1"/>
      <w:marLeft w:val="0"/>
      <w:marRight w:val="0"/>
      <w:marTop w:val="0"/>
      <w:marBottom w:val="0"/>
      <w:divBdr>
        <w:top w:val="none" w:sz="0" w:space="0" w:color="auto"/>
        <w:left w:val="none" w:sz="0" w:space="0" w:color="auto"/>
        <w:bottom w:val="none" w:sz="0" w:space="0" w:color="auto"/>
        <w:right w:val="none" w:sz="0" w:space="0" w:color="auto"/>
      </w:divBdr>
    </w:div>
    <w:div w:id="2081244520">
      <w:bodyDiv w:val="1"/>
      <w:marLeft w:val="0"/>
      <w:marRight w:val="0"/>
      <w:marTop w:val="0"/>
      <w:marBottom w:val="0"/>
      <w:divBdr>
        <w:top w:val="none" w:sz="0" w:space="0" w:color="auto"/>
        <w:left w:val="none" w:sz="0" w:space="0" w:color="auto"/>
        <w:bottom w:val="none" w:sz="0" w:space="0" w:color="auto"/>
        <w:right w:val="none" w:sz="0" w:space="0" w:color="auto"/>
      </w:divBdr>
    </w:div>
    <w:div w:id="2081443020">
      <w:bodyDiv w:val="1"/>
      <w:marLeft w:val="0"/>
      <w:marRight w:val="0"/>
      <w:marTop w:val="0"/>
      <w:marBottom w:val="0"/>
      <w:divBdr>
        <w:top w:val="none" w:sz="0" w:space="0" w:color="auto"/>
        <w:left w:val="none" w:sz="0" w:space="0" w:color="auto"/>
        <w:bottom w:val="none" w:sz="0" w:space="0" w:color="auto"/>
        <w:right w:val="none" w:sz="0" w:space="0" w:color="auto"/>
      </w:divBdr>
    </w:div>
    <w:div w:id="2081557562">
      <w:bodyDiv w:val="1"/>
      <w:marLeft w:val="0"/>
      <w:marRight w:val="0"/>
      <w:marTop w:val="0"/>
      <w:marBottom w:val="0"/>
      <w:divBdr>
        <w:top w:val="none" w:sz="0" w:space="0" w:color="auto"/>
        <w:left w:val="none" w:sz="0" w:space="0" w:color="auto"/>
        <w:bottom w:val="none" w:sz="0" w:space="0" w:color="auto"/>
        <w:right w:val="none" w:sz="0" w:space="0" w:color="auto"/>
      </w:divBdr>
    </w:div>
    <w:div w:id="2081949610">
      <w:bodyDiv w:val="1"/>
      <w:marLeft w:val="0"/>
      <w:marRight w:val="0"/>
      <w:marTop w:val="0"/>
      <w:marBottom w:val="0"/>
      <w:divBdr>
        <w:top w:val="none" w:sz="0" w:space="0" w:color="auto"/>
        <w:left w:val="none" w:sz="0" w:space="0" w:color="auto"/>
        <w:bottom w:val="none" w:sz="0" w:space="0" w:color="auto"/>
        <w:right w:val="none" w:sz="0" w:space="0" w:color="auto"/>
      </w:divBdr>
    </w:div>
    <w:div w:id="2082019326">
      <w:bodyDiv w:val="1"/>
      <w:marLeft w:val="0"/>
      <w:marRight w:val="0"/>
      <w:marTop w:val="0"/>
      <w:marBottom w:val="0"/>
      <w:divBdr>
        <w:top w:val="none" w:sz="0" w:space="0" w:color="auto"/>
        <w:left w:val="none" w:sz="0" w:space="0" w:color="auto"/>
        <w:bottom w:val="none" w:sz="0" w:space="0" w:color="auto"/>
        <w:right w:val="none" w:sz="0" w:space="0" w:color="auto"/>
      </w:divBdr>
    </w:div>
    <w:div w:id="2082095425">
      <w:bodyDiv w:val="1"/>
      <w:marLeft w:val="0"/>
      <w:marRight w:val="0"/>
      <w:marTop w:val="0"/>
      <w:marBottom w:val="0"/>
      <w:divBdr>
        <w:top w:val="none" w:sz="0" w:space="0" w:color="auto"/>
        <w:left w:val="none" w:sz="0" w:space="0" w:color="auto"/>
        <w:bottom w:val="none" w:sz="0" w:space="0" w:color="auto"/>
        <w:right w:val="none" w:sz="0" w:space="0" w:color="auto"/>
      </w:divBdr>
    </w:div>
    <w:div w:id="2082100785">
      <w:bodyDiv w:val="1"/>
      <w:marLeft w:val="0"/>
      <w:marRight w:val="0"/>
      <w:marTop w:val="0"/>
      <w:marBottom w:val="0"/>
      <w:divBdr>
        <w:top w:val="none" w:sz="0" w:space="0" w:color="auto"/>
        <w:left w:val="none" w:sz="0" w:space="0" w:color="auto"/>
        <w:bottom w:val="none" w:sz="0" w:space="0" w:color="auto"/>
        <w:right w:val="none" w:sz="0" w:space="0" w:color="auto"/>
      </w:divBdr>
    </w:div>
    <w:div w:id="2082171111">
      <w:bodyDiv w:val="1"/>
      <w:marLeft w:val="0"/>
      <w:marRight w:val="0"/>
      <w:marTop w:val="0"/>
      <w:marBottom w:val="0"/>
      <w:divBdr>
        <w:top w:val="none" w:sz="0" w:space="0" w:color="auto"/>
        <w:left w:val="none" w:sz="0" w:space="0" w:color="auto"/>
        <w:bottom w:val="none" w:sz="0" w:space="0" w:color="auto"/>
        <w:right w:val="none" w:sz="0" w:space="0" w:color="auto"/>
      </w:divBdr>
    </w:div>
    <w:div w:id="2082411016">
      <w:bodyDiv w:val="1"/>
      <w:marLeft w:val="0"/>
      <w:marRight w:val="0"/>
      <w:marTop w:val="0"/>
      <w:marBottom w:val="0"/>
      <w:divBdr>
        <w:top w:val="none" w:sz="0" w:space="0" w:color="auto"/>
        <w:left w:val="none" w:sz="0" w:space="0" w:color="auto"/>
        <w:bottom w:val="none" w:sz="0" w:space="0" w:color="auto"/>
        <w:right w:val="none" w:sz="0" w:space="0" w:color="auto"/>
      </w:divBdr>
    </w:div>
    <w:div w:id="2082679239">
      <w:bodyDiv w:val="1"/>
      <w:marLeft w:val="0"/>
      <w:marRight w:val="0"/>
      <w:marTop w:val="0"/>
      <w:marBottom w:val="0"/>
      <w:divBdr>
        <w:top w:val="none" w:sz="0" w:space="0" w:color="auto"/>
        <w:left w:val="none" w:sz="0" w:space="0" w:color="auto"/>
        <w:bottom w:val="none" w:sz="0" w:space="0" w:color="auto"/>
        <w:right w:val="none" w:sz="0" w:space="0" w:color="auto"/>
      </w:divBdr>
    </w:div>
    <w:div w:id="2083211135">
      <w:bodyDiv w:val="1"/>
      <w:marLeft w:val="0"/>
      <w:marRight w:val="0"/>
      <w:marTop w:val="0"/>
      <w:marBottom w:val="0"/>
      <w:divBdr>
        <w:top w:val="none" w:sz="0" w:space="0" w:color="auto"/>
        <w:left w:val="none" w:sz="0" w:space="0" w:color="auto"/>
        <w:bottom w:val="none" w:sz="0" w:space="0" w:color="auto"/>
        <w:right w:val="none" w:sz="0" w:space="0" w:color="auto"/>
      </w:divBdr>
    </w:div>
    <w:div w:id="2083601893">
      <w:bodyDiv w:val="1"/>
      <w:marLeft w:val="0"/>
      <w:marRight w:val="0"/>
      <w:marTop w:val="0"/>
      <w:marBottom w:val="0"/>
      <w:divBdr>
        <w:top w:val="none" w:sz="0" w:space="0" w:color="auto"/>
        <w:left w:val="none" w:sz="0" w:space="0" w:color="auto"/>
        <w:bottom w:val="none" w:sz="0" w:space="0" w:color="auto"/>
        <w:right w:val="none" w:sz="0" w:space="0" w:color="auto"/>
      </w:divBdr>
    </w:div>
    <w:div w:id="2083604758">
      <w:bodyDiv w:val="1"/>
      <w:marLeft w:val="0"/>
      <w:marRight w:val="0"/>
      <w:marTop w:val="0"/>
      <w:marBottom w:val="0"/>
      <w:divBdr>
        <w:top w:val="none" w:sz="0" w:space="0" w:color="auto"/>
        <w:left w:val="none" w:sz="0" w:space="0" w:color="auto"/>
        <w:bottom w:val="none" w:sz="0" w:space="0" w:color="auto"/>
        <w:right w:val="none" w:sz="0" w:space="0" w:color="auto"/>
      </w:divBdr>
    </w:div>
    <w:div w:id="2083673455">
      <w:bodyDiv w:val="1"/>
      <w:marLeft w:val="0"/>
      <w:marRight w:val="0"/>
      <w:marTop w:val="0"/>
      <w:marBottom w:val="0"/>
      <w:divBdr>
        <w:top w:val="none" w:sz="0" w:space="0" w:color="auto"/>
        <w:left w:val="none" w:sz="0" w:space="0" w:color="auto"/>
        <w:bottom w:val="none" w:sz="0" w:space="0" w:color="auto"/>
        <w:right w:val="none" w:sz="0" w:space="0" w:color="auto"/>
      </w:divBdr>
    </w:div>
    <w:div w:id="2083678729">
      <w:bodyDiv w:val="1"/>
      <w:marLeft w:val="0"/>
      <w:marRight w:val="0"/>
      <w:marTop w:val="0"/>
      <w:marBottom w:val="0"/>
      <w:divBdr>
        <w:top w:val="none" w:sz="0" w:space="0" w:color="auto"/>
        <w:left w:val="none" w:sz="0" w:space="0" w:color="auto"/>
        <w:bottom w:val="none" w:sz="0" w:space="0" w:color="auto"/>
        <w:right w:val="none" w:sz="0" w:space="0" w:color="auto"/>
      </w:divBdr>
    </w:div>
    <w:div w:id="2084178226">
      <w:bodyDiv w:val="1"/>
      <w:marLeft w:val="0"/>
      <w:marRight w:val="0"/>
      <w:marTop w:val="0"/>
      <w:marBottom w:val="0"/>
      <w:divBdr>
        <w:top w:val="none" w:sz="0" w:space="0" w:color="auto"/>
        <w:left w:val="none" w:sz="0" w:space="0" w:color="auto"/>
        <w:bottom w:val="none" w:sz="0" w:space="0" w:color="auto"/>
        <w:right w:val="none" w:sz="0" w:space="0" w:color="auto"/>
      </w:divBdr>
    </w:div>
    <w:div w:id="2084906610">
      <w:bodyDiv w:val="1"/>
      <w:marLeft w:val="0"/>
      <w:marRight w:val="0"/>
      <w:marTop w:val="0"/>
      <w:marBottom w:val="0"/>
      <w:divBdr>
        <w:top w:val="none" w:sz="0" w:space="0" w:color="auto"/>
        <w:left w:val="none" w:sz="0" w:space="0" w:color="auto"/>
        <w:bottom w:val="none" w:sz="0" w:space="0" w:color="auto"/>
        <w:right w:val="none" w:sz="0" w:space="0" w:color="auto"/>
      </w:divBdr>
    </w:div>
    <w:div w:id="2084909207">
      <w:bodyDiv w:val="1"/>
      <w:marLeft w:val="0"/>
      <w:marRight w:val="0"/>
      <w:marTop w:val="0"/>
      <w:marBottom w:val="0"/>
      <w:divBdr>
        <w:top w:val="none" w:sz="0" w:space="0" w:color="auto"/>
        <w:left w:val="none" w:sz="0" w:space="0" w:color="auto"/>
        <w:bottom w:val="none" w:sz="0" w:space="0" w:color="auto"/>
        <w:right w:val="none" w:sz="0" w:space="0" w:color="auto"/>
      </w:divBdr>
    </w:div>
    <w:div w:id="2084985351">
      <w:bodyDiv w:val="1"/>
      <w:marLeft w:val="0"/>
      <w:marRight w:val="0"/>
      <w:marTop w:val="0"/>
      <w:marBottom w:val="0"/>
      <w:divBdr>
        <w:top w:val="none" w:sz="0" w:space="0" w:color="auto"/>
        <w:left w:val="none" w:sz="0" w:space="0" w:color="auto"/>
        <w:bottom w:val="none" w:sz="0" w:space="0" w:color="auto"/>
        <w:right w:val="none" w:sz="0" w:space="0" w:color="auto"/>
      </w:divBdr>
    </w:div>
    <w:div w:id="2085030232">
      <w:bodyDiv w:val="1"/>
      <w:marLeft w:val="0"/>
      <w:marRight w:val="0"/>
      <w:marTop w:val="0"/>
      <w:marBottom w:val="0"/>
      <w:divBdr>
        <w:top w:val="none" w:sz="0" w:space="0" w:color="auto"/>
        <w:left w:val="none" w:sz="0" w:space="0" w:color="auto"/>
        <w:bottom w:val="none" w:sz="0" w:space="0" w:color="auto"/>
        <w:right w:val="none" w:sz="0" w:space="0" w:color="auto"/>
      </w:divBdr>
    </w:div>
    <w:div w:id="2085174493">
      <w:bodyDiv w:val="1"/>
      <w:marLeft w:val="0"/>
      <w:marRight w:val="0"/>
      <w:marTop w:val="0"/>
      <w:marBottom w:val="0"/>
      <w:divBdr>
        <w:top w:val="none" w:sz="0" w:space="0" w:color="auto"/>
        <w:left w:val="none" w:sz="0" w:space="0" w:color="auto"/>
        <w:bottom w:val="none" w:sz="0" w:space="0" w:color="auto"/>
        <w:right w:val="none" w:sz="0" w:space="0" w:color="auto"/>
      </w:divBdr>
    </w:div>
    <w:div w:id="2085177591">
      <w:bodyDiv w:val="1"/>
      <w:marLeft w:val="0"/>
      <w:marRight w:val="0"/>
      <w:marTop w:val="0"/>
      <w:marBottom w:val="0"/>
      <w:divBdr>
        <w:top w:val="none" w:sz="0" w:space="0" w:color="auto"/>
        <w:left w:val="none" w:sz="0" w:space="0" w:color="auto"/>
        <w:bottom w:val="none" w:sz="0" w:space="0" w:color="auto"/>
        <w:right w:val="none" w:sz="0" w:space="0" w:color="auto"/>
      </w:divBdr>
    </w:div>
    <w:div w:id="2085181559">
      <w:bodyDiv w:val="1"/>
      <w:marLeft w:val="0"/>
      <w:marRight w:val="0"/>
      <w:marTop w:val="0"/>
      <w:marBottom w:val="0"/>
      <w:divBdr>
        <w:top w:val="none" w:sz="0" w:space="0" w:color="auto"/>
        <w:left w:val="none" w:sz="0" w:space="0" w:color="auto"/>
        <w:bottom w:val="none" w:sz="0" w:space="0" w:color="auto"/>
        <w:right w:val="none" w:sz="0" w:space="0" w:color="auto"/>
      </w:divBdr>
    </w:div>
    <w:div w:id="2085369171">
      <w:bodyDiv w:val="1"/>
      <w:marLeft w:val="0"/>
      <w:marRight w:val="0"/>
      <w:marTop w:val="0"/>
      <w:marBottom w:val="0"/>
      <w:divBdr>
        <w:top w:val="none" w:sz="0" w:space="0" w:color="auto"/>
        <w:left w:val="none" w:sz="0" w:space="0" w:color="auto"/>
        <w:bottom w:val="none" w:sz="0" w:space="0" w:color="auto"/>
        <w:right w:val="none" w:sz="0" w:space="0" w:color="auto"/>
      </w:divBdr>
    </w:div>
    <w:div w:id="2085487112">
      <w:bodyDiv w:val="1"/>
      <w:marLeft w:val="0"/>
      <w:marRight w:val="0"/>
      <w:marTop w:val="0"/>
      <w:marBottom w:val="0"/>
      <w:divBdr>
        <w:top w:val="none" w:sz="0" w:space="0" w:color="auto"/>
        <w:left w:val="none" w:sz="0" w:space="0" w:color="auto"/>
        <w:bottom w:val="none" w:sz="0" w:space="0" w:color="auto"/>
        <w:right w:val="none" w:sz="0" w:space="0" w:color="auto"/>
      </w:divBdr>
    </w:div>
    <w:div w:id="2085758851">
      <w:bodyDiv w:val="1"/>
      <w:marLeft w:val="0"/>
      <w:marRight w:val="0"/>
      <w:marTop w:val="0"/>
      <w:marBottom w:val="0"/>
      <w:divBdr>
        <w:top w:val="none" w:sz="0" w:space="0" w:color="auto"/>
        <w:left w:val="none" w:sz="0" w:space="0" w:color="auto"/>
        <w:bottom w:val="none" w:sz="0" w:space="0" w:color="auto"/>
        <w:right w:val="none" w:sz="0" w:space="0" w:color="auto"/>
      </w:divBdr>
    </w:div>
    <w:div w:id="2085911816">
      <w:bodyDiv w:val="1"/>
      <w:marLeft w:val="0"/>
      <w:marRight w:val="0"/>
      <w:marTop w:val="0"/>
      <w:marBottom w:val="0"/>
      <w:divBdr>
        <w:top w:val="none" w:sz="0" w:space="0" w:color="auto"/>
        <w:left w:val="none" w:sz="0" w:space="0" w:color="auto"/>
        <w:bottom w:val="none" w:sz="0" w:space="0" w:color="auto"/>
        <w:right w:val="none" w:sz="0" w:space="0" w:color="auto"/>
      </w:divBdr>
    </w:div>
    <w:div w:id="2086174182">
      <w:bodyDiv w:val="1"/>
      <w:marLeft w:val="0"/>
      <w:marRight w:val="0"/>
      <w:marTop w:val="0"/>
      <w:marBottom w:val="0"/>
      <w:divBdr>
        <w:top w:val="none" w:sz="0" w:space="0" w:color="auto"/>
        <w:left w:val="none" w:sz="0" w:space="0" w:color="auto"/>
        <w:bottom w:val="none" w:sz="0" w:space="0" w:color="auto"/>
        <w:right w:val="none" w:sz="0" w:space="0" w:color="auto"/>
      </w:divBdr>
    </w:div>
    <w:div w:id="2086295629">
      <w:bodyDiv w:val="1"/>
      <w:marLeft w:val="0"/>
      <w:marRight w:val="0"/>
      <w:marTop w:val="0"/>
      <w:marBottom w:val="0"/>
      <w:divBdr>
        <w:top w:val="none" w:sz="0" w:space="0" w:color="auto"/>
        <w:left w:val="none" w:sz="0" w:space="0" w:color="auto"/>
        <w:bottom w:val="none" w:sz="0" w:space="0" w:color="auto"/>
        <w:right w:val="none" w:sz="0" w:space="0" w:color="auto"/>
      </w:divBdr>
    </w:div>
    <w:div w:id="2086682982">
      <w:bodyDiv w:val="1"/>
      <w:marLeft w:val="0"/>
      <w:marRight w:val="0"/>
      <w:marTop w:val="0"/>
      <w:marBottom w:val="0"/>
      <w:divBdr>
        <w:top w:val="none" w:sz="0" w:space="0" w:color="auto"/>
        <w:left w:val="none" w:sz="0" w:space="0" w:color="auto"/>
        <w:bottom w:val="none" w:sz="0" w:space="0" w:color="auto"/>
        <w:right w:val="none" w:sz="0" w:space="0" w:color="auto"/>
      </w:divBdr>
    </w:div>
    <w:div w:id="2086798790">
      <w:bodyDiv w:val="1"/>
      <w:marLeft w:val="0"/>
      <w:marRight w:val="0"/>
      <w:marTop w:val="0"/>
      <w:marBottom w:val="0"/>
      <w:divBdr>
        <w:top w:val="none" w:sz="0" w:space="0" w:color="auto"/>
        <w:left w:val="none" w:sz="0" w:space="0" w:color="auto"/>
        <w:bottom w:val="none" w:sz="0" w:space="0" w:color="auto"/>
        <w:right w:val="none" w:sz="0" w:space="0" w:color="auto"/>
      </w:divBdr>
    </w:div>
    <w:div w:id="2087264861">
      <w:bodyDiv w:val="1"/>
      <w:marLeft w:val="0"/>
      <w:marRight w:val="0"/>
      <w:marTop w:val="0"/>
      <w:marBottom w:val="0"/>
      <w:divBdr>
        <w:top w:val="none" w:sz="0" w:space="0" w:color="auto"/>
        <w:left w:val="none" w:sz="0" w:space="0" w:color="auto"/>
        <w:bottom w:val="none" w:sz="0" w:space="0" w:color="auto"/>
        <w:right w:val="none" w:sz="0" w:space="0" w:color="auto"/>
      </w:divBdr>
    </w:div>
    <w:div w:id="2087603819">
      <w:bodyDiv w:val="1"/>
      <w:marLeft w:val="0"/>
      <w:marRight w:val="0"/>
      <w:marTop w:val="0"/>
      <w:marBottom w:val="0"/>
      <w:divBdr>
        <w:top w:val="none" w:sz="0" w:space="0" w:color="auto"/>
        <w:left w:val="none" w:sz="0" w:space="0" w:color="auto"/>
        <w:bottom w:val="none" w:sz="0" w:space="0" w:color="auto"/>
        <w:right w:val="none" w:sz="0" w:space="0" w:color="auto"/>
      </w:divBdr>
    </w:div>
    <w:div w:id="2087872278">
      <w:bodyDiv w:val="1"/>
      <w:marLeft w:val="0"/>
      <w:marRight w:val="0"/>
      <w:marTop w:val="0"/>
      <w:marBottom w:val="0"/>
      <w:divBdr>
        <w:top w:val="none" w:sz="0" w:space="0" w:color="auto"/>
        <w:left w:val="none" w:sz="0" w:space="0" w:color="auto"/>
        <w:bottom w:val="none" w:sz="0" w:space="0" w:color="auto"/>
        <w:right w:val="none" w:sz="0" w:space="0" w:color="auto"/>
      </w:divBdr>
    </w:div>
    <w:div w:id="2087918228">
      <w:bodyDiv w:val="1"/>
      <w:marLeft w:val="0"/>
      <w:marRight w:val="0"/>
      <w:marTop w:val="0"/>
      <w:marBottom w:val="0"/>
      <w:divBdr>
        <w:top w:val="none" w:sz="0" w:space="0" w:color="auto"/>
        <w:left w:val="none" w:sz="0" w:space="0" w:color="auto"/>
        <w:bottom w:val="none" w:sz="0" w:space="0" w:color="auto"/>
        <w:right w:val="none" w:sz="0" w:space="0" w:color="auto"/>
      </w:divBdr>
    </w:div>
    <w:div w:id="2087992404">
      <w:bodyDiv w:val="1"/>
      <w:marLeft w:val="0"/>
      <w:marRight w:val="0"/>
      <w:marTop w:val="0"/>
      <w:marBottom w:val="0"/>
      <w:divBdr>
        <w:top w:val="none" w:sz="0" w:space="0" w:color="auto"/>
        <w:left w:val="none" w:sz="0" w:space="0" w:color="auto"/>
        <w:bottom w:val="none" w:sz="0" w:space="0" w:color="auto"/>
        <w:right w:val="none" w:sz="0" w:space="0" w:color="auto"/>
      </w:divBdr>
    </w:div>
    <w:div w:id="2088644726">
      <w:bodyDiv w:val="1"/>
      <w:marLeft w:val="0"/>
      <w:marRight w:val="0"/>
      <w:marTop w:val="0"/>
      <w:marBottom w:val="0"/>
      <w:divBdr>
        <w:top w:val="none" w:sz="0" w:space="0" w:color="auto"/>
        <w:left w:val="none" w:sz="0" w:space="0" w:color="auto"/>
        <w:bottom w:val="none" w:sz="0" w:space="0" w:color="auto"/>
        <w:right w:val="none" w:sz="0" w:space="0" w:color="auto"/>
      </w:divBdr>
    </w:div>
    <w:div w:id="2088651671">
      <w:bodyDiv w:val="1"/>
      <w:marLeft w:val="0"/>
      <w:marRight w:val="0"/>
      <w:marTop w:val="0"/>
      <w:marBottom w:val="0"/>
      <w:divBdr>
        <w:top w:val="none" w:sz="0" w:space="0" w:color="auto"/>
        <w:left w:val="none" w:sz="0" w:space="0" w:color="auto"/>
        <w:bottom w:val="none" w:sz="0" w:space="0" w:color="auto"/>
        <w:right w:val="none" w:sz="0" w:space="0" w:color="auto"/>
      </w:divBdr>
    </w:div>
    <w:div w:id="2089115211">
      <w:bodyDiv w:val="1"/>
      <w:marLeft w:val="0"/>
      <w:marRight w:val="0"/>
      <w:marTop w:val="0"/>
      <w:marBottom w:val="0"/>
      <w:divBdr>
        <w:top w:val="none" w:sz="0" w:space="0" w:color="auto"/>
        <w:left w:val="none" w:sz="0" w:space="0" w:color="auto"/>
        <w:bottom w:val="none" w:sz="0" w:space="0" w:color="auto"/>
        <w:right w:val="none" w:sz="0" w:space="0" w:color="auto"/>
      </w:divBdr>
    </w:div>
    <w:div w:id="2089233765">
      <w:bodyDiv w:val="1"/>
      <w:marLeft w:val="0"/>
      <w:marRight w:val="0"/>
      <w:marTop w:val="0"/>
      <w:marBottom w:val="0"/>
      <w:divBdr>
        <w:top w:val="none" w:sz="0" w:space="0" w:color="auto"/>
        <w:left w:val="none" w:sz="0" w:space="0" w:color="auto"/>
        <w:bottom w:val="none" w:sz="0" w:space="0" w:color="auto"/>
        <w:right w:val="none" w:sz="0" w:space="0" w:color="auto"/>
      </w:divBdr>
    </w:div>
    <w:div w:id="2089377319">
      <w:bodyDiv w:val="1"/>
      <w:marLeft w:val="0"/>
      <w:marRight w:val="0"/>
      <w:marTop w:val="0"/>
      <w:marBottom w:val="0"/>
      <w:divBdr>
        <w:top w:val="none" w:sz="0" w:space="0" w:color="auto"/>
        <w:left w:val="none" w:sz="0" w:space="0" w:color="auto"/>
        <w:bottom w:val="none" w:sz="0" w:space="0" w:color="auto"/>
        <w:right w:val="none" w:sz="0" w:space="0" w:color="auto"/>
      </w:divBdr>
    </w:div>
    <w:div w:id="2089377526">
      <w:bodyDiv w:val="1"/>
      <w:marLeft w:val="0"/>
      <w:marRight w:val="0"/>
      <w:marTop w:val="0"/>
      <w:marBottom w:val="0"/>
      <w:divBdr>
        <w:top w:val="none" w:sz="0" w:space="0" w:color="auto"/>
        <w:left w:val="none" w:sz="0" w:space="0" w:color="auto"/>
        <w:bottom w:val="none" w:sz="0" w:space="0" w:color="auto"/>
        <w:right w:val="none" w:sz="0" w:space="0" w:color="auto"/>
      </w:divBdr>
    </w:div>
    <w:div w:id="2089382581">
      <w:bodyDiv w:val="1"/>
      <w:marLeft w:val="0"/>
      <w:marRight w:val="0"/>
      <w:marTop w:val="0"/>
      <w:marBottom w:val="0"/>
      <w:divBdr>
        <w:top w:val="none" w:sz="0" w:space="0" w:color="auto"/>
        <w:left w:val="none" w:sz="0" w:space="0" w:color="auto"/>
        <w:bottom w:val="none" w:sz="0" w:space="0" w:color="auto"/>
        <w:right w:val="none" w:sz="0" w:space="0" w:color="auto"/>
      </w:divBdr>
    </w:div>
    <w:div w:id="2089421927">
      <w:bodyDiv w:val="1"/>
      <w:marLeft w:val="0"/>
      <w:marRight w:val="0"/>
      <w:marTop w:val="0"/>
      <w:marBottom w:val="0"/>
      <w:divBdr>
        <w:top w:val="none" w:sz="0" w:space="0" w:color="auto"/>
        <w:left w:val="none" w:sz="0" w:space="0" w:color="auto"/>
        <w:bottom w:val="none" w:sz="0" w:space="0" w:color="auto"/>
        <w:right w:val="none" w:sz="0" w:space="0" w:color="auto"/>
      </w:divBdr>
    </w:div>
    <w:div w:id="2090075283">
      <w:bodyDiv w:val="1"/>
      <w:marLeft w:val="0"/>
      <w:marRight w:val="0"/>
      <w:marTop w:val="0"/>
      <w:marBottom w:val="0"/>
      <w:divBdr>
        <w:top w:val="none" w:sz="0" w:space="0" w:color="auto"/>
        <w:left w:val="none" w:sz="0" w:space="0" w:color="auto"/>
        <w:bottom w:val="none" w:sz="0" w:space="0" w:color="auto"/>
        <w:right w:val="none" w:sz="0" w:space="0" w:color="auto"/>
      </w:divBdr>
    </w:div>
    <w:div w:id="2090078295">
      <w:bodyDiv w:val="1"/>
      <w:marLeft w:val="0"/>
      <w:marRight w:val="0"/>
      <w:marTop w:val="0"/>
      <w:marBottom w:val="0"/>
      <w:divBdr>
        <w:top w:val="none" w:sz="0" w:space="0" w:color="auto"/>
        <w:left w:val="none" w:sz="0" w:space="0" w:color="auto"/>
        <w:bottom w:val="none" w:sz="0" w:space="0" w:color="auto"/>
        <w:right w:val="none" w:sz="0" w:space="0" w:color="auto"/>
      </w:divBdr>
    </w:div>
    <w:div w:id="2090155224">
      <w:bodyDiv w:val="1"/>
      <w:marLeft w:val="0"/>
      <w:marRight w:val="0"/>
      <w:marTop w:val="0"/>
      <w:marBottom w:val="0"/>
      <w:divBdr>
        <w:top w:val="none" w:sz="0" w:space="0" w:color="auto"/>
        <w:left w:val="none" w:sz="0" w:space="0" w:color="auto"/>
        <w:bottom w:val="none" w:sz="0" w:space="0" w:color="auto"/>
        <w:right w:val="none" w:sz="0" w:space="0" w:color="auto"/>
      </w:divBdr>
    </w:div>
    <w:div w:id="2090225277">
      <w:bodyDiv w:val="1"/>
      <w:marLeft w:val="0"/>
      <w:marRight w:val="0"/>
      <w:marTop w:val="0"/>
      <w:marBottom w:val="0"/>
      <w:divBdr>
        <w:top w:val="none" w:sz="0" w:space="0" w:color="auto"/>
        <w:left w:val="none" w:sz="0" w:space="0" w:color="auto"/>
        <w:bottom w:val="none" w:sz="0" w:space="0" w:color="auto"/>
        <w:right w:val="none" w:sz="0" w:space="0" w:color="auto"/>
      </w:divBdr>
    </w:div>
    <w:div w:id="2091002015">
      <w:bodyDiv w:val="1"/>
      <w:marLeft w:val="0"/>
      <w:marRight w:val="0"/>
      <w:marTop w:val="0"/>
      <w:marBottom w:val="0"/>
      <w:divBdr>
        <w:top w:val="none" w:sz="0" w:space="0" w:color="auto"/>
        <w:left w:val="none" w:sz="0" w:space="0" w:color="auto"/>
        <w:bottom w:val="none" w:sz="0" w:space="0" w:color="auto"/>
        <w:right w:val="none" w:sz="0" w:space="0" w:color="auto"/>
      </w:divBdr>
    </w:div>
    <w:div w:id="2091075436">
      <w:bodyDiv w:val="1"/>
      <w:marLeft w:val="0"/>
      <w:marRight w:val="0"/>
      <w:marTop w:val="0"/>
      <w:marBottom w:val="0"/>
      <w:divBdr>
        <w:top w:val="none" w:sz="0" w:space="0" w:color="auto"/>
        <w:left w:val="none" w:sz="0" w:space="0" w:color="auto"/>
        <w:bottom w:val="none" w:sz="0" w:space="0" w:color="auto"/>
        <w:right w:val="none" w:sz="0" w:space="0" w:color="auto"/>
      </w:divBdr>
    </w:div>
    <w:div w:id="2091076684">
      <w:bodyDiv w:val="1"/>
      <w:marLeft w:val="0"/>
      <w:marRight w:val="0"/>
      <w:marTop w:val="0"/>
      <w:marBottom w:val="0"/>
      <w:divBdr>
        <w:top w:val="none" w:sz="0" w:space="0" w:color="auto"/>
        <w:left w:val="none" w:sz="0" w:space="0" w:color="auto"/>
        <w:bottom w:val="none" w:sz="0" w:space="0" w:color="auto"/>
        <w:right w:val="none" w:sz="0" w:space="0" w:color="auto"/>
      </w:divBdr>
    </w:div>
    <w:div w:id="2091194682">
      <w:bodyDiv w:val="1"/>
      <w:marLeft w:val="0"/>
      <w:marRight w:val="0"/>
      <w:marTop w:val="0"/>
      <w:marBottom w:val="0"/>
      <w:divBdr>
        <w:top w:val="none" w:sz="0" w:space="0" w:color="auto"/>
        <w:left w:val="none" w:sz="0" w:space="0" w:color="auto"/>
        <w:bottom w:val="none" w:sz="0" w:space="0" w:color="auto"/>
        <w:right w:val="none" w:sz="0" w:space="0" w:color="auto"/>
      </w:divBdr>
    </w:div>
    <w:div w:id="2091343634">
      <w:bodyDiv w:val="1"/>
      <w:marLeft w:val="0"/>
      <w:marRight w:val="0"/>
      <w:marTop w:val="0"/>
      <w:marBottom w:val="0"/>
      <w:divBdr>
        <w:top w:val="none" w:sz="0" w:space="0" w:color="auto"/>
        <w:left w:val="none" w:sz="0" w:space="0" w:color="auto"/>
        <w:bottom w:val="none" w:sz="0" w:space="0" w:color="auto"/>
        <w:right w:val="none" w:sz="0" w:space="0" w:color="auto"/>
      </w:divBdr>
    </w:div>
    <w:div w:id="2091387428">
      <w:bodyDiv w:val="1"/>
      <w:marLeft w:val="0"/>
      <w:marRight w:val="0"/>
      <w:marTop w:val="0"/>
      <w:marBottom w:val="0"/>
      <w:divBdr>
        <w:top w:val="none" w:sz="0" w:space="0" w:color="auto"/>
        <w:left w:val="none" w:sz="0" w:space="0" w:color="auto"/>
        <w:bottom w:val="none" w:sz="0" w:space="0" w:color="auto"/>
        <w:right w:val="none" w:sz="0" w:space="0" w:color="auto"/>
      </w:divBdr>
    </w:div>
    <w:div w:id="2091462236">
      <w:bodyDiv w:val="1"/>
      <w:marLeft w:val="0"/>
      <w:marRight w:val="0"/>
      <w:marTop w:val="0"/>
      <w:marBottom w:val="0"/>
      <w:divBdr>
        <w:top w:val="none" w:sz="0" w:space="0" w:color="auto"/>
        <w:left w:val="none" w:sz="0" w:space="0" w:color="auto"/>
        <w:bottom w:val="none" w:sz="0" w:space="0" w:color="auto"/>
        <w:right w:val="none" w:sz="0" w:space="0" w:color="auto"/>
      </w:divBdr>
    </w:div>
    <w:div w:id="2091462984">
      <w:bodyDiv w:val="1"/>
      <w:marLeft w:val="0"/>
      <w:marRight w:val="0"/>
      <w:marTop w:val="0"/>
      <w:marBottom w:val="0"/>
      <w:divBdr>
        <w:top w:val="none" w:sz="0" w:space="0" w:color="auto"/>
        <w:left w:val="none" w:sz="0" w:space="0" w:color="auto"/>
        <w:bottom w:val="none" w:sz="0" w:space="0" w:color="auto"/>
        <w:right w:val="none" w:sz="0" w:space="0" w:color="auto"/>
      </w:divBdr>
    </w:div>
    <w:div w:id="2091536661">
      <w:bodyDiv w:val="1"/>
      <w:marLeft w:val="0"/>
      <w:marRight w:val="0"/>
      <w:marTop w:val="0"/>
      <w:marBottom w:val="0"/>
      <w:divBdr>
        <w:top w:val="none" w:sz="0" w:space="0" w:color="auto"/>
        <w:left w:val="none" w:sz="0" w:space="0" w:color="auto"/>
        <w:bottom w:val="none" w:sz="0" w:space="0" w:color="auto"/>
        <w:right w:val="none" w:sz="0" w:space="0" w:color="auto"/>
      </w:divBdr>
    </w:div>
    <w:div w:id="2091728664">
      <w:bodyDiv w:val="1"/>
      <w:marLeft w:val="0"/>
      <w:marRight w:val="0"/>
      <w:marTop w:val="0"/>
      <w:marBottom w:val="0"/>
      <w:divBdr>
        <w:top w:val="none" w:sz="0" w:space="0" w:color="auto"/>
        <w:left w:val="none" w:sz="0" w:space="0" w:color="auto"/>
        <w:bottom w:val="none" w:sz="0" w:space="0" w:color="auto"/>
        <w:right w:val="none" w:sz="0" w:space="0" w:color="auto"/>
      </w:divBdr>
    </w:div>
    <w:div w:id="2091846156">
      <w:bodyDiv w:val="1"/>
      <w:marLeft w:val="0"/>
      <w:marRight w:val="0"/>
      <w:marTop w:val="0"/>
      <w:marBottom w:val="0"/>
      <w:divBdr>
        <w:top w:val="none" w:sz="0" w:space="0" w:color="auto"/>
        <w:left w:val="none" w:sz="0" w:space="0" w:color="auto"/>
        <w:bottom w:val="none" w:sz="0" w:space="0" w:color="auto"/>
        <w:right w:val="none" w:sz="0" w:space="0" w:color="auto"/>
      </w:divBdr>
    </w:div>
    <w:div w:id="2092307312">
      <w:bodyDiv w:val="1"/>
      <w:marLeft w:val="0"/>
      <w:marRight w:val="0"/>
      <w:marTop w:val="0"/>
      <w:marBottom w:val="0"/>
      <w:divBdr>
        <w:top w:val="none" w:sz="0" w:space="0" w:color="auto"/>
        <w:left w:val="none" w:sz="0" w:space="0" w:color="auto"/>
        <w:bottom w:val="none" w:sz="0" w:space="0" w:color="auto"/>
        <w:right w:val="none" w:sz="0" w:space="0" w:color="auto"/>
      </w:divBdr>
    </w:div>
    <w:div w:id="2092311010">
      <w:bodyDiv w:val="1"/>
      <w:marLeft w:val="0"/>
      <w:marRight w:val="0"/>
      <w:marTop w:val="0"/>
      <w:marBottom w:val="0"/>
      <w:divBdr>
        <w:top w:val="none" w:sz="0" w:space="0" w:color="auto"/>
        <w:left w:val="none" w:sz="0" w:space="0" w:color="auto"/>
        <w:bottom w:val="none" w:sz="0" w:space="0" w:color="auto"/>
        <w:right w:val="none" w:sz="0" w:space="0" w:color="auto"/>
      </w:divBdr>
    </w:div>
    <w:div w:id="2092578726">
      <w:bodyDiv w:val="1"/>
      <w:marLeft w:val="0"/>
      <w:marRight w:val="0"/>
      <w:marTop w:val="0"/>
      <w:marBottom w:val="0"/>
      <w:divBdr>
        <w:top w:val="none" w:sz="0" w:space="0" w:color="auto"/>
        <w:left w:val="none" w:sz="0" w:space="0" w:color="auto"/>
        <w:bottom w:val="none" w:sz="0" w:space="0" w:color="auto"/>
        <w:right w:val="none" w:sz="0" w:space="0" w:color="auto"/>
      </w:divBdr>
    </w:div>
    <w:div w:id="2093119041">
      <w:bodyDiv w:val="1"/>
      <w:marLeft w:val="0"/>
      <w:marRight w:val="0"/>
      <w:marTop w:val="0"/>
      <w:marBottom w:val="0"/>
      <w:divBdr>
        <w:top w:val="none" w:sz="0" w:space="0" w:color="auto"/>
        <w:left w:val="none" w:sz="0" w:space="0" w:color="auto"/>
        <w:bottom w:val="none" w:sz="0" w:space="0" w:color="auto"/>
        <w:right w:val="none" w:sz="0" w:space="0" w:color="auto"/>
      </w:divBdr>
    </w:div>
    <w:div w:id="2093312760">
      <w:bodyDiv w:val="1"/>
      <w:marLeft w:val="0"/>
      <w:marRight w:val="0"/>
      <w:marTop w:val="0"/>
      <w:marBottom w:val="0"/>
      <w:divBdr>
        <w:top w:val="none" w:sz="0" w:space="0" w:color="auto"/>
        <w:left w:val="none" w:sz="0" w:space="0" w:color="auto"/>
        <w:bottom w:val="none" w:sz="0" w:space="0" w:color="auto"/>
        <w:right w:val="none" w:sz="0" w:space="0" w:color="auto"/>
      </w:divBdr>
    </w:div>
    <w:div w:id="2093428520">
      <w:bodyDiv w:val="1"/>
      <w:marLeft w:val="0"/>
      <w:marRight w:val="0"/>
      <w:marTop w:val="0"/>
      <w:marBottom w:val="0"/>
      <w:divBdr>
        <w:top w:val="none" w:sz="0" w:space="0" w:color="auto"/>
        <w:left w:val="none" w:sz="0" w:space="0" w:color="auto"/>
        <w:bottom w:val="none" w:sz="0" w:space="0" w:color="auto"/>
        <w:right w:val="none" w:sz="0" w:space="0" w:color="auto"/>
      </w:divBdr>
    </w:div>
    <w:div w:id="2093623244">
      <w:bodyDiv w:val="1"/>
      <w:marLeft w:val="0"/>
      <w:marRight w:val="0"/>
      <w:marTop w:val="0"/>
      <w:marBottom w:val="0"/>
      <w:divBdr>
        <w:top w:val="none" w:sz="0" w:space="0" w:color="auto"/>
        <w:left w:val="none" w:sz="0" w:space="0" w:color="auto"/>
        <w:bottom w:val="none" w:sz="0" w:space="0" w:color="auto"/>
        <w:right w:val="none" w:sz="0" w:space="0" w:color="auto"/>
      </w:divBdr>
    </w:div>
    <w:div w:id="2093820245">
      <w:bodyDiv w:val="1"/>
      <w:marLeft w:val="0"/>
      <w:marRight w:val="0"/>
      <w:marTop w:val="0"/>
      <w:marBottom w:val="0"/>
      <w:divBdr>
        <w:top w:val="none" w:sz="0" w:space="0" w:color="auto"/>
        <w:left w:val="none" w:sz="0" w:space="0" w:color="auto"/>
        <w:bottom w:val="none" w:sz="0" w:space="0" w:color="auto"/>
        <w:right w:val="none" w:sz="0" w:space="0" w:color="auto"/>
      </w:divBdr>
    </w:div>
    <w:div w:id="2094202940">
      <w:bodyDiv w:val="1"/>
      <w:marLeft w:val="0"/>
      <w:marRight w:val="0"/>
      <w:marTop w:val="0"/>
      <w:marBottom w:val="0"/>
      <w:divBdr>
        <w:top w:val="none" w:sz="0" w:space="0" w:color="auto"/>
        <w:left w:val="none" w:sz="0" w:space="0" w:color="auto"/>
        <w:bottom w:val="none" w:sz="0" w:space="0" w:color="auto"/>
        <w:right w:val="none" w:sz="0" w:space="0" w:color="auto"/>
      </w:divBdr>
    </w:div>
    <w:div w:id="2094467572">
      <w:bodyDiv w:val="1"/>
      <w:marLeft w:val="0"/>
      <w:marRight w:val="0"/>
      <w:marTop w:val="0"/>
      <w:marBottom w:val="0"/>
      <w:divBdr>
        <w:top w:val="none" w:sz="0" w:space="0" w:color="auto"/>
        <w:left w:val="none" w:sz="0" w:space="0" w:color="auto"/>
        <w:bottom w:val="none" w:sz="0" w:space="0" w:color="auto"/>
        <w:right w:val="none" w:sz="0" w:space="0" w:color="auto"/>
      </w:divBdr>
    </w:div>
    <w:div w:id="2094934775">
      <w:bodyDiv w:val="1"/>
      <w:marLeft w:val="0"/>
      <w:marRight w:val="0"/>
      <w:marTop w:val="0"/>
      <w:marBottom w:val="0"/>
      <w:divBdr>
        <w:top w:val="none" w:sz="0" w:space="0" w:color="auto"/>
        <w:left w:val="none" w:sz="0" w:space="0" w:color="auto"/>
        <w:bottom w:val="none" w:sz="0" w:space="0" w:color="auto"/>
        <w:right w:val="none" w:sz="0" w:space="0" w:color="auto"/>
      </w:divBdr>
    </w:div>
    <w:div w:id="2095085208">
      <w:bodyDiv w:val="1"/>
      <w:marLeft w:val="0"/>
      <w:marRight w:val="0"/>
      <w:marTop w:val="0"/>
      <w:marBottom w:val="0"/>
      <w:divBdr>
        <w:top w:val="none" w:sz="0" w:space="0" w:color="auto"/>
        <w:left w:val="none" w:sz="0" w:space="0" w:color="auto"/>
        <w:bottom w:val="none" w:sz="0" w:space="0" w:color="auto"/>
        <w:right w:val="none" w:sz="0" w:space="0" w:color="auto"/>
      </w:divBdr>
    </w:div>
    <w:div w:id="2095206593">
      <w:bodyDiv w:val="1"/>
      <w:marLeft w:val="0"/>
      <w:marRight w:val="0"/>
      <w:marTop w:val="0"/>
      <w:marBottom w:val="0"/>
      <w:divBdr>
        <w:top w:val="none" w:sz="0" w:space="0" w:color="auto"/>
        <w:left w:val="none" w:sz="0" w:space="0" w:color="auto"/>
        <w:bottom w:val="none" w:sz="0" w:space="0" w:color="auto"/>
        <w:right w:val="none" w:sz="0" w:space="0" w:color="auto"/>
      </w:divBdr>
    </w:div>
    <w:div w:id="2095277125">
      <w:bodyDiv w:val="1"/>
      <w:marLeft w:val="0"/>
      <w:marRight w:val="0"/>
      <w:marTop w:val="0"/>
      <w:marBottom w:val="0"/>
      <w:divBdr>
        <w:top w:val="none" w:sz="0" w:space="0" w:color="auto"/>
        <w:left w:val="none" w:sz="0" w:space="0" w:color="auto"/>
        <w:bottom w:val="none" w:sz="0" w:space="0" w:color="auto"/>
        <w:right w:val="none" w:sz="0" w:space="0" w:color="auto"/>
      </w:divBdr>
    </w:div>
    <w:div w:id="2095466485">
      <w:bodyDiv w:val="1"/>
      <w:marLeft w:val="0"/>
      <w:marRight w:val="0"/>
      <w:marTop w:val="0"/>
      <w:marBottom w:val="0"/>
      <w:divBdr>
        <w:top w:val="none" w:sz="0" w:space="0" w:color="auto"/>
        <w:left w:val="none" w:sz="0" w:space="0" w:color="auto"/>
        <w:bottom w:val="none" w:sz="0" w:space="0" w:color="auto"/>
        <w:right w:val="none" w:sz="0" w:space="0" w:color="auto"/>
      </w:divBdr>
    </w:div>
    <w:div w:id="2095472680">
      <w:bodyDiv w:val="1"/>
      <w:marLeft w:val="0"/>
      <w:marRight w:val="0"/>
      <w:marTop w:val="0"/>
      <w:marBottom w:val="0"/>
      <w:divBdr>
        <w:top w:val="none" w:sz="0" w:space="0" w:color="auto"/>
        <w:left w:val="none" w:sz="0" w:space="0" w:color="auto"/>
        <w:bottom w:val="none" w:sz="0" w:space="0" w:color="auto"/>
        <w:right w:val="none" w:sz="0" w:space="0" w:color="auto"/>
      </w:divBdr>
    </w:div>
    <w:div w:id="2095738597">
      <w:bodyDiv w:val="1"/>
      <w:marLeft w:val="0"/>
      <w:marRight w:val="0"/>
      <w:marTop w:val="0"/>
      <w:marBottom w:val="0"/>
      <w:divBdr>
        <w:top w:val="none" w:sz="0" w:space="0" w:color="auto"/>
        <w:left w:val="none" w:sz="0" w:space="0" w:color="auto"/>
        <w:bottom w:val="none" w:sz="0" w:space="0" w:color="auto"/>
        <w:right w:val="none" w:sz="0" w:space="0" w:color="auto"/>
      </w:divBdr>
    </w:div>
    <w:div w:id="2096045427">
      <w:bodyDiv w:val="1"/>
      <w:marLeft w:val="0"/>
      <w:marRight w:val="0"/>
      <w:marTop w:val="0"/>
      <w:marBottom w:val="0"/>
      <w:divBdr>
        <w:top w:val="none" w:sz="0" w:space="0" w:color="auto"/>
        <w:left w:val="none" w:sz="0" w:space="0" w:color="auto"/>
        <w:bottom w:val="none" w:sz="0" w:space="0" w:color="auto"/>
        <w:right w:val="none" w:sz="0" w:space="0" w:color="auto"/>
      </w:divBdr>
    </w:div>
    <w:div w:id="2096121229">
      <w:bodyDiv w:val="1"/>
      <w:marLeft w:val="0"/>
      <w:marRight w:val="0"/>
      <w:marTop w:val="0"/>
      <w:marBottom w:val="0"/>
      <w:divBdr>
        <w:top w:val="none" w:sz="0" w:space="0" w:color="auto"/>
        <w:left w:val="none" w:sz="0" w:space="0" w:color="auto"/>
        <w:bottom w:val="none" w:sz="0" w:space="0" w:color="auto"/>
        <w:right w:val="none" w:sz="0" w:space="0" w:color="auto"/>
      </w:divBdr>
    </w:div>
    <w:div w:id="2096395712">
      <w:bodyDiv w:val="1"/>
      <w:marLeft w:val="0"/>
      <w:marRight w:val="0"/>
      <w:marTop w:val="0"/>
      <w:marBottom w:val="0"/>
      <w:divBdr>
        <w:top w:val="none" w:sz="0" w:space="0" w:color="auto"/>
        <w:left w:val="none" w:sz="0" w:space="0" w:color="auto"/>
        <w:bottom w:val="none" w:sz="0" w:space="0" w:color="auto"/>
        <w:right w:val="none" w:sz="0" w:space="0" w:color="auto"/>
      </w:divBdr>
    </w:div>
    <w:div w:id="2096784746">
      <w:bodyDiv w:val="1"/>
      <w:marLeft w:val="0"/>
      <w:marRight w:val="0"/>
      <w:marTop w:val="0"/>
      <w:marBottom w:val="0"/>
      <w:divBdr>
        <w:top w:val="none" w:sz="0" w:space="0" w:color="auto"/>
        <w:left w:val="none" w:sz="0" w:space="0" w:color="auto"/>
        <w:bottom w:val="none" w:sz="0" w:space="0" w:color="auto"/>
        <w:right w:val="none" w:sz="0" w:space="0" w:color="auto"/>
      </w:divBdr>
    </w:div>
    <w:div w:id="2097288862">
      <w:bodyDiv w:val="1"/>
      <w:marLeft w:val="0"/>
      <w:marRight w:val="0"/>
      <w:marTop w:val="0"/>
      <w:marBottom w:val="0"/>
      <w:divBdr>
        <w:top w:val="none" w:sz="0" w:space="0" w:color="auto"/>
        <w:left w:val="none" w:sz="0" w:space="0" w:color="auto"/>
        <w:bottom w:val="none" w:sz="0" w:space="0" w:color="auto"/>
        <w:right w:val="none" w:sz="0" w:space="0" w:color="auto"/>
      </w:divBdr>
    </w:div>
    <w:div w:id="2097628925">
      <w:bodyDiv w:val="1"/>
      <w:marLeft w:val="0"/>
      <w:marRight w:val="0"/>
      <w:marTop w:val="0"/>
      <w:marBottom w:val="0"/>
      <w:divBdr>
        <w:top w:val="none" w:sz="0" w:space="0" w:color="auto"/>
        <w:left w:val="none" w:sz="0" w:space="0" w:color="auto"/>
        <w:bottom w:val="none" w:sz="0" w:space="0" w:color="auto"/>
        <w:right w:val="none" w:sz="0" w:space="0" w:color="auto"/>
      </w:divBdr>
    </w:div>
    <w:div w:id="2097633064">
      <w:bodyDiv w:val="1"/>
      <w:marLeft w:val="0"/>
      <w:marRight w:val="0"/>
      <w:marTop w:val="0"/>
      <w:marBottom w:val="0"/>
      <w:divBdr>
        <w:top w:val="none" w:sz="0" w:space="0" w:color="auto"/>
        <w:left w:val="none" w:sz="0" w:space="0" w:color="auto"/>
        <w:bottom w:val="none" w:sz="0" w:space="0" w:color="auto"/>
        <w:right w:val="none" w:sz="0" w:space="0" w:color="auto"/>
      </w:divBdr>
    </w:div>
    <w:div w:id="2097895701">
      <w:bodyDiv w:val="1"/>
      <w:marLeft w:val="0"/>
      <w:marRight w:val="0"/>
      <w:marTop w:val="0"/>
      <w:marBottom w:val="0"/>
      <w:divBdr>
        <w:top w:val="none" w:sz="0" w:space="0" w:color="auto"/>
        <w:left w:val="none" w:sz="0" w:space="0" w:color="auto"/>
        <w:bottom w:val="none" w:sz="0" w:space="0" w:color="auto"/>
        <w:right w:val="none" w:sz="0" w:space="0" w:color="auto"/>
      </w:divBdr>
    </w:div>
    <w:div w:id="2097898042">
      <w:bodyDiv w:val="1"/>
      <w:marLeft w:val="0"/>
      <w:marRight w:val="0"/>
      <w:marTop w:val="0"/>
      <w:marBottom w:val="0"/>
      <w:divBdr>
        <w:top w:val="none" w:sz="0" w:space="0" w:color="auto"/>
        <w:left w:val="none" w:sz="0" w:space="0" w:color="auto"/>
        <w:bottom w:val="none" w:sz="0" w:space="0" w:color="auto"/>
        <w:right w:val="none" w:sz="0" w:space="0" w:color="auto"/>
      </w:divBdr>
    </w:div>
    <w:div w:id="2098135393">
      <w:bodyDiv w:val="1"/>
      <w:marLeft w:val="0"/>
      <w:marRight w:val="0"/>
      <w:marTop w:val="0"/>
      <w:marBottom w:val="0"/>
      <w:divBdr>
        <w:top w:val="none" w:sz="0" w:space="0" w:color="auto"/>
        <w:left w:val="none" w:sz="0" w:space="0" w:color="auto"/>
        <w:bottom w:val="none" w:sz="0" w:space="0" w:color="auto"/>
        <w:right w:val="none" w:sz="0" w:space="0" w:color="auto"/>
      </w:divBdr>
    </w:div>
    <w:div w:id="2098281783">
      <w:bodyDiv w:val="1"/>
      <w:marLeft w:val="0"/>
      <w:marRight w:val="0"/>
      <w:marTop w:val="0"/>
      <w:marBottom w:val="0"/>
      <w:divBdr>
        <w:top w:val="none" w:sz="0" w:space="0" w:color="auto"/>
        <w:left w:val="none" w:sz="0" w:space="0" w:color="auto"/>
        <w:bottom w:val="none" w:sz="0" w:space="0" w:color="auto"/>
        <w:right w:val="none" w:sz="0" w:space="0" w:color="auto"/>
      </w:divBdr>
    </w:div>
    <w:div w:id="2099016876">
      <w:bodyDiv w:val="1"/>
      <w:marLeft w:val="0"/>
      <w:marRight w:val="0"/>
      <w:marTop w:val="0"/>
      <w:marBottom w:val="0"/>
      <w:divBdr>
        <w:top w:val="none" w:sz="0" w:space="0" w:color="auto"/>
        <w:left w:val="none" w:sz="0" w:space="0" w:color="auto"/>
        <w:bottom w:val="none" w:sz="0" w:space="0" w:color="auto"/>
        <w:right w:val="none" w:sz="0" w:space="0" w:color="auto"/>
      </w:divBdr>
    </w:div>
    <w:div w:id="2099210730">
      <w:bodyDiv w:val="1"/>
      <w:marLeft w:val="0"/>
      <w:marRight w:val="0"/>
      <w:marTop w:val="0"/>
      <w:marBottom w:val="0"/>
      <w:divBdr>
        <w:top w:val="none" w:sz="0" w:space="0" w:color="auto"/>
        <w:left w:val="none" w:sz="0" w:space="0" w:color="auto"/>
        <w:bottom w:val="none" w:sz="0" w:space="0" w:color="auto"/>
        <w:right w:val="none" w:sz="0" w:space="0" w:color="auto"/>
      </w:divBdr>
    </w:div>
    <w:div w:id="2099472632">
      <w:bodyDiv w:val="1"/>
      <w:marLeft w:val="0"/>
      <w:marRight w:val="0"/>
      <w:marTop w:val="0"/>
      <w:marBottom w:val="0"/>
      <w:divBdr>
        <w:top w:val="none" w:sz="0" w:space="0" w:color="auto"/>
        <w:left w:val="none" w:sz="0" w:space="0" w:color="auto"/>
        <w:bottom w:val="none" w:sz="0" w:space="0" w:color="auto"/>
        <w:right w:val="none" w:sz="0" w:space="0" w:color="auto"/>
      </w:divBdr>
    </w:div>
    <w:div w:id="2099861617">
      <w:bodyDiv w:val="1"/>
      <w:marLeft w:val="0"/>
      <w:marRight w:val="0"/>
      <w:marTop w:val="0"/>
      <w:marBottom w:val="0"/>
      <w:divBdr>
        <w:top w:val="none" w:sz="0" w:space="0" w:color="auto"/>
        <w:left w:val="none" w:sz="0" w:space="0" w:color="auto"/>
        <w:bottom w:val="none" w:sz="0" w:space="0" w:color="auto"/>
        <w:right w:val="none" w:sz="0" w:space="0" w:color="auto"/>
      </w:divBdr>
    </w:div>
    <w:div w:id="2099866588">
      <w:bodyDiv w:val="1"/>
      <w:marLeft w:val="0"/>
      <w:marRight w:val="0"/>
      <w:marTop w:val="0"/>
      <w:marBottom w:val="0"/>
      <w:divBdr>
        <w:top w:val="none" w:sz="0" w:space="0" w:color="auto"/>
        <w:left w:val="none" w:sz="0" w:space="0" w:color="auto"/>
        <w:bottom w:val="none" w:sz="0" w:space="0" w:color="auto"/>
        <w:right w:val="none" w:sz="0" w:space="0" w:color="auto"/>
      </w:divBdr>
    </w:div>
    <w:div w:id="2100298034">
      <w:bodyDiv w:val="1"/>
      <w:marLeft w:val="0"/>
      <w:marRight w:val="0"/>
      <w:marTop w:val="0"/>
      <w:marBottom w:val="0"/>
      <w:divBdr>
        <w:top w:val="none" w:sz="0" w:space="0" w:color="auto"/>
        <w:left w:val="none" w:sz="0" w:space="0" w:color="auto"/>
        <w:bottom w:val="none" w:sz="0" w:space="0" w:color="auto"/>
        <w:right w:val="none" w:sz="0" w:space="0" w:color="auto"/>
      </w:divBdr>
    </w:div>
    <w:div w:id="2100321759">
      <w:bodyDiv w:val="1"/>
      <w:marLeft w:val="0"/>
      <w:marRight w:val="0"/>
      <w:marTop w:val="0"/>
      <w:marBottom w:val="0"/>
      <w:divBdr>
        <w:top w:val="none" w:sz="0" w:space="0" w:color="auto"/>
        <w:left w:val="none" w:sz="0" w:space="0" w:color="auto"/>
        <w:bottom w:val="none" w:sz="0" w:space="0" w:color="auto"/>
        <w:right w:val="none" w:sz="0" w:space="0" w:color="auto"/>
      </w:divBdr>
    </w:div>
    <w:div w:id="2100324235">
      <w:bodyDiv w:val="1"/>
      <w:marLeft w:val="0"/>
      <w:marRight w:val="0"/>
      <w:marTop w:val="0"/>
      <w:marBottom w:val="0"/>
      <w:divBdr>
        <w:top w:val="none" w:sz="0" w:space="0" w:color="auto"/>
        <w:left w:val="none" w:sz="0" w:space="0" w:color="auto"/>
        <w:bottom w:val="none" w:sz="0" w:space="0" w:color="auto"/>
        <w:right w:val="none" w:sz="0" w:space="0" w:color="auto"/>
      </w:divBdr>
    </w:div>
    <w:div w:id="2100439899">
      <w:bodyDiv w:val="1"/>
      <w:marLeft w:val="0"/>
      <w:marRight w:val="0"/>
      <w:marTop w:val="0"/>
      <w:marBottom w:val="0"/>
      <w:divBdr>
        <w:top w:val="none" w:sz="0" w:space="0" w:color="auto"/>
        <w:left w:val="none" w:sz="0" w:space="0" w:color="auto"/>
        <w:bottom w:val="none" w:sz="0" w:space="0" w:color="auto"/>
        <w:right w:val="none" w:sz="0" w:space="0" w:color="auto"/>
      </w:divBdr>
    </w:div>
    <w:div w:id="2100517520">
      <w:bodyDiv w:val="1"/>
      <w:marLeft w:val="0"/>
      <w:marRight w:val="0"/>
      <w:marTop w:val="0"/>
      <w:marBottom w:val="0"/>
      <w:divBdr>
        <w:top w:val="none" w:sz="0" w:space="0" w:color="auto"/>
        <w:left w:val="none" w:sz="0" w:space="0" w:color="auto"/>
        <w:bottom w:val="none" w:sz="0" w:space="0" w:color="auto"/>
        <w:right w:val="none" w:sz="0" w:space="0" w:color="auto"/>
      </w:divBdr>
    </w:div>
    <w:div w:id="2100788089">
      <w:bodyDiv w:val="1"/>
      <w:marLeft w:val="0"/>
      <w:marRight w:val="0"/>
      <w:marTop w:val="0"/>
      <w:marBottom w:val="0"/>
      <w:divBdr>
        <w:top w:val="none" w:sz="0" w:space="0" w:color="auto"/>
        <w:left w:val="none" w:sz="0" w:space="0" w:color="auto"/>
        <w:bottom w:val="none" w:sz="0" w:space="0" w:color="auto"/>
        <w:right w:val="none" w:sz="0" w:space="0" w:color="auto"/>
      </w:divBdr>
    </w:div>
    <w:div w:id="2101294406">
      <w:bodyDiv w:val="1"/>
      <w:marLeft w:val="0"/>
      <w:marRight w:val="0"/>
      <w:marTop w:val="0"/>
      <w:marBottom w:val="0"/>
      <w:divBdr>
        <w:top w:val="none" w:sz="0" w:space="0" w:color="auto"/>
        <w:left w:val="none" w:sz="0" w:space="0" w:color="auto"/>
        <w:bottom w:val="none" w:sz="0" w:space="0" w:color="auto"/>
        <w:right w:val="none" w:sz="0" w:space="0" w:color="auto"/>
      </w:divBdr>
    </w:div>
    <w:div w:id="2101365248">
      <w:bodyDiv w:val="1"/>
      <w:marLeft w:val="0"/>
      <w:marRight w:val="0"/>
      <w:marTop w:val="0"/>
      <w:marBottom w:val="0"/>
      <w:divBdr>
        <w:top w:val="none" w:sz="0" w:space="0" w:color="auto"/>
        <w:left w:val="none" w:sz="0" w:space="0" w:color="auto"/>
        <w:bottom w:val="none" w:sz="0" w:space="0" w:color="auto"/>
        <w:right w:val="none" w:sz="0" w:space="0" w:color="auto"/>
      </w:divBdr>
    </w:div>
    <w:div w:id="2101635527">
      <w:bodyDiv w:val="1"/>
      <w:marLeft w:val="0"/>
      <w:marRight w:val="0"/>
      <w:marTop w:val="0"/>
      <w:marBottom w:val="0"/>
      <w:divBdr>
        <w:top w:val="none" w:sz="0" w:space="0" w:color="auto"/>
        <w:left w:val="none" w:sz="0" w:space="0" w:color="auto"/>
        <w:bottom w:val="none" w:sz="0" w:space="0" w:color="auto"/>
        <w:right w:val="none" w:sz="0" w:space="0" w:color="auto"/>
      </w:divBdr>
    </w:div>
    <w:div w:id="2101638129">
      <w:bodyDiv w:val="1"/>
      <w:marLeft w:val="0"/>
      <w:marRight w:val="0"/>
      <w:marTop w:val="0"/>
      <w:marBottom w:val="0"/>
      <w:divBdr>
        <w:top w:val="none" w:sz="0" w:space="0" w:color="auto"/>
        <w:left w:val="none" w:sz="0" w:space="0" w:color="auto"/>
        <w:bottom w:val="none" w:sz="0" w:space="0" w:color="auto"/>
        <w:right w:val="none" w:sz="0" w:space="0" w:color="auto"/>
      </w:divBdr>
    </w:div>
    <w:div w:id="2102338908">
      <w:bodyDiv w:val="1"/>
      <w:marLeft w:val="0"/>
      <w:marRight w:val="0"/>
      <w:marTop w:val="0"/>
      <w:marBottom w:val="0"/>
      <w:divBdr>
        <w:top w:val="none" w:sz="0" w:space="0" w:color="auto"/>
        <w:left w:val="none" w:sz="0" w:space="0" w:color="auto"/>
        <w:bottom w:val="none" w:sz="0" w:space="0" w:color="auto"/>
        <w:right w:val="none" w:sz="0" w:space="0" w:color="auto"/>
      </w:divBdr>
    </w:div>
    <w:div w:id="2102724979">
      <w:bodyDiv w:val="1"/>
      <w:marLeft w:val="0"/>
      <w:marRight w:val="0"/>
      <w:marTop w:val="0"/>
      <w:marBottom w:val="0"/>
      <w:divBdr>
        <w:top w:val="none" w:sz="0" w:space="0" w:color="auto"/>
        <w:left w:val="none" w:sz="0" w:space="0" w:color="auto"/>
        <w:bottom w:val="none" w:sz="0" w:space="0" w:color="auto"/>
        <w:right w:val="none" w:sz="0" w:space="0" w:color="auto"/>
      </w:divBdr>
    </w:div>
    <w:div w:id="2102754584">
      <w:bodyDiv w:val="1"/>
      <w:marLeft w:val="0"/>
      <w:marRight w:val="0"/>
      <w:marTop w:val="0"/>
      <w:marBottom w:val="0"/>
      <w:divBdr>
        <w:top w:val="none" w:sz="0" w:space="0" w:color="auto"/>
        <w:left w:val="none" w:sz="0" w:space="0" w:color="auto"/>
        <w:bottom w:val="none" w:sz="0" w:space="0" w:color="auto"/>
        <w:right w:val="none" w:sz="0" w:space="0" w:color="auto"/>
      </w:divBdr>
    </w:div>
    <w:div w:id="2103140949">
      <w:bodyDiv w:val="1"/>
      <w:marLeft w:val="0"/>
      <w:marRight w:val="0"/>
      <w:marTop w:val="0"/>
      <w:marBottom w:val="0"/>
      <w:divBdr>
        <w:top w:val="none" w:sz="0" w:space="0" w:color="auto"/>
        <w:left w:val="none" w:sz="0" w:space="0" w:color="auto"/>
        <w:bottom w:val="none" w:sz="0" w:space="0" w:color="auto"/>
        <w:right w:val="none" w:sz="0" w:space="0" w:color="auto"/>
      </w:divBdr>
    </w:div>
    <w:div w:id="2103141655">
      <w:bodyDiv w:val="1"/>
      <w:marLeft w:val="0"/>
      <w:marRight w:val="0"/>
      <w:marTop w:val="0"/>
      <w:marBottom w:val="0"/>
      <w:divBdr>
        <w:top w:val="none" w:sz="0" w:space="0" w:color="auto"/>
        <w:left w:val="none" w:sz="0" w:space="0" w:color="auto"/>
        <w:bottom w:val="none" w:sz="0" w:space="0" w:color="auto"/>
        <w:right w:val="none" w:sz="0" w:space="0" w:color="auto"/>
      </w:divBdr>
    </w:div>
    <w:div w:id="2103211614">
      <w:bodyDiv w:val="1"/>
      <w:marLeft w:val="0"/>
      <w:marRight w:val="0"/>
      <w:marTop w:val="0"/>
      <w:marBottom w:val="0"/>
      <w:divBdr>
        <w:top w:val="none" w:sz="0" w:space="0" w:color="auto"/>
        <w:left w:val="none" w:sz="0" w:space="0" w:color="auto"/>
        <w:bottom w:val="none" w:sz="0" w:space="0" w:color="auto"/>
        <w:right w:val="none" w:sz="0" w:space="0" w:color="auto"/>
      </w:divBdr>
    </w:div>
    <w:div w:id="2103254712">
      <w:bodyDiv w:val="1"/>
      <w:marLeft w:val="0"/>
      <w:marRight w:val="0"/>
      <w:marTop w:val="0"/>
      <w:marBottom w:val="0"/>
      <w:divBdr>
        <w:top w:val="none" w:sz="0" w:space="0" w:color="auto"/>
        <w:left w:val="none" w:sz="0" w:space="0" w:color="auto"/>
        <w:bottom w:val="none" w:sz="0" w:space="0" w:color="auto"/>
        <w:right w:val="none" w:sz="0" w:space="0" w:color="auto"/>
      </w:divBdr>
    </w:div>
    <w:div w:id="2103527248">
      <w:bodyDiv w:val="1"/>
      <w:marLeft w:val="0"/>
      <w:marRight w:val="0"/>
      <w:marTop w:val="0"/>
      <w:marBottom w:val="0"/>
      <w:divBdr>
        <w:top w:val="none" w:sz="0" w:space="0" w:color="auto"/>
        <w:left w:val="none" w:sz="0" w:space="0" w:color="auto"/>
        <w:bottom w:val="none" w:sz="0" w:space="0" w:color="auto"/>
        <w:right w:val="none" w:sz="0" w:space="0" w:color="auto"/>
      </w:divBdr>
    </w:div>
    <w:div w:id="2103790907">
      <w:bodyDiv w:val="1"/>
      <w:marLeft w:val="0"/>
      <w:marRight w:val="0"/>
      <w:marTop w:val="0"/>
      <w:marBottom w:val="0"/>
      <w:divBdr>
        <w:top w:val="none" w:sz="0" w:space="0" w:color="auto"/>
        <w:left w:val="none" w:sz="0" w:space="0" w:color="auto"/>
        <w:bottom w:val="none" w:sz="0" w:space="0" w:color="auto"/>
        <w:right w:val="none" w:sz="0" w:space="0" w:color="auto"/>
      </w:divBdr>
    </w:div>
    <w:div w:id="2103839855">
      <w:bodyDiv w:val="1"/>
      <w:marLeft w:val="0"/>
      <w:marRight w:val="0"/>
      <w:marTop w:val="0"/>
      <w:marBottom w:val="0"/>
      <w:divBdr>
        <w:top w:val="none" w:sz="0" w:space="0" w:color="auto"/>
        <w:left w:val="none" w:sz="0" w:space="0" w:color="auto"/>
        <w:bottom w:val="none" w:sz="0" w:space="0" w:color="auto"/>
        <w:right w:val="none" w:sz="0" w:space="0" w:color="auto"/>
      </w:divBdr>
    </w:div>
    <w:div w:id="2104034460">
      <w:bodyDiv w:val="1"/>
      <w:marLeft w:val="0"/>
      <w:marRight w:val="0"/>
      <w:marTop w:val="0"/>
      <w:marBottom w:val="0"/>
      <w:divBdr>
        <w:top w:val="none" w:sz="0" w:space="0" w:color="auto"/>
        <w:left w:val="none" w:sz="0" w:space="0" w:color="auto"/>
        <w:bottom w:val="none" w:sz="0" w:space="0" w:color="auto"/>
        <w:right w:val="none" w:sz="0" w:space="0" w:color="auto"/>
      </w:divBdr>
    </w:div>
    <w:div w:id="2104376652">
      <w:bodyDiv w:val="1"/>
      <w:marLeft w:val="0"/>
      <w:marRight w:val="0"/>
      <w:marTop w:val="0"/>
      <w:marBottom w:val="0"/>
      <w:divBdr>
        <w:top w:val="none" w:sz="0" w:space="0" w:color="auto"/>
        <w:left w:val="none" w:sz="0" w:space="0" w:color="auto"/>
        <w:bottom w:val="none" w:sz="0" w:space="0" w:color="auto"/>
        <w:right w:val="none" w:sz="0" w:space="0" w:color="auto"/>
      </w:divBdr>
    </w:div>
    <w:div w:id="2104715347">
      <w:bodyDiv w:val="1"/>
      <w:marLeft w:val="0"/>
      <w:marRight w:val="0"/>
      <w:marTop w:val="0"/>
      <w:marBottom w:val="0"/>
      <w:divBdr>
        <w:top w:val="none" w:sz="0" w:space="0" w:color="auto"/>
        <w:left w:val="none" w:sz="0" w:space="0" w:color="auto"/>
        <w:bottom w:val="none" w:sz="0" w:space="0" w:color="auto"/>
        <w:right w:val="none" w:sz="0" w:space="0" w:color="auto"/>
      </w:divBdr>
    </w:div>
    <w:div w:id="2104719493">
      <w:bodyDiv w:val="1"/>
      <w:marLeft w:val="0"/>
      <w:marRight w:val="0"/>
      <w:marTop w:val="0"/>
      <w:marBottom w:val="0"/>
      <w:divBdr>
        <w:top w:val="none" w:sz="0" w:space="0" w:color="auto"/>
        <w:left w:val="none" w:sz="0" w:space="0" w:color="auto"/>
        <w:bottom w:val="none" w:sz="0" w:space="0" w:color="auto"/>
        <w:right w:val="none" w:sz="0" w:space="0" w:color="auto"/>
      </w:divBdr>
    </w:div>
    <w:div w:id="2104760734">
      <w:bodyDiv w:val="1"/>
      <w:marLeft w:val="0"/>
      <w:marRight w:val="0"/>
      <w:marTop w:val="0"/>
      <w:marBottom w:val="0"/>
      <w:divBdr>
        <w:top w:val="none" w:sz="0" w:space="0" w:color="auto"/>
        <w:left w:val="none" w:sz="0" w:space="0" w:color="auto"/>
        <w:bottom w:val="none" w:sz="0" w:space="0" w:color="auto"/>
        <w:right w:val="none" w:sz="0" w:space="0" w:color="auto"/>
      </w:divBdr>
    </w:div>
    <w:div w:id="2104959779">
      <w:bodyDiv w:val="1"/>
      <w:marLeft w:val="0"/>
      <w:marRight w:val="0"/>
      <w:marTop w:val="0"/>
      <w:marBottom w:val="0"/>
      <w:divBdr>
        <w:top w:val="none" w:sz="0" w:space="0" w:color="auto"/>
        <w:left w:val="none" w:sz="0" w:space="0" w:color="auto"/>
        <w:bottom w:val="none" w:sz="0" w:space="0" w:color="auto"/>
        <w:right w:val="none" w:sz="0" w:space="0" w:color="auto"/>
      </w:divBdr>
    </w:div>
    <w:div w:id="2105371038">
      <w:bodyDiv w:val="1"/>
      <w:marLeft w:val="0"/>
      <w:marRight w:val="0"/>
      <w:marTop w:val="0"/>
      <w:marBottom w:val="0"/>
      <w:divBdr>
        <w:top w:val="none" w:sz="0" w:space="0" w:color="auto"/>
        <w:left w:val="none" w:sz="0" w:space="0" w:color="auto"/>
        <w:bottom w:val="none" w:sz="0" w:space="0" w:color="auto"/>
        <w:right w:val="none" w:sz="0" w:space="0" w:color="auto"/>
      </w:divBdr>
    </w:div>
    <w:div w:id="2105414618">
      <w:bodyDiv w:val="1"/>
      <w:marLeft w:val="0"/>
      <w:marRight w:val="0"/>
      <w:marTop w:val="0"/>
      <w:marBottom w:val="0"/>
      <w:divBdr>
        <w:top w:val="none" w:sz="0" w:space="0" w:color="auto"/>
        <w:left w:val="none" w:sz="0" w:space="0" w:color="auto"/>
        <w:bottom w:val="none" w:sz="0" w:space="0" w:color="auto"/>
        <w:right w:val="none" w:sz="0" w:space="0" w:color="auto"/>
      </w:divBdr>
    </w:div>
    <w:div w:id="2105570183">
      <w:bodyDiv w:val="1"/>
      <w:marLeft w:val="0"/>
      <w:marRight w:val="0"/>
      <w:marTop w:val="0"/>
      <w:marBottom w:val="0"/>
      <w:divBdr>
        <w:top w:val="none" w:sz="0" w:space="0" w:color="auto"/>
        <w:left w:val="none" w:sz="0" w:space="0" w:color="auto"/>
        <w:bottom w:val="none" w:sz="0" w:space="0" w:color="auto"/>
        <w:right w:val="none" w:sz="0" w:space="0" w:color="auto"/>
      </w:divBdr>
    </w:div>
    <w:div w:id="2106143610">
      <w:bodyDiv w:val="1"/>
      <w:marLeft w:val="0"/>
      <w:marRight w:val="0"/>
      <w:marTop w:val="0"/>
      <w:marBottom w:val="0"/>
      <w:divBdr>
        <w:top w:val="none" w:sz="0" w:space="0" w:color="auto"/>
        <w:left w:val="none" w:sz="0" w:space="0" w:color="auto"/>
        <w:bottom w:val="none" w:sz="0" w:space="0" w:color="auto"/>
        <w:right w:val="none" w:sz="0" w:space="0" w:color="auto"/>
      </w:divBdr>
    </w:div>
    <w:div w:id="2106267279">
      <w:bodyDiv w:val="1"/>
      <w:marLeft w:val="0"/>
      <w:marRight w:val="0"/>
      <w:marTop w:val="0"/>
      <w:marBottom w:val="0"/>
      <w:divBdr>
        <w:top w:val="none" w:sz="0" w:space="0" w:color="auto"/>
        <w:left w:val="none" w:sz="0" w:space="0" w:color="auto"/>
        <w:bottom w:val="none" w:sz="0" w:space="0" w:color="auto"/>
        <w:right w:val="none" w:sz="0" w:space="0" w:color="auto"/>
      </w:divBdr>
    </w:div>
    <w:div w:id="2106268288">
      <w:bodyDiv w:val="1"/>
      <w:marLeft w:val="0"/>
      <w:marRight w:val="0"/>
      <w:marTop w:val="0"/>
      <w:marBottom w:val="0"/>
      <w:divBdr>
        <w:top w:val="none" w:sz="0" w:space="0" w:color="auto"/>
        <w:left w:val="none" w:sz="0" w:space="0" w:color="auto"/>
        <w:bottom w:val="none" w:sz="0" w:space="0" w:color="auto"/>
        <w:right w:val="none" w:sz="0" w:space="0" w:color="auto"/>
      </w:divBdr>
    </w:div>
    <w:div w:id="2106487161">
      <w:bodyDiv w:val="1"/>
      <w:marLeft w:val="0"/>
      <w:marRight w:val="0"/>
      <w:marTop w:val="0"/>
      <w:marBottom w:val="0"/>
      <w:divBdr>
        <w:top w:val="none" w:sz="0" w:space="0" w:color="auto"/>
        <w:left w:val="none" w:sz="0" w:space="0" w:color="auto"/>
        <w:bottom w:val="none" w:sz="0" w:space="0" w:color="auto"/>
        <w:right w:val="none" w:sz="0" w:space="0" w:color="auto"/>
      </w:divBdr>
    </w:div>
    <w:div w:id="2106536329">
      <w:bodyDiv w:val="1"/>
      <w:marLeft w:val="0"/>
      <w:marRight w:val="0"/>
      <w:marTop w:val="0"/>
      <w:marBottom w:val="0"/>
      <w:divBdr>
        <w:top w:val="none" w:sz="0" w:space="0" w:color="auto"/>
        <w:left w:val="none" w:sz="0" w:space="0" w:color="auto"/>
        <w:bottom w:val="none" w:sz="0" w:space="0" w:color="auto"/>
        <w:right w:val="none" w:sz="0" w:space="0" w:color="auto"/>
      </w:divBdr>
    </w:div>
    <w:div w:id="2107187124">
      <w:bodyDiv w:val="1"/>
      <w:marLeft w:val="0"/>
      <w:marRight w:val="0"/>
      <w:marTop w:val="0"/>
      <w:marBottom w:val="0"/>
      <w:divBdr>
        <w:top w:val="none" w:sz="0" w:space="0" w:color="auto"/>
        <w:left w:val="none" w:sz="0" w:space="0" w:color="auto"/>
        <w:bottom w:val="none" w:sz="0" w:space="0" w:color="auto"/>
        <w:right w:val="none" w:sz="0" w:space="0" w:color="auto"/>
      </w:divBdr>
    </w:div>
    <w:div w:id="2107534194">
      <w:bodyDiv w:val="1"/>
      <w:marLeft w:val="0"/>
      <w:marRight w:val="0"/>
      <w:marTop w:val="0"/>
      <w:marBottom w:val="0"/>
      <w:divBdr>
        <w:top w:val="none" w:sz="0" w:space="0" w:color="auto"/>
        <w:left w:val="none" w:sz="0" w:space="0" w:color="auto"/>
        <w:bottom w:val="none" w:sz="0" w:space="0" w:color="auto"/>
        <w:right w:val="none" w:sz="0" w:space="0" w:color="auto"/>
      </w:divBdr>
    </w:div>
    <w:div w:id="2107848515">
      <w:bodyDiv w:val="1"/>
      <w:marLeft w:val="0"/>
      <w:marRight w:val="0"/>
      <w:marTop w:val="0"/>
      <w:marBottom w:val="0"/>
      <w:divBdr>
        <w:top w:val="none" w:sz="0" w:space="0" w:color="auto"/>
        <w:left w:val="none" w:sz="0" w:space="0" w:color="auto"/>
        <w:bottom w:val="none" w:sz="0" w:space="0" w:color="auto"/>
        <w:right w:val="none" w:sz="0" w:space="0" w:color="auto"/>
      </w:divBdr>
    </w:div>
    <w:div w:id="2107919933">
      <w:bodyDiv w:val="1"/>
      <w:marLeft w:val="0"/>
      <w:marRight w:val="0"/>
      <w:marTop w:val="0"/>
      <w:marBottom w:val="0"/>
      <w:divBdr>
        <w:top w:val="none" w:sz="0" w:space="0" w:color="auto"/>
        <w:left w:val="none" w:sz="0" w:space="0" w:color="auto"/>
        <w:bottom w:val="none" w:sz="0" w:space="0" w:color="auto"/>
        <w:right w:val="none" w:sz="0" w:space="0" w:color="auto"/>
      </w:divBdr>
    </w:div>
    <w:div w:id="2108311762">
      <w:bodyDiv w:val="1"/>
      <w:marLeft w:val="0"/>
      <w:marRight w:val="0"/>
      <w:marTop w:val="0"/>
      <w:marBottom w:val="0"/>
      <w:divBdr>
        <w:top w:val="none" w:sz="0" w:space="0" w:color="auto"/>
        <w:left w:val="none" w:sz="0" w:space="0" w:color="auto"/>
        <w:bottom w:val="none" w:sz="0" w:space="0" w:color="auto"/>
        <w:right w:val="none" w:sz="0" w:space="0" w:color="auto"/>
      </w:divBdr>
    </w:div>
    <w:div w:id="2108456275">
      <w:bodyDiv w:val="1"/>
      <w:marLeft w:val="0"/>
      <w:marRight w:val="0"/>
      <w:marTop w:val="0"/>
      <w:marBottom w:val="0"/>
      <w:divBdr>
        <w:top w:val="none" w:sz="0" w:space="0" w:color="auto"/>
        <w:left w:val="none" w:sz="0" w:space="0" w:color="auto"/>
        <w:bottom w:val="none" w:sz="0" w:space="0" w:color="auto"/>
        <w:right w:val="none" w:sz="0" w:space="0" w:color="auto"/>
      </w:divBdr>
    </w:div>
    <w:div w:id="2108456853">
      <w:bodyDiv w:val="1"/>
      <w:marLeft w:val="0"/>
      <w:marRight w:val="0"/>
      <w:marTop w:val="0"/>
      <w:marBottom w:val="0"/>
      <w:divBdr>
        <w:top w:val="none" w:sz="0" w:space="0" w:color="auto"/>
        <w:left w:val="none" w:sz="0" w:space="0" w:color="auto"/>
        <w:bottom w:val="none" w:sz="0" w:space="0" w:color="auto"/>
        <w:right w:val="none" w:sz="0" w:space="0" w:color="auto"/>
      </w:divBdr>
    </w:div>
    <w:div w:id="2108623004">
      <w:bodyDiv w:val="1"/>
      <w:marLeft w:val="0"/>
      <w:marRight w:val="0"/>
      <w:marTop w:val="0"/>
      <w:marBottom w:val="0"/>
      <w:divBdr>
        <w:top w:val="none" w:sz="0" w:space="0" w:color="auto"/>
        <w:left w:val="none" w:sz="0" w:space="0" w:color="auto"/>
        <w:bottom w:val="none" w:sz="0" w:space="0" w:color="auto"/>
        <w:right w:val="none" w:sz="0" w:space="0" w:color="auto"/>
      </w:divBdr>
    </w:div>
    <w:div w:id="2108769193">
      <w:bodyDiv w:val="1"/>
      <w:marLeft w:val="0"/>
      <w:marRight w:val="0"/>
      <w:marTop w:val="0"/>
      <w:marBottom w:val="0"/>
      <w:divBdr>
        <w:top w:val="none" w:sz="0" w:space="0" w:color="auto"/>
        <w:left w:val="none" w:sz="0" w:space="0" w:color="auto"/>
        <w:bottom w:val="none" w:sz="0" w:space="0" w:color="auto"/>
        <w:right w:val="none" w:sz="0" w:space="0" w:color="auto"/>
      </w:divBdr>
    </w:div>
    <w:div w:id="2108891202">
      <w:bodyDiv w:val="1"/>
      <w:marLeft w:val="0"/>
      <w:marRight w:val="0"/>
      <w:marTop w:val="0"/>
      <w:marBottom w:val="0"/>
      <w:divBdr>
        <w:top w:val="none" w:sz="0" w:space="0" w:color="auto"/>
        <w:left w:val="none" w:sz="0" w:space="0" w:color="auto"/>
        <w:bottom w:val="none" w:sz="0" w:space="0" w:color="auto"/>
        <w:right w:val="none" w:sz="0" w:space="0" w:color="auto"/>
      </w:divBdr>
    </w:div>
    <w:div w:id="2109034672">
      <w:bodyDiv w:val="1"/>
      <w:marLeft w:val="0"/>
      <w:marRight w:val="0"/>
      <w:marTop w:val="0"/>
      <w:marBottom w:val="0"/>
      <w:divBdr>
        <w:top w:val="none" w:sz="0" w:space="0" w:color="auto"/>
        <w:left w:val="none" w:sz="0" w:space="0" w:color="auto"/>
        <w:bottom w:val="none" w:sz="0" w:space="0" w:color="auto"/>
        <w:right w:val="none" w:sz="0" w:space="0" w:color="auto"/>
      </w:divBdr>
    </w:div>
    <w:div w:id="2109232368">
      <w:bodyDiv w:val="1"/>
      <w:marLeft w:val="0"/>
      <w:marRight w:val="0"/>
      <w:marTop w:val="0"/>
      <w:marBottom w:val="0"/>
      <w:divBdr>
        <w:top w:val="none" w:sz="0" w:space="0" w:color="auto"/>
        <w:left w:val="none" w:sz="0" w:space="0" w:color="auto"/>
        <w:bottom w:val="none" w:sz="0" w:space="0" w:color="auto"/>
        <w:right w:val="none" w:sz="0" w:space="0" w:color="auto"/>
      </w:divBdr>
    </w:div>
    <w:div w:id="2109497668">
      <w:bodyDiv w:val="1"/>
      <w:marLeft w:val="0"/>
      <w:marRight w:val="0"/>
      <w:marTop w:val="0"/>
      <w:marBottom w:val="0"/>
      <w:divBdr>
        <w:top w:val="none" w:sz="0" w:space="0" w:color="auto"/>
        <w:left w:val="none" w:sz="0" w:space="0" w:color="auto"/>
        <w:bottom w:val="none" w:sz="0" w:space="0" w:color="auto"/>
        <w:right w:val="none" w:sz="0" w:space="0" w:color="auto"/>
      </w:divBdr>
    </w:div>
    <w:div w:id="2109499107">
      <w:bodyDiv w:val="1"/>
      <w:marLeft w:val="0"/>
      <w:marRight w:val="0"/>
      <w:marTop w:val="0"/>
      <w:marBottom w:val="0"/>
      <w:divBdr>
        <w:top w:val="none" w:sz="0" w:space="0" w:color="auto"/>
        <w:left w:val="none" w:sz="0" w:space="0" w:color="auto"/>
        <w:bottom w:val="none" w:sz="0" w:space="0" w:color="auto"/>
        <w:right w:val="none" w:sz="0" w:space="0" w:color="auto"/>
      </w:divBdr>
    </w:div>
    <w:div w:id="2109540442">
      <w:bodyDiv w:val="1"/>
      <w:marLeft w:val="0"/>
      <w:marRight w:val="0"/>
      <w:marTop w:val="0"/>
      <w:marBottom w:val="0"/>
      <w:divBdr>
        <w:top w:val="none" w:sz="0" w:space="0" w:color="auto"/>
        <w:left w:val="none" w:sz="0" w:space="0" w:color="auto"/>
        <w:bottom w:val="none" w:sz="0" w:space="0" w:color="auto"/>
        <w:right w:val="none" w:sz="0" w:space="0" w:color="auto"/>
      </w:divBdr>
    </w:div>
    <w:div w:id="2109737565">
      <w:bodyDiv w:val="1"/>
      <w:marLeft w:val="0"/>
      <w:marRight w:val="0"/>
      <w:marTop w:val="0"/>
      <w:marBottom w:val="0"/>
      <w:divBdr>
        <w:top w:val="none" w:sz="0" w:space="0" w:color="auto"/>
        <w:left w:val="none" w:sz="0" w:space="0" w:color="auto"/>
        <w:bottom w:val="none" w:sz="0" w:space="0" w:color="auto"/>
        <w:right w:val="none" w:sz="0" w:space="0" w:color="auto"/>
      </w:divBdr>
    </w:div>
    <w:div w:id="2109999619">
      <w:bodyDiv w:val="1"/>
      <w:marLeft w:val="0"/>
      <w:marRight w:val="0"/>
      <w:marTop w:val="0"/>
      <w:marBottom w:val="0"/>
      <w:divBdr>
        <w:top w:val="none" w:sz="0" w:space="0" w:color="auto"/>
        <w:left w:val="none" w:sz="0" w:space="0" w:color="auto"/>
        <w:bottom w:val="none" w:sz="0" w:space="0" w:color="auto"/>
        <w:right w:val="none" w:sz="0" w:space="0" w:color="auto"/>
      </w:divBdr>
    </w:div>
    <w:div w:id="2110273901">
      <w:bodyDiv w:val="1"/>
      <w:marLeft w:val="0"/>
      <w:marRight w:val="0"/>
      <w:marTop w:val="0"/>
      <w:marBottom w:val="0"/>
      <w:divBdr>
        <w:top w:val="none" w:sz="0" w:space="0" w:color="auto"/>
        <w:left w:val="none" w:sz="0" w:space="0" w:color="auto"/>
        <w:bottom w:val="none" w:sz="0" w:space="0" w:color="auto"/>
        <w:right w:val="none" w:sz="0" w:space="0" w:color="auto"/>
      </w:divBdr>
    </w:div>
    <w:div w:id="2110345180">
      <w:bodyDiv w:val="1"/>
      <w:marLeft w:val="0"/>
      <w:marRight w:val="0"/>
      <w:marTop w:val="0"/>
      <w:marBottom w:val="0"/>
      <w:divBdr>
        <w:top w:val="none" w:sz="0" w:space="0" w:color="auto"/>
        <w:left w:val="none" w:sz="0" w:space="0" w:color="auto"/>
        <w:bottom w:val="none" w:sz="0" w:space="0" w:color="auto"/>
        <w:right w:val="none" w:sz="0" w:space="0" w:color="auto"/>
      </w:divBdr>
    </w:div>
    <w:div w:id="2110661218">
      <w:bodyDiv w:val="1"/>
      <w:marLeft w:val="0"/>
      <w:marRight w:val="0"/>
      <w:marTop w:val="0"/>
      <w:marBottom w:val="0"/>
      <w:divBdr>
        <w:top w:val="none" w:sz="0" w:space="0" w:color="auto"/>
        <w:left w:val="none" w:sz="0" w:space="0" w:color="auto"/>
        <w:bottom w:val="none" w:sz="0" w:space="0" w:color="auto"/>
        <w:right w:val="none" w:sz="0" w:space="0" w:color="auto"/>
      </w:divBdr>
    </w:div>
    <w:div w:id="2110662758">
      <w:bodyDiv w:val="1"/>
      <w:marLeft w:val="0"/>
      <w:marRight w:val="0"/>
      <w:marTop w:val="0"/>
      <w:marBottom w:val="0"/>
      <w:divBdr>
        <w:top w:val="none" w:sz="0" w:space="0" w:color="auto"/>
        <w:left w:val="none" w:sz="0" w:space="0" w:color="auto"/>
        <w:bottom w:val="none" w:sz="0" w:space="0" w:color="auto"/>
        <w:right w:val="none" w:sz="0" w:space="0" w:color="auto"/>
      </w:divBdr>
    </w:div>
    <w:div w:id="2110737715">
      <w:bodyDiv w:val="1"/>
      <w:marLeft w:val="0"/>
      <w:marRight w:val="0"/>
      <w:marTop w:val="0"/>
      <w:marBottom w:val="0"/>
      <w:divBdr>
        <w:top w:val="none" w:sz="0" w:space="0" w:color="auto"/>
        <w:left w:val="none" w:sz="0" w:space="0" w:color="auto"/>
        <w:bottom w:val="none" w:sz="0" w:space="0" w:color="auto"/>
        <w:right w:val="none" w:sz="0" w:space="0" w:color="auto"/>
      </w:divBdr>
    </w:div>
    <w:div w:id="2110809888">
      <w:bodyDiv w:val="1"/>
      <w:marLeft w:val="0"/>
      <w:marRight w:val="0"/>
      <w:marTop w:val="0"/>
      <w:marBottom w:val="0"/>
      <w:divBdr>
        <w:top w:val="none" w:sz="0" w:space="0" w:color="auto"/>
        <w:left w:val="none" w:sz="0" w:space="0" w:color="auto"/>
        <w:bottom w:val="none" w:sz="0" w:space="0" w:color="auto"/>
        <w:right w:val="none" w:sz="0" w:space="0" w:color="auto"/>
      </w:divBdr>
    </w:div>
    <w:div w:id="2110810889">
      <w:bodyDiv w:val="1"/>
      <w:marLeft w:val="0"/>
      <w:marRight w:val="0"/>
      <w:marTop w:val="0"/>
      <w:marBottom w:val="0"/>
      <w:divBdr>
        <w:top w:val="none" w:sz="0" w:space="0" w:color="auto"/>
        <w:left w:val="none" w:sz="0" w:space="0" w:color="auto"/>
        <w:bottom w:val="none" w:sz="0" w:space="0" w:color="auto"/>
        <w:right w:val="none" w:sz="0" w:space="0" w:color="auto"/>
      </w:divBdr>
    </w:div>
    <w:div w:id="2111002748">
      <w:bodyDiv w:val="1"/>
      <w:marLeft w:val="0"/>
      <w:marRight w:val="0"/>
      <w:marTop w:val="0"/>
      <w:marBottom w:val="0"/>
      <w:divBdr>
        <w:top w:val="none" w:sz="0" w:space="0" w:color="auto"/>
        <w:left w:val="none" w:sz="0" w:space="0" w:color="auto"/>
        <w:bottom w:val="none" w:sz="0" w:space="0" w:color="auto"/>
        <w:right w:val="none" w:sz="0" w:space="0" w:color="auto"/>
      </w:divBdr>
    </w:div>
    <w:div w:id="2111313848">
      <w:bodyDiv w:val="1"/>
      <w:marLeft w:val="0"/>
      <w:marRight w:val="0"/>
      <w:marTop w:val="0"/>
      <w:marBottom w:val="0"/>
      <w:divBdr>
        <w:top w:val="none" w:sz="0" w:space="0" w:color="auto"/>
        <w:left w:val="none" w:sz="0" w:space="0" w:color="auto"/>
        <w:bottom w:val="none" w:sz="0" w:space="0" w:color="auto"/>
        <w:right w:val="none" w:sz="0" w:space="0" w:color="auto"/>
      </w:divBdr>
    </w:div>
    <w:div w:id="2111316790">
      <w:bodyDiv w:val="1"/>
      <w:marLeft w:val="0"/>
      <w:marRight w:val="0"/>
      <w:marTop w:val="0"/>
      <w:marBottom w:val="0"/>
      <w:divBdr>
        <w:top w:val="none" w:sz="0" w:space="0" w:color="auto"/>
        <w:left w:val="none" w:sz="0" w:space="0" w:color="auto"/>
        <w:bottom w:val="none" w:sz="0" w:space="0" w:color="auto"/>
        <w:right w:val="none" w:sz="0" w:space="0" w:color="auto"/>
      </w:divBdr>
    </w:div>
    <w:div w:id="2111387794">
      <w:bodyDiv w:val="1"/>
      <w:marLeft w:val="0"/>
      <w:marRight w:val="0"/>
      <w:marTop w:val="0"/>
      <w:marBottom w:val="0"/>
      <w:divBdr>
        <w:top w:val="none" w:sz="0" w:space="0" w:color="auto"/>
        <w:left w:val="none" w:sz="0" w:space="0" w:color="auto"/>
        <w:bottom w:val="none" w:sz="0" w:space="0" w:color="auto"/>
        <w:right w:val="none" w:sz="0" w:space="0" w:color="auto"/>
      </w:divBdr>
    </w:div>
    <w:div w:id="2111582539">
      <w:bodyDiv w:val="1"/>
      <w:marLeft w:val="0"/>
      <w:marRight w:val="0"/>
      <w:marTop w:val="0"/>
      <w:marBottom w:val="0"/>
      <w:divBdr>
        <w:top w:val="none" w:sz="0" w:space="0" w:color="auto"/>
        <w:left w:val="none" w:sz="0" w:space="0" w:color="auto"/>
        <w:bottom w:val="none" w:sz="0" w:space="0" w:color="auto"/>
        <w:right w:val="none" w:sz="0" w:space="0" w:color="auto"/>
      </w:divBdr>
    </w:div>
    <w:div w:id="2111588022">
      <w:bodyDiv w:val="1"/>
      <w:marLeft w:val="0"/>
      <w:marRight w:val="0"/>
      <w:marTop w:val="0"/>
      <w:marBottom w:val="0"/>
      <w:divBdr>
        <w:top w:val="none" w:sz="0" w:space="0" w:color="auto"/>
        <w:left w:val="none" w:sz="0" w:space="0" w:color="auto"/>
        <w:bottom w:val="none" w:sz="0" w:space="0" w:color="auto"/>
        <w:right w:val="none" w:sz="0" w:space="0" w:color="auto"/>
      </w:divBdr>
    </w:div>
    <w:div w:id="2111849921">
      <w:bodyDiv w:val="1"/>
      <w:marLeft w:val="0"/>
      <w:marRight w:val="0"/>
      <w:marTop w:val="0"/>
      <w:marBottom w:val="0"/>
      <w:divBdr>
        <w:top w:val="none" w:sz="0" w:space="0" w:color="auto"/>
        <w:left w:val="none" w:sz="0" w:space="0" w:color="auto"/>
        <w:bottom w:val="none" w:sz="0" w:space="0" w:color="auto"/>
        <w:right w:val="none" w:sz="0" w:space="0" w:color="auto"/>
      </w:divBdr>
    </w:div>
    <w:div w:id="2111853928">
      <w:bodyDiv w:val="1"/>
      <w:marLeft w:val="0"/>
      <w:marRight w:val="0"/>
      <w:marTop w:val="0"/>
      <w:marBottom w:val="0"/>
      <w:divBdr>
        <w:top w:val="none" w:sz="0" w:space="0" w:color="auto"/>
        <w:left w:val="none" w:sz="0" w:space="0" w:color="auto"/>
        <w:bottom w:val="none" w:sz="0" w:space="0" w:color="auto"/>
        <w:right w:val="none" w:sz="0" w:space="0" w:color="auto"/>
      </w:divBdr>
    </w:div>
    <w:div w:id="2112163041">
      <w:bodyDiv w:val="1"/>
      <w:marLeft w:val="0"/>
      <w:marRight w:val="0"/>
      <w:marTop w:val="0"/>
      <w:marBottom w:val="0"/>
      <w:divBdr>
        <w:top w:val="none" w:sz="0" w:space="0" w:color="auto"/>
        <w:left w:val="none" w:sz="0" w:space="0" w:color="auto"/>
        <w:bottom w:val="none" w:sz="0" w:space="0" w:color="auto"/>
        <w:right w:val="none" w:sz="0" w:space="0" w:color="auto"/>
      </w:divBdr>
    </w:div>
    <w:div w:id="2112314357">
      <w:bodyDiv w:val="1"/>
      <w:marLeft w:val="0"/>
      <w:marRight w:val="0"/>
      <w:marTop w:val="0"/>
      <w:marBottom w:val="0"/>
      <w:divBdr>
        <w:top w:val="none" w:sz="0" w:space="0" w:color="auto"/>
        <w:left w:val="none" w:sz="0" w:space="0" w:color="auto"/>
        <w:bottom w:val="none" w:sz="0" w:space="0" w:color="auto"/>
        <w:right w:val="none" w:sz="0" w:space="0" w:color="auto"/>
      </w:divBdr>
    </w:div>
    <w:div w:id="2112432958">
      <w:bodyDiv w:val="1"/>
      <w:marLeft w:val="0"/>
      <w:marRight w:val="0"/>
      <w:marTop w:val="0"/>
      <w:marBottom w:val="0"/>
      <w:divBdr>
        <w:top w:val="none" w:sz="0" w:space="0" w:color="auto"/>
        <w:left w:val="none" w:sz="0" w:space="0" w:color="auto"/>
        <w:bottom w:val="none" w:sz="0" w:space="0" w:color="auto"/>
        <w:right w:val="none" w:sz="0" w:space="0" w:color="auto"/>
      </w:divBdr>
    </w:div>
    <w:div w:id="2112628765">
      <w:bodyDiv w:val="1"/>
      <w:marLeft w:val="0"/>
      <w:marRight w:val="0"/>
      <w:marTop w:val="0"/>
      <w:marBottom w:val="0"/>
      <w:divBdr>
        <w:top w:val="none" w:sz="0" w:space="0" w:color="auto"/>
        <w:left w:val="none" w:sz="0" w:space="0" w:color="auto"/>
        <w:bottom w:val="none" w:sz="0" w:space="0" w:color="auto"/>
        <w:right w:val="none" w:sz="0" w:space="0" w:color="auto"/>
      </w:divBdr>
    </w:div>
    <w:div w:id="2112696829">
      <w:bodyDiv w:val="1"/>
      <w:marLeft w:val="0"/>
      <w:marRight w:val="0"/>
      <w:marTop w:val="0"/>
      <w:marBottom w:val="0"/>
      <w:divBdr>
        <w:top w:val="none" w:sz="0" w:space="0" w:color="auto"/>
        <w:left w:val="none" w:sz="0" w:space="0" w:color="auto"/>
        <w:bottom w:val="none" w:sz="0" w:space="0" w:color="auto"/>
        <w:right w:val="none" w:sz="0" w:space="0" w:color="auto"/>
      </w:divBdr>
    </w:div>
    <w:div w:id="2112847436">
      <w:bodyDiv w:val="1"/>
      <w:marLeft w:val="0"/>
      <w:marRight w:val="0"/>
      <w:marTop w:val="0"/>
      <w:marBottom w:val="0"/>
      <w:divBdr>
        <w:top w:val="none" w:sz="0" w:space="0" w:color="auto"/>
        <w:left w:val="none" w:sz="0" w:space="0" w:color="auto"/>
        <w:bottom w:val="none" w:sz="0" w:space="0" w:color="auto"/>
        <w:right w:val="none" w:sz="0" w:space="0" w:color="auto"/>
      </w:divBdr>
    </w:div>
    <w:div w:id="2112969852">
      <w:bodyDiv w:val="1"/>
      <w:marLeft w:val="0"/>
      <w:marRight w:val="0"/>
      <w:marTop w:val="0"/>
      <w:marBottom w:val="0"/>
      <w:divBdr>
        <w:top w:val="none" w:sz="0" w:space="0" w:color="auto"/>
        <w:left w:val="none" w:sz="0" w:space="0" w:color="auto"/>
        <w:bottom w:val="none" w:sz="0" w:space="0" w:color="auto"/>
        <w:right w:val="none" w:sz="0" w:space="0" w:color="auto"/>
      </w:divBdr>
    </w:div>
    <w:div w:id="2113160221">
      <w:bodyDiv w:val="1"/>
      <w:marLeft w:val="0"/>
      <w:marRight w:val="0"/>
      <w:marTop w:val="0"/>
      <w:marBottom w:val="0"/>
      <w:divBdr>
        <w:top w:val="none" w:sz="0" w:space="0" w:color="auto"/>
        <w:left w:val="none" w:sz="0" w:space="0" w:color="auto"/>
        <w:bottom w:val="none" w:sz="0" w:space="0" w:color="auto"/>
        <w:right w:val="none" w:sz="0" w:space="0" w:color="auto"/>
      </w:divBdr>
    </w:div>
    <w:div w:id="2113167446">
      <w:bodyDiv w:val="1"/>
      <w:marLeft w:val="0"/>
      <w:marRight w:val="0"/>
      <w:marTop w:val="0"/>
      <w:marBottom w:val="0"/>
      <w:divBdr>
        <w:top w:val="none" w:sz="0" w:space="0" w:color="auto"/>
        <w:left w:val="none" w:sz="0" w:space="0" w:color="auto"/>
        <w:bottom w:val="none" w:sz="0" w:space="0" w:color="auto"/>
        <w:right w:val="none" w:sz="0" w:space="0" w:color="auto"/>
      </w:divBdr>
    </w:div>
    <w:div w:id="2113237115">
      <w:bodyDiv w:val="1"/>
      <w:marLeft w:val="0"/>
      <w:marRight w:val="0"/>
      <w:marTop w:val="0"/>
      <w:marBottom w:val="0"/>
      <w:divBdr>
        <w:top w:val="none" w:sz="0" w:space="0" w:color="auto"/>
        <w:left w:val="none" w:sz="0" w:space="0" w:color="auto"/>
        <w:bottom w:val="none" w:sz="0" w:space="0" w:color="auto"/>
        <w:right w:val="none" w:sz="0" w:space="0" w:color="auto"/>
      </w:divBdr>
    </w:div>
    <w:div w:id="2113358033">
      <w:bodyDiv w:val="1"/>
      <w:marLeft w:val="0"/>
      <w:marRight w:val="0"/>
      <w:marTop w:val="0"/>
      <w:marBottom w:val="0"/>
      <w:divBdr>
        <w:top w:val="none" w:sz="0" w:space="0" w:color="auto"/>
        <w:left w:val="none" w:sz="0" w:space="0" w:color="auto"/>
        <w:bottom w:val="none" w:sz="0" w:space="0" w:color="auto"/>
        <w:right w:val="none" w:sz="0" w:space="0" w:color="auto"/>
      </w:divBdr>
    </w:div>
    <w:div w:id="2113476434">
      <w:bodyDiv w:val="1"/>
      <w:marLeft w:val="0"/>
      <w:marRight w:val="0"/>
      <w:marTop w:val="0"/>
      <w:marBottom w:val="0"/>
      <w:divBdr>
        <w:top w:val="none" w:sz="0" w:space="0" w:color="auto"/>
        <w:left w:val="none" w:sz="0" w:space="0" w:color="auto"/>
        <w:bottom w:val="none" w:sz="0" w:space="0" w:color="auto"/>
        <w:right w:val="none" w:sz="0" w:space="0" w:color="auto"/>
      </w:divBdr>
    </w:div>
    <w:div w:id="2113746615">
      <w:bodyDiv w:val="1"/>
      <w:marLeft w:val="0"/>
      <w:marRight w:val="0"/>
      <w:marTop w:val="0"/>
      <w:marBottom w:val="0"/>
      <w:divBdr>
        <w:top w:val="none" w:sz="0" w:space="0" w:color="auto"/>
        <w:left w:val="none" w:sz="0" w:space="0" w:color="auto"/>
        <w:bottom w:val="none" w:sz="0" w:space="0" w:color="auto"/>
        <w:right w:val="none" w:sz="0" w:space="0" w:color="auto"/>
      </w:divBdr>
    </w:div>
    <w:div w:id="2114207623">
      <w:bodyDiv w:val="1"/>
      <w:marLeft w:val="0"/>
      <w:marRight w:val="0"/>
      <w:marTop w:val="0"/>
      <w:marBottom w:val="0"/>
      <w:divBdr>
        <w:top w:val="none" w:sz="0" w:space="0" w:color="auto"/>
        <w:left w:val="none" w:sz="0" w:space="0" w:color="auto"/>
        <w:bottom w:val="none" w:sz="0" w:space="0" w:color="auto"/>
        <w:right w:val="none" w:sz="0" w:space="0" w:color="auto"/>
      </w:divBdr>
    </w:div>
    <w:div w:id="2114665692">
      <w:bodyDiv w:val="1"/>
      <w:marLeft w:val="0"/>
      <w:marRight w:val="0"/>
      <w:marTop w:val="0"/>
      <w:marBottom w:val="0"/>
      <w:divBdr>
        <w:top w:val="none" w:sz="0" w:space="0" w:color="auto"/>
        <w:left w:val="none" w:sz="0" w:space="0" w:color="auto"/>
        <w:bottom w:val="none" w:sz="0" w:space="0" w:color="auto"/>
        <w:right w:val="none" w:sz="0" w:space="0" w:color="auto"/>
      </w:divBdr>
    </w:div>
    <w:div w:id="2114742672">
      <w:bodyDiv w:val="1"/>
      <w:marLeft w:val="0"/>
      <w:marRight w:val="0"/>
      <w:marTop w:val="0"/>
      <w:marBottom w:val="0"/>
      <w:divBdr>
        <w:top w:val="none" w:sz="0" w:space="0" w:color="auto"/>
        <w:left w:val="none" w:sz="0" w:space="0" w:color="auto"/>
        <w:bottom w:val="none" w:sz="0" w:space="0" w:color="auto"/>
        <w:right w:val="none" w:sz="0" w:space="0" w:color="auto"/>
      </w:divBdr>
    </w:div>
    <w:div w:id="2114788515">
      <w:bodyDiv w:val="1"/>
      <w:marLeft w:val="0"/>
      <w:marRight w:val="0"/>
      <w:marTop w:val="0"/>
      <w:marBottom w:val="0"/>
      <w:divBdr>
        <w:top w:val="none" w:sz="0" w:space="0" w:color="auto"/>
        <w:left w:val="none" w:sz="0" w:space="0" w:color="auto"/>
        <w:bottom w:val="none" w:sz="0" w:space="0" w:color="auto"/>
        <w:right w:val="none" w:sz="0" w:space="0" w:color="auto"/>
      </w:divBdr>
    </w:div>
    <w:div w:id="2114813101">
      <w:bodyDiv w:val="1"/>
      <w:marLeft w:val="0"/>
      <w:marRight w:val="0"/>
      <w:marTop w:val="0"/>
      <w:marBottom w:val="0"/>
      <w:divBdr>
        <w:top w:val="none" w:sz="0" w:space="0" w:color="auto"/>
        <w:left w:val="none" w:sz="0" w:space="0" w:color="auto"/>
        <w:bottom w:val="none" w:sz="0" w:space="0" w:color="auto"/>
        <w:right w:val="none" w:sz="0" w:space="0" w:color="auto"/>
      </w:divBdr>
    </w:div>
    <w:div w:id="2114813812">
      <w:bodyDiv w:val="1"/>
      <w:marLeft w:val="0"/>
      <w:marRight w:val="0"/>
      <w:marTop w:val="0"/>
      <w:marBottom w:val="0"/>
      <w:divBdr>
        <w:top w:val="none" w:sz="0" w:space="0" w:color="auto"/>
        <w:left w:val="none" w:sz="0" w:space="0" w:color="auto"/>
        <w:bottom w:val="none" w:sz="0" w:space="0" w:color="auto"/>
        <w:right w:val="none" w:sz="0" w:space="0" w:color="auto"/>
      </w:divBdr>
    </w:div>
    <w:div w:id="2115322558">
      <w:bodyDiv w:val="1"/>
      <w:marLeft w:val="0"/>
      <w:marRight w:val="0"/>
      <w:marTop w:val="0"/>
      <w:marBottom w:val="0"/>
      <w:divBdr>
        <w:top w:val="none" w:sz="0" w:space="0" w:color="auto"/>
        <w:left w:val="none" w:sz="0" w:space="0" w:color="auto"/>
        <w:bottom w:val="none" w:sz="0" w:space="0" w:color="auto"/>
        <w:right w:val="none" w:sz="0" w:space="0" w:color="auto"/>
      </w:divBdr>
    </w:div>
    <w:div w:id="2115514699">
      <w:bodyDiv w:val="1"/>
      <w:marLeft w:val="0"/>
      <w:marRight w:val="0"/>
      <w:marTop w:val="0"/>
      <w:marBottom w:val="0"/>
      <w:divBdr>
        <w:top w:val="none" w:sz="0" w:space="0" w:color="auto"/>
        <w:left w:val="none" w:sz="0" w:space="0" w:color="auto"/>
        <w:bottom w:val="none" w:sz="0" w:space="0" w:color="auto"/>
        <w:right w:val="none" w:sz="0" w:space="0" w:color="auto"/>
      </w:divBdr>
    </w:div>
    <w:div w:id="2115897858">
      <w:bodyDiv w:val="1"/>
      <w:marLeft w:val="0"/>
      <w:marRight w:val="0"/>
      <w:marTop w:val="0"/>
      <w:marBottom w:val="0"/>
      <w:divBdr>
        <w:top w:val="none" w:sz="0" w:space="0" w:color="auto"/>
        <w:left w:val="none" w:sz="0" w:space="0" w:color="auto"/>
        <w:bottom w:val="none" w:sz="0" w:space="0" w:color="auto"/>
        <w:right w:val="none" w:sz="0" w:space="0" w:color="auto"/>
      </w:divBdr>
    </w:div>
    <w:div w:id="2116053636">
      <w:bodyDiv w:val="1"/>
      <w:marLeft w:val="0"/>
      <w:marRight w:val="0"/>
      <w:marTop w:val="0"/>
      <w:marBottom w:val="0"/>
      <w:divBdr>
        <w:top w:val="none" w:sz="0" w:space="0" w:color="auto"/>
        <w:left w:val="none" w:sz="0" w:space="0" w:color="auto"/>
        <w:bottom w:val="none" w:sz="0" w:space="0" w:color="auto"/>
        <w:right w:val="none" w:sz="0" w:space="0" w:color="auto"/>
      </w:divBdr>
    </w:div>
    <w:div w:id="2116055729">
      <w:bodyDiv w:val="1"/>
      <w:marLeft w:val="0"/>
      <w:marRight w:val="0"/>
      <w:marTop w:val="0"/>
      <w:marBottom w:val="0"/>
      <w:divBdr>
        <w:top w:val="none" w:sz="0" w:space="0" w:color="auto"/>
        <w:left w:val="none" w:sz="0" w:space="0" w:color="auto"/>
        <w:bottom w:val="none" w:sz="0" w:space="0" w:color="auto"/>
        <w:right w:val="none" w:sz="0" w:space="0" w:color="auto"/>
      </w:divBdr>
    </w:div>
    <w:div w:id="2116093388">
      <w:bodyDiv w:val="1"/>
      <w:marLeft w:val="0"/>
      <w:marRight w:val="0"/>
      <w:marTop w:val="0"/>
      <w:marBottom w:val="0"/>
      <w:divBdr>
        <w:top w:val="none" w:sz="0" w:space="0" w:color="auto"/>
        <w:left w:val="none" w:sz="0" w:space="0" w:color="auto"/>
        <w:bottom w:val="none" w:sz="0" w:space="0" w:color="auto"/>
        <w:right w:val="none" w:sz="0" w:space="0" w:color="auto"/>
      </w:divBdr>
    </w:div>
    <w:div w:id="2116245579">
      <w:bodyDiv w:val="1"/>
      <w:marLeft w:val="0"/>
      <w:marRight w:val="0"/>
      <w:marTop w:val="0"/>
      <w:marBottom w:val="0"/>
      <w:divBdr>
        <w:top w:val="none" w:sz="0" w:space="0" w:color="auto"/>
        <w:left w:val="none" w:sz="0" w:space="0" w:color="auto"/>
        <w:bottom w:val="none" w:sz="0" w:space="0" w:color="auto"/>
        <w:right w:val="none" w:sz="0" w:space="0" w:color="auto"/>
      </w:divBdr>
    </w:div>
    <w:div w:id="2116366999">
      <w:bodyDiv w:val="1"/>
      <w:marLeft w:val="0"/>
      <w:marRight w:val="0"/>
      <w:marTop w:val="0"/>
      <w:marBottom w:val="0"/>
      <w:divBdr>
        <w:top w:val="none" w:sz="0" w:space="0" w:color="auto"/>
        <w:left w:val="none" w:sz="0" w:space="0" w:color="auto"/>
        <w:bottom w:val="none" w:sz="0" w:space="0" w:color="auto"/>
        <w:right w:val="none" w:sz="0" w:space="0" w:color="auto"/>
      </w:divBdr>
    </w:div>
    <w:div w:id="2116435270">
      <w:bodyDiv w:val="1"/>
      <w:marLeft w:val="0"/>
      <w:marRight w:val="0"/>
      <w:marTop w:val="0"/>
      <w:marBottom w:val="0"/>
      <w:divBdr>
        <w:top w:val="none" w:sz="0" w:space="0" w:color="auto"/>
        <w:left w:val="none" w:sz="0" w:space="0" w:color="auto"/>
        <w:bottom w:val="none" w:sz="0" w:space="0" w:color="auto"/>
        <w:right w:val="none" w:sz="0" w:space="0" w:color="auto"/>
      </w:divBdr>
    </w:div>
    <w:div w:id="2116436987">
      <w:bodyDiv w:val="1"/>
      <w:marLeft w:val="0"/>
      <w:marRight w:val="0"/>
      <w:marTop w:val="0"/>
      <w:marBottom w:val="0"/>
      <w:divBdr>
        <w:top w:val="none" w:sz="0" w:space="0" w:color="auto"/>
        <w:left w:val="none" w:sz="0" w:space="0" w:color="auto"/>
        <w:bottom w:val="none" w:sz="0" w:space="0" w:color="auto"/>
        <w:right w:val="none" w:sz="0" w:space="0" w:color="auto"/>
      </w:divBdr>
    </w:div>
    <w:div w:id="2116709444">
      <w:bodyDiv w:val="1"/>
      <w:marLeft w:val="0"/>
      <w:marRight w:val="0"/>
      <w:marTop w:val="0"/>
      <w:marBottom w:val="0"/>
      <w:divBdr>
        <w:top w:val="none" w:sz="0" w:space="0" w:color="auto"/>
        <w:left w:val="none" w:sz="0" w:space="0" w:color="auto"/>
        <w:bottom w:val="none" w:sz="0" w:space="0" w:color="auto"/>
        <w:right w:val="none" w:sz="0" w:space="0" w:color="auto"/>
      </w:divBdr>
    </w:div>
    <w:div w:id="2116754554">
      <w:bodyDiv w:val="1"/>
      <w:marLeft w:val="0"/>
      <w:marRight w:val="0"/>
      <w:marTop w:val="0"/>
      <w:marBottom w:val="0"/>
      <w:divBdr>
        <w:top w:val="none" w:sz="0" w:space="0" w:color="auto"/>
        <w:left w:val="none" w:sz="0" w:space="0" w:color="auto"/>
        <w:bottom w:val="none" w:sz="0" w:space="0" w:color="auto"/>
        <w:right w:val="none" w:sz="0" w:space="0" w:color="auto"/>
      </w:divBdr>
    </w:div>
    <w:div w:id="2117403521">
      <w:bodyDiv w:val="1"/>
      <w:marLeft w:val="0"/>
      <w:marRight w:val="0"/>
      <w:marTop w:val="0"/>
      <w:marBottom w:val="0"/>
      <w:divBdr>
        <w:top w:val="none" w:sz="0" w:space="0" w:color="auto"/>
        <w:left w:val="none" w:sz="0" w:space="0" w:color="auto"/>
        <w:bottom w:val="none" w:sz="0" w:space="0" w:color="auto"/>
        <w:right w:val="none" w:sz="0" w:space="0" w:color="auto"/>
      </w:divBdr>
    </w:div>
    <w:div w:id="2117405855">
      <w:bodyDiv w:val="1"/>
      <w:marLeft w:val="0"/>
      <w:marRight w:val="0"/>
      <w:marTop w:val="0"/>
      <w:marBottom w:val="0"/>
      <w:divBdr>
        <w:top w:val="none" w:sz="0" w:space="0" w:color="auto"/>
        <w:left w:val="none" w:sz="0" w:space="0" w:color="auto"/>
        <w:bottom w:val="none" w:sz="0" w:space="0" w:color="auto"/>
        <w:right w:val="none" w:sz="0" w:space="0" w:color="auto"/>
      </w:divBdr>
    </w:div>
    <w:div w:id="2117556788">
      <w:bodyDiv w:val="1"/>
      <w:marLeft w:val="0"/>
      <w:marRight w:val="0"/>
      <w:marTop w:val="0"/>
      <w:marBottom w:val="0"/>
      <w:divBdr>
        <w:top w:val="none" w:sz="0" w:space="0" w:color="auto"/>
        <w:left w:val="none" w:sz="0" w:space="0" w:color="auto"/>
        <w:bottom w:val="none" w:sz="0" w:space="0" w:color="auto"/>
        <w:right w:val="none" w:sz="0" w:space="0" w:color="auto"/>
      </w:divBdr>
    </w:div>
    <w:div w:id="2117671304">
      <w:bodyDiv w:val="1"/>
      <w:marLeft w:val="0"/>
      <w:marRight w:val="0"/>
      <w:marTop w:val="0"/>
      <w:marBottom w:val="0"/>
      <w:divBdr>
        <w:top w:val="none" w:sz="0" w:space="0" w:color="auto"/>
        <w:left w:val="none" w:sz="0" w:space="0" w:color="auto"/>
        <w:bottom w:val="none" w:sz="0" w:space="0" w:color="auto"/>
        <w:right w:val="none" w:sz="0" w:space="0" w:color="auto"/>
      </w:divBdr>
    </w:div>
    <w:div w:id="2117671966">
      <w:bodyDiv w:val="1"/>
      <w:marLeft w:val="0"/>
      <w:marRight w:val="0"/>
      <w:marTop w:val="0"/>
      <w:marBottom w:val="0"/>
      <w:divBdr>
        <w:top w:val="none" w:sz="0" w:space="0" w:color="auto"/>
        <w:left w:val="none" w:sz="0" w:space="0" w:color="auto"/>
        <w:bottom w:val="none" w:sz="0" w:space="0" w:color="auto"/>
        <w:right w:val="none" w:sz="0" w:space="0" w:color="auto"/>
      </w:divBdr>
    </w:div>
    <w:div w:id="2117824933">
      <w:bodyDiv w:val="1"/>
      <w:marLeft w:val="0"/>
      <w:marRight w:val="0"/>
      <w:marTop w:val="0"/>
      <w:marBottom w:val="0"/>
      <w:divBdr>
        <w:top w:val="none" w:sz="0" w:space="0" w:color="auto"/>
        <w:left w:val="none" w:sz="0" w:space="0" w:color="auto"/>
        <w:bottom w:val="none" w:sz="0" w:space="0" w:color="auto"/>
        <w:right w:val="none" w:sz="0" w:space="0" w:color="auto"/>
      </w:divBdr>
    </w:div>
    <w:div w:id="2118063902">
      <w:bodyDiv w:val="1"/>
      <w:marLeft w:val="0"/>
      <w:marRight w:val="0"/>
      <w:marTop w:val="0"/>
      <w:marBottom w:val="0"/>
      <w:divBdr>
        <w:top w:val="none" w:sz="0" w:space="0" w:color="auto"/>
        <w:left w:val="none" w:sz="0" w:space="0" w:color="auto"/>
        <w:bottom w:val="none" w:sz="0" w:space="0" w:color="auto"/>
        <w:right w:val="none" w:sz="0" w:space="0" w:color="auto"/>
      </w:divBdr>
    </w:div>
    <w:div w:id="2118525171">
      <w:bodyDiv w:val="1"/>
      <w:marLeft w:val="0"/>
      <w:marRight w:val="0"/>
      <w:marTop w:val="0"/>
      <w:marBottom w:val="0"/>
      <w:divBdr>
        <w:top w:val="none" w:sz="0" w:space="0" w:color="auto"/>
        <w:left w:val="none" w:sz="0" w:space="0" w:color="auto"/>
        <w:bottom w:val="none" w:sz="0" w:space="0" w:color="auto"/>
        <w:right w:val="none" w:sz="0" w:space="0" w:color="auto"/>
      </w:divBdr>
    </w:div>
    <w:div w:id="2118673965">
      <w:bodyDiv w:val="1"/>
      <w:marLeft w:val="0"/>
      <w:marRight w:val="0"/>
      <w:marTop w:val="0"/>
      <w:marBottom w:val="0"/>
      <w:divBdr>
        <w:top w:val="none" w:sz="0" w:space="0" w:color="auto"/>
        <w:left w:val="none" w:sz="0" w:space="0" w:color="auto"/>
        <w:bottom w:val="none" w:sz="0" w:space="0" w:color="auto"/>
        <w:right w:val="none" w:sz="0" w:space="0" w:color="auto"/>
      </w:divBdr>
    </w:div>
    <w:div w:id="2118794174">
      <w:bodyDiv w:val="1"/>
      <w:marLeft w:val="0"/>
      <w:marRight w:val="0"/>
      <w:marTop w:val="0"/>
      <w:marBottom w:val="0"/>
      <w:divBdr>
        <w:top w:val="none" w:sz="0" w:space="0" w:color="auto"/>
        <w:left w:val="none" w:sz="0" w:space="0" w:color="auto"/>
        <w:bottom w:val="none" w:sz="0" w:space="0" w:color="auto"/>
        <w:right w:val="none" w:sz="0" w:space="0" w:color="auto"/>
      </w:divBdr>
    </w:div>
    <w:div w:id="2119131908">
      <w:bodyDiv w:val="1"/>
      <w:marLeft w:val="0"/>
      <w:marRight w:val="0"/>
      <w:marTop w:val="0"/>
      <w:marBottom w:val="0"/>
      <w:divBdr>
        <w:top w:val="none" w:sz="0" w:space="0" w:color="auto"/>
        <w:left w:val="none" w:sz="0" w:space="0" w:color="auto"/>
        <w:bottom w:val="none" w:sz="0" w:space="0" w:color="auto"/>
        <w:right w:val="none" w:sz="0" w:space="0" w:color="auto"/>
      </w:divBdr>
    </w:div>
    <w:div w:id="2119400337">
      <w:bodyDiv w:val="1"/>
      <w:marLeft w:val="0"/>
      <w:marRight w:val="0"/>
      <w:marTop w:val="0"/>
      <w:marBottom w:val="0"/>
      <w:divBdr>
        <w:top w:val="none" w:sz="0" w:space="0" w:color="auto"/>
        <w:left w:val="none" w:sz="0" w:space="0" w:color="auto"/>
        <w:bottom w:val="none" w:sz="0" w:space="0" w:color="auto"/>
        <w:right w:val="none" w:sz="0" w:space="0" w:color="auto"/>
      </w:divBdr>
    </w:div>
    <w:div w:id="2119451194">
      <w:bodyDiv w:val="1"/>
      <w:marLeft w:val="0"/>
      <w:marRight w:val="0"/>
      <w:marTop w:val="0"/>
      <w:marBottom w:val="0"/>
      <w:divBdr>
        <w:top w:val="none" w:sz="0" w:space="0" w:color="auto"/>
        <w:left w:val="none" w:sz="0" w:space="0" w:color="auto"/>
        <w:bottom w:val="none" w:sz="0" w:space="0" w:color="auto"/>
        <w:right w:val="none" w:sz="0" w:space="0" w:color="auto"/>
      </w:divBdr>
    </w:div>
    <w:div w:id="2119597873">
      <w:bodyDiv w:val="1"/>
      <w:marLeft w:val="0"/>
      <w:marRight w:val="0"/>
      <w:marTop w:val="0"/>
      <w:marBottom w:val="0"/>
      <w:divBdr>
        <w:top w:val="none" w:sz="0" w:space="0" w:color="auto"/>
        <w:left w:val="none" w:sz="0" w:space="0" w:color="auto"/>
        <w:bottom w:val="none" w:sz="0" w:space="0" w:color="auto"/>
        <w:right w:val="none" w:sz="0" w:space="0" w:color="auto"/>
      </w:divBdr>
    </w:div>
    <w:div w:id="2119638402">
      <w:bodyDiv w:val="1"/>
      <w:marLeft w:val="0"/>
      <w:marRight w:val="0"/>
      <w:marTop w:val="0"/>
      <w:marBottom w:val="0"/>
      <w:divBdr>
        <w:top w:val="none" w:sz="0" w:space="0" w:color="auto"/>
        <w:left w:val="none" w:sz="0" w:space="0" w:color="auto"/>
        <w:bottom w:val="none" w:sz="0" w:space="0" w:color="auto"/>
        <w:right w:val="none" w:sz="0" w:space="0" w:color="auto"/>
      </w:divBdr>
    </w:div>
    <w:div w:id="2119638446">
      <w:bodyDiv w:val="1"/>
      <w:marLeft w:val="0"/>
      <w:marRight w:val="0"/>
      <w:marTop w:val="0"/>
      <w:marBottom w:val="0"/>
      <w:divBdr>
        <w:top w:val="none" w:sz="0" w:space="0" w:color="auto"/>
        <w:left w:val="none" w:sz="0" w:space="0" w:color="auto"/>
        <w:bottom w:val="none" w:sz="0" w:space="0" w:color="auto"/>
        <w:right w:val="none" w:sz="0" w:space="0" w:color="auto"/>
      </w:divBdr>
    </w:div>
    <w:div w:id="2119710474">
      <w:bodyDiv w:val="1"/>
      <w:marLeft w:val="0"/>
      <w:marRight w:val="0"/>
      <w:marTop w:val="0"/>
      <w:marBottom w:val="0"/>
      <w:divBdr>
        <w:top w:val="none" w:sz="0" w:space="0" w:color="auto"/>
        <w:left w:val="none" w:sz="0" w:space="0" w:color="auto"/>
        <w:bottom w:val="none" w:sz="0" w:space="0" w:color="auto"/>
        <w:right w:val="none" w:sz="0" w:space="0" w:color="auto"/>
      </w:divBdr>
    </w:div>
    <w:div w:id="2119835866">
      <w:bodyDiv w:val="1"/>
      <w:marLeft w:val="0"/>
      <w:marRight w:val="0"/>
      <w:marTop w:val="0"/>
      <w:marBottom w:val="0"/>
      <w:divBdr>
        <w:top w:val="none" w:sz="0" w:space="0" w:color="auto"/>
        <w:left w:val="none" w:sz="0" w:space="0" w:color="auto"/>
        <w:bottom w:val="none" w:sz="0" w:space="0" w:color="auto"/>
        <w:right w:val="none" w:sz="0" w:space="0" w:color="auto"/>
      </w:divBdr>
    </w:div>
    <w:div w:id="2120106646">
      <w:bodyDiv w:val="1"/>
      <w:marLeft w:val="0"/>
      <w:marRight w:val="0"/>
      <w:marTop w:val="0"/>
      <w:marBottom w:val="0"/>
      <w:divBdr>
        <w:top w:val="none" w:sz="0" w:space="0" w:color="auto"/>
        <w:left w:val="none" w:sz="0" w:space="0" w:color="auto"/>
        <w:bottom w:val="none" w:sz="0" w:space="0" w:color="auto"/>
        <w:right w:val="none" w:sz="0" w:space="0" w:color="auto"/>
      </w:divBdr>
    </w:div>
    <w:div w:id="2120179686">
      <w:bodyDiv w:val="1"/>
      <w:marLeft w:val="0"/>
      <w:marRight w:val="0"/>
      <w:marTop w:val="0"/>
      <w:marBottom w:val="0"/>
      <w:divBdr>
        <w:top w:val="none" w:sz="0" w:space="0" w:color="auto"/>
        <w:left w:val="none" w:sz="0" w:space="0" w:color="auto"/>
        <w:bottom w:val="none" w:sz="0" w:space="0" w:color="auto"/>
        <w:right w:val="none" w:sz="0" w:space="0" w:color="auto"/>
      </w:divBdr>
    </w:div>
    <w:div w:id="2120222081">
      <w:bodyDiv w:val="1"/>
      <w:marLeft w:val="0"/>
      <w:marRight w:val="0"/>
      <w:marTop w:val="0"/>
      <w:marBottom w:val="0"/>
      <w:divBdr>
        <w:top w:val="none" w:sz="0" w:space="0" w:color="auto"/>
        <w:left w:val="none" w:sz="0" w:space="0" w:color="auto"/>
        <w:bottom w:val="none" w:sz="0" w:space="0" w:color="auto"/>
        <w:right w:val="none" w:sz="0" w:space="0" w:color="auto"/>
      </w:divBdr>
    </w:div>
    <w:div w:id="2120449395">
      <w:bodyDiv w:val="1"/>
      <w:marLeft w:val="0"/>
      <w:marRight w:val="0"/>
      <w:marTop w:val="0"/>
      <w:marBottom w:val="0"/>
      <w:divBdr>
        <w:top w:val="none" w:sz="0" w:space="0" w:color="auto"/>
        <w:left w:val="none" w:sz="0" w:space="0" w:color="auto"/>
        <w:bottom w:val="none" w:sz="0" w:space="0" w:color="auto"/>
        <w:right w:val="none" w:sz="0" w:space="0" w:color="auto"/>
      </w:divBdr>
    </w:div>
    <w:div w:id="2120827881">
      <w:bodyDiv w:val="1"/>
      <w:marLeft w:val="0"/>
      <w:marRight w:val="0"/>
      <w:marTop w:val="0"/>
      <w:marBottom w:val="0"/>
      <w:divBdr>
        <w:top w:val="none" w:sz="0" w:space="0" w:color="auto"/>
        <w:left w:val="none" w:sz="0" w:space="0" w:color="auto"/>
        <w:bottom w:val="none" w:sz="0" w:space="0" w:color="auto"/>
        <w:right w:val="none" w:sz="0" w:space="0" w:color="auto"/>
      </w:divBdr>
    </w:div>
    <w:div w:id="2120954469">
      <w:bodyDiv w:val="1"/>
      <w:marLeft w:val="0"/>
      <w:marRight w:val="0"/>
      <w:marTop w:val="0"/>
      <w:marBottom w:val="0"/>
      <w:divBdr>
        <w:top w:val="none" w:sz="0" w:space="0" w:color="auto"/>
        <w:left w:val="none" w:sz="0" w:space="0" w:color="auto"/>
        <w:bottom w:val="none" w:sz="0" w:space="0" w:color="auto"/>
        <w:right w:val="none" w:sz="0" w:space="0" w:color="auto"/>
      </w:divBdr>
    </w:div>
    <w:div w:id="2121290564">
      <w:bodyDiv w:val="1"/>
      <w:marLeft w:val="0"/>
      <w:marRight w:val="0"/>
      <w:marTop w:val="0"/>
      <w:marBottom w:val="0"/>
      <w:divBdr>
        <w:top w:val="none" w:sz="0" w:space="0" w:color="auto"/>
        <w:left w:val="none" w:sz="0" w:space="0" w:color="auto"/>
        <w:bottom w:val="none" w:sz="0" w:space="0" w:color="auto"/>
        <w:right w:val="none" w:sz="0" w:space="0" w:color="auto"/>
      </w:divBdr>
    </w:div>
    <w:div w:id="2121340902">
      <w:bodyDiv w:val="1"/>
      <w:marLeft w:val="0"/>
      <w:marRight w:val="0"/>
      <w:marTop w:val="0"/>
      <w:marBottom w:val="0"/>
      <w:divBdr>
        <w:top w:val="none" w:sz="0" w:space="0" w:color="auto"/>
        <w:left w:val="none" w:sz="0" w:space="0" w:color="auto"/>
        <w:bottom w:val="none" w:sz="0" w:space="0" w:color="auto"/>
        <w:right w:val="none" w:sz="0" w:space="0" w:color="auto"/>
      </w:divBdr>
    </w:div>
    <w:div w:id="2121341531">
      <w:bodyDiv w:val="1"/>
      <w:marLeft w:val="0"/>
      <w:marRight w:val="0"/>
      <w:marTop w:val="0"/>
      <w:marBottom w:val="0"/>
      <w:divBdr>
        <w:top w:val="none" w:sz="0" w:space="0" w:color="auto"/>
        <w:left w:val="none" w:sz="0" w:space="0" w:color="auto"/>
        <w:bottom w:val="none" w:sz="0" w:space="0" w:color="auto"/>
        <w:right w:val="none" w:sz="0" w:space="0" w:color="auto"/>
      </w:divBdr>
    </w:div>
    <w:div w:id="2121407931">
      <w:bodyDiv w:val="1"/>
      <w:marLeft w:val="0"/>
      <w:marRight w:val="0"/>
      <w:marTop w:val="0"/>
      <w:marBottom w:val="0"/>
      <w:divBdr>
        <w:top w:val="none" w:sz="0" w:space="0" w:color="auto"/>
        <w:left w:val="none" w:sz="0" w:space="0" w:color="auto"/>
        <w:bottom w:val="none" w:sz="0" w:space="0" w:color="auto"/>
        <w:right w:val="none" w:sz="0" w:space="0" w:color="auto"/>
      </w:divBdr>
    </w:div>
    <w:div w:id="2121414689">
      <w:bodyDiv w:val="1"/>
      <w:marLeft w:val="0"/>
      <w:marRight w:val="0"/>
      <w:marTop w:val="0"/>
      <w:marBottom w:val="0"/>
      <w:divBdr>
        <w:top w:val="none" w:sz="0" w:space="0" w:color="auto"/>
        <w:left w:val="none" w:sz="0" w:space="0" w:color="auto"/>
        <w:bottom w:val="none" w:sz="0" w:space="0" w:color="auto"/>
        <w:right w:val="none" w:sz="0" w:space="0" w:color="auto"/>
      </w:divBdr>
    </w:div>
    <w:div w:id="2121485018">
      <w:bodyDiv w:val="1"/>
      <w:marLeft w:val="0"/>
      <w:marRight w:val="0"/>
      <w:marTop w:val="0"/>
      <w:marBottom w:val="0"/>
      <w:divBdr>
        <w:top w:val="none" w:sz="0" w:space="0" w:color="auto"/>
        <w:left w:val="none" w:sz="0" w:space="0" w:color="auto"/>
        <w:bottom w:val="none" w:sz="0" w:space="0" w:color="auto"/>
        <w:right w:val="none" w:sz="0" w:space="0" w:color="auto"/>
      </w:divBdr>
    </w:div>
    <w:div w:id="2121490044">
      <w:bodyDiv w:val="1"/>
      <w:marLeft w:val="0"/>
      <w:marRight w:val="0"/>
      <w:marTop w:val="0"/>
      <w:marBottom w:val="0"/>
      <w:divBdr>
        <w:top w:val="none" w:sz="0" w:space="0" w:color="auto"/>
        <w:left w:val="none" w:sz="0" w:space="0" w:color="auto"/>
        <w:bottom w:val="none" w:sz="0" w:space="0" w:color="auto"/>
        <w:right w:val="none" w:sz="0" w:space="0" w:color="auto"/>
      </w:divBdr>
    </w:div>
    <w:div w:id="2122409048">
      <w:bodyDiv w:val="1"/>
      <w:marLeft w:val="0"/>
      <w:marRight w:val="0"/>
      <w:marTop w:val="0"/>
      <w:marBottom w:val="0"/>
      <w:divBdr>
        <w:top w:val="none" w:sz="0" w:space="0" w:color="auto"/>
        <w:left w:val="none" w:sz="0" w:space="0" w:color="auto"/>
        <w:bottom w:val="none" w:sz="0" w:space="0" w:color="auto"/>
        <w:right w:val="none" w:sz="0" w:space="0" w:color="auto"/>
      </w:divBdr>
    </w:div>
    <w:div w:id="2122456631">
      <w:bodyDiv w:val="1"/>
      <w:marLeft w:val="0"/>
      <w:marRight w:val="0"/>
      <w:marTop w:val="0"/>
      <w:marBottom w:val="0"/>
      <w:divBdr>
        <w:top w:val="none" w:sz="0" w:space="0" w:color="auto"/>
        <w:left w:val="none" w:sz="0" w:space="0" w:color="auto"/>
        <w:bottom w:val="none" w:sz="0" w:space="0" w:color="auto"/>
        <w:right w:val="none" w:sz="0" w:space="0" w:color="auto"/>
      </w:divBdr>
    </w:div>
    <w:div w:id="2122604562">
      <w:bodyDiv w:val="1"/>
      <w:marLeft w:val="0"/>
      <w:marRight w:val="0"/>
      <w:marTop w:val="0"/>
      <w:marBottom w:val="0"/>
      <w:divBdr>
        <w:top w:val="none" w:sz="0" w:space="0" w:color="auto"/>
        <w:left w:val="none" w:sz="0" w:space="0" w:color="auto"/>
        <w:bottom w:val="none" w:sz="0" w:space="0" w:color="auto"/>
        <w:right w:val="none" w:sz="0" w:space="0" w:color="auto"/>
      </w:divBdr>
    </w:div>
    <w:div w:id="2122725870">
      <w:bodyDiv w:val="1"/>
      <w:marLeft w:val="0"/>
      <w:marRight w:val="0"/>
      <w:marTop w:val="0"/>
      <w:marBottom w:val="0"/>
      <w:divBdr>
        <w:top w:val="none" w:sz="0" w:space="0" w:color="auto"/>
        <w:left w:val="none" w:sz="0" w:space="0" w:color="auto"/>
        <w:bottom w:val="none" w:sz="0" w:space="0" w:color="auto"/>
        <w:right w:val="none" w:sz="0" w:space="0" w:color="auto"/>
      </w:divBdr>
    </w:div>
    <w:div w:id="2122870234">
      <w:bodyDiv w:val="1"/>
      <w:marLeft w:val="0"/>
      <w:marRight w:val="0"/>
      <w:marTop w:val="0"/>
      <w:marBottom w:val="0"/>
      <w:divBdr>
        <w:top w:val="none" w:sz="0" w:space="0" w:color="auto"/>
        <w:left w:val="none" w:sz="0" w:space="0" w:color="auto"/>
        <w:bottom w:val="none" w:sz="0" w:space="0" w:color="auto"/>
        <w:right w:val="none" w:sz="0" w:space="0" w:color="auto"/>
      </w:divBdr>
    </w:div>
    <w:div w:id="2123067257">
      <w:bodyDiv w:val="1"/>
      <w:marLeft w:val="0"/>
      <w:marRight w:val="0"/>
      <w:marTop w:val="0"/>
      <w:marBottom w:val="0"/>
      <w:divBdr>
        <w:top w:val="none" w:sz="0" w:space="0" w:color="auto"/>
        <w:left w:val="none" w:sz="0" w:space="0" w:color="auto"/>
        <w:bottom w:val="none" w:sz="0" w:space="0" w:color="auto"/>
        <w:right w:val="none" w:sz="0" w:space="0" w:color="auto"/>
      </w:divBdr>
    </w:div>
    <w:div w:id="2123498098">
      <w:bodyDiv w:val="1"/>
      <w:marLeft w:val="0"/>
      <w:marRight w:val="0"/>
      <w:marTop w:val="0"/>
      <w:marBottom w:val="0"/>
      <w:divBdr>
        <w:top w:val="none" w:sz="0" w:space="0" w:color="auto"/>
        <w:left w:val="none" w:sz="0" w:space="0" w:color="auto"/>
        <w:bottom w:val="none" w:sz="0" w:space="0" w:color="auto"/>
        <w:right w:val="none" w:sz="0" w:space="0" w:color="auto"/>
      </w:divBdr>
    </w:div>
    <w:div w:id="2123644691">
      <w:bodyDiv w:val="1"/>
      <w:marLeft w:val="0"/>
      <w:marRight w:val="0"/>
      <w:marTop w:val="0"/>
      <w:marBottom w:val="0"/>
      <w:divBdr>
        <w:top w:val="none" w:sz="0" w:space="0" w:color="auto"/>
        <w:left w:val="none" w:sz="0" w:space="0" w:color="auto"/>
        <w:bottom w:val="none" w:sz="0" w:space="0" w:color="auto"/>
        <w:right w:val="none" w:sz="0" w:space="0" w:color="auto"/>
      </w:divBdr>
    </w:div>
    <w:div w:id="2123719027">
      <w:bodyDiv w:val="1"/>
      <w:marLeft w:val="0"/>
      <w:marRight w:val="0"/>
      <w:marTop w:val="0"/>
      <w:marBottom w:val="0"/>
      <w:divBdr>
        <w:top w:val="none" w:sz="0" w:space="0" w:color="auto"/>
        <w:left w:val="none" w:sz="0" w:space="0" w:color="auto"/>
        <w:bottom w:val="none" w:sz="0" w:space="0" w:color="auto"/>
        <w:right w:val="none" w:sz="0" w:space="0" w:color="auto"/>
      </w:divBdr>
    </w:div>
    <w:div w:id="2124155615">
      <w:bodyDiv w:val="1"/>
      <w:marLeft w:val="0"/>
      <w:marRight w:val="0"/>
      <w:marTop w:val="0"/>
      <w:marBottom w:val="0"/>
      <w:divBdr>
        <w:top w:val="none" w:sz="0" w:space="0" w:color="auto"/>
        <w:left w:val="none" w:sz="0" w:space="0" w:color="auto"/>
        <w:bottom w:val="none" w:sz="0" w:space="0" w:color="auto"/>
        <w:right w:val="none" w:sz="0" w:space="0" w:color="auto"/>
      </w:divBdr>
    </w:div>
    <w:div w:id="2124416131">
      <w:bodyDiv w:val="1"/>
      <w:marLeft w:val="0"/>
      <w:marRight w:val="0"/>
      <w:marTop w:val="0"/>
      <w:marBottom w:val="0"/>
      <w:divBdr>
        <w:top w:val="none" w:sz="0" w:space="0" w:color="auto"/>
        <w:left w:val="none" w:sz="0" w:space="0" w:color="auto"/>
        <w:bottom w:val="none" w:sz="0" w:space="0" w:color="auto"/>
        <w:right w:val="none" w:sz="0" w:space="0" w:color="auto"/>
      </w:divBdr>
    </w:div>
    <w:div w:id="2124689853">
      <w:bodyDiv w:val="1"/>
      <w:marLeft w:val="0"/>
      <w:marRight w:val="0"/>
      <w:marTop w:val="0"/>
      <w:marBottom w:val="0"/>
      <w:divBdr>
        <w:top w:val="none" w:sz="0" w:space="0" w:color="auto"/>
        <w:left w:val="none" w:sz="0" w:space="0" w:color="auto"/>
        <w:bottom w:val="none" w:sz="0" w:space="0" w:color="auto"/>
        <w:right w:val="none" w:sz="0" w:space="0" w:color="auto"/>
      </w:divBdr>
    </w:div>
    <w:div w:id="2124881639">
      <w:bodyDiv w:val="1"/>
      <w:marLeft w:val="0"/>
      <w:marRight w:val="0"/>
      <w:marTop w:val="0"/>
      <w:marBottom w:val="0"/>
      <w:divBdr>
        <w:top w:val="none" w:sz="0" w:space="0" w:color="auto"/>
        <w:left w:val="none" w:sz="0" w:space="0" w:color="auto"/>
        <w:bottom w:val="none" w:sz="0" w:space="0" w:color="auto"/>
        <w:right w:val="none" w:sz="0" w:space="0" w:color="auto"/>
      </w:divBdr>
    </w:div>
    <w:div w:id="2124884194">
      <w:bodyDiv w:val="1"/>
      <w:marLeft w:val="0"/>
      <w:marRight w:val="0"/>
      <w:marTop w:val="0"/>
      <w:marBottom w:val="0"/>
      <w:divBdr>
        <w:top w:val="none" w:sz="0" w:space="0" w:color="auto"/>
        <w:left w:val="none" w:sz="0" w:space="0" w:color="auto"/>
        <w:bottom w:val="none" w:sz="0" w:space="0" w:color="auto"/>
        <w:right w:val="none" w:sz="0" w:space="0" w:color="auto"/>
      </w:divBdr>
    </w:div>
    <w:div w:id="2125221843">
      <w:bodyDiv w:val="1"/>
      <w:marLeft w:val="0"/>
      <w:marRight w:val="0"/>
      <w:marTop w:val="0"/>
      <w:marBottom w:val="0"/>
      <w:divBdr>
        <w:top w:val="none" w:sz="0" w:space="0" w:color="auto"/>
        <w:left w:val="none" w:sz="0" w:space="0" w:color="auto"/>
        <w:bottom w:val="none" w:sz="0" w:space="0" w:color="auto"/>
        <w:right w:val="none" w:sz="0" w:space="0" w:color="auto"/>
      </w:divBdr>
    </w:div>
    <w:div w:id="2125494505">
      <w:bodyDiv w:val="1"/>
      <w:marLeft w:val="0"/>
      <w:marRight w:val="0"/>
      <w:marTop w:val="0"/>
      <w:marBottom w:val="0"/>
      <w:divBdr>
        <w:top w:val="none" w:sz="0" w:space="0" w:color="auto"/>
        <w:left w:val="none" w:sz="0" w:space="0" w:color="auto"/>
        <w:bottom w:val="none" w:sz="0" w:space="0" w:color="auto"/>
        <w:right w:val="none" w:sz="0" w:space="0" w:color="auto"/>
      </w:divBdr>
    </w:div>
    <w:div w:id="2125534661">
      <w:bodyDiv w:val="1"/>
      <w:marLeft w:val="0"/>
      <w:marRight w:val="0"/>
      <w:marTop w:val="0"/>
      <w:marBottom w:val="0"/>
      <w:divBdr>
        <w:top w:val="none" w:sz="0" w:space="0" w:color="auto"/>
        <w:left w:val="none" w:sz="0" w:space="0" w:color="auto"/>
        <w:bottom w:val="none" w:sz="0" w:space="0" w:color="auto"/>
        <w:right w:val="none" w:sz="0" w:space="0" w:color="auto"/>
      </w:divBdr>
    </w:div>
    <w:div w:id="2125687627">
      <w:bodyDiv w:val="1"/>
      <w:marLeft w:val="0"/>
      <w:marRight w:val="0"/>
      <w:marTop w:val="0"/>
      <w:marBottom w:val="0"/>
      <w:divBdr>
        <w:top w:val="none" w:sz="0" w:space="0" w:color="auto"/>
        <w:left w:val="none" w:sz="0" w:space="0" w:color="auto"/>
        <w:bottom w:val="none" w:sz="0" w:space="0" w:color="auto"/>
        <w:right w:val="none" w:sz="0" w:space="0" w:color="auto"/>
      </w:divBdr>
    </w:div>
    <w:div w:id="2125883639">
      <w:bodyDiv w:val="1"/>
      <w:marLeft w:val="0"/>
      <w:marRight w:val="0"/>
      <w:marTop w:val="0"/>
      <w:marBottom w:val="0"/>
      <w:divBdr>
        <w:top w:val="none" w:sz="0" w:space="0" w:color="auto"/>
        <w:left w:val="none" w:sz="0" w:space="0" w:color="auto"/>
        <w:bottom w:val="none" w:sz="0" w:space="0" w:color="auto"/>
        <w:right w:val="none" w:sz="0" w:space="0" w:color="auto"/>
      </w:divBdr>
    </w:div>
    <w:div w:id="2125952414">
      <w:bodyDiv w:val="1"/>
      <w:marLeft w:val="0"/>
      <w:marRight w:val="0"/>
      <w:marTop w:val="0"/>
      <w:marBottom w:val="0"/>
      <w:divBdr>
        <w:top w:val="none" w:sz="0" w:space="0" w:color="auto"/>
        <w:left w:val="none" w:sz="0" w:space="0" w:color="auto"/>
        <w:bottom w:val="none" w:sz="0" w:space="0" w:color="auto"/>
        <w:right w:val="none" w:sz="0" w:space="0" w:color="auto"/>
      </w:divBdr>
    </w:div>
    <w:div w:id="2125998949">
      <w:bodyDiv w:val="1"/>
      <w:marLeft w:val="0"/>
      <w:marRight w:val="0"/>
      <w:marTop w:val="0"/>
      <w:marBottom w:val="0"/>
      <w:divBdr>
        <w:top w:val="none" w:sz="0" w:space="0" w:color="auto"/>
        <w:left w:val="none" w:sz="0" w:space="0" w:color="auto"/>
        <w:bottom w:val="none" w:sz="0" w:space="0" w:color="auto"/>
        <w:right w:val="none" w:sz="0" w:space="0" w:color="auto"/>
      </w:divBdr>
    </w:div>
    <w:div w:id="2126656076">
      <w:bodyDiv w:val="1"/>
      <w:marLeft w:val="0"/>
      <w:marRight w:val="0"/>
      <w:marTop w:val="0"/>
      <w:marBottom w:val="0"/>
      <w:divBdr>
        <w:top w:val="none" w:sz="0" w:space="0" w:color="auto"/>
        <w:left w:val="none" w:sz="0" w:space="0" w:color="auto"/>
        <w:bottom w:val="none" w:sz="0" w:space="0" w:color="auto"/>
        <w:right w:val="none" w:sz="0" w:space="0" w:color="auto"/>
      </w:divBdr>
    </w:div>
    <w:div w:id="2127192686">
      <w:bodyDiv w:val="1"/>
      <w:marLeft w:val="0"/>
      <w:marRight w:val="0"/>
      <w:marTop w:val="0"/>
      <w:marBottom w:val="0"/>
      <w:divBdr>
        <w:top w:val="none" w:sz="0" w:space="0" w:color="auto"/>
        <w:left w:val="none" w:sz="0" w:space="0" w:color="auto"/>
        <w:bottom w:val="none" w:sz="0" w:space="0" w:color="auto"/>
        <w:right w:val="none" w:sz="0" w:space="0" w:color="auto"/>
      </w:divBdr>
    </w:div>
    <w:div w:id="2127193773">
      <w:bodyDiv w:val="1"/>
      <w:marLeft w:val="0"/>
      <w:marRight w:val="0"/>
      <w:marTop w:val="0"/>
      <w:marBottom w:val="0"/>
      <w:divBdr>
        <w:top w:val="none" w:sz="0" w:space="0" w:color="auto"/>
        <w:left w:val="none" w:sz="0" w:space="0" w:color="auto"/>
        <w:bottom w:val="none" w:sz="0" w:space="0" w:color="auto"/>
        <w:right w:val="none" w:sz="0" w:space="0" w:color="auto"/>
      </w:divBdr>
    </w:div>
    <w:div w:id="2127236903">
      <w:bodyDiv w:val="1"/>
      <w:marLeft w:val="0"/>
      <w:marRight w:val="0"/>
      <w:marTop w:val="0"/>
      <w:marBottom w:val="0"/>
      <w:divBdr>
        <w:top w:val="none" w:sz="0" w:space="0" w:color="auto"/>
        <w:left w:val="none" w:sz="0" w:space="0" w:color="auto"/>
        <w:bottom w:val="none" w:sz="0" w:space="0" w:color="auto"/>
        <w:right w:val="none" w:sz="0" w:space="0" w:color="auto"/>
      </w:divBdr>
    </w:div>
    <w:div w:id="2127380688">
      <w:bodyDiv w:val="1"/>
      <w:marLeft w:val="0"/>
      <w:marRight w:val="0"/>
      <w:marTop w:val="0"/>
      <w:marBottom w:val="0"/>
      <w:divBdr>
        <w:top w:val="none" w:sz="0" w:space="0" w:color="auto"/>
        <w:left w:val="none" w:sz="0" w:space="0" w:color="auto"/>
        <w:bottom w:val="none" w:sz="0" w:space="0" w:color="auto"/>
        <w:right w:val="none" w:sz="0" w:space="0" w:color="auto"/>
      </w:divBdr>
    </w:div>
    <w:div w:id="2127966734">
      <w:bodyDiv w:val="1"/>
      <w:marLeft w:val="0"/>
      <w:marRight w:val="0"/>
      <w:marTop w:val="0"/>
      <w:marBottom w:val="0"/>
      <w:divBdr>
        <w:top w:val="none" w:sz="0" w:space="0" w:color="auto"/>
        <w:left w:val="none" w:sz="0" w:space="0" w:color="auto"/>
        <w:bottom w:val="none" w:sz="0" w:space="0" w:color="auto"/>
        <w:right w:val="none" w:sz="0" w:space="0" w:color="auto"/>
      </w:divBdr>
    </w:div>
    <w:div w:id="2128087591">
      <w:bodyDiv w:val="1"/>
      <w:marLeft w:val="0"/>
      <w:marRight w:val="0"/>
      <w:marTop w:val="0"/>
      <w:marBottom w:val="0"/>
      <w:divBdr>
        <w:top w:val="none" w:sz="0" w:space="0" w:color="auto"/>
        <w:left w:val="none" w:sz="0" w:space="0" w:color="auto"/>
        <w:bottom w:val="none" w:sz="0" w:space="0" w:color="auto"/>
        <w:right w:val="none" w:sz="0" w:space="0" w:color="auto"/>
      </w:divBdr>
    </w:div>
    <w:div w:id="2128155329">
      <w:bodyDiv w:val="1"/>
      <w:marLeft w:val="0"/>
      <w:marRight w:val="0"/>
      <w:marTop w:val="0"/>
      <w:marBottom w:val="0"/>
      <w:divBdr>
        <w:top w:val="none" w:sz="0" w:space="0" w:color="auto"/>
        <w:left w:val="none" w:sz="0" w:space="0" w:color="auto"/>
        <w:bottom w:val="none" w:sz="0" w:space="0" w:color="auto"/>
        <w:right w:val="none" w:sz="0" w:space="0" w:color="auto"/>
      </w:divBdr>
    </w:div>
    <w:div w:id="2128305498">
      <w:bodyDiv w:val="1"/>
      <w:marLeft w:val="0"/>
      <w:marRight w:val="0"/>
      <w:marTop w:val="0"/>
      <w:marBottom w:val="0"/>
      <w:divBdr>
        <w:top w:val="none" w:sz="0" w:space="0" w:color="auto"/>
        <w:left w:val="none" w:sz="0" w:space="0" w:color="auto"/>
        <w:bottom w:val="none" w:sz="0" w:space="0" w:color="auto"/>
        <w:right w:val="none" w:sz="0" w:space="0" w:color="auto"/>
      </w:divBdr>
    </w:div>
    <w:div w:id="2128961281">
      <w:bodyDiv w:val="1"/>
      <w:marLeft w:val="0"/>
      <w:marRight w:val="0"/>
      <w:marTop w:val="0"/>
      <w:marBottom w:val="0"/>
      <w:divBdr>
        <w:top w:val="none" w:sz="0" w:space="0" w:color="auto"/>
        <w:left w:val="none" w:sz="0" w:space="0" w:color="auto"/>
        <w:bottom w:val="none" w:sz="0" w:space="0" w:color="auto"/>
        <w:right w:val="none" w:sz="0" w:space="0" w:color="auto"/>
      </w:divBdr>
    </w:div>
    <w:div w:id="2129347029">
      <w:bodyDiv w:val="1"/>
      <w:marLeft w:val="0"/>
      <w:marRight w:val="0"/>
      <w:marTop w:val="0"/>
      <w:marBottom w:val="0"/>
      <w:divBdr>
        <w:top w:val="none" w:sz="0" w:space="0" w:color="auto"/>
        <w:left w:val="none" w:sz="0" w:space="0" w:color="auto"/>
        <w:bottom w:val="none" w:sz="0" w:space="0" w:color="auto"/>
        <w:right w:val="none" w:sz="0" w:space="0" w:color="auto"/>
      </w:divBdr>
    </w:div>
    <w:div w:id="2129539936">
      <w:bodyDiv w:val="1"/>
      <w:marLeft w:val="0"/>
      <w:marRight w:val="0"/>
      <w:marTop w:val="0"/>
      <w:marBottom w:val="0"/>
      <w:divBdr>
        <w:top w:val="none" w:sz="0" w:space="0" w:color="auto"/>
        <w:left w:val="none" w:sz="0" w:space="0" w:color="auto"/>
        <w:bottom w:val="none" w:sz="0" w:space="0" w:color="auto"/>
        <w:right w:val="none" w:sz="0" w:space="0" w:color="auto"/>
      </w:divBdr>
    </w:div>
    <w:div w:id="2129666335">
      <w:bodyDiv w:val="1"/>
      <w:marLeft w:val="0"/>
      <w:marRight w:val="0"/>
      <w:marTop w:val="0"/>
      <w:marBottom w:val="0"/>
      <w:divBdr>
        <w:top w:val="none" w:sz="0" w:space="0" w:color="auto"/>
        <w:left w:val="none" w:sz="0" w:space="0" w:color="auto"/>
        <w:bottom w:val="none" w:sz="0" w:space="0" w:color="auto"/>
        <w:right w:val="none" w:sz="0" w:space="0" w:color="auto"/>
      </w:divBdr>
    </w:div>
    <w:div w:id="2129810025">
      <w:bodyDiv w:val="1"/>
      <w:marLeft w:val="0"/>
      <w:marRight w:val="0"/>
      <w:marTop w:val="0"/>
      <w:marBottom w:val="0"/>
      <w:divBdr>
        <w:top w:val="none" w:sz="0" w:space="0" w:color="auto"/>
        <w:left w:val="none" w:sz="0" w:space="0" w:color="auto"/>
        <w:bottom w:val="none" w:sz="0" w:space="0" w:color="auto"/>
        <w:right w:val="none" w:sz="0" w:space="0" w:color="auto"/>
      </w:divBdr>
    </w:div>
    <w:div w:id="2129931812">
      <w:bodyDiv w:val="1"/>
      <w:marLeft w:val="0"/>
      <w:marRight w:val="0"/>
      <w:marTop w:val="0"/>
      <w:marBottom w:val="0"/>
      <w:divBdr>
        <w:top w:val="none" w:sz="0" w:space="0" w:color="auto"/>
        <w:left w:val="none" w:sz="0" w:space="0" w:color="auto"/>
        <w:bottom w:val="none" w:sz="0" w:space="0" w:color="auto"/>
        <w:right w:val="none" w:sz="0" w:space="0" w:color="auto"/>
      </w:divBdr>
    </w:div>
    <w:div w:id="2130278615">
      <w:bodyDiv w:val="1"/>
      <w:marLeft w:val="0"/>
      <w:marRight w:val="0"/>
      <w:marTop w:val="0"/>
      <w:marBottom w:val="0"/>
      <w:divBdr>
        <w:top w:val="none" w:sz="0" w:space="0" w:color="auto"/>
        <w:left w:val="none" w:sz="0" w:space="0" w:color="auto"/>
        <w:bottom w:val="none" w:sz="0" w:space="0" w:color="auto"/>
        <w:right w:val="none" w:sz="0" w:space="0" w:color="auto"/>
      </w:divBdr>
    </w:div>
    <w:div w:id="2130393486">
      <w:bodyDiv w:val="1"/>
      <w:marLeft w:val="0"/>
      <w:marRight w:val="0"/>
      <w:marTop w:val="0"/>
      <w:marBottom w:val="0"/>
      <w:divBdr>
        <w:top w:val="none" w:sz="0" w:space="0" w:color="auto"/>
        <w:left w:val="none" w:sz="0" w:space="0" w:color="auto"/>
        <w:bottom w:val="none" w:sz="0" w:space="0" w:color="auto"/>
        <w:right w:val="none" w:sz="0" w:space="0" w:color="auto"/>
      </w:divBdr>
    </w:div>
    <w:div w:id="2130511528">
      <w:bodyDiv w:val="1"/>
      <w:marLeft w:val="0"/>
      <w:marRight w:val="0"/>
      <w:marTop w:val="0"/>
      <w:marBottom w:val="0"/>
      <w:divBdr>
        <w:top w:val="none" w:sz="0" w:space="0" w:color="auto"/>
        <w:left w:val="none" w:sz="0" w:space="0" w:color="auto"/>
        <w:bottom w:val="none" w:sz="0" w:space="0" w:color="auto"/>
        <w:right w:val="none" w:sz="0" w:space="0" w:color="auto"/>
      </w:divBdr>
    </w:div>
    <w:div w:id="2130584784">
      <w:bodyDiv w:val="1"/>
      <w:marLeft w:val="0"/>
      <w:marRight w:val="0"/>
      <w:marTop w:val="0"/>
      <w:marBottom w:val="0"/>
      <w:divBdr>
        <w:top w:val="none" w:sz="0" w:space="0" w:color="auto"/>
        <w:left w:val="none" w:sz="0" w:space="0" w:color="auto"/>
        <w:bottom w:val="none" w:sz="0" w:space="0" w:color="auto"/>
        <w:right w:val="none" w:sz="0" w:space="0" w:color="auto"/>
      </w:divBdr>
    </w:div>
    <w:div w:id="2130782402">
      <w:bodyDiv w:val="1"/>
      <w:marLeft w:val="0"/>
      <w:marRight w:val="0"/>
      <w:marTop w:val="0"/>
      <w:marBottom w:val="0"/>
      <w:divBdr>
        <w:top w:val="none" w:sz="0" w:space="0" w:color="auto"/>
        <w:left w:val="none" w:sz="0" w:space="0" w:color="auto"/>
        <w:bottom w:val="none" w:sz="0" w:space="0" w:color="auto"/>
        <w:right w:val="none" w:sz="0" w:space="0" w:color="auto"/>
      </w:divBdr>
    </w:div>
    <w:div w:id="2131043899">
      <w:bodyDiv w:val="1"/>
      <w:marLeft w:val="0"/>
      <w:marRight w:val="0"/>
      <w:marTop w:val="0"/>
      <w:marBottom w:val="0"/>
      <w:divBdr>
        <w:top w:val="none" w:sz="0" w:space="0" w:color="auto"/>
        <w:left w:val="none" w:sz="0" w:space="0" w:color="auto"/>
        <w:bottom w:val="none" w:sz="0" w:space="0" w:color="auto"/>
        <w:right w:val="none" w:sz="0" w:space="0" w:color="auto"/>
      </w:divBdr>
    </w:div>
    <w:div w:id="2131312278">
      <w:bodyDiv w:val="1"/>
      <w:marLeft w:val="0"/>
      <w:marRight w:val="0"/>
      <w:marTop w:val="0"/>
      <w:marBottom w:val="0"/>
      <w:divBdr>
        <w:top w:val="none" w:sz="0" w:space="0" w:color="auto"/>
        <w:left w:val="none" w:sz="0" w:space="0" w:color="auto"/>
        <w:bottom w:val="none" w:sz="0" w:space="0" w:color="auto"/>
        <w:right w:val="none" w:sz="0" w:space="0" w:color="auto"/>
      </w:divBdr>
    </w:div>
    <w:div w:id="2131316164">
      <w:bodyDiv w:val="1"/>
      <w:marLeft w:val="0"/>
      <w:marRight w:val="0"/>
      <w:marTop w:val="0"/>
      <w:marBottom w:val="0"/>
      <w:divBdr>
        <w:top w:val="none" w:sz="0" w:space="0" w:color="auto"/>
        <w:left w:val="none" w:sz="0" w:space="0" w:color="auto"/>
        <w:bottom w:val="none" w:sz="0" w:space="0" w:color="auto"/>
        <w:right w:val="none" w:sz="0" w:space="0" w:color="auto"/>
      </w:divBdr>
    </w:div>
    <w:div w:id="2131433789">
      <w:bodyDiv w:val="1"/>
      <w:marLeft w:val="0"/>
      <w:marRight w:val="0"/>
      <w:marTop w:val="0"/>
      <w:marBottom w:val="0"/>
      <w:divBdr>
        <w:top w:val="none" w:sz="0" w:space="0" w:color="auto"/>
        <w:left w:val="none" w:sz="0" w:space="0" w:color="auto"/>
        <w:bottom w:val="none" w:sz="0" w:space="0" w:color="auto"/>
        <w:right w:val="none" w:sz="0" w:space="0" w:color="auto"/>
      </w:divBdr>
    </w:div>
    <w:div w:id="2131626388">
      <w:bodyDiv w:val="1"/>
      <w:marLeft w:val="0"/>
      <w:marRight w:val="0"/>
      <w:marTop w:val="0"/>
      <w:marBottom w:val="0"/>
      <w:divBdr>
        <w:top w:val="none" w:sz="0" w:space="0" w:color="auto"/>
        <w:left w:val="none" w:sz="0" w:space="0" w:color="auto"/>
        <w:bottom w:val="none" w:sz="0" w:space="0" w:color="auto"/>
        <w:right w:val="none" w:sz="0" w:space="0" w:color="auto"/>
      </w:divBdr>
    </w:div>
    <w:div w:id="2131821871">
      <w:bodyDiv w:val="1"/>
      <w:marLeft w:val="0"/>
      <w:marRight w:val="0"/>
      <w:marTop w:val="0"/>
      <w:marBottom w:val="0"/>
      <w:divBdr>
        <w:top w:val="none" w:sz="0" w:space="0" w:color="auto"/>
        <w:left w:val="none" w:sz="0" w:space="0" w:color="auto"/>
        <w:bottom w:val="none" w:sz="0" w:space="0" w:color="auto"/>
        <w:right w:val="none" w:sz="0" w:space="0" w:color="auto"/>
      </w:divBdr>
    </w:div>
    <w:div w:id="2131825421">
      <w:bodyDiv w:val="1"/>
      <w:marLeft w:val="0"/>
      <w:marRight w:val="0"/>
      <w:marTop w:val="0"/>
      <w:marBottom w:val="0"/>
      <w:divBdr>
        <w:top w:val="none" w:sz="0" w:space="0" w:color="auto"/>
        <w:left w:val="none" w:sz="0" w:space="0" w:color="auto"/>
        <w:bottom w:val="none" w:sz="0" w:space="0" w:color="auto"/>
        <w:right w:val="none" w:sz="0" w:space="0" w:color="auto"/>
      </w:divBdr>
    </w:div>
    <w:div w:id="2131892546">
      <w:bodyDiv w:val="1"/>
      <w:marLeft w:val="0"/>
      <w:marRight w:val="0"/>
      <w:marTop w:val="0"/>
      <w:marBottom w:val="0"/>
      <w:divBdr>
        <w:top w:val="none" w:sz="0" w:space="0" w:color="auto"/>
        <w:left w:val="none" w:sz="0" w:space="0" w:color="auto"/>
        <w:bottom w:val="none" w:sz="0" w:space="0" w:color="auto"/>
        <w:right w:val="none" w:sz="0" w:space="0" w:color="auto"/>
      </w:divBdr>
    </w:div>
    <w:div w:id="2132236296">
      <w:bodyDiv w:val="1"/>
      <w:marLeft w:val="0"/>
      <w:marRight w:val="0"/>
      <w:marTop w:val="0"/>
      <w:marBottom w:val="0"/>
      <w:divBdr>
        <w:top w:val="none" w:sz="0" w:space="0" w:color="auto"/>
        <w:left w:val="none" w:sz="0" w:space="0" w:color="auto"/>
        <w:bottom w:val="none" w:sz="0" w:space="0" w:color="auto"/>
        <w:right w:val="none" w:sz="0" w:space="0" w:color="auto"/>
      </w:divBdr>
    </w:div>
    <w:div w:id="2132242133">
      <w:bodyDiv w:val="1"/>
      <w:marLeft w:val="0"/>
      <w:marRight w:val="0"/>
      <w:marTop w:val="0"/>
      <w:marBottom w:val="0"/>
      <w:divBdr>
        <w:top w:val="none" w:sz="0" w:space="0" w:color="auto"/>
        <w:left w:val="none" w:sz="0" w:space="0" w:color="auto"/>
        <w:bottom w:val="none" w:sz="0" w:space="0" w:color="auto"/>
        <w:right w:val="none" w:sz="0" w:space="0" w:color="auto"/>
      </w:divBdr>
    </w:div>
    <w:div w:id="2132356741">
      <w:bodyDiv w:val="1"/>
      <w:marLeft w:val="0"/>
      <w:marRight w:val="0"/>
      <w:marTop w:val="0"/>
      <w:marBottom w:val="0"/>
      <w:divBdr>
        <w:top w:val="none" w:sz="0" w:space="0" w:color="auto"/>
        <w:left w:val="none" w:sz="0" w:space="0" w:color="auto"/>
        <w:bottom w:val="none" w:sz="0" w:space="0" w:color="auto"/>
        <w:right w:val="none" w:sz="0" w:space="0" w:color="auto"/>
      </w:divBdr>
    </w:div>
    <w:div w:id="2132480866">
      <w:bodyDiv w:val="1"/>
      <w:marLeft w:val="0"/>
      <w:marRight w:val="0"/>
      <w:marTop w:val="0"/>
      <w:marBottom w:val="0"/>
      <w:divBdr>
        <w:top w:val="none" w:sz="0" w:space="0" w:color="auto"/>
        <w:left w:val="none" w:sz="0" w:space="0" w:color="auto"/>
        <w:bottom w:val="none" w:sz="0" w:space="0" w:color="auto"/>
        <w:right w:val="none" w:sz="0" w:space="0" w:color="auto"/>
      </w:divBdr>
    </w:div>
    <w:div w:id="2132553944">
      <w:bodyDiv w:val="1"/>
      <w:marLeft w:val="0"/>
      <w:marRight w:val="0"/>
      <w:marTop w:val="0"/>
      <w:marBottom w:val="0"/>
      <w:divBdr>
        <w:top w:val="none" w:sz="0" w:space="0" w:color="auto"/>
        <w:left w:val="none" w:sz="0" w:space="0" w:color="auto"/>
        <w:bottom w:val="none" w:sz="0" w:space="0" w:color="auto"/>
        <w:right w:val="none" w:sz="0" w:space="0" w:color="auto"/>
      </w:divBdr>
    </w:div>
    <w:div w:id="2132750104">
      <w:bodyDiv w:val="1"/>
      <w:marLeft w:val="0"/>
      <w:marRight w:val="0"/>
      <w:marTop w:val="0"/>
      <w:marBottom w:val="0"/>
      <w:divBdr>
        <w:top w:val="none" w:sz="0" w:space="0" w:color="auto"/>
        <w:left w:val="none" w:sz="0" w:space="0" w:color="auto"/>
        <w:bottom w:val="none" w:sz="0" w:space="0" w:color="auto"/>
        <w:right w:val="none" w:sz="0" w:space="0" w:color="auto"/>
      </w:divBdr>
    </w:div>
    <w:div w:id="2132939273">
      <w:bodyDiv w:val="1"/>
      <w:marLeft w:val="0"/>
      <w:marRight w:val="0"/>
      <w:marTop w:val="0"/>
      <w:marBottom w:val="0"/>
      <w:divBdr>
        <w:top w:val="none" w:sz="0" w:space="0" w:color="auto"/>
        <w:left w:val="none" w:sz="0" w:space="0" w:color="auto"/>
        <w:bottom w:val="none" w:sz="0" w:space="0" w:color="auto"/>
        <w:right w:val="none" w:sz="0" w:space="0" w:color="auto"/>
      </w:divBdr>
    </w:div>
    <w:div w:id="2133013134">
      <w:bodyDiv w:val="1"/>
      <w:marLeft w:val="0"/>
      <w:marRight w:val="0"/>
      <w:marTop w:val="0"/>
      <w:marBottom w:val="0"/>
      <w:divBdr>
        <w:top w:val="none" w:sz="0" w:space="0" w:color="auto"/>
        <w:left w:val="none" w:sz="0" w:space="0" w:color="auto"/>
        <w:bottom w:val="none" w:sz="0" w:space="0" w:color="auto"/>
        <w:right w:val="none" w:sz="0" w:space="0" w:color="auto"/>
      </w:divBdr>
    </w:div>
    <w:div w:id="2133086602">
      <w:bodyDiv w:val="1"/>
      <w:marLeft w:val="0"/>
      <w:marRight w:val="0"/>
      <w:marTop w:val="0"/>
      <w:marBottom w:val="0"/>
      <w:divBdr>
        <w:top w:val="none" w:sz="0" w:space="0" w:color="auto"/>
        <w:left w:val="none" w:sz="0" w:space="0" w:color="auto"/>
        <w:bottom w:val="none" w:sz="0" w:space="0" w:color="auto"/>
        <w:right w:val="none" w:sz="0" w:space="0" w:color="auto"/>
      </w:divBdr>
    </w:div>
    <w:div w:id="2133396227">
      <w:bodyDiv w:val="1"/>
      <w:marLeft w:val="0"/>
      <w:marRight w:val="0"/>
      <w:marTop w:val="0"/>
      <w:marBottom w:val="0"/>
      <w:divBdr>
        <w:top w:val="none" w:sz="0" w:space="0" w:color="auto"/>
        <w:left w:val="none" w:sz="0" w:space="0" w:color="auto"/>
        <w:bottom w:val="none" w:sz="0" w:space="0" w:color="auto"/>
        <w:right w:val="none" w:sz="0" w:space="0" w:color="auto"/>
      </w:divBdr>
    </w:div>
    <w:div w:id="2133593759">
      <w:bodyDiv w:val="1"/>
      <w:marLeft w:val="0"/>
      <w:marRight w:val="0"/>
      <w:marTop w:val="0"/>
      <w:marBottom w:val="0"/>
      <w:divBdr>
        <w:top w:val="none" w:sz="0" w:space="0" w:color="auto"/>
        <w:left w:val="none" w:sz="0" w:space="0" w:color="auto"/>
        <w:bottom w:val="none" w:sz="0" w:space="0" w:color="auto"/>
        <w:right w:val="none" w:sz="0" w:space="0" w:color="auto"/>
      </w:divBdr>
    </w:div>
    <w:div w:id="2133937920">
      <w:bodyDiv w:val="1"/>
      <w:marLeft w:val="0"/>
      <w:marRight w:val="0"/>
      <w:marTop w:val="0"/>
      <w:marBottom w:val="0"/>
      <w:divBdr>
        <w:top w:val="none" w:sz="0" w:space="0" w:color="auto"/>
        <w:left w:val="none" w:sz="0" w:space="0" w:color="auto"/>
        <w:bottom w:val="none" w:sz="0" w:space="0" w:color="auto"/>
        <w:right w:val="none" w:sz="0" w:space="0" w:color="auto"/>
      </w:divBdr>
    </w:div>
    <w:div w:id="2134252549">
      <w:bodyDiv w:val="1"/>
      <w:marLeft w:val="0"/>
      <w:marRight w:val="0"/>
      <w:marTop w:val="0"/>
      <w:marBottom w:val="0"/>
      <w:divBdr>
        <w:top w:val="none" w:sz="0" w:space="0" w:color="auto"/>
        <w:left w:val="none" w:sz="0" w:space="0" w:color="auto"/>
        <w:bottom w:val="none" w:sz="0" w:space="0" w:color="auto"/>
        <w:right w:val="none" w:sz="0" w:space="0" w:color="auto"/>
      </w:divBdr>
    </w:div>
    <w:div w:id="2134277649">
      <w:bodyDiv w:val="1"/>
      <w:marLeft w:val="0"/>
      <w:marRight w:val="0"/>
      <w:marTop w:val="0"/>
      <w:marBottom w:val="0"/>
      <w:divBdr>
        <w:top w:val="none" w:sz="0" w:space="0" w:color="auto"/>
        <w:left w:val="none" w:sz="0" w:space="0" w:color="auto"/>
        <w:bottom w:val="none" w:sz="0" w:space="0" w:color="auto"/>
        <w:right w:val="none" w:sz="0" w:space="0" w:color="auto"/>
      </w:divBdr>
    </w:div>
    <w:div w:id="2134320723">
      <w:bodyDiv w:val="1"/>
      <w:marLeft w:val="0"/>
      <w:marRight w:val="0"/>
      <w:marTop w:val="0"/>
      <w:marBottom w:val="0"/>
      <w:divBdr>
        <w:top w:val="none" w:sz="0" w:space="0" w:color="auto"/>
        <w:left w:val="none" w:sz="0" w:space="0" w:color="auto"/>
        <w:bottom w:val="none" w:sz="0" w:space="0" w:color="auto"/>
        <w:right w:val="none" w:sz="0" w:space="0" w:color="auto"/>
      </w:divBdr>
    </w:div>
    <w:div w:id="2134444047">
      <w:bodyDiv w:val="1"/>
      <w:marLeft w:val="0"/>
      <w:marRight w:val="0"/>
      <w:marTop w:val="0"/>
      <w:marBottom w:val="0"/>
      <w:divBdr>
        <w:top w:val="none" w:sz="0" w:space="0" w:color="auto"/>
        <w:left w:val="none" w:sz="0" w:space="0" w:color="auto"/>
        <w:bottom w:val="none" w:sz="0" w:space="0" w:color="auto"/>
        <w:right w:val="none" w:sz="0" w:space="0" w:color="auto"/>
      </w:divBdr>
    </w:div>
    <w:div w:id="2134787008">
      <w:bodyDiv w:val="1"/>
      <w:marLeft w:val="0"/>
      <w:marRight w:val="0"/>
      <w:marTop w:val="0"/>
      <w:marBottom w:val="0"/>
      <w:divBdr>
        <w:top w:val="none" w:sz="0" w:space="0" w:color="auto"/>
        <w:left w:val="none" w:sz="0" w:space="0" w:color="auto"/>
        <w:bottom w:val="none" w:sz="0" w:space="0" w:color="auto"/>
        <w:right w:val="none" w:sz="0" w:space="0" w:color="auto"/>
      </w:divBdr>
    </w:div>
    <w:div w:id="2134858139">
      <w:bodyDiv w:val="1"/>
      <w:marLeft w:val="0"/>
      <w:marRight w:val="0"/>
      <w:marTop w:val="0"/>
      <w:marBottom w:val="0"/>
      <w:divBdr>
        <w:top w:val="none" w:sz="0" w:space="0" w:color="auto"/>
        <w:left w:val="none" w:sz="0" w:space="0" w:color="auto"/>
        <w:bottom w:val="none" w:sz="0" w:space="0" w:color="auto"/>
        <w:right w:val="none" w:sz="0" w:space="0" w:color="auto"/>
      </w:divBdr>
    </w:div>
    <w:div w:id="2135055885">
      <w:bodyDiv w:val="1"/>
      <w:marLeft w:val="0"/>
      <w:marRight w:val="0"/>
      <w:marTop w:val="0"/>
      <w:marBottom w:val="0"/>
      <w:divBdr>
        <w:top w:val="none" w:sz="0" w:space="0" w:color="auto"/>
        <w:left w:val="none" w:sz="0" w:space="0" w:color="auto"/>
        <w:bottom w:val="none" w:sz="0" w:space="0" w:color="auto"/>
        <w:right w:val="none" w:sz="0" w:space="0" w:color="auto"/>
      </w:divBdr>
    </w:div>
    <w:div w:id="2135129549">
      <w:bodyDiv w:val="1"/>
      <w:marLeft w:val="0"/>
      <w:marRight w:val="0"/>
      <w:marTop w:val="0"/>
      <w:marBottom w:val="0"/>
      <w:divBdr>
        <w:top w:val="none" w:sz="0" w:space="0" w:color="auto"/>
        <w:left w:val="none" w:sz="0" w:space="0" w:color="auto"/>
        <w:bottom w:val="none" w:sz="0" w:space="0" w:color="auto"/>
        <w:right w:val="none" w:sz="0" w:space="0" w:color="auto"/>
      </w:divBdr>
    </w:div>
    <w:div w:id="2135244624">
      <w:bodyDiv w:val="1"/>
      <w:marLeft w:val="0"/>
      <w:marRight w:val="0"/>
      <w:marTop w:val="0"/>
      <w:marBottom w:val="0"/>
      <w:divBdr>
        <w:top w:val="none" w:sz="0" w:space="0" w:color="auto"/>
        <w:left w:val="none" w:sz="0" w:space="0" w:color="auto"/>
        <w:bottom w:val="none" w:sz="0" w:space="0" w:color="auto"/>
        <w:right w:val="none" w:sz="0" w:space="0" w:color="auto"/>
      </w:divBdr>
    </w:div>
    <w:div w:id="2135439472">
      <w:bodyDiv w:val="1"/>
      <w:marLeft w:val="0"/>
      <w:marRight w:val="0"/>
      <w:marTop w:val="0"/>
      <w:marBottom w:val="0"/>
      <w:divBdr>
        <w:top w:val="none" w:sz="0" w:space="0" w:color="auto"/>
        <w:left w:val="none" w:sz="0" w:space="0" w:color="auto"/>
        <w:bottom w:val="none" w:sz="0" w:space="0" w:color="auto"/>
        <w:right w:val="none" w:sz="0" w:space="0" w:color="auto"/>
      </w:divBdr>
    </w:div>
    <w:div w:id="2135753095">
      <w:bodyDiv w:val="1"/>
      <w:marLeft w:val="0"/>
      <w:marRight w:val="0"/>
      <w:marTop w:val="0"/>
      <w:marBottom w:val="0"/>
      <w:divBdr>
        <w:top w:val="none" w:sz="0" w:space="0" w:color="auto"/>
        <w:left w:val="none" w:sz="0" w:space="0" w:color="auto"/>
        <w:bottom w:val="none" w:sz="0" w:space="0" w:color="auto"/>
        <w:right w:val="none" w:sz="0" w:space="0" w:color="auto"/>
      </w:divBdr>
    </w:div>
    <w:div w:id="2135824801">
      <w:bodyDiv w:val="1"/>
      <w:marLeft w:val="0"/>
      <w:marRight w:val="0"/>
      <w:marTop w:val="0"/>
      <w:marBottom w:val="0"/>
      <w:divBdr>
        <w:top w:val="none" w:sz="0" w:space="0" w:color="auto"/>
        <w:left w:val="none" w:sz="0" w:space="0" w:color="auto"/>
        <w:bottom w:val="none" w:sz="0" w:space="0" w:color="auto"/>
        <w:right w:val="none" w:sz="0" w:space="0" w:color="auto"/>
      </w:divBdr>
    </w:div>
    <w:div w:id="2135827762">
      <w:bodyDiv w:val="1"/>
      <w:marLeft w:val="0"/>
      <w:marRight w:val="0"/>
      <w:marTop w:val="0"/>
      <w:marBottom w:val="0"/>
      <w:divBdr>
        <w:top w:val="none" w:sz="0" w:space="0" w:color="auto"/>
        <w:left w:val="none" w:sz="0" w:space="0" w:color="auto"/>
        <w:bottom w:val="none" w:sz="0" w:space="0" w:color="auto"/>
        <w:right w:val="none" w:sz="0" w:space="0" w:color="auto"/>
      </w:divBdr>
    </w:div>
    <w:div w:id="2135899023">
      <w:bodyDiv w:val="1"/>
      <w:marLeft w:val="0"/>
      <w:marRight w:val="0"/>
      <w:marTop w:val="0"/>
      <w:marBottom w:val="0"/>
      <w:divBdr>
        <w:top w:val="none" w:sz="0" w:space="0" w:color="auto"/>
        <w:left w:val="none" w:sz="0" w:space="0" w:color="auto"/>
        <w:bottom w:val="none" w:sz="0" w:space="0" w:color="auto"/>
        <w:right w:val="none" w:sz="0" w:space="0" w:color="auto"/>
      </w:divBdr>
    </w:div>
    <w:div w:id="2136288839">
      <w:bodyDiv w:val="1"/>
      <w:marLeft w:val="0"/>
      <w:marRight w:val="0"/>
      <w:marTop w:val="0"/>
      <w:marBottom w:val="0"/>
      <w:divBdr>
        <w:top w:val="none" w:sz="0" w:space="0" w:color="auto"/>
        <w:left w:val="none" w:sz="0" w:space="0" w:color="auto"/>
        <w:bottom w:val="none" w:sz="0" w:space="0" w:color="auto"/>
        <w:right w:val="none" w:sz="0" w:space="0" w:color="auto"/>
      </w:divBdr>
    </w:div>
    <w:div w:id="2136289122">
      <w:bodyDiv w:val="1"/>
      <w:marLeft w:val="0"/>
      <w:marRight w:val="0"/>
      <w:marTop w:val="0"/>
      <w:marBottom w:val="0"/>
      <w:divBdr>
        <w:top w:val="none" w:sz="0" w:space="0" w:color="auto"/>
        <w:left w:val="none" w:sz="0" w:space="0" w:color="auto"/>
        <w:bottom w:val="none" w:sz="0" w:space="0" w:color="auto"/>
        <w:right w:val="none" w:sz="0" w:space="0" w:color="auto"/>
      </w:divBdr>
    </w:div>
    <w:div w:id="2136362316">
      <w:bodyDiv w:val="1"/>
      <w:marLeft w:val="0"/>
      <w:marRight w:val="0"/>
      <w:marTop w:val="0"/>
      <w:marBottom w:val="0"/>
      <w:divBdr>
        <w:top w:val="none" w:sz="0" w:space="0" w:color="auto"/>
        <w:left w:val="none" w:sz="0" w:space="0" w:color="auto"/>
        <w:bottom w:val="none" w:sz="0" w:space="0" w:color="auto"/>
        <w:right w:val="none" w:sz="0" w:space="0" w:color="auto"/>
      </w:divBdr>
    </w:div>
    <w:div w:id="2136872055">
      <w:bodyDiv w:val="1"/>
      <w:marLeft w:val="0"/>
      <w:marRight w:val="0"/>
      <w:marTop w:val="0"/>
      <w:marBottom w:val="0"/>
      <w:divBdr>
        <w:top w:val="none" w:sz="0" w:space="0" w:color="auto"/>
        <w:left w:val="none" w:sz="0" w:space="0" w:color="auto"/>
        <w:bottom w:val="none" w:sz="0" w:space="0" w:color="auto"/>
        <w:right w:val="none" w:sz="0" w:space="0" w:color="auto"/>
      </w:divBdr>
    </w:div>
    <w:div w:id="2136950068">
      <w:bodyDiv w:val="1"/>
      <w:marLeft w:val="0"/>
      <w:marRight w:val="0"/>
      <w:marTop w:val="0"/>
      <w:marBottom w:val="0"/>
      <w:divBdr>
        <w:top w:val="none" w:sz="0" w:space="0" w:color="auto"/>
        <w:left w:val="none" w:sz="0" w:space="0" w:color="auto"/>
        <w:bottom w:val="none" w:sz="0" w:space="0" w:color="auto"/>
        <w:right w:val="none" w:sz="0" w:space="0" w:color="auto"/>
      </w:divBdr>
    </w:div>
    <w:div w:id="2137210058">
      <w:bodyDiv w:val="1"/>
      <w:marLeft w:val="0"/>
      <w:marRight w:val="0"/>
      <w:marTop w:val="0"/>
      <w:marBottom w:val="0"/>
      <w:divBdr>
        <w:top w:val="none" w:sz="0" w:space="0" w:color="auto"/>
        <w:left w:val="none" w:sz="0" w:space="0" w:color="auto"/>
        <w:bottom w:val="none" w:sz="0" w:space="0" w:color="auto"/>
        <w:right w:val="none" w:sz="0" w:space="0" w:color="auto"/>
      </w:divBdr>
    </w:div>
    <w:div w:id="2137723294">
      <w:bodyDiv w:val="1"/>
      <w:marLeft w:val="0"/>
      <w:marRight w:val="0"/>
      <w:marTop w:val="0"/>
      <w:marBottom w:val="0"/>
      <w:divBdr>
        <w:top w:val="none" w:sz="0" w:space="0" w:color="auto"/>
        <w:left w:val="none" w:sz="0" w:space="0" w:color="auto"/>
        <w:bottom w:val="none" w:sz="0" w:space="0" w:color="auto"/>
        <w:right w:val="none" w:sz="0" w:space="0" w:color="auto"/>
      </w:divBdr>
    </w:div>
    <w:div w:id="2137723719">
      <w:bodyDiv w:val="1"/>
      <w:marLeft w:val="0"/>
      <w:marRight w:val="0"/>
      <w:marTop w:val="0"/>
      <w:marBottom w:val="0"/>
      <w:divBdr>
        <w:top w:val="none" w:sz="0" w:space="0" w:color="auto"/>
        <w:left w:val="none" w:sz="0" w:space="0" w:color="auto"/>
        <w:bottom w:val="none" w:sz="0" w:space="0" w:color="auto"/>
        <w:right w:val="none" w:sz="0" w:space="0" w:color="auto"/>
      </w:divBdr>
    </w:div>
    <w:div w:id="2138063517">
      <w:bodyDiv w:val="1"/>
      <w:marLeft w:val="0"/>
      <w:marRight w:val="0"/>
      <w:marTop w:val="0"/>
      <w:marBottom w:val="0"/>
      <w:divBdr>
        <w:top w:val="none" w:sz="0" w:space="0" w:color="auto"/>
        <w:left w:val="none" w:sz="0" w:space="0" w:color="auto"/>
        <w:bottom w:val="none" w:sz="0" w:space="0" w:color="auto"/>
        <w:right w:val="none" w:sz="0" w:space="0" w:color="auto"/>
      </w:divBdr>
    </w:div>
    <w:div w:id="2138596425">
      <w:bodyDiv w:val="1"/>
      <w:marLeft w:val="0"/>
      <w:marRight w:val="0"/>
      <w:marTop w:val="0"/>
      <w:marBottom w:val="0"/>
      <w:divBdr>
        <w:top w:val="none" w:sz="0" w:space="0" w:color="auto"/>
        <w:left w:val="none" w:sz="0" w:space="0" w:color="auto"/>
        <w:bottom w:val="none" w:sz="0" w:space="0" w:color="auto"/>
        <w:right w:val="none" w:sz="0" w:space="0" w:color="auto"/>
      </w:divBdr>
    </w:div>
    <w:div w:id="2138601214">
      <w:bodyDiv w:val="1"/>
      <w:marLeft w:val="0"/>
      <w:marRight w:val="0"/>
      <w:marTop w:val="0"/>
      <w:marBottom w:val="0"/>
      <w:divBdr>
        <w:top w:val="none" w:sz="0" w:space="0" w:color="auto"/>
        <w:left w:val="none" w:sz="0" w:space="0" w:color="auto"/>
        <w:bottom w:val="none" w:sz="0" w:space="0" w:color="auto"/>
        <w:right w:val="none" w:sz="0" w:space="0" w:color="auto"/>
      </w:divBdr>
    </w:div>
    <w:div w:id="2138840948">
      <w:bodyDiv w:val="1"/>
      <w:marLeft w:val="0"/>
      <w:marRight w:val="0"/>
      <w:marTop w:val="0"/>
      <w:marBottom w:val="0"/>
      <w:divBdr>
        <w:top w:val="none" w:sz="0" w:space="0" w:color="auto"/>
        <w:left w:val="none" w:sz="0" w:space="0" w:color="auto"/>
        <w:bottom w:val="none" w:sz="0" w:space="0" w:color="auto"/>
        <w:right w:val="none" w:sz="0" w:space="0" w:color="auto"/>
      </w:divBdr>
    </w:div>
    <w:div w:id="2138991515">
      <w:bodyDiv w:val="1"/>
      <w:marLeft w:val="0"/>
      <w:marRight w:val="0"/>
      <w:marTop w:val="0"/>
      <w:marBottom w:val="0"/>
      <w:divBdr>
        <w:top w:val="none" w:sz="0" w:space="0" w:color="auto"/>
        <w:left w:val="none" w:sz="0" w:space="0" w:color="auto"/>
        <w:bottom w:val="none" w:sz="0" w:space="0" w:color="auto"/>
        <w:right w:val="none" w:sz="0" w:space="0" w:color="auto"/>
      </w:divBdr>
    </w:div>
    <w:div w:id="2139180217">
      <w:bodyDiv w:val="1"/>
      <w:marLeft w:val="0"/>
      <w:marRight w:val="0"/>
      <w:marTop w:val="0"/>
      <w:marBottom w:val="0"/>
      <w:divBdr>
        <w:top w:val="none" w:sz="0" w:space="0" w:color="auto"/>
        <w:left w:val="none" w:sz="0" w:space="0" w:color="auto"/>
        <w:bottom w:val="none" w:sz="0" w:space="0" w:color="auto"/>
        <w:right w:val="none" w:sz="0" w:space="0" w:color="auto"/>
      </w:divBdr>
    </w:div>
    <w:div w:id="2139717515">
      <w:bodyDiv w:val="1"/>
      <w:marLeft w:val="0"/>
      <w:marRight w:val="0"/>
      <w:marTop w:val="0"/>
      <w:marBottom w:val="0"/>
      <w:divBdr>
        <w:top w:val="none" w:sz="0" w:space="0" w:color="auto"/>
        <w:left w:val="none" w:sz="0" w:space="0" w:color="auto"/>
        <w:bottom w:val="none" w:sz="0" w:space="0" w:color="auto"/>
        <w:right w:val="none" w:sz="0" w:space="0" w:color="auto"/>
      </w:divBdr>
    </w:div>
    <w:div w:id="2139836778">
      <w:bodyDiv w:val="1"/>
      <w:marLeft w:val="0"/>
      <w:marRight w:val="0"/>
      <w:marTop w:val="0"/>
      <w:marBottom w:val="0"/>
      <w:divBdr>
        <w:top w:val="none" w:sz="0" w:space="0" w:color="auto"/>
        <w:left w:val="none" w:sz="0" w:space="0" w:color="auto"/>
        <w:bottom w:val="none" w:sz="0" w:space="0" w:color="auto"/>
        <w:right w:val="none" w:sz="0" w:space="0" w:color="auto"/>
      </w:divBdr>
    </w:div>
    <w:div w:id="2139956080">
      <w:bodyDiv w:val="1"/>
      <w:marLeft w:val="0"/>
      <w:marRight w:val="0"/>
      <w:marTop w:val="0"/>
      <w:marBottom w:val="0"/>
      <w:divBdr>
        <w:top w:val="none" w:sz="0" w:space="0" w:color="auto"/>
        <w:left w:val="none" w:sz="0" w:space="0" w:color="auto"/>
        <w:bottom w:val="none" w:sz="0" w:space="0" w:color="auto"/>
        <w:right w:val="none" w:sz="0" w:space="0" w:color="auto"/>
      </w:divBdr>
    </w:div>
    <w:div w:id="2140031656">
      <w:bodyDiv w:val="1"/>
      <w:marLeft w:val="0"/>
      <w:marRight w:val="0"/>
      <w:marTop w:val="0"/>
      <w:marBottom w:val="0"/>
      <w:divBdr>
        <w:top w:val="none" w:sz="0" w:space="0" w:color="auto"/>
        <w:left w:val="none" w:sz="0" w:space="0" w:color="auto"/>
        <w:bottom w:val="none" w:sz="0" w:space="0" w:color="auto"/>
        <w:right w:val="none" w:sz="0" w:space="0" w:color="auto"/>
      </w:divBdr>
    </w:div>
    <w:div w:id="2140341486">
      <w:bodyDiv w:val="1"/>
      <w:marLeft w:val="0"/>
      <w:marRight w:val="0"/>
      <w:marTop w:val="0"/>
      <w:marBottom w:val="0"/>
      <w:divBdr>
        <w:top w:val="none" w:sz="0" w:space="0" w:color="auto"/>
        <w:left w:val="none" w:sz="0" w:space="0" w:color="auto"/>
        <w:bottom w:val="none" w:sz="0" w:space="0" w:color="auto"/>
        <w:right w:val="none" w:sz="0" w:space="0" w:color="auto"/>
      </w:divBdr>
    </w:div>
    <w:div w:id="2140419708">
      <w:bodyDiv w:val="1"/>
      <w:marLeft w:val="0"/>
      <w:marRight w:val="0"/>
      <w:marTop w:val="0"/>
      <w:marBottom w:val="0"/>
      <w:divBdr>
        <w:top w:val="none" w:sz="0" w:space="0" w:color="auto"/>
        <w:left w:val="none" w:sz="0" w:space="0" w:color="auto"/>
        <w:bottom w:val="none" w:sz="0" w:space="0" w:color="auto"/>
        <w:right w:val="none" w:sz="0" w:space="0" w:color="auto"/>
      </w:divBdr>
    </w:div>
    <w:div w:id="2140947861">
      <w:bodyDiv w:val="1"/>
      <w:marLeft w:val="0"/>
      <w:marRight w:val="0"/>
      <w:marTop w:val="0"/>
      <w:marBottom w:val="0"/>
      <w:divBdr>
        <w:top w:val="none" w:sz="0" w:space="0" w:color="auto"/>
        <w:left w:val="none" w:sz="0" w:space="0" w:color="auto"/>
        <w:bottom w:val="none" w:sz="0" w:space="0" w:color="auto"/>
        <w:right w:val="none" w:sz="0" w:space="0" w:color="auto"/>
      </w:divBdr>
    </w:div>
    <w:div w:id="2140949458">
      <w:bodyDiv w:val="1"/>
      <w:marLeft w:val="0"/>
      <w:marRight w:val="0"/>
      <w:marTop w:val="0"/>
      <w:marBottom w:val="0"/>
      <w:divBdr>
        <w:top w:val="none" w:sz="0" w:space="0" w:color="auto"/>
        <w:left w:val="none" w:sz="0" w:space="0" w:color="auto"/>
        <w:bottom w:val="none" w:sz="0" w:space="0" w:color="auto"/>
        <w:right w:val="none" w:sz="0" w:space="0" w:color="auto"/>
      </w:divBdr>
    </w:div>
    <w:div w:id="2140996642">
      <w:bodyDiv w:val="1"/>
      <w:marLeft w:val="0"/>
      <w:marRight w:val="0"/>
      <w:marTop w:val="0"/>
      <w:marBottom w:val="0"/>
      <w:divBdr>
        <w:top w:val="none" w:sz="0" w:space="0" w:color="auto"/>
        <w:left w:val="none" w:sz="0" w:space="0" w:color="auto"/>
        <w:bottom w:val="none" w:sz="0" w:space="0" w:color="auto"/>
        <w:right w:val="none" w:sz="0" w:space="0" w:color="auto"/>
      </w:divBdr>
    </w:div>
    <w:div w:id="2141266458">
      <w:bodyDiv w:val="1"/>
      <w:marLeft w:val="0"/>
      <w:marRight w:val="0"/>
      <w:marTop w:val="0"/>
      <w:marBottom w:val="0"/>
      <w:divBdr>
        <w:top w:val="none" w:sz="0" w:space="0" w:color="auto"/>
        <w:left w:val="none" w:sz="0" w:space="0" w:color="auto"/>
        <w:bottom w:val="none" w:sz="0" w:space="0" w:color="auto"/>
        <w:right w:val="none" w:sz="0" w:space="0" w:color="auto"/>
      </w:divBdr>
    </w:div>
    <w:div w:id="2141342424">
      <w:bodyDiv w:val="1"/>
      <w:marLeft w:val="0"/>
      <w:marRight w:val="0"/>
      <w:marTop w:val="0"/>
      <w:marBottom w:val="0"/>
      <w:divBdr>
        <w:top w:val="none" w:sz="0" w:space="0" w:color="auto"/>
        <w:left w:val="none" w:sz="0" w:space="0" w:color="auto"/>
        <w:bottom w:val="none" w:sz="0" w:space="0" w:color="auto"/>
        <w:right w:val="none" w:sz="0" w:space="0" w:color="auto"/>
      </w:divBdr>
    </w:div>
    <w:div w:id="2141916674">
      <w:bodyDiv w:val="1"/>
      <w:marLeft w:val="0"/>
      <w:marRight w:val="0"/>
      <w:marTop w:val="0"/>
      <w:marBottom w:val="0"/>
      <w:divBdr>
        <w:top w:val="none" w:sz="0" w:space="0" w:color="auto"/>
        <w:left w:val="none" w:sz="0" w:space="0" w:color="auto"/>
        <w:bottom w:val="none" w:sz="0" w:space="0" w:color="auto"/>
        <w:right w:val="none" w:sz="0" w:space="0" w:color="auto"/>
      </w:divBdr>
    </w:div>
    <w:div w:id="2141992739">
      <w:bodyDiv w:val="1"/>
      <w:marLeft w:val="0"/>
      <w:marRight w:val="0"/>
      <w:marTop w:val="0"/>
      <w:marBottom w:val="0"/>
      <w:divBdr>
        <w:top w:val="none" w:sz="0" w:space="0" w:color="auto"/>
        <w:left w:val="none" w:sz="0" w:space="0" w:color="auto"/>
        <w:bottom w:val="none" w:sz="0" w:space="0" w:color="auto"/>
        <w:right w:val="none" w:sz="0" w:space="0" w:color="auto"/>
      </w:divBdr>
    </w:div>
    <w:div w:id="2142111437">
      <w:bodyDiv w:val="1"/>
      <w:marLeft w:val="0"/>
      <w:marRight w:val="0"/>
      <w:marTop w:val="0"/>
      <w:marBottom w:val="0"/>
      <w:divBdr>
        <w:top w:val="none" w:sz="0" w:space="0" w:color="auto"/>
        <w:left w:val="none" w:sz="0" w:space="0" w:color="auto"/>
        <w:bottom w:val="none" w:sz="0" w:space="0" w:color="auto"/>
        <w:right w:val="none" w:sz="0" w:space="0" w:color="auto"/>
      </w:divBdr>
    </w:div>
    <w:div w:id="2142838869">
      <w:bodyDiv w:val="1"/>
      <w:marLeft w:val="0"/>
      <w:marRight w:val="0"/>
      <w:marTop w:val="0"/>
      <w:marBottom w:val="0"/>
      <w:divBdr>
        <w:top w:val="none" w:sz="0" w:space="0" w:color="auto"/>
        <w:left w:val="none" w:sz="0" w:space="0" w:color="auto"/>
        <w:bottom w:val="none" w:sz="0" w:space="0" w:color="auto"/>
        <w:right w:val="none" w:sz="0" w:space="0" w:color="auto"/>
      </w:divBdr>
    </w:div>
    <w:div w:id="2142921658">
      <w:bodyDiv w:val="1"/>
      <w:marLeft w:val="0"/>
      <w:marRight w:val="0"/>
      <w:marTop w:val="0"/>
      <w:marBottom w:val="0"/>
      <w:divBdr>
        <w:top w:val="none" w:sz="0" w:space="0" w:color="auto"/>
        <w:left w:val="none" w:sz="0" w:space="0" w:color="auto"/>
        <w:bottom w:val="none" w:sz="0" w:space="0" w:color="auto"/>
        <w:right w:val="none" w:sz="0" w:space="0" w:color="auto"/>
      </w:divBdr>
    </w:div>
    <w:div w:id="2143182414">
      <w:bodyDiv w:val="1"/>
      <w:marLeft w:val="0"/>
      <w:marRight w:val="0"/>
      <w:marTop w:val="0"/>
      <w:marBottom w:val="0"/>
      <w:divBdr>
        <w:top w:val="none" w:sz="0" w:space="0" w:color="auto"/>
        <w:left w:val="none" w:sz="0" w:space="0" w:color="auto"/>
        <w:bottom w:val="none" w:sz="0" w:space="0" w:color="auto"/>
        <w:right w:val="none" w:sz="0" w:space="0" w:color="auto"/>
      </w:divBdr>
    </w:div>
    <w:div w:id="2143494113">
      <w:bodyDiv w:val="1"/>
      <w:marLeft w:val="0"/>
      <w:marRight w:val="0"/>
      <w:marTop w:val="0"/>
      <w:marBottom w:val="0"/>
      <w:divBdr>
        <w:top w:val="none" w:sz="0" w:space="0" w:color="auto"/>
        <w:left w:val="none" w:sz="0" w:space="0" w:color="auto"/>
        <w:bottom w:val="none" w:sz="0" w:space="0" w:color="auto"/>
        <w:right w:val="none" w:sz="0" w:space="0" w:color="auto"/>
      </w:divBdr>
    </w:div>
    <w:div w:id="2144078927">
      <w:bodyDiv w:val="1"/>
      <w:marLeft w:val="0"/>
      <w:marRight w:val="0"/>
      <w:marTop w:val="0"/>
      <w:marBottom w:val="0"/>
      <w:divBdr>
        <w:top w:val="none" w:sz="0" w:space="0" w:color="auto"/>
        <w:left w:val="none" w:sz="0" w:space="0" w:color="auto"/>
        <w:bottom w:val="none" w:sz="0" w:space="0" w:color="auto"/>
        <w:right w:val="none" w:sz="0" w:space="0" w:color="auto"/>
      </w:divBdr>
    </w:div>
    <w:div w:id="2144080682">
      <w:bodyDiv w:val="1"/>
      <w:marLeft w:val="0"/>
      <w:marRight w:val="0"/>
      <w:marTop w:val="0"/>
      <w:marBottom w:val="0"/>
      <w:divBdr>
        <w:top w:val="none" w:sz="0" w:space="0" w:color="auto"/>
        <w:left w:val="none" w:sz="0" w:space="0" w:color="auto"/>
        <w:bottom w:val="none" w:sz="0" w:space="0" w:color="auto"/>
        <w:right w:val="none" w:sz="0" w:space="0" w:color="auto"/>
      </w:divBdr>
    </w:div>
    <w:div w:id="2144156531">
      <w:bodyDiv w:val="1"/>
      <w:marLeft w:val="0"/>
      <w:marRight w:val="0"/>
      <w:marTop w:val="0"/>
      <w:marBottom w:val="0"/>
      <w:divBdr>
        <w:top w:val="none" w:sz="0" w:space="0" w:color="auto"/>
        <w:left w:val="none" w:sz="0" w:space="0" w:color="auto"/>
        <w:bottom w:val="none" w:sz="0" w:space="0" w:color="auto"/>
        <w:right w:val="none" w:sz="0" w:space="0" w:color="auto"/>
      </w:divBdr>
    </w:div>
    <w:div w:id="2145152889">
      <w:bodyDiv w:val="1"/>
      <w:marLeft w:val="0"/>
      <w:marRight w:val="0"/>
      <w:marTop w:val="0"/>
      <w:marBottom w:val="0"/>
      <w:divBdr>
        <w:top w:val="none" w:sz="0" w:space="0" w:color="auto"/>
        <w:left w:val="none" w:sz="0" w:space="0" w:color="auto"/>
        <w:bottom w:val="none" w:sz="0" w:space="0" w:color="auto"/>
        <w:right w:val="none" w:sz="0" w:space="0" w:color="auto"/>
      </w:divBdr>
    </w:div>
    <w:div w:id="2145193520">
      <w:bodyDiv w:val="1"/>
      <w:marLeft w:val="0"/>
      <w:marRight w:val="0"/>
      <w:marTop w:val="0"/>
      <w:marBottom w:val="0"/>
      <w:divBdr>
        <w:top w:val="none" w:sz="0" w:space="0" w:color="auto"/>
        <w:left w:val="none" w:sz="0" w:space="0" w:color="auto"/>
        <w:bottom w:val="none" w:sz="0" w:space="0" w:color="auto"/>
        <w:right w:val="none" w:sz="0" w:space="0" w:color="auto"/>
      </w:divBdr>
    </w:div>
    <w:div w:id="2145195306">
      <w:bodyDiv w:val="1"/>
      <w:marLeft w:val="0"/>
      <w:marRight w:val="0"/>
      <w:marTop w:val="0"/>
      <w:marBottom w:val="0"/>
      <w:divBdr>
        <w:top w:val="none" w:sz="0" w:space="0" w:color="auto"/>
        <w:left w:val="none" w:sz="0" w:space="0" w:color="auto"/>
        <w:bottom w:val="none" w:sz="0" w:space="0" w:color="auto"/>
        <w:right w:val="none" w:sz="0" w:space="0" w:color="auto"/>
      </w:divBdr>
    </w:div>
    <w:div w:id="2145270604">
      <w:bodyDiv w:val="1"/>
      <w:marLeft w:val="0"/>
      <w:marRight w:val="0"/>
      <w:marTop w:val="0"/>
      <w:marBottom w:val="0"/>
      <w:divBdr>
        <w:top w:val="none" w:sz="0" w:space="0" w:color="auto"/>
        <w:left w:val="none" w:sz="0" w:space="0" w:color="auto"/>
        <w:bottom w:val="none" w:sz="0" w:space="0" w:color="auto"/>
        <w:right w:val="none" w:sz="0" w:space="0" w:color="auto"/>
      </w:divBdr>
    </w:div>
    <w:div w:id="2145271528">
      <w:bodyDiv w:val="1"/>
      <w:marLeft w:val="0"/>
      <w:marRight w:val="0"/>
      <w:marTop w:val="0"/>
      <w:marBottom w:val="0"/>
      <w:divBdr>
        <w:top w:val="none" w:sz="0" w:space="0" w:color="auto"/>
        <w:left w:val="none" w:sz="0" w:space="0" w:color="auto"/>
        <w:bottom w:val="none" w:sz="0" w:space="0" w:color="auto"/>
        <w:right w:val="none" w:sz="0" w:space="0" w:color="auto"/>
      </w:divBdr>
    </w:div>
    <w:div w:id="2145464313">
      <w:bodyDiv w:val="1"/>
      <w:marLeft w:val="0"/>
      <w:marRight w:val="0"/>
      <w:marTop w:val="0"/>
      <w:marBottom w:val="0"/>
      <w:divBdr>
        <w:top w:val="none" w:sz="0" w:space="0" w:color="auto"/>
        <w:left w:val="none" w:sz="0" w:space="0" w:color="auto"/>
        <w:bottom w:val="none" w:sz="0" w:space="0" w:color="auto"/>
        <w:right w:val="none" w:sz="0" w:space="0" w:color="auto"/>
      </w:divBdr>
    </w:div>
    <w:div w:id="2146042067">
      <w:bodyDiv w:val="1"/>
      <w:marLeft w:val="0"/>
      <w:marRight w:val="0"/>
      <w:marTop w:val="0"/>
      <w:marBottom w:val="0"/>
      <w:divBdr>
        <w:top w:val="none" w:sz="0" w:space="0" w:color="auto"/>
        <w:left w:val="none" w:sz="0" w:space="0" w:color="auto"/>
        <w:bottom w:val="none" w:sz="0" w:space="0" w:color="auto"/>
        <w:right w:val="none" w:sz="0" w:space="0" w:color="auto"/>
      </w:divBdr>
    </w:div>
    <w:div w:id="2146072908">
      <w:bodyDiv w:val="1"/>
      <w:marLeft w:val="0"/>
      <w:marRight w:val="0"/>
      <w:marTop w:val="0"/>
      <w:marBottom w:val="0"/>
      <w:divBdr>
        <w:top w:val="none" w:sz="0" w:space="0" w:color="auto"/>
        <w:left w:val="none" w:sz="0" w:space="0" w:color="auto"/>
        <w:bottom w:val="none" w:sz="0" w:space="0" w:color="auto"/>
        <w:right w:val="none" w:sz="0" w:space="0" w:color="auto"/>
      </w:divBdr>
    </w:div>
    <w:div w:id="2146122312">
      <w:bodyDiv w:val="1"/>
      <w:marLeft w:val="0"/>
      <w:marRight w:val="0"/>
      <w:marTop w:val="0"/>
      <w:marBottom w:val="0"/>
      <w:divBdr>
        <w:top w:val="none" w:sz="0" w:space="0" w:color="auto"/>
        <w:left w:val="none" w:sz="0" w:space="0" w:color="auto"/>
        <w:bottom w:val="none" w:sz="0" w:space="0" w:color="auto"/>
        <w:right w:val="none" w:sz="0" w:space="0" w:color="auto"/>
      </w:divBdr>
    </w:div>
    <w:div w:id="2146195029">
      <w:bodyDiv w:val="1"/>
      <w:marLeft w:val="0"/>
      <w:marRight w:val="0"/>
      <w:marTop w:val="0"/>
      <w:marBottom w:val="0"/>
      <w:divBdr>
        <w:top w:val="none" w:sz="0" w:space="0" w:color="auto"/>
        <w:left w:val="none" w:sz="0" w:space="0" w:color="auto"/>
        <w:bottom w:val="none" w:sz="0" w:space="0" w:color="auto"/>
        <w:right w:val="none" w:sz="0" w:space="0" w:color="auto"/>
      </w:divBdr>
    </w:div>
    <w:div w:id="2146313215">
      <w:bodyDiv w:val="1"/>
      <w:marLeft w:val="0"/>
      <w:marRight w:val="0"/>
      <w:marTop w:val="0"/>
      <w:marBottom w:val="0"/>
      <w:divBdr>
        <w:top w:val="none" w:sz="0" w:space="0" w:color="auto"/>
        <w:left w:val="none" w:sz="0" w:space="0" w:color="auto"/>
        <w:bottom w:val="none" w:sz="0" w:space="0" w:color="auto"/>
        <w:right w:val="none" w:sz="0" w:space="0" w:color="auto"/>
      </w:divBdr>
    </w:div>
    <w:div w:id="2146389867">
      <w:bodyDiv w:val="1"/>
      <w:marLeft w:val="0"/>
      <w:marRight w:val="0"/>
      <w:marTop w:val="0"/>
      <w:marBottom w:val="0"/>
      <w:divBdr>
        <w:top w:val="none" w:sz="0" w:space="0" w:color="auto"/>
        <w:left w:val="none" w:sz="0" w:space="0" w:color="auto"/>
        <w:bottom w:val="none" w:sz="0" w:space="0" w:color="auto"/>
        <w:right w:val="none" w:sz="0" w:space="0" w:color="auto"/>
      </w:divBdr>
    </w:div>
    <w:div w:id="2146510398">
      <w:bodyDiv w:val="1"/>
      <w:marLeft w:val="0"/>
      <w:marRight w:val="0"/>
      <w:marTop w:val="0"/>
      <w:marBottom w:val="0"/>
      <w:divBdr>
        <w:top w:val="none" w:sz="0" w:space="0" w:color="auto"/>
        <w:left w:val="none" w:sz="0" w:space="0" w:color="auto"/>
        <w:bottom w:val="none" w:sz="0" w:space="0" w:color="auto"/>
        <w:right w:val="none" w:sz="0" w:space="0" w:color="auto"/>
      </w:divBdr>
    </w:div>
    <w:div w:id="2147046967">
      <w:bodyDiv w:val="1"/>
      <w:marLeft w:val="0"/>
      <w:marRight w:val="0"/>
      <w:marTop w:val="0"/>
      <w:marBottom w:val="0"/>
      <w:divBdr>
        <w:top w:val="none" w:sz="0" w:space="0" w:color="auto"/>
        <w:left w:val="none" w:sz="0" w:space="0" w:color="auto"/>
        <w:bottom w:val="none" w:sz="0" w:space="0" w:color="auto"/>
        <w:right w:val="none" w:sz="0" w:space="0" w:color="auto"/>
      </w:divBdr>
    </w:div>
    <w:div w:id="2147114196">
      <w:bodyDiv w:val="1"/>
      <w:marLeft w:val="0"/>
      <w:marRight w:val="0"/>
      <w:marTop w:val="0"/>
      <w:marBottom w:val="0"/>
      <w:divBdr>
        <w:top w:val="none" w:sz="0" w:space="0" w:color="auto"/>
        <w:left w:val="none" w:sz="0" w:space="0" w:color="auto"/>
        <w:bottom w:val="none" w:sz="0" w:space="0" w:color="auto"/>
        <w:right w:val="none" w:sz="0" w:space="0" w:color="auto"/>
      </w:divBdr>
    </w:div>
    <w:div w:id="2147114618">
      <w:bodyDiv w:val="1"/>
      <w:marLeft w:val="0"/>
      <w:marRight w:val="0"/>
      <w:marTop w:val="0"/>
      <w:marBottom w:val="0"/>
      <w:divBdr>
        <w:top w:val="none" w:sz="0" w:space="0" w:color="auto"/>
        <w:left w:val="none" w:sz="0" w:space="0" w:color="auto"/>
        <w:bottom w:val="none" w:sz="0" w:space="0" w:color="auto"/>
        <w:right w:val="none" w:sz="0" w:space="0" w:color="auto"/>
      </w:divBdr>
    </w:div>
    <w:div w:id="2147121945">
      <w:bodyDiv w:val="1"/>
      <w:marLeft w:val="0"/>
      <w:marRight w:val="0"/>
      <w:marTop w:val="0"/>
      <w:marBottom w:val="0"/>
      <w:divBdr>
        <w:top w:val="none" w:sz="0" w:space="0" w:color="auto"/>
        <w:left w:val="none" w:sz="0" w:space="0" w:color="auto"/>
        <w:bottom w:val="none" w:sz="0" w:space="0" w:color="auto"/>
        <w:right w:val="none" w:sz="0" w:space="0" w:color="auto"/>
      </w:divBdr>
    </w:div>
    <w:div w:id="2147161403">
      <w:bodyDiv w:val="1"/>
      <w:marLeft w:val="0"/>
      <w:marRight w:val="0"/>
      <w:marTop w:val="0"/>
      <w:marBottom w:val="0"/>
      <w:divBdr>
        <w:top w:val="none" w:sz="0" w:space="0" w:color="auto"/>
        <w:left w:val="none" w:sz="0" w:space="0" w:color="auto"/>
        <w:bottom w:val="none" w:sz="0" w:space="0" w:color="auto"/>
        <w:right w:val="none" w:sz="0" w:space="0" w:color="auto"/>
      </w:divBdr>
    </w:div>
    <w:div w:id="2147236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litgrid.eu/index.php/tinklo-pletra/standartiniai-techniniai-reikalavimai/pastociu-ir-skirstyklu-irangos-nuotoliniam-valdymui/2796"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01-Data%20work\Rasto%20blankas%20L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F9B6A45152B7AA4BADA67AED58EB0403" ma:contentTypeVersion="1" ma:contentTypeDescription="" ma:contentTypeScope="" ma:versionID="926f3c99f84b2ee9ab39d7e050ac6164">
  <xsd:schema xmlns:xsd="http://www.w3.org/2001/XMLSchema" xmlns:xs="http://www.w3.org/2001/XMLSchema" xmlns:p="http://schemas.microsoft.com/office/2006/metadata/properties" xmlns:ns2="58896280-883f-49e1-8f2c-86b01e3ff616" xmlns:ns4="8cfaa098-3bed-4ab1-94ad-b4648ad6ad04" targetNamespace="http://schemas.microsoft.com/office/2006/metadata/properties" ma:root="true" ma:fieldsID="c7092436e0277e5d452a31e6b9f099df" ns2:_="" ns4:_="">
    <xsd:import namespace="58896280-883f-49e1-8f2c-86b01e3ff616"/>
    <xsd:import namespace="8cfaa098-3bed-4ab1-94ad-b4648ad6ad04"/>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cfaa098-3bed-4ab1-94ad-b4648ad6ad0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ISO690Nmerical.XSL" StyleName="ISO 690 - Numerical Reference" Version="1987">
  <b:Source>
    <b:Tag>RAA5</b:Tag>
    <b:SourceType>Book</b:SourceType>
    <b:Guid>{581B9BA0-D7BD-4151-8BEA-776E6FB153B0}</b:Guid>
    <b:Title>Standartiniai techniniai reikalavimai relinės apsaugos ir automatikos vidaus spintoms, 7 lapai</b:Title>
    <b:RefOrder>5</b:RefOrder>
  </b:Source>
  <b:Source>
    <b:Tag>RAA6</b:Tag>
    <b:SourceType>Book</b:SourceType>
    <b:Guid>{8424F1FA-EAC6-460B-B44B-34285AD6CC55}</b:Guid>
    <b:Title>Pagrindinių ir kitų RAA įrenginių sąrankos RAA vidaus spintose Užsakovo patikrinimo protokolas gamyklinių bandymų metu, 10 lapų</b:Title>
    <b:RefOrder>6</b:RefOrder>
  </b:Source>
  <b:Source>
    <b:Tag>RAA8</b:Tag>
    <b:SourceType>Book</b:SourceType>
    <b:Guid>{60B3415C-D9AE-4B80-B651-9BB24863AA71}</b:Guid>
    <b:Title>Pagrindinių ir kitų RAA įrenginių sąrankos lauko tarpinių gnybtynų spintose Užsakovo patikrinimo protokolas gamyklinių bandymų metu</b:Title>
    <b:RefOrder>7</b:RefOrder>
  </b:Source>
  <b:Source>
    <b:Tag>TSPI</b:Tag>
    <b:SourceType>Book</b:SourceType>
    <b:Guid>{134820D3-2E61-481D-9DAB-464E31E8DE80}</b:Guid>
    <b:Title>Standartiniai techniniai reikalavimai teleinformacijos surinkimo ir perdavimo įrenginiams, 7 lapai</b:Title>
    <b:RefOrder>8</b:RefOrder>
  </b:Source>
  <b:Source>
    <b:Tag>ER2</b:Tag>
    <b:SourceType>Book</b:SourceType>
    <b:Guid>{35196B30-F85D-43D6-B900-41100A9431C5}</b:Guid>
    <b:Title>Standardiniai techniniai reiklavimai jungiamiesiams šviesolaidiniams kabeliams, 2 lapai </b:Title>
    <b:RefOrder>9</b:RefOrder>
  </b:Source>
  <b:Source>
    <b:Tag>ER8</b:Tag>
    <b:SourceType>Book</b:SourceType>
    <b:Guid>{6152FEB6-2656-4F88-BB2E-CAEC3A384603}</b:Guid>
    <b:Title>Standartiniai techniniai reiklavimai pastotės duomenų tinklo komutatoriams, 5 lapai</b:Title>
    <b:RefOrder>10</b:RefOrder>
  </b:Source>
  <b:Source>
    <b:Tag>ER10</b:Tag>
    <b:SourceType>Book</b:SourceType>
    <b:Guid>{401B79B6-FABE-4F90-A9D2-6F29C0098EE0}</b:Guid>
    <b:Title>Tipinė Litgrid Ab transformatorių pastotės duomenų tinklo struktūrinė schema, 1 lapas</b:Title>
    <b:RefOrder>11</b:RefOrder>
  </b:Source>
  <b:Source>
    <b:Tag>ER3</b:Tag>
    <b:SourceType>Book</b:SourceType>
    <b:Guid>{D02886AB-B618-4E6F-990C-BCE6A72FAD1F}</b:Guid>
    <b:Title>Tipiniai reikalavimai skaidulų paskirstymo įrenginio projektavimui, 2 lapai</b:Title>
    <b:RefOrder>12</b:RefOrder>
  </b:Source>
  <b:Source>
    <b:Tag>ER1</b:Tag>
    <b:SourceType>Book</b:SourceType>
    <b:Guid>{F1C34DE7-4F3F-464A-82AC-B46BBACF3EC4}</b:Guid>
    <b:Title>Tipiniai reikalavimai šviesolaidiniam kabelio projektavimui, 2 lapai </b:Title>
    <b:RefOrder>13</b:RefOrder>
  </b:Source>
  <b:Source>
    <b:Tag>TSPĮ1</b:Tag>
    <b:SourceType>Book</b:SourceType>
    <b:Guid>{CED76028-7435-41AE-9C9B-484FD7A9F628}</b:Guid>
    <b:Title>Standartiniai techniniai reikalavimai šviesolaidiniams- elektriniams keitikliams</b:Title>
    <b:RefOrder>14</b:RefOrder>
  </b:Source>
  <b:Source>
    <b:Tag>ESO</b:Tag>
    <b:SourceType>Book</b:SourceType>
    <b:Guid>{AFD5AA0D-2832-4D96-A420-E014DF577BA1}</b:Guid>
    <b:Title>ESO prijungimo/techninės sąlygos, 2 lapai.</b:Title>
    <b:RefOrder>15</b:RefOrder>
  </b:Source>
  <b:Source>
    <b:Tag>TSPĮ_ESO</b:Tag>
    <b:SourceType>Book</b:SourceType>
    <b:Guid>{EC53D675-541C-4C46-90E9-972BABF1259C}</b:Guid>
    <b:Title>Teleinformacijos mainų principų ir apimčių tvarkos aprašas</b:Title>
    <b:RefOrder>16</b:RefOrder>
  </b:Source>
  <b:Source>
    <b:Tag>TK_TSPĮ_maitin_NSSRS</b:Tag>
    <b:SourceType>Book</b:SourceType>
    <b:Guid>{76DB5C27-C8A0-40CE-ABC2-1B10E27E51D9}</b:Guid>
    <b:Title>Reikalavimai telekomunikacijų ir TSPĮ elektrinio maitinimo nuo NSSRS projektavimui</b:Title>
    <b:RefOrder>17</b:RefOrder>
  </b:Source>
  <b:Source>
    <b:Tag>Bendras0</b:Tag>
    <b:SourceType>Book</b:SourceType>
    <b:Guid>{1A99DC3A-EA30-4C28-BDA0-163391063494}</b:Guid>
    <b:Title>LITGRID AB reikalavimai techninių projektų sudėčiai.</b:Title>
    <b:RefOrder>18</b:RefOrder>
  </b:Source>
  <b:Source>
    <b:Tag>Statyba2</b:Tag>
    <b:SourceType>Book</b:SourceType>
    <b:Guid>{0EC6985A-4C54-42DD-A9D8-7F052629E1AC}</b:Guid>
    <b:Title>330-110 KV įtampos transformatorių pastočių valdymo pulto standartiniai techniniai reikalavimai.</b:Title>
    <b:RefOrder>19</b:RefOrder>
  </b:Source>
  <b:Source>
    <b:Tag>Statyba3</b:Tag>
    <b:SourceType>Book</b:SourceType>
    <b:Guid>{65F20944-48DC-489B-898A-C4DC40347907}</b:Guid>
    <b:Title>400-110 kv įtampos transformatorių pastočių kondicionierių ir jų jungiamųjų dalių įrangos standartiniai techniniai reikalavimai.</b:Title>
    <b:RefOrder>20</b:RefOrder>
  </b:Source>
  <b:Source>
    <b:Tag>Statyba9</b:Tag>
    <b:SourceType>Book</b:SourceType>
    <b:Guid>{D7318BF7-E521-47F7-87B4-8301741596CC}</b:Guid>
    <b:Title>330-110 kV įtampos transformatorinių pastočių ir atvirų skirstyklų gelžbetoninių antžeminių kabelių kanalų standartiniai techniniai reikalavimai.</b:Title>
    <b:RefOrder>21</b:RefOrder>
  </b:Source>
  <b:Source>
    <b:Tag>Statyba10</b:Tag>
    <b:SourceType>Book</b:SourceType>
    <b:Guid>{42D6D533-889A-47A9-8DAE-042A83DDC486}</b:Guid>
    <b:Title>330-110 kV įtampos transformatorių pastočių atvirų skirstyklų ir kabelinių linijų įgilintų gelžbetoninių kabelinių kanalų standartiniai techniniai reikalavimai.</b:Title>
    <b:RefOrder>22</b:RefOrder>
  </b:Source>
  <b:Source>
    <b:Tag>Satyba5</b:Tag>
    <b:SourceType>Book</b:SourceType>
    <b:Guid>{13B2C681-8700-4A25-9016-2C16BA6B9182}</b:Guid>
    <b:Title>Standartiniai techniniai reikalavimai lauke ir žemėje įrengiamų žemosios įtampos kabelių apsauginiams vamzdžiams.</b:Title>
    <b:RefOrder>23</b:RefOrder>
  </b:Source>
  <b:Source>
    <b:Tag>SP</b:Tag>
    <b:SourceType>Book</b:SourceType>
    <b:Guid>{163A4234-1A59-49C1-8258-99A2ED1F9C29}</b:Guid>
    <b:Title>400-110 kV TP ir AS sklypo plano projektinių sprendinių tipiniai mazgai.</b:Title>
    <b:RefOrder>24</b:RefOrder>
  </b:Source>
  <b:Source>
    <b:Tag>Placeholder5</b:Tag>
    <b:SourceType>Book</b:SourceType>
    <b:Guid>{F1DC128B-0771-464D-A6EA-4FC061526BB0}</b:Guid>
    <b:Title>Skirstyklos demontuojamų įrenginių, perduodamų į LITGRID AB avarinį rezervą, sąrašas.</b:Title>
    <b:RefOrder>25</b:RefOrder>
  </b:Source>
  <b:Source>
    <b:Tag>Eskyrikliai</b:Tag>
    <b:SourceType>Book</b:SourceType>
    <b:Guid>{4BC62537-053D-45BA-A70C-55A6E3E6BDE2}</b:Guid>
    <b:Title>Standartiniai techniniai reikalavimai 110 kV įtampos skyrikliams.</b:Title>
    <b:RefOrder>26</b:RefOrder>
  </b:Source>
  <b:Source>
    <b:Tag>ERIB</b:Tag>
    <b:SourceType>Book</b:SourceType>
    <b:Guid>{AD235E9F-D7AB-427A-8555-55FB3D856F75}</b:Guid>
    <b:Title>Apibendrinti reikalavimai viršįtampių ribotuvų įrengimui 110 kV transformatorių pastotėse.</b:Title>
    <b:RefOrder>27</b:RefOrder>
  </b:Source>
  <b:Source>
    <b:Tag>ERIB2kl</b:Tag>
    <b:SourceType>Book</b:SourceType>
    <b:Guid>{5DBC1C1C-9C8F-4F7F-A455-049C1E008DD7}</b:Guid>
    <b:Title>Standartiniai techniniai reikalavimai 110 kV įtampos viršįtampių ribotuvams 2 linijos iškrovos klasės.</b:Title>
    <b:RefOrder>28</b:RefOrder>
  </b:Source>
  <b:Source>
    <b:Tag>ERIB3kl</b:Tag>
    <b:SourceType>Book</b:SourceType>
    <b:Guid>{B4DC05C8-79ED-49FC-90C2-CE643AE1DEDF}</b:Guid>
    <b:Title>Standartiniai techniniai reikalavimai 110 kV įtampos viršįtampių ribotuvams 3 linijos iškrovos klasės.</b:Title>
    <b:RefOrder>29</b:RefOrder>
  </b:Source>
  <b:Source>
    <b:Tag>Esavosreikmės</b:Tag>
    <b:SourceType>Book</b:SourceType>
    <b:Guid>{5A26C598-D708-4A47-BFFB-33B1635C78F8}</b:Guid>
    <b:Title>Perdavimo tinklo transformatorių pastočių ir skirstyklų savųjų reikmių maitinimo techniniai reikalavimai.</b:Title>
    <b:RefOrder>30</b:RefOrder>
  </b:Source>
  <b:Source>
    <b:Tag>E_nssrs</b:Tag>
    <b:SourceType>Book</b:SourceType>
    <b:Guid>{09F4E80C-4EE6-4379-88E2-A5D057A81D5D}</b:Guid>
    <b:Title>Standartiniai techniniai reikalavimai nuolatinės srovės savųjų reikmių skydui.</b:Title>
    <b:RefOrder>31</b:RefOrder>
  </b:Source>
  <b:Source>
    <b:Tag>E_akum</b:Tag>
    <b:SourceType>Book</b:SourceType>
    <b:Guid>{4ECEC04C-CAAD-4BE8-B5D8-A1B16050B82F}</b:Guid>
    <b:Title>Standartiniai techniniai reikalavimai stacionarioms akumuliatorių baterijoms.</b:Title>
    <b:RefOrder>32</b:RefOrder>
  </b:Source>
  <b:Source>
    <b:Tag>E_ikrov</b:Tag>
    <b:SourceType>Book</b:SourceType>
    <b:Guid>{52145DE8-F34F-473B-A401-6B0A2E287801}</b:Guid>
    <b:Title>Standartiniai techniniai reikalavimai akumuliatorių baterijų įkrovikliams.</b:Title>
    <b:RefOrder>33</b:RefOrder>
  </b:Source>
  <b:Source>
    <b:Tag>E_kssrs</b:Tag>
    <b:SourceType>Book</b:SourceType>
    <b:Guid>{17E46488-B784-4948-9042-C492C48A197E}</b:Guid>
    <b:Title>Standartiniai techniniai reikalavimai kintamos srovės savųjų reikmių skydui.</b:Title>
    <b:RefOrder>34</b:RefOrder>
  </b:Source>
  <b:Source>
    <b:Tag>E_SE_kssrs</b:Tag>
    <b:SourceType>Book</b:SourceType>
    <b:Guid>{B3F6CCD7-44F0-4A87-B7B5-D92AF114DD3E}</b:Guid>
    <b:Title>Saulė elektrinės KSSRS schema.</b:Title>
    <b:RefOrder>35</b:RefOrder>
  </b:Source>
  <b:Source>
    <b:Tag>E_saule</b:Tag>
    <b:SourceType>Book</b:SourceType>
    <b:Guid>{687BF917-B96E-4770-91D9-498352074B78}</b:Guid>
    <b:Title>Techniniai reikalavimai saulės elektrinei.</b:Title>
    <b:RefOrder>36</b:RefOrder>
  </b:Source>
  <b:Source>
    <b:Tag>vam_laid</b:Tag>
    <b:SourceType>Book</b:SourceType>
    <b:Guid>{1C960BD5-222D-4CA9-92FF-D553F0C89596}</b:Guid>
    <b:Title>Standartiniai techniniai reikalavimai 110 kV vamzdiniams laidininkams.</b:Title>
    <b:RefOrder>37</b:RefOrder>
  </b:Source>
  <b:Source>
    <b:Tag>ol_laid</b:Tag>
    <b:SourceType>Book</b:SourceType>
    <b:Guid>{AADA74E8-B2E4-48CA-B50F-610BD13D1ABD}</b:Guid>
    <b:Title>Standartiniai techniniai reikalavimai 400-110 kV pastotėse naudojamiems lankstiems srovėlaidžiams (laidams).</b:Title>
    <b:RefOrder>38</b:RefOrder>
  </b:Source>
  <b:Source>
    <b:Tag>ED_stikl_izol</b:Tag>
    <b:SourceType>Book</b:SourceType>
    <b:Guid>{3B733DE4-0191-4D0D-8EAD-ED4EF61C0779}</b:Guid>
    <b:Title>110kV polimerinaims strypiniams izoliatoriams.</b:Title>
    <b:RefOrder>39</b:RefOrder>
  </b:Source>
  <b:Source>
    <b:Tag>Sta5</b:Tag>
    <b:SourceType>Book</b:SourceType>
    <b:Guid>{EF41D900-A2BF-4637-AC9A-09185CFB69B5}</b:Guid>
    <b:Title>Standartiniai techniniai reikalavimai 110 kV įtampos atraminiams izoliatoriams.</b:Title>
    <b:RefOrder>40</b:RefOrder>
  </b:Source>
  <b:Source>
    <b:Tag>1004</b:Tag>
    <b:SourceType>Book</b:SourceType>
    <b:Guid>{861CFBD3-EEC8-4801-B2D4-CEC27F364127}</b:Guid>
    <b:Title>Standartiniai techniniai reikalavimai 400-330-110 kV pirminių įrenginių prijungimo gnybtams.</b:Title>
    <b:RefOrder>41</b:RefOrder>
  </b:Source>
  <b:Source>
    <b:Tag>El_įž_kon</b:Tag>
    <b:SourceType>Book</b:SourceType>
    <b:Guid>{5F358858-9087-48BE-8C94-7967335CC82A}</b:Guid>
    <b:Title>Reikalavimai 400-330-110 kV įtampos transformatorių pastočių įžeminimo kontūro įrengimui.</b:Title>
    <b:RefOrder>42</b:RefOrder>
  </b:Source>
  <b:Source>
    <b:Tag>El_st_įž_kon</b:Tag>
    <b:SourceType>Book</b:SourceType>
    <b:Guid>{E89AB0AA-2FC2-4EB9-97D4-0AB157A8E349}</b:Guid>
    <b:Title>Standartiniai techniniai reikalavimai 400-330-110 kV įtampos transformatorių pastočių įžeminimo kontūro elementams.</b:Title>
    <b:RefOrder>43</b:RefOrder>
  </b:Source>
  <b:Source>
    <b:Tag>Per1</b:Tag>
    <b:SourceType>Book</b:SourceType>
    <b:Guid>{3B999A75-FEFC-4F38-836B-BA185425DEFD}</b:Guid>
    <b:Title>Perdavimo tinklo operatyvinių ir techninių pavadinimų sudarymo ir žymėjimo tvarkos aprašas.</b:Title>
    <b:RefOrder>44</b:RefOrder>
  </b:Source>
  <b:Source>
    <b:Tag>Sta6</b:Tag>
    <b:SourceType>Book</b:SourceType>
    <b:Guid>{CC3D08E5-CC1D-487F-809D-E229D5EDECC6}</b:Guid>
    <b:Title>Standartiniai techniniai reikalavimai pirminių įrenginių techninių duomenų lentelėms.</b:Title>
    <b:RefOrder>45</b:RefOrder>
  </b:Source>
  <b:Source>
    <b:Tag>Placeholder4</b:Tag>
    <b:SourceType>Book</b:SourceType>
    <b:Guid>{E1935417-11FD-448F-B9D9-E53E022C04A3}</b:Guid>
    <b:Title>Perdavimo tinklo transformatorinių pastočių ir skirstyklų relinės apsaugos ir automatikos (RAA) įrangos kompleksinių bandymų reikalavimų aprašas.</b:Title>
    <b:RefOrder>46</b:RefOrder>
  </b:Source>
  <b:Source>
    <b:Tag>RAA1</b:Tag>
    <b:SourceType>Book</b:SourceType>
    <b:Guid>{B2AE9284-0965-4BC5-A21E-5869D4EFD805}</b:Guid>
    <b:Title>Standartiniai techniniai reikalavimai 330/110/10 kV TP mikroprocesorinėms relinės apsaugos ir automatikos relėms ir valdikliams.</b:Title>
    <b:RefOrder>47</b:RefOrder>
  </b:Source>
  <b:Source>
    <b:Tag>RAA3</b:Tag>
    <b:SourceType>Book</b:SourceType>
    <b:Guid>{6B29E62B-ECCE-485A-845C-9BAB3B0E1901}</b:Guid>
    <b:Title>Standartiniai techniniai reikalavimai kontroliniams kabeliams jungiantiems relinės apsaugos/automatikos ir atviros skirstyklos pirminius įrenginius.</b:Title>
    <b:RefOrder>48</b:RefOrder>
  </b:Source>
  <b:Source>
    <b:Tag>RAA4</b:Tag>
    <b:SourceType>Book</b:SourceType>
    <b:Guid>{92FBA0C1-313B-496A-A81A-F0DED44883ED}</b:Guid>
    <b:Title>Standartiniai techniniai reikalavimai lauko ir vidaus spintų vidinio montažo laidams.</b:Title>
    <b:RefOrder>49</b:RefOrder>
  </b:Source>
  <b:Source>
    <b:Tag>EEA2</b:Tag>
    <b:SourceType>Book</b:SourceType>
    <b:Guid>{ADC3FD63-0837-4C99-8D9F-E0A86C33AA3B}</b:Guid>
    <b:Title>Standartiniai techniniai reikalvimai elektros skaitiklių komercinių duomenų nuskaitymo valdikliams (KDV).</b:Title>
    <b:RefOrder>50</b:RefOrder>
  </b:Source>
  <b:Source>
    <b:Tag>EEA3</b:Tag>
    <b:SourceType>Book</b:SourceType>
    <b:Guid>{4C7BF4E8-9BDC-466C-A340-04A6824F8788}</b:Guid>
    <b:Title>Standartiniai techniniai reiklavimai elektros skaitiklių momentinių duomenų nustatymo valdikliams (MDV).</b:Title>
    <b:RefOrder>51</b:RefOrder>
  </b:Source>
  <b:Source>
    <b:Tag>AS</b:Tag>
    <b:SourceType>Book</b:SourceType>
    <b:Guid>{0F705051-C14A-486C-9731-969B8609E2EC}</b:Guid>
    <b:Title>Standartiniai techniniai reikalavimai apsauginės siganalizacijos centralei.</b:Title>
    <b:RefOrder>52</b:RefOrder>
  </b:Source>
  <b:Source>
    <b:Tag>AS4</b:Tag>
    <b:SourceType>Book</b:SourceType>
    <b:Guid>{B2301CCD-6522-41C9-ADB3-C6708724C548}</b:Guid>
    <b:Title>Standartiniai techniniai reikalavimai įeigos kontrolės kortelių skaitytuvui.</b:Title>
    <b:RefOrder>53</b:RefOrder>
  </b:Source>
  <b:Source>
    <b:Tag>AS14</b:Tag>
    <b:SourceType>Book</b:SourceType>
    <b:Guid>{5633F6C6-86A9-48D7-BAEA-6ED84D348FF4}</b:Guid>
    <b:Title>Standartiniai techniniai reikalavimai įeigos kontrolės valdikliui.</b:Title>
    <b:RefOrder>54</b:RefOrder>
  </b:Source>
  <b:Source>
    <b:Tag>AS5</b:Tag>
    <b:SourceType>Book</b:SourceType>
    <b:Guid>{C4873193-47AA-40B9-A7B9-9DB346EFF911}</b:Guid>
    <b:Title>Standartiniai techniniai reikalavimai valdomai vaizdo kamerai.</b:Title>
    <b:RefOrder>55</b:RefOrder>
  </b:Source>
  <b:Source>
    <b:Tag>AS6</b:Tag>
    <b:SourceType>Book</b:SourceType>
    <b:Guid>{7B5E7EC4-6D84-4CF2-97C7-A4CF6703C371}</b:Guid>
    <b:Title>Standartiniai techniniai reikalavimai fiksuotai vidaus vaizdo kamerai.</b:Title>
    <b:RefOrder>56</b:RefOrder>
  </b:Source>
  <b:Source>
    <b:Tag>AS7</b:Tag>
    <b:SourceType>Book</b:SourceType>
    <b:Guid>{1DF0B535-8AC7-498F-8AF8-913B3DB7EA3D}</b:Guid>
    <b:Title>Standartiniai techniniai reikalavimai fiksuotai lauko vaizdo kamerai.</b:Title>
    <b:RefOrder>57</b:RefOrder>
  </b:Source>
  <b:Source>
    <b:Tag>AS15</b:Tag>
    <b:SourceType>Book</b:SourceType>
    <b:Guid>{50EECA7C-96F4-4DEE-ABD2-568347A9473E}</b:Guid>
    <b:Title>Standartiniai techniniai reikalavimai gaisro aptikimo centralei.</b:Title>
    <b:RefOrder>58</b:RefOrder>
  </b:Source>
  <b:Source>
    <b:Tag>AS10</b:Tag>
    <b:SourceType>Book</b:SourceType>
    <b:Guid>{FFF6F41A-5735-420E-8576-496C693B5143}</b:Guid>
    <b:Title>Standartiniai techniniai reiklavimai serijinio rakinimo sistemos cilindrams.</b:Title>
    <b:RefOrder>59</b:RefOrder>
  </b:Source>
  <b:Source>
    <b:Tag>AS16</b:Tag>
    <b:SourceType>Book</b:SourceType>
    <b:Guid>{B7004F27-7D81-4C2E-88F9-00656DE2760A}</b:Guid>
    <b:Title>Standartiniai techniniai reikalavimai serijinio rankinimo sistemos pakabinamoms spynoms.</b:Title>
    <b:RefOrder>60</b:RefOrder>
  </b:Source>
  <b:Source>
    <b:Tag>Nacsaugumas</b:Tag>
    <b:SourceType>Book</b:SourceType>
    <b:Guid>{D102F75E-7CAA-48C7-9971-21DD127B51E1}</b:Guid>
    <b:Title>Reikalavimai pirkimo objekto atitikčiai nacionalinio saugumo interesams.</b:Title>
    <b:RefOrder>61</b:RefOrder>
  </b:Source>
  <b:Source>
    <b:Tag>ER_apsauginiaivamzdziai</b:Tag>
    <b:SourceType>Book</b:SourceType>
    <b:Guid>{45A106FF-DAE1-4277-8D8D-C008E1357348}</b:Guid>
    <b:Title>Tipiniai reikalavimai ryšių apsauginiams vamzdžiams.</b:Title>
    <b:RefOrder>62</b:RefOrder>
  </b:Source>
  <b:Source>
    <b:Tag>ER_rysiosuliniai</b:Tag>
    <b:SourceType>Book</b:SourceType>
    <b:Guid>{19FD5550-E321-448C-BE3B-2290AB3D8858}</b:Guid>
    <b:Title>Tipiniai reikalavimai ryšio šuliniams.</b:Title>
    <b:RefOrder>63</b:RefOrder>
  </b:Source>
  <b:Source>
    <b:Tag>ER_mait_saltinis</b:Tag>
    <b:SourceType>Book</b:SourceType>
    <b:Guid>{2875EC86-B3AB-4251-B7FB-1DAADB54FD98}</b:Guid>
    <b:Title>Standartiniai techniniai reikalavimai telekomunikacijų maitinimo šaltiniui.</b:Title>
    <b:RefOrder>64</b:RefOrder>
  </b:Source>
  <b:Source>
    <b:Tag>EEA_ethernetketikliai</b:Tag>
    <b:SourceType>Book</b:SourceType>
    <b:Guid>{FC0A3E7F-2406-4CE1-A249-D1F4FD485D61}</b:Guid>
    <b:Title>Standartiniai techniniai reikalavimai ethernet terpės keitikliams.</b:Title>
    <b:RefOrder>65</b:RefOrder>
  </b:Source>
  <b:Source>
    <b:Tag>RAA2</b:Tag>
    <b:SourceType>Book</b:SourceType>
    <b:Guid>{81774AD0-3D33-438D-8B5F-0A8D85767760}</b:Guid>
    <b:Title>LITGRID AB Perdavimo tinklo 110 kV transformatorių pastočių standartinių relinės apsaugos ir automatikos funkcinių schemų išpildymo techniniuose projektuose aprašas.</b:Title>
    <b:RefOrder>66</b:RefOrder>
  </b:Source>
  <b:Source>
    <b:Tag>RAA9</b:Tag>
    <b:SourceType>Book</b:SourceType>
    <b:Guid>{4116721D-B209-4651-851C-106D6172A8A4}</b:Guid>
    <b:Title>Standartiniai techniniai reikalavimai relinės apsaugos ir automatikos elektros grandinių elektromechaninėms relėms.</b:Title>
    <b:RefOrder>67</b:RefOrder>
  </b:Source>
  <b:Source>
    <b:Tag>PVA</b:Tag>
    <b:SourceType>Book</b:SourceType>
    <b:Guid>{564F1DB2-32E3-480D-B7FE-B9F584593E63}</b:Guid>
    <b:Title>Perdavimo tinklo transformatorių pastočių ir skirstyklų įrangos nuotolinio valdymo reikalavimų aprašas.</b:Title>
    <b:RefOrder>68</b:RefOrder>
  </b:Source>
  <b:Source>
    <b:Tag>RAA7</b:Tag>
    <b:SourceType>Book</b:SourceType>
    <b:Guid>{F73A01A0-601D-417C-AD40-0D2BBF015244}</b:Guid>
    <b:Title>Standartiniai techniniai reikalavimai lauko tarpinių gnybtynų spintoms.</b:Title>
    <b:RefOrder>69</b:RefOrder>
  </b:Source>
  <b:Source>
    <b:Tag>TSPI2</b:Tag>
    <b:SourceType>Book</b:SourceType>
    <b:Guid>{E130DC0E-22D9-4683-9321-BA973C61C8E9}</b:Guid>
    <b:Title>Standartiniai techniniai reikalavimai pastočių laiko sinchronizavimo įrengiams.</b:Title>
    <b:RefOrder>70</b:RefOrder>
  </b:Source>
  <b:Source>
    <b:Tag>EEA</b:Tag>
    <b:SourceType>Book</b:SourceType>
    <b:Guid>{D2B1B28D-B78C-4B02-BD20-B1A5C58B3FF7}</b:Guid>
    <b:Title>Standartiniai techniniai reikalavimai lauko komercinės apsakitos spintoms (KAS), 9 lapai</b:Title>
    <b:RefOrder>71</b:RefOrder>
  </b:Source>
  <b:Source>
    <b:Tag>EAA2</b:Tag>
    <b:SourceType>Book</b:SourceType>
    <b:Guid>{89609CAF-7CE3-4363-80D7-4D73DA816AF7}</b:Guid>
    <b:Title>Standartiniai techniniai reikalavimai vidaus kontrolinės (techninės) apskaitos spintos (TAS), 9 lapai</b:Title>
    <b:RefOrder>72</b:RefOrder>
  </b:Source>
  <b:Source>
    <b:Tag>Sta16</b:Tag>
    <b:SourceType>Book</b:SourceType>
    <b:Guid>{415DCA6E-3756-4EF5-8B64-B0F6CE4B6A39}</b:Guid>
    <b:Title>Standartiniai techniai reikalavimai telekomunikacijų vidaus spintoms valdymo pultuose ir ryšių aparatinėse.</b:Title>
    <b:RefOrder>73</b:RefOrder>
  </b:Source>
  <b:Source>
    <b:Tag>ER_MPLS</b:Tag>
    <b:SourceType>Book</b:SourceType>
    <b:Guid>{0A4792F5-40B8-4ECB-94D7-BD7EC525F7BA}</b:Guid>
    <b:Title>Standartiniai techniniai reikalavimai MPLS maršrutizatoriams.</b:Title>
    <b:RefOrder>74</b:RefOrder>
  </b:Source>
  <b:Source>
    <b:Tag>ER12</b:Tag>
    <b:SourceType>Book</b:SourceType>
    <b:Guid>{5A254649-B771-4060-9F2E-402B434C5D6E}</b:Guid>
    <b:Title>Standartiniai techniniai reikalavimai radio relinei įrangai.</b:Title>
    <b:RefOrder>75</b:RefOrder>
  </b:Source>
  <b:Source>
    <b:Tag>ER6</b:Tag>
    <b:SourceType>Book</b:SourceType>
    <b:Guid>{998BCD2E-2F59-4230-B7F7-A9E942C32A4C}</b:Guid>
    <b:Title>Techniniai reikalavimai bendrosios paskirties prieigos maršutizatoriams.</b:Title>
    <b:RefOrder>76</b:RefOrder>
  </b:Source>
  <b:Source>
    <b:Tag>Bendras1</b:Tag>
    <b:SourceType>BookSection</b:SourceType>
    <b:Guid>{E50C7616-82A8-4C72-BF8A-62F7075F66A0}</b:Guid>
    <b:Title>LITGRID AB reikalavimai Techninio projekto techninių specifikacijų sudarymui.</b:Title>
    <b:LCID>lt-LT</b:LCID>
    <b:RefOrder>77</b:RefOrder>
  </b:Source>
  <b:Source>
    <b:Tag>Bendras6</b:Tag>
    <b:SourceType>Book</b:SourceType>
    <b:Guid>{F07BB816-9FC2-475E-B318-C94826372F4C}</b:Guid>
    <b:Title>Perdavimo tinklo objekto statybos/rekonstravimo dokumentacijos aprašas.</b:Title>
    <b:RefOrder>78</b:RefOrder>
  </b:Source>
  <b:Source>
    <b:Tag>Min_info_reik_pasl</b:Tag>
    <b:SourceType>Book</b:SourceType>
    <b:Guid>{DAA7E4B3-08CD-4720-A6D6-C82601B40C6D}</b:Guid>
    <b:Title>Minimalūs informacijos saugos reikalavimai paslaugų teikimui.</b:Title>
    <b:RefOrder>79</b:RefOrder>
  </b:Source>
  <b:Source>
    <b:Tag>Min_info_reik_projekt</b:Tag>
    <b:SourceType>Book</b:SourceType>
    <b:Guid>{754945E7-14D9-41A8-9CF3-B402517DBC28}</b:Guid>
    <b:Title>Minimalūs informacijos saugumo reikalavimai projektavimui ir diegimui.</b:Title>
    <b:RefOrder>80</b:RefOrder>
  </b:Source>
  <b:Source>
    <b:Tag>Statyba4</b:Tag>
    <b:SourceType>Book</b:SourceType>
    <b:Guid>{B4C7A35A-4EFF-4B86-91DD-2343F020C1BB}</b:Guid>
    <b:Title>110-400 kV įtampos pastočių, skirstyklų įrenginių ir oro linijų plieninių konstrukcijų dengimo cinku karštuoju būdu standartiniai techniniai reikalavimai.</b:Title>
    <b:RefOrder>81</b:RefOrder>
  </b:Source>
  <b:Source>
    <b:Tag>Statyba8</b:Tag>
    <b:SourceType>Book</b:SourceType>
    <b:Guid>{390AC1EA-52A5-4FED-8F04-5FF887EB2AD8}</b:Guid>
    <b:Title>330-110 kV įtampos transformatorių pastočių ir atvirų skirstyklų elektros įrenginių gamyklinių gelžbetoninių pamatų standartiniai techniai reikalavimai.</b:Title>
    <b:RefOrder>82</b:RefOrder>
  </b:Source>
  <b:Source>
    <b:Tag>Statyba6</b:Tag>
    <b:SourceType>Book</b:SourceType>
    <b:Guid>{36D29944-F58E-4342-90F9-32BBEE215E75}</b:Guid>
    <b:Title>330-110 kV įtampos atvirų skirstyklų elektros įrenginius laikančių plieninių konstrukcijų standartiniai techniniai reikalavimai.</b:Title>
    <b:RefOrder>83</b:RefOrder>
  </b:Source>
  <b:Source>
    <b:Tag>Stayba6</b:Tag>
    <b:SourceType>Book</b:SourceType>
    <b:Guid>{9F820EAE-ABDF-4DE3-960B-D35F45605357}</b:Guid>
    <b:Title>330-110 kV Įtampos transformatorių pastočių ir atvirų skirstyklų vidaus kelių įrengimo standartiniai techniniai reikalavimai.</b:Title>
    <b:RefOrder>84</b:RefOrder>
  </b:Source>
  <b:Source>
    <b:Tag>SPdangos</b:Tag>
    <b:SourceType>Book</b:SourceType>
    <b:Guid>{9CB3F52F-287B-4652-83F9-D60B035C28C7}</b:Guid>
    <b:Title>330-110 kV TP ir AS teritorijų dangų įrengimo standartiniai techniniai reikalavimai.</b:Title>
    <b:RefOrder>85</b:RefOrder>
  </b:Source>
  <b:Source>
    <b:Tag>Statyba7</b:Tag>
    <b:SourceType>Book</b:SourceType>
    <b:Guid>{54D6781A-E6A6-4BDB-87D5-FA57DC824529}</b:Guid>
    <b:Title>330-110 kV įtampos transformatorinių pastočių ir atvirų skirstyklų tvorų standartiniai techniniai reikalavimai.</b:Title>
    <b:RefOrder>86</b:RefOrder>
  </b:Source>
  <b:Source>
    <b:Tag>Elektro3</b:Tag>
    <b:SourceType>Book</b:SourceType>
    <b:Guid>{E6806E05-FA8D-4B64-8542-8E3BA6798F31}</b:Guid>
    <b:Title>Standartiniai techniniai reikalavimai 110 kv įtampos jungtuvams su dujų, nesukeliančių visuotinio atšilimo, izoliacija.</b:Title>
    <b:RefOrder>87</b:RefOrder>
  </b:Source>
  <b:Source>
    <b:Tag>Elektro9</b:Tag>
    <b:SourceType>Book</b:SourceType>
    <b:Guid>{A7910B0F-8BFA-48D5-8BD6-EAD65F5EB333}</b:Guid>
    <b:Title>Standartiniai techniniai reikalavimai 110 kv matavimo transformatoriams su dujų, nesukeliančių visuotinio atšilimo, izoliacija.</b:Title>
    <b:RefOrder>88</b:RefOrder>
  </b:Source>
  <b:Source>
    <b:Tag>E_akumbatspint</b:Tag>
    <b:SourceType>Book</b:SourceType>
    <b:Guid>{3DC39C18-31D4-471B-85DC-D3D9ED0BF4B9}</b:Guid>
    <b:Title>Standartiniai techniniai reikalavimai stacionarių akumuliatorių baterijų įrengimui spintose.</b:Title>
    <b:RefOrder>89</b:RefOrder>
  </b:Source>
  <b:Source>
    <b:Tag>EL1</b:Tag>
    <b:SourceType>Book</b:SourceType>
    <b:Guid>{8631EA97-F94B-446A-95DF-1EC9D0283D9B}</b:Guid>
    <b:Title>Standartiniai techniniai reikalavimai 330-110 kv įtampos oro linijų stikliniams lėkštiniams izoliatoriams.</b:Title>
    <b:RefOrder>90</b:RefOrder>
  </b:Source>
  <b:Source>
    <b:Tag>EL2</b:Tag>
    <b:SourceType>Book</b:SourceType>
    <b:Guid>{EA39FF1F-26CC-4B72-B1CC-8800FB062082}</b:Guid>
    <b:Title>Standartiniai techniniai reikalavimai 110 kv įtampos oro linijų vibracijos slopintuvams (stokbridžo tipo).</b:Title>
    <b:RefOrder>91</b:RefOrder>
  </b:Source>
  <b:Source>
    <b:Tag>EL3</b:Tag>
    <b:SourceType>Book</b:SourceType>
    <b:Guid>{40077F7F-3095-4D52-B5D0-806F690587F2}</b:Guid>
    <b:Title>Standartiniai techniniai reikalavimai 400-110 kv įtampos oro linijų žaibosaugos trosui su šviesolaidiniu kabeliu (ŽTŠK).</b:Title>
    <b:RefOrder>92</b:RefOrder>
  </b:Source>
  <b:Source>
    <b:Tag>EL4</b:Tag>
    <b:SourceType>Book</b:SourceType>
    <b:Guid>{C7060E0B-3398-49F9-A020-1CB139F93B00}</b:Guid>
    <b:Title>Standartiniai techniniai reikalavimai 400-110 kv įtampos oro linijų aliumininius su plieninių vijų šerdimi laidus laikantiems gnybtams.</b:Title>
    <b:RefOrder>93</b:RefOrder>
  </b:Source>
  <b:Source>
    <b:Tag>EL5</b:Tag>
    <b:SourceType>Book</b:SourceType>
    <b:Guid>{E32A6038-1998-4E2F-86A9-4BFC2240B3C6}</b:Guid>
    <b:Title>Standartiniai techniniai reikalavimai 400-110 kv įtampos oro linijų neizoliuotiems aliumininiams su plieninių vijų šerdimi laidams.</b:Title>
    <b:RefOrder>94</b:RefOrder>
  </b:Source>
  <b:Source>
    <b:Tag>EL6</b:Tag>
    <b:SourceType>Book</b:SourceType>
    <b:Guid>{10B2676C-65DA-48FD-A449-702725F0747A}</b:Guid>
    <b:Title>Standartiniai techniniai reikalavimai 400-110 kV įtampos oro linijų žaibosaugos trosams (be šviesolaidinio kabelio).</b:Title>
    <b:RefOrder>95</b:RefOrder>
  </b:Source>
  <b:Source>
    <b:Tag>EL7</b:Tag>
    <b:SourceType>Book</b:SourceType>
    <b:Guid>{F791C14E-A42E-49A3-8D51-A98A006A672B}</b:Guid>
    <b:Title>Standartiniai techniniai reikalavimai 400-110 kv įtampos oro linijų laidų ir žaibosaugos trosų be šviesolaidinio kabelio presuojamo tipo tempiamiesiems gnybtams.</b:Title>
    <b:RefOrder>96</b:RefOrder>
  </b:Source>
  <b:Source>
    <b:Tag>EL8</b:Tag>
    <b:SourceType>Book</b:SourceType>
    <b:Guid>{20B105D9-98D3-47A5-AF26-4F9164A07052}</b:Guid>
    <b:Title>Standartiniai techniniai reikalavimai 110 kV įtampos oro linijų stiklinių izoliatorių girliandų sudėčiai.</b:Title>
    <b:RefOrder>97</b:RefOrder>
  </b:Source>
  <b:Source>
    <b:Tag>EL9</b:Tag>
    <b:SourceType>Book</b:SourceType>
    <b:Guid>{3B451B43-8B44-4EC7-A77D-2636C4C4FFCD}</b:Guid>
    <b:Title>Standartiniai techniniai reikalavimai 400-110 kv įtampos oro linijų laidų ir žaibosaugos trosų be šviesolaidinio kabelio varžtinio tipo tempiamiesiems gnybtams.</b:Title>
    <b:RefOrder>98</b:RefOrder>
  </b:Source>
  <b:Source>
    <b:Tag>EL10</b:Tag>
    <b:SourceType>Book</b:SourceType>
    <b:Guid>{DC3DD827-82FB-4FBE-9C6A-3B2AA13DC54E}</b:Guid>
    <b:Title>Standartiniai techniniai reikalavimai 400-110 kv įtampos oro linijų laidų ir žaibosaugos trosų be šviesolaidinio kabelio pleištinio tipo tempiamiesiems gnybtams.</b:Title>
    <b:RefOrder>99</b:RefOrder>
  </b:Source>
  <b:Source>
    <b:Tag>LIT1</b:Tag>
    <b:SourceType>Book</b:SourceType>
    <b:Guid>{EC88F094-F635-4C82-8020-A8ED88B9AF4C}</b:Guid>
    <b:Title>LITGRID AB ir AB LESTO elektrotechnikos darbuotojų tarpusavio darbo santykių nuostatai, 36 lapai</b:Title>
    <b:RefOrder>1</b:RefOrder>
  </b:Source>
  <b:Source>
    <b:Tag>Per2</b:Tag>
    <b:SourceType>Book</b:SourceType>
    <b:Guid>{409E2945-07BF-4B42-9647-16ED9C8AB6B7}</b:Guid>
    <b:Title>Perdavimo tinklo transformatorių pastočių ir skirstyklų įrangos nuotolinio valdymo reikalavimų aprašas, 360 lapų</b:Title>
    <b:RefOrder>2</b:RefOrder>
  </b:Source>
  <b:Source>
    <b:Tag>Tec</b:Tag>
    <b:SourceType>Book</b:SourceType>
    <b:Guid>{FA4DDA0B-1167-49B3-A5F9-B5F5F8B60BE2}</b:Guid>
    <b:Title>Techniniai reikalavimai TSPĮ ir telekomunikacijų įrenginių elektriniam maitinimui, 9 lapai</b:Title>
    <b:RefOrder>3</b:RefOrder>
  </b:Source>
  <b:Source>
    <b:Tag>Placeholder1</b:Tag>
    <b:SourceType>Book</b:SourceType>
    <b:Guid>{5A01C7AF-0732-42C3-8ECE-22FC373E2897}</b:Guid>
    <b:Title>Standartiniai techniai reikalavimai telekomunikacijų vidaus spintoms valdymo pultuose ir ryšių aparatinėse, 4 lapai</b:Title>
    <b:RefOrder>4</b:RefOrder>
  </b:Source>
</b:Sources>
</file>

<file path=customXml/item6.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https://projektai.intranet.litgrid.eu/PWA/Garliavos TP RAA ir TSPĮ/_layouts/15/DocIdRedir.aspx?ID=PVIS-2049033643-145</Url>
      <Description>PVIS-2049033643-145</Description>
    </_dlc_DocIdUrl>
    <Nuoseklūs xmlns="58896280-883f-49e1-8f2c-86b01e3ff616">
      <UserInfo>
        <DisplayName/>
        <AccountId xsi:nil="true"/>
        <AccountType/>
      </UserInfo>
    </Nuoseklūs>
    <_dlc_DocId xmlns="58896280-883f-49e1-8f2c-86b01e3ff616">PVIS-2049033643-145</_dlc_DocId>
    <_dlc_DocIdPersistId xmlns="58896280-883f-49e1-8f2c-86b01e3ff616"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E16FB2A-08FF-4AAE-BADE-1BE6B2150CE1}">
  <ds:schemaRefs>
    <ds:schemaRef ds:uri="http://schemas.microsoft.com/sharepoint/events"/>
  </ds:schemaRefs>
</ds:datastoreItem>
</file>

<file path=customXml/itemProps3.xml><?xml version="1.0" encoding="utf-8"?>
<ds:datastoreItem xmlns:ds="http://schemas.openxmlformats.org/officeDocument/2006/customXml" ds:itemID="{6A090CA4-66A1-493C-84C5-26630BCB7F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cfaa098-3bed-4ab1-94ad-b4648ad6ad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78AA65-6C17-4167-85C6-ACDB66C1BB34}">
  <ds:schemaRefs>
    <ds:schemaRef ds:uri="http://schemas.microsoft.com/sharepoint/v3/contenttype/forms"/>
  </ds:schemaRefs>
</ds:datastoreItem>
</file>

<file path=customXml/itemProps5.xml><?xml version="1.0" encoding="utf-8"?>
<ds:datastoreItem xmlns:ds="http://schemas.openxmlformats.org/officeDocument/2006/customXml" ds:itemID="{73479E5B-1569-4C11-9DB7-2CE949696DAD}">
  <ds:schemaRefs>
    <ds:schemaRef ds:uri="http://schemas.openxmlformats.org/officeDocument/2006/bibliography"/>
  </ds:schemaRefs>
</ds:datastoreItem>
</file>

<file path=customXml/itemProps6.xml><?xml version="1.0" encoding="utf-8"?>
<ds:datastoreItem xmlns:ds="http://schemas.openxmlformats.org/officeDocument/2006/customXml" ds:itemID="{D31469E3-023E-4A91-A336-36918BA5033A}">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Rasto blankas LT</Template>
  <TotalTime>913</TotalTime>
  <Pages>17</Pages>
  <Words>8289</Words>
  <Characters>47248</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Adresatas</vt:lpstr>
    </vt:vector>
  </TitlesOfParts>
  <Company>RIC</Company>
  <LinksUpToDate>false</LinksUpToDate>
  <CharactersWithSpaces>55427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Adresatas</dc:title>
  <dc:subject/>
  <dc:creator>Giedrius Gailevicius</dc:creator>
  <cp:keywords/>
  <dc:description/>
  <cp:lastModifiedBy>Rugilė Endzinaitė</cp:lastModifiedBy>
  <cp:revision>47</cp:revision>
  <cp:lastPrinted>2016-08-06T16:07:00Z</cp:lastPrinted>
  <dcterms:created xsi:type="dcterms:W3CDTF">2024-10-13T18:52:00Z</dcterms:created>
  <dcterms:modified xsi:type="dcterms:W3CDTF">2025-03-05T09:08:00Z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0x01010066872F3CC8F7D84995438B893169A0800200F9B6A45152B7AA4BADA67AED58EB0403</vt:lpwstr>
  </property>
  <property fmtid="{D5CDD505-2E9C-101B-9397-08002B2CF9AE}" pid="4" name="_dlc_DocIdItemGuid">
    <vt:lpwstr>4b192b3e-deec-4614-b788-99bbc3c9ef9e</vt:lpwstr>
  </property>
  <property fmtid="{D5CDD505-2E9C-101B-9397-08002B2CF9AE}" pid="5" name="MSIP_Label_7058e6ed-1f62-4b3b-a413-1541f2aa482f_Enabled">
    <vt:lpwstr>true</vt:lpwstr>
  </property>
  <property fmtid="{D5CDD505-2E9C-101B-9397-08002B2CF9AE}" pid="6" name="MSIP_Label_7058e6ed-1f62-4b3b-a413-1541f2aa482f_SetDate">
    <vt:lpwstr>2021-12-22T14:09:56Z</vt:lpwstr>
  </property>
  <property fmtid="{D5CDD505-2E9C-101B-9397-08002B2CF9AE}" pid="7" name="MSIP_Label_7058e6ed-1f62-4b3b-a413-1541f2aa482f_Method">
    <vt:lpwstr>Privileged</vt:lpwstr>
  </property>
  <property fmtid="{D5CDD505-2E9C-101B-9397-08002B2CF9AE}" pid="8" name="MSIP_Label_7058e6ed-1f62-4b3b-a413-1541f2aa482f_Name">
    <vt:lpwstr>VIEŠA</vt:lpwstr>
  </property>
  <property fmtid="{D5CDD505-2E9C-101B-9397-08002B2CF9AE}" pid="9" name="MSIP_Label_7058e6ed-1f62-4b3b-a413-1541f2aa482f_SiteId">
    <vt:lpwstr>86bcf768-7bcf-4cd6-b041-b219988b7a9c</vt:lpwstr>
  </property>
  <property fmtid="{D5CDD505-2E9C-101B-9397-08002B2CF9AE}" pid="10" name="MSIP_Label_7058e6ed-1f62-4b3b-a413-1541f2aa482f_ActionId">
    <vt:lpwstr>d5736a62-11a8-458f-8f23-6afab4b1f173</vt:lpwstr>
  </property>
  <property fmtid="{D5CDD505-2E9C-101B-9397-08002B2CF9AE}" pid="11" name="MSIP_Label_7058e6ed-1f62-4b3b-a413-1541f2aa482f_ContentBits">
    <vt:lpwstr>0</vt:lpwstr>
  </property>
</Properties>
</file>